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oter9.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oter11.xml" ContentType="application/vnd.openxmlformats-officedocument.wordprocessingml.footer+xml"/>
  <Override PartName="/word/header46.xml" ContentType="application/vnd.openxmlformats-officedocument.wordprocessingml.header+xml"/>
  <Override PartName="/word/footer12.xml" ContentType="application/vnd.openxmlformats-officedocument.wordprocessingml.footer+xml"/>
  <Override PartName="/word/header47.xml" ContentType="application/vnd.openxmlformats-officedocument.wordprocessingml.header+xml"/>
  <Override PartName="/word/header48.xml" ContentType="application/vnd.openxmlformats-officedocument.wordprocessingml.header+xml"/>
  <Override PartName="/word/footer13.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footer1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footer15.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footer16.xml" ContentType="application/vnd.openxmlformats-officedocument.wordprocessingml.foot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footer17.xml" ContentType="application/vnd.openxmlformats-officedocument.wordprocessingml.foot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header92.xml" ContentType="application/vnd.openxmlformats-officedocument.wordprocessingml.header+xml"/>
  <Override PartName="/word/header93.xml" ContentType="application/vnd.openxmlformats-officedocument.wordprocessingml.header+xml"/>
  <Override PartName="/word/header94.xml" ContentType="application/vnd.openxmlformats-officedocument.wordprocessingml.header+xml"/>
  <Override PartName="/word/header95.xml" ContentType="application/vnd.openxmlformats-officedocument.wordprocessingml.header+xml"/>
  <Override PartName="/word/header96.xml" ContentType="application/vnd.openxmlformats-officedocument.wordprocessingml.header+xml"/>
  <Override PartName="/word/footer18.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header99.xml" ContentType="application/vnd.openxmlformats-officedocument.wordprocessingml.header+xml"/>
  <Override PartName="/word/footer1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header102.xml" ContentType="application/vnd.openxmlformats-officedocument.wordprocessingml.header+xml"/>
  <Override PartName="/word/header103.xml" ContentType="application/vnd.openxmlformats-officedocument.wordprocessingml.header+xml"/>
  <Override PartName="/word/header104.xml" ContentType="application/vnd.openxmlformats-officedocument.wordprocessingml.header+xml"/>
  <Override PartName="/word/header105.xml" ContentType="application/vnd.openxmlformats-officedocument.wordprocessingml.header+xml"/>
  <Override PartName="/word/header106.xml" ContentType="application/vnd.openxmlformats-officedocument.wordprocessingml.header+xml"/>
  <Override PartName="/word/header107.xml" ContentType="application/vnd.openxmlformats-officedocument.wordprocessingml.header+xml"/>
  <Override PartName="/word/header108.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7E64" w:rsidRPr="00FD7E64" w:rsidRDefault="00FD7E64" w:rsidP="00FD7E64">
      <w:pPr>
        <w:overflowPunct/>
        <w:autoSpaceDE/>
        <w:autoSpaceDN/>
        <w:adjustRightInd/>
        <w:ind w:left="5387" w:right="-286"/>
        <w:textAlignment w:val="auto"/>
        <w:outlineLvl w:val="0"/>
        <w:rPr>
          <w:rFonts w:ascii="Arial" w:eastAsia="Arial" w:hAnsi="Arial" w:cs="Arial"/>
          <w:bCs/>
          <w:snapToGrid w:val="0"/>
          <w:szCs w:val="24"/>
          <w:lang w:val="en-US" w:eastAsia="de-DE" w:bidi="fr-FR"/>
        </w:rPr>
      </w:pPr>
      <w:bookmarkStart w:id="0" w:name="_GoBack"/>
      <w:bookmarkEnd w:id="0"/>
      <w:r w:rsidRPr="00FD7E64">
        <w:rPr>
          <w:rFonts w:ascii="Arial" w:eastAsia="Arial" w:hAnsi="Arial" w:cs="Arial"/>
          <w:bCs/>
          <w:noProof/>
          <w:snapToGrid w:val="0"/>
          <w:szCs w:val="24"/>
          <w:lang w:val="fr-FR" w:eastAsia="fr-FR"/>
        </w:rPr>
        <w:drawing>
          <wp:anchor distT="0" distB="0" distL="114300" distR="114300" simplePos="0" relativeHeight="251659264" behindDoc="0" locked="0" layoutInCell="1" allowOverlap="1" wp14:anchorId="265FFA13" wp14:editId="4B096712">
            <wp:simplePos x="0" y="0"/>
            <wp:positionH relativeFrom="column">
              <wp:posOffset>31711</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FD7E64">
        <w:rPr>
          <w:rFonts w:ascii="Arial" w:eastAsia="Arial" w:hAnsi="Arial" w:cs="Arial"/>
          <w:bCs/>
          <w:snapToGrid w:val="0"/>
          <w:szCs w:val="24"/>
          <w:lang w:val="en-US" w:eastAsia="de-DE" w:bidi="fr-FR"/>
        </w:rPr>
        <w:t>CCNR-ZKR/ADN/WP.15/AC.2/2019/</w:t>
      </w:r>
      <w:r>
        <w:rPr>
          <w:rFonts w:ascii="Arial" w:eastAsia="Arial" w:hAnsi="Arial" w:cs="Arial"/>
          <w:bCs/>
          <w:snapToGrid w:val="0"/>
          <w:szCs w:val="24"/>
          <w:lang w:val="en-US" w:eastAsia="de-DE" w:bidi="fr-FR"/>
        </w:rPr>
        <w:t>2</w:t>
      </w:r>
    </w:p>
    <w:p w:rsidR="00FD7E64" w:rsidRPr="00FD7E64" w:rsidRDefault="00FD7E64" w:rsidP="00FD7E64">
      <w:pPr>
        <w:tabs>
          <w:tab w:val="left" w:pos="5670"/>
        </w:tabs>
        <w:overflowPunct/>
        <w:autoSpaceDE/>
        <w:autoSpaceDN/>
        <w:adjustRightInd/>
        <w:ind w:left="5387"/>
        <w:textAlignment w:val="auto"/>
        <w:rPr>
          <w:rFonts w:ascii="Arial" w:hAnsi="Arial" w:cs="Arial"/>
          <w:sz w:val="16"/>
          <w:szCs w:val="24"/>
          <w:lang w:val="de-DE" w:eastAsia="de-DE"/>
        </w:rPr>
      </w:pPr>
      <w:r w:rsidRPr="00FD7E64">
        <w:rPr>
          <w:rFonts w:ascii="Arial" w:hAnsi="Arial" w:cs="Arial"/>
          <w:sz w:val="16"/>
          <w:szCs w:val="24"/>
          <w:lang w:val="de-DE" w:eastAsia="de-DE"/>
        </w:rPr>
        <w:t>Allgemeine Verteilung</w:t>
      </w:r>
    </w:p>
    <w:p w:rsidR="00FD7E64" w:rsidRPr="00FD7E64" w:rsidRDefault="00FD7E64" w:rsidP="00FD7E64">
      <w:pPr>
        <w:tabs>
          <w:tab w:val="right" w:pos="3856"/>
          <w:tab w:val="left" w:pos="5670"/>
        </w:tabs>
        <w:overflowPunct/>
        <w:autoSpaceDE/>
        <w:autoSpaceDN/>
        <w:adjustRightInd/>
        <w:ind w:left="5387"/>
        <w:textAlignment w:val="auto"/>
        <w:rPr>
          <w:rFonts w:ascii="Arial" w:eastAsia="Arial" w:hAnsi="Arial" w:cs="Arial"/>
          <w:szCs w:val="24"/>
          <w:lang w:val="de-DE" w:eastAsia="de-DE"/>
        </w:rPr>
      </w:pPr>
      <w:r w:rsidRPr="00FD7E64">
        <w:rPr>
          <w:rFonts w:ascii="Arial" w:eastAsia="Arial" w:hAnsi="Arial" w:cs="Arial"/>
          <w:szCs w:val="24"/>
          <w:lang w:val="de-DE" w:eastAsia="de-DE"/>
        </w:rPr>
        <w:t>31. Oktober 2018</w:t>
      </w:r>
    </w:p>
    <w:p w:rsidR="00FD7E64" w:rsidRPr="00FD7E64" w:rsidRDefault="00FD7E64" w:rsidP="00FD7E64">
      <w:pPr>
        <w:tabs>
          <w:tab w:val="right" w:pos="3856"/>
          <w:tab w:val="left" w:pos="5670"/>
        </w:tabs>
        <w:overflowPunct/>
        <w:autoSpaceDE/>
        <w:autoSpaceDN/>
        <w:adjustRightInd/>
        <w:ind w:left="5387" w:right="565"/>
        <w:textAlignment w:val="auto"/>
        <w:rPr>
          <w:rFonts w:ascii="Arial" w:hAnsi="Arial" w:cs="Arial"/>
          <w:sz w:val="16"/>
          <w:szCs w:val="24"/>
          <w:lang w:val="de-DE" w:eastAsia="de-DE"/>
        </w:rPr>
      </w:pPr>
      <w:r w:rsidRPr="00FD7E64">
        <w:rPr>
          <w:rFonts w:ascii="Arial" w:eastAsia="Arial" w:hAnsi="Arial" w:cs="Arial"/>
          <w:sz w:val="16"/>
          <w:szCs w:val="24"/>
          <w:lang w:val="de-DE" w:eastAsia="de-DE"/>
        </w:rPr>
        <w:t>Or.  DEUTSCH</w:t>
      </w:r>
    </w:p>
    <w:p w:rsidR="00FD7E64" w:rsidRPr="00FD7E64" w:rsidRDefault="00FD7E64" w:rsidP="00FD7E64">
      <w:pPr>
        <w:overflowPunct/>
        <w:autoSpaceDE/>
        <w:autoSpaceDN/>
        <w:adjustRightInd/>
        <w:textAlignment w:val="auto"/>
        <w:rPr>
          <w:rFonts w:ascii="Arial" w:hAnsi="Arial" w:cs="Arial"/>
          <w:sz w:val="16"/>
          <w:szCs w:val="24"/>
          <w:lang w:val="de-DE" w:eastAsia="de-DE"/>
        </w:rPr>
      </w:pPr>
    </w:p>
    <w:p w:rsidR="00FD7E64" w:rsidRPr="00FD7E64" w:rsidRDefault="00FD7E64" w:rsidP="00FD7E64">
      <w:pPr>
        <w:overflowPunct/>
        <w:autoSpaceDE/>
        <w:autoSpaceDN/>
        <w:adjustRightInd/>
        <w:textAlignment w:val="auto"/>
        <w:rPr>
          <w:rFonts w:ascii="Arial" w:hAnsi="Arial" w:cs="Arial"/>
          <w:sz w:val="16"/>
          <w:szCs w:val="24"/>
          <w:lang w:val="de-DE" w:eastAsia="de-DE"/>
        </w:rPr>
      </w:pPr>
    </w:p>
    <w:p w:rsidR="00FD7E64" w:rsidRPr="00FD7E64" w:rsidRDefault="00FD7E64" w:rsidP="00FD7E64">
      <w:pPr>
        <w:ind w:left="4111" w:right="-2"/>
        <w:rPr>
          <w:rFonts w:ascii="Arial" w:hAnsi="Arial" w:cs="Arial"/>
          <w:snapToGrid w:val="0"/>
          <w:sz w:val="16"/>
          <w:szCs w:val="16"/>
          <w:lang w:val="de-DE" w:eastAsia="fr-FR"/>
        </w:rPr>
      </w:pPr>
      <w:r w:rsidRPr="00FD7E64">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FD7E64" w:rsidRPr="00FD7E64" w:rsidRDefault="00FD7E64" w:rsidP="00FD7E64">
      <w:pPr>
        <w:ind w:left="4111" w:right="-2"/>
        <w:rPr>
          <w:rFonts w:ascii="Arial" w:hAnsi="Arial" w:cs="Arial"/>
          <w:snapToGrid w:val="0"/>
          <w:sz w:val="16"/>
          <w:szCs w:val="16"/>
          <w:lang w:val="de-DE" w:eastAsia="fr-FR"/>
        </w:rPr>
      </w:pPr>
      <w:r w:rsidRPr="00FD7E64">
        <w:rPr>
          <w:rFonts w:ascii="Arial" w:hAnsi="Arial" w:cs="Arial"/>
          <w:snapToGrid w:val="0"/>
          <w:sz w:val="16"/>
          <w:szCs w:val="16"/>
          <w:lang w:val="de-DE" w:eastAsia="fr-FR"/>
        </w:rPr>
        <w:t>BEIGEFÜGTE VERORDNUNG (ADN)</w:t>
      </w:r>
    </w:p>
    <w:p w:rsidR="00FD7E64" w:rsidRPr="00FD7E64" w:rsidRDefault="00FD7E64" w:rsidP="00FD7E64">
      <w:pPr>
        <w:tabs>
          <w:tab w:val="left" w:pos="2977"/>
        </w:tabs>
        <w:overflowPunct/>
        <w:autoSpaceDE/>
        <w:autoSpaceDN/>
        <w:adjustRightInd/>
        <w:ind w:left="4111" w:right="-2"/>
        <w:textAlignment w:val="auto"/>
        <w:rPr>
          <w:rFonts w:ascii="Arial" w:hAnsi="Arial" w:cs="Arial"/>
          <w:snapToGrid w:val="0"/>
          <w:sz w:val="16"/>
          <w:szCs w:val="16"/>
          <w:lang w:val="de-DE" w:eastAsia="fr-FR"/>
        </w:rPr>
      </w:pPr>
      <w:r w:rsidRPr="00FD7E64">
        <w:rPr>
          <w:rFonts w:ascii="Arial" w:hAnsi="Arial" w:cs="Arial"/>
          <w:snapToGrid w:val="0"/>
          <w:sz w:val="16"/>
          <w:szCs w:val="16"/>
          <w:lang w:val="de-DE" w:eastAsia="fr-FR"/>
        </w:rPr>
        <w:t>(SICHERHEITSAUSSCHUSS)</w:t>
      </w:r>
    </w:p>
    <w:p w:rsidR="00FD7E64" w:rsidRPr="00FD7E64" w:rsidRDefault="00FD7E64" w:rsidP="00FD7E64">
      <w:pPr>
        <w:tabs>
          <w:tab w:val="left" w:pos="2977"/>
        </w:tabs>
        <w:overflowPunct/>
        <w:autoSpaceDE/>
        <w:autoSpaceDN/>
        <w:adjustRightInd/>
        <w:ind w:left="4111" w:right="-2"/>
        <w:textAlignment w:val="auto"/>
        <w:rPr>
          <w:rFonts w:ascii="Arial" w:hAnsi="Arial" w:cs="Arial"/>
          <w:snapToGrid w:val="0"/>
          <w:sz w:val="16"/>
          <w:szCs w:val="16"/>
          <w:lang w:val="de-DE" w:eastAsia="fr-FR"/>
        </w:rPr>
      </w:pPr>
      <w:r w:rsidRPr="00FD7E64">
        <w:rPr>
          <w:rFonts w:ascii="Arial" w:hAnsi="Arial" w:cs="Arial"/>
          <w:snapToGrid w:val="0"/>
          <w:sz w:val="16"/>
          <w:szCs w:val="16"/>
          <w:lang w:val="de-DE" w:eastAsia="fr-FR"/>
        </w:rPr>
        <w:t>(34. Tagung, Genf, 21. bis 25. Januar 2019)</w:t>
      </w:r>
    </w:p>
    <w:p w:rsidR="00FD7E64" w:rsidRPr="00FD7E64" w:rsidRDefault="00FD7E64" w:rsidP="00FD7E64">
      <w:pPr>
        <w:tabs>
          <w:tab w:val="left" w:pos="2977"/>
        </w:tabs>
        <w:overflowPunct/>
        <w:autoSpaceDE/>
        <w:autoSpaceDN/>
        <w:adjustRightInd/>
        <w:ind w:left="4111" w:right="-2"/>
        <w:textAlignment w:val="auto"/>
        <w:rPr>
          <w:rFonts w:ascii="Arial" w:hAnsi="Arial" w:cs="Arial"/>
          <w:snapToGrid w:val="0"/>
          <w:sz w:val="16"/>
          <w:szCs w:val="16"/>
          <w:lang w:val="de-DE" w:eastAsia="fr-FR"/>
        </w:rPr>
      </w:pPr>
      <w:r w:rsidRPr="00FD7E64">
        <w:rPr>
          <w:rFonts w:ascii="Arial" w:hAnsi="Arial" w:cs="Arial"/>
          <w:snapToGrid w:val="0"/>
          <w:sz w:val="16"/>
          <w:szCs w:val="16"/>
          <w:lang w:val="de-DE" w:eastAsia="fr-FR"/>
        </w:rPr>
        <w:t>Punkt 4 d) zur vorläufigen Tagesordnung</w:t>
      </w:r>
    </w:p>
    <w:p w:rsidR="00FD7E64" w:rsidRPr="00FD7E64" w:rsidRDefault="00FD7E64" w:rsidP="00FD7E64">
      <w:pPr>
        <w:tabs>
          <w:tab w:val="left" w:pos="2977"/>
        </w:tabs>
        <w:overflowPunct/>
        <w:autoSpaceDE/>
        <w:autoSpaceDN/>
        <w:adjustRightInd/>
        <w:ind w:left="4111"/>
        <w:textAlignment w:val="auto"/>
        <w:rPr>
          <w:rFonts w:ascii="Arial" w:hAnsi="Arial" w:cs="Arial"/>
          <w:b/>
          <w:sz w:val="16"/>
          <w:szCs w:val="16"/>
          <w:lang w:val="de-DE" w:eastAsia="en-US"/>
        </w:rPr>
      </w:pPr>
      <w:r w:rsidRPr="00FD7E64">
        <w:rPr>
          <w:rFonts w:ascii="Arial" w:hAnsi="Arial" w:cs="Arial"/>
          <w:b/>
          <w:sz w:val="16"/>
          <w:szCs w:val="16"/>
          <w:lang w:val="de-DE" w:eastAsia="en-US"/>
        </w:rPr>
        <w:t>Durchführung des Europäischen Übereinkommens über die internationale Beförderung von gefährlichen Gütern auf Binnenwasserstraßen (ADN): Sachkundigenausbildung</w:t>
      </w:r>
    </w:p>
    <w:p w:rsidR="00FD7E64" w:rsidRPr="00FD7E64" w:rsidRDefault="00FD7E64" w:rsidP="00FD7E64">
      <w:pPr>
        <w:overflowPunct/>
        <w:autoSpaceDE/>
        <w:autoSpaceDN/>
        <w:adjustRightInd/>
        <w:spacing w:line="240" w:lineRule="atLeast"/>
        <w:ind w:left="1134"/>
        <w:textAlignment w:val="auto"/>
        <w:rPr>
          <w:b/>
          <w:bCs/>
          <w:sz w:val="22"/>
          <w:szCs w:val="22"/>
          <w:lang w:val="de-DE" w:eastAsia="de-DE"/>
        </w:rPr>
      </w:pPr>
    </w:p>
    <w:p w:rsidR="00FD7E64" w:rsidRPr="00FD7E64" w:rsidRDefault="00FD7E64" w:rsidP="00FD7E64">
      <w:pPr>
        <w:widowControl w:val="0"/>
        <w:tabs>
          <w:tab w:val="left" w:pos="1134"/>
          <w:tab w:val="left" w:pos="4395"/>
          <w:tab w:val="left" w:pos="7797"/>
        </w:tabs>
        <w:overflowPunct/>
        <w:autoSpaceDE/>
        <w:autoSpaceDN/>
        <w:adjustRightInd/>
        <w:ind w:left="1134"/>
        <w:textAlignment w:val="auto"/>
        <w:rPr>
          <w:b/>
          <w:bCs/>
          <w:sz w:val="22"/>
          <w:szCs w:val="22"/>
          <w:lang w:val="de-DE" w:eastAsia="fr-FR"/>
        </w:rPr>
      </w:pPr>
    </w:p>
    <w:p w:rsidR="00FD7E64" w:rsidRPr="00FD7E64" w:rsidRDefault="00FD7E64" w:rsidP="00FD7E64">
      <w:pPr>
        <w:widowControl w:val="0"/>
        <w:tabs>
          <w:tab w:val="left" w:pos="1134"/>
          <w:tab w:val="left" w:pos="4395"/>
          <w:tab w:val="left" w:pos="7797"/>
        </w:tabs>
        <w:overflowPunct/>
        <w:autoSpaceDE/>
        <w:autoSpaceDN/>
        <w:adjustRightInd/>
        <w:ind w:left="1134"/>
        <w:textAlignment w:val="auto"/>
        <w:rPr>
          <w:b/>
          <w:bCs/>
          <w:sz w:val="22"/>
          <w:szCs w:val="22"/>
          <w:lang w:val="de-DE" w:eastAsia="fr-FR"/>
        </w:rPr>
      </w:pPr>
    </w:p>
    <w:p w:rsidR="00070747" w:rsidRPr="00937E3C" w:rsidRDefault="00070747" w:rsidP="00234709">
      <w:pPr>
        <w:widowControl w:val="0"/>
        <w:overflowPunct/>
        <w:autoSpaceDE/>
        <w:autoSpaceDN/>
        <w:adjustRightInd/>
        <w:ind w:left="1134"/>
        <w:textAlignment w:val="auto"/>
        <w:rPr>
          <w:b/>
          <w:bCs/>
          <w:sz w:val="28"/>
          <w:lang w:val="de-DE" w:eastAsia="de-DE"/>
        </w:rPr>
      </w:pPr>
    </w:p>
    <w:p w:rsidR="00070747" w:rsidRPr="00937E3C" w:rsidRDefault="00070747" w:rsidP="00234709">
      <w:pPr>
        <w:widowControl w:val="0"/>
        <w:overflowPunct/>
        <w:autoSpaceDE/>
        <w:autoSpaceDN/>
        <w:adjustRightInd/>
        <w:ind w:left="1134"/>
        <w:textAlignment w:val="auto"/>
        <w:rPr>
          <w:b/>
          <w:bCs/>
          <w:sz w:val="28"/>
          <w:lang w:val="de-DE" w:eastAsia="de-DE"/>
        </w:rPr>
      </w:pPr>
    </w:p>
    <w:p w:rsidR="00070747" w:rsidRPr="00937E3C" w:rsidRDefault="00070747" w:rsidP="00234709">
      <w:pPr>
        <w:widowControl w:val="0"/>
        <w:overflowPunct/>
        <w:autoSpaceDE/>
        <w:autoSpaceDN/>
        <w:adjustRightInd/>
        <w:ind w:left="1134"/>
        <w:textAlignment w:val="auto"/>
        <w:rPr>
          <w:b/>
          <w:bCs/>
          <w:sz w:val="28"/>
          <w:lang w:val="de-DE" w:eastAsia="de-DE"/>
        </w:rPr>
      </w:pPr>
    </w:p>
    <w:p w:rsidR="00234709" w:rsidRPr="00FD7E64" w:rsidRDefault="00CB70DF" w:rsidP="00FD7E64">
      <w:pPr>
        <w:widowControl w:val="0"/>
        <w:overflowPunct/>
        <w:autoSpaceDE/>
        <w:autoSpaceDN/>
        <w:adjustRightInd/>
        <w:ind w:left="1134"/>
        <w:textAlignment w:val="auto"/>
        <w:rPr>
          <w:b/>
          <w:bCs/>
          <w:sz w:val="28"/>
          <w:szCs w:val="28"/>
          <w:lang w:val="de-DE" w:eastAsia="de-DE"/>
        </w:rPr>
      </w:pPr>
      <w:r w:rsidRPr="00FD7E64">
        <w:rPr>
          <w:b/>
          <w:bCs/>
          <w:sz w:val="28"/>
          <w:szCs w:val="28"/>
          <w:lang w:val="de-DE" w:eastAsia="de-DE"/>
        </w:rPr>
        <w:t xml:space="preserve">ADN-Fragenkatalog </w:t>
      </w:r>
      <w:del w:id="1" w:author="Bölker, Steffan" w:date="2018-03-01T15:19:00Z">
        <w:r w:rsidRPr="00FD7E64" w:rsidDel="000E6DB1">
          <w:rPr>
            <w:b/>
            <w:bCs/>
            <w:sz w:val="28"/>
            <w:szCs w:val="28"/>
            <w:lang w:val="de-DE" w:eastAsia="de-DE"/>
          </w:rPr>
          <w:delText>2017</w:delText>
        </w:r>
      </w:del>
      <w:ins w:id="2" w:author="Bölker, Steffan" w:date="2018-03-01T15:19:00Z">
        <w:r w:rsidRPr="00FD7E64">
          <w:rPr>
            <w:b/>
            <w:bCs/>
            <w:sz w:val="28"/>
            <w:szCs w:val="28"/>
            <w:lang w:val="de-DE" w:eastAsia="de-DE"/>
          </w:rPr>
          <w:t>2019</w:t>
        </w:r>
      </w:ins>
      <w:r w:rsidRPr="00FD7E64">
        <w:rPr>
          <w:b/>
          <w:bCs/>
          <w:sz w:val="28"/>
          <w:szCs w:val="28"/>
          <w:lang w:val="de-DE" w:eastAsia="de-DE"/>
        </w:rPr>
        <w:t>:</w:t>
      </w:r>
      <w:r w:rsidR="00FD7E64" w:rsidRPr="00FD7E64">
        <w:rPr>
          <w:b/>
          <w:bCs/>
          <w:sz w:val="28"/>
          <w:szCs w:val="28"/>
          <w:lang w:val="de-DE" w:eastAsia="de-DE"/>
        </w:rPr>
        <w:t xml:space="preserve"> </w:t>
      </w:r>
      <w:r w:rsidRPr="00FD7E64">
        <w:rPr>
          <w:b/>
          <w:bCs/>
          <w:sz w:val="28"/>
          <w:szCs w:val="28"/>
          <w:lang w:val="de-DE" w:eastAsia="de-DE"/>
        </w:rPr>
        <w:t>Gas</w:t>
      </w:r>
    </w:p>
    <w:p w:rsidR="00FD7E64" w:rsidRDefault="00FD7E64" w:rsidP="00FD7E64">
      <w:pPr>
        <w:widowControl w:val="0"/>
        <w:overflowPunct/>
        <w:autoSpaceDE/>
        <w:autoSpaceDN/>
        <w:adjustRightInd/>
        <w:ind w:left="1134"/>
        <w:textAlignment w:val="auto"/>
        <w:rPr>
          <w:rFonts w:ascii="Arial" w:hAnsi="Arial" w:cs="Arial"/>
          <w:b/>
          <w:bCs/>
          <w:sz w:val="36"/>
          <w:szCs w:val="40"/>
          <w:lang w:val="de-DE" w:eastAsia="de-DE"/>
        </w:rPr>
      </w:pPr>
    </w:p>
    <w:p w:rsidR="00FD7E64" w:rsidRPr="00FD7E64" w:rsidRDefault="00FD7E64" w:rsidP="00FD7E64">
      <w:pPr>
        <w:overflowPunct/>
        <w:autoSpaceDE/>
        <w:autoSpaceDN/>
        <w:adjustRightInd/>
        <w:spacing w:after="200" w:line="240" w:lineRule="atLeast"/>
        <w:ind w:left="1134"/>
        <w:textAlignment w:val="auto"/>
        <w:rPr>
          <w:b/>
          <w:sz w:val="24"/>
          <w:lang w:val="de-DE" w:eastAsia="en-US"/>
        </w:rPr>
      </w:pPr>
      <w:r w:rsidRPr="00FD7E64">
        <w:rPr>
          <w:b/>
          <w:sz w:val="24"/>
          <w:lang w:val="de-DE" w:eastAsia="en-US"/>
        </w:rPr>
        <w:t>Vorgelegt von der Zentralkommission für die Rheinschifffahrt (ZKR)</w:t>
      </w:r>
      <w:r w:rsidRPr="00FD7E64">
        <w:rPr>
          <w:b/>
          <w:sz w:val="18"/>
          <w:szCs w:val="18"/>
          <w:vertAlign w:val="superscript"/>
          <w:lang w:val="de-DE" w:eastAsia="en-US"/>
        </w:rPr>
        <w:footnoteReference w:customMarkFollows="1" w:id="1"/>
        <w:t>*</w:t>
      </w:r>
      <w:r w:rsidRPr="00FD7E64">
        <w:rPr>
          <w:b/>
          <w:sz w:val="16"/>
          <w:vertAlign w:val="superscript"/>
          <w:lang w:val="de-DE" w:eastAsia="en-US"/>
        </w:rPr>
        <w:t>,,</w:t>
      </w:r>
      <w:r w:rsidRPr="00FD7E64">
        <w:rPr>
          <w:rFonts w:eastAsia="Calibri"/>
          <w:b/>
          <w:bCs/>
          <w:sz w:val="18"/>
          <w:szCs w:val="18"/>
          <w:vertAlign w:val="superscript"/>
          <w:lang w:val="de-DE" w:eastAsia="en-US"/>
        </w:rPr>
        <w:footnoteReference w:customMarkFollows="1" w:id="2"/>
        <w:t>**</w:t>
      </w:r>
    </w:p>
    <w:p w:rsidR="00FD7E64" w:rsidRPr="00937E3C" w:rsidRDefault="00FD7E64" w:rsidP="00CB70DF">
      <w:pPr>
        <w:widowControl w:val="0"/>
        <w:overflowPunct/>
        <w:autoSpaceDE/>
        <w:autoSpaceDN/>
        <w:adjustRightInd/>
        <w:ind w:left="1134"/>
        <w:jc w:val="center"/>
        <w:textAlignment w:val="auto"/>
        <w:rPr>
          <w:rFonts w:eastAsia="Arial"/>
          <w:lang w:val="de-DE"/>
        </w:rPr>
      </w:pPr>
    </w:p>
    <w:p w:rsidR="00FE3EB0" w:rsidRPr="00937E3C" w:rsidRDefault="00FE3EB0" w:rsidP="0065491C">
      <w:pPr>
        <w:jc w:val="center"/>
        <w:rPr>
          <w:rFonts w:ascii="Arial" w:hAnsi="Arial" w:cs="Arial"/>
          <w:sz w:val="36"/>
          <w:szCs w:val="36"/>
          <w:lang w:val="de-DE"/>
        </w:rPr>
      </w:pPr>
    </w:p>
    <w:p w:rsidR="0065491C" w:rsidRPr="00937E3C" w:rsidRDefault="0065491C" w:rsidP="0065491C">
      <w:pPr>
        <w:tabs>
          <w:tab w:val="left" w:pos="-1135"/>
          <w:tab w:val="left" w:pos="-569"/>
          <w:tab w:val="left" w:pos="284"/>
          <w:tab w:val="left" w:pos="565"/>
          <w:tab w:val="left" w:pos="1701"/>
          <w:tab w:val="left" w:pos="6804"/>
          <w:tab w:val="left" w:pos="8502"/>
          <w:tab w:val="left" w:pos="9068"/>
        </w:tabs>
        <w:ind w:left="567" w:hanging="566"/>
        <w:rPr>
          <w:rFonts w:ascii="Times New Roman Standaard" w:hAnsi="Times New Roman Standaard"/>
          <w:sz w:val="24"/>
          <w:lang w:val="de-DE"/>
        </w:rPr>
        <w:sectPr w:rsidR="0065491C" w:rsidRPr="00937E3C" w:rsidSect="00D13AE7">
          <w:headerReference w:type="even" r:id="rId9"/>
          <w:footerReference w:type="even" r:id="rId10"/>
          <w:footerReference w:type="default" r:id="rId11"/>
          <w:pgSz w:w="11906" w:h="16838"/>
          <w:pgMar w:top="1417" w:right="1417" w:bottom="1417" w:left="1417" w:header="708" w:footer="708" w:gutter="0"/>
          <w:cols w:space="708"/>
          <w:titlePg/>
          <w:docGrid w:linePitch="272"/>
        </w:sectPr>
      </w:pPr>
    </w:p>
    <w:p w:rsidR="003844B8" w:rsidRPr="00937E3C" w:rsidRDefault="003844B8" w:rsidP="00063BD0">
      <w:pPr>
        <w:widowControl w:val="0"/>
        <w:tabs>
          <w:tab w:val="left" w:pos="284"/>
          <w:tab w:val="left" w:pos="1134"/>
          <w:tab w:val="left" w:pos="1701"/>
          <w:tab w:val="left" w:pos="8505"/>
        </w:tabs>
        <w:spacing w:line="240" w:lineRule="atLeast"/>
        <w:ind w:left="1701" w:right="283" w:hanging="1701"/>
        <w:jc w:val="both"/>
        <w:rPr>
          <w:lang w:val="de-DE"/>
        </w:rPr>
      </w:pPr>
      <w:r w:rsidRPr="00937E3C">
        <w:rPr>
          <w:lang w:val="de-DE"/>
        </w:rPr>
        <w:lastRenderedPageBreak/>
        <w:tab/>
      </w:r>
      <w:r w:rsidR="0032338C" w:rsidRPr="00937E3C">
        <w:rPr>
          <w:lang w:val="de-DE"/>
        </w:rPr>
        <w:t>231 01.</w:t>
      </w:r>
      <w:r w:rsidRPr="00937E3C">
        <w:rPr>
          <w:lang w:val="de-DE"/>
        </w:rPr>
        <w:t>1</w:t>
      </w:r>
      <w:r w:rsidR="0032338C" w:rsidRPr="00937E3C">
        <w:rPr>
          <w:lang w:val="de-DE"/>
        </w:rPr>
        <w:t>-</w:t>
      </w:r>
      <w:r w:rsidRPr="00937E3C">
        <w:rPr>
          <w:lang w:val="de-DE"/>
        </w:rPr>
        <w:t>01</w:t>
      </w:r>
      <w:r w:rsidRPr="00937E3C">
        <w:rPr>
          <w:lang w:val="de-DE"/>
        </w:rPr>
        <w:tab/>
        <w:t xml:space="preserve">Boyle-Mariotte-Gesetz: </w:t>
      </w:r>
      <w:r w:rsidRPr="00937E3C">
        <w:rPr>
          <w:i/>
          <w:lang w:val="de-DE"/>
        </w:rPr>
        <w:t>p * V</w:t>
      </w:r>
      <w:r w:rsidRPr="00937E3C">
        <w:rPr>
          <w:lang w:val="de-DE"/>
        </w:rPr>
        <w:t xml:space="preserve"> = konstant</w:t>
      </w:r>
      <w:r w:rsidRPr="00937E3C">
        <w:rPr>
          <w:lang w:val="de-DE"/>
        </w:rPr>
        <w:tab/>
        <w:t>C</w:t>
      </w:r>
    </w:p>
    <w:p w:rsidR="003844B8" w:rsidRPr="00937E3C" w:rsidRDefault="003844B8" w:rsidP="00063BD0">
      <w:pPr>
        <w:widowControl w:val="0"/>
        <w:tabs>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 xml:space="preserve">Eine </w:t>
      </w:r>
      <w:r w:rsidR="00C05F32" w:rsidRPr="00937E3C">
        <w:rPr>
          <w:lang w:val="de-DE"/>
        </w:rPr>
        <w:t>bestimmte</w:t>
      </w:r>
      <w:r w:rsidRPr="00937E3C">
        <w:rPr>
          <w:lang w:val="de-DE"/>
        </w:rPr>
        <w:t xml:space="preserve"> Menge Stickstoff nimmt bei einem absoluten Druck von 100</w:t>
      </w:r>
      <w:r w:rsidR="00B96118" w:rsidRPr="00937E3C">
        <w:rPr>
          <w:lang w:val="de-DE"/>
        </w:rPr>
        <w:t> kPa</w:t>
      </w:r>
      <w:r w:rsidRPr="00937E3C">
        <w:rPr>
          <w:lang w:val="de-DE"/>
        </w:rPr>
        <w:t xml:space="preserve"> ein Volumen von 60 m</w:t>
      </w:r>
      <w:r w:rsidRPr="00937E3C">
        <w:rPr>
          <w:vertAlign w:val="superscript"/>
          <w:lang w:val="de-DE"/>
        </w:rPr>
        <w:t>3</w:t>
      </w:r>
      <w:r w:rsidRPr="00937E3C">
        <w:rPr>
          <w:lang w:val="de-DE"/>
        </w:rPr>
        <w:t xml:space="preserve"> ein. Der Stickstoff wird bei konstanter Temperatur von 10 ºC komprimiert auf einen</w:t>
      </w:r>
      <w:r w:rsidR="00B40270" w:rsidRPr="00937E3C">
        <w:rPr>
          <w:lang w:val="de-DE"/>
        </w:rPr>
        <w:t xml:space="preserve"> absoluten</w:t>
      </w:r>
      <w:r w:rsidRPr="00937E3C">
        <w:rPr>
          <w:lang w:val="de-DE"/>
        </w:rPr>
        <w:t xml:space="preserve"> Druck von</w:t>
      </w:r>
      <w:r w:rsidR="00B40270" w:rsidRPr="00937E3C">
        <w:rPr>
          <w:lang w:val="de-DE"/>
        </w:rPr>
        <w:t xml:space="preserve"> </w:t>
      </w:r>
      <w:r w:rsidR="00AB43BF" w:rsidRPr="00937E3C">
        <w:rPr>
          <w:lang w:val="de-DE"/>
        </w:rPr>
        <w:t>500</w:t>
      </w:r>
      <w:r w:rsidR="00B96118" w:rsidRPr="00937E3C">
        <w:rPr>
          <w:lang w:val="de-DE"/>
        </w:rPr>
        <w:t> kPa</w:t>
      </w:r>
      <w:r w:rsidRPr="00937E3C">
        <w:rPr>
          <w:lang w:val="de-DE"/>
        </w:rPr>
        <w:t xml:space="preserve">. </w:t>
      </w:r>
      <w:r w:rsidR="0077521F" w:rsidRPr="00937E3C">
        <w:rPr>
          <w:lang w:val="de-DE"/>
        </w:rPr>
        <w:t>Wie groß ist</w:t>
      </w:r>
      <w:r w:rsidR="00AA7AA7" w:rsidRPr="00937E3C">
        <w:rPr>
          <w:lang w:val="de-DE"/>
        </w:rPr>
        <w:t xml:space="preserve"> d</w:t>
      </w:r>
      <w:r w:rsidRPr="00937E3C">
        <w:rPr>
          <w:lang w:val="de-DE"/>
        </w:rPr>
        <w:t>as Volumen dann</w:t>
      </w:r>
      <w:r w:rsidR="00AA7AA7" w:rsidRPr="00937E3C">
        <w:rPr>
          <w:lang w:val="de-DE"/>
        </w:rPr>
        <w:t>?</w:t>
      </w:r>
    </w:p>
    <w:p w:rsidR="003844B8" w:rsidRPr="00937E3C" w:rsidRDefault="003844B8" w:rsidP="00063BD0">
      <w:pPr>
        <w:widowControl w:val="0"/>
        <w:tabs>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00D45B7A" w:rsidRPr="00937E3C">
        <w:rPr>
          <w:lang w:val="de-DE"/>
        </w:rPr>
        <w:tab/>
      </w:r>
      <w:r w:rsidRPr="00937E3C">
        <w:rPr>
          <w:lang w:val="de-DE"/>
        </w:rPr>
        <w:t xml:space="preserve">  1 m</w:t>
      </w:r>
      <w:r w:rsidRPr="00937E3C">
        <w:rPr>
          <w:vertAlign w:val="superscript"/>
          <w:lang w:val="de-DE"/>
        </w:rPr>
        <w:t>3</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11 m</w:t>
      </w:r>
      <w:r w:rsidRPr="00937E3C">
        <w:rPr>
          <w:vertAlign w:val="superscript"/>
          <w:lang w:val="de-DE"/>
        </w:rPr>
        <w:t>3</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12 m</w:t>
      </w:r>
      <w:r w:rsidRPr="00937E3C">
        <w:rPr>
          <w:vertAlign w:val="superscript"/>
          <w:lang w:val="de-DE"/>
        </w:rPr>
        <w:t>3</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20 m</w:t>
      </w:r>
      <w:r w:rsidRPr="00937E3C">
        <w:rPr>
          <w:vertAlign w:val="superscript"/>
          <w:lang w:val="de-DE"/>
        </w:rPr>
        <w:t>3</w:t>
      </w:r>
    </w:p>
    <w:p w:rsidR="003844B8" w:rsidRPr="00937E3C" w:rsidRDefault="003844B8" w:rsidP="00063BD0">
      <w:pPr>
        <w:widowControl w:val="0"/>
        <w:tabs>
          <w:tab w:val="left" w:pos="-1440"/>
          <w:tab w:val="left" w:pos="-720"/>
          <w:tab w:val="left" w:pos="284"/>
          <w:tab w:val="left" w:pos="1134"/>
          <w:tab w:val="left" w:pos="1701"/>
          <w:tab w:val="left" w:pos="8364"/>
          <w:tab w:val="left" w:pos="8505"/>
        </w:tabs>
        <w:spacing w:line="240" w:lineRule="atLeast"/>
        <w:ind w:left="1701" w:right="283" w:hanging="1701"/>
        <w:jc w:val="both"/>
        <w:rPr>
          <w:lang w:val="de-DE"/>
        </w:rPr>
      </w:pPr>
    </w:p>
    <w:p w:rsidR="003844B8" w:rsidRPr="00937E3C" w:rsidRDefault="003844B8" w:rsidP="00063BD0">
      <w:pPr>
        <w:widowControl w:val="0"/>
        <w:tabs>
          <w:tab w:val="left" w:pos="-1440"/>
          <w:tab w:val="left" w:pos="-720"/>
          <w:tab w:val="left" w:pos="284"/>
          <w:tab w:val="left" w:pos="1134"/>
          <w:tab w:val="left" w:pos="1701"/>
          <w:tab w:val="left" w:pos="8364"/>
          <w:tab w:val="left" w:pos="8505"/>
        </w:tabs>
        <w:spacing w:line="240" w:lineRule="atLeast"/>
        <w:ind w:left="1701" w:right="283" w:hanging="1701"/>
        <w:jc w:val="both"/>
        <w:rPr>
          <w:lang w:val="de-DE"/>
        </w:rPr>
      </w:pPr>
      <w:r w:rsidRPr="00937E3C">
        <w:rPr>
          <w:lang w:val="de-DE"/>
        </w:rPr>
        <w:tab/>
      </w:r>
      <w:r w:rsidR="0032338C" w:rsidRPr="00937E3C">
        <w:rPr>
          <w:lang w:val="de-DE"/>
        </w:rPr>
        <w:t>231</w:t>
      </w:r>
      <w:r w:rsidRPr="00937E3C">
        <w:rPr>
          <w:lang w:val="de-DE"/>
        </w:rPr>
        <w:t xml:space="preserve"> </w:t>
      </w:r>
      <w:r w:rsidR="0032338C" w:rsidRPr="00937E3C">
        <w:rPr>
          <w:lang w:val="de-DE"/>
        </w:rPr>
        <w:t>0</w:t>
      </w:r>
      <w:r w:rsidRPr="00937E3C">
        <w:rPr>
          <w:lang w:val="de-DE"/>
        </w:rPr>
        <w:t>1</w:t>
      </w:r>
      <w:r w:rsidR="0032338C" w:rsidRPr="00937E3C">
        <w:rPr>
          <w:lang w:val="de-DE"/>
        </w:rPr>
        <w:t>.</w:t>
      </w:r>
      <w:r w:rsidRPr="00937E3C">
        <w:rPr>
          <w:lang w:val="de-DE"/>
        </w:rPr>
        <w:t>1</w:t>
      </w:r>
      <w:r w:rsidR="0032338C" w:rsidRPr="00937E3C">
        <w:rPr>
          <w:lang w:val="de-DE"/>
        </w:rPr>
        <w:t>-</w:t>
      </w:r>
      <w:r w:rsidRPr="00937E3C">
        <w:rPr>
          <w:lang w:val="de-DE"/>
        </w:rPr>
        <w:t>02</w:t>
      </w:r>
      <w:r w:rsidRPr="00937E3C">
        <w:rPr>
          <w:lang w:val="de-DE"/>
        </w:rPr>
        <w:tab/>
        <w:t xml:space="preserve">Boyle-Mariotte-Gesetz: </w:t>
      </w:r>
      <w:r w:rsidRPr="00937E3C">
        <w:rPr>
          <w:i/>
          <w:lang w:val="de-DE"/>
        </w:rPr>
        <w:t>p * V</w:t>
      </w:r>
      <w:r w:rsidRPr="00937E3C">
        <w:rPr>
          <w:lang w:val="de-DE"/>
        </w:rPr>
        <w:t xml:space="preserve"> = konstant</w:t>
      </w:r>
      <w:r w:rsidRPr="00937E3C">
        <w:rPr>
          <w:lang w:val="de-DE"/>
        </w:rPr>
        <w:tab/>
        <w:t>C</w:t>
      </w:r>
    </w:p>
    <w:p w:rsidR="003844B8" w:rsidRPr="00937E3C" w:rsidRDefault="003844B8" w:rsidP="00063BD0">
      <w:pPr>
        <w:widowControl w:val="0"/>
        <w:tabs>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Propandampf befindet sich in einem Ladetank von 250 m</w:t>
      </w:r>
      <w:r w:rsidRPr="00937E3C">
        <w:rPr>
          <w:vertAlign w:val="superscript"/>
          <w:lang w:val="de-DE"/>
        </w:rPr>
        <w:t>3</w:t>
      </w:r>
      <w:r w:rsidRPr="00937E3C">
        <w:rPr>
          <w:lang w:val="de-DE"/>
        </w:rPr>
        <w:t xml:space="preserve"> bei Umgebungstemperatur und einem </w:t>
      </w:r>
      <w:r w:rsidR="00B40270" w:rsidRPr="00937E3C">
        <w:rPr>
          <w:lang w:val="de-DE"/>
        </w:rPr>
        <w:t xml:space="preserve">absoluten </w:t>
      </w:r>
      <w:r w:rsidRPr="00937E3C">
        <w:rPr>
          <w:lang w:val="de-DE"/>
        </w:rPr>
        <w:t>Druck von</w:t>
      </w:r>
      <w:r w:rsidR="00AB43BF" w:rsidRPr="00937E3C">
        <w:rPr>
          <w:lang w:val="de-DE"/>
        </w:rPr>
        <w:t xml:space="preserve"> 400</w:t>
      </w:r>
      <w:r w:rsidR="00B96118" w:rsidRPr="00937E3C">
        <w:rPr>
          <w:lang w:val="de-DE"/>
        </w:rPr>
        <w:t> kPa</w:t>
      </w:r>
      <w:r w:rsidRPr="00937E3C">
        <w:rPr>
          <w:lang w:val="de-DE"/>
        </w:rPr>
        <w:t xml:space="preserve">. Durch ein Loch in einer Leitung strömt </w:t>
      </w:r>
      <w:r w:rsidR="00766A6B" w:rsidRPr="00937E3C">
        <w:rPr>
          <w:lang w:val="de-DE"/>
        </w:rPr>
        <w:t>so viel</w:t>
      </w:r>
      <w:r w:rsidRPr="00937E3C">
        <w:rPr>
          <w:lang w:val="de-DE"/>
        </w:rPr>
        <w:t xml:space="preserve"> Propan aus, dass der Ladetank auf atmosphärischen Druck gerät. Wie groß ist die Propanwolke, falls sie sich nicht mit Luft </w:t>
      </w:r>
      <w:r w:rsidR="0077521F" w:rsidRPr="00937E3C">
        <w:rPr>
          <w:lang w:val="de-DE"/>
        </w:rPr>
        <w:t>mischt</w:t>
      </w:r>
      <w:r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r>
      <w:r w:rsidR="0032338C" w:rsidRPr="00937E3C">
        <w:rPr>
          <w:lang w:val="de-DE"/>
        </w:rPr>
        <w:t xml:space="preserve"> </w:t>
      </w:r>
      <w:r w:rsidRPr="00937E3C">
        <w:rPr>
          <w:lang w:val="de-DE"/>
        </w:rPr>
        <w:t xml:space="preserve"> 250 m</w:t>
      </w:r>
      <w:r w:rsidRPr="00937E3C">
        <w:rPr>
          <w:vertAlign w:val="superscript"/>
          <w:lang w:val="de-DE"/>
        </w:rPr>
        <w:t>3</w:t>
      </w:r>
      <w:r w:rsidR="00D45B7A"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32338C" w:rsidRPr="00937E3C">
        <w:rPr>
          <w:lang w:val="de-DE"/>
        </w:rPr>
        <w:t xml:space="preserve"> </w:t>
      </w:r>
      <w:r w:rsidRPr="00937E3C">
        <w:rPr>
          <w:lang w:val="de-DE"/>
        </w:rPr>
        <w:t xml:space="preserve"> 500 m</w:t>
      </w:r>
      <w:r w:rsidRPr="00937E3C">
        <w:rPr>
          <w:vertAlign w:val="superscript"/>
          <w:lang w:val="de-DE"/>
        </w:rPr>
        <w:t>3</w:t>
      </w:r>
      <w:r w:rsidR="00D45B7A"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32338C" w:rsidRPr="00937E3C">
        <w:rPr>
          <w:lang w:val="de-DE"/>
        </w:rPr>
        <w:t xml:space="preserve"> </w:t>
      </w:r>
      <w:r w:rsidRPr="00937E3C">
        <w:rPr>
          <w:lang w:val="de-DE"/>
        </w:rPr>
        <w:t xml:space="preserve"> 750 m</w:t>
      </w:r>
      <w:r w:rsidRPr="00937E3C">
        <w:rPr>
          <w:vertAlign w:val="superscript"/>
          <w:lang w:val="de-DE"/>
        </w:rPr>
        <w:t>3</w:t>
      </w:r>
      <w:r w:rsidR="00D45B7A"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1000 m</w:t>
      </w:r>
      <w:r w:rsidRPr="00937E3C">
        <w:rPr>
          <w:vertAlign w:val="superscript"/>
          <w:lang w:val="de-DE"/>
        </w:rPr>
        <w:t>3</w:t>
      </w:r>
      <w:r w:rsidR="00D45B7A" w:rsidRPr="00937E3C">
        <w:rPr>
          <w:lang w:val="de-DE"/>
        </w:rPr>
        <w:t>.</w:t>
      </w:r>
    </w:p>
    <w:p w:rsidR="003844B8" w:rsidRPr="00937E3C" w:rsidRDefault="003844B8" w:rsidP="00063BD0">
      <w:pPr>
        <w:widowControl w:val="0"/>
        <w:tabs>
          <w:tab w:val="left" w:pos="284"/>
          <w:tab w:val="left" w:pos="1134"/>
          <w:tab w:val="left" w:pos="1701"/>
          <w:tab w:val="left" w:pos="8364"/>
          <w:tab w:val="left" w:pos="8505"/>
        </w:tabs>
        <w:spacing w:line="240" w:lineRule="atLeast"/>
        <w:ind w:left="1701" w:right="283" w:hanging="1701"/>
        <w:jc w:val="both"/>
        <w:rPr>
          <w:lang w:val="de-DE"/>
        </w:rPr>
      </w:pPr>
    </w:p>
    <w:p w:rsidR="003844B8" w:rsidRPr="00937E3C" w:rsidRDefault="003844B8" w:rsidP="00063BD0">
      <w:pPr>
        <w:widowControl w:val="0"/>
        <w:tabs>
          <w:tab w:val="left" w:pos="284"/>
          <w:tab w:val="left" w:pos="1134"/>
          <w:tab w:val="left" w:pos="1701"/>
          <w:tab w:val="left" w:pos="8505"/>
        </w:tabs>
        <w:spacing w:line="240" w:lineRule="atLeast"/>
        <w:ind w:left="1701" w:right="283" w:hanging="1701"/>
        <w:jc w:val="both"/>
        <w:rPr>
          <w:lang w:val="de-DE"/>
        </w:rPr>
      </w:pPr>
      <w:r w:rsidRPr="00937E3C">
        <w:rPr>
          <w:lang w:val="de-DE"/>
        </w:rPr>
        <w:tab/>
      </w:r>
      <w:r w:rsidR="0032338C" w:rsidRPr="00937E3C">
        <w:rPr>
          <w:lang w:val="de-DE"/>
        </w:rPr>
        <w:t>231</w:t>
      </w:r>
      <w:r w:rsidRPr="00937E3C">
        <w:rPr>
          <w:lang w:val="de-DE"/>
        </w:rPr>
        <w:t xml:space="preserve"> </w:t>
      </w:r>
      <w:r w:rsidR="0032338C" w:rsidRPr="00937E3C">
        <w:rPr>
          <w:lang w:val="de-DE"/>
        </w:rPr>
        <w:t>0</w:t>
      </w:r>
      <w:r w:rsidRPr="00937E3C">
        <w:rPr>
          <w:lang w:val="de-DE"/>
        </w:rPr>
        <w:t>1</w:t>
      </w:r>
      <w:r w:rsidR="0032338C" w:rsidRPr="00937E3C">
        <w:rPr>
          <w:lang w:val="de-DE"/>
        </w:rPr>
        <w:t>.</w:t>
      </w:r>
      <w:r w:rsidRPr="00937E3C">
        <w:rPr>
          <w:lang w:val="de-DE"/>
        </w:rPr>
        <w:t>1</w:t>
      </w:r>
      <w:r w:rsidR="0032338C" w:rsidRPr="00937E3C">
        <w:rPr>
          <w:lang w:val="de-DE"/>
        </w:rPr>
        <w:t>-</w:t>
      </w:r>
      <w:r w:rsidRPr="00937E3C">
        <w:rPr>
          <w:lang w:val="de-DE"/>
        </w:rPr>
        <w:t>03</w:t>
      </w:r>
      <w:r w:rsidRPr="00937E3C">
        <w:rPr>
          <w:lang w:val="de-DE"/>
        </w:rPr>
        <w:tab/>
        <w:t xml:space="preserve">Boyle-Mariotte-Gesetz: </w:t>
      </w:r>
      <w:r w:rsidRPr="00937E3C">
        <w:rPr>
          <w:i/>
          <w:lang w:val="de-DE"/>
        </w:rPr>
        <w:t>p * V</w:t>
      </w:r>
      <w:r w:rsidRPr="00937E3C">
        <w:rPr>
          <w:lang w:val="de-DE"/>
        </w:rPr>
        <w:t xml:space="preserve"> = konstant</w:t>
      </w:r>
      <w:r w:rsidRPr="00937E3C">
        <w:rPr>
          <w:lang w:val="de-DE"/>
        </w:rPr>
        <w:tab/>
        <w:t>B</w:t>
      </w:r>
    </w:p>
    <w:p w:rsidR="003844B8" w:rsidRPr="00937E3C" w:rsidRDefault="003844B8" w:rsidP="00063BD0">
      <w:pPr>
        <w:widowControl w:val="0"/>
        <w:tabs>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Eine abgeschlossene Menge Stickstoff hat ein Volumen von 50 m</w:t>
      </w:r>
      <w:r w:rsidRPr="00937E3C">
        <w:rPr>
          <w:vertAlign w:val="superscript"/>
          <w:lang w:val="de-DE"/>
        </w:rPr>
        <w:t>3</w:t>
      </w:r>
      <w:r w:rsidRPr="00937E3C">
        <w:rPr>
          <w:lang w:val="de-DE"/>
        </w:rPr>
        <w:t xml:space="preserve"> bei einem </w:t>
      </w:r>
      <w:r w:rsidR="002E6F52" w:rsidRPr="00937E3C">
        <w:rPr>
          <w:lang w:val="de-DE"/>
        </w:rPr>
        <w:t xml:space="preserve"> absoluten </w:t>
      </w:r>
      <w:r w:rsidR="00AB43BF" w:rsidRPr="00937E3C">
        <w:rPr>
          <w:lang w:val="de-DE"/>
        </w:rPr>
        <w:t>Druck von 160</w:t>
      </w:r>
      <w:r w:rsidR="00B96118" w:rsidRPr="00937E3C">
        <w:rPr>
          <w:lang w:val="de-DE"/>
        </w:rPr>
        <w:t> kPa</w:t>
      </w:r>
      <w:r w:rsidRPr="00937E3C">
        <w:rPr>
          <w:lang w:val="de-DE"/>
        </w:rPr>
        <w:t>. Der Stickstoff wird komprimiert auf ein Volumen von 20</w:t>
      </w:r>
      <w:r w:rsidR="003C3CD3" w:rsidRPr="00937E3C">
        <w:rPr>
          <w:lang w:val="de-DE"/>
        </w:rPr>
        <w:t> </w:t>
      </w:r>
      <w:r w:rsidRPr="00937E3C">
        <w:rPr>
          <w:lang w:val="de-DE"/>
        </w:rPr>
        <w:t>m</w:t>
      </w:r>
      <w:r w:rsidRPr="00937E3C">
        <w:rPr>
          <w:vertAlign w:val="superscript"/>
          <w:lang w:val="de-DE"/>
        </w:rPr>
        <w:t>3</w:t>
      </w:r>
      <w:r w:rsidR="00AA7AA7" w:rsidRPr="00937E3C">
        <w:rPr>
          <w:vertAlign w:val="superscript"/>
          <w:lang w:val="de-DE"/>
        </w:rPr>
        <w:t>.</w:t>
      </w:r>
      <w:r w:rsidRPr="00937E3C">
        <w:rPr>
          <w:lang w:val="de-DE"/>
        </w:rPr>
        <w:t xml:space="preserve"> </w:t>
      </w:r>
      <w:r w:rsidR="00AA7AA7" w:rsidRPr="00937E3C">
        <w:rPr>
          <w:lang w:val="de-DE"/>
        </w:rPr>
        <w:t>D</w:t>
      </w:r>
      <w:r w:rsidRPr="00937E3C">
        <w:rPr>
          <w:lang w:val="de-DE"/>
        </w:rPr>
        <w:t xml:space="preserve">ie Temperatur </w:t>
      </w:r>
      <w:r w:rsidR="00AA7AA7" w:rsidRPr="00937E3C">
        <w:rPr>
          <w:lang w:val="de-DE"/>
        </w:rPr>
        <w:t xml:space="preserve">bleibt </w:t>
      </w:r>
      <w:r w:rsidRPr="00937E3C">
        <w:rPr>
          <w:lang w:val="de-DE"/>
        </w:rPr>
        <w:t xml:space="preserve">konstant. Wie groß wird dann der </w:t>
      </w:r>
      <w:r w:rsidR="00704561" w:rsidRPr="00937E3C">
        <w:rPr>
          <w:lang w:val="de-DE"/>
        </w:rPr>
        <w:t xml:space="preserve">absolute </w:t>
      </w:r>
      <w:r w:rsidRPr="00937E3C">
        <w:rPr>
          <w:lang w:val="de-DE"/>
        </w:rPr>
        <w:t>Druck des Stickstoffs?</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r>
      <w:r w:rsidR="00AB43BF" w:rsidRPr="00937E3C">
        <w:rPr>
          <w:lang w:val="de-DE"/>
        </w:rPr>
        <w:t>250</w:t>
      </w:r>
      <w:r w:rsidR="00B96118" w:rsidRPr="00937E3C">
        <w:rPr>
          <w:lang w:val="de-DE"/>
        </w:rPr>
        <w:t> kPa</w:t>
      </w:r>
      <w:r w:rsidR="00D45B7A"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AB43BF" w:rsidRPr="00937E3C">
        <w:rPr>
          <w:lang w:val="de-DE"/>
        </w:rPr>
        <w:t>400</w:t>
      </w:r>
      <w:r w:rsidR="00B96118" w:rsidRPr="00937E3C">
        <w:rPr>
          <w:lang w:val="de-DE"/>
        </w:rPr>
        <w:t> kPa</w:t>
      </w:r>
      <w:r w:rsidR="002E6F52"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AB43BF" w:rsidRPr="00937E3C">
        <w:rPr>
          <w:lang w:val="de-DE"/>
        </w:rPr>
        <w:t>500</w:t>
      </w:r>
      <w:r w:rsidR="00B96118" w:rsidRPr="00937E3C">
        <w:rPr>
          <w:lang w:val="de-DE"/>
        </w:rPr>
        <w:t> kPa</w:t>
      </w:r>
      <w:r w:rsidR="002E6F52"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AB43BF" w:rsidRPr="00937E3C">
        <w:rPr>
          <w:lang w:val="de-DE"/>
        </w:rPr>
        <w:t>600</w:t>
      </w:r>
      <w:r w:rsidR="00B96118" w:rsidRPr="00937E3C">
        <w:rPr>
          <w:lang w:val="de-DE"/>
        </w:rPr>
        <w:t> kPa</w:t>
      </w:r>
      <w:r w:rsidR="002E6F52" w:rsidRPr="00937E3C">
        <w:rPr>
          <w:lang w:val="de-DE"/>
        </w:rPr>
        <w:t>.</w:t>
      </w:r>
    </w:p>
    <w:p w:rsidR="003844B8" w:rsidRPr="00937E3C" w:rsidRDefault="003844B8" w:rsidP="00063BD0">
      <w:pPr>
        <w:widowControl w:val="0"/>
        <w:tabs>
          <w:tab w:val="left" w:pos="284"/>
          <w:tab w:val="left" w:pos="1134"/>
          <w:tab w:val="left" w:pos="1701"/>
          <w:tab w:val="left" w:pos="8364"/>
          <w:tab w:val="left" w:pos="8505"/>
        </w:tabs>
        <w:spacing w:line="240" w:lineRule="atLeast"/>
        <w:ind w:left="1701" w:right="283" w:hanging="1701"/>
        <w:jc w:val="both"/>
        <w:rPr>
          <w:lang w:val="de-DE"/>
        </w:rPr>
      </w:pPr>
    </w:p>
    <w:p w:rsidR="003844B8" w:rsidRPr="00937E3C" w:rsidRDefault="003844B8" w:rsidP="00063BD0">
      <w:pPr>
        <w:widowControl w:val="0"/>
        <w:tabs>
          <w:tab w:val="left" w:pos="284"/>
          <w:tab w:val="left" w:pos="1134"/>
          <w:tab w:val="left" w:pos="1701"/>
          <w:tab w:val="left" w:pos="8505"/>
        </w:tabs>
        <w:spacing w:line="240" w:lineRule="atLeast"/>
        <w:ind w:left="1701" w:right="283" w:hanging="1701"/>
        <w:jc w:val="both"/>
        <w:rPr>
          <w:lang w:val="de-DE"/>
        </w:rPr>
      </w:pPr>
      <w:r w:rsidRPr="00937E3C">
        <w:rPr>
          <w:lang w:val="de-DE"/>
        </w:rPr>
        <w:tab/>
      </w:r>
      <w:r w:rsidR="0032338C" w:rsidRPr="00937E3C">
        <w:rPr>
          <w:lang w:val="de-DE"/>
        </w:rPr>
        <w:t>231</w:t>
      </w:r>
      <w:r w:rsidRPr="00937E3C">
        <w:rPr>
          <w:lang w:val="de-DE"/>
        </w:rPr>
        <w:t xml:space="preserve"> </w:t>
      </w:r>
      <w:r w:rsidR="0032338C" w:rsidRPr="00937E3C">
        <w:rPr>
          <w:lang w:val="de-DE"/>
        </w:rPr>
        <w:t>0</w:t>
      </w:r>
      <w:r w:rsidRPr="00937E3C">
        <w:rPr>
          <w:lang w:val="de-DE"/>
        </w:rPr>
        <w:t>1</w:t>
      </w:r>
      <w:r w:rsidR="0032338C" w:rsidRPr="00937E3C">
        <w:rPr>
          <w:lang w:val="de-DE"/>
        </w:rPr>
        <w:t>.</w:t>
      </w:r>
      <w:r w:rsidRPr="00937E3C">
        <w:rPr>
          <w:lang w:val="de-DE"/>
        </w:rPr>
        <w:t>1</w:t>
      </w:r>
      <w:r w:rsidR="0032338C" w:rsidRPr="00937E3C">
        <w:rPr>
          <w:lang w:val="de-DE"/>
        </w:rPr>
        <w:t>-</w:t>
      </w:r>
      <w:r w:rsidRPr="00937E3C">
        <w:rPr>
          <w:lang w:val="de-DE"/>
        </w:rPr>
        <w:t>04</w:t>
      </w:r>
      <w:r w:rsidRPr="00937E3C">
        <w:rPr>
          <w:lang w:val="de-DE"/>
        </w:rPr>
        <w:tab/>
        <w:t xml:space="preserve">Boyle-Mariotte-Gesetz: </w:t>
      </w:r>
      <w:r w:rsidRPr="00937E3C">
        <w:rPr>
          <w:i/>
          <w:lang w:val="de-DE"/>
        </w:rPr>
        <w:t>p * V</w:t>
      </w:r>
      <w:r w:rsidRPr="00937E3C">
        <w:rPr>
          <w:lang w:val="de-DE"/>
        </w:rPr>
        <w:t xml:space="preserve"> = konstant</w:t>
      </w:r>
      <w:r w:rsidRPr="00937E3C">
        <w:rPr>
          <w:lang w:val="de-DE"/>
        </w:rPr>
        <w:tab/>
        <w:t>A</w:t>
      </w:r>
    </w:p>
    <w:p w:rsidR="003844B8" w:rsidRPr="00937E3C" w:rsidRDefault="003844B8" w:rsidP="00063BD0">
      <w:pPr>
        <w:widowControl w:val="0"/>
        <w:tabs>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In einem Ladetank von 250 m</w:t>
      </w:r>
      <w:r w:rsidRPr="00937E3C">
        <w:rPr>
          <w:vertAlign w:val="superscript"/>
          <w:lang w:val="de-DE"/>
        </w:rPr>
        <w:t>3</w:t>
      </w:r>
      <w:r w:rsidRPr="00937E3C">
        <w:rPr>
          <w:lang w:val="de-DE"/>
        </w:rPr>
        <w:t xml:space="preserve"> befindet sich Stickstoff </w:t>
      </w:r>
      <w:r w:rsidR="009D6DB5" w:rsidRPr="00937E3C">
        <w:rPr>
          <w:lang w:val="de-DE"/>
        </w:rPr>
        <w:t xml:space="preserve">bei </w:t>
      </w:r>
      <w:r w:rsidRPr="00937E3C">
        <w:rPr>
          <w:lang w:val="de-DE"/>
        </w:rPr>
        <w:t>eine</w:t>
      </w:r>
      <w:r w:rsidR="001B2BA0" w:rsidRPr="00937E3C">
        <w:rPr>
          <w:lang w:val="de-DE"/>
        </w:rPr>
        <w:t>m</w:t>
      </w:r>
      <w:r w:rsidR="00704561" w:rsidRPr="00937E3C">
        <w:rPr>
          <w:lang w:val="de-DE"/>
        </w:rPr>
        <w:t xml:space="preserve"> absoluten</w:t>
      </w:r>
      <w:r w:rsidRPr="00937E3C">
        <w:rPr>
          <w:lang w:val="de-DE"/>
        </w:rPr>
        <w:t xml:space="preserve"> Druck von</w:t>
      </w:r>
      <w:r w:rsidR="00DA7FE8" w:rsidRPr="00937E3C">
        <w:rPr>
          <w:lang w:val="de-DE"/>
        </w:rPr>
        <w:t xml:space="preserve"> </w:t>
      </w:r>
      <w:r w:rsidR="006B4884" w:rsidRPr="00937E3C">
        <w:rPr>
          <w:lang w:val="de-DE"/>
        </w:rPr>
        <w:t>2</w:t>
      </w:r>
      <w:r w:rsidR="00AB43BF" w:rsidRPr="00937E3C">
        <w:rPr>
          <w:lang w:val="de-DE"/>
        </w:rPr>
        <w:t>20</w:t>
      </w:r>
      <w:r w:rsidR="00B96118" w:rsidRPr="00937E3C">
        <w:rPr>
          <w:lang w:val="de-DE"/>
        </w:rPr>
        <w:t> kPa</w:t>
      </w:r>
      <w:r w:rsidRPr="00937E3C">
        <w:rPr>
          <w:lang w:val="de-DE"/>
        </w:rPr>
        <w:t xml:space="preserve">. </w:t>
      </w:r>
      <w:r w:rsidR="00AA7AA7" w:rsidRPr="00937E3C">
        <w:rPr>
          <w:lang w:val="de-DE"/>
        </w:rPr>
        <w:t>Wie viel</w:t>
      </w:r>
      <w:r w:rsidRPr="00937E3C">
        <w:rPr>
          <w:lang w:val="de-DE"/>
        </w:rPr>
        <w:t xml:space="preserve"> Stickstoff ist erforderlich, um den Druck dieses Ladetanks auf einen </w:t>
      </w:r>
      <w:r w:rsidR="00704561" w:rsidRPr="00937E3C">
        <w:rPr>
          <w:lang w:val="de-DE"/>
        </w:rPr>
        <w:t xml:space="preserve">absoluten </w:t>
      </w:r>
      <w:r w:rsidR="00AB43BF" w:rsidRPr="00937E3C">
        <w:rPr>
          <w:lang w:val="de-DE"/>
        </w:rPr>
        <w:t xml:space="preserve">Druck von </w:t>
      </w:r>
      <w:r w:rsidR="006B4884" w:rsidRPr="00937E3C">
        <w:rPr>
          <w:lang w:val="de-DE"/>
        </w:rPr>
        <w:t>4</w:t>
      </w:r>
      <w:r w:rsidR="00AB43BF" w:rsidRPr="00937E3C">
        <w:rPr>
          <w:lang w:val="de-DE"/>
        </w:rPr>
        <w:t>00</w:t>
      </w:r>
      <w:r w:rsidR="00B96118" w:rsidRPr="00937E3C">
        <w:rPr>
          <w:lang w:val="de-DE"/>
        </w:rPr>
        <w:t> kPa</w:t>
      </w:r>
      <w:r w:rsidRPr="00937E3C">
        <w:rPr>
          <w:lang w:val="de-DE"/>
        </w:rPr>
        <w:t xml:space="preserve"> zu erhöhen?</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r>
      <w:r w:rsidR="0032338C" w:rsidRPr="00937E3C">
        <w:rPr>
          <w:lang w:val="de-DE"/>
        </w:rPr>
        <w:t xml:space="preserve"> </w:t>
      </w:r>
      <w:r w:rsidRPr="00937E3C">
        <w:rPr>
          <w:lang w:val="de-DE"/>
        </w:rPr>
        <w:t xml:space="preserve"> 450 m</w:t>
      </w:r>
      <w:r w:rsidRPr="00937E3C">
        <w:rPr>
          <w:vertAlign w:val="superscript"/>
          <w:lang w:val="de-DE"/>
        </w:rPr>
        <w:t>3</w:t>
      </w:r>
      <w:r w:rsidR="00D45B7A"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w:t>
      </w:r>
      <w:r w:rsidR="0032338C" w:rsidRPr="00937E3C">
        <w:rPr>
          <w:lang w:val="de-DE"/>
        </w:rPr>
        <w:t xml:space="preserve"> </w:t>
      </w:r>
      <w:r w:rsidRPr="00937E3C">
        <w:rPr>
          <w:lang w:val="de-DE"/>
        </w:rPr>
        <w:t>700 m</w:t>
      </w:r>
      <w:r w:rsidRPr="00937E3C">
        <w:rPr>
          <w:vertAlign w:val="superscript"/>
          <w:lang w:val="de-DE"/>
        </w:rPr>
        <w:t>3</w:t>
      </w:r>
      <w:r w:rsidR="00D45B7A"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 </w:t>
      </w:r>
      <w:r w:rsidR="0032338C" w:rsidRPr="00937E3C">
        <w:rPr>
          <w:lang w:val="de-DE"/>
        </w:rPr>
        <w:t xml:space="preserve"> </w:t>
      </w:r>
      <w:r w:rsidRPr="00937E3C">
        <w:rPr>
          <w:lang w:val="de-DE"/>
        </w:rPr>
        <w:t>950 m</w:t>
      </w:r>
      <w:r w:rsidRPr="00937E3C">
        <w:rPr>
          <w:vertAlign w:val="superscript"/>
          <w:lang w:val="de-DE"/>
        </w:rPr>
        <w:t>3</w:t>
      </w:r>
      <w:r w:rsidR="00D45B7A"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1200 m</w:t>
      </w:r>
      <w:r w:rsidRPr="00937E3C">
        <w:rPr>
          <w:vertAlign w:val="superscript"/>
          <w:lang w:val="de-DE"/>
        </w:rPr>
        <w:t>3</w:t>
      </w:r>
      <w:r w:rsidR="00D45B7A" w:rsidRPr="00937E3C">
        <w:rPr>
          <w:lang w:val="de-DE"/>
        </w:rPr>
        <w:t>.</w:t>
      </w:r>
    </w:p>
    <w:p w:rsidR="003844B8" w:rsidRPr="00937E3C" w:rsidRDefault="003844B8" w:rsidP="00063BD0">
      <w:pPr>
        <w:widowControl w:val="0"/>
        <w:tabs>
          <w:tab w:val="left" w:pos="284"/>
          <w:tab w:val="left" w:pos="1134"/>
          <w:tab w:val="left" w:pos="1701"/>
          <w:tab w:val="left" w:pos="8364"/>
          <w:tab w:val="left" w:pos="8505"/>
        </w:tabs>
        <w:spacing w:line="240" w:lineRule="atLeast"/>
        <w:ind w:left="1701" w:right="283" w:hanging="1701"/>
        <w:jc w:val="both"/>
        <w:rPr>
          <w:lang w:val="de-DE"/>
        </w:rPr>
      </w:pPr>
    </w:p>
    <w:p w:rsidR="003844B8" w:rsidRPr="00937E3C" w:rsidRDefault="003844B8" w:rsidP="00063BD0">
      <w:pPr>
        <w:widowControl w:val="0"/>
        <w:tabs>
          <w:tab w:val="left" w:pos="284"/>
          <w:tab w:val="left" w:pos="1134"/>
          <w:tab w:val="left" w:pos="1701"/>
          <w:tab w:val="left" w:pos="8505"/>
        </w:tabs>
        <w:spacing w:line="240" w:lineRule="atLeast"/>
        <w:ind w:left="1701" w:right="283" w:hanging="1701"/>
        <w:jc w:val="both"/>
        <w:rPr>
          <w:lang w:val="de-DE"/>
        </w:rPr>
      </w:pPr>
      <w:r w:rsidRPr="00937E3C">
        <w:rPr>
          <w:lang w:val="de-DE"/>
        </w:rPr>
        <w:tab/>
      </w:r>
      <w:r w:rsidR="0032338C" w:rsidRPr="00937E3C">
        <w:rPr>
          <w:lang w:val="de-DE"/>
        </w:rPr>
        <w:t>231</w:t>
      </w:r>
      <w:r w:rsidRPr="00937E3C">
        <w:rPr>
          <w:lang w:val="de-DE"/>
        </w:rPr>
        <w:t xml:space="preserve"> </w:t>
      </w:r>
      <w:r w:rsidR="0032338C" w:rsidRPr="00937E3C">
        <w:rPr>
          <w:lang w:val="de-DE"/>
        </w:rPr>
        <w:t>0</w:t>
      </w:r>
      <w:r w:rsidRPr="00937E3C">
        <w:rPr>
          <w:lang w:val="de-DE"/>
        </w:rPr>
        <w:t>1</w:t>
      </w:r>
      <w:r w:rsidR="0032338C" w:rsidRPr="00937E3C">
        <w:rPr>
          <w:lang w:val="de-DE"/>
        </w:rPr>
        <w:t>.</w:t>
      </w:r>
      <w:r w:rsidRPr="00937E3C">
        <w:rPr>
          <w:lang w:val="de-DE"/>
        </w:rPr>
        <w:t>1</w:t>
      </w:r>
      <w:r w:rsidR="0032338C" w:rsidRPr="00937E3C">
        <w:rPr>
          <w:lang w:val="de-DE"/>
        </w:rPr>
        <w:t>-</w:t>
      </w:r>
      <w:r w:rsidRPr="00937E3C">
        <w:rPr>
          <w:lang w:val="de-DE"/>
        </w:rPr>
        <w:t>05</w:t>
      </w:r>
      <w:r w:rsidRPr="00937E3C">
        <w:rPr>
          <w:lang w:val="de-DE"/>
        </w:rPr>
        <w:tab/>
        <w:t xml:space="preserve">Boyle-Mariotte-Gesetz: </w:t>
      </w:r>
      <w:r w:rsidRPr="00937E3C">
        <w:rPr>
          <w:i/>
          <w:lang w:val="de-DE"/>
        </w:rPr>
        <w:t>p * V</w:t>
      </w:r>
      <w:r w:rsidRPr="00937E3C">
        <w:rPr>
          <w:lang w:val="de-DE"/>
        </w:rPr>
        <w:t xml:space="preserve"> = konstant</w:t>
      </w:r>
      <w:r w:rsidRPr="00937E3C">
        <w:rPr>
          <w:lang w:val="de-DE"/>
        </w:rPr>
        <w:tab/>
        <w:t>B</w:t>
      </w:r>
    </w:p>
    <w:p w:rsidR="003844B8" w:rsidRPr="00937E3C" w:rsidRDefault="003844B8" w:rsidP="00063BD0">
      <w:pPr>
        <w:widowControl w:val="0"/>
        <w:tabs>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 xml:space="preserve">Eine Stickstoffmenge nimmt bei einem </w:t>
      </w:r>
      <w:r w:rsidR="008008A2" w:rsidRPr="00937E3C">
        <w:rPr>
          <w:lang w:val="de-DE"/>
        </w:rPr>
        <w:t xml:space="preserve">absoluten </w:t>
      </w:r>
      <w:r w:rsidRPr="00937E3C">
        <w:rPr>
          <w:lang w:val="de-DE"/>
        </w:rPr>
        <w:t xml:space="preserve">Druck von </w:t>
      </w:r>
      <w:r w:rsidR="009961CD" w:rsidRPr="00937E3C">
        <w:rPr>
          <w:lang w:val="de-DE"/>
        </w:rPr>
        <w:t xml:space="preserve"> </w:t>
      </w:r>
      <w:r w:rsidR="00AB43BF" w:rsidRPr="00937E3C">
        <w:rPr>
          <w:lang w:val="de-DE"/>
        </w:rPr>
        <w:t>320</w:t>
      </w:r>
      <w:r w:rsidR="00B96118" w:rsidRPr="00937E3C">
        <w:rPr>
          <w:lang w:val="de-DE"/>
        </w:rPr>
        <w:t> kPa</w:t>
      </w:r>
      <w:r w:rsidRPr="00937E3C">
        <w:rPr>
          <w:lang w:val="de-DE"/>
        </w:rPr>
        <w:t xml:space="preserve"> ein Volumen von 50</w:t>
      </w:r>
      <w:r w:rsidR="00063BD0" w:rsidRPr="00937E3C">
        <w:rPr>
          <w:lang w:val="de-DE"/>
        </w:rPr>
        <w:t> </w:t>
      </w:r>
      <w:r w:rsidRPr="00937E3C">
        <w:rPr>
          <w:lang w:val="de-DE"/>
        </w:rPr>
        <w:t>m</w:t>
      </w:r>
      <w:r w:rsidRPr="00937E3C">
        <w:rPr>
          <w:vertAlign w:val="superscript"/>
          <w:lang w:val="de-DE"/>
        </w:rPr>
        <w:t>3</w:t>
      </w:r>
      <w:r w:rsidRPr="00937E3C">
        <w:rPr>
          <w:lang w:val="de-DE"/>
        </w:rPr>
        <w:t xml:space="preserve"> ein. Bei konstanter Temperatur wird das Volumen auf 10 m</w:t>
      </w:r>
      <w:r w:rsidRPr="00937E3C">
        <w:rPr>
          <w:vertAlign w:val="superscript"/>
          <w:lang w:val="de-DE"/>
        </w:rPr>
        <w:t>3</w:t>
      </w:r>
      <w:r w:rsidRPr="00937E3C">
        <w:rPr>
          <w:lang w:val="de-DE"/>
        </w:rPr>
        <w:t xml:space="preserve"> reduziert. </w:t>
      </w:r>
      <w:r w:rsidR="0077521F" w:rsidRPr="00937E3C">
        <w:rPr>
          <w:lang w:val="de-DE"/>
        </w:rPr>
        <w:t>Wie hoch ist</w:t>
      </w:r>
      <w:r w:rsidR="00AA7AA7" w:rsidRPr="00937E3C">
        <w:rPr>
          <w:lang w:val="de-DE"/>
        </w:rPr>
        <w:t xml:space="preserve"> d</w:t>
      </w:r>
      <w:r w:rsidRPr="00937E3C">
        <w:rPr>
          <w:lang w:val="de-DE"/>
        </w:rPr>
        <w:t xml:space="preserve">er </w:t>
      </w:r>
      <w:r w:rsidR="008008A2" w:rsidRPr="00937E3C">
        <w:rPr>
          <w:lang w:val="de-DE"/>
        </w:rPr>
        <w:t xml:space="preserve">absolute </w:t>
      </w:r>
      <w:r w:rsidRPr="00937E3C">
        <w:rPr>
          <w:lang w:val="de-DE"/>
        </w:rPr>
        <w:t>Druck des Stickstoffs dann</w:t>
      </w:r>
      <w:r w:rsidR="00AA7AA7"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r>
      <w:r w:rsidR="00AB43BF" w:rsidRPr="00937E3C">
        <w:rPr>
          <w:lang w:val="fr-FR"/>
        </w:rPr>
        <w:t>1</w:t>
      </w:r>
      <w:r w:rsidR="006B303E" w:rsidRPr="00937E3C">
        <w:rPr>
          <w:lang w:val="fr-FR"/>
        </w:rPr>
        <w:t xml:space="preserve"> </w:t>
      </w:r>
      <w:r w:rsidR="00AB43BF" w:rsidRPr="00937E3C">
        <w:rPr>
          <w:lang w:val="fr-FR"/>
        </w:rPr>
        <w:t>100</w:t>
      </w:r>
      <w:r w:rsidR="00B96118" w:rsidRPr="00937E3C">
        <w:rPr>
          <w:lang w:val="fr-FR"/>
        </w:rPr>
        <w:t> kPa</w:t>
      </w:r>
      <w:r w:rsidR="006B303E" w:rsidRPr="00937E3C">
        <w:rPr>
          <w:lang w:val="fr-FR"/>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r>
      <w:r w:rsidR="00AB43BF" w:rsidRPr="00937E3C">
        <w:rPr>
          <w:lang w:val="fr-FR"/>
        </w:rPr>
        <w:t>1</w:t>
      </w:r>
      <w:r w:rsidR="006B303E" w:rsidRPr="00937E3C">
        <w:rPr>
          <w:lang w:val="fr-FR"/>
        </w:rPr>
        <w:t xml:space="preserve"> </w:t>
      </w:r>
      <w:r w:rsidR="00AB43BF" w:rsidRPr="00937E3C">
        <w:rPr>
          <w:lang w:val="fr-FR"/>
        </w:rPr>
        <w:t>600</w:t>
      </w:r>
      <w:r w:rsidR="00B96118" w:rsidRPr="00937E3C">
        <w:rPr>
          <w:lang w:val="fr-FR"/>
        </w:rPr>
        <w:t> kPa</w:t>
      </w:r>
      <w:r w:rsidR="006B303E" w:rsidRPr="00937E3C">
        <w:rPr>
          <w:lang w:val="fr-FR"/>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r>
      <w:r w:rsidR="00AB43BF" w:rsidRPr="00937E3C">
        <w:rPr>
          <w:lang w:val="fr-FR"/>
        </w:rPr>
        <w:t>2</w:t>
      </w:r>
      <w:r w:rsidR="006B303E" w:rsidRPr="00937E3C">
        <w:rPr>
          <w:lang w:val="fr-FR"/>
        </w:rPr>
        <w:t xml:space="preserve"> </w:t>
      </w:r>
      <w:r w:rsidR="00AB43BF" w:rsidRPr="00937E3C">
        <w:rPr>
          <w:lang w:val="fr-FR"/>
        </w:rPr>
        <w:t>000</w:t>
      </w:r>
      <w:r w:rsidR="00B96118" w:rsidRPr="00937E3C">
        <w:rPr>
          <w:lang w:val="fr-FR"/>
        </w:rPr>
        <w:t> kPa</w:t>
      </w:r>
      <w:r w:rsidR="006B303E" w:rsidRPr="00937E3C">
        <w:rPr>
          <w:lang w:val="fr-FR"/>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fr-FR"/>
        </w:rPr>
        <w:tab/>
      </w:r>
      <w:r w:rsidRPr="00937E3C">
        <w:rPr>
          <w:lang w:val="fr-FR"/>
        </w:rPr>
        <w:tab/>
      </w:r>
      <w:r w:rsidR="005F4793" w:rsidRPr="00937E3C">
        <w:rPr>
          <w:lang w:val="de-DE"/>
        </w:rPr>
        <w:t>D</w:t>
      </w:r>
      <w:r w:rsidRPr="00937E3C">
        <w:rPr>
          <w:lang w:val="de-DE"/>
        </w:rPr>
        <w:tab/>
      </w:r>
      <w:r w:rsidR="00AB43BF" w:rsidRPr="00937E3C">
        <w:rPr>
          <w:lang w:val="de-DE"/>
        </w:rPr>
        <w:t>2</w:t>
      </w:r>
      <w:r w:rsidR="006B303E" w:rsidRPr="00937E3C">
        <w:rPr>
          <w:lang w:val="de-DE"/>
        </w:rPr>
        <w:t xml:space="preserve"> </w:t>
      </w:r>
      <w:r w:rsidR="00AB43BF" w:rsidRPr="00937E3C">
        <w:rPr>
          <w:lang w:val="de-DE"/>
        </w:rPr>
        <w:t>100</w:t>
      </w:r>
      <w:r w:rsidR="00B96118" w:rsidRPr="00937E3C">
        <w:rPr>
          <w:lang w:val="de-DE"/>
        </w:rPr>
        <w:t> kPa</w:t>
      </w:r>
      <w:r w:rsidRPr="00937E3C">
        <w:rPr>
          <w:lang w:val="de-DE"/>
        </w:rPr>
        <w:t>.</w:t>
      </w:r>
    </w:p>
    <w:p w:rsidR="003844B8" w:rsidRPr="00937E3C" w:rsidRDefault="003844B8" w:rsidP="00063BD0">
      <w:pPr>
        <w:widowControl w:val="0"/>
        <w:tabs>
          <w:tab w:val="left" w:pos="284"/>
          <w:tab w:val="left" w:pos="1134"/>
          <w:tab w:val="left" w:pos="1701"/>
          <w:tab w:val="left" w:pos="8364"/>
          <w:tab w:val="left" w:pos="8505"/>
        </w:tabs>
        <w:spacing w:line="240" w:lineRule="atLeast"/>
        <w:ind w:left="1701" w:right="283" w:hanging="1701"/>
        <w:jc w:val="both"/>
        <w:rPr>
          <w:lang w:val="de-DE"/>
        </w:rPr>
      </w:pPr>
    </w:p>
    <w:p w:rsidR="003844B8" w:rsidRPr="00937E3C" w:rsidRDefault="003844B8" w:rsidP="00B96118">
      <w:pPr>
        <w:pageBreakBefore/>
        <w:widowControl w:val="0"/>
        <w:tabs>
          <w:tab w:val="left" w:pos="284"/>
          <w:tab w:val="left" w:pos="1134"/>
          <w:tab w:val="left" w:pos="1701"/>
          <w:tab w:val="left" w:pos="8505"/>
        </w:tabs>
        <w:ind w:left="1701" w:right="284" w:hanging="1701"/>
        <w:jc w:val="both"/>
        <w:rPr>
          <w:lang w:val="de-DE"/>
        </w:rPr>
      </w:pPr>
      <w:r w:rsidRPr="00937E3C">
        <w:rPr>
          <w:lang w:val="de-DE"/>
        </w:rPr>
        <w:lastRenderedPageBreak/>
        <w:tab/>
      </w:r>
      <w:r w:rsidR="0032338C" w:rsidRPr="00937E3C">
        <w:rPr>
          <w:lang w:val="de-DE"/>
        </w:rPr>
        <w:t>231</w:t>
      </w:r>
      <w:r w:rsidRPr="00937E3C">
        <w:rPr>
          <w:lang w:val="de-DE"/>
        </w:rPr>
        <w:t xml:space="preserve"> </w:t>
      </w:r>
      <w:r w:rsidR="0032338C" w:rsidRPr="00937E3C">
        <w:rPr>
          <w:lang w:val="de-DE"/>
        </w:rPr>
        <w:t>0</w:t>
      </w:r>
      <w:r w:rsidRPr="00937E3C">
        <w:rPr>
          <w:lang w:val="de-DE"/>
        </w:rPr>
        <w:t>1</w:t>
      </w:r>
      <w:r w:rsidR="0032338C" w:rsidRPr="00937E3C">
        <w:rPr>
          <w:lang w:val="de-DE"/>
        </w:rPr>
        <w:t>.</w:t>
      </w:r>
      <w:r w:rsidRPr="00937E3C">
        <w:rPr>
          <w:lang w:val="de-DE"/>
        </w:rPr>
        <w:t>1</w:t>
      </w:r>
      <w:r w:rsidR="0032338C" w:rsidRPr="00937E3C">
        <w:rPr>
          <w:lang w:val="de-DE"/>
        </w:rPr>
        <w:t>-</w:t>
      </w:r>
      <w:r w:rsidRPr="00937E3C">
        <w:rPr>
          <w:lang w:val="de-DE"/>
        </w:rPr>
        <w:t>06</w:t>
      </w:r>
      <w:r w:rsidRPr="00937E3C">
        <w:rPr>
          <w:lang w:val="de-DE"/>
        </w:rPr>
        <w:tab/>
        <w:t xml:space="preserve">Gay-Lussacsches Gesetz: </w:t>
      </w:r>
      <w:r w:rsidRPr="00937E3C">
        <w:rPr>
          <w:i/>
          <w:lang w:val="de-DE"/>
        </w:rPr>
        <w:t>p / T</w:t>
      </w:r>
      <w:r w:rsidRPr="00937E3C">
        <w:rPr>
          <w:lang w:val="de-DE"/>
        </w:rPr>
        <w:t xml:space="preserve"> = konstant</w:t>
      </w:r>
      <w:r w:rsidRPr="00937E3C">
        <w:rPr>
          <w:lang w:val="de-DE"/>
        </w:rPr>
        <w:tab/>
        <w:t>C</w:t>
      </w:r>
    </w:p>
    <w:p w:rsidR="003844B8" w:rsidRPr="00937E3C" w:rsidRDefault="003844B8" w:rsidP="00E81497">
      <w:pPr>
        <w:widowControl w:val="0"/>
        <w:tabs>
          <w:tab w:val="left" w:pos="1134"/>
          <w:tab w:val="left" w:pos="8505"/>
        </w:tabs>
        <w:ind w:left="1701" w:right="284" w:hanging="1701"/>
        <w:jc w:val="both"/>
        <w:rPr>
          <w:lang w:val="de-DE"/>
        </w:rPr>
      </w:pPr>
    </w:p>
    <w:p w:rsidR="003844B8" w:rsidRPr="00937E3C" w:rsidRDefault="003844B8" w:rsidP="00E81497">
      <w:pPr>
        <w:widowControl w:val="0"/>
        <w:tabs>
          <w:tab w:val="left" w:pos="567"/>
          <w:tab w:val="left" w:pos="1134"/>
          <w:tab w:val="left" w:pos="8505"/>
        </w:tabs>
        <w:ind w:left="1134" w:right="284" w:hanging="1134"/>
        <w:jc w:val="both"/>
        <w:rPr>
          <w:lang w:val="de-DE"/>
        </w:rPr>
      </w:pPr>
      <w:r w:rsidRPr="00937E3C">
        <w:rPr>
          <w:lang w:val="de-DE"/>
        </w:rPr>
        <w:tab/>
      </w:r>
      <w:r w:rsidRPr="00937E3C">
        <w:rPr>
          <w:lang w:val="de-DE"/>
        </w:rPr>
        <w:tab/>
        <w:t xml:space="preserve">In einem geschlossenen Ladetank befindet sich Propendampf unter einem </w:t>
      </w:r>
      <w:r w:rsidR="008008A2" w:rsidRPr="00937E3C">
        <w:rPr>
          <w:lang w:val="de-DE"/>
        </w:rPr>
        <w:t xml:space="preserve">absoluten </w:t>
      </w:r>
      <w:r w:rsidRPr="00937E3C">
        <w:rPr>
          <w:lang w:val="de-DE"/>
        </w:rPr>
        <w:t xml:space="preserve">Druck von </w:t>
      </w:r>
      <w:r w:rsidR="00AB43BF" w:rsidRPr="00937E3C">
        <w:rPr>
          <w:lang w:val="de-DE"/>
        </w:rPr>
        <w:t xml:space="preserve"> 120</w:t>
      </w:r>
      <w:r w:rsidR="00B96118" w:rsidRPr="00937E3C">
        <w:rPr>
          <w:lang w:val="de-DE"/>
        </w:rPr>
        <w:t> kPa</w:t>
      </w:r>
      <w:r w:rsidR="00AB43BF" w:rsidRPr="00937E3C">
        <w:rPr>
          <w:lang w:val="de-DE"/>
        </w:rPr>
        <w:t xml:space="preserve"> </w:t>
      </w:r>
      <w:r w:rsidRPr="00937E3C">
        <w:rPr>
          <w:lang w:val="de-DE"/>
        </w:rPr>
        <w:t>bei einer Temperatur von 10</w:t>
      </w:r>
      <w:r w:rsidR="00D25063" w:rsidRPr="00937E3C">
        <w:rPr>
          <w:lang w:val="de-DE"/>
        </w:rPr>
        <w:t> °C</w:t>
      </w:r>
      <w:r w:rsidRPr="00937E3C">
        <w:rPr>
          <w:lang w:val="de-DE"/>
        </w:rPr>
        <w:t xml:space="preserve">. Während sich das Volumen des Ladetanks nicht ändert, wird die Temperatur erhöht, bis der </w:t>
      </w:r>
      <w:r w:rsidR="008008A2" w:rsidRPr="00937E3C">
        <w:rPr>
          <w:lang w:val="de-DE"/>
        </w:rPr>
        <w:t xml:space="preserve">absolute </w:t>
      </w:r>
      <w:r w:rsidRPr="00937E3C">
        <w:rPr>
          <w:lang w:val="de-DE"/>
        </w:rPr>
        <w:t xml:space="preserve">Druck </w:t>
      </w:r>
      <w:r w:rsidR="009961CD" w:rsidRPr="00937E3C">
        <w:rPr>
          <w:lang w:val="de-DE"/>
        </w:rPr>
        <w:t xml:space="preserve"> </w:t>
      </w:r>
      <w:r w:rsidR="00AB43BF" w:rsidRPr="00937E3C">
        <w:rPr>
          <w:lang w:val="de-DE"/>
        </w:rPr>
        <w:t>140</w:t>
      </w:r>
      <w:r w:rsidR="00B96118" w:rsidRPr="00937E3C">
        <w:rPr>
          <w:lang w:val="de-DE"/>
        </w:rPr>
        <w:t> kPa</w:t>
      </w:r>
      <w:r w:rsidRPr="00937E3C">
        <w:rPr>
          <w:lang w:val="de-DE"/>
        </w:rPr>
        <w:t xml:space="preserve"> beträgt. </w:t>
      </w:r>
      <w:r w:rsidR="0077521F" w:rsidRPr="00937E3C">
        <w:rPr>
          <w:lang w:val="de-DE"/>
        </w:rPr>
        <w:t>Wie hoch wird</w:t>
      </w:r>
      <w:r w:rsidR="00AA7AA7" w:rsidRPr="00937E3C">
        <w:rPr>
          <w:lang w:val="de-DE"/>
        </w:rPr>
        <w:t xml:space="preserve"> d</w:t>
      </w:r>
      <w:r w:rsidRPr="00937E3C">
        <w:rPr>
          <w:lang w:val="de-DE"/>
        </w:rPr>
        <w:t>ie Temperatur des Gases dann</w:t>
      </w:r>
      <w:r w:rsidR="00AA7AA7" w:rsidRPr="00937E3C">
        <w:rPr>
          <w:lang w:val="de-DE"/>
        </w:rPr>
        <w:t>?</w:t>
      </w:r>
    </w:p>
    <w:p w:rsidR="003844B8" w:rsidRPr="00937E3C" w:rsidRDefault="003844B8" w:rsidP="00E81497">
      <w:pPr>
        <w:widowControl w:val="0"/>
        <w:tabs>
          <w:tab w:val="left" w:pos="567"/>
          <w:tab w:val="left" w:pos="1134"/>
          <w:tab w:val="left" w:pos="8505"/>
        </w:tabs>
        <w:ind w:left="1701" w:right="284"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12</w:t>
      </w:r>
      <w:r w:rsidR="00D25063" w:rsidRPr="00937E3C">
        <w:rPr>
          <w:lang w:val="de-DE"/>
        </w:rPr>
        <w:t> °C</w:t>
      </w:r>
      <w:r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20</w:t>
      </w:r>
      <w:r w:rsidR="00D25063" w:rsidRPr="00937E3C">
        <w:rPr>
          <w:lang w:val="de-DE"/>
        </w:rPr>
        <w:t> °C</w:t>
      </w:r>
      <w:r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  57</w:t>
      </w:r>
      <w:r w:rsidR="00D25063" w:rsidRPr="00937E3C">
        <w:rPr>
          <w:lang w:val="de-DE"/>
        </w:rPr>
        <w:t> °C</w:t>
      </w:r>
      <w:r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293</w:t>
      </w:r>
      <w:r w:rsidR="00D25063" w:rsidRPr="00937E3C">
        <w:rPr>
          <w:lang w:val="de-DE"/>
        </w:rPr>
        <w:t> °C</w:t>
      </w:r>
      <w:r w:rsidRPr="00937E3C">
        <w:rPr>
          <w:lang w:val="de-DE"/>
        </w:rPr>
        <w:t>.</w:t>
      </w:r>
    </w:p>
    <w:p w:rsidR="003844B8" w:rsidRPr="00937E3C" w:rsidRDefault="003844B8" w:rsidP="00063BD0">
      <w:pPr>
        <w:widowControl w:val="0"/>
        <w:tabs>
          <w:tab w:val="left" w:pos="284"/>
          <w:tab w:val="left" w:pos="1134"/>
          <w:tab w:val="left" w:pos="1701"/>
          <w:tab w:val="left" w:pos="8364"/>
          <w:tab w:val="left" w:pos="8505"/>
        </w:tabs>
        <w:spacing w:line="240" w:lineRule="atLeast"/>
        <w:ind w:left="1701" w:right="283" w:hanging="1701"/>
        <w:jc w:val="both"/>
        <w:rPr>
          <w:lang w:val="de-DE"/>
        </w:rPr>
      </w:pPr>
    </w:p>
    <w:p w:rsidR="003844B8" w:rsidRPr="00937E3C" w:rsidRDefault="003844B8" w:rsidP="00063BD0">
      <w:pPr>
        <w:widowControl w:val="0"/>
        <w:tabs>
          <w:tab w:val="left" w:pos="284"/>
          <w:tab w:val="left" w:pos="1134"/>
          <w:tab w:val="left" w:pos="1701"/>
          <w:tab w:val="left" w:pos="8505"/>
        </w:tabs>
        <w:spacing w:line="240" w:lineRule="atLeast"/>
        <w:ind w:left="1701" w:right="283" w:hanging="1701"/>
        <w:jc w:val="both"/>
        <w:rPr>
          <w:lang w:val="de-DE"/>
        </w:rPr>
      </w:pPr>
      <w:r w:rsidRPr="00937E3C">
        <w:rPr>
          <w:lang w:val="de-DE"/>
        </w:rPr>
        <w:tab/>
      </w:r>
      <w:r w:rsidR="0032338C" w:rsidRPr="00937E3C">
        <w:rPr>
          <w:lang w:val="de-DE"/>
        </w:rPr>
        <w:t>231</w:t>
      </w:r>
      <w:r w:rsidRPr="00937E3C">
        <w:rPr>
          <w:lang w:val="de-DE"/>
        </w:rPr>
        <w:t xml:space="preserve"> </w:t>
      </w:r>
      <w:r w:rsidR="0032338C" w:rsidRPr="00937E3C">
        <w:rPr>
          <w:lang w:val="de-DE"/>
        </w:rPr>
        <w:t>0</w:t>
      </w:r>
      <w:r w:rsidRPr="00937E3C">
        <w:rPr>
          <w:lang w:val="de-DE"/>
        </w:rPr>
        <w:t>1</w:t>
      </w:r>
      <w:r w:rsidR="0032338C" w:rsidRPr="00937E3C">
        <w:rPr>
          <w:lang w:val="de-DE"/>
        </w:rPr>
        <w:t>.</w:t>
      </w:r>
      <w:r w:rsidRPr="00937E3C">
        <w:rPr>
          <w:lang w:val="de-DE"/>
        </w:rPr>
        <w:t>1</w:t>
      </w:r>
      <w:r w:rsidR="0032338C" w:rsidRPr="00937E3C">
        <w:rPr>
          <w:lang w:val="de-DE"/>
        </w:rPr>
        <w:t>-</w:t>
      </w:r>
      <w:r w:rsidRPr="00937E3C">
        <w:rPr>
          <w:lang w:val="de-DE"/>
        </w:rPr>
        <w:t>07</w:t>
      </w:r>
      <w:r w:rsidRPr="00937E3C">
        <w:rPr>
          <w:lang w:val="de-DE"/>
        </w:rPr>
        <w:tab/>
        <w:t xml:space="preserve">Gay-Lussacsches Gesetz: </w:t>
      </w:r>
      <w:r w:rsidRPr="00937E3C">
        <w:rPr>
          <w:i/>
          <w:lang w:val="de-DE"/>
        </w:rPr>
        <w:t>p / T</w:t>
      </w:r>
      <w:r w:rsidRPr="00937E3C">
        <w:rPr>
          <w:lang w:val="de-DE"/>
        </w:rPr>
        <w:t xml:space="preserve"> = konstant</w:t>
      </w:r>
      <w:r w:rsidRPr="00937E3C">
        <w:rPr>
          <w:lang w:val="de-DE"/>
        </w:rPr>
        <w:tab/>
        <w:t>D</w:t>
      </w:r>
    </w:p>
    <w:p w:rsidR="003844B8" w:rsidRPr="00937E3C" w:rsidRDefault="003844B8" w:rsidP="00063BD0">
      <w:pPr>
        <w:widowControl w:val="0"/>
        <w:tabs>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 xml:space="preserve">Ein Ladetank enthält Propengas unter einem </w:t>
      </w:r>
      <w:r w:rsidR="008008A2" w:rsidRPr="00937E3C">
        <w:rPr>
          <w:lang w:val="de-DE"/>
        </w:rPr>
        <w:t xml:space="preserve">absoluten </w:t>
      </w:r>
      <w:r w:rsidRPr="00937E3C">
        <w:rPr>
          <w:lang w:val="de-DE"/>
        </w:rPr>
        <w:t>Druck von</w:t>
      </w:r>
      <w:r w:rsidR="009961CD" w:rsidRPr="00937E3C">
        <w:rPr>
          <w:lang w:val="de-DE"/>
        </w:rPr>
        <w:t xml:space="preserve"> </w:t>
      </w:r>
      <w:r w:rsidR="00AB43BF" w:rsidRPr="00937E3C">
        <w:rPr>
          <w:lang w:val="de-DE"/>
        </w:rPr>
        <w:t>500</w:t>
      </w:r>
      <w:r w:rsidR="00B96118" w:rsidRPr="00937E3C">
        <w:rPr>
          <w:lang w:val="de-DE"/>
        </w:rPr>
        <w:t> kPa</w:t>
      </w:r>
      <w:r w:rsidRPr="00937E3C">
        <w:rPr>
          <w:lang w:val="de-DE"/>
        </w:rPr>
        <w:t xml:space="preserve"> und bei einer Temperatur von 40</w:t>
      </w:r>
      <w:r w:rsidR="00D25063" w:rsidRPr="00937E3C">
        <w:rPr>
          <w:lang w:val="de-DE"/>
        </w:rPr>
        <w:t> °C</w:t>
      </w:r>
      <w:r w:rsidRPr="00937E3C">
        <w:rPr>
          <w:lang w:val="de-DE"/>
        </w:rPr>
        <w:t xml:space="preserve">. Das Propengas kühlt auf  </w:t>
      </w:r>
      <w:del w:id="3" w:author="Bölker, Steffan" w:date="2018-08-24T15:14:00Z">
        <w:r w:rsidRPr="00937E3C" w:rsidDel="001F1336">
          <w:rPr>
            <w:lang w:val="de-DE"/>
          </w:rPr>
          <w:delText>10</w:delText>
        </w:r>
        <w:r w:rsidR="00D25063" w:rsidRPr="00937E3C" w:rsidDel="001F1336">
          <w:rPr>
            <w:lang w:val="de-DE"/>
          </w:rPr>
          <w:delText> </w:delText>
        </w:r>
      </w:del>
      <w:ins w:id="4" w:author="Bölker, Steffan" w:date="2018-08-24T15:14:00Z">
        <w:r w:rsidR="001F1336" w:rsidRPr="00937E3C">
          <w:rPr>
            <w:lang w:val="de-DE"/>
          </w:rPr>
          <w:t>9 </w:t>
        </w:r>
      </w:ins>
      <w:r w:rsidR="00D25063" w:rsidRPr="00937E3C">
        <w:rPr>
          <w:lang w:val="de-DE"/>
        </w:rPr>
        <w:t>°C</w:t>
      </w:r>
      <w:r w:rsidRPr="00937E3C">
        <w:rPr>
          <w:lang w:val="de-DE"/>
        </w:rPr>
        <w:t xml:space="preserve"> ab. </w:t>
      </w:r>
      <w:r w:rsidR="0077521F" w:rsidRPr="00937E3C">
        <w:rPr>
          <w:lang w:val="de-DE"/>
        </w:rPr>
        <w:t>Wie hoch wird</w:t>
      </w:r>
      <w:r w:rsidR="00AA7AA7" w:rsidRPr="00937E3C">
        <w:rPr>
          <w:lang w:val="de-DE"/>
        </w:rPr>
        <w:t xml:space="preserve"> d</w:t>
      </w:r>
      <w:r w:rsidRPr="00937E3C">
        <w:rPr>
          <w:lang w:val="de-DE"/>
        </w:rPr>
        <w:t xml:space="preserve">er </w:t>
      </w:r>
      <w:r w:rsidR="008008A2" w:rsidRPr="00937E3C">
        <w:rPr>
          <w:lang w:val="de-DE"/>
        </w:rPr>
        <w:t xml:space="preserve">absolute </w:t>
      </w:r>
      <w:r w:rsidRPr="00937E3C">
        <w:rPr>
          <w:lang w:val="de-DE"/>
        </w:rPr>
        <w:t>Ladetankdruck dann</w:t>
      </w:r>
      <w:r w:rsidR="00AA7AA7"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r>
      <w:r w:rsidR="00AB43BF" w:rsidRPr="00937E3C">
        <w:rPr>
          <w:lang w:val="de-DE"/>
        </w:rPr>
        <w:t>100</w:t>
      </w:r>
      <w:r w:rsidR="00B96118" w:rsidRPr="00937E3C">
        <w:rPr>
          <w:lang w:val="de-DE"/>
        </w:rPr>
        <w:t> kPa</w:t>
      </w:r>
      <w:r w:rsidR="008008A2"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AB43BF" w:rsidRPr="00937E3C">
        <w:rPr>
          <w:lang w:val="de-DE"/>
        </w:rPr>
        <w:t>120</w:t>
      </w:r>
      <w:r w:rsidR="00B96118" w:rsidRPr="00937E3C">
        <w:rPr>
          <w:lang w:val="de-DE"/>
        </w:rPr>
        <w:t> kPa</w:t>
      </w:r>
      <w:r w:rsidR="008008A2"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AB43BF" w:rsidRPr="00937E3C">
        <w:rPr>
          <w:lang w:val="de-DE"/>
        </w:rPr>
        <w:t>360</w:t>
      </w:r>
      <w:r w:rsidR="00B96118" w:rsidRPr="00937E3C">
        <w:rPr>
          <w:lang w:val="de-DE"/>
        </w:rPr>
        <w:t> kPa</w:t>
      </w:r>
      <w:r w:rsidR="008008A2"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AB43BF" w:rsidRPr="00937E3C">
        <w:rPr>
          <w:lang w:val="de-DE"/>
        </w:rPr>
        <w:t>450</w:t>
      </w:r>
      <w:r w:rsidR="00B96118" w:rsidRPr="00937E3C">
        <w:rPr>
          <w:lang w:val="de-DE"/>
        </w:rPr>
        <w:t> kPa</w:t>
      </w:r>
      <w:r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284"/>
          <w:tab w:val="left" w:pos="1134"/>
          <w:tab w:val="left" w:pos="1701"/>
          <w:tab w:val="left" w:pos="8364"/>
          <w:tab w:val="left" w:pos="8505"/>
        </w:tabs>
        <w:spacing w:line="240" w:lineRule="atLeast"/>
        <w:ind w:left="1701" w:right="283" w:hanging="1701"/>
        <w:jc w:val="both"/>
        <w:rPr>
          <w:lang w:val="de-DE"/>
        </w:rPr>
      </w:pPr>
      <w:r w:rsidRPr="00937E3C">
        <w:rPr>
          <w:lang w:val="de-DE"/>
        </w:rPr>
        <w:tab/>
      </w:r>
      <w:r w:rsidR="0032338C" w:rsidRPr="00937E3C">
        <w:rPr>
          <w:lang w:val="de-DE"/>
        </w:rPr>
        <w:t>231</w:t>
      </w:r>
      <w:r w:rsidRPr="00937E3C">
        <w:rPr>
          <w:lang w:val="de-DE"/>
        </w:rPr>
        <w:t xml:space="preserve"> </w:t>
      </w:r>
      <w:r w:rsidR="0032338C" w:rsidRPr="00937E3C">
        <w:rPr>
          <w:lang w:val="de-DE"/>
        </w:rPr>
        <w:t>0</w:t>
      </w:r>
      <w:r w:rsidRPr="00937E3C">
        <w:rPr>
          <w:lang w:val="de-DE"/>
        </w:rPr>
        <w:t>1</w:t>
      </w:r>
      <w:r w:rsidR="0032338C" w:rsidRPr="00937E3C">
        <w:rPr>
          <w:lang w:val="de-DE"/>
        </w:rPr>
        <w:t>.</w:t>
      </w:r>
      <w:r w:rsidRPr="00937E3C">
        <w:rPr>
          <w:lang w:val="de-DE"/>
        </w:rPr>
        <w:t>1</w:t>
      </w:r>
      <w:r w:rsidR="0032338C" w:rsidRPr="00937E3C">
        <w:rPr>
          <w:lang w:val="de-DE"/>
        </w:rPr>
        <w:t>-</w:t>
      </w:r>
      <w:r w:rsidRPr="00937E3C">
        <w:rPr>
          <w:lang w:val="de-DE"/>
        </w:rPr>
        <w:t>08</w:t>
      </w:r>
      <w:r w:rsidRPr="00937E3C">
        <w:rPr>
          <w:lang w:val="de-DE"/>
        </w:rPr>
        <w:tab/>
        <w:t xml:space="preserve">Gay-Lussacsches Gesetz: </w:t>
      </w:r>
      <w:r w:rsidRPr="00937E3C">
        <w:rPr>
          <w:i/>
          <w:lang w:val="de-DE"/>
        </w:rPr>
        <w:t>p / T</w:t>
      </w:r>
      <w:r w:rsidRPr="00937E3C">
        <w:rPr>
          <w:lang w:val="de-DE"/>
        </w:rPr>
        <w:t xml:space="preserve"> = konstant</w:t>
      </w:r>
      <w:r w:rsidRPr="00937E3C">
        <w:rPr>
          <w:lang w:val="de-DE"/>
        </w:rPr>
        <w:tab/>
        <w:t>B</w:t>
      </w:r>
    </w:p>
    <w:p w:rsidR="003844B8" w:rsidRPr="00937E3C" w:rsidRDefault="003844B8" w:rsidP="00063BD0">
      <w:pPr>
        <w:widowControl w:val="0"/>
        <w:tabs>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Ein Ladetank von 300 m</w:t>
      </w:r>
      <w:r w:rsidRPr="00937E3C">
        <w:rPr>
          <w:vertAlign w:val="superscript"/>
          <w:lang w:val="de-DE"/>
        </w:rPr>
        <w:t>3</w:t>
      </w:r>
      <w:r w:rsidRPr="00937E3C">
        <w:rPr>
          <w:lang w:val="de-DE"/>
        </w:rPr>
        <w:t xml:space="preserve"> enthält Stickstoff unter einem </w:t>
      </w:r>
      <w:r w:rsidR="007F5B42" w:rsidRPr="00937E3C">
        <w:rPr>
          <w:lang w:val="de-DE"/>
        </w:rPr>
        <w:t xml:space="preserve">absoluten </w:t>
      </w:r>
      <w:r w:rsidRPr="00937E3C">
        <w:rPr>
          <w:lang w:val="de-DE"/>
        </w:rPr>
        <w:t xml:space="preserve">Druck von </w:t>
      </w:r>
      <w:r w:rsidR="00AB43BF" w:rsidRPr="00937E3C">
        <w:rPr>
          <w:lang w:val="de-DE"/>
        </w:rPr>
        <w:t xml:space="preserve"> 250</w:t>
      </w:r>
      <w:r w:rsidR="00B96118" w:rsidRPr="00937E3C">
        <w:rPr>
          <w:lang w:val="de-DE"/>
        </w:rPr>
        <w:t> kPa</w:t>
      </w:r>
      <w:r w:rsidRPr="00937E3C">
        <w:rPr>
          <w:lang w:val="de-DE"/>
        </w:rPr>
        <w:t xml:space="preserve"> bei einer Temperatur von -</w:t>
      </w:r>
      <w:del w:id="5" w:author="Bölker, Steffan" w:date="2018-08-24T15:15:00Z">
        <w:r w:rsidRPr="00937E3C" w:rsidDel="001F1336">
          <w:rPr>
            <w:lang w:val="de-DE"/>
          </w:rPr>
          <w:delText>10</w:delText>
        </w:r>
        <w:r w:rsidR="00D25063" w:rsidRPr="00937E3C" w:rsidDel="001F1336">
          <w:rPr>
            <w:lang w:val="de-DE"/>
          </w:rPr>
          <w:delText> </w:delText>
        </w:r>
      </w:del>
      <w:ins w:id="6" w:author="Bölker, Steffan" w:date="2018-08-24T15:15:00Z">
        <w:r w:rsidR="001F1336" w:rsidRPr="00937E3C">
          <w:rPr>
            <w:lang w:val="de-DE"/>
          </w:rPr>
          <w:t>12 </w:t>
        </w:r>
      </w:ins>
      <w:r w:rsidR="00D25063" w:rsidRPr="00937E3C">
        <w:rPr>
          <w:lang w:val="de-DE"/>
        </w:rPr>
        <w:t>°C</w:t>
      </w:r>
      <w:r w:rsidRPr="00937E3C">
        <w:rPr>
          <w:lang w:val="de-DE"/>
        </w:rPr>
        <w:t xml:space="preserve">. Die Temperatur des Stickstoffes steigt bis </w:t>
      </w:r>
      <w:r w:rsidR="007F5B42" w:rsidRPr="00937E3C">
        <w:rPr>
          <w:lang w:val="de-DE"/>
        </w:rPr>
        <w:t>auf</w:t>
      </w:r>
      <w:r w:rsidR="00DA7FE8" w:rsidRPr="00937E3C">
        <w:rPr>
          <w:lang w:val="de-DE"/>
        </w:rPr>
        <w:t xml:space="preserve"> </w:t>
      </w:r>
      <w:r w:rsidRPr="00937E3C">
        <w:rPr>
          <w:lang w:val="de-DE"/>
        </w:rPr>
        <w:t>30</w:t>
      </w:r>
      <w:r w:rsidR="00D25063" w:rsidRPr="00937E3C">
        <w:rPr>
          <w:lang w:val="de-DE"/>
        </w:rPr>
        <w:t> °C</w:t>
      </w:r>
      <w:r w:rsidRPr="00937E3C">
        <w:rPr>
          <w:lang w:val="de-DE"/>
        </w:rPr>
        <w:t xml:space="preserve"> an. </w:t>
      </w:r>
      <w:r w:rsidR="0077521F" w:rsidRPr="00937E3C">
        <w:rPr>
          <w:lang w:val="de-DE"/>
        </w:rPr>
        <w:t xml:space="preserve">Wie hoch wird </w:t>
      </w:r>
      <w:r w:rsidR="00AA7AA7" w:rsidRPr="00937E3C">
        <w:rPr>
          <w:lang w:val="de-DE"/>
        </w:rPr>
        <w:t>d</w:t>
      </w:r>
      <w:r w:rsidRPr="00937E3C">
        <w:rPr>
          <w:lang w:val="de-DE"/>
        </w:rPr>
        <w:t xml:space="preserve">er </w:t>
      </w:r>
      <w:r w:rsidR="007F5B42" w:rsidRPr="00937E3C">
        <w:rPr>
          <w:lang w:val="de-DE"/>
        </w:rPr>
        <w:t xml:space="preserve">absolute </w:t>
      </w:r>
      <w:r w:rsidRPr="00937E3C">
        <w:rPr>
          <w:lang w:val="de-DE"/>
        </w:rPr>
        <w:t>Druck dann</w:t>
      </w:r>
      <w:r w:rsidR="00AA7AA7"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r>
      <w:r w:rsidR="00AB43BF" w:rsidRPr="00937E3C">
        <w:rPr>
          <w:lang w:val="de-DE"/>
        </w:rPr>
        <w:t>180</w:t>
      </w:r>
      <w:r w:rsidR="00B96118" w:rsidRPr="00937E3C">
        <w:rPr>
          <w:lang w:val="de-DE"/>
        </w:rPr>
        <w:t> kPa</w:t>
      </w:r>
      <w:r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AB43BF" w:rsidRPr="00937E3C">
        <w:rPr>
          <w:lang w:val="de-DE"/>
        </w:rPr>
        <w:t>290</w:t>
      </w:r>
      <w:r w:rsidR="00B96118" w:rsidRPr="00937E3C">
        <w:rPr>
          <w:lang w:val="de-DE"/>
        </w:rPr>
        <w:t> kPa</w:t>
      </w:r>
      <w:r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AB43BF" w:rsidRPr="00937E3C">
        <w:rPr>
          <w:lang w:val="de-DE"/>
        </w:rPr>
        <w:t>450</w:t>
      </w:r>
      <w:r w:rsidR="00B96118" w:rsidRPr="00937E3C">
        <w:rPr>
          <w:lang w:val="de-DE"/>
        </w:rPr>
        <w:t> kPa</w:t>
      </w:r>
      <w:r w:rsidR="007F5B42"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D40B7E" w:rsidRPr="00937E3C">
        <w:rPr>
          <w:lang w:val="de-DE"/>
        </w:rPr>
        <w:t>7</w:t>
      </w:r>
      <w:r w:rsidR="00AB43BF" w:rsidRPr="00937E3C">
        <w:rPr>
          <w:lang w:val="de-DE"/>
        </w:rPr>
        <w:t>50</w:t>
      </w:r>
      <w:r w:rsidR="00B96118" w:rsidRPr="00937E3C">
        <w:rPr>
          <w:lang w:val="de-DE"/>
        </w:rPr>
        <w:t> kPa</w:t>
      </w:r>
      <w:r w:rsidR="007F5B42"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284"/>
          <w:tab w:val="left" w:pos="1134"/>
          <w:tab w:val="left" w:pos="1701"/>
          <w:tab w:val="left" w:pos="8505"/>
        </w:tabs>
        <w:spacing w:line="240" w:lineRule="atLeast"/>
        <w:ind w:left="1701" w:right="283" w:hanging="1701"/>
        <w:jc w:val="both"/>
        <w:rPr>
          <w:lang w:val="de-DE"/>
        </w:rPr>
      </w:pPr>
      <w:r w:rsidRPr="00937E3C">
        <w:rPr>
          <w:lang w:val="de-DE"/>
        </w:rPr>
        <w:tab/>
      </w:r>
      <w:r w:rsidR="0032338C" w:rsidRPr="00937E3C">
        <w:rPr>
          <w:lang w:val="de-DE"/>
        </w:rPr>
        <w:t>231</w:t>
      </w:r>
      <w:r w:rsidRPr="00937E3C">
        <w:rPr>
          <w:lang w:val="de-DE"/>
        </w:rPr>
        <w:t xml:space="preserve"> </w:t>
      </w:r>
      <w:r w:rsidR="0032338C" w:rsidRPr="00937E3C">
        <w:rPr>
          <w:lang w:val="de-DE"/>
        </w:rPr>
        <w:t>0</w:t>
      </w:r>
      <w:r w:rsidRPr="00937E3C">
        <w:rPr>
          <w:lang w:val="de-DE"/>
        </w:rPr>
        <w:t>1</w:t>
      </w:r>
      <w:r w:rsidR="0032338C" w:rsidRPr="00937E3C">
        <w:rPr>
          <w:lang w:val="de-DE"/>
        </w:rPr>
        <w:t>.</w:t>
      </w:r>
      <w:r w:rsidRPr="00937E3C">
        <w:rPr>
          <w:lang w:val="de-DE"/>
        </w:rPr>
        <w:t>1</w:t>
      </w:r>
      <w:r w:rsidR="0032338C" w:rsidRPr="00937E3C">
        <w:rPr>
          <w:lang w:val="de-DE"/>
        </w:rPr>
        <w:t>-</w:t>
      </w:r>
      <w:r w:rsidRPr="00937E3C">
        <w:rPr>
          <w:lang w:val="de-DE"/>
        </w:rPr>
        <w:t>09</w:t>
      </w:r>
      <w:r w:rsidRPr="00937E3C">
        <w:rPr>
          <w:lang w:val="de-DE"/>
        </w:rPr>
        <w:tab/>
        <w:t xml:space="preserve">Gay-Lussacsches Gesetz: </w:t>
      </w:r>
      <w:r w:rsidRPr="00937E3C">
        <w:rPr>
          <w:i/>
          <w:lang w:val="de-DE"/>
        </w:rPr>
        <w:t>p / T</w:t>
      </w:r>
      <w:r w:rsidRPr="00937E3C">
        <w:rPr>
          <w:lang w:val="de-DE"/>
        </w:rPr>
        <w:t xml:space="preserve"> = konstant</w:t>
      </w:r>
      <w:r w:rsidRPr="00937E3C">
        <w:rPr>
          <w:lang w:val="de-DE"/>
        </w:rPr>
        <w:tab/>
        <w:t>C</w:t>
      </w:r>
    </w:p>
    <w:p w:rsidR="003844B8" w:rsidRPr="00937E3C" w:rsidRDefault="003844B8" w:rsidP="00063BD0">
      <w:pPr>
        <w:widowControl w:val="0"/>
        <w:tabs>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 xml:space="preserve">In einem mit Stickstoff </w:t>
      </w:r>
      <w:r w:rsidR="0077521F" w:rsidRPr="00937E3C">
        <w:rPr>
          <w:lang w:val="de-DE"/>
        </w:rPr>
        <w:t>gefüllten</w:t>
      </w:r>
      <w:r w:rsidRPr="00937E3C">
        <w:rPr>
          <w:lang w:val="de-DE"/>
        </w:rPr>
        <w:t>, 10 m</w:t>
      </w:r>
      <w:r w:rsidRPr="00937E3C">
        <w:rPr>
          <w:vertAlign w:val="superscript"/>
          <w:lang w:val="de-DE"/>
        </w:rPr>
        <w:t>3</w:t>
      </w:r>
      <w:r w:rsidRPr="00937E3C">
        <w:rPr>
          <w:lang w:val="de-DE"/>
        </w:rPr>
        <w:t xml:space="preserve"> </w:t>
      </w:r>
      <w:r w:rsidR="00C05F32" w:rsidRPr="00937E3C">
        <w:rPr>
          <w:lang w:val="de-DE"/>
        </w:rPr>
        <w:t>große</w:t>
      </w:r>
      <w:r w:rsidR="0077521F" w:rsidRPr="00937E3C">
        <w:rPr>
          <w:lang w:val="de-DE"/>
        </w:rPr>
        <w:t>n</w:t>
      </w:r>
      <w:r w:rsidRPr="00937E3C">
        <w:rPr>
          <w:lang w:val="de-DE"/>
        </w:rPr>
        <w:t xml:space="preserve"> </w:t>
      </w:r>
      <w:r w:rsidR="00AA7AA7" w:rsidRPr="00937E3C">
        <w:rPr>
          <w:lang w:val="de-DE"/>
        </w:rPr>
        <w:t>Fass</w:t>
      </w:r>
      <w:r w:rsidRPr="00937E3C">
        <w:rPr>
          <w:lang w:val="de-DE"/>
        </w:rPr>
        <w:t xml:space="preserve"> herrscht ein</w:t>
      </w:r>
      <w:r w:rsidR="007F5B42" w:rsidRPr="00937E3C">
        <w:rPr>
          <w:lang w:val="de-DE"/>
        </w:rPr>
        <w:t xml:space="preserve"> absoluter</w:t>
      </w:r>
      <w:r w:rsidRPr="00937E3C">
        <w:rPr>
          <w:lang w:val="de-DE"/>
        </w:rPr>
        <w:t xml:space="preserve"> Druck von </w:t>
      </w:r>
      <w:r w:rsidR="00AB43BF" w:rsidRPr="00937E3C">
        <w:rPr>
          <w:lang w:val="de-DE"/>
        </w:rPr>
        <w:t>1</w:t>
      </w:r>
      <w:r w:rsidR="00DA7FE8" w:rsidRPr="00937E3C">
        <w:rPr>
          <w:lang w:val="de-DE"/>
        </w:rPr>
        <w:t> </w:t>
      </w:r>
      <w:r w:rsidR="00AB43BF" w:rsidRPr="00937E3C">
        <w:rPr>
          <w:lang w:val="de-DE"/>
        </w:rPr>
        <w:t>000</w:t>
      </w:r>
      <w:r w:rsidR="00B96118" w:rsidRPr="00937E3C">
        <w:rPr>
          <w:lang w:val="de-DE"/>
        </w:rPr>
        <w:t> kPa</w:t>
      </w:r>
      <w:r w:rsidRPr="00937E3C">
        <w:rPr>
          <w:lang w:val="de-DE"/>
        </w:rPr>
        <w:t xml:space="preserve"> bei einer Temperatur von 100</w:t>
      </w:r>
      <w:r w:rsidR="00D25063" w:rsidRPr="00937E3C">
        <w:rPr>
          <w:lang w:val="de-DE"/>
        </w:rPr>
        <w:t> °C</w:t>
      </w:r>
      <w:r w:rsidRPr="00937E3C">
        <w:rPr>
          <w:lang w:val="de-DE"/>
        </w:rPr>
        <w:t xml:space="preserve">. Während sich das Volumen des Fasses nicht ändert, wird das </w:t>
      </w:r>
      <w:r w:rsidR="00AA7AA7" w:rsidRPr="00937E3C">
        <w:rPr>
          <w:lang w:val="de-DE"/>
        </w:rPr>
        <w:t>Fass</w:t>
      </w:r>
      <w:r w:rsidRPr="00937E3C">
        <w:rPr>
          <w:lang w:val="de-DE"/>
        </w:rPr>
        <w:t xml:space="preserve"> mit Inhalt abgekühlt auf -</w:t>
      </w:r>
      <w:del w:id="7" w:author="Bölker, Steffan" w:date="2018-08-24T15:15:00Z">
        <w:r w:rsidRPr="00937E3C" w:rsidDel="001F1336">
          <w:rPr>
            <w:lang w:val="de-DE"/>
          </w:rPr>
          <w:delText>10</w:delText>
        </w:r>
        <w:r w:rsidR="00D25063" w:rsidRPr="00937E3C" w:rsidDel="001F1336">
          <w:rPr>
            <w:lang w:val="de-DE"/>
          </w:rPr>
          <w:delText> </w:delText>
        </w:r>
      </w:del>
      <w:ins w:id="8" w:author="Bölker, Steffan" w:date="2018-08-24T15:15:00Z">
        <w:r w:rsidR="001F1336" w:rsidRPr="00937E3C">
          <w:rPr>
            <w:lang w:val="de-DE"/>
          </w:rPr>
          <w:t>12 </w:t>
        </w:r>
      </w:ins>
      <w:r w:rsidR="00D25063" w:rsidRPr="00937E3C">
        <w:rPr>
          <w:lang w:val="de-DE"/>
        </w:rPr>
        <w:t>°C</w:t>
      </w:r>
      <w:r w:rsidRPr="00937E3C">
        <w:rPr>
          <w:lang w:val="de-DE"/>
        </w:rPr>
        <w:t xml:space="preserve">. </w:t>
      </w:r>
      <w:r w:rsidR="0077521F" w:rsidRPr="00937E3C">
        <w:rPr>
          <w:lang w:val="de-DE"/>
        </w:rPr>
        <w:t>Wie hoch wird</w:t>
      </w:r>
      <w:r w:rsidR="00AA7AA7" w:rsidRPr="00937E3C">
        <w:rPr>
          <w:lang w:val="de-DE"/>
        </w:rPr>
        <w:t xml:space="preserve"> d</w:t>
      </w:r>
      <w:r w:rsidRPr="00937E3C">
        <w:rPr>
          <w:lang w:val="de-DE"/>
        </w:rPr>
        <w:t xml:space="preserve">er </w:t>
      </w:r>
      <w:r w:rsidR="007F5B42" w:rsidRPr="00937E3C">
        <w:rPr>
          <w:lang w:val="de-DE"/>
        </w:rPr>
        <w:t xml:space="preserve">absolute </w:t>
      </w:r>
      <w:r w:rsidRPr="00937E3C">
        <w:rPr>
          <w:lang w:val="de-DE"/>
        </w:rPr>
        <w:t>Druck dann</w:t>
      </w:r>
      <w:r w:rsidR="00AA7AA7"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r>
      <w:r w:rsidR="00AB43BF" w:rsidRPr="00937E3C">
        <w:rPr>
          <w:lang w:val="fr-FR"/>
        </w:rPr>
        <w:t>100</w:t>
      </w:r>
      <w:r w:rsidR="00B96118" w:rsidRPr="00937E3C">
        <w:rPr>
          <w:lang w:val="fr-FR"/>
        </w:rPr>
        <w:t> kPa</w:t>
      </w:r>
      <w:r w:rsidRPr="00937E3C">
        <w:rPr>
          <w:lang w:val="fr-FR"/>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r>
      <w:r w:rsidR="00AB43BF" w:rsidRPr="00937E3C">
        <w:rPr>
          <w:lang w:val="fr-FR"/>
        </w:rPr>
        <w:t>600</w:t>
      </w:r>
      <w:r w:rsidR="00B96118" w:rsidRPr="00937E3C">
        <w:rPr>
          <w:lang w:val="fr-FR"/>
        </w:rPr>
        <w:t> kPa</w:t>
      </w:r>
      <w:r w:rsidR="007F5B42" w:rsidRPr="00937E3C">
        <w:rPr>
          <w:lang w:val="fr-FR"/>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r>
      <w:r w:rsidR="00AB43BF" w:rsidRPr="00937E3C">
        <w:rPr>
          <w:lang w:val="fr-FR"/>
        </w:rPr>
        <w:t>700</w:t>
      </w:r>
      <w:r w:rsidR="00B96118" w:rsidRPr="00937E3C">
        <w:rPr>
          <w:lang w:val="fr-FR"/>
        </w:rPr>
        <w:t> kPa</w:t>
      </w:r>
      <w:r w:rsidR="007F5B42" w:rsidRPr="00937E3C">
        <w:rPr>
          <w:lang w:val="fr-FR"/>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fr-FR"/>
        </w:rPr>
        <w:tab/>
      </w:r>
      <w:r w:rsidRPr="00937E3C">
        <w:rPr>
          <w:lang w:val="fr-FR"/>
        </w:rPr>
        <w:tab/>
      </w:r>
      <w:r w:rsidR="005F4793" w:rsidRPr="00937E3C">
        <w:rPr>
          <w:lang w:val="de-DE"/>
        </w:rPr>
        <w:t>D</w:t>
      </w:r>
      <w:r w:rsidRPr="00937E3C">
        <w:rPr>
          <w:lang w:val="de-DE"/>
        </w:rPr>
        <w:tab/>
      </w:r>
      <w:r w:rsidR="00AB43BF" w:rsidRPr="00937E3C">
        <w:rPr>
          <w:lang w:val="de-DE"/>
        </w:rPr>
        <w:t>800</w:t>
      </w:r>
      <w:r w:rsidR="00B96118" w:rsidRPr="00937E3C">
        <w:rPr>
          <w:lang w:val="de-DE"/>
        </w:rPr>
        <w:t> kPa</w:t>
      </w:r>
      <w:r w:rsidR="007F5B42" w:rsidRPr="00937E3C">
        <w:rPr>
          <w:lang w:val="de-DE"/>
        </w:rPr>
        <w:t>.</w:t>
      </w:r>
    </w:p>
    <w:p w:rsidR="003844B8" w:rsidRPr="00937E3C" w:rsidRDefault="001A7C9B" w:rsidP="00063BD0">
      <w:pPr>
        <w:widowControl w:val="0"/>
        <w:tabs>
          <w:tab w:val="left" w:pos="284"/>
          <w:tab w:val="left" w:pos="1134"/>
          <w:tab w:val="left" w:pos="1701"/>
          <w:tab w:val="left" w:pos="8505"/>
        </w:tabs>
        <w:spacing w:line="240" w:lineRule="atLeast"/>
        <w:ind w:left="1701" w:right="283" w:hanging="1701"/>
        <w:jc w:val="both"/>
        <w:rPr>
          <w:lang w:val="de-DE"/>
        </w:rPr>
      </w:pPr>
      <w:r w:rsidRPr="00937E3C">
        <w:rPr>
          <w:lang w:val="de-DE"/>
        </w:rPr>
        <w:br w:type="page"/>
      </w:r>
      <w:r w:rsidR="003844B8" w:rsidRPr="00937E3C">
        <w:rPr>
          <w:lang w:val="de-DE"/>
        </w:rPr>
        <w:lastRenderedPageBreak/>
        <w:tab/>
      </w:r>
      <w:r w:rsidR="0032338C" w:rsidRPr="00937E3C">
        <w:rPr>
          <w:lang w:val="de-DE"/>
        </w:rPr>
        <w:t>231</w:t>
      </w:r>
      <w:r w:rsidR="003844B8" w:rsidRPr="00937E3C">
        <w:rPr>
          <w:lang w:val="de-DE"/>
        </w:rPr>
        <w:t xml:space="preserve"> </w:t>
      </w:r>
      <w:r w:rsidR="0032338C" w:rsidRPr="00937E3C">
        <w:rPr>
          <w:lang w:val="de-DE"/>
        </w:rPr>
        <w:t>0</w:t>
      </w:r>
      <w:r w:rsidR="003844B8" w:rsidRPr="00937E3C">
        <w:rPr>
          <w:lang w:val="de-DE"/>
        </w:rPr>
        <w:t>1</w:t>
      </w:r>
      <w:r w:rsidR="0032338C" w:rsidRPr="00937E3C">
        <w:rPr>
          <w:lang w:val="de-DE"/>
        </w:rPr>
        <w:t>.</w:t>
      </w:r>
      <w:r w:rsidR="003844B8" w:rsidRPr="00937E3C">
        <w:rPr>
          <w:lang w:val="de-DE"/>
        </w:rPr>
        <w:t>1</w:t>
      </w:r>
      <w:r w:rsidR="0032338C" w:rsidRPr="00937E3C">
        <w:rPr>
          <w:lang w:val="de-DE"/>
        </w:rPr>
        <w:t>-</w:t>
      </w:r>
      <w:r w:rsidR="003844B8" w:rsidRPr="00937E3C">
        <w:rPr>
          <w:lang w:val="de-DE"/>
        </w:rPr>
        <w:t>10</w:t>
      </w:r>
      <w:r w:rsidR="003844B8" w:rsidRPr="00937E3C">
        <w:rPr>
          <w:lang w:val="de-DE"/>
        </w:rPr>
        <w:tab/>
        <w:t xml:space="preserve">Gay-Lussacsches Gesetz: </w:t>
      </w:r>
      <w:r w:rsidR="003844B8" w:rsidRPr="00937E3C">
        <w:rPr>
          <w:i/>
          <w:lang w:val="de-DE"/>
        </w:rPr>
        <w:t>p / T</w:t>
      </w:r>
      <w:r w:rsidR="003844B8" w:rsidRPr="00937E3C">
        <w:rPr>
          <w:lang w:val="de-DE"/>
        </w:rPr>
        <w:t xml:space="preserve"> = konstant</w:t>
      </w:r>
      <w:r w:rsidR="003844B8" w:rsidRPr="00937E3C">
        <w:rPr>
          <w:lang w:val="de-DE"/>
        </w:rPr>
        <w:tab/>
        <w:t>B</w:t>
      </w:r>
    </w:p>
    <w:p w:rsidR="003844B8" w:rsidRPr="00937E3C" w:rsidRDefault="003844B8" w:rsidP="00063BD0">
      <w:pPr>
        <w:widowControl w:val="0"/>
        <w:tabs>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1134"/>
          <w:tab w:val="left" w:pos="8505"/>
        </w:tabs>
        <w:spacing w:line="240" w:lineRule="atLeast"/>
        <w:ind w:left="1134" w:right="283" w:hanging="1134"/>
        <w:jc w:val="both"/>
        <w:rPr>
          <w:lang w:val="de-DE"/>
        </w:rPr>
      </w:pPr>
      <w:r w:rsidRPr="00937E3C">
        <w:rPr>
          <w:lang w:val="de-DE"/>
        </w:rPr>
        <w:tab/>
        <w:t>In einem Ladetank befindet sich Stickstoff bei einer Temperatur von 40</w:t>
      </w:r>
      <w:r w:rsidR="00D25063" w:rsidRPr="00937E3C">
        <w:rPr>
          <w:lang w:val="de-DE"/>
        </w:rPr>
        <w:t> °C</w:t>
      </w:r>
      <w:r w:rsidRPr="00937E3C">
        <w:rPr>
          <w:lang w:val="de-DE"/>
        </w:rPr>
        <w:t xml:space="preserve">. </w:t>
      </w:r>
      <w:r w:rsidR="0077521F" w:rsidRPr="00937E3C">
        <w:rPr>
          <w:lang w:val="de-DE"/>
        </w:rPr>
        <w:t>Der</w:t>
      </w:r>
      <w:r w:rsidR="007F5B42" w:rsidRPr="00937E3C">
        <w:rPr>
          <w:lang w:val="de-DE"/>
        </w:rPr>
        <w:t xml:space="preserve"> absolute</w:t>
      </w:r>
      <w:r w:rsidR="00AA7AA7" w:rsidRPr="00937E3C">
        <w:rPr>
          <w:lang w:val="de-DE"/>
        </w:rPr>
        <w:t xml:space="preserve"> Druck </w:t>
      </w:r>
      <w:r w:rsidR="0077521F" w:rsidRPr="00937E3C">
        <w:rPr>
          <w:lang w:val="de-DE"/>
        </w:rPr>
        <w:t xml:space="preserve">soll </w:t>
      </w:r>
      <w:r w:rsidR="00AA7AA7" w:rsidRPr="00937E3C">
        <w:rPr>
          <w:lang w:val="de-DE"/>
        </w:rPr>
        <w:t xml:space="preserve">von </w:t>
      </w:r>
      <w:r w:rsidR="00AB43BF" w:rsidRPr="00937E3C">
        <w:rPr>
          <w:lang w:val="de-DE"/>
        </w:rPr>
        <w:t>600</w:t>
      </w:r>
      <w:r w:rsidR="00B96118" w:rsidRPr="00937E3C">
        <w:rPr>
          <w:lang w:val="de-DE"/>
        </w:rPr>
        <w:t> kPa</w:t>
      </w:r>
      <w:r w:rsidR="00AA7AA7" w:rsidRPr="00937E3C">
        <w:rPr>
          <w:lang w:val="de-DE"/>
        </w:rPr>
        <w:t xml:space="preserve"> auf </w:t>
      </w:r>
      <w:r w:rsidR="009961CD" w:rsidRPr="00937E3C">
        <w:rPr>
          <w:lang w:val="de-DE"/>
        </w:rPr>
        <w:t xml:space="preserve"> </w:t>
      </w:r>
      <w:r w:rsidR="00AB43BF" w:rsidRPr="00937E3C">
        <w:rPr>
          <w:lang w:val="de-DE"/>
        </w:rPr>
        <w:t>500</w:t>
      </w:r>
      <w:r w:rsidR="00B96118" w:rsidRPr="00937E3C">
        <w:rPr>
          <w:lang w:val="de-DE"/>
        </w:rPr>
        <w:t> kPa</w:t>
      </w:r>
      <w:r w:rsidR="00AA7AA7" w:rsidRPr="00937E3C">
        <w:rPr>
          <w:lang w:val="de-DE"/>
        </w:rPr>
        <w:t xml:space="preserve"> verringer</w:t>
      </w:r>
      <w:r w:rsidR="0077521F" w:rsidRPr="00937E3C">
        <w:rPr>
          <w:lang w:val="de-DE"/>
        </w:rPr>
        <w:t>t werden</w:t>
      </w:r>
      <w:r w:rsidR="00AA7AA7" w:rsidRPr="00937E3C">
        <w:rPr>
          <w:lang w:val="de-DE"/>
        </w:rPr>
        <w:t xml:space="preserve">. </w:t>
      </w:r>
      <w:r w:rsidRPr="00937E3C">
        <w:rPr>
          <w:lang w:val="de-DE"/>
        </w:rPr>
        <w:t xml:space="preserve">Bis zu welcher Temperatur </w:t>
      </w:r>
      <w:r w:rsidR="0077521F" w:rsidRPr="00937E3C">
        <w:rPr>
          <w:lang w:val="de-DE"/>
        </w:rPr>
        <w:t xml:space="preserve">muss </w:t>
      </w:r>
      <w:r w:rsidRPr="00937E3C">
        <w:rPr>
          <w:lang w:val="de-DE"/>
        </w:rPr>
        <w:t>dieser Stickstoff abgekühlt werden?</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r>
      <w:r w:rsidR="001C1BBE" w:rsidRPr="00937E3C">
        <w:rPr>
          <w:lang w:val="de-DE"/>
        </w:rPr>
        <w:t xml:space="preserve">Bis auf </w:t>
      </w:r>
      <w:r w:rsidRPr="00937E3C">
        <w:rPr>
          <w:lang w:val="de-DE"/>
        </w:rPr>
        <w:t>-22,6</w:t>
      </w:r>
      <w:r w:rsidR="00D25063" w:rsidRPr="00937E3C">
        <w:rPr>
          <w:lang w:val="de-DE"/>
        </w:rPr>
        <w:t> °C</w:t>
      </w:r>
      <w:r w:rsidR="00876F5A"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1C1BBE" w:rsidRPr="00937E3C">
        <w:rPr>
          <w:lang w:val="de-DE"/>
        </w:rPr>
        <w:t xml:space="preserve">Bis auf </w:t>
      </w:r>
      <w:r w:rsidRPr="00937E3C">
        <w:rPr>
          <w:lang w:val="de-DE"/>
        </w:rPr>
        <w:t>-12,2</w:t>
      </w:r>
      <w:r w:rsidR="00D25063" w:rsidRPr="00937E3C">
        <w:rPr>
          <w:lang w:val="de-DE"/>
        </w:rPr>
        <w:t> °C</w:t>
      </w:r>
      <w:r w:rsidR="00876F5A" w:rsidRPr="00937E3C">
        <w:rPr>
          <w:lang w:val="de-DE"/>
        </w:rPr>
        <w:t>.</w:t>
      </w:r>
    </w:p>
    <w:p w:rsidR="003844B8" w:rsidRPr="00937E3C" w:rsidRDefault="003844B8"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1C1BBE" w:rsidRPr="00937E3C">
        <w:rPr>
          <w:lang w:val="de-DE"/>
        </w:rPr>
        <w:t xml:space="preserve">Bis auf </w:t>
      </w:r>
      <w:r w:rsidRPr="00937E3C">
        <w:rPr>
          <w:lang w:val="de-DE"/>
        </w:rPr>
        <w:t xml:space="preserve"> 33,3</w:t>
      </w:r>
      <w:r w:rsidR="00D25063" w:rsidRPr="00937E3C">
        <w:rPr>
          <w:lang w:val="de-DE"/>
        </w:rPr>
        <w:t> °C</w:t>
      </w:r>
      <w:r w:rsidR="00876F5A" w:rsidRPr="00937E3C">
        <w:rPr>
          <w:lang w:val="de-DE"/>
        </w:rPr>
        <w:t>.</w:t>
      </w:r>
    </w:p>
    <w:p w:rsidR="00DE2FDC" w:rsidRPr="00937E3C" w:rsidRDefault="003844B8" w:rsidP="00063BD0">
      <w:pPr>
        <w:widowControl w:val="0"/>
        <w:tabs>
          <w:tab w:val="left" w:pos="567"/>
          <w:tab w:val="left" w:pos="1134"/>
          <w:tab w:val="left" w:pos="8222"/>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1C1BBE" w:rsidRPr="00937E3C">
        <w:rPr>
          <w:lang w:val="de-DE"/>
        </w:rPr>
        <w:t xml:space="preserve">Bis auf </w:t>
      </w:r>
      <w:r w:rsidRPr="00937E3C">
        <w:rPr>
          <w:lang w:val="de-DE"/>
        </w:rPr>
        <w:t xml:space="preserve"> 32</w:t>
      </w:r>
      <w:r w:rsidR="00D25063" w:rsidRPr="00937E3C">
        <w:rPr>
          <w:lang w:val="de-DE"/>
        </w:rPr>
        <w:t> °C</w:t>
      </w:r>
      <w:r w:rsidR="00876F5A" w:rsidRPr="00937E3C">
        <w:rPr>
          <w:lang w:val="de-DE"/>
        </w:rPr>
        <w:t>.</w:t>
      </w:r>
    </w:p>
    <w:p w:rsidR="00DE2FDC" w:rsidRPr="00937E3C" w:rsidRDefault="00DE2FDC" w:rsidP="00063BD0">
      <w:pPr>
        <w:widowControl w:val="0"/>
        <w:tabs>
          <w:tab w:val="left" w:pos="567"/>
          <w:tab w:val="left" w:pos="1134"/>
          <w:tab w:val="left" w:pos="8222"/>
        </w:tabs>
        <w:spacing w:line="240" w:lineRule="atLeast"/>
        <w:ind w:left="1701" w:right="283" w:hanging="1701"/>
        <w:jc w:val="both"/>
        <w:rPr>
          <w:lang w:val="de-DE"/>
        </w:rPr>
        <w:sectPr w:rsidR="00DE2FDC" w:rsidRPr="00937E3C" w:rsidSect="002415AC">
          <w:headerReference w:type="even" r:id="rId12"/>
          <w:headerReference w:type="default" r:id="rId13"/>
          <w:footerReference w:type="even" r:id="rId14"/>
          <w:footerReference w:type="default" r:id="rId15"/>
          <w:headerReference w:type="first" r:id="rId16"/>
          <w:pgSz w:w="11906" w:h="16838"/>
          <w:pgMar w:top="1417" w:right="1417" w:bottom="851" w:left="1417" w:header="708" w:footer="708" w:gutter="0"/>
          <w:cols w:space="708"/>
        </w:sectPr>
      </w:pPr>
    </w:p>
    <w:p w:rsidR="00DE2FDC" w:rsidRPr="00937E3C" w:rsidRDefault="00DE2FDC" w:rsidP="00063BD0">
      <w:pPr>
        <w:widowControl w:val="0"/>
        <w:tabs>
          <w:tab w:val="left" w:pos="284"/>
          <w:tab w:val="left" w:pos="1134"/>
          <w:tab w:val="left" w:pos="1701"/>
          <w:tab w:val="left" w:pos="8505"/>
        </w:tabs>
        <w:spacing w:line="240" w:lineRule="atLeast"/>
        <w:ind w:left="1701" w:right="283" w:hanging="1701"/>
        <w:jc w:val="both"/>
        <w:rPr>
          <w:lang w:val="de-DE"/>
        </w:rPr>
      </w:pPr>
      <w:r w:rsidRPr="00937E3C">
        <w:rPr>
          <w:lang w:val="de-DE"/>
        </w:rPr>
        <w:tab/>
        <w:t>231 01.2-01</w:t>
      </w:r>
      <w:r w:rsidRPr="00937E3C">
        <w:rPr>
          <w:lang w:val="de-DE"/>
        </w:rPr>
        <w:tab/>
        <w:t xml:space="preserve">Allgemeines Gasgesetz: </w:t>
      </w:r>
      <w:r w:rsidRPr="00937E3C">
        <w:rPr>
          <w:i/>
          <w:lang w:val="de-DE"/>
        </w:rPr>
        <w:t>p * V / T</w:t>
      </w:r>
      <w:r w:rsidRPr="00937E3C">
        <w:rPr>
          <w:lang w:val="de-DE"/>
        </w:rPr>
        <w:t xml:space="preserve"> = konstant</w:t>
      </w:r>
      <w:r w:rsidRPr="00937E3C">
        <w:rPr>
          <w:lang w:val="de-DE"/>
        </w:rPr>
        <w:tab/>
        <w:t>A</w:t>
      </w:r>
    </w:p>
    <w:p w:rsidR="00DE2FDC" w:rsidRPr="00937E3C" w:rsidRDefault="00DE2FDC" w:rsidP="00063BD0">
      <w:pPr>
        <w:widowControl w:val="0"/>
        <w:tabs>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Die Temperatur eines Gasvolumens von 40 m</w:t>
      </w:r>
      <w:r w:rsidRPr="00937E3C">
        <w:rPr>
          <w:vertAlign w:val="superscript"/>
          <w:lang w:val="de-DE"/>
        </w:rPr>
        <w:t>3</w:t>
      </w:r>
      <w:r w:rsidRPr="00937E3C">
        <w:rPr>
          <w:lang w:val="de-DE"/>
        </w:rPr>
        <w:t xml:space="preserve"> unter einem</w:t>
      </w:r>
      <w:r w:rsidR="007F5B42" w:rsidRPr="00937E3C">
        <w:rPr>
          <w:lang w:val="de-DE"/>
        </w:rPr>
        <w:t xml:space="preserve"> absoluten</w:t>
      </w:r>
      <w:r w:rsidRPr="00937E3C">
        <w:rPr>
          <w:lang w:val="de-DE"/>
        </w:rPr>
        <w:t xml:space="preserve"> Druck von </w:t>
      </w:r>
      <w:r w:rsidR="00AB43BF" w:rsidRPr="00937E3C">
        <w:rPr>
          <w:lang w:val="de-DE"/>
        </w:rPr>
        <w:t>100</w:t>
      </w:r>
      <w:r w:rsidR="00B96118" w:rsidRPr="00937E3C">
        <w:rPr>
          <w:lang w:val="de-DE"/>
        </w:rPr>
        <w:t> kPa</w:t>
      </w:r>
      <w:r w:rsidRPr="00937E3C">
        <w:rPr>
          <w:lang w:val="de-DE"/>
        </w:rPr>
        <w:t xml:space="preserve"> wird von 20</w:t>
      </w:r>
      <w:r w:rsidR="00D25063" w:rsidRPr="00937E3C">
        <w:rPr>
          <w:lang w:val="de-DE"/>
        </w:rPr>
        <w:t> °C</w:t>
      </w:r>
      <w:r w:rsidRPr="00937E3C">
        <w:rPr>
          <w:lang w:val="de-DE"/>
        </w:rPr>
        <w:t xml:space="preserve"> auf 50</w:t>
      </w:r>
      <w:r w:rsidR="00D25063" w:rsidRPr="00937E3C">
        <w:rPr>
          <w:lang w:val="de-DE"/>
        </w:rPr>
        <w:t> °C</w:t>
      </w:r>
      <w:r w:rsidRPr="00937E3C">
        <w:rPr>
          <w:lang w:val="de-DE"/>
        </w:rPr>
        <w:t xml:space="preserve"> erhöht. Der </w:t>
      </w:r>
      <w:r w:rsidR="007F5B42" w:rsidRPr="00937E3C">
        <w:rPr>
          <w:lang w:val="de-DE"/>
        </w:rPr>
        <w:t xml:space="preserve">absolute </w:t>
      </w:r>
      <w:r w:rsidRPr="00937E3C">
        <w:rPr>
          <w:lang w:val="de-DE"/>
        </w:rPr>
        <w:t xml:space="preserve">Druck steigt dabei bis </w:t>
      </w:r>
      <w:r w:rsidR="009961CD" w:rsidRPr="00937E3C">
        <w:rPr>
          <w:lang w:val="de-DE"/>
        </w:rPr>
        <w:t xml:space="preserve"> </w:t>
      </w:r>
      <w:r w:rsidR="00AB43BF" w:rsidRPr="00937E3C">
        <w:rPr>
          <w:lang w:val="de-DE"/>
        </w:rPr>
        <w:t>200</w:t>
      </w:r>
      <w:r w:rsidR="00B96118" w:rsidRPr="00937E3C">
        <w:rPr>
          <w:lang w:val="de-DE"/>
        </w:rPr>
        <w:t> kPa</w:t>
      </w:r>
      <w:r w:rsidRPr="00937E3C">
        <w:rPr>
          <w:lang w:val="de-DE"/>
        </w:rPr>
        <w:t xml:space="preserve"> an. Wie groß wird das Volumen?</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22 m</w:t>
      </w:r>
      <w:r w:rsidRPr="00937E3C">
        <w:rPr>
          <w:vertAlign w:val="superscript"/>
          <w:lang w:val="de-DE"/>
        </w:rPr>
        <w:t>3</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29 m</w:t>
      </w:r>
      <w:r w:rsidRPr="00937E3C">
        <w:rPr>
          <w:vertAlign w:val="superscript"/>
          <w:lang w:val="de-DE"/>
        </w:rPr>
        <w:t>3</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33 m</w:t>
      </w:r>
      <w:r w:rsidRPr="00937E3C">
        <w:rPr>
          <w:vertAlign w:val="superscript"/>
          <w:lang w:val="de-DE"/>
        </w:rPr>
        <w:t>3</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50 m</w:t>
      </w:r>
      <w:r w:rsidRPr="00937E3C">
        <w:rPr>
          <w:vertAlign w:val="superscript"/>
          <w:lang w:val="de-DE"/>
        </w:rPr>
        <w:t>3</w:t>
      </w:r>
      <w:r w:rsidR="00876F5A" w:rsidRPr="00937E3C">
        <w:rPr>
          <w:lang w:val="de-DE"/>
        </w:rPr>
        <w:t>.</w:t>
      </w:r>
    </w:p>
    <w:p w:rsidR="00DE2FDC" w:rsidRPr="00937E3C" w:rsidRDefault="00DE2FDC" w:rsidP="00063BD0">
      <w:pPr>
        <w:widowControl w:val="0"/>
        <w:tabs>
          <w:tab w:val="left" w:pos="284"/>
          <w:tab w:val="left" w:pos="1134"/>
          <w:tab w:val="left" w:pos="1701"/>
          <w:tab w:val="left" w:pos="8505"/>
        </w:tabs>
        <w:spacing w:line="240" w:lineRule="atLeast"/>
        <w:ind w:left="1701" w:right="283" w:hanging="1701"/>
        <w:jc w:val="both"/>
        <w:rPr>
          <w:lang w:val="de-DE"/>
        </w:rPr>
      </w:pPr>
    </w:p>
    <w:p w:rsidR="00DE2FDC" w:rsidRPr="00937E3C" w:rsidRDefault="00DE2FDC" w:rsidP="00063BD0">
      <w:pPr>
        <w:widowControl w:val="0"/>
        <w:tabs>
          <w:tab w:val="left" w:pos="284"/>
          <w:tab w:val="left" w:pos="1134"/>
          <w:tab w:val="left" w:pos="1701"/>
          <w:tab w:val="left" w:pos="8505"/>
        </w:tabs>
        <w:spacing w:line="240" w:lineRule="atLeast"/>
        <w:ind w:left="1701" w:right="283" w:hanging="1701"/>
        <w:jc w:val="both"/>
        <w:rPr>
          <w:lang w:val="de-DE"/>
        </w:rPr>
      </w:pPr>
      <w:r w:rsidRPr="00937E3C">
        <w:rPr>
          <w:lang w:val="de-DE"/>
        </w:rPr>
        <w:tab/>
        <w:t>231 01.2-02</w:t>
      </w:r>
      <w:r w:rsidRPr="00937E3C">
        <w:rPr>
          <w:lang w:val="de-DE"/>
        </w:rPr>
        <w:tab/>
        <w:t xml:space="preserve">Allgemeines Gasgesetz: </w:t>
      </w:r>
      <w:r w:rsidRPr="00937E3C">
        <w:rPr>
          <w:i/>
          <w:lang w:val="de-DE"/>
        </w:rPr>
        <w:t>p * V / T</w:t>
      </w:r>
      <w:r w:rsidRPr="00937E3C">
        <w:rPr>
          <w:lang w:val="de-DE"/>
        </w:rPr>
        <w:t xml:space="preserve"> = konstant</w:t>
      </w:r>
      <w:r w:rsidRPr="00937E3C">
        <w:rPr>
          <w:lang w:val="de-DE"/>
        </w:rPr>
        <w:tab/>
        <w:t>B</w:t>
      </w:r>
    </w:p>
    <w:p w:rsidR="00DE2FDC" w:rsidRPr="00937E3C" w:rsidRDefault="00DE2FDC" w:rsidP="00063BD0">
      <w:pPr>
        <w:widowControl w:val="0"/>
        <w:tabs>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 xml:space="preserve">Eine Gasmenge nimmt bei einem </w:t>
      </w:r>
      <w:r w:rsidR="007F5B42" w:rsidRPr="00937E3C">
        <w:rPr>
          <w:lang w:val="de-DE"/>
        </w:rPr>
        <w:t xml:space="preserve">absoluten </w:t>
      </w:r>
      <w:r w:rsidRPr="00937E3C">
        <w:rPr>
          <w:lang w:val="de-DE"/>
        </w:rPr>
        <w:t xml:space="preserve">Druck von </w:t>
      </w:r>
      <w:r w:rsidR="00BA107C" w:rsidRPr="00937E3C">
        <w:rPr>
          <w:lang w:val="de-DE"/>
        </w:rPr>
        <w:t>100</w:t>
      </w:r>
      <w:r w:rsidR="00B96118" w:rsidRPr="00937E3C">
        <w:rPr>
          <w:lang w:val="de-DE"/>
        </w:rPr>
        <w:t> kPa</w:t>
      </w:r>
      <w:r w:rsidRPr="00937E3C">
        <w:rPr>
          <w:lang w:val="de-DE"/>
        </w:rPr>
        <w:t xml:space="preserve"> und einer Temperatur von 10</w:t>
      </w:r>
      <w:r w:rsidR="00D25063" w:rsidRPr="00937E3C">
        <w:rPr>
          <w:lang w:val="de-DE"/>
        </w:rPr>
        <w:t> °C</w:t>
      </w:r>
      <w:r w:rsidRPr="00937E3C">
        <w:rPr>
          <w:lang w:val="de-DE"/>
        </w:rPr>
        <w:t xml:space="preserve"> ein Volumen von 9 m</w:t>
      </w:r>
      <w:r w:rsidRPr="00937E3C">
        <w:rPr>
          <w:vertAlign w:val="superscript"/>
          <w:lang w:val="de-DE"/>
        </w:rPr>
        <w:t>3</w:t>
      </w:r>
      <w:r w:rsidRPr="00937E3C">
        <w:rPr>
          <w:lang w:val="de-DE"/>
        </w:rPr>
        <w:t xml:space="preserve"> ein. Die Temperatur wird erhöht auf </w:t>
      </w:r>
      <w:del w:id="9" w:author="Bölker, Steffan" w:date="2018-08-24T15:16:00Z">
        <w:r w:rsidRPr="00937E3C" w:rsidDel="001F1336">
          <w:rPr>
            <w:lang w:val="de-DE"/>
          </w:rPr>
          <w:delText>50</w:delText>
        </w:r>
        <w:r w:rsidR="00D25063" w:rsidRPr="00937E3C" w:rsidDel="001F1336">
          <w:rPr>
            <w:lang w:val="de-DE"/>
          </w:rPr>
          <w:delText> </w:delText>
        </w:r>
      </w:del>
      <w:ins w:id="10" w:author="Bölker, Steffan" w:date="2018-08-24T15:16:00Z">
        <w:r w:rsidR="001F1336" w:rsidRPr="00937E3C">
          <w:rPr>
            <w:lang w:val="de-DE"/>
          </w:rPr>
          <w:t>51 </w:t>
        </w:r>
      </w:ins>
      <w:r w:rsidR="00D25063" w:rsidRPr="00937E3C">
        <w:rPr>
          <w:lang w:val="de-DE"/>
        </w:rPr>
        <w:t>°C</w:t>
      </w:r>
      <w:r w:rsidRPr="00937E3C">
        <w:rPr>
          <w:lang w:val="de-DE"/>
        </w:rPr>
        <w:t>, während gleichzeitig das Volumen auf 1 m</w:t>
      </w:r>
      <w:r w:rsidRPr="00937E3C">
        <w:rPr>
          <w:vertAlign w:val="superscript"/>
          <w:lang w:val="de-DE"/>
        </w:rPr>
        <w:t>3</w:t>
      </w:r>
      <w:r w:rsidRPr="00937E3C">
        <w:rPr>
          <w:lang w:val="de-DE"/>
        </w:rPr>
        <w:t xml:space="preserve"> verkleinert wird. Wie hoch wird der </w:t>
      </w:r>
      <w:r w:rsidR="007F5B42" w:rsidRPr="00937E3C">
        <w:rPr>
          <w:lang w:val="de-DE"/>
        </w:rPr>
        <w:t xml:space="preserve">absolute </w:t>
      </w:r>
      <w:r w:rsidRPr="00937E3C">
        <w:rPr>
          <w:lang w:val="de-DE"/>
        </w:rPr>
        <w:t>Druck?</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w:t>
      </w:r>
      <w:r w:rsidR="00BA107C" w:rsidRPr="00937E3C">
        <w:rPr>
          <w:lang w:val="de-DE"/>
        </w:rPr>
        <w:t xml:space="preserve"> 930</w:t>
      </w:r>
      <w:r w:rsidR="00B96118" w:rsidRPr="00937E3C">
        <w:rPr>
          <w:lang w:val="de-DE"/>
        </w:rPr>
        <w:t> kPa</w:t>
      </w:r>
      <w:r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BA107C" w:rsidRPr="00937E3C">
        <w:rPr>
          <w:lang w:val="de-DE"/>
        </w:rPr>
        <w:t>1</w:t>
      </w:r>
      <w:r w:rsidR="007F5B42" w:rsidRPr="00937E3C">
        <w:rPr>
          <w:lang w:val="de-DE"/>
        </w:rPr>
        <w:t xml:space="preserve"> </w:t>
      </w:r>
      <w:r w:rsidR="00BA107C" w:rsidRPr="00937E3C">
        <w:rPr>
          <w:lang w:val="de-DE"/>
        </w:rPr>
        <w:t>030</w:t>
      </w:r>
      <w:r w:rsidR="00B96118" w:rsidRPr="00937E3C">
        <w:rPr>
          <w:lang w:val="de-DE"/>
        </w:rPr>
        <w:t> kPa</w:t>
      </w:r>
      <w:r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BA107C" w:rsidRPr="00937E3C">
        <w:rPr>
          <w:lang w:val="de-DE"/>
        </w:rPr>
        <w:t>1</w:t>
      </w:r>
      <w:r w:rsidR="007F5B42" w:rsidRPr="00937E3C">
        <w:rPr>
          <w:lang w:val="de-DE"/>
        </w:rPr>
        <w:t xml:space="preserve"> </w:t>
      </w:r>
      <w:r w:rsidR="00BA107C" w:rsidRPr="00937E3C">
        <w:rPr>
          <w:lang w:val="de-DE"/>
        </w:rPr>
        <w:t>130</w:t>
      </w:r>
      <w:r w:rsidR="00B96118" w:rsidRPr="00937E3C">
        <w:rPr>
          <w:lang w:val="de-DE"/>
        </w:rPr>
        <w:t> kPa</w:t>
      </w:r>
      <w:r w:rsidR="007F5B42"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9961CD" w:rsidRPr="00937E3C">
        <w:rPr>
          <w:lang w:val="de-DE"/>
        </w:rPr>
        <w:t xml:space="preserve"> </w:t>
      </w:r>
      <w:r w:rsidR="00BA107C" w:rsidRPr="00937E3C">
        <w:rPr>
          <w:lang w:val="de-DE"/>
        </w:rPr>
        <w:t>2</w:t>
      </w:r>
      <w:r w:rsidR="007F5B42" w:rsidRPr="00937E3C">
        <w:rPr>
          <w:lang w:val="de-DE"/>
        </w:rPr>
        <w:t xml:space="preserve"> </w:t>
      </w:r>
      <w:r w:rsidR="00BA107C" w:rsidRPr="00937E3C">
        <w:rPr>
          <w:lang w:val="de-DE"/>
        </w:rPr>
        <w:t>050</w:t>
      </w:r>
      <w:r w:rsidR="00B96118" w:rsidRPr="00937E3C">
        <w:rPr>
          <w:lang w:val="de-DE"/>
        </w:rPr>
        <w:t> kPa</w:t>
      </w:r>
      <w:r w:rsidR="007F5B42" w:rsidRPr="00937E3C">
        <w:rPr>
          <w:lang w:val="de-DE"/>
        </w:rPr>
        <w:t>.</w:t>
      </w:r>
    </w:p>
    <w:p w:rsidR="00DE2FDC" w:rsidRPr="00937E3C" w:rsidRDefault="00DE2FDC" w:rsidP="00063BD0">
      <w:pPr>
        <w:widowControl w:val="0"/>
        <w:tabs>
          <w:tab w:val="left" w:pos="284"/>
          <w:tab w:val="left" w:pos="1134"/>
          <w:tab w:val="left" w:pos="1701"/>
          <w:tab w:val="left" w:pos="8505"/>
        </w:tabs>
        <w:spacing w:line="240" w:lineRule="atLeast"/>
        <w:ind w:left="1701" w:right="283" w:hanging="1701"/>
        <w:jc w:val="both"/>
        <w:rPr>
          <w:lang w:val="de-DE"/>
        </w:rPr>
      </w:pPr>
    </w:p>
    <w:p w:rsidR="00DE2FDC" w:rsidRPr="00937E3C" w:rsidRDefault="00DE2FDC" w:rsidP="00063BD0">
      <w:pPr>
        <w:widowControl w:val="0"/>
        <w:tabs>
          <w:tab w:val="left" w:pos="284"/>
          <w:tab w:val="left" w:pos="1134"/>
          <w:tab w:val="left" w:pos="1701"/>
          <w:tab w:val="left" w:pos="8505"/>
        </w:tabs>
        <w:spacing w:line="240" w:lineRule="atLeast"/>
        <w:ind w:left="1701" w:right="283" w:hanging="1701"/>
        <w:jc w:val="both"/>
        <w:rPr>
          <w:lang w:val="de-DE"/>
        </w:rPr>
      </w:pPr>
      <w:r w:rsidRPr="00937E3C">
        <w:rPr>
          <w:lang w:val="de-DE"/>
        </w:rPr>
        <w:tab/>
        <w:t>231 01.2-03</w:t>
      </w:r>
      <w:r w:rsidRPr="00937E3C">
        <w:rPr>
          <w:lang w:val="de-DE"/>
        </w:rPr>
        <w:tab/>
        <w:t xml:space="preserve">Allgemeines Gasgesetz: </w:t>
      </w:r>
      <w:r w:rsidRPr="00937E3C">
        <w:rPr>
          <w:i/>
          <w:lang w:val="de-DE"/>
        </w:rPr>
        <w:t>p * V / T</w:t>
      </w:r>
      <w:r w:rsidRPr="00937E3C">
        <w:rPr>
          <w:lang w:val="de-DE"/>
        </w:rPr>
        <w:t xml:space="preserve"> = konstant</w:t>
      </w:r>
      <w:r w:rsidRPr="00937E3C">
        <w:rPr>
          <w:lang w:val="de-DE"/>
        </w:rPr>
        <w:tab/>
        <w:t>D</w:t>
      </w:r>
    </w:p>
    <w:p w:rsidR="00DE2FDC" w:rsidRPr="00937E3C" w:rsidRDefault="00DE2FDC" w:rsidP="00063BD0">
      <w:pPr>
        <w:widowControl w:val="0"/>
        <w:tabs>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Eine Gasmenge nimmt bei einer Temperatur von 50</w:t>
      </w:r>
      <w:r w:rsidR="00D25063" w:rsidRPr="00937E3C">
        <w:rPr>
          <w:lang w:val="de-DE"/>
        </w:rPr>
        <w:t> °C</w:t>
      </w:r>
      <w:r w:rsidRPr="00937E3C">
        <w:rPr>
          <w:lang w:val="de-DE"/>
        </w:rPr>
        <w:t xml:space="preserve"> und einem</w:t>
      </w:r>
      <w:r w:rsidR="00B1610A" w:rsidRPr="00937E3C">
        <w:rPr>
          <w:lang w:val="de-DE"/>
        </w:rPr>
        <w:t xml:space="preserve"> absoluten</w:t>
      </w:r>
      <w:r w:rsidRPr="00937E3C">
        <w:rPr>
          <w:lang w:val="de-DE"/>
        </w:rPr>
        <w:t xml:space="preserve"> Druck von </w:t>
      </w:r>
      <w:r w:rsidR="00BA107C" w:rsidRPr="00937E3C">
        <w:rPr>
          <w:lang w:val="de-DE"/>
        </w:rPr>
        <w:t>200</w:t>
      </w:r>
      <w:r w:rsidR="00B96118" w:rsidRPr="00937E3C">
        <w:rPr>
          <w:lang w:val="de-DE"/>
        </w:rPr>
        <w:t> kPa</w:t>
      </w:r>
      <w:r w:rsidR="0049723C" w:rsidRPr="00937E3C">
        <w:rPr>
          <w:lang w:val="de-DE"/>
        </w:rPr>
        <w:t xml:space="preserve"> </w:t>
      </w:r>
      <w:r w:rsidRPr="00937E3C">
        <w:rPr>
          <w:lang w:val="de-DE"/>
        </w:rPr>
        <w:t>Volumen von 40 m</w:t>
      </w:r>
      <w:r w:rsidRPr="00937E3C">
        <w:rPr>
          <w:vertAlign w:val="superscript"/>
          <w:lang w:val="de-DE"/>
        </w:rPr>
        <w:t>3</w:t>
      </w:r>
      <w:r w:rsidRPr="00937E3C">
        <w:rPr>
          <w:lang w:val="de-DE"/>
        </w:rPr>
        <w:t xml:space="preserve"> ein. Nachdem die Temperatur auf 10</w:t>
      </w:r>
      <w:r w:rsidR="00D25063" w:rsidRPr="00937E3C">
        <w:rPr>
          <w:lang w:val="de-DE"/>
        </w:rPr>
        <w:t> °C</w:t>
      </w:r>
      <w:r w:rsidRPr="00937E3C">
        <w:rPr>
          <w:lang w:val="de-DE"/>
        </w:rPr>
        <w:t xml:space="preserve"> reduziert worden ist, hat das Gas einen </w:t>
      </w:r>
      <w:r w:rsidR="00B1610A" w:rsidRPr="00937E3C">
        <w:rPr>
          <w:lang w:val="de-DE"/>
        </w:rPr>
        <w:t xml:space="preserve">absoluten </w:t>
      </w:r>
      <w:r w:rsidRPr="00937E3C">
        <w:rPr>
          <w:lang w:val="de-DE"/>
        </w:rPr>
        <w:t xml:space="preserve">Druck von </w:t>
      </w:r>
      <w:r w:rsidR="009961CD" w:rsidRPr="00937E3C">
        <w:rPr>
          <w:lang w:val="de-DE"/>
        </w:rPr>
        <w:t xml:space="preserve"> </w:t>
      </w:r>
      <w:r w:rsidR="00BA107C" w:rsidRPr="00937E3C">
        <w:rPr>
          <w:lang w:val="de-DE"/>
        </w:rPr>
        <w:t>100</w:t>
      </w:r>
      <w:r w:rsidR="00B96118" w:rsidRPr="00937E3C">
        <w:rPr>
          <w:lang w:val="de-DE"/>
        </w:rPr>
        <w:t> kPa</w:t>
      </w:r>
      <w:r w:rsidRPr="00937E3C">
        <w:rPr>
          <w:lang w:val="de-DE"/>
        </w:rPr>
        <w:t xml:space="preserve"> erhalten. Wie groß ist dann das Volumen?</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12 m</w:t>
      </w:r>
      <w:r w:rsidRPr="00937E3C">
        <w:rPr>
          <w:vertAlign w:val="superscript"/>
          <w:lang w:val="de-DE"/>
        </w:rPr>
        <w:t>3</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16 m</w:t>
      </w:r>
      <w:r w:rsidRPr="00937E3C">
        <w:rPr>
          <w:vertAlign w:val="superscript"/>
          <w:lang w:val="de-DE"/>
        </w:rPr>
        <w:t>3</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52 m</w:t>
      </w:r>
      <w:r w:rsidRPr="00937E3C">
        <w:rPr>
          <w:vertAlign w:val="superscript"/>
          <w:lang w:val="de-DE"/>
        </w:rPr>
        <w:t>3</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70 m</w:t>
      </w:r>
      <w:r w:rsidRPr="00937E3C">
        <w:rPr>
          <w:vertAlign w:val="superscript"/>
          <w:lang w:val="de-DE"/>
        </w:rPr>
        <w:t>3</w:t>
      </w:r>
      <w:r w:rsidR="00876F5A" w:rsidRPr="00937E3C">
        <w:rPr>
          <w:lang w:val="de-DE"/>
        </w:rPr>
        <w:t>.</w:t>
      </w:r>
    </w:p>
    <w:p w:rsidR="00DE2FDC" w:rsidRPr="00937E3C" w:rsidRDefault="00DE2FDC" w:rsidP="00063BD0">
      <w:pPr>
        <w:widowControl w:val="0"/>
        <w:tabs>
          <w:tab w:val="left" w:pos="284"/>
          <w:tab w:val="left" w:pos="1134"/>
          <w:tab w:val="left" w:pos="1701"/>
          <w:tab w:val="left" w:pos="8505"/>
        </w:tabs>
        <w:spacing w:line="240" w:lineRule="atLeast"/>
        <w:ind w:left="1701" w:right="283" w:hanging="1701"/>
        <w:jc w:val="both"/>
        <w:rPr>
          <w:lang w:val="de-DE"/>
        </w:rPr>
      </w:pPr>
    </w:p>
    <w:p w:rsidR="00DE2FDC" w:rsidRPr="00937E3C" w:rsidRDefault="00DE2FDC" w:rsidP="00063BD0">
      <w:pPr>
        <w:widowControl w:val="0"/>
        <w:tabs>
          <w:tab w:val="left" w:pos="284"/>
          <w:tab w:val="left" w:pos="1134"/>
          <w:tab w:val="left" w:pos="1701"/>
          <w:tab w:val="left" w:pos="8505"/>
        </w:tabs>
        <w:spacing w:line="240" w:lineRule="atLeast"/>
        <w:ind w:left="1701" w:right="283" w:hanging="1701"/>
        <w:jc w:val="both"/>
        <w:rPr>
          <w:lang w:val="de-DE"/>
        </w:rPr>
      </w:pPr>
      <w:r w:rsidRPr="00937E3C">
        <w:rPr>
          <w:lang w:val="de-DE"/>
        </w:rPr>
        <w:tab/>
        <w:t>231 01.2-04</w:t>
      </w:r>
      <w:r w:rsidRPr="00937E3C">
        <w:rPr>
          <w:lang w:val="de-DE"/>
        </w:rPr>
        <w:tab/>
        <w:t xml:space="preserve">Allgemeines Gasgesetz: </w:t>
      </w:r>
      <w:r w:rsidRPr="00937E3C">
        <w:rPr>
          <w:i/>
          <w:lang w:val="de-DE"/>
        </w:rPr>
        <w:t>p * V / T</w:t>
      </w:r>
      <w:r w:rsidRPr="00937E3C">
        <w:rPr>
          <w:lang w:val="de-DE"/>
        </w:rPr>
        <w:t xml:space="preserve"> = konstant</w:t>
      </w:r>
      <w:r w:rsidRPr="00937E3C">
        <w:rPr>
          <w:lang w:val="de-DE"/>
        </w:rPr>
        <w:tab/>
        <w:t>C</w:t>
      </w:r>
    </w:p>
    <w:p w:rsidR="00DE2FDC" w:rsidRPr="00937E3C" w:rsidRDefault="00DE2FDC" w:rsidP="00063BD0">
      <w:pPr>
        <w:widowControl w:val="0"/>
        <w:tabs>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Eine Gasmenge nimmt bei einer Temperatur von 50</w:t>
      </w:r>
      <w:r w:rsidR="00D25063" w:rsidRPr="00937E3C">
        <w:rPr>
          <w:lang w:val="de-DE"/>
        </w:rPr>
        <w:t> °C</w:t>
      </w:r>
      <w:r w:rsidRPr="00937E3C">
        <w:rPr>
          <w:lang w:val="de-DE"/>
        </w:rPr>
        <w:t xml:space="preserve"> und einem </w:t>
      </w:r>
      <w:r w:rsidR="00B1610A" w:rsidRPr="00937E3C">
        <w:rPr>
          <w:lang w:val="de-DE"/>
        </w:rPr>
        <w:t xml:space="preserve">absoluten </w:t>
      </w:r>
      <w:r w:rsidRPr="00937E3C">
        <w:rPr>
          <w:lang w:val="de-DE"/>
        </w:rPr>
        <w:t xml:space="preserve">Druck von </w:t>
      </w:r>
      <w:r w:rsidR="00BA107C" w:rsidRPr="00937E3C">
        <w:rPr>
          <w:lang w:val="de-DE"/>
        </w:rPr>
        <w:t>200</w:t>
      </w:r>
      <w:r w:rsidR="00B96118" w:rsidRPr="00937E3C">
        <w:rPr>
          <w:lang w:val="de-DE"/>
        </w:rPr>
        <w:t> kPa</w:t>
      </w:r>
      <w:r w:rsidRPr="00937E3C">
        <w:rPr>
          <w:lang w:val="de-DE"/>
        </w:rPr>
        <w:t xml:space="preserve"> ein Volumen von 20 m</w:t>
      </w:r>
      <w:r w:rsidRPr="00937E3C">
        <w:rPr>
          <w:vertAlign w:val="superscript"/>
          <w:lang w:val="de-DE"/>
        </w:rPr>
        <w:t>3</w:t>
      </w:r>
      <w:r w:rsidRPr="00937E3C">
        <w:rPr>
          <w:lang w:val="de-DE"/>
        </w:rPr>
        <w:t xml:space="preserve"> ein. Die Temperatur des Gases wird auf </w:t>
      </w:r>
      <w:del w:id="11" w:author="Bölker, Steffan" w:date="2018-08-24T15:16:00Z">
        <w:r w:rsidRPr="00937E3C" w:rsidDel="001F1336">
          <w:rPr>
            <w:lang w:val="de-DE"/>
          </w:rPr>
          <w:delText>20</w:delText>
        </w:r>
        <w:r w:rsidR="00D25063" w:rsidRPr="00937E3C" w:rsidDel="001F1336">
          <w:rPr>
            <w:lang w:val="de-DE"/>
          </w:rPr>
          <w:delText> </w:delText>
        </w:r>
      </w:del>
      <w:ins w:id="12" w:author="Bölker, Steffan" w:date="2018-08-24T15:16:00Z">
        <w:r w:rsidR="001F1336" w:rsidRPr="00937E3C">
          <w:rPr>
            <w:lang w:val="de-DE"/>
          </w:rPr>
          <w:t>18 </w:t>
        </w:r>
      </w:ins>
      <w:r w:rsidR="00D25063" w:rsidRPr="00937E3C">
        <w:rPr>
          <w:lang w:val="de-DE"/>
        </w:rPr>
        <w:t>°C</w:t>
      </w:r>
      <w:r w:rsidRPr="00937E3C">
        <w:rPr>
          <w:lang w:val="de-DE"/>
        </w:rPr>
        <w:t xml:space="preserve"> reduziert und das Volumen auf 40 m</w:t>
      </w:r>
      <w:r w:rsidRPr="00937E3C">
        <w:rPr>
          <w:vertAlign w:val="superscript"/>
          <w:lang w:val="de-DE"/>
        </w:rPr>
        <w:t>3</w:t>
      </w:r>
      <w:r w:rsidRPr="00937E3C">
        <w:rPr>
          <w:lang w:val="de-DE"/>
        </w:rPr>
        <w:t xml:space="preserve"> vergrößert. Wie hoch wird der</w:t>
      </w:r>
      <w:r w:rsidR="00B1610A" w:rsidRPr="00937E3C">
        <w:rPr>
          <w:lang w:val="de-DE"/>
        </w:rPr>
        <w:t xml:space="preserve"> absolute</w:t>
      </w:r>
      <w:r w:rsidRPr="00937E3C">
        <w:rPr>
          <w:lang w:val="de-DE"/>
        </w:rPr>
        <w:t xml:space="preserve"> Druck des Gases dann?</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r>
      <w:r w:rsidR="00BA107C" w:rsidRPr="00937E3C">
        <w:rPr>
          <w:lang w:val="de-DE"/>
        </w:rPr>
        <w:t xml:space="preserve"> </w:t>
      </w:r>
      <w:r w:rsidR="009961CD" w:rsidRPr="00937E3C">
        <w:rPr>
          <w:lang w:val="de-DE"/>
        </w:rPr>
        <w:t xml:space="preserve">  </w:t>
      </w:r>
      <w:r w:rsidR="00BA107C" w:rsidRPr="00937E3C">
        <w:rPr>
          <w:lang w:val="de-DE"/>
        </w:rPr>
        <w:t>40</w:t>
      </w:r>
      <w:r w:rsidR="00B96118" w:rsidRPr="00937E3C">
        <w:rPr>
          <w:lang w:val="de-DE"/>
        </w:rPr>
        <w:t> kPa</w:t>
      </w:r>
      <w:r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9961CD" w:rsidRPr="00937E3C">
        <w:rPr>
          <w:lang w:val="de-DE"/>
        </w:rPr>
        <w:t xml:space="preserve">  </w:t>
      </w:r>
      <w:r w:rsidR="00BA107C" w:rsidRPr="00937E3C">
        <w:rPr>
          <w:lang w:val="de-DE"/>
        </w:rPr>
        <w:t>60</w:t>
      </w:r>
      <w:r w:rsidR="00B96118" w:rsidRPr="00937E3C">
        <w:rPr>
          <w:lang w:val="de-DE"/>
        </w:rPr>
        <w:t> kPa</w:t>
      </w:r>
      <w:r w:rsidR="00B1610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9961CD" w:rsidRPr="00937E3C">
        <w:rPr>
          <w:lang w:val="de-DE"/>
        </w:rPr>
        <w:t xml:space="preserve">  </w:t>
      </w:r>
      <w:r w:rsidR="00BA107C" w:rsidRPr="00937E3C">
        <w:rPr>
          <w:lang w:val="de-DE"/>
        </w:rPr>
        <w:t>90</w:t>
      </w:r>
      <w:r w:rsidR="00B96118" w:rsidRPr="00937E3C">
        <w:rPr>
          <w:lang w:val="de-DE"/>
        </w:rPr>
        <w:t> kPa</w:t>
      </w:r>
      <w:r w:rsidR="00B1610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BA107C" w:rsidRPr="00937E3C">
        <w:rPr>
          <w:lang w:val="de-DE"/>
        </w:rPr>
        <w:t>140</w:t>
      </w:r>
      <w:r w:rsidR="00B96118" w:rsidRPr="00937E3C">
        <w:rPr>
          <w:lang w:val="de-DE"/>
        </w:rPr>
        <w:t> kPa</w:t>
      </w:r>
      <w:r w:rsidR="00B1610A" w:rsidRPr="00937E3C">
        <w:rPr>
          <w:lang w:val="de-DE"/>
        </w:rPr>
        <w:t>.</w:t>
      </w:r>
    </w:p>
    <w:p w:rsidR="00DE2FDC" w:rsidRPr="00937E3C" w:rsidRDefault="00DE2FDC" w:rsidP="00063BD0">
      <w:pPr>
        <w:widowControl w:val="0"/>
        <w:tabs>
          <w:tab w:val="left" w:pos="284"/>
          <w:tab w:val="left" w:pos="1134"/>
          <w:tab w:val="left" w:pos="1701"/>
          <w:tab w:val="left" w:pos="8505"/>
        </w:tabs>
        <w:spacing w:line="240" w:lineRule="atLeast"/>
        <w:ind w:left="1701" w:right="283" w:hanging="1701"/>
        <w:jc w:val="both"/>
        <w:rPr>
          <w:lang w:val="de-DE"/>
        </w:rPr>
      </w:pPr>
    </w:p>
    <w:p w:rsidR="00DE2FDC" w:rsidRPr="00937E3C" w:rsidRDefault="00CC1108" w:rsidP="00063BD0">
      <w:pPr>
        <w:widowControl w:val="0"/>
        <w:tabs>
          <w:tab w:val="left" w:pos="284"/>
          <w:tab w:val="left" w:pos="1134"/>
          <w:tab w:val="left" w:pos="1701"/>
          <w:tab w:val="left" w:pos="8505"/>
        </w:tabs>
        <w:spacing w:line="240" w:lineRule="atLeast"/>
        <w:ind w:left="1701" w:right="283" w:hanging="1701"/>
        <w:jc w:val="both"/>
        <w:rPr>
          <w:lang w:val="de-DE"/>
        </w:rPr>
      </w:pPr>
      <w:r w:rsidRPr="00937E3C">
        <w:rPr>
          <w:lang w:val="de-DE"/>
        </w:rPr>
        <w:br w:type="page"/>
      </w:r>
      <w:r w:rsidR="00DE2FDC" w:rsidRPr="00937E3C">
        <w:rPr>
          <w:lang w:val="de-DE"/>
        </w:rPr>
        <w:tab/>
        <w:t>231 01.2-05</w:t>
      </w:r>
      <w:r w:rsidR="00DE2FDC" w:rsidRPr="00937E3C">
        <w:rPr>
          <w:lang w:val="de-DE"/>
        </w:rPr>
        <w:tab/>
        <w:t xml:space="preserve">Allgemeines Gasgesetz: </w:t>
      </w:r>
      <w:r w:rsidR="00DE2FDC" w:rsidRPr="00937E3C">
        <w:rPr>
          <w:i/>
          <w:lang w:val="de-DE"/>
        </w:rPr>
        <w:t>p * V / T</w:t>
      </w:r>
      <w:r w:rsidR="00DE2FDC" w:rsidRPr="00937E3C">
        <w:rPr>
          <w:lang w:val="de-DE"/>
        </w:rPr>
        <w:t xml:space="preserve"> = konstant</w:t>
      </w:r>
      <w:r w:rsidR="00DE2FDC" w:rsidRPr="00937E3C">
        <w:rPr>
          <w:lang w:val="de-DE"/>
        </w:rPr>
        <w:tab/>
        <w:t>D</w:t>
      </w:r>
    </w:p>
    <w:p w:rsidR="00DE2FDC" w:rsidRPr="00937E3C" w:rsidRDefault="00DE2FDC" w:rsidP="00063BD0">
      <w:pPr>
        <w:widowControl w:val="0"/>
        <w:tabs>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134" w:right="141" w:hanging="1134"/>
        <w:rPr>
          <w:lang w:val="de-DE"/>
        </w:rPr>
      </w:pPr>
      <w:r w:rsidRPr="00937E3C">
        <w:rPr>
          <w:lang w:val="de-DE"/>
        </w:rPr>
        <w:tab/>
      </w:r>
      <w:r w:rsidRPr="00937E3C">
        <w:rPr>
          <w:lang w:val="de-DE"/>
        </w:rPr>
        <w:tab/>
        <w:t>Eine Gasmenge nimmt bei einer Temperatur von 3,0</w:t>
      </w:r>
      <w:r w:rsidR="00D25063" w:rsidRPr="00937E3C">
        <w:rPr>
          <w:lang w:val="de-DE"/>
        </w:rPr>
        <w:t> °C</w:t>
      </w:r>
      <w:r w:rsidRPr="00937E3C">
        <w:rPr>
          <w:lang w:val="de-DE"/>
        </w:rPr>
        <w:t xml:space="preserve"> und einem </w:t>
      </w:r>
      <w:r w:rsidR="00B1610A" w:rsidRPr="00937E3C">
        <w:rPr>
          <w:lang w:val="de-DE"/>
        </w:rPr>
        <w:t xml:space="preserve">absoluten </w:t>
      </w:r>
      <w:r w:rsidRPr="00937E3C">
        <w:rPr>
          <w:lang w:val="de-DE"/>
        </w:rPr>
        <w:t xml:space="preserve">Druck von </w:t>
      </w:r>
      <w:r w:rsidR="00BA107C" w:rsidRPr="00937E3C">
        <w:rPr>
          <w:lang w:val="de-DE"/>
        </w:rPr>
        <w:t>100</w:t>
      </w:r>
      <w:r w:rsidR="00B96118" w:rsidRPr="00937E3C">
        <w:rPr>
          <w:lang w:val="de-DE"/>
        </w:rPr>
        <w:t> kPa</w:t>
      </w:r>
      <w:r w:rsidR="00BA107C" w:rsidRPr="00937E3C">
        <w:rPr>
          <w:lang w:val="de-DE"/>
        </w:rPr>
        <w:t xml:space="preserve"> </w:t>
      </w:r>
      <w:r w:rsidRPr="00937E3C">
        <w:rPr>
          <w:lang w:val="de-DE"/>
        </w:rPr>
        <w:t>ein Volumen von 10 m</w:t>
      </w:r>
      <w:r w:rsidRPr="00937E3C">
        <w:rPr>
          <w:vertAlign w:val="superscript"/>
          <w:lang w:val="de-DE"/>
        </w:rPr>
        <w:t>3</w:t>
      </w:r>
      <w:r w:rsidRPr="00937E3C">
        <w:rPr>
          <w:lang w:val="de-DE"/>
        </w:rPr>
        <w:t xml:space="preserve"> ein. Auf welche Temperatur muss das Gas erwärmt werden, damit es bei einem </w:t>
      </w:r>
      <w:r w:rsidR="00B1610A" w:rsidRPr="00937E3C">
        <w:rPr>
          <w:lang w:val="de-DE"/>
        </w:rPr>
        <w:t xml:space="preserve">absoluten </w:t>
      </w:r>
      <w:r w:rsidRPr="00937E3C">
        <w:rPr>
          <w:lang w:val="de-DE"/>
        </w:rPr>
        <w:t xml:space="preserve">Druck von </w:t>
      </w:r>
      <w:r w:rsidR="009961CD" w:rsidRPr="00937E3C">
        <w:rPr>
          <w:lang w:val="de-DE"/>
        </w:rPr>
        <w:t xml:space="preserve"> </w:t>
      </w:r>
      <w:r w:rsidR="00BA107C" w:rsidRPr="00937E3C">
        <w:rPr>
          <w:lang w:val="de-DE"/>
        </w:rPr>
        <w:t>110</w:t>
      </w:r>
      <w:r w:rsidR="00B96118" w:rsidRPr="00937E3C">
        <w:rPr>
          <w:lang w:val="de-DE"/>
        </w:rPr>
        <w:t> kPa</w:t>
      </w:r>
      <w:r w:rsidRPr="00937E3C">
        <w:rPr>
          <w:lang w:val="de-DE"/>
        </w:rPr>
        <w:t xml:space="preserve"> ein Volumen von 11 m</w:t>
      </w:r>
      <w:r w:rsidRPr="00937E3C">
        <w:rPr>
          <w:vertAlign w:val="superscript"/>
          <w:lang w:val="de-DE"/>
        </w:rPr>
        <w:t>3</w:t>
      </w:r>
      <w:r w:rsidRPr="00937E3C">
        <w:rPr>
          <w:lang w:val="de-DE"/>
        </w:rPr>
        <w:t xml:space="preserve"> einnimmt?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3,5</w:t>
      </w:r>
      <w:r w:rsidRPr="00937E3C">
        <w:rPr>
          <w:lang w:val="de-DE"/>
        </w:rPr>
        <w:sym w:font="Symbol" w:char="F0B0"/>
      </w:r>
      <w:r w:rsidRPr="00937E3C">
        <w:rPr>
          <w:lang w:val="de-DE"/>
        </w:rPr>
        <w:t xml:space="preserve"> C</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3,6</w:t>
      </w:r>
      <w:r w:rsidRPr="00937E3C">
        <w:rPr>
          <w:lang w:val="de-DE"/>
        </w:rPr>
        <w:sym w:font="Symbol" w:char="F0B0"/>
      </w:r>
      <w:r w:rsidRPr="00937E3C">
        <w:rPr>
          <w:lang w:val="de-DE"/>
        </w:rPr>
        <w:t xml:space="preserve"> C</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  46</w:t>
      </w:r>
      <w:r w:rsidRPr="00937E3C">
        <w:rPr>
          <w:lang w:val="de-DE"/>
        </w:rPr>
        <w:sym w:font="Symbol" w:char="F0B0"/>
      </w:r>
      <w:r w:rsidRPr="00937E3C">
        <w:rPr>
          <w:lang w:val="de-DE"/>
        </w:rPr>
        <w:t xml:space="preserve"> C</w:t>
      </w:r>
      <w:r w:rsidR="00876F5A" w:rsidRPr="00937E3C">
        <w:rPr>
          <w:lang w:val="de-DE"/>
        </w:rPr>
        <w:t>.</w:t>
      </w:r>
    </w:p>
    <w:p w:rsidR="009D53F9" w:rsidRPr="00937E3C" w:rsidRDefault="00DE2FDC" w:rsidP="00BA107C">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 xml:space="preserve">  61</w:t>
      </w:r>
      <w:r w:rsidRPr="00937E3C">
        <w:rPr>
          <w:lang w:val="de-DE"/>
        </w:rPr>
        <w:sym w:font="Symbol" w:char="F0B0"/>
      </w:r>
      <w:r w:rsidRPr="00937E3C">
        <w:rPr>
          <w:lang w:val="de-DE"/>
        </w:rPr>
        <w:t xml:space="preserve"> C</w:t>
      </w:r>
      <w:r w:rsidR="00876F5A" w:rsidRPr="00937E3C">
        <w:rPr>
          <w:lang w:val="de-DE"/>
        </w:rPr>
        <w:t>.</w:t>
      </w:r>
      <w:r w:rsidRPr="00937E3C">
        <w:rPr>
          <w:lang w:val="de-DE"/>
        </w:rPr>
        <w:tab/>
      </w:r>
    </w:p>
    <w:p w:rsidR="00CC1108" w:rsidRPr="00937E3C" w:rsidRDefault="00CC1108" w:rsidP="00D13AE7">
      <w:pPr>
        <w:widowControl w:val="0"/>
        <w:tabs>
          <w:tab w:val="left" w:pos="284"/>
          <w:tab w:val="left" w:pos="1134"/>
          <w:tab w:val="left" w:pos="1701"/>
          <w:tab w:val="left" w:pos="8505"/>
        </w:tabs>
        <w:spacing w:line="240" w:lineRule="atLeast"/>
        <w:ind w:right="283" w:firstLine="284"/>
        <w:jc w:val="both"/>
        <w:rPr>
          <w:lang w:val="de-DE"/>
        </w:rPr>
      </w:pPr>
    </w:p>
    <w:p w:rsidR="00DE2FDC" w:rsidRPr="00937E3C" w:rsidRDefault="00DE2FDC" w:rsidP="00D13AE7">
      <w:pPr>
        <w:widowControl w:val="0"/>
        <w:tabs>
          <w:tab w:val="left" w:pos="284"/>
          <w:tab w:val="left" w:pos="1134"/>
          <w:tab w:val="left" w:pos="1701"/>
          <w:tab w:val="left" w:pos="8505"/>
        </w:tabs>
        <w:spacing w:line="240" w:lineRule="atLeast"/>
        <w:ind w:right="283" w:firstLine="284"/>
        <w:jc w:val="both"/>
        <w:rPr>
          <w:lang w:val="de-DE"/>
        </w:rPr>
      </w:pPr>
      <w:r w:rsidRPr="00937E3C">
        <w:rPr>
          <w:lang w:val="de-DE"/>
        </w:rPr>
        <w:t>231 01.2-06</w:t>
      </w:r>
      <w:r w:rsidRPr="00937E3C">
        <w:rPr>
          <w:lang w:val="de-DE"/>
        </w:rPr>
        <w:tab/>
        <w:t xml:space="preserve">Allgemeines Gasgesetz: </w:t>
      </w:r>
      <w:r w:rsidRPr="00937E3C">
        <w:rPr>
          <w:i/>
          <w:lang w:val="de-DE"/>
        </w:rPr>
        <w:t>p * V / T</w:t>
      </w:r>
      <w:r w:rsidRPr="00937E3C">
        <w:rPr>
          <w:lang w:val="de-DE"/>
        </w:rPr>
        <w:t xml:space="preserve"> = konstant</w:t>
      </w:r>
      <w:r w:rsidRPr="00937E3C">
        <w:rPr>
          <w:lang w:val="de-DE"/>
        </w:rPr>
        <w:tab/>
        <w:t>B</w:t>
      </w:r>
    </w:p>
    <w:p w:rsidR="00DE2FDC" w:rsidRPr="00937E3C" w:rsidRDefault="00DE2FDC" w:rsidP="00063BD0">
      <w:pPr>
        <w:widowControl w:val="0"/>
        <w:tabs>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Eine Gasmenge nimmt bei einer Temperatur von 77</w:t>
      </w:r>
      <w:r w:rsidR="00D25063" w:rsidRPr="00937E3C">
        <w:rPr>
          <w:lang w:val="de-DE"/>
        </w:rPr>
        <w:t> °C</w:t>
      </w:r>
      <w:r w:rsidRPr="00937E3C">
        <w:rPr>
          <w:lang w:val="de-DE"/>
        </w:rPr>
        <w:t xml:space="preserve"> und einem </w:t>
      </w:r>
      <w:r w:rsidR="00B1610A" w:rsidRPr="00937E3C">
        <w:rPr>
          <w:lang w:val="de-DE"/>
        </w:rPr>
        <w:t xml:space="preserve">absoluten </w:t>
      </w:r>
      <w:r w:rsidRPr="00937E3C">
        <w:rPr>
          <w:lang w:val="de-DE"/>
        </w:rPr>
        <w:t xml:space="preserve">Druck von </w:t>
      </w:r>
      <w:r w:rsidR="00BA107C" w:rsidRPr="00937E3C">
        <w:rPr>
          <w:lang w:val="de-DE"/>
        </w:rPr>
        <w:t>100</w:t>
      </w:r>
      <w:r w:rsidR="00B96118" w:rsidRPr="00937E3C">
        <w:rPr>
          <w:lang w:val="de-DE"/>
        </w:rPr>
        <w:t> kPa</w:t>
      </w:r>
      <w:r w:rsidR="0049723C" w:rsidRPr="00937E3C">
        <w:rPr>
          <w:lang w:val="de-DE"/>
        </w:rPr>
        <w:t xml:space="preserve"> </w:t>
      </w:r>
      <w:r w:rsidRPr="00937E3C">
        <w:rPr>
          <w:lang w:val="de-DE"/>
        </w:rPr>
        <w:t>ein Volumen von 20 m</w:t>
      </w:r>
      <w:r w:rsidRPr="00937E3C">
        <w:rPr>
          <w:vertAlign w:val="superscript"/>
          <w:lang w:val="de-DE"/>
        </w:rPr>
        <w:t>3</w:t>
      </w:r>
      <w:r w:rsidRPr="00937E3C">
        <w:rPr>
          <w:lang w:val="de-DE"/>
        </w:rPr>
        <w:t xml:space="preserve"> ein. Auf welche Temperatur muss das Gas abgekühlt werden, damit es bei einem</w:t>
      </w:r>
      <w:r w:rsidR="00B1610A" w:rsidRPr="00937E3C">
        <w:rPr>
          <w:lang w:val="de-DE"/>
        </w:rPr>
        <w:t xml:space="preserve"> absoluten</w:t>
      </w:r>
      <w:r w:rsidRPr="00937E3C">
        <w:rPr>
          <w:lang w:val="de-DE"/>
        </w:rPr>
        <w:t xml:space="preserve"> Druck von </w:t>
      </w:r>
      <w:r w:rsidR="009961CD" w:rsidRPr="00937E3C">
        <w:rPr>
          <w:lang w:val="de-DE"/>
        </w:rPr>
        <w:t xml:space="preserve"> </w:t>
      </w:r>
      <w:r w:rsidR="00BA107C" w:rsidRPr="00937E3C">
        <w:rPr>
          <w:lang w:val="de-DE"/>
        </w:rPr>
        <w:t>200</w:t>
      </w:r>
      <w:r w:rsidR="00B96118" w:rsidRPr="00937E3C">
        <w:rPr>
          <w:lang w:val="de-DE"/>
        </w:rPr>
        <w:t> kPa</w:t>
      </w:r>
      <w:r w:rsidRPr="00937E3C">
        <w:rPr>
          <w:lang w:val="de-DE"/>
        </w:rPr>
        <w:t xml:space="preserve"> ein Volumen von 8 m</w:t>
      </w:r>
      <w:r w:rsidRPr="00937E3C">
        <w:rPr>
          <w:vertAlign w:val="superscript"/>
          <w:lang w:val="de-DE"/>
        </w:rPr>
        <w:t>3</w:t>
      </w:r>
      <w:r w:rsidRPr="00937E3C">
        <w:rPr>
          <w:lang w:val="de-DE"/>
        </w:rPr>
        <w:t xml:space="preserve"> einnimmt?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- 63</w:t>
      </w:r>
      <w:r w:rsidR="00D25063" w:rsidRPr="00937E3C">
        <w:rPr>
          <w:lang w:val="de-DE"/>
        </w:rPr>
        <w:t> °C</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7</w:t>
      </w:r>
      <w:r w:rsidR="00D25063" w:rsidRPr="00937E3C">
        <w:rPr>
          <w:lang w:val="de-DE"/>
        </w:rPr>
        <w:t> °C</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  46</w:t>
      </w:r>
      <w:r w:rsidR="00D25063" w:rsidRPr="00937E3C">
        <w:rPr>
          <w:lang w:val="de-DE"/>
        </w:rPr>
        <w:t> °C</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 xml:space="preserve">  62</w:t>
      </w:r>
      <w:r w:rsidR="00D25063" w:rsidRPr="00937E3C">
        <w:rPr>
          <w:lang w:val="de-DE"/>
        </w:rPr>
        <w:t> °C</w:t>
      </w:r>
      <w:r w:rsidR="00876F5A" w:rsidRPr="00937E3C">
        <w:rPr>
          <w:lang w:val="de-DE"/>
        </w:rPr>
        <w:t>.</w:t>
      </w:r>
    </w:p>
    <w:p w:rsidR="00DE2FDC" w:rsidRPr="00937E3C" w:rsidRDefault="00DE2FDC" w:rsidP="00063BD0">
      <w:pPr>
        <w:widowControl w:val="0"/>
        <w:tabs>
          <w:tab w:val="left" w:pos="284"/>
          <w:tab w:val="left" w:pos="1134"/>
          <w:tab w:val="left" w:pos="1701"/>
          <w:tab w:val="left" w:pos="8505"/>
        </w:tabs>
        <w:spacing w:line="240" w:lineRule="atLeast"/>
        <w:ind w:left="1701" w:right="283" w:hanging="1701"/>
        <w:jc w:val="both"/>
        <w:rPr>
          <w:lang w:val="de-DE"/>
        </w:rPr>
      </w:pPr>
    </w:p>
    <w:p w:rsidR="00DE2FDC" w:rsidRPr="00937E3C" w:rsidRDefault="00DE2FDC" w:rsidP="00063BD0">
      <w:pPr>
        <w:widowControl w:val="0"/>
        <w:tabs>
          <w:tab w:val="left" w:pos="284"/>
          <w:tab w:val="left" w:pos="1134"/>
          <w:tab w:val="left" w:pos="1701"/>
          <w:tab w:val="left" w:pos="8505"/>
        </w:tabs>
        <w:spacing w:line="240" w:lineRule="atLeast"/>
        <w:ind w:left="1701" w:right="283" w:hanging="1701"/>
        <w:jc w:val="both"/>
        <w:rPr>
          <w:lang w:val="de-DE"/>
        </w:rPr>
      </w:pPr>
      <w:r w:rsidRPr="00937E3C">
        <w:rPr>
          <w:lang w:val="de-DE"/>
        </w:rPr>
        <w:tab/>
        <w:t>231 01.2-07</w:t>
      </w:r>
      <w:r w:rsidRPr="00937E3C">
        <w:rPr>
          <w:lang w:val="de-DE"/>
        </w:rPr>
        <w:tab/>
        <w:t xml:space="preserve">Allgemeines Gasgesetz: </w:t>
      </w:r>
      <w:r w:rsidRPr="00937E3C">
        <w:rPr>
          <w:i/>
          <w:lang w:val="de-DE"/>
        </w:rPr>
        <w:t>p * V / T</w:t>
      </w:r>
      <w:r w:rsidRPr="00937E3C">
        <w:rPr>
          <w:lang w:val="de-DE"/>
        </w:rPr>
        <w:t xml:space="preserve"> = konstant</w:t>
      </w:r>
      <w:r w:rsidRPr="00937E3C">
        <w:rPr>
          <w:lang w:val="de-DE"/>
        </w:rPr>
        <w:tab/>
        <w:t>A</w:t>
      </w:r>
    </w:p>
    <w:p w:rsidR="00DE2FDC" w:rsidRPr="00937E3C" w:rsidRDefault="00DE2FDC" w:rsidP="00063BD0">
      <w:pPr>
        <w:widowControl w:val="0"/>
        <w:tabs>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Bei einer Temperatur von 10</w:t>
      </w:r>
      <w:r w:rsidR="00D25063" w:rsidRPr="00937E3C">
        <w:rPr>
          <w:lang w:val="de-DE"/>
        </w:rPr>
        <w:t> °C</w:t>
      </w:r>
      <w:r w:rsidRPr="00937E3C">
        <w:rPr>
          <w:lang w:val="de-DE"/>
        </w:rPr>
        <w:t xml:space="preserve"> und einem </w:t>
      </w:r>
      <w:r w:rsidR="00B1610A" w:rsidRPr="00937E3C">
        <w:rPr>
          <w:lang w:val="de-DE"/>
        </w:rPr>
        <w:t xml:space="preserve">absoluten </w:t>
      </w:r>
      <w:r w:rsidRPr="00937E3C">
        <w:rPr>
          <w:lang w:val="de-DE"/>
        </w:rPr>
        <w:t xml:space="preserve">Druck von </w:t>
      </w:r>
      <w:r w:rsidR="009961CD" w:rsidRPr="00937E3C">
        <w:rPr>
          <w:lang w:val="de-DE"/>
        </w:rPr>
        <w:t xml:space="preserve"> </w:t>
      </w:r>
      <w:r w:rsidR="00BA107C" w:rsidRPr="00937E3C">
        <w:rPr>
          <w:lang w:val="de-DE"/>
        </w:rPr>
        <w:t>100</w:t>
      </w:r>
      <w:r w:rsidR="00B96118" w:rsidRPr="00937E3C">
        <w:rPr>
          <w:lang w:val="de-DE"/>
        </w:rPr>
        <w:t> kPa</w:t>
      </w:r>
      <w:r w:rsidRPr="00937E3C">
        <w:rPr>
          <w:lang w:val="de-DE"/>
        </w:rPr>
        <w:t xml:space="preserve"> nimmt eine Gasmenge ein Volumen von 70 m</w:t>
      </w:r>
      <w:r w:rsidRPr="00937E3C">
        <w:rPr>
          <w:vertAlign w:val="superscript"/>
          <w:lang w:val="de-DE"/>
        </w:rPr>
        <w:t>3</w:t>
      </w:r>
      <w:r w:rsidRPr="00937E3C">
        <w:rPr>
          <w:lang w:val="de-DE"/>
        </w:rPr>
        <w:t xml:space="preserve"> ein. Wie verändert sich das Volumen, wenn der</w:t>
      </w:r>
      <w:r w:rsidR="00B1610A" w:rsidRPr="00937E3C">
        <w:rPr>
          <w:lang w:val="de-DE"/>
        </w:rPr>
        <w:t xml:space="preserve"> absolute</w:t>
      </w:r>
      <w:r w:rsidRPr="00937E3C">
        <w:rPr>
          <w:lang w:val="de-DE"/>
        </w:rPr>
        <w:t xml:space="preserve"> Druck auf </w:t>
      </w:r>
      <w:r w:rsidR="009961CD" w:rsidRPr="00937E3C">
        <w:rPr>
          <w:lang w:val="de-DE"/>
        </w:rPr>
        <w:t xml:space="preserve"> </w:t>
      </w:r>
      <w:r w:rsidR="00BA107C" w:rsidRPr="00937E3C">
        <w:rPr>
          <w:lang w:val="de-DE"/>
        </w:rPr>
        <w:t>200</w:t>
      </w:r>
      <w:r w:rsidR="00B96118" w:rsidRPr="00937E3C">
        <w:rPr>
          <w:lang w:val="de-DE"/>
        </w:rPr>
        <w:t> kPa</w:t>
      </w:r>
      <w:r w:rsidRPr="00937E3C">
        <w:rPr>
          <w:lang w:val="de-DE"/>
        </w:rPr>
        <w:t xml:space="preserve"> und die Temperatur auf 50</w:t>
      </w:r>
      <w:r w:rsidR="00D25063" w:rsidRPr="00937E3C">
        <w:rPr>
          <w:lang w:val="de-DE"/>
        </w:rPr>
        <w:t> °C</w:t>
      </w:r>
      <w:r w:rsidRPr="00937E3C">
        <w:rPr>
          <w:lang w:val="de-DE"/>
        </w:rPr>
        <w:t xml:space="preserve"> erhöht wird?</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40 m</w:t>
      </w:r>
      <w:r w:rsidRPr="00937E3C">
        <w:rPr>
          <w:vertAlign w:val="superscript"/>
          <w:lang w:val="de-DE"/>
        </w:rPr>
        <w:t>3</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53 m</w:t>
      </w:r>
      <w:r w:rsidRPr="00937E3C">
        <w:rPr>
          <w:vertAlign w:val="superscript"/>
          <w:lang w:val="de-DE"/>
        </w:rPr>
        <w:t>3</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117 m</w:t>
      </w:r>
      <w:r w:rsidRPr="00937E3C">
        <w:rPr>
          <w:vertAlign w:val="superscript"/>
          <w:lang w:val="de-DE"/>
        </w:rPr>
        <w:t>3</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175 m</w:t>
      </w:r>
      <w:r w:rsidRPr="00937E3C">
        <w:rPr>
          <w:vertAlign w:val="superscript"/>
          <w:lang w:val="de-DE"/>
        </w:rPr>
        <w:t>3</w:t>
      </w:r>
      <w:r w:rsidR="00876F5A" w:rsidRPr="00937E3C">
        <w:rPr>
          <w:lang w:val="de-DE"/>
        </w:rPr>
        <w:t>.</w:t>
      </w:r>
    </w:p>
    <w:p w:rsidR="00DE2FDC" w:rsidRPr="00937E3C" w:rsidRDefault="00DE2FDC" w:rsidP="00063BD0">
      <w:pPr>
        <w:widowControl w:val="0"/>
        <w:tabs>
          <w:tab w:val="left" w:pos="284"/>
          <w:tab w:val="left" w:pos="1134"/>
          <w:tab w:val="left" w:pos="1701"/>
          <w:tab w:val="left" w:pos="8505"/>
        </w:tabs>
        <w:spacing w:line="240" w:lineRule="atLeast"/>
        <w:ind w:left="1701" w:right="283" w:hanging="1701"/>
        <w:jc w:val="both"/>
        <w:rPr>
          <w:lang w:val="de-DE"/>
        </w:rPr>
      </w:pPr>
    </w:p>
    <w:p w:rsidR="00DE2FDC" w:rsidRPr="00937E3C" w:rsidRDefault="00DE2FDC" w:rsidP="00063BD0">
      <w:pPr>
        <w:widowControl w:val="0"/>
        <w:tabs>
          <w:tab w:val="left" w:pos="284"/>
          <w:tab w:val="left" w:pos="1134"/>
          <w:tab w:val="left" w:pos="1701"/>
          <w:tab w:val="left" w:pos="8505"/>
        </w:tabs>
        <w:spacing w:line="240" w:lineRule="atLeast"/>
        <w:ind w:left="1701" w:right="283" w:hanging="1701"/>
        <w:jc w:val="both"/>
        <w:rPr>
          <w:lang w:val="de-DE"/>
        </w:rPr>
      </w:pPr>
      <w:r w:rsidRPr="00937E3C">
        <w:rPr>
          <w:lang w:val="de-DE"/>
        </w:rPr>
        <w:tab/>
        <w:t>231 01.2-08</w:t>
      </w:r>
      <w:r w:rsidRPr="00937E3C">
        <w:rPr>
          <w:lang w:val="de-DE"/>
        </w:rPr>
        <w:tab/>
        <w:t xml:space="preserve">Allgemeines Gasgesetz: </w:t>
      </w:r>
      <w:r w:rsidRPr="00937E3C">
        <w:rPr>
          <w:i/>
          <w:lang w:val="de-DE"/>
        </w:rPr>
        <w:t>p * V / T</w:t>
      </w:r>
      <w:r w:rsidRPr="00937E3C">
        <w:rPr>
          <w:lang w:val="de-DE"/>
        </w:rPr>
        <w:t xml:space="preserve"> = konstant</w:t>
      </w:r>
      <w:r w:rsidRPr="00937E3C">
        <w:rPr>
          <w:lang w:val="de-DE"/>
        </w:rPr>
        <w:tab/>
        <w:t>B</w:t>
      </w:r>
    </w:p>
    <w:p w:rsidR="00DE2FDC" w:rsidRPr="00937E3C" w:rsidRDefault="00DE2FDC" w:rsidP="00063BD0">
      <w:pPr>
        <w:widowControl w:val="0"/>
        <w:tabs>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Bei einer Temperatur von 10</w:t>
      </w:r>
      <w:r w:rsidR="00D25063" w:rsidRPr="00937E3C">
        <w:rPr>
          <w:lang w:val="de-DE"/>
        </w:rPr>
        <w:t> °C</w:t>
      </w:r>
      <w:r w:rsidRPr="00937E3C">
        <w:rPr>
          <w:lang w:val="de-DE"/>
        </w:rPr>
        <w:t xml:space="preserve"> und einem</w:t>
      </w:r>
      <w:r w:rsidR="00AD6837" w:rsidRPr="00937E3C">
        <w:rPr>
          <w:lang w:val="de-DE"/>
        </w:rPr>
        <w:t xml:space="preserve"> absoluten</w:t>
      </w:r>
      <w:r w:rsidRPr="00937E3C">
        <w:rPr>
          <w:lang w:val="de-DE"/>
        </w:rPr>
        <w:t xml:space="preserve"> Druck von </w:t>
      </w:r>
      <w:r w:rsidR="009961CD" w:rsidRPr="00937E3C">
        <w:rPr>
          <w:lang w:val="de-DE"/>
        </w:rPr>
        <w:t xml:space="preserve"> </w:t>
      </w:r>
      <w:r w:rsidR="00BA107C" w:rsidRPr="00937E3C">
        <w:rPr>
          <w:lang w:val="de-DE"/>
        </w:rPr>
        <w:t>100</w:t>
      </w:r>
      <w:r w:rsidR="00B96118" w:rsidRPr="00937E3C">
        <w:rPr>
          <w:lang w:val="de-DE"/>
        </w:rPr>
        <w:t> kPa</w:t>
      </w:r>
      <w:r w:rsidRPr="00937E3C">
        <w:rPr>
          <w:lang w:val="de-DE"/>
        </w:rPr>
        <w:t xml:space="preserve"> nimmt eine Gasmenge ein Volumen von 5 m</w:t>
      </w:r>
      <w:r w:rsidRPr="00937E3C">
        <w:rPr>
          <w:vertAlign w:val="superscript"/>
          <w:lang w:val="de-DE"/>
        </w:rPr>
        <w:t>3</w:t>
      </w:r>
      <w:r w:rsidRPr="00937E3C">
        <w:rPr>
          <w:lang w:val="de-DE"/>
        </w:rPr>
        <w:t xml:space="preserve"> ein. Wie verändert sich das Volumen, wenn der</w:t>
      </w:r>
      <w:r w:rsidR="00AD6837" w:rsidRPr="00937E3C">
        <w:rPr>
          <w:lang w:val="de-DE"/>
        </w:rPr>
        <w:t xml:space="preserve"> absolute</w:t>
      </w:r>
      <w:r w:rsidRPr="00937E3C">
        <w:rPr>
          <w:lang w:val="de-DE"/>
        </w:rPr>
        <w:t xml:space="preserve"> Druck auf </w:t>
      </w:r>
      <w:r w:rsidR="009961CD" w:rsidRPr="00937E3C">
        <w:rPr>
          <w:lang w:val="de-DE"/>
        </w:rPr>
        <w:t xml:space="preserve"> </w:t>
      </w:r>
      <w:r w:rsidR="00BA107C" w:rsidRPr="00937E3C">
        <w:rPr>
          <w:lang w:val="de-DE"/>
        </w:rPr>
        <w:t>200</w:t>
      </w:r>
      <w:r w:rsidR="00B96118" w:rsidRPr="00937E3C">
        <w:rPr>
          <w:lang w:val="de-DE"/>
        </w:rPr>
        <w:t> kPa</w:t>
      </w:r>
      <w:r w:rsidRPr="00937E3C">
        <w:rPr>
          <w:lang w:val="de-DE"/>
        </w:rPr>
        <w:t xml:space="preserve"> und die Temperatur auf 170</w:t>
      </w:r>
      <w:r w:rsidR="00D25063" w:rsidRPr="00937E3C">
        <w:rPr>
          <w:lang w:val="de-DE"/>
        </w:rPr>
        <w:t> °C</w:t>
      </w:r>
      <w:r w:rsidRPr="00937E3C">
        <w:rPr>
          <w:lang w:val="de-DE"/>
        </w:rPr>
        <w:t xml:space="preserve"> erhöht wird?</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2,0 m</w:t>
      </w:r>
      <w:r w:rsidRPr="00937E3C">
        <w:rPr>
          <w:vertAlign w:val="superscript"/>
          <w:lang w:val="de-DE"/>
        </w:rPr>
        <w:t>3</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3,9 m</w:t>
      </w:r>
      <w:r w:rsidRPr="00937E3C">
        <w:rPr>
          <w:vertAlign w:val="superscript"/>
          <w:lang w:val="de-DE"/>
        </w:rPr>
        <w:t>3</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 5,3 m</w:t>
      </w:r>
      <w:r w:rsidRPr="00937E3C">
        <w:rPr>
          <w:vertAlign w:val="superscript"/>
          <w:lang w:val="de-DE"/>
        </w:rPr>
        <w:t>3</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42,5 m</w:t>
      </w:r>
      <w:r w:rsidRPr="00937E3C">
        <w:rPr>
          <w:vertAlign w:val="superscript"/>
          <w:lang w:val="de-DE"/>
        </w:rPr>
        <w:t>3</w:t>
      </w:r>
      <w:r w:rsidR="00876F5A" w:rsidRPr="00937E3C">
        <w:rPr>
          <w:lang w:val="de-DE"/>
        </w:rPr>
        <w:t>.</w:t>
      </w:r>
    </w:p>
    <w:p w:rsidR="00DE2FDC" w:rsidRPr="00937E3C" w:rsidRDefault="00DE2FDC" w:rsidP="00063BD0">
      <w:pPr>
        <w:widowControl w:val="0"/>
        <w:tabs>
          <w:tab w:val="left" w:pos="284"/>
          <w:tab w:val="left" w:pos="1134"/>
          <w:tab w:val="left" w:pos="1701"/>
          <w:tab w:val="left" w:pos="8505"/>
        </w:tabs>
        <w:spacing w:line="240" w:lineRule="atLeast"/>
        <w:ind w:left="1701" w:right="283" w:hanging="1701"/>
        <w:jc w:val="both"/>
        <w:rPr>
          <w:lang w:val="de-DE"/>
        </w:rPr>
      </w:pPr>
    </w:p>
    <w:p w:rsidR="00DE2FDC" w:rsidRPr="00937E3C" w:rsidRDefault="00CC1108" w:rsidP="00063BD0">
      <w:pPr>
        <w:widowControl w:val="0"/>
        <w:tabs>
          <w:tab w:val="left" w:pos="284"/>
          <w:tab w:val="left" w:pos="1134"/>
          <w:tab w:val="left" w:pos="1701"/>
          <w:tab w:val="left" w:pos="8505"/>
        </w:tabs>
        <w:spacing w:line="240" w:lineRule="atLeast"/>
        <w:ind w:left="1701" w:right="283" w:hanging="1701"/>
        <w:jc w:val="both"/>
        <w:rPr>
          <w:lang w:val="de-DE"/>
        </w:rPr>
      </w:pPr>
      <w:r w:rsidRPr="00937E3C">
        <w:rPr>
          <w:lang w:val="de-DE"/>
        </w:rPr>
        <w:br w:type="page"/>
      </w:r>
      <w:r w:rsidR="00DE2FDC" w:rsidRPr="00937E3C">
        <w:rPr>
          <w:lang w:val="de-DE"/>
        </w:rPr>
        <w:tab/>
        <w:t>231 01.2-09</w:t>
      </w:r>
      <w:r w:rsidR="00DE2FDC" w:rsidRPr="00937E3C">
        <w:rPr>
          <w:lang w:val="de-DE"/>
        </w:rPr>
        <w:tab/>
        <w:t xml:space="preserve">Allgemeines Gasgesetz: </w:t>
      </w:r>
      <w:r w:rsidR="00DE2FDC" w:rsidRPr="00937E3C">
        <w:rPr>
          <w:i/>
          <w:lang w:val="de-DE"/>
        </w:rPr>
        <w:t>p * V / T</w:t>
      </w:r>
      <w:r w:rsidR="00DE2FDC" w:rsidRPr="00937E3C">
        <w:rPr>
          <w:lang w:val="de-DE"/>
        </w:rPr>
        <w:t xml:space="preserve"> = konstant</w:t>
      </w:r>
      <w:r w:rsidR="00DE2FDC" w:rsidRPr="00937E3C">
        <w:rPr>
          <w:lang w:val="de-DE"/>
        </w:rPr>
        <w:tab/>
        <w:t>A</w:t>
      </w:r>
    </w:p>
    <w:p w:rsidR="00DE2FDC" w:rsidRPr="00937E3C" w:rsidRDefault="00DE2FDC" w:rsidP="00063BD0">
      <w:pPr>
        <w:widowControl w:val="0"/>
        <w:tabs>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Ein Gasvolumen von 8 m</w:t>
      </w:r>
      <w:r w:rsidRPr="00937E3C">
        <w:rPr>
          <w:vertAlign w:val="superscript"/>
          <w:lang w:val="de-DE"/>
        </w:rPr>
        <w:t>3</w:t>
      </w:r>
      <w:r w:rsidRPr="00937E3C">
        <w:rPr>
          <w:lang w:val="de-DE"/>
        </w:rPr>
        <w:t xml:space="preserve"> hat bei einer Temperatur von 7</w:t>
      </w:r>
      <w:r w:rsidR="00D25063" w:rsidRPr="00937E3C">
        <w:rPr>
          <w:lang w:val="de-DE"/>
        </w:rPr>
        <w:t> °C</w:t>
      </w:r>
      <w:r w:rsidRPr="00937E3C">
        <w:rPr>
          <w:lang w:val="de-DE"/>
        </w:rPr>
        <w:t xml:space="preserve"> einen </w:t>
      </w:r>
      <w:r w:rsidR="00AD6837" w:rsidRPr="00937E3C">
        <w:rPr>
          <w:lang w:val="de-DE"/>
        </w:rPr>
        <w:t xml:space="preserve">absoluten </w:t>
      </w:r>
      <w:r w:rsidRPr="00937E3C">
        <w:rPr>
          <w:lang w:val="de-DE"/>
        </w:rPr>
        <w:t>Druck von</w:t>
      </w:r>
      <w:r w:rsidR="009961CD" w:rsidRPr="00937E3C">
        <w:rPr>
          <w:lang w:val="de-DE"/>
        </w:rPr>
        <w:t xml:space="preserve"> </w:t>
      </w:r>
      <w:r w:rsidR="00BA107C" w:rsidRPr="00937E3C">
        <w:rPr>
          <w:lang w:val="de-DE"/>
        </w:rPr>
        <w:t>200</w:t>
      </w:r>
      <w:r w:rsidR="00B96118" w:rsidRPr="00937E3C">
        <w:rPr>
          <w:lang w:val="de-DE"/>
        </w:rPr>
        <w:t> kPa</w:t>
      </w:r>
      <w:r w:rsidRPr="00937E3C">
        <w:rPr>
          <w:lang w:val="de-DE"/>
        </w:rPr>
        <w:t xml:space="preserve">. Wie hoch wird der </w:t>
      </w:r>
      <w:r w:rsidR="00AD6837" w:rsidRPr="00937E3C">
        <w:rPr>
          <w:lang w:val="de-DE"/>
        </w:rPr>
        <w:t xml:space="preserve">absolute </w:t>
      </w:r>
      <w:r w:rsidRPr="00937E3C">
        <w:rPr>
          <w:lang w:val="de-DE"/>
        </w:rPr>
        <w:t>Druck, wenn das Volumen auf 20 m</w:t>
      </w:r>
      <w:r w:rsidRPr="00937E3C">
        <w:rPr>
          <w:vertAlign w:val="superscript"/>
          <w:lang w:val="de-DE"/>
        </w:rPr>
        <w:t>3</w:t>
      </w:r>
      <w:r w:rsidRPr="00937E3C">
        <w:rPr>
          <w:lang w:val="de-DE"/>
        </w:rPr>
        <w:t xml:space="preserve"> vergrößert und die Temperatur auf 77</w:t>
      </w:r>
      <w:r w:rsidR="00D25063" w:rsidRPr="00937E3C">
        <w:rPr>
          <w:lang w:val="de-DE"/>
        </w:rPr>
        <w:t> °C</w:t>
      </w:r>
      <w:r w:rsidRPr="00937E3C">
        <w:rPr>
          <w:lang w:val="de-DE"/>
        </w:rPr>
        <w:t xml:space="preserve"> erhöht wird?</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r>
      <w:r w:rsidR="00E8022E" w:rsidRPr="00937E3C">
        <w:rPr>
          <w:lang w:val="fr-FR"/>
        </w:rPr>
        <w:t xml:space="preserve"> </w:t>
      </w:r>
      <w:r w:rsidRPr="00937E3C">
        <w:rPr>
          <w:lang w:val="fr-FR"/>
        </w:rPr>
        <w:t xml:space="preserve"> </w:t>
      </w:r>
      <w:r w:rsidR="00BA107C" w:rsidRPr="00937E3C">
        <w:rPr>
          <w:lang w:val="fr-FR"/>
        </w:rPr>
        <w:t>100</w:t>
      </w:r>
      <w:r w:rsidR="00B96118" w:rsidRPr="00937E3C">
        <w:rPr>
          <w:lang w:val="fr-FR"/>
        </w:rPr>
        <w:t> kPa</w:t>
      </w:r>
      <w:r w:rsidR="00AF585F" w:rsidRPr="00937E3C">
        <w:rPr>
          <w:lang w:val="fr-FR"/>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t xml:space="preserve"> </w:t>
      </w:r>
      <w:r w:rsidR="00E8022E" w:rsidRPr="00937E3C">
        <w:rPr>
          <w:lang w:val="fr-FR"/>
        </w:rPr>
        <w:t xml:space="preserve"> </w:t>
      </w:r>
      <w:r w:rsidR="00BA107C" w:rsidRPr="00937E3C">
        <w:rPr>
          <w:lang w:val="fr-FR"/>
        </w:rPr>
        <w:t>150</w:t>
      </w:r>
      <w:r w:rsidR="00B96118" w:rsidRPr="00937E3C">
        <w:rPr>
          <w:lang w:val="fr-FR"/>
        </w:rPr>
        <w:t> kPa</w:t>
      </w:r>
      <w:r w:rsidR="00AF585F" w:rsidRPr="00937E3C">
        <w:rPr>
          <w:lang w:val="fr-FR"/>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r>
      <w:r w:rsidR="00E8022E" w:rsidRPr="00937E3C">
        <w:rPr>
          <w:lang w:val="fr-FR"/>
        </w:rPr>
        <w:t xml:space="preserve"> </w:t>
      </w:r>
      <w:r w:rsidRPr="00937E3C">
        <w:rPr>
          <w:lang w:val="fr-FR"/>
        </w:rPr>
        <w:t xml:space="preserve"> </w:t>
      </w:r>
      <w:r w:rsidR="00BA107C" w:rsidRPr="00937E3C">
        <w:rPr>
          <w:lang w:val="fr-FR"/>
        </w:rPr>
        <w:t>880</w:t>
      </w:r>
      <w:r w:rsidR="00B96118" w:rsidRPr="00937E3C">
        <w:rPr>
          <w:lang w:val="fr-FR"/>
        </w:rPr>
        <w:t> kPa</w:t>
      </w:r>
      <w:r w:rsidR="00AF585F" w:rsidRPr="00937E3C">
        <w:rPr>
          <w:lang w:val="fr-FR"/>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fr-FR"/>
        </w:rPr>
        <w:tab/>
      </w:r>
      <w:r w:rsidRPr="00937E3C">
        <w:rPr>
          <w:lang w:val="fr-FR"/>
        </w:rPr>
        <w:tab/>
      </w:r>
      <w:r w:rsidR="005F4793" w:rsidRPr="00937E3C">
        <w:rPr>
          <w:lang w:val="de-DE"/>
        </w:rPr>
        <w:t>D</w:t>
      </w:r>
      <w:r w:rsidRPr="00937E3C">
        <w:rPr>
          <w:lang w:val="de-DE"/>
        </w:rPr>
        <w:tab/>
      </w:r>
      <w:r w:rsidR="00BA107C" w:rsidRPr="00937E3C">
        <w:rPr>
          <w:lang w:val="de-DE"/>
        </w:rPr>
        <w:t>1</w:t>
      </w:r>
      <w:r w:rsidR="00E8022E" w:rsidRPr="00937E3C">
        <w:rPr>
          <w:lang w:val="de-DE"/>
        </w:rPr>
        <w:t xml:space="preserve"> </w:t>
      </w:r>
      <w:r w:rsidR="00BA107C" w:rsidRPr="00937E3C">
        <w:rPr>
          <w:lang w:val="de-DE"/>
        </w:rPr>
        <w:t>320</w:t>
      </w:r>
      <w:r w:rsidR="00B96118" w:rsidRPr="00937E3C">
        <w:rPr>
          <w:lang w:val="de-DE"/>
        </w:rPr>
        <w:t> kPa</w:t>
      </w:r>
      <w:r w:rsidR="00AF585F" w:rsidRPr="00937E3C">
        <w:rPr>
          <w:lang w:val="de-DE"/>
        </w:rPr>
        <w:t>.</w:t>
      </w:r>
    </w:p>
    <w:p w:rsidR="00CC1108" w:rsidRPr="00937E3C" w:rsidRDefault="00CC1108" w:rsidP="00063BD0">
      <w:pPr>
        <w:widowControl w:val="0"/>
        <w:tabs>
          <w:tab w:val="left" w:pos="284"/>
          <w:tab w:val="left" w:pos="1134"/>
          <w:tab w:val="left" w:pos="1701"/>
          <w:tab w:val="left" w:pos="8505"/>
        </w:tabs>
        <w:spacing w:line="240" w:lineRule="atLeast"/>
        <w:ind w:left="1701" w:right="283" w:hanging="1701"/>
        <w:jc w:val="both"/>
        <w:rPr>
          <w:lang w:val="de-DE"/>
        </w:rPr>
      </w:pPr>
    </w:p>
    <w:p w:rsidR="00DE2FDC" w:rsidRPr="00937E3C" w:rsidRDefault="00DE2FDC" w:rsidP="00063BD0">
      <w:pPr>
        <w:widowControl w:val="0"/>
        <w:tabs>
          <w:tab w:val="left" w:pos="284"/>
          <w:tab w:val="left" w:pos="1134"/>
          <w:tab w:val="left" w:pos="1701"/>
          <w:tab w:val="left" w:pos="8505"/>
        </w:tabs>
        <w:spacing w:line="240" w:lineRule="atLeast"/>
        <w:ind w:left="1701" w:right="283" w:hanging="1701"/>
        <w:jc w:val="both"/>
        <w:rPr>
          <w:lang w:val="de-DE"/>
        </w:rPr>
      </w:pPr>
      <w:r w:rsidRPr="00937E3C">
        <w:rPr>
          <w:lang w:val="de-DE"/>
        </w:rPr>
        <w:tab/>
        <w:t>231 01.2-10</w:t>
      </w:r>
      <w:r w:rsidRPr="00937E3C">
        <w:rPr>
          <w:lang w:val="de-DE"/>
        </w:rPr>
        <w:tab/>
        <w:t xml:space="preserve">Allgemeines Gasgesetz: </w:t>
      </w:r>
      <w:r w:rsidRPr="00937E3C">
        <w:rPr>
          <w:i/>
          <w:lang w:val="de-DE"/>
        </w:rPr>
        <w:t>p * V / T</w:t>
      </w:r>
      <w:r w:rsidRPr="00937E3C">
        <w:rPr>
          <w:lang w:val="de-DE"/>
        </w:rPr>
        <w:t xml:space="preserve"> = konstant</w:t>
      </w:r>
      <w:r w:rsidRPr="00937E3C">
        <w:rPr>
          <w:lang w:val="de-DE"/>
        </w:rPr>
        <w:tab/>
        <w:t>C</w:t>
      </w:r>
    </w:p>
    <w:p w:rsidR="00DE2FDC" w:rsidRPr="00937E3C" w:rsidRDefault="00DE2FDC" w:rsidP="00063BD0">
      <w:pPr>
        <w:widowControl w:val="0"/>
        <w:tabs>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134" w:right="283" w:hanging="1134"/>
        <w:rPr>
          <w:lang w:val="de-DE"/>
        </w:rPr>
      </w:pPr>
      <w:r w:rsidRPr="00937E3C">
        <w:rPr>
          <w:lang w:val="de-DE"/>
        </w:rPr>
        <w:tab/>
      </w:r>
      <w:r w:rsidRPr="00937E3C">
        <w:rPr>
          <w:lang w:val="de-DE"/>
        </w:rPr>
        <w:tab/>
        <w:t>Eine Gasmenge nimmt bei einer Temperatur von 7</w:t>
      </w:r>
      <w:r w:rsidR="00D25063" w:rsidRPr="00937E3C">
        <w:rPr>
          <w:lang w:val="de-DE"/>
        </w:rPr>
        <w:t> °C</w:t>
      </w:r>
      <w:r w:rsidRPr="00937E3C">
        <w:rPr>
          <w:lang w:val="de-DE"/>
        </w:rPr>
        <w:t xml:space="preserve"> und einem</w:t>
      </w:r>
      <w:r w:rsidR="00AF585F" w:rsidRPr="00937E3C">
        <w:rPr>
          <w:lang w:val="de-DE"/>
        </w:rPr>
        <w:t xml:space="preserve"> absoluten</w:t>
      </w:r>
      <w:r w:rsidRPr="00937E3C">
        <w:rPr>
          <w:lang w:val="de-DE"/>
        </w:rPr>
        <w:t xml:space="preserve"> Druck von </w:t>
      </w:r>
      <w:r w:rsidR="00BA107C" w:rsidRPr="00937E3C">
        <w:rPr>
          <w:lang w:val="de-DE"/>
        </w:rPr>
        <w:t>200</w:t>
      </w:r>
      <w:r w:rsidR="00B96118" w:rsidRPr="00937E3C">
        <w:rPr>
          <w:lang w:val="de-DE"/>
        </w:rPr>
        <w:t> kPa</w:t>
      </w:r>
      <w:r w:rsidRPr="00937E3C">
        <w:rPr>
          <w:lang w:val="de-DE"/>
        </w:rPr>
        <w:t xml:space="preserve"> ein Volumen von 8 m</w:t>
      </w:r>
      <w:r w:rsidRPr="00937E3C">
        <w:rPr>
          <w:vertAlign w:val="superscript"/>
          <w:lang w:val="de-DE"/>
        </w:rPr>
        <w:t>3</w:t>
      </w:r>
      <w:r w:rsidRPr="00937E3C">
        <w:rPr>
          <w:lang w:val="de-DE"/>
        </w:rPr>
        <w:t xml:space="preserve"> ein. Auf welche Temperatur muss das Gas erwärmt werden, damit es bei einem </w:t>
      </w:r>
      <w:r w:rsidR="00AF585F" w:rsidRPr="00937E3C">
        <w:rPr>
          <w:lang w:val="de-DE"/>
        </w:rPr>
        <w:t xml:space="preserve">absoluten </w:t>
      </w:r>
      <w:r w:rsidRPr="00937E3C">
        <w:rPr>
          <w:lang w:val="de-DE"/>
        </w:rPr>
        <w:t xml:space="preserve">Druck von </w:t>
      </w:r>
      <w:r w:rsidR="00BA107C" w:rsidRPr="00937E3C">
        <w:rPr>
          <w:lang w:val="de-DE"/>
        </w:rPr>
        <w:t>100</w:t>
      </w:r>
      <w:r w:rsidR="00B96118" w:rsidRPr="00937E3C">
        <w:rPr>
          <w:lang w:val="de-DE"/>
        </w:rPr>
        <w:t> kPa</w:t>
      </w:r>
      <w:r w:rsidR="00BA107C" w:rsidRPr="00937E3C" w:rsidDel="00BA107C">
        <w:rPr>
          <w:lang w:val="de-DE"/>
        </w:rPr>
        <w:t xml:space="preserve"> </w:t>
      </w:r>
      <w:r w:rsidRPr="00937E3C">
        <w:rPr>
          <w:lang w:val="de-DE"/>
        </w:rPr>
        <w:t>ein Volumen von 20 m</w:t>
      </w:r>
      <w:r w:rsidRPr="00937E3C">
        <w:rPr>
          <w:vertAlign w:val="superscript"/>
          <w:lang w:val="de-DE"/>
        </w:rPr>
        <w:t>3</w:t>
      </w:r>
      <w:r w:rsidRPr="00937E3C">
        <w:rPr>
          <w:lang w:val="de-DE"/>
        </w:rPr>
        <w:t xml:space="preserve"> einnimmt?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9</w:t>
      </w:r>
      <w:r w:rsidR="00D25063" w:rsidRPr="00937E3C">
        <w:rPr>
          <w:lang w:val="de-DE"/>
        </w:rPr>
        <w:t> °C</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12</w:t>
      </w:r>
      <w:r w:rsidR="00D25063" w:rsidRPr="00937E3C">
        <w:rPr>
          <w:lang w:val="de-DE"/>
        </w:rPr>
        <w:t> °C</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  77</w:t>
      </w:r>
      <w:r w:rsidR="00D25063" w:rsidRPr="00937E3C">
        <w:rPr>
          <w:lang w:val="de-DE"/>
        </w:rPr>
        <w:t> °C</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194</w:t>
      </w:r>
      <w:r w:rsidR="00D25063" w:rsidRPr="00937E3C">
        <w:rPr>
          <w:lang w:val="de-DE"/>
        </w:rPr>
        <w:t> °C</w:t>
      </w:r>
      <w:r w:rsidR="00876F5A" w:rsidRPr="00937E3C">
        <w:rPr>
          <w:lang w:val="de-DE"/>
        </w:rPr>
        <w:t>.</w:t>
      </w:r>
    </w:p>
    <w:p w:rsidR="00DE2FDC" w:rsidRPr="00937E3C" w:rsidRDefault="00DE2FDC" w:rsidP="00063BD0">
      <w:pPr>
        <w:widowControl w:val="0"/>
        <w:tabs>
          <w:tab w:val="left" w:pos="567"/>
          <w:tab w:val="left" w:pos="1134"/>
          <w:tab w:val="left" w:pos="8505"/>
        </w:tabs>
        <w:spacing w:line="240" w:lineRule="atLeast"/>
        <w:ind w:left="1701" w:right="283" w:hanging="1701"/>
        <w:jc w:val="both"/>
        <w:rPr>
          <w:lang w:val="de-DE"/>
        </w:rPr>
      </w:pPr>
    </w:p>
    <w:p w:rsidR="00266314" w:rsidRPr="00937E3C" w:rsidRDefault="00266314" w:rsidP="00063BD0">
      <w:pPr>
        <w:widowControl w:val="0"/>
        <w:tabs>
          <w:tab w:val="left" w:pos="567"/>
          <w:tab w:val="left" w:pos="1134"/>
          <w:tab w:val="left" w:pos="8222"/>
        </w:tabs>
        <w:spacing w:line="240" w:lineRule="atLeast"/>
        <w:ind w:left="1701" w:right="283" w:hanging="1701"/>
        <w:jc w:val="both"/>
        <w:rPr>
          <w:lang w:val="de-DE"/>
        </w:rPr>
        <w:sectPr w:rsidR="00266314" w:rsidRPr="00937E3C" w:rsidSect="002415AC">
          <w:headerReference w:type="even" r:id="rId17"/>
          <w:headerReference w:type="default" r:id="rId18"/>
          <w:footerReference w:type="even" r:id="rId19"/>
          <w:footerReference w:type="default" r:id="rId20"/>
          <w:headerReference w:type="first" r:id="rId21"/>
          <w:pgSz w:w="11906" w:h="16838"/>
          <w:pgMar w:top="1417" w:right="1417" w:bottom="993" w:left="1417" w:header="708" w:footer="708" w:gutter="0"/>
          <w:cols w:space="708"/>
        </w:sect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02.1-01</w:t>
      </w:r>
      <w:r w:rsidRPr="00937E3C">
        <w:rPr>
          <w:lang w:val="de-DE"/>
        </w:rPr>
        <w:tab/>
      </w:r>
      <w:r w:rsidR="00E80DD4" w:rsidRPr="00937E3C">
        <w:rPr>
          <w:lang w:val="de-DE"/>
        </w:rPr>
        <w:t xml:space="preserve">Partialdruck </w:t>
      </w:r>
      <w:r w:rsidRPr="00937E3C">
        <w:rPr>
          <w:lang w:val="de-DE"/>
        </w:rPr>
        <w:t>- Begriffsbestimmung</w:t>
      </w:r>
      <w:r w:rsidRPr="00937E3C">
        <w:rPr>
          <w:lang w:val="de-DE"/>
        </w:rPr>
        <w:tab/>
        <w:t>B</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Was bezeichnet der Partialdruck eines Gases in einem Gasgemisch, das sich in einem Ladetank befindet?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Den Druck, der auf dem Manometer angezeigt wird.</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Den Druck, den dieses Gas annähme, falls nur dieses Gas im Ladetank vorhanden wäre.</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Das Volumen, das nur dieses Gas einnehmen würde.</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Den Unterschied zwischen dem Druck dieses Gases und dem atmosphärischen Druck.</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02.1-02</w:t>
      </w:r>
      <w:r w:rsidRPr="00937E3C">
        <w:rPr>
          <w:lang w:val="de-DE"/>
        </w:rPr>
        <w:tab/>
      </w:r>
      <w:r w:rsidR="00E80DD4" w:rsidRPr="00937E3C">
        <w:rPr>
          <w:lang w:val="de-DE"/>
        </w:rPr>
        <w:t xml:space="preserve">Partialdruck </w:t>
      </w:r>
      <w:r w:rsidRPr="00937E3C">
        <w:rPr>
          <w:lang w:val="de-DE"/>
        </w:rPr>
        <w:t>- Begriffsbestimmung</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Was bezeichnet der Partialdruck eines Gases in einem Gasgemisch, das sich in einem Ladetank befindet?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Den Manometerdruck + </w:t>
      </w:r>
      <w:r w:rsidR="006B4884" w:rsidRPr="00937E3C">
        <w:rPr>
          <w:lang w:val="de-DE"/>
        </w:rPr>
        <w:t>100</w:t>
      </w:r>
      <w:r w:rsidR="00B96118" w:rsidRPr="00937E3C">
        <w:rPr>
          <w:lang w:val="de-DE"/>
        </w:rPr>
        <w:t> kPa</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Das Volumen dieses Gases bei atmosphärischem Druck.</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Den Druck, den dieses Gas annähme, falls nur dieses Gas im Ladetank vorhanden wäre.</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Den Unterschied zwischen dem Druck im Ladetank und dem atmosphärischen Druck.</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02.1-03</w:t>
      </w:r>
      <w:r w:rsidRPr="00937E3C">
        <w:rPr>
          <w:lang w:val="de-DE"/>
        </w:rPr>
        <w:tab/>
      </w:r>
      <w:r w:rsidRPr="00937E3C">
        <w:rPr>
          <w:i/>
          <w:lang w:val="de-DE"/>
        </w:rPr>
        <w:t>p</w:t>
      </w:r>
      <w:r w:rsidRPr="00937E3C">
        <w:rPr>
          <w:i/>
          <w:vertAlign w:val="subscript"/>
          <w:lang w:val="de-DE"/>
        </w:rPr>
        <w:t>tot</w:t>
      </w:r>
      <w:r w:rsidRPr="00937E3C">
        <w:rPr>
          <w:lang w:val="de-DE"/>
        </w:rPr>
        <w:t xml:space="preserve"> = </w:t>
      </w:r>
      <w:r w:rsidRPr="00937E3C">
        <w:rPr>
          <w:i/>
          <w:lang w:val="de-DE"/>
        </w:rPr>
        <w:sym w:font="Symbol" w:char="F0E5"/>
      </w:r>
      <w:r w:rsidRPr="00937E3C">
        <w:rPr>
          <w:i/>
          <w:lang w:val="de-DE"/>
        </w:rPr>
        <w:t>p</w:t>
      </w:r>
      <w:r w:rsidRPr="00937E3C">
        <w:rPr>
          <w:i/>
          <w:vertAlign w:val="subscript"/>
          <w:lang w:val="de-DE"/>
        </w:rPr>
        <w:t>i</w:t>
      </w:r>
      <w:r w:rsidRPr="00937E3C">
        <w:rPr>
          <w:lang w:val="de-DE"/>
        </w:rPr>
        <w:t xml:space="preserve">  und  Vol.-</w:t>
      </w:r>
      <w:r w:rsidRPr="00937E3C">
        <w:rPr>
          <w:i/>
          <w:lang w:val="de-DE"/>
        </w:rPr>
        <w:t xml:space="preserve">% </w:t>
      </w:r>
      <w:r w:rsidRPr="00937E3C">
        <w:rPr>
          <w:lang w:val="de-DE"/>
        </w:rPr>
        <w:t xml:space="preserve"> = </w:t>
      </w:r>
      <w:r w:rsidRPr="00937E3C">
        <w:rPr>
          <w:i/>
          <w:lang w:val="de-DE"/>
        </w:rPr>
        <w:t>p</w:t>
      </w:r>
      <w:r w:rsidRPr="00937E3C">
        <w:rPr>
          <w:i/>
          <w:vertAlign w:val="subscript"/>
          <w:lang w:val="de-DE"/>
        </w:rPr>
        <w:t>i</w:t>
      </w:r>
      <w:r w:rsidRPr="00937E3C">
        <w:rPr>
          <w:i/>
          <w:lang w:val="de-DE"/>
        </w:rPr>
        <w:t xml:space="preserve"> x 100/ p</w:t>
      </w:r>
      <w:r w:rsidRPr="00937E3C">
        <w:rPr>
          <w:i/>
          <w:vertAlign w:val="subscript"/>
          <w:lang w:val="de-DE"/>
        </w:rPr>
        <w:t>tot</w:t>
      </w:r>
      <w:r w:rsidRPr="00937E3C">
        <w:rPr>
          <w:lang w:val="de-DE"/>
        </w:rPr>
        <w:tab/>
        <w:t>D</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 xml:space="preserve">In einem Ladetank befindet sich eine Mischung aus Stickstoff und Propan. Der Volumenanteil Stickstoff beträgt 20% und der des Propans 80%. Der Gesamtdruck im Ladetank ist </w:t>
      </w:r>
      <w:r w:rsidR="00BA107C" w:rsidRPr="00937E3C">
        <w:rPr>
          <w:lang w:val="de-DE"/>
        </w:rPr>
        <w:t>500</w:t>
      </w:r>
      <w:r w:rsidR="00B96118" w:rsidRPr="00937E3C">
        <w:rPr>
          <w:lang w:val="de-DE"/>
        </w:rPr>
        <w:t> kPa</w:t>
      </w:r>
      <w:del w:id="13" w:author="Bölker, Steffan" w:date="2018-08-24T15:17:00Z">
        <w:r w:rsidR="00A55F00" w:rsidRPr="00937E3C" w:rsidDel="001F1336">
          <w:rPr>
            <w:lang w:val="de-DE"/>
          </w:rPr>
          <w:delText xml:space="preserve"> absolut</w:delText>
        </w:r>
      </w:del>
      <w:r w:rsidRPr="00937E3C">
        <w:rPr>
          <w:lang w:val="de-DE"/>
        </w:rPr>
        <w:t>. Wie groß ist der Partialdruck des Propans?</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r>
      <w:r w:rsidR="00F27B00" w:rsidRPr="00937E3C">
        <w:rPr>
          <w:lang w:val="de-DE"/>
        </w:rPr>
        <w:t xml:space="preserve"> </w:t>
      </w:r>
      <w:r w:rsidR="00BA107C" w:rsidRPr="00937E3C">
        <w:rPr>
          <w:lang w:val="de-DE"/>
        </w:rPr>
        <w:t>20</w:t>
      </w:r>
      <w:r w:rsidR="00B96118" w:rsidRPr="00937E3C">
        <w:rPr>
          <w:lang w:val="de-DE"/>
        </w:rPr>
        <w:t> kPa</w:t>
      </w:r>
      <w:r w:rsidR="00A55F00"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F27B00" w:rsidRPr="00937E3C">
        <w:rPr>
          <w:lang w:val="de-DE"/>
        </w:rPr>
        <w:t xml:space="preserve"> </w:t>
      </w:r>
      <w:r w:rsidR="00BA107C" w:rsidRPr="00937E3C">
        <w:rPr>
          <w:lang w:val="de-DE"/>
        </w:rPr>
        <w:t>80</w:t>
      </w:r>
      <w:r w:rsidR="00B96118" w:rsidRPr="00937E3C">
        <w:rPr>
          <w:lang w:val="de-DE"/>
        </w:rPr>
        <w:t> kPa</w:t>
      </w:r>
      <w:r w:rsidR="00A55F00"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BA107C" w:rsidRPr="00937E3C">
        <w:rPr>
          <w:lang w:val="de-DE"/>
        </w:rPr>
        <w:t>320</w:t>
      </w:r>
      <w:r w:rsidR="00B96118" w:rsidRPr="00937E3C">
        <w:rPr>
          <w:lang w:val="de-DE"/>
        </w:rPr>
        <w:t> kPa</w:t>
      </w:r>
      <w:r w:rsidR="00A55F00"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BA107C" w:rsidRPr="00937E3C">
        <w:rPr>
          <w:lang w:val="de-DE"/>
        </w:rPr>
        <w:t>400</w:t>
      </w:r>
      <w:r w:rsidR="00B96118" w:rsidRPr="00937E3C">
        <w:rPr>
          <w:lang w:val="de-DE"/>
        </w:rPr>
        <w:t> kPa</w:t>
      </w:r>
      <w:r w:rsidR="00A55F00"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02.1-04</w:t>
      </w:r>
      <w:r w:rsidRPr="00937E3C">
        <w:rPr>
          <w:lang w:val="de-DE"/>
        </w:rPr>
        <w:tab/>
      </w:r>
      <w:r w:rsidRPr="00937E3C">
        <w:rPr>
          <w:i/>
          <w:lang w:val="de-DE"/>
        </w:rPr>
        <w:t>p</w:t>
      </w:r>
      <w:r w:rsidRPr="00937E3C">
        <w:rPr>
          <w:i/>
          <w:vertAlign w:val="subscript"/>
          <w:lang w:val="de-DE"/>
        </w:rPr>
        <w:t>tot</w:t>
      </w:r>
      <w:r w:rsidRPr="00937E3C">
        <w:rPr>
          <w:lang w:val="de-DE"/>
        </w:rPr>
        <w:t xml:space="preserve"> = </w:t>
      </w:r>
      <w:r w:rsidRPr="00937E3C">
        <w:rPr>
          <w:i/>
          <w:lang w:val="de-DE"/>
        </w:rPr>
        <w:sym w:font="Symbol" w:char="F0E5"/>
      </w:r>
      <w:r w:rsidRPr="00937E3C">
        <w:rPr>
          <w:i/>
          <w:lang w:val="de-DE"/>
        </w:rPr>
        <w:t>p</w:t>
      </w:r>
      <w:r w:rsidRPr="00937E3C">
        <w:rPr>
          <w:i/>
          <w:vertAlign w:val="subscript"/>
          <w:lang w:val="de-DE"/>
        </w:rPr>
        <w:t>i</w:t>
      </w:r>
      <w:r w:rsidRPr="00937E3C">
        <w:rPr>
          <w:lang w:val="de-DE"/>
        </w:rPr>
        <w:t xml:space="preserve">  und  Vol.-</w:t>
      </w:r>
      <w:r w:rsidRPr="00937E3C">
        <w:rPr>
          <w:i/>
          <w:lang w:val="de-DE"/>
        </w:rPr>
        <w:t xml:space="preserve">% </w:t>
      </w:r>
      <w:r w:rsidRPr="00937E3C">
        <w:rPr>
          <w:lang w:val="de-DE"/>
        </w:rPr>
        <w:t xml:space="preserve"> = </w:t>
      </w:r>
      <w:r w:rsidRPr="00937E3C">
        <w:rPr>
          <w:i/>
          <w:lang w:val="de-DE"/>
        </w:rPr>
        <w:t>p</w:t>
      </w:r>
      <w:r w:rsidRPr="00937E3C">
        <w:rPr>
          <w:i/>
          <w:vertAlign w:val="subscript"/>
          <w:lang w:val="de-DE"/>
        </w:rPr>
        <w:t>i</w:t>
      </w:r>
      <w:r w:rsidRPr="00937E3C">
        <w:rPr>
          <w:i/>
          <w:lang w:val="de-DE"/>
        </w:rPr>
        <w:t xml:space="preserve"> x 100/ p</w:t>
      </w:r>
      <w:r w:rsidRPr="00937E3C">
        <w:rPr>
          <w:i/>
          <w:vertAlign w:val="subscript"/>
          <w:lang w:val="de-DE"/>
        </w:rPr>
        <w:t>tot</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In einem Ladetank befindet sich eine Mischung aus Propan und Stickstoff. Der Partialdruck des Stickstof</w:t>
      </w:r>
      <w:r w:rsidRPr="00937E3C">
        <w:rPr>
          <w:lang w:val="de-DE"/>
        </w:rPr>
        <w:softHyphen/>
        <w:t xml:space="preserve">fs beträgt </w:t>
      </w:r>
      <w:r w:rsidR="00BA107C" w:rsidRPr="00937E3C">
        <w:rPr>
          <w:lang w:val="de-DE"/>
        </w:rPr>
        <w:t>100</w:t>
      </w:r>
      <w:r w:rsidR="00B96118" w:rsidRPr="00937E3C">
        <w:rPr>
          <w:lang w:val="de-DE"/>
        </w:rPr>
        <w:t> kPa</w:t>
      </w:r>
      <w:r w:rsidR="00BA107C" w:rsidRPr="00937E3C" w:rsidDel="00BA107C">
        <w:rPr>
          <w:lang w:val="de-DE"/>
        </w:rPr>
        <w:t xml:space="preserve"> </w:t>
      </w:r>
      <w:r w:rsidRPr="00937E3C">
        <w:rPr>
          <w:lang w:val="de-DE"/>
        </w:rPr>
        <w:t>und der Volumenprozentsatz 20</w:t>
      </w:r>
      <w:r w:rsidR="003F0A45" w:rsidRPr="00937E3C">
        <w:rPr>
          <w:lang w:val="de-DE"/>
        </w:rPr>
        <w:t xml:space="preserve"> </w:t>
      </w:r>
      <w:r w:rsidRPr="00937E3C">
        <w:rPr>
          <w:lang w:val="de-DE"/>
        </w:rPr>
        <w:t>%. Wie groß ist der Partialdruck des Propans?</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r>
      <w:r w:rsidR="001E4633" w:rsidRPr="00937E3C">
        <w:rPr>
          <w:lang w:val="fr-FR"/>
        </w:rPr>
        <w:t xml:space="preserve"> </w:t>
      </w:r>
      <w:r w:rsidR="00BA107C" w:rsidRPr="00937E3C">
        <w:rPr>
          <w:lang w:val="fr-FR"/>
        </w:rPr>
        <w:t>80</w:t>
      </w:r>
      <w:r w:rsidR="00B96118" w:rsidRPr="00937E3C">
        <w:rPr>
          <w:lang w:val="fr-FR"/>
        </w:rPr>
        <w:t> kPa</w:t>
      </w:r>
      <w:r w:rsidR="003F0A45"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r>
      <w:r w:rsidR="00BA107C" w:rsidRPr="00937E3C">
        <w:rPr>
          <w:lang w:val="fr-FR"/>
        </w:rPr>
        <w:t>320</w:t>
      </w:r>
      <w:r w:rsidR="00B96118" w:rsidRPr="00937E3C">
        <w:rPr>
          <w:lang w:val="fr-FR"/>
        </w:rPr>
        <w:t> kPa</w:t>
      </w:r>
      <w:r w:rsidR="003F0A45"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r>
      <w:r w:rsidR="00BA107C" w:rsidRPr="00937E3C">
        <w:rPr>
          <w:lang w:val="fr-FR"/>
        </w:rPr>
        <w:t>400</w:t>
      </w:r>
      <w:r w:rsidR="00B96118" w:rsidRPr="00937E3C">
        <w:rPr>
          <w:lang w:val="fr-FR"/>
        </w:rPr>
        <w:t> kPa</w:t>
      </w:r>
      <w:r w:rsidR="003F0A45"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rPr>
          <w:lang w:val="fr-FR"/>
        </w:rPr>
        <w:tab/>
      </w:r>
      <w:r w:rsidRPr="00937E3C">
        <w:rPr>
          <w:lang w:val="fr-FR"/>
        </w:rPr>
        <w:tab/>
      </w:r>
      <w:r w:rsidR="005F4793" w:rsidRPr="00937E3C">
        <w:t>D</w:t>
      </w:r>
      <w:r w:rsidRPr="00937E3C">
        <w:tab/>
      </w:r>
      <w:r w:rsidR="00BA107C" w:rsidRPr="00937E3C">
        <w:t>500</w:t>
      </w:r>
      <w:r w:rsidR="00B96118" w:rsidRPr="00937E3C">
        <w:t> kPa</w:t>
      </w:r>
      <w:r w:rsidR="003F0A45" w:rsidRPr="00937E3C">
        <w:t>.</w:t>
      </w:r>
    </w:p>
    <w:p w:rsidR="00096EF8" w:rsidRPr="00937E3C" w:rsidRDefault="00F82349" w:rsidP="00063BD0">
      <w:pPr>
        <w:widowControl w:val="0"/>
        <w:tabs>
          <w:tab w:val="left" w:pos="567"/>
          <w:tab w:val="left" w:pos="1134"/>
          <w:tab w:val="left" w:pos="8505"/>
        </w:tabs>
        <w:spacing w:line="240" w:lineRule="atLeast"/>
        <w:ind w:left="1701" w:hanging="1701"/>
        <w:jc w:val="both"/>
      </w:pPr>
      <w:r w:rsidRPr="00937E3C">
        <w:br w:type="page"/>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pPr>
      <w:r w:rsidRPr="00937E3C">
        <w:tab/>
        <w:t>231 02.1-05</w:t>
      </w:r>
      <w:r w:rsidRPr="00937E3C">
        <w:tab/>
      </w:r>
      <w:r w:rsidRPr="00937E3C">
        <w:rPr>
          <w:i/>
        </w:rPr>
        <w:t>p</w:t>
      </w:r>
      <w:r w:rsidRPr="00937E3C">
        <w:rPr>
          <w:i/>
          <w:vertAlign w:val="subscript"/>
        </w:rPr>
        <w:t>tot</w:t>
      </w:r>
      <w:r w:rsidRPr="00937E3C">
        <w:t xml:space="preserve"> = </w:t>
      </w:r>
      <w:r w:rsidRPr="00937E3C">
        <w:rPr>
          <w:i/>
          <w:lang w:val="de-DE"/>
        </w:rPr>
        <w:sym w:font="Symbol" w:char="F0E5"/>
      </w:r>
      <w:proofErr w:type="gramStart"/>
      <w:r w:rsidRPr="00937E3C">
        <w:rPr>
          <w:i/>
        </w:rPr>
        <w:t>p</w:t>
      </w:r>
      <w:r w:rsidRPr="00937E3C">
        <w:rPr>
          <w:i/>
          <w:vertAlign w:val="subscript"/>
        </w:rPr>
        <w:t>i</w:t>
      </w:r>
      <w:r w:rsidRPr="00937E3C">
        <w:t xml:space="preserve">  und</w:t>
      </w:r>
      <w:proofErr w:type="gramEnd"/>
      <w:r w:rsidRPr="00937E3C">
        <w:t xml:space="preserve">  Vol.-</w:t>
      </w:r>
      <w:r w:rsidRPr="00937E3C">
        <w:rPr>
          <w:i/>
        </w:rPr>
        <w:t xml:space="preserve">% </w:t>
      </w:r>
      <w:r w:rsidRPr="00937E3C">
        <w:t xml:space="preserve"> = </w:t>
      </w:r>
      <w:r w:rsidRPr="00937E3C">
        <w:rPr>
          <w:i/>
        </w:rPr>
        <w:t>p</w:t>
      </w:r>
      <w:r w:rsidRPr="00937E3C">
        <w:rPr>
          <w:i/>
          <w:vertAlign w:val="subscript"/>
        </w:rPr>
        <w:t>i</w:t>
      </w:r>
      <w:r w:rsidRPr="00937E3C">
        <w:rPr>
          <w:i/>
        </w:rPr>
        <w:t xml:space="preserve"> x 100/ p</w:t>
      </w:r>
      <w:r w:rsidRPr="00937E3C">
        <w:rPr>
          <w:i/>
          <w:vertAlign w:val="subscript"/>
        </w:rPr>
        <w:t>tot</w:t>
      </w:r>
      <w:r w:rsidRPr="00937E3C">
        <w:tab/>
        <w:t>B</w:t>
      </w:r>
    </w:p>
    <w:p w:rsidR="00096EF8" w:rsidRPr="00937E3C" w:rsidRDefault="00096EF8" w:rsidP="00063BD0">
      <w:pPr>
        <w:widowControl w:val="0"/>
        <w:tabs>
          <w:tab w:val="left" w:pos="1134"/>
          <w:tab w:val="left" w:pos="8505"/>
        </w:tabs>
        <w:spacing w:line="240" w:lineRule="atLeast"/>
        <w:ind w:left="1701" w:hanging="1701"/>
        <w:jc w:val="both"/>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tab/>
      </w:r>
      <w:r w:rsidRPr="00937E3C">
        <w:tab/>
      </w:r>
      <w:r w:rsidRPr="00937E3C">
        <w:rPr>
          <w:lang w:val="de-DE"/>
        </w:rPr>
        <w:t xml:space="preserve">Ein Gasgemisch mit 70 Vol.-% Propan und 30 Vol.-% Butan befindet sich in einem Ladetank unter einem </w:t>
      </w:r>
      <w:r w:rsidR="00AF585F" w:rsidRPr="00937E3C">
        <w:rPr>
          <w:lang w:val="de-DE"/>
        </w:rPr>
        <w:t xml:space="preserve">absoluten </w:t>
      </w:r>
      <w:r w:rsidRPr="00937E3C">
        <w:rPr>
          <w:lang w:val="de-DE"/>
        </w:rPr>
        <w:t xml:space="preserve">Druck von </w:t>
      </w:r>
      <w:r w:rsidR="00BA107C" w:rsidRPr="00937E3C">
        <w:rPr>
          <w:lang w:val="de-DE"/>
        </w:rPr>
        <w:t xml:space="preserve"> 1</w:t>
      </w:r>
      <w:r w:rsidR="00A55F00" w:rsidRPr="00937E3C">
        <w:rPr>
          <w:lang w:val="de-DE"/>
        </w:rPr>
        <w:t xml:space="preserve"> </w:t>
      </w:r>
      <w:r w:rsidR="00BA107C" w:rsidRPr="00937E3C">
        <w:rPr>
          <w:lang w:val="de-DE"/>
        </w:rPr>
        <w:t>000</w:t>
      </w:r>
      <w:r w:rsidR="00B96118" w:rsidRPr="00937E3C">
        <w:rPr>
          <w:lang w:val="de-DE"/>
        </w:rPr>
        <w:t> kPa</w:t>
      </w:r>
      <w:r w:rsidR="00AB3D5B" w:rsidRPr="00937E3C">
        <w:rPr>
          <w:lang w:val="de-DE"/>
        </w:rPr>
        <w:t>.</w:t>
      </w:r>
      <w:r w:rsidRPr="00937E3C">
        <w:rPr>
          <w:lang w:val="de-DE"/>
        </w:rPr>
        <w:t xml:space="preserve"> Wie hoch ist der Partialdruck des Butans?</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r>
      <w:r w:rsidR="00BA107C" w:rsidRPr="00937E3C">
        <w:rPr>
          <w:lang w:val="de-DE"/>
        </w:rPr>
        <w:t>270</w:t>
      </w:r>
      <w:r w:rsidR="00B96118" w:rsidRPr="00937E3C">
        <w:rPr>
          <w:lang w:val="de-DE"/>
        </w:rPr>
        <w:t> kPa</w:t>
      </w:r>
      <w:r w:rsidR="00A55F00"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BA107C" w:rsidRPr="00937E3C">
        <w:rPr>
          <w:lang w:val="de-DE"/>
        </w:rPr>
        <w:t>300</w:t>
      </w:r>
      <w:r w:rsidR="00B96118" w:rsidRPr="00937E3C">
        <w:rPr>
          <w:lang w:val="de-DE"/>
        </w:rPr>
        <w:t> kPa</w:t>
      </w:r>
      <w:r w:rsidR="00A55F00"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BA107C" w:rsidRPr="00937E3C">
        <w:rPr>
          <w:lang w:val="de-DE"/>
        </w:rPr>
        <w:t>630</w:t>
      </w:r>
      <w:r w:rsidR="00B96118" w:rsidRPr="00937E3C">
        <w:rPr>
          <w:lang w:val="de-DE"/>
        </w:rPr>
        <w:t> kPa</w:t>
      </w:r>
      <w:r w:rsidR="00A55F00"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BA107C" w:rsidRPr="00937E3C">
        <w:rPr>
          <w:lang w:val="de-DE"/>
        </w:rPr>
        <w:t>700</w:t>
      </w:r>
      <w:r w:rsidR="00B96118" w:rsidRPr="00937E3C">
        <w:rPr>
          <w:lang w:val="de-DE"/>
        </w:rPr>
        <w:t> kPa</w:t>
      </w:r>
      <w:r w:rsidR="00A55F00"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B63D99"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02.1-06</w:t>
      </w:r>
      <w:r w:rsidRPr="00937E3C">
        <w:rPr>
          <w:lang w:val="de-DE"/>
        </w:rPr>
        <w:tab/>
        <w:t>gestrichen</w:t>
      </w:r>
      <w:r w:rsidR="004F23EC"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pPr>
      <w:r w:rsidRPr="00937E3C">
        <w:rPr>
          <w:lang w:val="de-DE"/>
        </w:rPr>
        <w:tab/>
      </w:r>
      <w:r w:rsidRPr="00937E3C">
        <w:t>231 02</w:t>
      </w:r>
      <w:ins w:id="14" w:author="CCNR_USER" w:date="2018-09-20T09:06:00Z">
        <w:r w:rsidR="00920161" w:rsidRPr="00937E3C">
          <w:t>.</w:t>
        </w:r>
      </w:ins>
      <w:del w:id="15" w:author="CCNR_USER" w:date="2018-09-20T09:06:00Z">
        <w:r w:rsidRPr="00937E3C" w:rsidDel="00920161">
          <w:delText>-</w:delText>
        </w:r>
      </w:del>
      <w:r w:rsidRPr="00937E3C">
        <w:t>1-07</w:t>
      </w:r>
      <w:r w:rsidRPr="00937E3C">
        <w:tab/>
      </w:r>
      <w:r w:rsidRPr="00937E3C">
        <w:rPr>
          <w:i/>
        </w:rPr>
        <w:t>p</w:t>
      </w:r>
      <w:r w:rsidRPr="00937E3C">
        <w:rPr>
          <w:i/>
          <w:vertAlign w:val="subscript"/>
        </w:rPr>
        <w:t>tot</w:t>
      </w:r>
      <w:r w:rsidRPr="00937E3C">
        <w:t xml:space="preserve"> = </w:t>
      </w:r>
      <w:r w:rsidRPr="00937E3C">
        <w:rPr>
          <w:i/>
          <w:lang w:val="de-DE"/>
        </w:rPr>
        <w:sym w:font="Symbol" w:char="F0E5"/>
      </w:r>
      <w:r w:rsidRPr="00937E3C">
        <w:rPr>
          <w:i/>
        </w:rPr>
        <w:t>p</w:t>
      </w:r>
      <w:r w:rsidRPr="00937E3C">
        <w:rPr>
          <w:i/>
          <w:vertAlign w:val="subscript"/>
        </w:rPr>
        <w:t>i</w:t>
      </w:r>
      <w:r w:rsidRPr="00937E3C">
        <w:t xml:space="preserve">  und  Vol.-</w:t>
      </w:r>
      <w:r w:rsidRPr="00937E3C">
        <w:rPr>
          <w:i/>
        </w:rPr>
        <w:t xml:space="preserve">% </w:t>
      </w:r>
      <w:r w:rsidRPr="00937E3C">
        <w:t xml:space="preserve"> = </w:t>
      </w:r>
      <w:r w:rsidRPr="00937E3C">
        <w:rPr>
          <w:i/>
        </w:rPr>
        <w:t>p</w:t>
      </w:r>
      <w:r w:rsidRPr="00937E3C">
        <w:rPr>
          <w:i/>
          <w:vertAlign w:val="subscript"/>
        </w:rPr>
        <w:t>i</w:t>
      </w:r>
      <w:r w:rsidRPr="00937E3C">
        <w:rPr>
          <w:i/>
        </w:rPr>
        <w:t xml:space="preserve"> x 100/ p</w:t>
      </w:r>
      <w:r w:rsidRPr="00937E3C">
        <w:rPr>
          <w:i/>
          <w:vertAlign w:val="subscript"/>
        </w:rPr>
        <w:t>tot</w:t>
      </w:r>
      <w:r w:rsidRPr="00937E3C">
        <w:tab/>
        <w:t>B</w:t>
      </w:r>
    </w:p>
    <w:p w:rsidR="00096EF8" w:rsidRPr="00937E3C" w:rsidRDefault="00096EF8" w:rsidP="00063BD0">
      <w:pPr>
        <w:widowControl w:val="0"/>
        <w:tabs>
          <w:tab w:val="left" w:pos="1134"/>
          <w:tab w:val="left" w:pos="8505"/>
        </w:tabs>
        <w:spacing w:line="240" w:lineRule="atLeast"/>
        <w:ind w:left="1701" w:hanging="1701"/>
        <w:jc w:val="both"/>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tab/>
      </w:r>
      <w:r w:rsidRPr="00937E3C">
        <w:tab/>
      </w:r>
      <w:r w:rsidRPr="00937E3C">
        <w:rPr>
          <w:lang w:val="de-DE"/>
        </w:rPr>
        <w:t>Ein Gasgemisch von Propan und Butan befindet sich in einem Ladetank unter einem</w:t>
      </w:r>
      <w:r w:rsidR="00AF585F" w:rsidRPr="00937E3C">
        <w:rPr>
          <w:lang w:val="de-DE"/>
        </w:rPr>
        <w:t xml:space="preserve"> absoluten</w:t>
      </w:r>
      <w:r w:rsidRPr="00937E3C">
        <w:rPr>
          <w:lang w:val="de-DE"/>
        </w:rPr>
        <w:t xml:space="preserve"> Druck von </w:t>
      </w:r>
      <w:r w:rsidR="00BA107C" w:rsidRPr="00937E3C">
        <w:rPr>
          <w:lang w:val="de-DE"/>
        </w:rPr>
        <w:t>1</w:t>
      </w:r>
      <w:r w:rsidR="00AB3D5B" w:rsidRPr="00937E3C">
        <w:rPr>
          <w:lang w:val="de-DE"/>
        </w:rPr>
        <w:t xml:space="preserve"> </w:t>
      </w:r>
      <w:r w:rsidR="00BA107C" w:rsidRPr="00937E3C">
        <w:rPr>
          <w:lang w:val="de-DE"/>
        </w:rPr>
        <w:t>000</w:t>
      </w:r>
      <w:r w:rsidR="00B96118" w:rsidRPr="00937E3C">
        <w:rPr>
          <w:lang w:val="de-DE"/>
        </w:rPr>
        <w:t> kPa</w:t>
      </w:r>
      <w:r w:rsidRPr="00937E3C">
        <w:rPr>
          <w:lang w:val="de-DE"/>
        </w:rPr>
        <w:t xml:space="preserve">. Der Partialdruck des Propans beträgt </w:t>
      </w:r>
      <w:r w:rsidR="00BA107C" w:rsidRPr="00937E3C">
        <w:rPr>
          <w:lang w:val="de-DE"/>
        </w:rPr>
        <w:t>700</w:t>
      </w:r>
      <w:r w:rsidR="00B96118" w:rsidRPr="00937E3C">
        <w:rPr>
          <w:lang w:val="de-DE"/>
        </w:rPr>
        <w:t> kPa</w:t>
      </w:r>
      <w:r w:rsidRPr="00937E3C">
        <w:rPr>
          <w:lang w:val="de-DE"/>
        </w:rPr>
        <w:t>. Wie hoch ist der Volumenanteil des Butans?</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rPr>
          <w:lang w:val="de-DE"/>
        </w:rPr>
        <w:tab/>
      </w:r>
      <w:r w:rsidRPr="00937E3C">
        <w:rPr>
          <w:lang w:val="de-DE"/>
        </w:rPr>
        <w:tab/>
      </w:r>
      <w:r w:rsidR="005F4793" w:rsidRPr="00937E3C">
        <w:t>A</w:t>
      </w:r>
      <w:r w:rsidRPr="00937E3C">
        <w:tab/>
        <w:t>20 Vol.-%</w:t>
      </w:r>
      <w:r w:rsidR="00876F5A" w:rsidRPr="00937E3C">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tab/>
      </w:r>
      <w:r w:rsidRPr="00937E3C">
        <w:tab/>
      </w:r>
      <w:r w:rsidR="005F4793" w:rsidRPr="00937E3C">
        <w:t>B</w:t>
      </w:r>
      <w:r w:rsidRPr="00937E3C">
        <w:tab/>
        <w:t>30 Vol.-%</w:t>
      </w:r>
      <w:r w:rsidR="00876F5A" w:rsidRPr="00937E3C">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tab/>
      </w:r>
      <w:r w:rsidRPr="00937E3C">
        <w:tab/>
      </w:r>
      <w:r w:rsidR="005F4793" w:rsidRPr="00937E3C">
        <w:t>C</w:t>
      </w:r>
      <w:r w:rsidRPr="00937E3C">
        <w:tab/>
        <w:t>40 Vol.-%</w:t>
      </w:r>
      <w:r w:rsidR="00876F5A" w:rsidRPr="00937E3C">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tab/>
      </w:r>
      <w:r w:rsidRPr="00937E3C">
        <w:tab/>
      </w:r>
      <w:r w:rsidR="005F4793" w:rsidRPr="00937E3C">
        <w:t>D</w:t>
      </w:r>
      <w:r w:rsidRPr="00937E3C">
        <w:tab/>
        <w:t>60 Vol.-%</w:t>
      </w:r>
      <w:r w:rsidR="00876F5A" w:rsidRPr="00937E3C">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tab/>
        <w:t>231 02.1-08</w:t>
      </w:r>
      <w:r w:rsidRPr="00937E3C">
        <w:tab/>
      </w:r>
      <w:r w:rsidRPr="00937E3C">
        <w:rPr>
          <w:i/>
        </w:rPr>
        <w:t>p</w:t>
      </w:r>
      <w:r w:rsidRPr="00937E3C">
        <w:rPr>
          <w:i/>
          <w:vertAlign w:val="subscript"/>
        </w:rPr>
        <w:t>tot</w:t>
      </w:r>
      <w:r w:rsidRPr="00937E3C">
        <w:t xml:space="preserve"> = </w:t>
      </w:r>
      <w:r w:rsidRPr="00937E3C">
        <w:rPr>
          <w:i/>
          <w:lang w:val="de-DE"/>
        </w:rPr>
        <w:sym w:font="Symbol" w:char="F0E5"/>
      </w:r>
      <w:r w:rsidRPr="00937E3C">
        <w:rPr>
          <w:i/>
        </w:rPr>
        <w:t>p</w:t>
      </w:r>
      <w:r w:rsidRPr="00937E3C">
        <w:rPr>
          <w:i/>
          <w:vertAlign w:val="subscript"/>
        </w:rPr>
        <w:t>i</w:t>
      </w:r>
      <w:r w:rsidRPr="00937E3C">
        <w:t xml:space="preserve">  und  Vol.-</w:t>
      </w:r>
      <w:r w:rsidRPr="00937E3C">
        <w:rPr>
          <w:i/>
        </w:rPr>
        <w:t xml:space="preserve">% </w:t>
      </w:r>
      <w:r w:rsidRPr="00937E3C">
        <w:t xml:space="preserve"> </w:t>
      </w:r>
      <w:r w:rsidRPr="00937E3C">
        <w:rPr>
          <w:lang w:val="de-DE"/>
        </w:rPr>
        <w:t xml:space="preserve">= </w:t>
      </w:r>
      <w:r w:rsidRPr="00937E3C">
        <w:rPr>
          <w:i/>
          <w:lang w:val="de-DE"/>
        </w:rPr>
        <w:t>p</w:t>
      </w:r>
      <w:r w:rsidRPr="00937E3C">
        <w:rPr>
          <w:i/>
          <w:vertAlign w:val="subscript"/>
          <w:lang w:val="de-DE"/>
        </w:rPr>
        <w:t>i</w:t>
      </w:r>
      <w:r w:rsidRPr="00937E3C">
        <w:rPr>
          <w:i/>
          <w:lang w:val="de-DE"/>
        </w:rPr>
        <w:t xml:space="preserve"> x 100/ p</w:t>
      </w:r>
      <w:r w:rsidRPr="00937E3C">
        <w:rPr>
          <w:i/>
          <w:vertAlign w:val="subscript"/>
          <w:lang w:val="de-DE"/>
        </w:rPr>
        <w:t>tot</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Ein Gasgemisch von Propan, n-Butan und Isobutan befindet sich in einem Ladetank unter einem</w:t>
      </w:r>
      <w:r w:rsidR="00AF585F" w:rsidRPr="00937E3C">
        <w:rPr>
          <w:lang w:val="de-DE"/>
        </w:rPr>
        <w:t xml:space="preserve"> absoluten</w:t>
      </w:r>
      <w:r w:rsidRPr="00937E3C">
        <w:rPr>
          <w:lang w:val="de-DE"/>
        </w:rPr>
        <w:t xml:space="preserve"> Druck von </w:t>
      </w:r>
      <w:r w:rsidR="00BA107C" w:rsidRPr="00937E3C">
        <w:rPr>
          <w:lang w:val="de-DE"/>
        </w:rPr>
        <w:t>1</w:t>
      </w:r>
      <w:r w:rsidR="00AB3D5B" w:rsidRPr="00937E3C">
        <w:rPr>
          <w:lang w:val="de-DE"/>
        </w:rPr>
        <w:t xml:space="preserve"> </w:t>
      </w:r>
      <w:r w:rsidR="00BA107C" w:rsidRPr="00937E3C">
        <w:rPr>
          <w:lang w:val="de-DE"/>
        </w:rPr>
        <w:t>000</w:t>
      </w:r>
      <w:r w:rsidR="00B96118" w:rsidRPr="00937E3C">
        <w:rPr>
          <w:lang w:val="de-DE"/>
        </w:rPr>
        <w:t> kPa</w:t>
      </w:r>
      <w:r w:rsidRPr="00937E3C">
        <w:rPr>
          <w:lang w:val="de-DE"/>
        </w:rPr>
        <w:t xml:space="preserve">. Die Partialdrücke des n-Butans und Isobutans betragen </w:t>
      </w:r>
      <w:r w:rsidR="00BA107C" w:rsidRPr="00937E3C">
        <w:rPr>
          <w:lang w:val="de-DE"/>
        </w:rPr>
        <w:t>200</w:t>
      </w:r>
      <w:r w:rsidR="00B96118" w:rsidRPr="00937E3C">
        <w:rPr>
          <w:lang w:val="de-DE"/>
        </w:rPr>
        <w:t> kPa</w:t>
      </w:r>
      <w:r w:rsidRPr="00937E3C">
        <w:rPr>
          <w:lang w:val="de-DE"/>
        </w:rPr>
        <w:t xml:space="preserve"> bzw. </w:t>
      </w:r>
      <w:r w:rsidR="00BA107C" w:rsidRPr="00937E3C">
        <w:rPr>
          <w:lang w:val="de-DE"/>
        </w:rPr>
        <w:t>300</w:t>
      </w:r>
      <w:r w:rsidR="00B96118" w:rsidRPr="00937E3C">
        <w:rPr>
          <w:lang w:val="de-DE"/>
        </w:rPr>
        <w:t> kPa</w:t>
      </w:r>
      <w:r w:rsidRPr="00937E3C">
        <w:rPr>
          <w:lang w:val="de-DE"/>
        </w:rPr>
        <w:t>. Wie hoch ist der Volumenanteil des Propans?</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30 Vol.-%</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40 Vol.-%</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rPr>
          <w:lang w:val="de-DE"/>
        </w:rPr>
        <w:tab/>
      </w:r>
      <w:r w:rsidRPr="00937E3C">
        <w:rPr>
          <w:lang w:val="de-DE"/>
        </w:rPr>
        <w:tab/>
      </w:r>
      <w:r w:rsidR="005F4793" w:rsidRPr="00937E3C">
        <w:t>C</w:t>
      </w:r>
      <w:r w:rsidRPr="00937E3C">
        <w:tab/>
        <w:t>50 Vol.-%</w:t>
      </w:r>
      <w:r w:rsidR="00876F5A" w:rsidRPr="00937E3C">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tab/>
      </w:r>
      <w:r w:rsidRPr="00937E3C">
        <w:tab/>
      </w:r>
      <w:r w:rsidR="005F4793" w:rsidRPr="00937E3C">
        <w:t>D</w:t>
      </w:r>
      <w:r w:rsidRPr="00937E3C">
        <w:tab/>
        <w:t>60 Vol.-%</w:t>
      </w:r>
      <w:r w:rsidR="00876F5A" w:rsidRPr="00937E3C">
        <w:t>.</w:t>
      </w:r>
    </w:p>
    <w:p w:rsidR="00096EF8" w:rsidRPr="00937E3C" w:rsidRDefault="00096EF8" w:rsidP="00063BD0">
      <w:pPr>
        <w:widowControl w:val="0"/>
        <w:tabs>
          <w:tab w:val="left" w:pos="284"/>
          <w:tab w:val="left" w:pos="1134"/>
          <w:tab w:val="left" w:pos="8505"/>
        </w:tabs>
        <w:spacing w:line="240" w:lineRule="atLeast"/>
        <w:ind w:left="1701" w:hanging="1701"/>
        <w:jc w:val="both"/>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tab/>
        <w:t>231 02.1-09</w:t>
      </w:r>
      <w:r w:rsidRPr="00937E3C">
        <w:tab/>
      </w:r>
      <w:r w:rsidRPr="00937E3C">
        <w:rPr>
          <w:i/>
        </w:rPr>
        <w:t>p</w:t>
      </w:r>
      <w:r w:rsidRPr="00937E3C">
        <w:rPr>
          <w:i/>
          <w:vertAlign w:val="subscript"/>
        </w:rPr>
        <w:t>tot</w:t>
      </w:r>
      <w:r w:rsidRPr="00937E3C">
        <w:t xml:space="preserve"> = </w:t>
      </w:r>
      <w:r w:rsidRPr="00937E3C">
        <w:rPr>
          <w:i/>
          <w:lang w:val="de-DE"/>
        </w:rPr>
        <w:sym w:font="Symbol" w:char="F0E5"/>
      </w:r>
      <w:r w:rsidRPr="00937E3C">
        <w:rPr>
          <w:i/>
        </w:rPr>
        <w:t>p</w:t>
      </w:r>
      <w:r w:rsidRPr="00937E3C">
        <w:rPr>
          <w:i/>
          <w:vertAlign w:val="subscript"/>
        </w:rPr>
        <w:t>i</w:t>
      </w:r>
      <w:r w:rsidRPr="00937E3C">
        <w:t xml:space="preserve">  und  Vol.-</w:t>
      </w:r>
      <w:r w:rsidRPr="00937E3C">
        <w:rPr>
          <w:i/>
        </w:rPr>
        <w:t xml:space="preserve">% </w:t>
      </w:r>
      <w:r w:rsidRPr="00937E3C">
        <w:t xml:space="preserve"> </w:t>
      </w:r>
      <w:r w:rsidRPr="00937E3C">
        <w:rPr>
          <w:lang w:val="de-DE"/>
        </w:rPr>
        <w:t xml:space="preserve">= </w:t>
      </w:r>
      <w:r w:rsidRPr="00937E3C">
        <w:rPr>
          <w:i/>
          <w:lang w:val="de-DE"/>
        </w:rPr>
        <w:t>p</w:t>
      </w:r>
      <w:r w:rsidRPr="00937E3C">
        <w:rPr>
          <w:i/>
          <w:vertAlign w:val="subscript"/>
          <w:lang w:val="de-DE"/>
        </w:rPr>
        <w:t>i</w:t>
      </w:r>
      <w:r w:rsidRPr="00937E3C">
        <w:rPr>
          <w:i/>
          <w:lang w:val="de-DE"/>
        </w:rPr>
        <w:t xml:space="preserve"> x 100/ p</w:t>
      </w:r>
      <w:r w:rsidRPr="00937E3C">
        <w:rPr>
          <w:i/>
          <w:vertAlign w:val="subscript"/>
          <w:lang w:val="de-DE"/>
        </w:rPr>
        <w:t>tot</w:t>
      </w:r>
      <w:r w:rsidRPr="00937E3C">
        <w:rPr>
          <w:lang w:val="de-DE"/>
        </w:rPr>
        <w:tab/>
        <w:t>D</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 xml:space="preserve">In einem Stickstoff/Sauerstoffgemisch mit einem </w:t>
      </w:r>
      <w:r w:rsidR="00E71755" w:rsidRPr="00937E3C">
        <w:rPr>
          <w:lang w:val="de-DE"/>
        </w:rPr>
        <w:t xml:space="preserve">absoluten </w:t>
      </w:r>
      <w:r w:rsidRPr="00937E3C">
        <w:rPr>
          <w:lang w:val="de-DE"/>
        </w:rPr>
        <w:t xml:space="preserve">Druck von </w:t>
      </w:r>
      <w:r w:rsidR="00BA107C" w:rsidRPr="00937E3C">
        <w:rPr>
          <w:lang w:val="de-DE"/>
        </w:rPr>
        <w:t>2</w:t>
      </w:r>
      <w:r w:rsidR="00AB3D5B" w:rsidRPr="00937E3C">
        <w:rPr>
          <w:lang w:val="de-DE"/>
        </w:rPr>
        <w:t xml:space="preserve"> </w:t>
      </w:r>
      <w:r w:rsidR="00BA107C" w:rsidRPr="00937E3C">
        <w:rPr>
          <w:lang w:val="de-DE"/>
        </w:rPr>
        <w:t>000</w:t>
      </w:r>
      <w:r w:rsidR="00B96118" w:rsidRPr="00937E3C">
        <w:rPr>
          <w:lang w:val="de-DE"/>
        </w:rPr>
        <w:t> kPa</w:t>
      </w:r>
      <w:r w:rsidRPr="00937E3C">
        <w:rPr>
          <w:lang w:val="de-DE"/>
        </w:rPr>
        <w:t xml:space="preserve"> beträgt der Partialdruck des Sauerstoffes </w:t>
      </w:r>
      <w:r w:rsidR="00BA107C" w:rsidRPr="00937E3C">
        <w:rPr>
          <w:lang w:val="de-DE"/>
        </w:rPr>
        <w:t>100</w:t>
      </w:r>
      <w:r w:rsidR="00B96118" w:rsidRPr="00937E3C">
        <w:rPr>
          <w:lang w:val="de-DE"/>
        </w:rPr>
        <w:t> kPa</w:t>
      </w:r>
      <w:r w:rsidRPr="00937E3C">
        <w:rPr>
          <w:lang w:val="de-DE"/>
        </w:rPr>
        <w:t>. Wie hoch ist der Volumenanteil des Stickstoffs?</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86  Vol.-%</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90  Vol.-%</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rPr>
          <w:lang w:val="de-DE"/>
        </w:rPr>
        <w:tab/>
      </w:r>
      <w:r w:rsidRPr="00937E3C">
        <w:rPr>
          <w:lang w:val="de-DE"/>
        </w:rPr>
        <w:tab/>
      </w:r>
      <w:r w:rsidR="005F4793" w:rsidRPr="00937E3C">
        <w:t>C</w:t>
      </w:r>
      <w:r w:rsidRPr="00937E3C">
        <w:tab/>
        <w:t>90,5 Vol.-%</w:t>
      </w:r>
      <w:r w:rsidR="00876F5A" w:rsidRPr="00937E3C">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tab/>
      </w:r>
      <w:r w:rsidRPr="00937E3C">
        <w:tab/>
      </w:r>
      <w:r w:rsidR="005F4793" w:rsidRPr="00937E3C">
        <w:t>D</w:t>
      </w:r>
      <w:r w:rsidRPr="00937E3C">
        <w:tab/>
        <w:t>95  Vol.-%</w:t>
      </w:r>
      <w:r w:rsidR="00876F5A" w:rsidRPr="00937E3C">
        <w:t>.</w:t>
      </w:r>
    </w:p>
    <w:p w:rsidR="0087241F" w:rsidRPr="00937E3C" w:rsidRDefault="0087241F" w:rsidP="0087241F">
      <w:pPr>
        <w:widowControl w:val="0"/>
        <w:tabs>
          <w:tab w:val="left" w:pos="567"/>
          <w:tab w:val="left" w:pos="1134"/>
          <w:tab w:val="left" w:pos="8505"/>
        </w:tabs>
        <w:spacing w:line="240" w:lineRule="atLeast"/>
        <w:ind w:left="1701" w:right="283" w:hanging="1701"/>
        <w:jc w:val="both"/>
      </w:pPr>
    </w:p>
    <w:p w:rsidR="0087241F" w:rsidRPr="00937E3C" w:rsidRDefault="0087241F" w:rsidP="0087241F">
      <w:pPr>
        <w:widowControl w:val="0"/>
        <w:tabs>
          <w:tab w:val="left" w:pos="567"/>
          <w:tab w:val="left" w:pos="1134"/>
          <w:tab w:val="left" w:pos="8222"/>
        </w:tabs>
        <w:spacing w:line="240" w:lineRule="atLeast"/>
        <w:ind w:left="1701" w:right="283" w:hanging="1701"/>
        <w:jc w:val="both"/>
        <w:sectPr w:rsidR="0087241F" w:rsidRPr="00937E3C" w:rsidSect="002415AC">
          <w:headerReference w:type="even" r:id="rId22"/>
          <w:headerReference w:type="default" r:id="rId23"/>
          <w:headerReference w:type="first" r:id="rId24"/>
          <w:pgSz w:w="11906" w:h="16838"/>
          <w:pgMar w:top="1417" w:right="1417" w:bottom="993" w:left="1417" w:header="708" w:footer="708" w:gutter="0"/>
          <w:cols w:space="708"/>
        </w:sectPr>
      </w:pPr>
    </w:p>
    <w:p w:rsidR="00E47051" w:rsidRPr="00937E3C" w:rsidRDefault="00E47051" w:rsidP="00063BD0">
      <w:pPr>
        <w:widowControl w:val="0"/>
        <w:tabs>
          <w:tab w:val="left" w:pos="284"/>
          <w:tab w:val="left" w:pos="1134"/>
          <w:tab w:val="left" w:pos="1701"/>
          <w:tab w:val="left" w:pos="8505"/>
        </w:tabs>
        <w:spacing w:line="240" w:lineRule="atLeast"/>
        <w:ind w:left="1701" w:hanging="1701"/>
        <w:jc w:val="both"/>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tab/>
        <w:t>231 02.2-01</w:t>
      </w:r>
      <w:r w:rsidRPr="00937E3C">
        <w:tab/>
      </w:r>
      <w:r w:rsidRPr="00937E3C">
        <w:rPr>
          <w:i/>
        </w:rPr>
        <w:t>p</w:t>
      </w:r>
      <w:r w:rsidRPr="00937E3C">
        <w:rPr>
          <w:i/>
          <w:vertAlign w:val="subscript"/>
        </w:rPr>
        <w:t>tot</w:t>
      </w:r>
      <w:r w:rsidRPr="00937E3C">
        <w:rPr>
          <w:i/>
        </w:rPr>
        <w:t xml:space="preserve"> = </w:t>
      </w:r>
      <w:r w:rsidRPr="00937E3C">
        <w:rPr>
          <w:i/>
          <w:lang w:val="de-DE"/>
        </w:rPr>
        <w:sym w:font="Symbol" w:char="F0E5"/>
      </w:r>
      <w:r w:rsidRPr="00937E3C">
        <w:rPr>
          <w:i/>
        </w:rPr>
        <w:t>p</w:t>
      </w:r>
      <w:r w:rsidRPr="00937E3C">
        <w:rPr>
          <w:i/>
          <w:vertAlign w:val="subscript"/>
        </w:rPr>
        <w:t>i</w:t>
      </w:r>
      <w:r w:rsidRPr="00937E3C">
        <w:t xml:space="preserve">  und  Vol.-</w:t>
      </w:r>
      <w:r w:rsidRPr="00937E3C">
        <w:rPr>
          <w:i/>
        </w:rPr>
        <w:t>%</w:t>
      </w:r>
      <w:r w:rsidRPr="00937E3C">
        <w:t xml:space="preserve"> </w:t>
      </w:r>
      <w:r w:rsidRPr="00937E3C">
        <w:rPr>
          <w:lang w:val="de-DE"/>
        </w:rPr>
        <w:t xml:space="preserve">= </w:t>
      </w:r>
      <w:r w:rsidRPr="00937E3C">
        <w:rPr>
          <w:i/>
          <w:lang w:val="de-DE"/>
        </w:rPr>
        <w:t>p</w:t>
      </w:r>
      <w:r w:rsidRPr="00937E3C">
        <w:rPr>
          <w:i/>
          <w:vertAlign w:val="subscript"/>
          <w:lang w:val="de-DE"/>
        </w:rPr>
        <w:t>i</w:t>
      </w:r>
      <w:r w:rsidRPr="00937E3C">
        <w:rPr>
          <w:i/>
          <w:lang w:val="de-DE"/>
        </w:rPr>
        <w:t xml:space="preserve"> x 100/ p</w:t>
      </w:r>
      <w:r w:rsidRPr="00937E3C">
        <w:rPr>
          <w:i/>
          <w:vertAlign w:val="subscript"/>
          <w:lang w:val="de-DE"/>
        </w:rPr>
        <w:t>tot</w:t>
      </w:r>
      <w:r w:rsidRPr="00937E3C">
        <w:rPr>
          <w:lang w:val="de-DE"/>
        </w:rPr>
        <w:t xml:space="preserve"> und </w:t>
      </w:r>
      <w:r w:rsidRPr="00937E3C">
        <w:rPr>
          <w:i/>
          <w:lang w:val="de-DE"/>
        </w:rPr>
        <w:t>p * V</w:t>
      </w:r>
      <w:r w:rsidRPr="00937E3C">
        <w:rPr>
          <w:lang w:val="de-DE"/>
        </w:rPr>
        <w:t xml:space="preserve"> = konstant</w:t>
      </w:r>
      <w:r w:rsidRPr="00937E3C">
        <w:rPr>
          <w:lang w:val="de-DE"/>
        </w:rPr>
        <w:tab/>
        <w:t>B</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Ein Ladetank enthält ein Gasgemisch aus 80 Vol.-% Propan und 20 Vol.-% Butan unter einem</w:t>
      </w:r>
      <w:r w:rsidR="00E71755" w:rsidRPr="00937E3C">
        <w:rPr>
          <w:lang w:val="de-DE"/>
        </w:rPr>
        <w:t xml:space="preserve"> absoluten</w:t>
      </w:r>
      <w:r w:rsidRPr="00937E3C">
        <w:rPr>
          <w:lang w:val="de-DE"/>
        </w:rPr>
        <w:t xml:space="preserve"> Druck von </w:t>
      </w:r>
      <w:r w:rsidR="00BA107C" w:rsidRPr="00937E3C">
        <w:rPr>
          <w:lang w:val="de-DE"/>
        </w:rPr>
        <w:t>500</w:t>
      </w:r>
      <w:r w:rsidR="00B96118" w:rsidRPr="00937E3C">
        <w:rPr>
          <w:lang w:val="de-DE"/>
        </w:rPr>
        <w:t> kPa</w:t>
      </w:r>
      <w:r w:rsidRPr="00937E3C">
        <w:rPr>
          <w:lang w:val="de-DE"/>
        </w:rPr>
        <w:t xml:space="preserve">). Nach Entspannen des Ladetanks (Überdruck = 0), wird der </w:t>
      </w:r>
      <w:r w:rsidR="00E71755" w:rsidRPr="00937E3C">
        <w:rPr>
          <w:lang w:val="de-DE"/>
        </w:rPr>
        <w:t xml:space="preserve">absolute </w:t>
      </w:r>
      <w:r w:rsidRPr="00937E3C">
        <w:rPr>
          <w:lang w:val="de-DE"/>
        </w:rPr>
        <w:t xml:space="preserve">Druck im Ladetank mit Stickstoff auf </w:t>
      </w:r>
      <w:r w:rsidR="00BA107C" w:rsidRPr="00937E3C">
        <w:rPr>
          <w:lang w:val="de-DE"/>
        </w:rPr>
        <w:t>400</w:t>
      </w:r>
      <w:r w:rsidR="00B96118" w:rsidRPr="00937E3C">
        <w:rPr>
          <w:lang w:val="de-DE"/>
        </w:rPr>
        <w:t> kPa</w:t>
      </w:r>
      <w:r w:rsidRPr="00937E3C">
        <w:rPr>
          <w:lang w:val="de-DE"/>
        </w:rPr>
        <w:t xml:space="preserve"> erhöht. Wie hoch ist nun der Volumenanteil des Propans?</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16 Vol.-%</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rPr>
          <w:lang w:val="de-DE"/>
        </w:rPr>
        <w:tab/>
      </w:r>
      <w:r w:rsidRPr="00937E3C">
        <w:rPr>
          <w:lang w:val="de-DE"/>
        </w:rPr>
        <w:tab/>
      </w:r>
      <w:r w:rsidR="005F4793" w:rsidRPr="00937E3C">
        <w:t>B</w:t>
      </w:r>
      <w:r w:rsidRPr="00937E3C">
        <w:tab/>
        <w:t>20 Vol.-%</w:t>
      </w:r>
      <w:r w:rsidR="00876F5A" w:rsidRPr="00937E3C">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tab/>
      </w:r>
      <w:r w:rsidRPr="00937E3C">
        <w:tab/>
      </w:r>
      <w:r w:rsidR="005F4793" w:rsidRPr="00937E3C">
        <w:t>C</w:t>
      </w:r>
      <w:r w:rsidRPr="00937E3C">
        <w:tab/>
        <w:t>25 Vol.-%</w:t>
      </w:r>
      <w:r w:rsidR="00876F5A" w:rsidRPr="00937E3C">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tab/>
      </w:r>
      <w:r w:rsidRPr="00937E3C">
        <w:tab/>
      </w:r>
      <w:r w:rsidR="005F4793" w:rsidRPr="00937E3C">
        <w:t>D</w:t>
      </w:r>
      <w:r w:rsidRPr="00937E3C">
        <w:tab/>
        <w:t>32 Vol.-%</w:t>
      </w:r>
      <w:r w:rsidR="00876F5A" w:rsidRPr="00937E3C">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tab/>
      </w:r>
      <w:r w:rsidRPr="00937E3C">
        <w:rPr>
          <w:lang w:val="de-DE"/>
        </w:rPr>
        <w:t>231 02.2-02</w:t>
      </w:r>
      <w:r w:rsidRPr="00937E3C">
        <w:rPr>
          <w:lang w:val="de-DE"/>
        </w:rPr>
        <w:tab/>
      </w:r>
      <w:r w:rsidRPr="00937E3C">
        <w:rPr>
          <w:i/>
          <w:lang w:val="de-DE"/>
        </w:rPr>
        <w:t>p</w:t>
      </w:r>
      <w:r w:rsidRPr="00937E3C">
        <w:rPr>
          <w:i/>
          <w:vertAlign w:val="subscript"/>
          <w:lang w:val="de-DE"/>
        </w:rPr>
        <w:t>tot</w:t>
      </w:r>
      <w:r w:rsidRPr="00937E3C">
        <w:rPr>
          <w:lang w:val="de-DE"/>
        </w:rPr>
        <w:t xml:space="preserve"> = </w:t>
      </w:r>
      <w:r w:rsidRPr="00937E3C">
        <w:rPr>
          <w:i/>
          <w:lang w:val="de-DE"/>
        </w:rPr>
        <w:sym w:font="Symbol" w:char="F0E5"/>
      </w:r>
      <w:r w:rsidRPr="00937E3C">
        <w:rPr>
          <w:i/>
          <w:lang w:val="de-DE"/>
        </w:rPr>
        <w:t>p</w:t>
      </w:r>
      <w:r w:rsidRPr="00937E3C">
        <w:rPr>
          <w:i/>
          <w:vertAlign w:val="subscript"/>
          <w:lang w:val="de-DE"/>
        </w:rPr>
        <w:t>i</w:t>
      </w:r>
      <w:r w:rsidRPr="00937E3C">
        <w:rPr>
          <w:lang w:val="de-DE"/>
        </w:rPr>
        <w:t xml:space="preserve">  und  Vol.-</w:t>
      </w:r>
      <w:r w:rsidRPr="00937E3C">
        <w:rPr>
          <w:i/>
          <w:lang w:val="de-DE"/>
        </w:rPr>
        <w:t>%</w:t>
      </w:r>
      <w:r w:rsidRPr="00937E3C">
        <w:rPr>
          <w:lang w:val="de-DE"/>
        </w:rPr>
        <w:t xml:space="preserve"> = </w:t>
      </w:r>
      <w:r w:rsidRPr="00937E3C">
        <w:rPr>
          <w:i/>
          <w:lang w:val="de-DE"/>
        </w:rPr>
        <w:t>p</w:t>
      </w:r>
      <w:r w:rsidRPr="00937E3C">
        <w:rPr>
          <w:i/>
          <w:vertAlign w:val="subscript"/>
          <w:lang w:val="de-DE"/>
        </w:rPr>
        <w:t>i</w:t>
      </w:r>
      <w:r w:rsidRPr="00937E3C">
        <w:rPr>
          <w:i/>
          <w:lang w:val="de-DE"/>
        </w:rPr>
        <w:t xml:space="preserve"> x 100/ p</w:t>
      </w:r>
      <w:r w:rsidRPr="00937E3C">
        <w:rPr>
          <w:i/>
          <w:vertAlign w:val="subscript"/>
          <w:lang w:val="de-DE"/>
        </w:rPr>
        <w:t>tot</w:t>
      </w:r>
      <w:r w:rsidRPr="00937E3C">
        <w:rPr>
          <w:lang w:val="de-DE"/>
        </w:rPr>
        <w:t xml:space="preserve"> und </w:t>
      </w:r>
      <w:r w:rsidRPr="00937E3C">
        <w:rPr>
          <w:i/>
          <w:lang w:val="de-DE"/>
        </w:rPr>
        <w:t>p * V</w:t>
      </w:r>
      <w:r w:rsidRPr="00937E3C">
        <w:rPr>
          <w:lang w:val="de-DE"/>
        </w:rPr>
        <w:t xml:space="preserve"> = konstant</w:t>
      </w:r>
      <w:r w:rsidRPr="00937E3C">
        <w:rPr>
          <w:lang w:val="de-DE"/>
        </w:rPr>
        <w:tab/>
        <w:t>D</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In einem Ladetank von 300 m</w:t>
      </w:r>
      <w:r w:rsidRPr="00937E3C">
        <w:rPr>
          <w:vertAlign w:val="superscript"/>
          <w:lang w:val="de-DE"/>
        </w:rPr>
        <w:t>3</w:t>
      </w:r>
      <w:r w:rsidRPr="00937E3C">
        <w:rPr>
          <w:lang w:val="de-DE"/>
        </w:rPr>
        <w:t xml:space="preserve"> Rauminhalt befindet sich Isobutan unter einem </w:t>
      </w:r>
      <w:r w:rsidR="00E71755" w:rsidRPr="00937E3C">
        <w:rPr>
          <w:lang w:val="de-DE"/>
        </w:rPr>
        <w:t xml:space="preserve">absoluten </w:t>
      </w:r>
      <w:r w:rsidRPr="00937E3C">
        <w:rPr>
          <w:lang w:val="de-DE"/>
        </w:rPr>
        <w:t>Druck von</w:t>
      </w:r>
      <w:r w:rsidR="00BA107C" w:rsidRPr="00937E3C">
        <w:rPr>
          <w:lang w:val="de-DE"/>
        </w:rPr>
        <w:t xml:space="preserve"> 150</w:t>
      </w:r>
      <w:r w:rsidR="00B96118" w:rsidRPr="00937E3C">
        <w:rPr>
          <w:lang w:val="de-DE"/>
        </w:rPr>
        <w:t> kPa</w:t>
      </w:r>
      <w:r w:rsidR="00AB3D5B" w:rsidRPr="00937E3C">
        <w:rPr>
          <w:lang w:val="de-DE"/>
        </w:rPr>
        <w:t>.</w:t>
      </w:r>
      <w:r w:rsidRPr="00937E3C">
        <w:rPr>
          <w:lang w:val="de-DE"/>
        </w:rPr>
        <w:t xml:space="preserve"> Es werden 900 m</w:t>
      </w:r>
      <w:r w:rsidRPr="00937E3C">
        <w:rPr>
          <w:vertAlign w:val="superscript"/>
          <w:lang w:val="de-DE"/>
        </w:rPr>
        <w:t>3</w:t>
      </w:r>
      <w:r w:rsidRPr="00937E3C">
        <w:rPr>
          <w:lang w:val="de-DE"/>
        </w:rPr>
        <w:t xml:space="preserve"> Propan nachgedrückt</w:t>
      </w:r>
      <w:r w:rsidR="0049723C" w:rsidRPr="00937E3C">
        <w:rPr>
          <w:lang w:val="de-DE"/>
        </w:rPr>
        <w:t>, die sich unter einem</w:t>
      </w:r>
      <w:r w:rsidR="00E71755" w:rsidRPr="00937E3C">
        <w:rPr>
          <w:lang w:val="de-DE"/>
        </w:rPr>
        <w:t xml:space="preserve"> absoluten</w:t>
      </w:r>
      <w:r w:rsidR="0049723C" w:rsidRPr="00937E3C">
        <w:rPr>
          <w:lang w:val="de-DE"/>
        </w:rPr>
        <w:t xml:space="preserve"> Druck von 100</w:t>
      </w:r>
      <w:r w:rsidR="00B96118" w:rsidRPr="00937E3C">
        <w:rPr>
          <w:lang w:val="de-DE"/>
        </w:rPr>
        <w:t> kPa</w:t>
      </w:r>
      <w:r w:rsidR="0049723C" w:rsidRPr="00937E3C">
        <w:rPr>
          <w:lang w:val="de-DE"/>
        </w:rPr>
        <w:t xml:space="preserve"> befinden</w:t>
      </w:r>
      <w:r w:rsidRPr="00937E3C">
        <w:rPr>
          <w:lang w:val="de-DE"/>
        </w:rPr>
        <w:t>. Wie hoch ist dann der Volumenanteil des Isobutans?</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11,1 Vol.-%</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rPr>
          <w:lang w:val="de-DE"/>
        </w:rPr>
        <w:tab/>
      </w:r>
      <w:r w:rsidRPr="00937E3C">
        <w:rPr>
          <w:lang w:val="de-DE"/>
        </w:rPr>
        <w:tab/>
      </w:r>
      <w:r w:rsidR="005F4793" w:rsidRPr="00937E3C">
        <w:t>B</w:t>
      </w:r>
      <w:r w:rsidRPr="00937E3C">
        <w:tab/>
        <w:t>14,3 Vol.-%</w:t>
      </w:r>
      <w:r w:rsidR="00876F5A" w:rsidRPr="00937E3C">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tab/>
      </w:r>
      <w:r w:rsidRPr="00937E3C">
        <w:tab/>
      </w:r>
      <w:r w:rsidR="005F4793" w:rsidRPr="00937E3C">
        <w:t>C</w:t>
      </w:r>
      <w:r w:rsidRPr="00937E3C">
        <w:tab/>
        <w:t>20,0 Vol.-%</w:t>
      </w:r>
      <w:r w:rsidR="00876F5A" w:rsidRPr="00937E3C">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tab/>
      </w:r>
      <w:r w:rsidRPr="00937E3C">
        <w:tab/>
      </w:r>
      <w:r w:rsidR="005F4793" w:rsidRPr="00937E3C">
        <w:t>D</w:t>
      </w:r>
      <w:r w:rsidRPr="00937E3C">
        <w:tab/>
        <w:t>33,3 Vol.-%</w:t>
      </w:r>
      <w:r w:rsidR="00876F5A" w:rsidRPr="00937E3C">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tab/>
      </w:r>
      <w:r w:rsidRPr="00937E3C">
        <w:rPr>
          <w:lang w:val="de-DE"/>
        </w:rPr>
        <w:t>231 02.2-03</w:t>
      </w:r>
      <w:r w:rsidRPr="00937E3C">
        <w:rPr>
          <w:lang w:val="de-DE"/>
        </w:rPr>
        <w:tab/>
      </w:r>
      <w:r w:rsidRPr="00937E3C">
        <w:rPr>
          <w:i/>
          <w:lang w:val="de-DE"/>
        </w:rPr>
        <w:t>p</w:t>
      </w:r>
      <w:r w:rsidRPr="00937E3C">
        <w:rPr>
          <w:i/>
          <w:vertAlign w:val="subscript"/>
          <w:lang w:val="de-DE"/>
        </w:rPr>
        <w:t>tot</w:t>
      </w:r>
      <w:r w:rsidRPr="00937E3C">
        <w:rPr>
          <w:lang w:val="de-DE"/>
        </w:rPr>
        <w:t xml:space="preserve"> = </w:t>
      </w:r>
      <w:r w:rsidRPr="00937E3C">
        <w:rPr>
          <w:i/>
          <w:lang w:val="de-DE"/>
        </w:rPr>
        <w:sym w:font="Symbol" w:char="F0E5"/>
      </w:r>
      <w:r w:rsidRPr="00937E3C">
        <w:rPr>
          <w:i/>
          <w:lang w:val="de-DE"/>
        </w:rPr>
        <w:t>p</w:t>
      </w:r>
      <w:r w:rsidRPr="00937E3C">
        <w:rPr>
          <w:i/>
          <w:vertAlign w:val="subscript"/>
          <w:lang w:val="de-DE"/>
        </w:rPr>
        <w:t>i</w:t>
      </w:r>
      <w:r w:rsidRPr="00937E3C">
        <w:rPr>
          <w:lang w:val="de-DE"/>
        </w:rPr>
        <w:t xml:space="preserve">  und  Vol.-</w:t>
      </w:r>
      <w:r w:rsidRPr="00937E3C">
        <w:rPr>
          <w:i/>
          <w:lang w:val="de-DE"/>
        </w:rPr>
        <w:t>%</w:t>
      </w:r>
      <w:r w:rsidRPr="00937E3C">
        <w:rPr>
          <w:lang w:val="de-DE"/>
        </w:rPr>
        <w:t xml:space="preserve"> = </w:t>
      </w:r>
      <w:r w:rsidRPr="00937E3C">
        <w:rPr>
          <w:i/>
          <w:lang w:val="de-DE"/>
        </w:rPr>
        <w:t>p</w:t>
      </w:r>
      <w:r w:rsidRPr="00937E3C">
        <w:rPr>
          <w:i/>
          <w:vertAlign w:val="subscript"/>
          <w:lang w:val="de-DE"/>
        </w:rPr>
        <w:t>i</w:t>
      </w:r>
      <w:r w:rsidRPr="00937E3C">
        <w:rPr>
          <w:i/>
          <w:lang w:val="de-DE"/>
        </w:rPr>
        <w:t xml:space="preserve"> x 100/ p</w:t>
      </w:r>
      <w:r w:rsidRPr="00937E3C">
        <w:rPr>
          <w:i/>
          <w:vertAlign w:val="subscript"/>
          <w:lang w:val="de-DE"/>
        </w:rPr>
        <w:t>tot</w:t>
      </w:r>
      <w:r w:rsidRPr="00937E3C">
        <w:rPr>
          <w:lang w:val="de-DE"/>
        </w:rPr>
        <w:t xml:space="preserve"> und </w:t>
      </w:r>
      <w:r w:rsidRPr="00937E3C">
        <w:rPr>
          <w:i/>
          <w:lang w:val="de-DE"/>
        </w:rPr>
        <w:t>p * V</w:t>
      </w:r>
      <w:r w:rsidRPr="00937E3C">
        <w:rPr>
          <w:lang w:val="de-DE"/>
        </w:rPr>
        <w:t xml:space="preserve"> = konstant</w:t>
      </w:r>
      <w:r w:rsidRPr="00937E3C">
        <w:rPr>
          <w:lang w:val="de-DE"/>
        </w:rPr>
        <w:tab/>
        <w:t>B</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In einem Ladetank von 100 m</w:t>
      </w:r>
      <w:r w:rsidRPr="00937E3C">
        <w:rPr>
          <w:vertAlign w:val="superscript"/>
          <w:lang w:val="de-DE"/>
        </w:rPr>
        <w:t>3</w:t>
      </w:r>
      <w:r w:rsidRPr="00937E3C">
        <w:rPr>
          <w:lang w:val="de-DE"/>
        </w:rPr>
        <w:t xml:space="preserve"> Rauminhalt befindet sich ein Gasgemisch aus 50 Vol.-% Propan und 50 Vol.-% Propen unter einem </w:t>
      </w:r>
      <w:r w:rsidR="00E71755" w:rsidRPr="00937E3C">
        <w:rPr>
          <w:lang w:val="de-DE"/>
        </w:rPr>
        <w:t xml:space="preserve">absoluten </w:t>
      </w:r>
      <w:r w:rsidRPr="00937E3C">
        <w:rPr>
          <w:lang w:val="de-DE"/>
        </w:rPr>
        <w:t xml:space="preserve">Druck von </w:t>
      </w:r>
      <w:r w:rsidR="001D4B30" w:rsidRPr="00937E3C">
        <w:rPr>
          <w:lang w:val="de-DE"/>
        </w:rPr>
        <w:t>6</w:t>
      </w:r>
      <w:r w:rsidR="006B4884" w:rsidRPr="00937E3C">
        <w:rPr>
          <w:lang w:val="de-DE"/>
        </w:rPr>
        <w:t>00</w:t>
      </w:r>
      <w:r w:rsidR="00B96118" w:rsidRPr="00937E3C">
        <w:rPr>
          <w:lang w:val="de-DE"/>
        </w:rPr>
        <w:t> kPa</w:t>
      </w:r>
      <w:r w:rsidR="006B4884" w:rsidRPr="00937E3C" w:rsidDel="006B4884">
        <w:rPr>
          <w:lang w:val="de-DE"/>
        </w:rPr>
        <w:t xml:space="preserve"> </w:t>
      </w:r>
      <w:r w:rsidR="00AB3D5B" w:rsidRPr="00937E3C">
        <w:rPr>
          <w:lang w:val="de-DE"/>
        </w:rPr>
        <w:t xml:space="preserve">. </w:t>
      </w:r>
      <w:r w:rsidRPr="00937E3C">
        <w:rPr>
          <w:lang w:val="de-DE"/>
        </w:rPr>
        <w:t>Bei konstanter Temperatur werden 600 m</w:t>
      </w:r>
      <w:r w:rsidRPr="00937E3C">
        <w:rPr>
          <w:vertAlign w:val="superscript"/>
          <w:lang w:val="de-DE"/>
        </w:rPr>
        <w:t>3</w:t>
      </w:r>
      <w:r w:rsidRPr="00937E3C">
        <w:rPr>
          <w:lang w:val="de-DE"/>
        </w:rPr>
        <w:t xml:space="preserve"> Stickstoff nachgedrückt, die sich unter einem</w:t>
      </w:r>
      <w:r w:rsidR="00E71755" w:rsidRPr="00937E3C">
        <w:rPr>
          <w:lang w:val="de-DE"/>
        </w:rPr>
        <w:t xml:space="preserve"> absoluten</w:t>
      </w:r>
      <w:r w:rsidRPr="00937E3C">
        <w:rPr>
          <w:lang w:val="de-DE"/>
        </w:rPr>
        <w:t xml:space="preserve"> Druck von </w:t>
      </w:r>
      <w:r w:rsidR="006B4884" w:rsidRPr="00937E3C">
        <w:rPr>
          <w:lang w:val="de-DE"/>
        </w:rPr>
        <w:t>100</w:t>
      </w:r>
      <w:r w:rsidR="00B96118" w:rsidRPr="00937E3C">
        <w:rPr>
          <w:lang w:val="de-DE"/>
        </w:rPr>
        <w:t> kPa</w:t>
      </w:r>
      <w:r w:rsidRPr="00937E3C">
        <w:rPr>
          <w:lang w:val="de-DE"/>
        </w:rPr>
        <w:t xml:space="preserve"> befinden. Wie hoch ist dann der Volumenanteil </w:t>
      </w:r>
      <w:r w:rsidR="00AB3D5B" w:rsidRPr="00937E3C">
        <w:rPr>
          <w:lang w:val="de-DE"/>
        </w:rPr>
        <w:t xml:space="preserve">von </w:t>
      </w:r>
      <w:r w:rsidRPr="00937E3C">
        <w:rPr>
          <w:lang w:val="de-DE"/>
        </w:rPr>
        <w:t>Propan?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23 Vol.-%</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rPr>
          <w:lang w:val="de-DE"/>
        </w:rPr>
        <w:tab/>
      </w:r>
      <w:r w:rsidRPr="00937E3C">
        <w:rPr>
          <w:lang w:val="de-DE"/>
        </w:rPr>
        <w:tab/>
      </w:r>
      <w:r w:rsidR="005F4793" w:rsidRPr="00937E3C">
        <w:t>B</w:t>
      </w:r>
      <w:r w:rsidRPr="00937E3C">
        <w:tab/>
        <w:t>25 Vol.-%</w:t>
      </w:r>
      <w:r w:rsidR="00876F5A" w:rsidRPr="00937E3C">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tab/>
      </w:r>
      <w:r w:rsidRPr="00937E3C">
        <w:tab/>
      </w:r>
      <w:r w:rsidR="005F4793" w:rsidRPr="00937E3C">
        <w:t>C</w:t>
      </w:r>
      <w:r w:rsidRPr="00937E3C">
        <w:tab/>
        <w:t>27 Vol.-%</w:t>
      </w:r>
      <w:r w:rsidR="00876F5A" w:rsidRPr="00937E3C">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tab/>
      </w:r>
      <w:r w:rsidRPr="00937E3C">
        <w:tab/>
      </w:r>
      <w:r w:rsidR="005F4793" w:rsidRPr="00937E3C">
        <w:t>D</w:t>
      </w:r>
      <w:r w:rsidRPr="00937E3C">
        <w:tab/>
        <w:t>30 Vol.-%</w:t>
      </w:r>
      <w:r w:rsidR="00876F5A" w:rsidRPr="00937E3C">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tab/>
      </w:r>
      <w:r w:rsidRPr="00937E3C">
        <w:rPr>
          <w:lang w:val="de-DE"/>
        </w:rPr>
        <w:t>231 02.2-04</w:t>
      </w:r>
      <w:r w:rsidRPr="00937E3C">
        <w:rPr>
          <w:lang w:val="de-DE"/>
        </w:rPr>
        <w:tab/>
      </w:r>
      <w:r w:rsidRPr="00937E3C">
        <w:rPr>
          <w:i/>
          <w:lang w:val="de-DE"/>
        </w:rPr>
        <w:t>p</w:t>
      </w:r>
      <w:r w:rsidRPr="00937E3C">
        <w:rPr>
          <w:i/>
          <w:vertAlign w:val="subscript"/>
          <w:lang w:val="de-DE"/>
        </w:rPr>
        <w:t>tot</w:t>
      </w:r>
      <w:r w:rsidRPr="00937E3C">
        <w:rPr>
          <w:lang w:val="de-DE"/>
        </w:rPr>
        <w:t xml:space="preserve"> = </w:t>
      </w:r>
      <w:r w:rsidRPr="00937E3C">
        <w:rPr>
          <w:i/>
          <w:lang w:val="de-DE"/>
        </w:rPr>
        <w:sym w:font="Symbol" w:char="F0E5"/>
      </w:r>
      <w:r w:rsidRPr="00937E3C">
        <w:rPr>
          <w:i/>
          <w:lang w:val="de-DE"/>
        </w:rPr>
        <w:t>p</w:t>
      </w:r>
      <w:r w:rsidRPr="00937E3C">
        <w:rPr>
          <w:i/>
          <w:vertAlign w:val="subscript"/>
          <w:lang w:val="de-DE"/>
        </w:rPr>
        <w:t>i</w:t>
      </w:r>
      <w:r w:rsidRPr="00937E3C">
        <w:rPr>
          <w:lang w:val="de-DE"/>
        </w:rPr>
        <w:t xml:space="preserve">  und  Vol.-</w:t>
      </w:r>
      <w:r w:rsidRPr="00937E3C">
        <w:rPr>
          <w:i/>
          <w:lang w:val="de-DE"/>
        </w:rPr>
        <w:t>%</w:t>
      </w:r>
      <w:r w:rsidRPr="00937E3C">
        <w:rPr>
          <w:lang w:val="de-DE"/>
        </w:rPr>
        <w:t xml:space="preserve"> = </w:t>
      </w:r>
      <w:r w:rsidRPr="00937E3C">
        <w:rPr>
          <w:i/>
          <w:lang w:val="de-DE"/>
        </w:rPr>
        <w:t>p</w:t>
      </w:r>
      <w:r w:rsidRPr="00937E3C">
        <w:rPr>
          <w:i/>
          <w:vertAlign w:val="subscript"/>
          <w:lang w:val="de-DE"/>
        </w:rPr>
        <w:t>i</w:t>
      </w:r>
      <w:r w:rsidRPr="00937E3C">
        <w:rPr>
          <w:i/>
          <w:lang w:val="de-DE"/>
        </w:rPr>
        <w:t xml:space="preserve"> x 100/ p</w:t>
      </w:r>
      <w:r w:rsidRPr="00937E3C">
        <w:rPr>
          <w:i/>
          <w:vertAlign w:val="subscript"/>
          <w:lang w:val="de-DE"/>
        </w:rPr>
        <w:t>tot</w:t>
      </w:r>
      <w:r w:rsidRPr="00937E3C">
        <w:rPr>
          <w:lang w:val="de-DE"/>
        </w:rPr>
        <w:t xml:space="preserve"> und </w:t>
      </w:r>
      <w:r w:rsidRPr="00937E3C">
        <w:rPr>
          <w:i/>
          <w:lang w:val="de-DE"/>
        </w:rPr>
        <w:t>p * V</w:t>
      </w:r>
      <w:r w:rsidRPr="00937E3C">
        <w:rPr>
          <w:lang w:val="de-DE"/>
        </w:rPr>
        <w:t xml:space="preserve"> = konstant</w:t>
      </w:r>
      <w:r w:rsidRPr="00937E3C">
        <w:rPr>
          <w:lang w:val="de-DE"/>
        </w:rPr>
        <w:tab/>
        <w:t>D</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 xml:space="preserve">Der </w:t>
      </w:r>
      <w:r w:rsidR="00E71755" w:rsidRPr="00937E3C">
        <w:rPr>
          <w:lang w:val="de-DE"/>
        </w:rPr>
        <w:t xml:space="preserve">absolute </w:t>
      </w:r>
      <w:r w:rsidRPr="00937E3C">
        <w:rPr>
          <w:lang w:val="de-DE"/>
        </w:rPr>
        <w:t xml:space="preserve">Druck eines mit Luft gefüllten Ladetanks (20,0 Vol.-% Sauerstoff) </w:t>
      </w:r>
      <w:r w:rsidR="009961CD" w:rsidRPr="00937E3C">
        <w:rPr>
          <w:lang w:val="de-DE"/>
        </w:rPr>
        <w:t xml:space="preserve"> beträgt </w:t>
      </w:r>
      <w:r w:rsidR="005C157F" w:rsidRPr="00937E3C">
        <w:rPr>
          <w:lang w:val="de-DE"/>
        </w:rPr>
        <w:t>120</w:t>
      </w:r>
      <w:r w:rsidR="00B96118" w:rsidRPr="00937E3C">
        <w:rPr>
          <w:lang w:val="de-DE"/>
        </w:rPr>
        <w:t> kPa</w:t>
      </w:r>
      <w:r w:rsidR="009961CD" w:rsidRPr="00937E3C">
        <w:rPr>
          <w:lang w:val="de-DE"/>
        </w:rPr>
        <w:t xml:space="preserve">. Der </w:t>
      </w:r>
      <w:r w:rsidR="00AB3D5B" w:rsidRPr="00937E3C">
        <w:rPr>
          <w:lang w:val="de-DE"/>
        </w:rPr>
        <w:t xml:space="preserve">absolute </w:t>
      </w:r>
      <w:r w:rsidR="009961CD" w:rsidRPr="00937E3C">
        <w:rPr>
          <w:lang w:val="de-DE"/>
        </w:rPr>
        <w:t>Druck wird</w:t>
      </w:r>
      <w:r w:rsidRPr="00937E3C">
        <w:rPr>
          <w:lang w:val="de-DE"/>
        </w:rPr>
        <w:t xml:space="preserve"> mit Stickstoff auf </w:t>
      </w:r>
      <w:r w:rsidR="005C157F" w:rsidRPr="00937E3C">
        <w:rPr>
          <w:lang w:val="de-DE"/>
        </w:rPr>
        <w:t>600</w:t>
      </w:r>
      <w:r w:rsidR="00B96118" w:rsidRPr="00937E3C">
        <w:rPr>
          <w:lang w:val="de-DE"/>
        </w:rPr>
        <w:t> kPa</w:t>
      </w:r>
      <w:r w:rsidR="005C157F" w:rsidRPr="00937E3C" w:rsidDel="000948AF">
        <w:rPr>
          <w:lang w:val="de-DE"/>
        </w:rPr>
        <w:t xml:space="preserve"> </w:t>
      </w:r>
      <w:r w:rsidRPr="00937E3C">
        <w:rPr>
          <w:lang w:val="de-DE"/>
        </w:rPr>
        <w:t>erhöht. Wie hoch ist der Partialdruck des Sauerstoffs im Ladetank?</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r>
      <w:r w:rsidR="001E4633" w:rsidRPr="00937E3C">
        <w:rPr>
          <w:lang w:val="de-DE"/>
        </w:rPr>
        <w:t xml:space="preserve">  </w:t>
      </w:r>
      <w:r w:rsidR="001D4B30" w:rsidRPr="00937E3C">
        <w:rPr>
          <w:lang w:val="de-DE"/>
        </w:rPr>
        <w:t>0,1</w:t>
      </w:r>
      <w:r w:rsidR="00B96118" w:rsidRPr="00937E3C">
        <w:rPr>
          <w:lang w:val="de-DE"/>
        </w:rPr>
        <w:t> kPa</w:t>
      </w:r>
      <w:r w:rsidR="00AB3D5B"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1D4B30" w:rsidRPr="00937E3C">
        <w:rPr>
          <w:lang w:val="de-DE"/>
        </w:rPr>
        <w:t>4</w:t>
      </w:r>
      <w:ins w:id="16" w:author="Bölker, Steffan" w:date="2018-08-24T15:18:00Z">
        <w:r w:rsidR="001F1336" w:rsidRPr="00937E3C">
          <w:rPr>
            <w:lang w:val="de-DE"/>
          </w:rPr>
          <w:t>,</w:t>
        </w:r>
      </w:ins>
      <w:r w:rsidR="001D4B30" w:rsidRPr="00937E3C">
        <w:rPr>
          <w:lang w:val="de-DE"/>
        </w:rPr>
        <w:t>0</w:t>
      </w:r>
      <w:r w:rsidR="00B96118" w:rsidRPr="00937E3C">
        <w:rPr>
          <w:lang w:val="de-DE"/>
        </w:rPr>
        <w:t> kPa</w:t>
      </w:r>
      <w:r w:rsidR="00AB3D5B"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1D4B30" w:rsidRPr="00937E3C">
        <w:rPr>
          <w:lang w:val="de-DE"/>
        </w:rPr>
        <w:t>4</w:t>
      </w:r>
      <w:ins w:id="17" w:author="Bölker, Steffan" w:date="2018-08-24T15:19:00Z">
        <w:r w:rsidR="001F1336" w:rsidRPr="00937E3C">
          <w:rPr>
            <w:lang w:val="de-DE"/>
          </w:rPr>
          <w:t>,</w:t>
        </w:r>
      </w:ins>
      <w:r w:rsidR="001D4B30" w:rsidRPr="00937E3C">
        <w:rPr>
          <w:lang w:val="de-DE"/>
        </w:rPr>
        <w:t>8</w:t>
      </w:r>
      <w:r w:rsidR="00B96118" w:rsidRPr="00937E3C">
        <w:rPr>
          <w:lang w:val="de-DE"/>
        </w:rPr>
        <w:t> kPa</w:t>
      </w:r>
      <w:r w:rsidR="00AB3D5B"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1D4B30" w:rsidRPr="00937E3C">
        <w:rPr>
          <w:lang w:val="de-DE"/>
        </w:rPr>
        <w:t>24</w:t>
      </w:r>
      <w:r w:rsidR="00B96118" w:rsidRPr="00937E3C">
        <w:rPr>
          <w:lang w:val="de-DE"/>
        </w:rPr>
        <w:t> kPa</w:t>
      </w:r>
      <w:r w:rsidR="00AB3D5B" w:rsidRPr="00937E3C">
        <w:rPr>
          <w:lang w:val="de-DE"/>
        </w:rPr>
        <w:t>.</w:t>
      </w:r>
    </w:p>
    <w:p w:rsidR="00096EF8" w:rsidRPr="00937E3C" w:rsidRDefault="002415AC"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br w:type="page"/>
      </w:r>
    </w:p>
    <w:p w:rsidR="00096EF8" w:rsidRPr="00937E3C" w:rsidRDefault="00096EF8" w:rsidP="00015820">
      <w:pPr>
        <w:widowControl w:val="0"/>
        <w:tabs>
          <w:tab w:val="left" w:pos="284"/>
          <w:tab w:val="left" w:pos="1134"/>
          <w:tab w:val="left" w:pos="1560"/>
          <w:tab w:val="left" w:pos="8505"/>
        </w:tabs>
        <w:spacing w:line="240" w:lineRule="atLeast"/>
        <w:ind w:left="1701" w:hanging="1701"/>
        <w:jc w:val="both"/>
        <w:rPr>
          <w:lang w:val="de-DE"/>
        </w:rPr>
      </w:pPr>
      <w:r w:rsidRPr="00937E3C">
        <w:rPr>
          <w:lang w:val="de-DE"/>
        </w:rPr>
        <w:tab/>
        <w:t>231 02.2-05</w:t>
      </w:r>
      <w:r w:rsidRPr="00937E3C">
        <w:rPr>
          <w:lang w:val="de-DE"/>
        </w:rPr>
        <w:tab/>
      </w:r>
      <w:r w:rsidRPr="00937E3C">
        <w:rPr>
          <w:lang w:val="de-DE"/>
        </w:rPr>
        <w:tab/>
      </w:r>
      <w:r w:rsidRPr="00937E3C">
        <w:rPr>
          <w:i/>
          <w:lang w:val="de-DE"/>
        </w:rPr>
        <w:t>p</w:t>
      </w:r>
      <w:r w:rsidRPr="00937E3C">
        <w:rPr>
          <w:i/>
          <w:vertAlign w:val="subscript"/>
          <w:lang w:val="de-DE"/>
        </w:rPr>
        <w:t>tot</w:t>
      </w:r>
      <w:r w:rsidRPr="00937E3C">
        <w:rPr>
          <w:lang w:val="de-DE"/>
        </w:rPr>
        <w:t xml:space="preserve"> = </w:t>
      </w:r>
      <w:r w:rsidRPr="00937E3C">
        <w:rPr>
          <w:i/>
          <w:lang w:val="de-DE"/>
        </w:rPr>
        <w:sym w:font="Symbol" w:char="F0E5"/>
      </w:r>
      <w:r w:rsidRPr="00937E3C">
        <w:rPr>
          <w:i/>
          <w:lang w:val="de-DE"/>
        </w:rPr>
        <w:t>p</w:t>
      </w:r>
      <w:r w:rsidRPr="00937E3C">
        <w:rPr>
          <w:i/>
          <w:vertAlign w:val="subscript"/>
          <w:lang w:val="de-DE"/>
        </w:rPr>
        <w:t>i</w:t>
      </w:r>
      <w:r w:rsidRPr="00937E3C">
        <w:rPr>
          <w:lang w:val="de-DE"/>
        </w:rPr>
        <w:t xml:space="preserve">  und  Vol.-</w:t>
      </w:r>
      <w:r w:rsidRPr="00937E3C">
        <w:rPr>
          <w:i/>
          <w:lang w:val="de-DE"/>
        </w:rPr>
        <w:t>%</w:t>
      </w:r>
      <w:r w:rsidRPr="00937E3C">
        <w:rPr>
          <w:lang w:val="de-DE"/>
        </w:rPr>
        <w:t xml:space="preserve"> = </w:t>
      </w:r>
      <w:r w:rsidRPr="00937E3C">
        <w:rPr>
          <w:i/>
          <w:lang w:val="de-DE"/>
        </w:rPr>
        <w:t>p</w:t>
      </w:r>
      <w:r w:rsidRPr="00937E3C">
        <w:rPr>
          <w:i/>
          <w:vertAlign w:val="subscript"/>
          <w:lang w:val="de-DE"/>
        </w:rPr>
        <w:t>i</w:t>
      </w:r>
      <w:r w:rsidRPr="00937E3C">
        <w:rPr>
          <w:i/>
          <w:lang w:val="de-DE"/>
        </w:rPr>
        <w:t xml:space="preserve"> x 100/ p</w:t>
      </w:r>
      <w:r w:rsidRPr="00937E3C">
        <w:rPr>
          <w:i/>
          <w:vertAlign w:val="subscript"/>
          <w:lang w:val="de-DE"/>
        </w:rPr>
        <w:t>tot</w:t>
      </w:r>
      <w:r w:rsidRPr="00937E3C">
        <w:rPr>
          <w:lang w:val="de-DE"/>
        </w:rPr>
        <w:t xml:space="preserve"> und </w:t>
      </w:r>
      <w:r w:rsidRPr="00937E3C">
        <w:rPr>
          <w:i/>
          <w:lang w:val="de-DE"/>
        </w:rPr>
        <w:t>p * V</w:t>
      </w:r>
      <w:r w:rsidRPr="00937E3C">
        <w:rPr>
          <w:lang w:val="de-DE"/>
        </w:rPr>
        <w:t xml:space="preserve"> = konstant</w:t>
      </w:r>
      <w:r w:rsidRPr="00937E3C">
        <w:rPr>
          <w:lang w:val="de-DE"/>
        </w:rPr>
        <w:tab/>
        <w:t>A</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 xml:space="preserve">In einem mit Stickstoff gefüllten Ladetank herrscht ein </w:t>
      </w:r>
      <w:r w:rsidR="00871B99" w:rsidRPr="00937E3C">
        <w:rPr>
          <w:lang w:val="de-DE"/>
        </w:rPr>
        <w:t xml:space="preserve">absoluter Druck </w:t>
      </w:r>
      <w:r w:rsidRPr="00937E3C">
        <w:rPr>
          <w:lang w:val="de-DE"/>
        </w:rPr>
        <w:t xml:space="preserve">von </w:t>
      </w:r>
      <w:r w:rsidR="006B4884" w:rsidRPr="00937E3C">
        <w:rPr>
          <w:lang w:val="de-DE"/>
        </w:rPr>
        <w:t>50</w:t>
      </w:r>
      <w:r w:rsidR="00B96118" w:rsidRPr="00937E3C">
        <w:rPr>
          <w:lang w:val="de-DE"/>
        </w:rPr>
        <w:t> kPa</w:t>
      </w:r>
      <w:r w:rsidRPr="00937E3C">
        <w:rPr>
          <w:lang w:val="de-DE"/>
        </w:rPr>
        <w:t xml:space="preserve">. Nach Öffnen eines Verschlusses wird Außenluft mit 20,0 Vol.-% Sauerstoff </w:t>
      </w:r>
      <w:ins w:id="18" w:author="Bölker, Steffan" w:date="2018-08-24T15:20:00Z">
        <w:r w:rsidR="001F1336" w:rsidRPr="00937E3C">
          <w:rPr>
            <w:lang w:val="de-DE"/>
          </w:rPr>
          <w:t xml:space="preserve">bis zu einem absoluten Druck von 100 kPa </w:t>
        </w:r>
      </w:ins>
      <w:r w:rsidRPr="00937E3C">
        <w:rPr>
          <w:lang w:val="de-DE"/>
        </w:rPr>
        <w:t>zugeführt. Wie hoch ist der Partialdruck des Sauerstoffs im Ladetank?</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r>
      <w:r w:rsidR="006B4884" w:rsidRPr="00937E3C">
        <w:rPr>
          <w:lang w:val="de-DE"/>
        </w:rPr>
        <w:t>10</w:t>
      </w:r>
      <w:r w:rsidR="00B96118" w:rsidRPr="00937E3C">
        <w:rPr>
          <w:lang w:val="de-DE"/>
        </w:rPr>
        <w:t> kPa</w:t>
      </w:r>
      <w:r w:rsidR="003F2230"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6B4884" w:rsidRPr="00937E3C">
        <w:rPr>
          <w:lang w:val="de-DE"/>
        </w:rPr>
        <w:t>20</w:t>
      </w:r>
      <w:r w:rsidR="00B96118" w:rsidRPr="00937E3C">
        <w:rPr>
          <w:lang w:val="de-DE"/>
        </w:rPr>
        <w:t> kPa</w:t>
      </w:r>
      <w:r w:rsidR="003F2230"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6B4884" w:rsidRPr="00937E3C">
        <w:rPr>
          <w:lang w:val="de-DE"/>
        </w:rPr>
        <w:t>40</w:t>
      </w:r>
      <w:r w:rsidR="00B96118" w:rsidRPr="00937E3C">
        <w:rPr>
          <w:lang w:val="de-DE"/>
        </w:rPr>
        <w:t> kPa</w:t>
      </w:r>
      <w:r w:rsidR="003F2230"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6B4884" w:rsidRPr="00937E3C">
        <w:rPr>
          <w:lang w:val="de-DE"/>
        </w:rPr>
        <w:t>100</w:t>
      </w:r>
      <w:r w:rsidR="00B96118" w:rsidRPr="00937E3C">
        <w:rPr>
          <w:lang w:val="de-DE"/>
        </w:rPr>
        <w:t> kPa</w:t>
      </w:r>
      <w:r w:rsidR="003F2230" w:rsidRPr="00937E3C">
        <w:rPr>
          <w:lang w:val="de-DE"/>
        </w:rPr>
        <w:t>.</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701" w:hanging="1701"/>
        <w:jc w:val="both"/>
        <w:rPr>
          <w:vanish/>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02.2-06</w:t>
      </w:r>
      <w:r w:rsidRPr="00937E3C">
        <w:rPr>
          <w:lang w:val="de-DE"/>
        </w:rPr>
        <w:tab/>
      </w:r>
      <w:r w:rsidRPr="00937E3C">
        <w:rPr>
          <w:i/>
          <w:lang w:val="de-DE"/>
        </w:rPr>
        <w:t>p</w:t>
      </w:r>
      <w:r w:rsidRPr="00937E3C">
        <w:rPr>
          <w:i/>
          <w:vertAlign w:val="subscript"/>
          <w:lang w:val="de-DE"/>
        </w:rPr>
        <w:t>tot</w:t>
      </w:r>
      <w:r w:rsidRPr="00937E3C">
        <w:rPr>
          <w:lang w:val="de-DE"/>
        </w:rPr>
        <w:t xml:space="preserve"> = </w:t>
      </w:r>
      <w:r w:rsidRPr="00937E3C">
        <w:rPr>
          <w:i/>
          <w:lang w:val="de-DE"/>
        </w:rPr>
        <w:sym w:font="Symbol" w:char="F0E5"/>
      </w:r>
      <w:r w:rsidRPr="00937E3C">
        <w:rPr>
          <w:i/>
          <w:lang w:val="de-DE"/>
        </w:rPr>
        <w:t>p</w:t>
      </w:r>
      <w:r w:rsidRPr="00937E3C">
        <w:rPr>
          <w:i/>
          <w:vertAlign w:val="subscript"/>
          <w:lang w:val="de-DE"/>
        </w:rPr>
        <w:t>i</w:t>
      </w:r>
      <w:r w:rsidRPr="00937E3C">
        <w:rPr>
          <w:lang w:val="de-DE"/>
        </w:rPr>
        <w:t xml:space="preserve">  und  Vol.-</w:t>
      </w:r>
      <w:r w:rsidRPr="00937E3C">
        <w:rPr>
          <w:i/>
          <w:lang w:val="de-DE"/>
        </w:rPr>
        <w:t>%</w:t>
      </w:r>
      <w:r w:rsidRPr="00937E3C">
        <w:rPr>
          <w:lang w:val="de-DE"/>
        </w:rPr>
        <w:t xml:space="preserve"> = </w:t>
      </w:r>
      <w:r w:rsidRPr="00937E3C">
        <w:rPr>
          <w:i/>
          <w:lang w:val="de-DE"/>
        </w:rPr>
        <w:t>p</w:t>
      </w:r>
      <w:r w:rsidRPr="00937E3C">
        <w:rPr>
          <w:i/>
          <w:vertAlign w:val="subscript"/>
          <w:lang w:val="de-DE"/>
        </w:rPr>
        <w:t>i</w:t>
      </w:r>
      <w:r w:rsidRPr="00937E3C">
        <w:rPr>
          <w:i/>
          <w:lang w:val="de-DE"/>
        </w:rPr>
        <w:t xml:space="preserve"> x 100/ p</w:t>
      </w:r>
      <w:r w:rsidRPr="00937E3C">
        <w:rPr>
          <w:i/>
          <w:vertAlign w:val="subscript"/>
          <w:lang w:val="de-DE"/>
        </w:rPr>
        <w:t>tot</w:t>
      </w:r>
      <w:r w:rsidRPr="00937E3C">
        <w:rPr>
          <w:lang w:val="de-DE"/>
        </w:rPr>
        <w:t xml:space="preserve"> und </w:t>
      </w:r>
      <w:r w:rsidRPr="00937E3C">
        <w:rPr>
          <w:i/>
          <w:lang w:val="de-DE"/>
        </w:rPr>
        <w:t>p * V</w:t>
      </w:r>
      <w:r w:rsidRPr="00937E3C">
        <w:rPr>
          <w:lang w:val="de-DE"/>
        </w:rPr>
        <w:t xml:space="preserve"> = konstant</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 xml:space="preserve">Ein Ladetank enthält Propan unter einem </w:t>
      </w:r>
      <w:r w:rsidR="004F43DC" w:rsidRPr="00937E3C">
        <w:rPr>
          <w:lang w:val="de-DE"/>
        </w:rPr>
        <w:t xml:space="preserve">absoluten </w:t>
      </w:r>
      <w:r w:rsidRPr="00937E3C">
        <w:rPr>
          <w:lang w:val="de-DE"/>
        </w:rPr>
        <w:t xml:space="preserve">Druck von </w:t>
      </w:r>
      <w:r w:rsidR="006B4884" w:rsidRPr="00937E3C">
        <w:rPr>
          <w:lang w:val="de-DE"/>
        </w:rPr>
        <w:t>150</w:t>
      </w:r>
      <w:r w:rsidR="00B96118" w:rsidRPr="00937E3C">
        <w:rPr>
          <w:lang w:val="de-DE"/>
        </w:rPr>
        <w:t> kPa</w:t>
      </w:r>
      <w:r w:rsidRPr="00937E3C">
        <w:rPr>
          <w:lang w:val="de-DE"/>
        </w:rPr>
        <w:t>. Der</w:t>
      </w:r>
      <w:r w:rsidR="00E71755" w:rsidRPr="00937E3C">
        <w:rPr>
          <w:lang w:val="de-DE"/>
        </w:rPr>
        <w:t xml:space="preserve"> absolute</w:t>
      </w:r>
      <w:r w:rsidRPr="00937E3C">
        <w:rPr>
          <w:lang w:val="de-DE"/>
        </w:rPr>
        <w:t xml:space="preserve"> Druck des Ladetanks wird mit Stickstoff auf </w:t>
      </w:r>
      <w:r w:rsidR="006B4884" w:rsidRPr="00937E3C">
        <w:rPr>
          <w:lang w:val="de-DE"/>
        </w:rPr>
        <w:t>600</w:t>
      </w:r>
      <w:r w:rsidR="00B96118" w:rsidRPr="00937E3C">
        <w:rPr>
          <w:lang w:val="de-DE"/>
        </w:rPr>
        <w:t> kPa</w:t>
      </w:r>
      <w:r w:rsidR="006B4884" w:rsidRPr="00937E3C" w:rsidDel="006B4884">
        <w:rPr>
          <w:lang w:val="de-DE"/>
        </w:rPr>
        <w:t xml:space="preserve"> </w:t>
      </w:r>
      <w:r w:rsidRPr="00937E3C">
        <w:rPr>
          <w:lang w:val="de-DE"/>
        </w:rPr>
        <w:t>erhöht. Wie hoch ist dann der Volumenanteil des Propans?</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8 Vol.-%</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rPr>
          <w:lang w:val="de-DE"/>
        </w:rPr>
        <w:tab/>
      </w:r>
      <w:r w:rsidRPr="00937E3C">
        <w:rPr>
          <w:lang w:val="de-DE"/>
        </w:rPr>
        <w:tab/>
      </w:r>
      <w:r w:rsidR="005F4793" w:rsidRPr="00937E3C">
        <w:t>B</w:t>
      </w:r>
      <w:r w:rsidRPr="00937E3C">
        <w:tab/>
        <w:t>10 Vol.-%</w:t>
      </w:r>
      <w:r w:rsidR="00876F5A" w:rsidRPr="00937E3C">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tab/>
      </w:r>
      <w:r w:rsidRPr="00937E3C">
        <w:tab/>
      </w:r>
      <w:r w:rsidR="005F4793" w:rsidRPr="00937E3C">
        <w:t>C</w:t>
      </w:r>
      <w:r w:rsidRPr="00937E3C">
        <w:tab/>
        <w:t>25 Vol.-%</w:t>
      </w:r>
      <w:r w:rsidR="00876F5A" w:rsidRPr="00937E3C">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tab/>
      </w:r>
      <w:r w:rsidRPr="00937E3C">
        <w:tab/>
      </w:r>
      <w:r w:rsidR="005F4793" w:rsidRPr="00937E3C">
        <w:t>D</w:t>
      </w:r>
      <w:r w:rsidRPr="00937E3C">
        <w:tab/>
        <w:t>30 Vol.-%</w:t>
      </w:r>
      <w:r w:rsidR="00876F5A" w:rsidRPr="00937E3C">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tab/>
      </w:r>
      <w:r w:rsidRPr="00937E3C">
        <w:rPr>
          <w:lang w:val="de-DE"/>
        </w:rPr>
        <w:t>231 02.2-07</w:t>
      </w:r>
      <w:r w:rsidRPr="00937E3C">
        <w:rPr>
          <w:lang w:val="de-DE"/>
        </w:rPr>
        <w:tab/>
      </w:r>
      <w:r w:rsidRPr="00937E3C">
        <w:rPr>
          <w:i/>
          <w:lang w:val="de-DE"/>
        </w:rPr>
        <w:t>p</w:t>
      </w:r>
      <w:r w:rsidRPr="00937E3C">
        <w:rPr>
          <w:i/>
          <w:vertAlign w:val="subscript"/>
          <w:lang w:val="de-DE"/>
        </w:rPr>
        <w:t>tot</w:t>
      </w:r>
      <w:r w:rsidRPr="00937E3C">
        <w:rPr>
          <w:lang w:val="de-DE"/>
        </w:rPr>
        <w:t xml:space="preserve"> = </w:t>
      </w:r>
      <w:r w:rsidRPr="00937E3C">
        <w:rPr>
          <w:i/>
          <w:lang w:val="de-DE"/>
        </w:rPr>
        <w:sym w:font="Symbol" w:char="F0E5"/>
      </w:r>
      <w:r w:rsidRPr="00937E3C">
        <w:rPr>
          <w:i/>
          <w:lang w:val="de-DE"/>
        </w:rPr>
        <w:t>p</w:t>
      </w:r>
      <w:r w:rsidRPr="00937E3C">
        <w:rPr>
          <w:i/>
          <w:vertAlign w:val="subscript"/>
          <w:lang w:val="de-DE"/>
        </w:rPr>
        <w:t>i</w:t>
      </w:r>
      <w:r w:rsidRPr="00937E3C">
        <w:rPr>
          <w:lang w:val="de-DE"/>
        </w:rPr>
        <w:t xml:space="preserve">  und  Vol.-</w:t>
      </w:r>
      <w:r w:rsidRPr="00937E3C">
        <w:rPr>
          <w:i/>
          <w:lang w:val="de-DE"/>
        </w:rPr>
        <w:t>%</w:t>
      </w:r>
      <w:r w:rsidRPr="00937E3C">
        <w:rPr>
          <w:lang w:val="de-DE"/>
        </w:rPr>
        <w:t xml:space="preserve"> = </w:t>
      </w:r>
      <w:r w:rsidRPr="00937E3C">
        <w:rPr>
          <w:i/>
          <w:lang w:val="de-DE"/>
        </w:rPr>
        <w:t>p</w:t>
      </w:r>
      <w:r w:rsidRPr="00937E3C">
        <w:rPr>
          <w:i/>
          <w:vertAlign w:val="subscript"/>
          <w:lang w:val="de-DE"/>
        </w:rPr>
        <w:t>i</w:t>
      </w:r>
      <w:r w:rsidRPr="00937E3C">
        <w:rPr>
          <w:i/>
          <w:lang w:val="de-DE"/>
        </w:rPr>
        <w:t xml:space="preserve"> x 100/ p</w:t>
      </w:r>
      <w:r w:rsidRPr="00937E3C">
        <w:rPr>
          <w:i/>
          <w:vertAlign w:val="subscript"/>
          <w:lang w:val="de-DE"/>
        </w:rPr>
        <w:t>tot</w:t>
      </w:r>
      <w:r w:rsidRPr="00937E3C">
        <w:rPr>
          <w:lang w:val="de-DE"/>
        </w:rPr>
        <w:t xml:space="preserve"> und </w:t>
      </w:r>
      <w:r w:rsidRPr="00937E3C">
        <w:rPr>
          <w:i/>
          <w:lang w:val="de-DE"/>
        </w:rPr>
        <w:t>p * V</w:t>
      </w:r>
      <w:r w:rsidRPr="00937E3C">
        <w:rPr>
          <w:lang w:val="de-DE"/>
        </w:rPr>
        <w:t xml:space="preserve"> = konstant</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Ein Ladetank von 100 m</w:t>
      </w:r>
      <w:r w:rsidRPr="00937E3C">
        <w:rPr>
          <w:vertAlign w:val="superscript"/>
          <w:lang w:val="de-DE"/>
        </w:rPr>
        <w:t>3</w:t>
      </w:r>
      <w:r w:rsidRPr="00937E3C">
        <w:rPr>
          <w:lang w:val="de-DE"/>
        </w:rPr>
        <w:t xml:space="preserve"> Rauminhalt enthält Propan unter einem</w:t>
      </w:r>
      <w:r w:rsidR="00E71755" w:rsidRPr="00937E3C">
        <w:rPr>
          <w:lang w:val="de-DE"/>
        </w:rPr>
        <w:t xml:space="preserve"> absoluten</w:t>
      </w:r>
      <w:r w:rsidRPr="00937E3C">
        <w:rPr>
          <w:lang w:val="de-DE"/>
        </w:rPr>
        <w:t xml:space="preserve"> Druck von </w:t>
      </w:r>
      <w:r w:rsidR="006B4884" w:rsidRPr="00937E3C">
        <w:rPr>
          <w:lang w:val="de-DE"/>
        </w:rPr>
        <w:t>150</w:t>
      </w:r>
      <w:r w:rsidR="00B96118" w:rsidRPr="00937E3C">
        <w:rPr>
          <w:lang w:val="de-DE"/>
        </w:rPr>
        <w:t> kPa</w:t>
      </w:r>
      <w:r w:rsidRPr="00937E3C">
        <w:rPr>
          <w:lang w:val="de-DE"/>
        </w:rPr>
        <w:t xml:space="preserve">. Der </w:t>
      </w:r>
      <w:r w:rsidR="00E71755" w:rsidRPr="00937E3C">
        <w:rPr>
          <w:lang w:val="de-DE"/>
        </w:rPr>
        <w:t xml:space="preserve">absolute </w:t>
      </w:r>
      <w:r w:rsidRPr="00937E3C">
        <w:rPr>
          <w:lang w:val="de-DE"/>
        </w:rPr>
        <w:t>Druck des Ladetanks wird mit 450 m</w:t>
      </w:r>
      <w:r w:rsidRPr="00937E3C">
        <w:rPr>
          <w:vertAlign w:val="superscript"/>
          <w:lang w:val="de-DE"/>
        </w:rPr>
        <w:t>3</w:t>
      </w:r>
      <w:r w:rsidRPr="00937E3C">
        <w:rPr>
          <w:lang w:val="de-DE"/>
        </w:rPr>
        <w:t xml:space="preserve"> Stickstoff</w:t>
      </w:r>
      <w:r w:rsidR="004E392A" w:rsidRPr="00937E3C">
        <w:rPr>
          <w:lang w:val="de-DE"/>
        </w:rPr>
        <w:t xml:space="preserve"> erhöht</w:t>
      </w:r>
      <w:r w:rsidR="009E39EA" w:rsidRPr="00937E3C">
        <w:rPr>
          <w:lang w:val="de-DE"/>
        </w:rPr>
        <w:t>,</w:t>
      </w:r>
      <w:r w:rsidRPr="00937E3C">
        <w:rPr>
          <w:lang w:val="de-DE"/>
        </w:rPr>
        <w:t xml:space="preserve"> </w:t>
      </w:r>
      <w:r w:rsidR="009E39EA" w:rsidRPr="00937E3C">
        <w:rPr>
          <w:lang w:val="de-DE"/>
        </w:rPr>
        <w:t xml:space="preserve">der sich unter einem </w:t>
      </w:r>
      <w:r w:rsidR="00E71755" w:rsidRPr="00937E3C">
        <w:rPr>
          <w:lang w:val="de-DE"/>
        </w:rPr>
        <w:t xml:space="preserve">absoluten </w:t>
      </w:r>
      <w:r w:rsidR="009E39EA" w:rsidRPr="00937E3C">
        <w:rPr>
          <w:lang w:val="de-DE"/>
        </w:rPr>
        <w:t>Druck von 100</w:t>
      </w:r>
      <w:r w:rsidR="00B96118" w:rsidRPr="00937E3C">
        <w:rPr>
          <w:lang w:val="de-DE"/>
        </w:rPr>
        <w:t> kPa</w:t>
      </w:r>
      <w:r w:rsidR="009E39EA" w:rsidRPr="00937E3C">
        <w:rPr>
          <w:lang w:val="de-DE"/>
        </w:rPr>
        <w:t xml:space="preserve"> befindet</w:t>
      </w:r>
      <w:r w:rsidRPr="00937E3C">
        <w:rPr>
          <w:lang w:val="de-DE"/>
        </w:rPr>
        <w:t>. Wie hoch ist dann der Volumenanteil des Propans?</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8 Vol.-%</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rPr>
          <w:lang w:val="de-DE"/>
        </w:rPr>
        <w:tab/>
      </w:r>
      <w:r w:rsidRPr="00937E3C">
        <w:rPr>
          <w:lang w:val="de-DE"/>
        </w:rPr>
        <w:tab/>
      </w:r>
      <w:r w:rsidR="005F4793" w:rsidRPr="00937E3C">
        <w:t>B</w:t>
      </w:r>
      <w:r w:rsidRPr="00937E3C">
        <w:tab/>
        <w:t>10 Vol.-%</w:t>
      </w:r>
      <w:r w:rsidR="00876F5A" w:rsidRPr="00937E3C">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tab/>
      </w:r>
      <w:r w:rsidRPr="00937E3C">
        <w:tab/>
      </w:r>
      <w:r w:rsidR="005F4793" w:rsidRPr="00937E3C">
        <w:t>C</w:t>
      </w:r>
      <w:r w:rsidRPr="00937E3C">
        <w:tab/>
        <w:t>25 Vol.-%</w:t>
      </w:r>
      <w:r w:rsidR="00876F5A" w:rsidRPr="00937E3C">
        <w:t>.</w:t>
      </w:r>
    </w:p>
    <w:p w:rsidR="00096EF8" w:rsidRPr="00937E3C" w:rsidRDefault="00096EF8" w:rsidP="00063BD0">
      <w:pPr>
        <w:widowControl w:val="0"/>
        <w:tabs>
          <w:tab w:val="left" w:pos="567"/>
          <w:tab w:val="left" w:pos="1134"/>
          <w:tab w:val="left" w:pos="8505"/>
        </w:tabs>
        <w:spacing w:line="240" w:lineRule="atLeast"/>
        <w:ind w:left="1701" w:hanging="1701"/>
        <w:jc w:val="both"/>
      </w:pPr>
      <w:r w:rsidRPr="00937E3C">
        <w:tab/>
      </w:r>
      <w:r w:rsidRPr="00937E3C">
        <w:tab/>
      </w:r>
      <w:r w:rsidR="005F4793" w:rsidRPr="00937E3C">
        <w:t>D</w:t>
      </w:r>
      <w:r w:rsidRPr="00937E3C">
        <w:tab/>
        <w:t>30 Vol.-%</w:t>
      </w:r>
      <w:r w:rsidR="00876F5A" w:rsidRPr="00937E3C">
        <w:t>.</w:t>
      </w:r>
    </w:p>
    <w:p w:rsidR="00096EF8" w:rsidRPr="00937E3C" w:rsidRDefault="00096EF8" w:rsidP="00CA7135">
      <w:pPr>
        <w:widowControl w:val="0"/>
        <w:tabs>
          <w:tab w:val="left" w:pos="1134"/>
          <w:tab w:val="left" w:pos="8505"/>
        </w:tabs>
        <w:spacing w:line="240" w:lineRule="atLeast"/>
        <w:ind w:left="1701" w:hanging="1701"/>
        <w:jc w:val="both"/>
      </w:pPr>
    </w:p>
    <w:p w:rsidR="004B1993" w:rsidRPr="00937E3C" w:rsidRDefault="0053276F" w:rsidP="00CA7135">
      <w:pPr>
        <w:widowControl w:val="0"/>
        <w:tabs>
          <w:tab w:val="left" w:pos="284"/>
          <w:tab w:val="left" w:pos="1134"/>
          <w:tab w:val="left" w:pos="1701"/>
          <w:tab w:val="left" w:pos="8505"/>
        </w:tabs>
        <w:spacing w:line="240" w:lineRule="atLeast"/>
        <w:ind w:left="1701" w:hanging="1701"/>
        <w:jc w:val="both"/>
        <w:rPr>
          <w:lang w:val="de-DE"/>
        </w:rPr>
      </w:pPr>
      <w:r w:rsidRPr="00937E3C">
        <w:tab/>
      </w:r>
      <w:r w:rsidR="004B1993" w:rsidRPr="00937E3C">
        <w:rPr>
          <w:lang w:val="de-DE"/>
        </w:rPr>
        <w:t>231 02.2-08</w:t>
      </w:r>
      <w:r w:rsidR="004B1993" w:rsidRPr="00937E3C">
        <w:rPr>
          <w:lang w:val="de-DE"/>
        </w:rPr>
        <w:tab/>
        <w:t>Stoffeigenschaften</w:t>
      </w:r>
      <w:r w:rsidR="004B1993" w:rsidRPr="00937E3C">
        <w:rPr>
          <w:lang w:val="de-DE"/>
        </w:rPr>
        <w:tab/>
        <w:t>D</w:t>
      </w:r>
    </w:p>
    <w:p w:rsidR="004B1993" w:rsidRPr="00937E3C" w:rsidRDefault="004B1993" w:rsidP="00CA7135">
      <w:pPr>
        <w:widowControl w:val="0"/>
        <w:tabs>
          <w:tab w:val="left" w:pos="1134"/>
          <w:tab w:val="left" w:pos="8505"/>
        </w:tabs>
        <w:spacing w:line="240" w:lineRule="atLeast"/>
        <w:ind w:left="1701" w:hanging="1701"/>
        <w:jc w:val="both"/>
        <w:rPr>
          <w:lang w:val="de-DE"/>
        </w:rPr>
      </w:pPr>
    </w:p>
    <w:p w:rsidR="004B1993" w:rsidRPr="00937E3C" w:rsidRDefault="004B1993" w:rsidP="00CA7135">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r>
      <w:r w:rsidR="003A1974" w:rsidRPr="00937E3C">
        <w:rPr>
          <w:lang w:val="de-DE"/>
        </w:rPr>
        <w:t xml:space="preserve">Welche Aussage trifft für LNG bei Umgebungstemperatur </w:t>
      </w:r>
      <w:r w:rsidR="004F43DC" w:rsidRPr="00937E3C">
        <w:rPr>
          <w:lang w:val="de-DE"/>
        </w:rPr>
        <w:t xml:space="preserve">und Umgebungsdruck </w:t>
      </w:r>
      <w:r w:rsidR="003A1974" w:rsidRPr="00937E3C">
        <w:rPr>
          <w:lang w:val="de-DE"/>
        </w:rPr>
        <w:t>zu</w:t>
      </w:r>
      <w:del w:id="19" w:author="Martine Moench" w:date="2018-10-11T10:43:00Z">
        <w:r w:rsidR="003A1974" w:rsidRPr="00937E3C" w:rsidDel="00910DCC">
          <w:rPr>
            <w:lang w:val="de-DE"/>
          </w:rPr>
          <w:delText>?</w:delText>
        </w:r>
      </w:del>
      <w:r w:rsidRPr="00937E3C">
        <w:rPr>
          <w:lang w:val="de-DE"/>
        </w:rPr>
        <w:t>?</w:t>
      </w:r>
    </w:p>
    <w:p w:rsidR="004B1993" w:rsidRPr="00937E3C" w:rsidRDefault="004B1993" w:rsidP="00CA7135">
      <w:pPr>
        <w:widowControl w:val="0"/>
        <w:tabs>
          <w:tab w:val="left" w:pos="567"/>
          <w:tab w:val="left" w:pos="1134"/>
          <w:tab w:val="left" w:pos="8505"/>
        </w:tabs>
        <w:spacing w:line="240" w:lineRule="atLeast"/>
        <w:ind w:left="1701" w:hanging="1701"/>
        <w:jc w:val="both"/>
        <w:rPr>
          <w:lang w:val="de-DE"/>
        </w:rPr>
      </w:pPr>
    </w:p>
    <w:p w:rsidR="004B1993" w:rsidRPr="00937E3C" w:rsidRDefault="0053276F" w:rsidP="00CA7135">
      <w:pPr>
        <w:widowControl w:val="0"/>
        <w:tabs>
          <w:tab w:val="left" w:pos="567"/>
          <w:tab w:val="left" w:pos="1134"/>
          <w:tab w:val="left" w:pos="8505"/>
        </w:tabs>
        <w:spacing w:line="240" w:lineRule="atLeast"/>
        <w:ind w:left="1701" w:hanging="1701"/>
        <w:jc w:val="both"/>
        <w:rPr>
          <w:lang w:val="de-DE"/>
        </w:rPr>
      </w:pPr>
      <w:r w:rsidRPr="00937E3C">
        <w:rPr>
          <w:lang w:val="de-DE"/>
        </w:rPr>
        <w:tab/>
      </w:r>
      <w:r w:rsidR="004B1993" w:rsidRPr="00937E3C">
        <w:rPr>
          <w:lang w:val="de-DE"/>
        </w:rPr>
        <w:tab/>
        <w:t>A</w:t>
      </w:r>
      <w:r w:rsidR="004B1993" w:rsidRPr="00937E3C">
        <w:rPr>
          <w:lang w:val="de-DE"/>
        </w:rPr>
        <w:tab/>
        <w:t xml:space="preserve">Der Dampf ist schwerer als </w:t>
      </w:r>
      <w:r w:rsidR="002D36A3" w:rsidRPr="00937E3C">
        <w:rPr>
          <w:lang w:val="de-DE"/>
        </w:rPr>
        <w:t>Luft</w:t>
      </w:r>
      <w:r w:rsidR="004B1993" w:rsidRPr="00937E3C">
        <w:rPr>
          <w:lang w:val="de-DE"/>
        </w:rPr>
        <w:t>.</w:t>
      </w:r>
    </w:p>
    <w:p w:rsidR="004B1993" w:rsidRPr="00937E3C" w:rsidRDefault="0053276F" w:rsidP="00CA7135">
      <w:pPr>
        <w:widowControl w:val="0"/>
        <w:tabs>
          <w:tab w:val="left" w:pos="567"/>
          <w:tab w:val="left" w:pos="1134"/>
          <w:tab w:val="left" w:pos="8505"/>
        </w:tabs>
        <w:spacing w:line="240" w:lineRule="atLeast"/>
        <w:ind w:left="1701" w:hanging="1701"/>
        <w:jc w:val="both"/>
        <w:rPr>
          <w:lang w:val="de-DE"/>
        </w:rPr>
      </w:pPr>
      <w:r w:rsidRPr="00937E3C">
        <w:rPr>
          <w:lang w:val="de-DE"/>
        </w:rPr>
        <w:tab/>
      </w:r>
      <w:r w:rsidR="004B1993" w:rsidRPr="00937E3C">
        <w:rPr>
          <w:lang w:val="de-DE"/>
        </w:rPr>
        <w:tab/>
        <w:t>B</w:t>
      </w:r>
      <w:r w:rsidR="004B1993" w:rsidRPr="00937E3C">
        <w:rPr>
          <w:lang w:val="de-DE"/>
        </w:rPr>
        <w:tab/>
        <w:t xml:space="preserve">Der Dampf ist </w:t>
      </w:r>
      <w:r w:rsidR="002D36A3" w:rsidRPr="00937E3C">
        <w:rPr>
          <w:lang w:val="de-DE"/>
        </w:rPr>
        <w:t>genauso</w:t>
      </w:r>
      <w:r w:rsidR="004B1993" w:rsidRPr="00937E3C">
        <w:rPr>
          <w:lang w:val="de-DE"/>
        </w:rPr>
        <w:t xml:space="preserve"> schwer wie </w:t>
      </w:r>
      <w:r w:rsidR="002D36A3" w:rsidRPr="00937E3C">
        <w:rPr>
          <w:lang w:val="de-DE"/>
        </w:rPr>
        <w:t>Luft</w:t>
      </w:r>
      <w:r w:rsidR="004B1993" w:rsidRPr="00937E3C">
        <w:rPr>
          <w:lang w:val="de-DE"/>
        </w:rPr>
        <w:t>.</w:t>
      </w:r>
    </w:p>
    <w:p w:rsidR="004B1993" w:rsidRPr="00937E3C" w:rsidRDefault="0053276F" w:rsidP="00CA7135">
      <w:pPr>
        <w:widowControl w:val="0"/>
        <w:tabs>
          <w:tab w:val="left" w:pos="567"/>
          <w:tab w:val="left" w:pos="1134"/>
          <w:tab w:val="left" w:pos="8505"/>
        </w:tabs>
        <w:spacing w:line="240" w:lineRule="atLeast"/>
        <w:ind w:left="1701" w:hanging="1701"/>
        <w:jc w:val="both"/>
        <w:rPr>
          <w:lang w:val="de-DE"/>
        </w:rPr>
      </w:pPr>
      <w:r w:rsidRPr="00937E3C">
        <w:rPr>
          <w:lang w:val="de-DE"/>
        </w:rPr>
        <w:tab/>
      </w:r>
      <w:r w:rsidR="004B1993" w:rsidRPr="00937E3C">
        <w:rPr>
          <w:lang w:val="de-DE"/>
        </w:rPr>
        <w:tab/>
        <w:t>C</w:t>
      </w:r>
      <w:r w:rsidR="004B1993" w:rsidRPr="00937E3C">
        <w:rPr>
          <w:lang w:val="de-DE"/>
        </w:rPr>
        <w:tab/>
        <w:t>Statt Dampf wird Flüssigkeit freigesetzt.</w:t>
      </w:r>
    </w:p>
    <w:p w:rsidR="004B1993" w:rsidRPr="00937E3C" w:rsidRDefault="0053276F" w:rsidP="00CA7135">
      <w:pPr>
        <w:widowControl w:val="0"/>
        <w:tabs>
          <w:tab w:val="left" w:pos="567"/>
          <w:tab w:val="left" w:pos="1134"/>
          <w:tab w:val="left" w:pos="8505"/>
        </w:tabs>
        <w:spacing w:line="240" w:lineRule="atLeast"/>
        <w:ind w:left="1701" w:hanging="1701"/>
        <w:jc w:val="both"/>
        <w:rPr>
          <w:lang w:val="de-DE"/>
        </w:rPr>
      </w:pPr>
      <w:r w:rsidRPr="00937E3C">
        <w:rPr>
          <w:lang w:val="de-DE"/>
        </w:rPr>
        <w:tab/>
      </w:r>
      <w:r w:rsidR="004B1993" w:rsidRPr="00937E3C">
        <w:rPr>
          <w:lang w:val="de-DE"/>
        </w:rPr>
        <w:tab/>
        <w:t>D</w:t>
      </w:r>
      <w:r w:rsidR="004B1993" w:rsidRPr="00937E3C">
        <w:rPr>
          <w:lang w:val="de-DE"/>
        </w:rPr>
        <w:tab/>
        <w:t xml:space="preserve">Der Dampf ist leichter als </w:t>
      </w:r>
      <w:r w:rsidR="002D36A3" w:rsidRPr="00937E3C">
        <w:rPr>
          <w:lang w:val="de-DE"/>
        </w:rPr>
        <w:t>Luft</w:t>
      </w:r>
      <w:r w:rsidR="004B1993" w:rsidRPr="00937E3C">
        <w:rPr>
          <w:lang w:val="de-DE"/>
        </w:rPr>
        <w:t>.</w:t>
      </w:r>
    </w:p>
    <w:p w:rsidR="004B1993" w:rsidRPr="00937E3C" w:rsidRDefault="004B1993"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jc w:val="both"/>
        <w:rPr>
          <w:lang w:val="de-DE"/>
        </w:rPr>
        <w:sectPr w:rsidR="00096EF8" w:rsidRPr="00937E3C">
          <w:headerReference w:type="even" r:id="rId25"/>
          <w:headerReference w:type="default" r:id="rId26"/>
          <w:footerReference w:type="even" r:id="rId27"/>
          <w:footerReference w:type="default" r:id="rId28"/>
          <w:headerReference w:type="first" r:id="rId29"/>
          <w:pgSz w:w="11906" w:h="16838"/>
          <w:pgMar w:top="1417" w:right="1417" w:bottom="1417" w:left="1417" w:header="708" w:footer="708" w:gutter="0"/>
          <w:cols w:space="708"/>
        </w:sect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03.1-01</w:t>
      </w:r>
      <w:r w:rsidRPr="00937E3C">
        <w:rPr>
          <w:lang w:val="de-DE"/>
        </w:rPr>
        <w:tab/>
      </w:r>
      <w:r w:rsidR="00A0038C" w:rsidRPr="00937E3C">
        <w:rPr>
          <w:lang w:val="de-DE"/>
        </w:rPr>
        <w:t xml:space="preserve">1 kmol Idealgas </w:t>
      </w:r>
      <w:r w:rsidR="000A4518" w:rsidRPr="00937E3C">
        <w:rPr>
          <w:lang w:val="de-DE"/>
        </w:rPr>
        <w:t>=</w:t>
      </w:r>
      <w:r w:rsidR="00A0038C" w:rsidRPr="00937E3C">
        <w:rPr>
          <w:lang w:val="de-DE"/>
        </w:rPr>
        <w:t xml:space="preserve"> 24 m</w:t>
      </w:r>
      <w:r w:rsidR="00A0038C" w:rsidRPr="00937E3C">
        <w:rPr>
          <w:vertAlign w:val="superscript"/>
          <w:lang w:val="de-DE"/>
        </w:rPr>
        <w:t>3</w:t>
      </w:r>
      <w:r w:rsidR="00A0038C" w:rsidRPr="00937E3C">
        <w:rPr>
          <w:lang w:val="de-DE"/>
        </w:rPr>
        <w:t xml:space="preserve"> bei </w:t>
      </w:r>
      <w:r w:rsidR="0028157F" w:rsidRPr="00937E3C">
        <w:rPr>
          <w:lang w:val="de-DE"/>
        </w:rPr>
        <w:t>100</w:t>
      </w:r>
      <w:r w:rsidR="00B96118" w:rsidRPr="00937E3C">
        <w:rPr>
          <w:lang w:val="de-DE"/>
        </w:rPr>
        <w:t> kPa</w:t>
      </w:r>
      <w:r w:rsidR="000948AF" w:rsidRPr="00937E3C" w:rsidDel="000948AF">
        <w:rPr>
          <w:lang w:val="de-DE"/>
        </w:rPr>
        <w:t xml:space="preserve"> </w:t>
      </w:r>
      <w:r w:rsidR="000948AF" w:rsidRPr="00937E3C">
        <w:rPr>
          <w:lang w:val="de-DE"/>
        </w:rPr>
        <w:t xml:space="preserve"> </w:t>
      </w:r>
      <w:r w:rsidR="00A0038C" w:rsidRPr="00937E3C">
        <w:rPr>
          <w:lang w:val="de-DE"/>
        </w:rPr>
        <w:t xml:space="preserve">und </w:t>
      </w:r>
      <w:r w:rsidR="00563941" w:rsidRPr="00937E3C">
        <w:rPr>
          <w:lang w:val="de-DE"/>
        </w:rPr>
        <w:t>25</w:t>
      </w:r>
      <w:r w:rsidR="00B96118" w:rsidRPr="00937E3C">
        <w:rPr>
          <w:lang w:val="de-DE"/>
        </w:rPr>
        <w:t> °C</w:t>
      </w:r>
      <w:r w:rsidR="00A0038C" w:rsidRPr="00937E3C">
        <w:rPr>
          <w:lang w:val="de-DE"/>
        </w:rPr>
        <w:t>, Molmenge = M *Masse [kg]</w:t>
      </w:r>
      <w:r w:rsidRPr="00937E3C">
        <w:rPr>
          <w:lang w:val="de-DE"/>
        </w:rPr>
        <w:tab/>
        <w:t>B</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Ein Ladetank hat einen Inhalt von 72 m</w:t>
      </w:r>
      <w:r w:rsidRPr="00937E3C">
        <w:rPr>
          <w:vertAlign w:val="superscript"/>
          <w:lang w:val="de-DE"/>
        </w:rPr>
        <w:t>3</w:t>
      </w:r>
      <w:r w:rsidRPr="00937E3C">
        <w:rPr>
          <w:lang w:val="de-DE"/>
        </w:rPr>
        <w:t>. In dem Ladetank befinden sich 12 kmol eines idealen Gases bei einer Tempera</w:t>
      </w:r>
      <w:r w:rsidRPr="00937E3C">
        <w:rPr>
          <w:lang w:val="de-DE"/>
        </w:rPr>
        <w:softHyphen/>
        <w:t xml:space="preserve">tur von </w:t>
      </w:r>
      <w:r w:rsidR="00563941" w:rsidRPr="00937E3C">
        <w:rPr>
          <w:lang w:val="de-DE"/>
        </w:rPr>
        <w:t>25</w:t>
      </w:r>
      <w:r w:rsidR="00D25063" w:rsidRPr="00937E3C">
        <w:rPr>
          <w:lang w:val="de-DE"/>
        </w:rPr>
        <w:t> °C</w:t>
      </w:r>
      <w:r w:rsidR="005F4793" w:rsidRPr="00937E3C">
        <w:rPr>
          <w:lang w:val="de-DE"/>
        </w:rPr>
        <w:t>.</w:t>
      </w:r>
      <w:r w:rsidRPr="00937E3C">
        <w:rPr>
          <w:lang w:val="de-DE"/>
        </w:rPr>
        <w:t xml:space="preserve"> Wie hoch ist der </w:t>
      </w:r>
      <w:r w:rsidR="00E71755" w:rsidRPr="00937E3C">
        <w:rPr>
          <w:lang w:val="de-DE"/>
        </w:rPr>
        <w:t xml:space="preserve">absolute </w:t>
      </w:r>
      <w:r w:rsidRPr="00937E3C">
        <w:rPr>
          <w:lang w:val="de-DE"/>
        </w:rPr>
        <w:t>Druck</w:t>
      </w:r>
      <w:r w:rsidR="00563941" w:rsidRPr="00937E3C">
        <w:rPr>
          <w:lang w:val="de-DE"/>
        </w:rPr>
        <w:t>, wenn man annimmt dass 1 kmol Idealgas = 24 m</w:t>
      </w:r>
      <w:r w:rsidR="00563941" w:rsidRPr="00937E3C">
        <w:rPr>
          <w:vertAlign w:val="superscript"/>
          <w:lang w:val="de-DE"/>
        </w:rPr>
        <w:t>3</w:t>
      </w:r>
      <w:r w:rsidR="00563941" w:rsidRPr="00937E3C">
        <w:rPr>
          <w:lang w:val="de-DE"/>
        </w:rPr>
        <w:t xml:space="preserve"> bei 100</w:t>
      </w:r>
      <w:r w:rsidR="00B96118" w:rsidRPr="00937E3C">
        <w:rPr>
          <w:lang w:val="de-DE"/>
        </w:rPr>
        <w:t> kPa</w:t>
      </w:r>
      <w:r w:rsidR="00563941" w:rsidRPr="00937E3C" w:rsidDel="000948AF">
        <w:rPr>
          <w:lang w:val="de-DE"/>
        </w:rPr>
        <w:t xml:space="preserve"> </w:t>
      </w:r>
      <w:r w:rsidR="00563941" w:rsidRPr="00937E3C">
        <w:rPr>
          <w:lang w:val="de-DE"/>
        </w:rPr>
        <w:t xml:space="preserve"> und 25</w:t>
      </w:r>
      <w:r w:rsidR="00B96118" w:rsidRPr="00937E3C">
        <w:rPr>
          <w:lang w:val="de-DE"/>
        </w:rPr>
        <w:t> °C</w:t>
      </w:r>
      <w:r w:rsidR="009C5037" w:rsidRPr="00937E3C">
        <w:rPr>
          <w:lang w:val="de-DE"/>
        </w:rPr>
        <w:t xml:space="preserve"> entspricht</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r>
      <w:r w:rsidR="00BD4D9D" w:rsidRPr="00937E3C">
        <w:rPr>
          <w:lang w:val="fr-FR"/>
        </w:rPr>
        <w:t>300</w:t>
      </w:r>
      <w:r w:rsidR="00B96118" w:rsidRPr="00937E3C">
        <w:rPr>
          <w:lang w:val="fr-FR"/>
        </w:rPr>
        <w:t> kPa</w:t>
      </w:r>
      <w:r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r>
      <w:r w:rsidR="00BD4D9D" w:rsidRPr="00937E3C">
        <w:rPr>
          <w:lang w:val="fr-FR"/>
        </w:rPr>
        <w:t>400</w:t>
      </w:r>
      <w:r w:rsidR="00B96118" w:rsidRPr="00937E3C">
        <w:rPr>
          <w:lang w:val="fr-FR"/>
        </w:rPr>
        <w:t> kPa</w:t>
      </w:r>
      <w:r w:rsidR="00E71755"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r>
      <w:r w:rsidR="00BD4D9D" w:rsidRPr="00937E3C">
        <w:rPr>
          <w:lang w:val="fr-FR"/>
        </w:rPr>
        <w:t>500</w:t>
      </w:r>
      <w:r w:rsidR="00B96118" w:rsidRPr="00937E3C">
        <w:rPr>
          <w:lang w:val="fr-FR"/>
        </w:rPr>
        <w:t> kPa</w:t>
      </w:r>
      <w:r w:rsidR="00E71755"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fr-FR"/>
        </w:rPr>
        <w:tab/>
      </w:r>
      <w:r w:rsidRPr="00937E3C">
        <w:rPr>
          <w:lang w:val="fr-FR"/>
        </w:rPr>
        <w:tab/>
      </w:r>
      <w:r w:rsidR="005F4793" w:rsidRPr="00937E3C">
        <w:rPr>
          <w:lang w:val="de-DE"/>
        </w:rPr>
        <w:t>D</w:t>
      </w:r>
      <w:r w:rsidRPr="00937E3C">
        <w:rPr>
          <w:lang w:val="de-DE"/>
        </w:rPr>
        <w:tab/>
      </w:r>
      <w:r w:rsidR="00BD4D9D" w:rsidRPr="00937E3C">
        <w:rPr>
          <w:lang w:val="de-DE"/>
        </w:rPr>
        <w:t>600</w:t>
      </w:r>
      <w:r w:rsidR="00B96118" w:rsidRPr="00937E3C">
        <w:rPr>
          <w:lang w:val="de-DE"/>
        </w:rPr>
        <w:t> kPa</w:t>
      </w:r>
      <w:r w:rsidR="00E71755"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03.1-02</w:t>
      </w:r>
      <w:r w:rsidRPr="00937E3C">
        <w:rPr>
          <w:lang w:val="de-DE"/>
        </w:rPr>
        <w:tab/>
      </w:r>
      <w:r w:rsidR="00A0038C" w:rsidRPr="00937E3C">
        <w:rPr>
          <w:lang w:val="de-DE"/>
        </w:rPr>
        <w:t>1 kmol Idealgas = 24 m</w:t>
      </w:r>
      <w:r w:rsidR="00A0038C" w:rsidRPr="00937E3C">
        <w:rPr>
          <w:vertAlign w:val="superscript"/>
          <w:lang w:val="de-DE"/>
        </w:rPr>
        <w:t>3</w:t>
      </w:r>
      <w:r w:rsidR="00A0038C" w:rsidRPr="00937E3C">
        <w:rPr>
          <w:lang w:val="de-DE"/>
        </w:rPr>
        <w:t xml:space="preserve"> bei </w:t>
      </w:r>
      <w:r w:rsidR="001D4B30" w:rsidRPr="00937E3C">
        <w:rPr>
          <w:lang w:val="de-DE"/>
        </w:rPr>
        <w:t>100</w:t>
      </w:r>
      <w:r w:rsidR="00B96118" w:rsidRPr="00937E3C">
        <w:rPr>
          <w:lang w:val="de-DE"/>
        </w:rPr>
        <w:t> kPa</w:t>
      </w:r>
      <w:r w:rsidR="001D4B30" w:rsidRPr="00937E3C" w:rsidDel="000948AF">
        <w:rPr>
          <w:lang w:val="de-DE"/>
        </w:rPr>
        <w:t xml:space="preserve"> </w:t>
      </w:r>
      <w:r w:rsidR="00A0038C" w:rsidRPr="00937E3C">
        <w:rPr>
          <w:lang w:val="de-DE"/>
        </w:rPr>
        <w:t xml:space="preserve">und </w:t>
      </w:r>
      <w:r w:rsidR="007E5AF1" w:rsidRPr="00937E3C">
        <w:rPr>
          <w:lang w:val="de-DE"/>
        </w:rPr>
        <w:t>25</w:t>
      </w:r>
      <w:r w:rsidR="00B96118" w:rsidRPr="00937E3C">
        <w:rPr>
          <w:lang w:val="de-DE"/>
        </w:rPr>
        <w:t> °C</w:t>
      </w:r>
      <w:r w:rsidR="00A0038C" w:rsidRPr="00937E3C">
        <w:rPr>
          <w:lang w:val="de-DE"/>
        </w:rPr>
        <w:t>, Molmenge = M *Masse [kg]</w:t>
      </w:r>
      <w:r w:rsidRPr="00937E3C">
        <w:rPr>
          <w:lang w:val="de-DE"/>
        </w:rPr>
        <w:tab/>
        <w:t>A</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Ein Ladetank hat einen Inhalt von 120 m</w:t>
      </w:r>
      <w:r w:rsidRPr="00937E3C">
        <w:rPr>
          <w:vertAlign w:val="superscript"/>
          <w:lang w:val="de-DE"/>
        </w:rPr>
        <w:t>3</w:t>
      </w:r>
      <w:r w:rsidRPr="00937E3C">
        <w:rPr>
          <w:lang w:val="de-DE"/>
        </w:rPr>
        <w:t xml:space="preserve">. In dem Ladetank befinden sich 10 kmol eines idealen Gases bei einer Temperatur von </w:t>
      </w:r>
      <w:r w:rsidR="007E5AF1" w:rsidRPr="00937E3C">
        <w:rPr>
          <w:lang w:val="de-DE"/>
        </w:rPr>
        <w:t>25</w:t>
      </w:r>
      <w:r w:rsidR="00D25063" w:rsidRPr="00937E3C">
        <w:rPr>
          <w:lang w:val="de-DE"/>
        </w:rPr>
        <w:t> °C</w:t>
      </w:r>
      <w:r w:rsidR="005F4793" w:rsidRPr="00937E3C">
        <w:rPr>
          <w:lang w:val="de-DE"/>
        </w:rPr>
        <w:t>.</w:t>
      </w:r>
      <w:r w:rsidRPr="00937E3C">
        <w:rPr>
          <w:lang w:val="de-DE"/>
        </w:rPr>
        <w:t xml:space="preserve"> Wie hoch ist der </w:t>
      </w:r>
      <w:r w:rsidR="00E71755" w:rsidRPr="00937E3C">
        <w:rPr>
          <w:lang w:val="de-DE"/>
        </w:rPr>
        <w:t xml:space="preserve">absolute </w:t>
      </w:r>
      <w:r w:rsidRPr="00937E3C">
        <w:rPr>
          <w:lang w:val="de-DE"/>
        </w:rPr>
        <w:t>Druck</w:t>
      </w:r>
      <w:r w:rsidR="007E5AF1" w:rsidRPr="00937E3C">
        <w:rPr>
          <w:lang w:val="de-DE"/>
        </w:rPr>
        <w:t>, wenn man annimmt dass 1 kmol Idealgas = 24 m</w:t>
      </w:r>
      <w:r w:rsidR="007E5AF1" w:rsidRPr="00937E3C">
        <w:rPr>
          <w:vertAlign w:val="superscript"/>
          <w:lang w:val="de-DE"/>
        </w:rPr>
        <w:t>3</w:t>
      </w:r>
      <w:r w:rsidR="007E5AF1" w:rsidRPr="00937E3C">
        <w:rPr>
          <w:lang w:val="de-DE"/>
        </w:rPr>
        <w:t xml:space="preserve"> bei 100</w:t>
      </w:r>
      <w:r w:rsidR="00B96118" w:rsidRPr="00937E3C">
        <w:rPr>
          <w:lang w:val="de-DE"/>
        </w:rPr>
        <w:t> kPa</w:t>
      </w:r>
      <w:r w:rsidR="007E5AF1" w:rsidRPr="00937E3C" w:rsidDel="000948AF">
        <w:rPr>
          <w:lang w:val="de-DE"/>
        </w:rPr>
        <w:t xml:space="preserve"> </w:t>
      </w:r>
      <w:r w:rsidR="007E5AF1" w:rsidRPr="00937E3C">
        <w:rPr>
          <w:lang w:val="de-DE"/>
        </w:rPr>
        <w:t xml:space="preserve"> und 25</w:t>
      </w:r>
      <w:r w:rsidR="00B96118" w:rsidRPr="00937E3C">
        <w:rPr>
          <w:lang w:val="de-DE"/>
        </w:rPr>
        <w:t> °C</w:t>
      </w:r>
      <w:r w:rsidR="007E5AF1" w:rsidRPr="00937E3C">
        <w:rPr>
          <w:lang w:val="de-DE"/>
        </w:rPr>
        <w:t xml:space="preserve"> entspricht</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r>
      <w:r w:rsidR="002D6DD5" w:rsidRPr="00937E3C">
        <w:rPr>
          <w:lang w:val="fr-FR"/>
        </w:rPr>
        <w:t xml:space="preserve"> </w:t>
      </w:r>
      <w:r w:rsidRPr="00937E3C">
        <w:rPr>
          <w:lang w:val="fr-FR"/>
        </w:rPr>
        <w:t xml:space="preserve"> </w:t>
      </w:r>
      <w:r w:rsidR="000A4518" w:rsidRPr="00937E3C">
        <w:rPr>
          <w:lang w:val="fr-FR"/>
        </w:rPr>
        <w:t>200</w:t>
      </w:r>
      <w:r w:rsidR="00B96118" w:rsidRPr="00937E3C">
        <w:rPr>
          <w:lang w:val="fr-FR"/>
        </w:rPr>
        <w:t> kPa</w:t>
      </w:r>
      <w:r w:rsidR="00E71755"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t xml:space="preserve"> </w:t>
      </w:r>
      <w:r w:rsidR="002D6DD5" w:rsidRPr="00937E3C">
        <w:rPr>
          <w:lang w:val="fr-FR"/>
        </w:rPr>
        <w:t xml:space="preserve"> </w:t>
      </w:r>
      <w:r w:rsidR="000A4518" w:rsidRPr="00937E3C">
        <w:rPr>
          <w:lang w:val="fr-FR"/>
        </w:rPr>
        <w:t>400</w:t>
      </w:r>
      <w:r w:rsidR="00B96118" w:rsidRPr="00937E3C">
        <w:rPr>
          <w:lang w:val="fr-FR"/>
        </w:rPr>
        <w:t> kPa</w:t>
      </w:r>
      <w:r w:rsidR="00E71755"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t xml:space="preserve"> </w:t>
      </w:r>
      <w:r w:rsidR="002D6DD5" w:rsidRPr="00937E3C">
        <w:rPr>
          <w:lang w:val="fr-FR"/>
        </w:rPr>
        <w:t xml:space="preserve"> </w:t>
      </w:r>
      <w:r w:rsidR="000A4518" w:rsidRPr="00937E3C">
        <w:rPr>
          <w:lang w:val="fr-FR"/>
        </w:rPr>
        <w:t>500</w:t>
      </w:r>
      <w:r w:rsidR="00B96118" w:rsidRPr="00937E3C">
        <w:rPr>
          <w:lang w:val="fr-FR"/>
        </w:rPr>
        <w:t> kPa</w:t>
      </w:r>
      <w:r w:rsidR="00E71755"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fr-FR"/>
        </w:rPr>
        <w:tab/>
      </w:r>
      <w:r w:rsidRPr="00937E3C">
        <w:rPr>
          <w:lang w:val="fr-FR"/>
        </w:rPr>
        <w:tab/>
      </w:r>
      <w:r w:rsidR="005F4793" w:rsidRPr="00937E3C">
        <w:rPr>
          <w:lang w:val="de-DE"/>
        </w:rPr>
        <w:t>D</w:t>
      </w:r>
      <w:r w:rsidRPr="00937E3C">
        <w:rPr>
          <w:lang w:val="de-DE"/>
        </w:rPr>
        <w:tab/>
      </w:r>
      <w:r w:rsidR="000A4518" w:rsidRPr="00937E3C">
        <w:rPr>
          <w:lang w:val="de-DE"/>
        </w:rPr>
        <w:t>1</w:t>
      </w:r>
      <w:r w:rsidR="0001001C" w:rsidRPr="00937E3C">
        <w:rPr>
          <w:lang w:val="de-DE"/>
        </w:rPr>
        <w:t xml:space="preserve"> </w:t>
      </w:r>
      <w:r w:rsidR="000A4518" w:rsidRPr="00937E3C">
        <w:rPr>
          <w:lang w:val="de-DE"/>
        </w:rPr>
        <w:t>200</w:t>
      </w:r>
      <w:r w:rsidR="00B96118" w:rsidRPr="00937E3C">
        <w:rPr>
          <w:lang w:val="de-DE"/>
        </w:rPr>
        <w:t> kPa</w:t>
      </w:r>
      <w:r w:rsidR="00E71755"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03.1-03</w:t>
      </w:r>
      <w:r w:rsidRPr="00937E3C">
        <w:rPr>
          <w:lang w:val="de-DE"/>
        </w:rPr>
        <w:tab/>
      </w:r>
      <w:r w:rsidR="00A0038C" w:rsidRPr="00937E3C">
        <w:rPr>
          <w:lang w:val="de-DE"/>
        </w:rPr>
        <w:t>1 kmol Idealgas = 24 m</w:t>
      </w:r>
      <w:r w:rsidR="00A0038C" w:rsidRPr="00937E3C">
        <w:rPr>
          <w:vertAlign w:val="superscript"/>
          <w:lang w:val="de-DE"/>
        </w:rPr>
        <w:t>3</w:t>
      </w:r>
      <w:r w:rsidR="00A0038C" w:rsidRPr="00937E3C">
        <w:rPr>
          <w:lang w:val="de-DE"/>
        </w:rPr>
        <w:t xml:space="preserve"> bei </w:t>
      </w:r>
      <w:r w:rsidR="001D4B30" w:rsidRPr="00937E3C">
        <w:rPr>
          <w:lang w:val="de-DE"/>
        </w:rPr>
        <w:t>100</w:t>
      </w:r>
      <w:r w:rsidR="00B96118" w:rsidRPr="00937E3C">
        <w:rPr>
          <w:lang w:val="de-DE"/>
        </w:rPr>
        <w:t> kPa</w:t>
      </w:r>
      <w:r w:rsidR="001D4B30" w:rsidRPr="00937E3C" w:rsidDel="000948AF">
        <w:rPr>
          <w:lang w:val="de-DE"/>
        </w:rPr>
        <w:t xml:space="preserve"> </w:t>
      </w:r>
      <w:r w:rsidR="00A0038C" w:rsidRPr="00937E3C">
        <w:rPr>
          <w:lang w:val="de-DE"/>
        </w:rPr>
        <w:t xml:space="preserve">und </w:t>
      </w:r>
      <w:r w:rsidR="00E66684" w:rsidRPr="00937E3C">
        <w:rPr>
          <w:lang w:val="de-DE"/>
        </w:rPr>
        <w:t>25</w:t>
      </w:r>
      <w:r w:rsidR="00B96118" w:rsidRPr="00937E3C">
        <w:rPr>
          <w:lang w:val="de-DE"/>
        </w:rPr>
        <w:t> °C</w:t>
      </w:r>
      <w:r w:rsidR="00A0038C" w:rsidRPr="00937E3C">
        <w:rPr>
          <w:lang w:val="de-DE"/>
        </w:rPr>
        <w:t>, Molmenge = M *Masse [kg]</w:t>
      </w:r>
      <w:r w:rsidRPr="00937E3C">
        <w:rPr>
          <w:lang w:val="de-DE"/>
        </w:rPr>
        <w:tab/>
        <w:t>B</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Ein Ladetank hat einen Inhalt von 120 m</w:t>
      </w:r>
      <w:r w:rsidRPr="00937E3C">
        <w:rPr>
          <w:vertAlign w:val="superscript"/>
          <w:lang w:val="de-DE"/>
        </w:rPr>
        <w:t>3</w:t>
      </w:r>
      <w:r w:rsidRPr="00937E3C">
        <w:rPr>
          <w:lang w:val="de-DE"/>
        </w:rPr>
        <w:t xml:space="preserve">. In dem Ladetank befindet sich eine bestimmte Menge idealen Gases bei einer Temperatur von </w:t>
      </w:r>
      <w:r w:rsidR="00E55730" w:rsidRPr="00937E3C">
        <w:rPr>
          <w:lang w:val="de-DE"/>
        </w:rPr>
        <w:t>25</w:t>
      </w:r>
      <w:r w:rsidR="00D25063" w:rsidRPr="00937E3C">
        <w:rPr>
          <w:lang w:val="de-DE"/>
        </w:rPr>
        <w:t> °C</w:t>
      </w:r>
      <w:r w:rsidRPr="00937E3C">
        <w:rPr>
          <w:lang w:val="de-DE"/>
        </w:rPr>
        <w:t xml:space="preserve"> unter einem </w:t>
      </w:r>
      <w:r w:rsidR="00E71755" w:rsidRPr="00937E3C">
        <w:rPr>
          <w:lang w:val="de-DE"/>
        </w:rPr>
        <w:t xml:space="preserve">absoluten </w:t>
      </w:r>
      <w:r w:rsidRPr="00937E3C">
        <w:rPr>
          <w:lang w:val="de-DE"/>
        </w:rPr>
        <w:t xml:space="preserve">Druck von </w:t>
      </w:r>
      <w:r w:rsidR="001D4B30" w:rsidRPr="00937E3C">
        <w:rPr>
          <w:lang w:val="de-DE"/>
        </w:rPr>
        <w:t>300</w:t>
      </w:r>
      <w:r w:rsidR="00B96118" w:rsidRPr="00937E3C">
        <w:rPr>
          <w:lang w:val="de-DE"/>
        </w:rPr>
        <w:t> kPa</w:t>
      </w:r>
      <w:r w:rsidRPr="00937E3C">
        <w:rPr>
          <w:lang w:val="de-DE"/>
        </w:rPr>
        <w:t>. Wie groß ist die Gasmenge</w:t>
      </w:r>
      <w:r w:rsidR="00E66684" w:rsidRPr="00937E3C">
        <w:rPr>
          <w:lang w:val="de-DE"/>
        </w:rPr>
        <w:t>, wenn man annimmt dass 1 kmol Idealgas = 24 m</w:t>
      </w:r>
      <w:r w:rsidR="00E66684" w:rsidRPr="00937E3C">
        <w:rPr>
          <w:vertAlign w:val="superscript"/>
          <w:lang w:val="de-DE"/>
        </w:rPr>
        <w:t>3</w:t>
      </w:r>
      <w:r w:rsidR="00E66684" w:rsidRPr="00937E3C">
        <w:rPr>
          <w:lang w:val="de-DE"/>
        </w:rPr>
        <w:t xml:space="preserve"> bei 100</w:t>
      </w:r>
      <w:r w:rsidR="00B96118" w:rsidRPr="00937E3C">
        <w:rPr>
          <w:lang w:val="de-DE"/>
        </w:rPr>
        <w:t> kPa</w:t>
      </w:r>
      <w:r w:rsidR="00E66684" w:rsidRPr="00937E3C" w:rsidDel="000948AF">
        <w:rPr>
          <w:lang w:val="de-DE"/>
        </w:rPr>
        <w:t xml:space="preserve"> </w:t>
      </w:r>
      <w:r w:rsidR="00E66684" w:rsidRPr="00937E3C">
        <w:rPr>
          <w:lang w:val="de-DE"/>
        </w:rPr>
        <w:t xml:space="preserve"> und 25</w:t>
      </w:r>
      <w:r w:rsidR="00B96118" w:rsidRPr="00937E3C">
        <w:rPr>
          <w:lang w:val="de-DE"/>
        </w:rPr>
        <w:t> °C</w:t>
      </w:r>
      <w:r w:rsidR="00E66684" w:rsidRPr="00937E3C">
        <w:rPr>
          <w:lang w:val="de-DE"/>
        </w:rPr>
        <w:t xml:space="preserve"> entspricht</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de-DE"/>
        </w:rPr>
        <w:tab/>
      </w:r>
      <w:r w:rsidRPr="00937E3C">
        <w:rPr>
          <w:lang w:val="de-DE"/>
        </w:rPr>
        <w:tab/>
      </w:r>
      <w:r w:rsidR="005F4793" w:rsidRPr="00937E3C">
        <w:rPr>
          <w:lang w:val="en-US"/>
        </w:rPr>
        <w:t>A</w:t>
      </w:r>
      <w:r w:rsidRPr="00937E3C">
        <w:rPr>
          <w:lang w:val="en-US"/>
        </w:rPr>
        <w:tab/>
        <w:t xml:space="preserve"> 5 kmol</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B</w:t>
      </w:r>
      <w:r w:rsidRPr="00937E3C">
        <w:rPr>
          <w:lang w:val="en-US"/>
        </w:rPr>
        <w:tab/>
        <w:t>15 kmol</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C</w:t>
      </w:r>
      <w:r w:rsidRPr="00937E3C">
        <w:rPr>
          <w:lang w:val="en-US"/>
        </w:rPr>
        <w:tab/>
        <w:t>20 kmol</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en-US"/>
        </w:rPr>
        <w:tab/>
      </w:r>
      <w:r w:rsidRPr="00937E3C">
        <w:rPr>
          <w:lang w:val="en-US"/>
        </w:rPr>
        <w:tab/>
      </w:r>
      <w:r w:rsidR="005F4793" w:rsidRPr="00937E3C">
        <w:rPr>
          <w:lang w:val="de-DE"/>
        </w:rPr>
        <w:t>D</w:t>
      </w:r>
      <w:r w:rsidRPr="00937E3C">
        <w:rPr>
          <w:lang w:val="de-DE"/>
        </w:rPr>
        <w:tab/>
        <w:t>30 kmol</w:t>
      </w:r>
      <w:r w:rsidR="00876F5A"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03.1-04</w:t>
      </w:r>
      <w:r w:rsidRPr="00937E3C">
        <w:rPr>
          <w:lang w:val="de-DE"/>
        </w:rPr>
        <w:tab/>
      </w:r>
      <w:r w:rsidR="00A0038C" w:rsidRPr="00937E3C">
        <w:rPr>
          <w:lang w:val="de-DE"/>
        </w:rPr>
        <w:t>1 kmol Idealgas = 24 m</w:t>
      </w:r>
      <w:r w:rsidR="00A0038C" w:rsidRPr="00937E3C">
        <w:rPr>
          <w:vertAlign w:val="superscript"/>
          <w:lang w:val="de-DE"/>
        </w:rPr>
        <w:t>3</w:t>
      </w:r>
      <w:r w:rsidR="00A0038C" w:rsidRPr="00937E3C">
        <w:rPr>
          <w:lang w:val="de-DE"/>
        </w:rPr>
        <w:t xml:space="preserve"> bei </w:t>
      </w:r>
      <w:r w:rsidR="001D4B30" w:rsidRPr="00937E3C">
        <w:rPr>
          <w:lang w:val="de-DE"/>
        </w:rPr>
        <w:t>100</w:t>
      </w:r>
      <w:r w:rsidR="00B96118" w:rsidRPr="00937E3C">
        <w:rPr>
          <w:lang w:val="de-DE"/>
        </w:rPr>
        <w:t> kPa</w:t>
      </w:r>
      <w:r w:rsidR="001D4B30" w:rsidRPr="00937E3C" w:rsidDel="000948AF">
        <w:rPr>
          <w:lang w:val="de-DE"/>
        </w:rPr>
        <w:t xml:space="preserve"> </w:t>
      </w:r>
      <w:r w:rsidR="00A0038C" w:rsidRPr="00937E3C">
        <w:rPr>
          <w:lang w:val="de-DE"/>
        </w:rPr>
        <w:t xml:space="preserve">und </w:t>
      </w:r>
      <w:r w:rsidR="00E66684" w:rsidRPr="00937E3C">
        <w:rPr>
          <w:lang w:val="de-DE"/>
        </w:rPr>
        <w:t>25</w:t>
      </w:r>
      <w:r w:rsidR="00B96118" w:rsidRPr="00937E3C">
        <w:rPr>
          <w:lang w:val="de-DE"/>
        </w:rPr>
        <w:t> °C</w:t>
      </w:r>
      <w:r w:rsidR="00A0038C" w:rsidRPr="00937E3C">
        <w:rPr>
          <w:lang w:val="de-DE"/>
        </w:rPr>
        <w:t>, Molmenge = M *Masse [kg]</w:t>
      </w:r>
      <w:r w:rsidRPr="00937E3C">
        <w:rPr>
          <w:lang w:val="de-DE"/>
        </w:rPr>
        <w:tab/>
        <w:t>A</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Aus einem Drucktank strömen 120 m</w:t>
      </w:r>
      <w:r w:rsidRPr="00937E3C">
        <w:rPr>
          <w:vertAlign w:val="superscript"/>
          <w:lang w:val="de-DE"/>
        </w:rPr>
        <w:t>3</w:t>
      </w:r>
      <w:r w:rsidRPr="00937E3C">
        <w:rPr>
          <w:lang w:val="de-DE"/>
        </w:rPr>
        <w:t xml:space="preserve"> </w:t>
      </w:r>
      <w:r w:rsidRPr="00937E3C">
        <w:rPr>
          <w:bCs/>
          <w:lang w:val="de-DE"/>
        </w:rPr>
        <w:t>UN 1978</w:t>
      </w:r>
      <w:r w:rsidRPr="00937E3C">
        <w:rPr>
          <w:lang w:val="de-DE"/>
        </w:rPr>
        <w:t xml:space="preserve"> Propandampf (M=44) </w:t>
      </w:r>
      <w:r w:rsidR="00E66684" w:rsidRPr="00937E3C">
        <w:rPr>
          <w:lang w:val="de-DE"/>
        </w:rPr>
        <w:t xml:space="preserve">mit einem absoluten Druck von </w:t>
      </w:r>
      <w:r w:rsidR="001D4B30" w:rsidRPr="00937E3C">
        <w:rPr>
          <w:lang w:val="de-DE"/>
        </w:rPr>
        <w:t>100</w:t>
      </w:r>
      <w:r w:rsidR="00B96118" w:rsidRPr="00937E3C">
        <w:rPr>
          <w:lang w:val="de-DE"/>
        </w:rPr>
        <w:t> kPa</w:t>
      </w:r>
      <w:r w:rsidR="001D4B30" w:rsidRPr="00937E3C" w:rsidDel="000948AF">
        <w:rPr>
          <w:lang w:val="de-DE"/>
        </w:rPr>
        <w:t xml:space="preserve"> </w:t>
      </w:r>
      <w:r w:rsidRPr="00937E3C">
        <w:rPr>
          <w:lang w:val="de-DE"/>
        </w:rPr>
        <w:t xml:space="preserve">und </w:t>
      </w:r>
      <w:r w:rsidR="00E66684" w:rsidRPr="00937E3C">
        <w:rPr>
          <w:lang w:val="de-DE"/>
        </w:rPr>
        <w:t>25</w:t>
      </w:r>
      <w:r w:rsidR="00D25063" w:rsidRPr="00937E3C">
        <w:rPr>
          <w:lang w:val="de-DE"/>
        </w:rPr>
        <w:t> °C</w:t>
      </w:r>
      <w:r w:rsidR="00700700" w:rsidRPr="00937E3C">
        <w:rPr>
          <w:lang w:val="de-DE"/>
        </w:rPr>
        <w:t xml:space="preserve"> aus</w:t>
      </w:r>
      <w:r w:rsidR="005F4793" w:rsidRPr="00937E3C">
        <w:rPr>
          <w:lang w:val="de-DE"/>
        </w:rPr>
        <w:t>.</w:t>
      </w:r>
      <w:r w:rsidRPr="00937E3C">
        <w:rPr>
          <w:lang w:val="de-DE"/>
        </w:rPr>
        <w:t xml:space="preserve"> Wie viele kg Propangas sind in die Außenluft gelangt</w:t>
      </w:r>
      <w:r w:rsidR="00E66684" w:rsidRPr="00937E3C">
        <w:rPr>
          <w:lang w:val="de-DE"/>
        </w:rPr>
        <w:t>, wenn man annimmt dass 1 kmol Idealgas = 24 m</w:t>
      </w:r>
      <w:r w:rsidR="00E66684" w:rsidRPr="00937E3C">
        <w:rPr>
          <w:vertAlign w:val="superscript"/>
          <w:lang w:val="de-DE"/>
        </w:rPr>
        <w:t>3</w:t>
      </w:r>
      <w:r w:rsidR="00E66684" w:rsidRPr="00937E3C">
        <w:rPr>
          <w:lang w:val="de-DE"/>
        </w:rPr>
        <w:t xml:space="preserve"> bei 100</w:t>
      </w:r>
      <w:r w:rsidR="00B96118" w:rsidRPr="00937E3C">
        <w:rPr>
          <w:lang w:val="de-DE"/>
        </w:rPr>
        <w:t> kPa</w:t>
      </w:r>
      <w:r w:rsidR="00E66684" w:rsidRPr="00937E3C">
        <w:rPr>
          <w:lang w:val="de-DE"/>
        </w:rPr>
        <w:t xml:space="preserve">  und 25</w:t>
      </w:r>
      <w:r w:rsidR="00B96118" w:rsidRPr="00937E3C">
        <w:rPr>
          <w:lang w:val="de-DE"/>
        </w:rPr>
        <w:t> °C</w:t>
      </w:r>
      <w:r w:rsidR="00E66684" w:rsidRPr="00937E3C">
        <w:rPr>
          <w:lang w:val="de-DE"/>
        </w:rPr>
        <w:t xml:space="preserve"> entspricht</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de-DE"/>
        </w:rPr>
        <w:tab/>
      </w:r>
      <w:r w:rsidRPr="00937E3C">
        <w:rPr>
          <w:lang w:val="de-DE"/>
        </w:rPr>
        <w:tab/>
      </w:r>
      <w:r w:rsidR="005F4793" w:rsidRPr="00937E3C">
        <w:rPr>
          <w:lang w:val="en-US"/>
        </w:rPr>
        <w:t>A</w:t>
      </w:r>
      <w:r w:rsidRPr="00937E3C">
        <w:rPr>
          <w:lang w:val="en-US"/>
        </w:rPr>
        <w:tab/>
        <w:t xml:space="preserve"> </w:t>
      </w:r>
      <w:r w:rsidR="002D6DD5" w:rsidRPr="00937E3C">
        <w:rPr>
          <w:lang w:val="en-US"/>
        </w:rPr>
        <w:t xml:space="preserve"> </w:t>
      </w:r>
      <w:r w:rsidRPr="00937E3C">
        <w:rPr>
          <w:lang w:val="en-US"/>
        </w:rPr>
        <w:t>220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B</w:t>
      </w:r>
      <w:r w:rsidRPr="00937E3C">
        <w:rPr>
          <w:lang w:val="en-US"/>
        </w:rPr>
        <w:tab/>
        <w:t xml:space="preserve"> </w:t>
      </w:r>
      <w:r w:rsidR="002D6DD5" w:rsidRPr="00937E3C">
        <w:rPr>
          <w:lang w:val="en-US"/>
        </w:rPr>
        <w:t xml:space="preserve"> </w:t>
      </w:r>
      <w:r w:rsidRPr="00937E3C">
        <w:rPr>
          <w:lang w:val="en-US"/>
        </w:rPr>
        <w:t>440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C</w:t>
      </w:r>
      <w:r w:rsidRPr="00937E3C">
        <w:rPr>
          <w:lang w:val="en-US"/>
        </w:rPr>
        <w:tab/>
        <w:t>2</w:t>
      </w:r>
      <w:r w:rsidR="00E66684" w:rsidRPr="00937E3C">
        <w:rPr>
          <w:lang w:val="en-US"/>
        </w:rPr>
        <w:t xml:space="preserve"> </w:t>
      </w:r>
      <w:r w:rsidRPr="00937E3C">
        <w:rPr>
          <w:lang w:val="en-US"/>
        </w:rPr>
        <w:t>880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D</w:t>
      </w:r>
      <w:r w:rsidRPr="00937E3C">
        <w:rPr>
          <w:lang w:val="en-US"/>
        </w:rPr>
        <w:tab/>
        <w:t>5</w:t>
      </w:r>
      <w:r w:rsidR="00E66684" w:rsidRPr="00937E3C">
        <w:rPr>
          <w:lang w:val="en-US"/>
        </w:rPr>
        <w:t xml:space="preserve"> </w:t>
      </w:r>
      <w:r w:rsidRPr="00937E3C">
        <w:rPr>
          <w:lang w:val="en-US"/>
        </w:rPr>
        <w:t>280 kg</w:t>
      </w:r>
      <w:r w:rsidR="00876F5A" w:rsidRPr="00937E3C">
        <w:rPr>
          <w:lang w:val="en-US"/>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en-US"/>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br w:type="page"/>
      </w:r>
      <w:r w:rsidRPr="00937E3C">
        <w:rPr>
          <w:lang w:val="de-DE"/>
        </w:rPr>
        <w:tab/>
        <w:t>231 03.1-05</w:t>
      </w:r>
      <w:r w:rsidRPr="00937E3C">
        <w:rPr>
          <w:lang w:val="de-DE"/>
        </w:rPr>
        <w:tab/>
      </w:r>
      <w:r w:rsidR="00A0038C" w:rsidRPr="00937E3C">
        <w:rPr>
          <w:lang w:val="de-DE"/>
        </w:rPr>
        <w:t>1 kmol Idealgas = 24 m</w:t>
      </w:r>
      <w:r w:rsidR="00A0038C" w:rsidRPr="00937E3C">
        <w:rPr>
          <w:vertAlign w:val="superscript"/>
          <w:lang w:val="de-DE"/>
        </w:rPr>
        <w:t>3</w:t>
      </w:r>
      <w:r w:rsidR="00A0038C" w:rsidRPr="00937E3C">
        <w:rPr>
          <w:lang w:val="de-DE"/>
        </w:rPr>
        <w:t xml:space="preserve"> bei </w:t>
      </w:r>
      <w:r w:rsidR="001D4B30" w:rsidRPr="00937E3C">
        <w:rPr>
          <w:lang w:val="de-DE"/>
        </w:rPr>
        <w:t>100</w:t>
      </w:r>
      <w:r w:rsidR="00B96118" w:rsidRPr="00937E3C">
        <w:rPr>
          <w:lang w:val="de-DE"/>
        </w:rPr>
        <w:t> kPa</w:t>
      </w:r>
      <w:r w:rsidR="001D4B30" w:rsidRPr="00937E3C" w:rsidDel="000948AF">
        <w:rPr>
          <w:lang w:val="de-DE"/>
        </w:rPr>
        <w:t xml:space="preserve"> </w:t>
      </w:r>
      <w:r w:rsidR="00A0038C" w:rsidRPr="00937E3C">
        <w:rPr>
          <w:lang w:val="de-DE"/>
        </w:rPr>
        <w:t xml:space="preserve">und </w:t>
      </w:r>
      <w:r w:rsidR="00E66684" w:rsidRPr="00937E3C">
        <w:rPr>
          <w:lang w:val="de-DE"/>
        </w:rPr>
        <w:t>25</w:t>
      </w:r>
      <w:r w:rsidR="00B96118" w:rsidRPr="00937E3C">
        <w:rPr>
          <w:lang w:val="de-DE"/>
        </w:rPr>
        <w:t> °C</w:t>
      </w:r>
      <w:r w:rsidR="00A0038C" w:rsidRPr="00937E3C">
        <w:rPr>
          <w:lang w:val="de-DE"/>
        </w:rPr>
        <w:t>, Molmenge = M *Masse [kg]</w:t>
      </w:r>
      <w:r w:rsidRPr="00937E3C">
        <w:rPr>
          <w:lang w:val="de-DE"/>
        </w:rPr>
        <w:tab/>
        <w:t>B</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Ein Ladetank hat einen Inhalt von 240 m</w:t>
      </w:r>
      <w:r w:rsidRPr="00937E3C">
        <w:rPr>
          <w:vertAlign w:val="superscript"/>
          <w:lang w:val="de-DE"/>
        </w:rPr>
        <w:t>3</w:t>
      </w:r>
      <w:r w:rsidRPr="00937E3C">
        <w:rPr>
          <w:lang w:val="de-DE"/>
        </w:rPr>
        <w:t xml:space="preserve">. Wie viel </w:t>
      </w:r>
      <w:r w:rsidR="00700700" w:rsidRPr="00937E3C">
        <w:rPr>
          <w:lang w:val="de-DE"/>
        </w:rPr>
        <w:t xml:space="preserve">kg </w:t>
      </w:r>
      <w:r w:rsidRPr="00937E3C">
        <w:rPr>
          <w:bCs/>
          <w:lang w:val="de-DE"/>
        </w:rPr>
        <w:t>UN 1969</w:t>
      </w:r>
      <w:r w:rsidRPr="00937E3C">
        <w:rPr>
          <w:lang w:val="de-DE"/>
        </w:rPr>
        <w:t xml:space="preserve"> Isobutandampf (M=58) befindet sich in diesem Ladetank, wenn die Temperatur </w:t>
      </w:r>
      <w:r w:rsidR="00E66684" w:rsidRPr="00937E3C">
        <w:rPr>
          <w:lang w:val="de-DE"/>
        </w:rPr>
        <w:t>25</w:t>
      </w:r>
      <w:r w:rsidR="00D25063" w:rsidRPr="00937E3C">
        <w:rPr>
          <w:lang w:val="de-DE"/>
        </w:rPr>
        <w:t> °C</w:t>
      </w:r>
      <w:r w:rsidRPr="00937E3C">
        <w:rPr>
          <w:lang w:val="de-DE"/>
        </w:rPr>
        <w:t xml:space="preserve"> und der </w:t>
      </w:r>
      <w:r w:rsidR="00E71755" w:rsidRPr="00937E3C">
        <w:rPr>
          <w:lang w:val="de-DE"/>
        </w:rPr>
        <w:t xml:space="preserve">absolute </w:t>
      </w:r>
      <w:r w:rsidRPr="00937E3C">
        <w:rPr>
          <w:lang w:val="de-DE"/>
        </w:rPr>
        <w:t xml:space="preserve">Druck </w:t>
      </w:r>
      <w:r w:rsidR="001D4B30" w:rsidRPr="00937E3C">
        <w:rPr>
          <w:lang w:val="de-DE"/>
        </w:rPr>
        <w:t>200</w:t>
      </w:r>
      <w:r w:rsidR="00B96118" w:rsidRPr="00937E3C">
        <w:rPr>
          <w:lang w:val="de-DE"/>
        </w:rPr>
        <w:t> kPa</w:t>
      </w:r>
      <w:r w:rsidRPr="00937E3C">
        <w:rPr>
          <w:lang w:val="de-DE"/>
        </w:rPr>
        <w:t xml:space="preserve"> betragen</w:t>
      </w:r>
      <w:r w:rsidR="00E66684" w:rsidRPr="00937E3C">
        <w:rPr>
          <w:lang w:val="de-DE"/>
        </w:rPr>
        <w:t>, wenn man annimmt dass 1 kmol Idealgas = 24 m</w:t>
      </w:r>
      <w:r w:rsidR="00E66684" w:rsidRPr="00937E3C">
        <w:rPr>
          <w:vertAlign w:val="superscript"/>
          <w:lang w:val="de-DE"/>
        </w:rPr>
        <w:t>3</w:t>
      </w:r>
      <w:r w:rsidR="00E66684" w:rsidRPr="00937E3C">
        <w:rPr>
          <w:lang w:val="de-DE"/>
        </w:rPr>
        <w:t xml:space="preserve"> bei 100</w:t>
      </w:r>
      <w:r w:rsidR="00B96118" w:rsidRPr="00937E3C">
        <w:rPr>
          <w:lang w:val="de-DE"/>
        </w:rPr>
        <w:t> kPa</w:t>
      </w:r>
      <w:r w:rsidR="00E66684" w:rsidRPr="00937E3C">
        <w:rPr>
          <w:lang w:val="de-DE"/>
        </w:rPr>
        <w:t xml:space="preserve">  und 25</w:t>
      </w:r>
      <w:r w:rsidR="00B96118" w:rsidRPr="00937E3C">
        <w:rPr>
          <w:lang w:val="de-DE"/>
        </w:rPr>
        <w:t> °C</w:t>
      </w:r>
      <w:r w:rsidR="00E66684" w:rsidRPr="00937E3C">
        <w:rPr>
          <w:lang w:val="de-DE"/>
        </w:rPr>
        <w:t xml:space="preserve"> entspricht</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de-DE"/>
        </w:rPr>
        <w:tab/>
      </w:r>
      <w:r w:rsidRPr="00937E3C">
        <w:rPr>
          <w:lang w:val="de-DE"/>
        </w:rPr>
        <w:tab/>
      </w:r>
      <w:r w:rsidR="005F4793" w:rsidRPr="00937E3C">
        <w:rPr>
          <w:lang w:val="en-US"/>
        </w:rPr>
        <w:t>A</w:t>
      </w:r>
      <w:r w:rsidRPr="00937E3C">
        <w:rPr>
          <w:lang w:val="en-US"/>
        </w:rPr>
        <w:tab/>
        <w:t xml:space="preserve"> 580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B</w:t>
      </w:r>
      <w:r w:rsidRPr="00937E3C">
        <w:rPr>
          <w:lang w:val="en-US"/>
        </w:rPr>
        <w:tab/>
        <w:t>1</w:t>
      </w:r>
      <w:r w:rsidR="00E66684" w:rsidRPr="00937E3C">
        <w:rPr>
          <w:lang w:val="en-US"/>
        </w:rPr>
        <w:t xml:space="preserve"> </w:t>
      </w:r>
      <w:r w:rsidRPr="00937E3C">
        <w:rPr>
          <w:lang w:val="en-US"/>
        </w:rPr>
        <w:t>160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C</w:t>
      </w:r>
      <w:r w:rsidRPr="00937E3C">
        <w:rPr>
          <w:lang w:val="en-US"/>
        </w:rPr>
        <w:tab/>
        <w:t>1</w:t>
      </w:r>
      <w:r w:rsidR="00E66684" w:rsidRPr="00937E3C">
        <w:rPr>
          <w:lang w:val="en-US"/>
        </w:rPr>
        <w:t xml:space="preserve"> </w:t>
      </w:r>
      <w:r w:rsidRPr="00937E3C">
        <w:rPr>
          <w:lang w:val="en-US"/>
        </w:rPr>
        <w:t>740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D</w:t>
      </w:r>
      <w:r w:rsidRPr="00937E3C">
        <w:rPr>
          <w:lang w:val="en-US"/>
        </w:rPr>
        <w:tab/>
        <w:t>4</w:t>
      </w:r>
      <w:r w:rsidR="00E66684" w:rsidRPr="00937E3C">
        <w:rPr>
          <w:lang w:val="en-US"/>
        </w:rPr>
        <w:t xml:space="preserve"> </w:t>
      </w:r>
      <w:r w:rsidRPr="00937E3C">
        <w:rPr>
          <w:lang w:val="en-US"/>
        </w:rPr>
        <w:t>640 kg</w:t>
      </w:r>
      <w:r w:rsidR="00876F5A" w:rsidRPr="00937E3C">
        <w:rPr>
          <w:lang w:val="en-US"/>
        </w:rPr>
        <w:t>.</w:t>
      </w:r>
    </w:p>
    <w:p w:rsidR="00777E1A" w:rsidRPr="00937E3C" w:rsidRDefault="00777E1A" w:rsidP="00063BD0">
      <w:pPr>
        <w:widowControl w:val="0"/>
        <w:tabs>
          <w:tab w:val="left" w:pos="567"/>
          <w:tab w:val="left" w:pos="1134"/>
          <w:tab w:val="left" w:pos="8505"/>
        </w:tabs>
        <w:spacing w:line="240" w:lineRule="atLeast"/>
        <w:ind w:left="1701" w:hanging="1701"/>
        <w:jc w:val="both"/>
        <w:rPr>
          <w:lang w:val="en-US"/>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en-US"/>
        </w:rPr>
        <w:tab/>
      </w:r>
      <w:r w:rsidRPr="00937E3C">
        <w:rPr>
          <w:lang w:val="de-DE"/>
        </w:rPr>
        <w:t>231 03.1-06</w:t>
      </w:r>
      <w:r w:rsidRPr="00937E3C">
        <w:rPr>
          <w:lang w:val="de-DE"/>
        </w:rPr>
        <w:tab/>
      </w:r>
      <w:r w:rsidR="00A0038C" w:rsidRPr="00937E3C">
        <w:rPr>
          <w:lang w:val="de-DE"/>
        </w:rPr>
        <w:t>1 kmol Idealgas = 24 m</w:t>
      </w:r>
      <w:r w:rsidR="00A0038C" w:rsidRPr="00937E3C">
        <w:rPr>
          <w:vertAlign w:val="superscript"/>
          <w:lang w:val="de-DE"/>
        </w:rPr>
        <w:t>3</w:t>
      </w:r>
      <w:r w:rsidR="00A0038C" w:rsidRPr="00937E3C">
        <w:rPr>
          <w:lang w:val="de-DE"/>
        </w:rPr>
        <w:t xml:space="preserve"> bei </w:t>
      </w:r>
      <w:r w:rsidR="001D4B30" w:rsidRPr="00937E3C">
        <w:rPr>
          <w:lang w:val="de-DE"/>
        </w:rPr>
        <w:t>100</w:t>
      </w:r>
      <w:r w:rsidR="00B96118" w:rsidRPr="00937E3C">
        <w:rPr>
          <w:lang w:val="de-DE"/>
        </w:rPr>
        <w:t> kPa</w:t>
      </w:r>
      <w:r w:rsidR="00A0038C" w:rsidRPr="00937E3C">
        <w:rPr>
          <w:lang w:val="de-DE"/>
        </w:rPr>
        <w:t xml:space="preserve"> und </w:t>
      </w:r>
      <w:r w:rsidR="00E66684" w:rsidRPr="00937E3C">
        <w:rPr>
          <w:lang w:val="de-DE"/>
        </w:rPr>
        <w:t>25</w:t>
      </w:r>
      <w:r w:rsidR="00B96118" w:rsidRPr="00937E3C">
        <w:rPr>
          <w:lang w:val="de-DE"/>
        </w:rPr>
        <w:t> °C</w:t>
      </w:r>
      <w:r w:rsidR="00A0038C" w:rsidRPr="00937E3C">
        <w:rPr>
          <w:lang w:val="de-DE"/>
        </w:rPr>
        <w:t>, Molmenge = M *Masse [kg]</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Ein Ladetank hat einen Inhalt von 120 m</w:t>
      </w:r>
      <w:r w:rsidRPr="00937E3C">
        <w:rPr>
          <w:vertAlign w:val="superscript"/>
          <w:lang w:val="de-DE"/>
        </w:rPr>
        <w:t>3</w:t>
      </w:r>
      <w:r w:rsidRPr="00937E3C">
        <w:rPr>
          <w:lang w:val="de-DE"/>
        </w:rPr>
        <w:t xml:space="preserve">. Wie viel </w:t>
      </w:r>
      <w:r w:rsidR="00700700" w:rsidRPr="00937E3C">
        <w:rPr>
          <w:lang w:val="de-DE"/>
        </w:rPr>
        <w:t xml:space="preserve">kg </w:t>
      </w:r>
      <w:r w:rsidRPr="00937E3C">
        <w:rPr>
          <w:bCs/>
          <w:lang w:val="de-DE"/>
        </w:rPr>
        <w:t xml:space="preserve">UN </w:t>
      </w:r>
      <w:r w:rsidR="00750BF2" w:rsidRPr="00937E3C">
        <w:rPr>
          <w:bCs/>
          <w:lang w:val="de-DE"/>
        </w:rPr>
        <w:t>1077</w:t>
      </w:r>
      <w:r w:rsidRPr="00937E3C">
        <w:rPr>
          <w:lang w:val="de-DE"/>
        </w:rPr>
        <w:t xml:space="preserve"> Propendampf (M=42) befindet sich in diesem Ladetank, wenn die Temperatur </w:t>
      </w:r>
      <w:r w:rsidR="00E66684" w:rsidRPr="00937E3C">
        <w:rPr>
          <w:lang w:val="de-DE"/>
        </w:rPr>
        <w:t>25</w:t>
      </w:r>
      <w:r w:rsidR="00D25063" w:rsidRPr="00937E3C">
        <w:rPr>
          <w:lang w:val="de-DE"/>
        </w:rPr>
        <w:t> °C</w:t>
      </w:r>
      <w:r w:rsidRPr="00937E3C">
        <w:rPr>
          <w:lang w:val="de-DE"/>
        </w:rPr>
        <w:t xml:space="preserve"> und der </w:t>
      </w:r>
      <w:r w:rsidR="00E71755" w:rsidRPr="00937E3C">
        <w:rPr>
          <w:lang w:val="de-DE"/>
        </w:rPr>
        <w:t xml:space="preserve">absolute </w:t>
      </w:r>
      <w:r w:rsidRPr="00937E3C">
        <w:rPr>
          <w:lang w:val="de-DE"/>
        </w:rPr>
        <w:t xml:space="preserve">Druck </w:t>
      </w:r>
      <w:r w:rsidR="001D4B30" w:rsidRPr="00937E3C">
        <w:rPr>
          <w:lang w:val="de-DE"/>
        </w:rPr>
        <w:t>300</w:t>
      </w:r>
      <w:r w:rsidR="00B96118" w:rsidRPr="00937E3C">
        <w:rPr>
          <w:lang w:val="de-DE"/>
        </w:rPr>
        <w:t> kPa</w:t>
      </w:r>
      <w:r w:rsidR="001D4B30" w:rsidRPr="00937E3C" w:rsidDel="000948AF">
        <w:rPr>
          <w:lang w:val="de-DE"/>
        </w:rPr>
        <w:t xml:space="preserve"> </w:t>
      </w:r>
      <w:r w:rsidRPr="00937E3C">
        <w:rPr>
          <w:lang w:val="de-DE"/>
        </w:rPr>
        <w:t>betragen</w:t>
      </w:r>
      <w:r w:rsidR="00E66684" w:rsidRPr="00937E3C">
        <w:rPr>
          <w:lang w:val="de-DE"/>
        </w:rPr>
        <w:t>, wenn man annimmt dass 1 kmol Idealgas = 24 m</w:t>
      </w:r>
      <w:r w:rsidR="00E66684" w:rsidRPr="00937E3C">
        <w:rPr>
          <w:vertAlign w:val="superscript"/>
          <w:lang w:val="de-DE"/>
        </w:rPr>
        <w:t>3</w:t>
      </w:r>
      <w:r w:rsidR="00E66684" w:rsidRPr="00937E3C">
        <w:rPr>
          <w:lang w:val="de-DE"/>
        </w:rPr>
        <w:t xml:space="preserve"> bei 100</w:t>
      </w:r>
      <w:r w:rsidR="00B96118" w:rsidRPr="00937E3C">
        <w:rPr>
          <w:lang w:val="de-DE"/>
        </w:rPr>
        <w:t> kPa</w:t>
      </w:r>
      <w:r w:rsidR="00E66684" w:rsidRPr="00937E3C">
        <w:rPr>
          <w:lang w:val="de-DE"/>
        </w:rPr>
        <w:t xml:space="preserve">  und 25</w:t>
      </w:r>
      <w:r w:rsidR="00B96118" w:rsidRPr="00937E3C">
        <w:rPr>
          <w:lang w:val="de-DE"/>
        </w:rPr>
        <w:t> °C</w:t>
      </w:r>
      <w:r w:rsidR="00E66684" w:rsidRPr="00937E3C">
        <w:rPr>
          <w:lang w:val="de-DE"/>
        </w:rPr>
        <w:t xml:space="preserve"> entspricht</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de-DE"/>
        </w:rPr>
        <w:tab/>
      </w:r>
      <w:r w:rsidRPr="00937E3C">
        <w:rPr>
          <w:lang w:val="de-DE"/>
        </w:rPr>
        <w:tab/>
      </w:r>
      <w:r w:rsidR="005F4793" w:rsidRPr="00937E3C">
        <w:rPr>
          <w:lang w:val="en-US"/>
        </w:rPr>
        <w:t>A</w:t>
      </w:r>
      <w:r w:rsidRPr="00937E3C">
        <w:rPr>
          <w:lang w:val="en-US"/>
        </w:rPr>
        <w:tab/>
        <w:t>210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B</w:t>
      </w:r>
      <w:r w:rsidRPr="00937E3C">
        <w:rPr>
          <w:lang w:val="en-US"/>
        </w:rPr>
        <w:tab/>
        <w:t>420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C</w:t>
      </w:r>
      <w:r w:rsidRPr="00937E3C">
        <w:rPr>
          <w:lang w:val="en-US"/>
        </w:rPr>
        <w:tab/>
        <w:t>630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D</w:t>
      </w:r>
      <w:r w:rsidRPr="00937E3C">
        <w:rPr>
          <w:lang w:val="en-US"/>
        </w:rPr>
        <w:tab/>
        <w:t>840 kg</w:t>
      </w:r>
      <w:r w:rsidR="00876F5A" w:rsidRPr="00937E3C">
        <w:rPr>
          <w:lang w:val="en-US"/>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en-US"/>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en-US"/>
        </w:rPr>
        <w:tab/>
      </w:r>
      <w:r w:rsidRPr="00937E3C">
        <w:rPr>
          <w:lang w:val="de-DE"/>
        </w:rPr>
        <w:t>231 03.1-07</w:t>
      </w:r>
      <w:r w:rsidRPr="00937E3C">
        <w:rPr>
          <w:lang w:val="de-DE"/>
        </w:rPr>
        <w:tab/>
      </w:r>
      <w:r w:rsidR="00A0038C" w:rsidRPr="00937E3C">
        <w:rPr>
          <w:lang w:val="de-DE"/>
        </w:rPr>
        <w:t>1 kmol Idealgas = 24 m</w:t>
      </w:r>
      <w:r w:rsidR="00A0038C" w:rsidRPr="00937E3C">
        <w:rPr>
          <w:vertAlign w:val="superscript"/>
          <w:lang w:val="de-DE"/>
        </w:rPr>
        <w:t>3</w:t>
      </w:r>
      <w:r w:rsidR="00A0038C" w:rsidRPr="00937E3C">
        <w:rPr>
          <w:lang w:val="de-DE"/>
        </w:rPr>
        <w:t xml:space="preserve"> bei </w:t>
      </w:r>
      <w:r w:rsidR="001D4B30" w:rsidRPr="00937E3C">
        <w:rPr>
          <w:lang w:val="de-DE"/>
        </w:rPr>
        <w:t>100</w:t>
      </w:r>
      <w:r w:rsidR="00B96118" w:rsidRPr="00937E3C">
        <w:rPr>
          <w:lang w:val="de-DE"/>
        </w:rPr>
        <w:t> kPa</w:t>
      </w:r>
      <w:r w:rsidR="001D4B30" w:rsidRPr="00937E3C" w:rsidDel="000948AF">
        <w:rPr>
          <w:lang w:val="de-DE"/>
        </w:rPr>
        <w:t xml:space="preserve"> </w:t>
      </w:r>
      <w:r w:rsidR="00A0038C" w:rsidRPr="00937E3C">
        <w:rPr>
          <w:lang w:val="de-DE"/>
        </w:rPr>
        <w:t xml:space="preserve">und </w:t>
      </w:r>
      <w:r w:rsidR="00E66684" w:rsidRPr="00937E3C">
        <w:rPr>
          <w:lang w:val="de-DE"/>
        </w:rPr>
        <w:t>25</w:t>
      </w:r>
      <w:r w:rsidR="00B96118" w:rsidRPr="00937E3C">
        <w:rPr>
          <w:lang w:val="de-DE"/>
        </w:rPr>
        <w:t> °C</w:t>
      </w:r>
      <w:r w:rsidR="00A0038C" w:rsidRPr="00937E3C">
        <w:rPr>
          <w:lang w:val="de-DE"/>
        </w:rPr>
        <w:t>, Molmenge = M *Masse [kg]</w:t>
      </w:r>
      <w:r w:rsidRPr="00937E3C">
        <w:rPr>
          <w:lang w:val="de-DE"/>
        </w:rPr>
        <w:tab/>
        <w:t>B</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Ein Ladetank hat einen Inhalt von 120 m</w:t>
      </w:r>
      <w:r w:rsidRPr="00937E3C">
        <w:rPr>
          <w:vertAlign w:val="superscript"/>
          <w:lang w:val="de-DE"/>
        </w:rPr>
        <w:t>3</w:t>
      </w:r>
      <w:r w:rsidRPr="00937E3C">
        <w:rPr>
          <w:lang w:val="de-DE"/>
        </w:rPr>
        <w:t xml:space="preserve">. In dem Ladetank befinden sich 440 kg </w:t>
      </w:r>
      <w:r w:rsidRPr="00937E3C">
        <w:rPr>
          <w:bCs/>
          <w:lang w:val="de-DE"/>
        </w:rPr>
        <w:t>UN 1978,</w:t>
      </w:r>
      <w:r w:rsidRPr="00937E3C">
        <w:rPr>
          <w:lang w:val="de-DE"/>
        </w:rPr>
        <w:t xml:space="preserve"> Propangas (M=44) bei einer Temperatur von </w:t>
      </w:r>
      <w:r w:rsidR="00E66684" w:rsidRPr="00937E3C">
        <w:rPr>
          <w:lang w:val="de-DE"/>
        </w:rPr>
        <w:t>25</w:t>
      </w:r>
      <w:r w:rsidR="00D25063" w:rsidRPr="00937E3C">
        <w:rPr>
          <w:lang w:val="de-DE"/>
        </w:rPr>
        <w:t> °C</w:t>
      </w:r>
      <w:r w:rsidR="005F4793" w:rsidRPr="00937E3C">
        <w:rPr>
          <w:lang w:val="de-DE"/>
        </w:rPr>
        <w:t>.</w:t>
      </w:r>
      <w:r w:rsidRPr="00937E3C">
        <w:rPr>
          <w:lang w:val="de-DE"/>
        </w:rPr>
        <w:t xml:space="preserve"> Wie hoch ist der </w:t>
      </w:r>
      <w:r w:rsidR="00E71755" w:rsidRPr="00937E3C">
        <w:rPr>
          <w:lang w:val="de-DE"/>
        </w:rPr>
        <w:t xml:space="preserve">absolute </w:t>
      </w:r>
      <w:r w:rsidRPr="00937E3C">
        <w:rPr>
          <w:lang w:val="de-DE"/>
        </w:rPr>
        <w:t>Druck</w:t>
      </w:r>
      <w:r w:rsidR="00E66684" w:rsidRPr="00937E3C">
        <w:rPr>
          <w:lang w:val="de-DE"/>
        </w:rPr>
        <w:t>, wenn man annimmt dass 1 kmol Idealgas = 24 m</w:t>
      </w:r>
      <w:r w:rsidR="00E66684" w:rsidRPr="00937E3C">
        <w:rPr>
          <w:vertAlign w:val="superscript"/>
          <w:lang w:val="de-DE"/>
        </w:rPr>
        <w:t>3</w:t>
      </w:r>
      <w:r w:rsidR="00E66684" w:rsidRPr="00937E3C">
        <w:rPr>
          <w:lang w:val="de-DE"/>
        </w:rPr>
        <w:t xml:space="preserve"> bei 100</w:t>
      </w:r>
      <w:r w:rsidR="00B96118" w:rsidRPr="00937E3C">
        <w:rPr>
          <w:lang w:val="de-DE"/>
        </w:rPr>
        <w:t> kPa</w:t>
      </w:r>
      <w:r w:rsidR="00E66684" w:rsidRPr="00937E3C">
        <w:rPr>
          <w:lang w:val="de-DE"/>
        </w:rPr>
        <w:t xml:space="preserve">  und 25</w:t>
      </w:r>
      <w:r w:rsidR="00B96118" w:rsidRPr="00937E3C">
        <w:rPr>
          <w:lang w:val="de-DE"/>
        </w:rPr>
        <w:t> °C</w:t>
      </w:r>
      <w:r w:rsidR="00E66684" w:rsidRPr="00937E3C">
        <w:rPr>
          <w:lang w:val="de-DE"/>
        </w:rPr>
        <w:t xml:space="preserve"> entspricht</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t xml:space="preserve"> </w:t>
      </w:r>
      <w:r w:rsidR="000A4518" w:rsidRPr="00937E3C">
        <w:rPr>
          <w:lang w:val="fr-FR"/>
        </w:rPr>
        <w:t>100</w:t>
      </w:r>
      <w:r w:rsidR="00B96118" w:rsidRPr="00937E3C">
        <w:rPr>
          <w:lang w:val="fr-FR"/>
        </w:rPr>
        <w:t> kPa</w:t>
      </w:r>
      <w:r w:rsidR="00E71755"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t xml:space="preserve"> </w:t>
      </w:r>
      <w:r w:rsidR="000A4518" w:rsidRPr="00937E3C">
        <w:rPr>
          <w:lang w:val="fr-FR"/>
        </w:rPr>
        <w:t>200</w:t>
      </w:r>
      <w:r w:rsidR="00B96118" w:rsidRPr="00937E3C">
        <w:rPr>
          <w:lang w:val="fr-FR"/>
        </w:rPr>
        <w:t> kPa</w:t>
      </w:r>
      <w:r w:rsidR="00E71755"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r>
      <w:r w:rsidR="000A4518" w:rsidRPr="00937E3C">
        <w:rPr>
          <w:lang w:val="fr-FR"/>
        </w:rPr>
        <w:t>1</w:t>
      </w:r>
      <w:r w:rsidR="00E71755" w:rsidRPr="00937E3C">
        <w:rPr>
          <w:lang w:val="fr-FR"/>
        </w:rPr>
        <w:t xml:space="preserve"> </w:t>
      </w:r>
      <w:r w:rsidR="000A4518" w:rsidRPr="00937E3C">
        <w:rPr>
          <w:lang w:val="fr-FR"/>
        </w:rPr>
        <w:t>100</w:t>
      </w:r>
      <w:r w:rsidR="00B96118" w:rsidRPr="00937E3C">
        <w:rPr>
          <w:lang w:val="fr-FR"/>
        </w:rPr>
        <w:t> kPa</w:t>
      </w:r>
      <w:r w:rsidR="00E71755"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fr-FR"/>
        </w:rPr>
        <w:tab/>
      </w:r>
      <w:r w:rsidRPr="00937E3C">
        <w:rPr>
          <w:lang w:val="fr-FR"/>
        </w:rPr>
        <w:tab/>
      </w:r>
      <w:r w:rsidR="005F4793" w:rsidRPr="00937E3C">
        <w:rPr>
          <w:lang w:val="de-DE"/>
        </w:rPr>
        <w:t>D</w:t>
      </w:r>
      <w:r w:rsidRPr="00937E3C">
        <w:rPr>
          <w:lang w:val="de-DE"/>
        </w:rPr>
        <w:tab/>
      </w:r>
      <w:r w:rsidR="000A4518" w:rsidRPr="00937E3C">
        <w:rPr>
          <w:lang w:val="de-DE"/>
        </w:rPr>
        <w:t>1</w:t>
      </w:r>
      <w:r w:rsidR="00E71755" w:rsidRPr="00937E3C">
        <w:rPr>
          <w:lang w:val="de-DE"/>
        </w:rPr>
        <w:t xml:space="preserve"> </w:t>
      </w:r>
      <w:r w:rsidR="000A4518" w:rsidRPr="00937E3C">
        <w:rPr>
          <w:lang w:val="de-DE"/>
        </w:rPr>
        <w:t>200</w:t>
      </w:r>
      <w:r w:rsidR="00B96118" w:rsidRPr="00937E3C">
        <w:rPr>
          <w:lang w:val="de-DE"/>
        </w:rPr>
        <w:t> kPa</w:t>
      </w:r>
      <w:r w:rsidR="00E71755"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03.1-08</w:t>
      </w:r>
      <w:r w:rsidRPr="00937E3C">
        <w:rPr>
          <w:lang w:val="de-DE"/>
        </w:rPr>
        <w:tab/>
      </w:r>
      <w:r w:rsidR="00A0038C" w:rsidRPr="00937E3C">
        <w:rPr>
          <w:lang w:val="de-DE"/>
        </w:rPr>
        <w:t>1 kmol Idealgas = 24 m</w:t>
      </w:r>
      <w:r w:rsidR="00A0038C" w:rsidRPr="00937E3C">
        <w:rPr>
          <w:vertAlign w:val="superscript"/>
          <w:lang w:val="de-DE"/>
        </w:rPr>
        <w:t>3</w:t>
      </w:r>
      <w:r w:rsidR="00A0038C" w:rsidRPr="00937E3C">
        <w:rPr>
          <w:lang w:val="de-DE"/>
        </w:rPr>
        <w:t xml:space="preserve"> bei </w:t>
      </w:r>
      <w:r w:rsidR="001D4B30" w:rsidRPr="00937E3C">
        <w:rPr>
          <w:lang w:val="de-DE"/>
        </w:rPr>
        <w:t>100</w:t>
      </w:r>
      <w:r w:rsidR="00B96118" w:rsidRPr="00937E3C">
        <w:rPr>
          <w:lang w:val="de-DE"/>
        </w:rPr>
        <w:t> kPa</w:t>
      </w:r>
      <w:r w:rsidR="001D4B30" w:rsidRPr="00937E3C" w:rsidDel="000948AF">
        <w:rPr>
          <w:lang w:val="de-DE"/>
        </w:rPr>
        <w:t xml:space="preserve"> </w:t>
      </w:r>
      <w:r w:rsidR="00A0038C" w:rsidRPr="00937E3C">
        <w:rPr>
          <w:lang w:val="de-DE"/>
        </w:rPr>
        <w:t xml:space="preserve">und </w:t>
      </w:r>
      <w:r w:rsidR="00750BF2" w:rsidRPr="00937E3C">
        <w:rPr>
          <w:lang w:val="de-DE"/>
        </w:rPr>
        <w:t>25</w:t>
      </w:r>
      <w:r w:rsidR="00B96118" w:rsidRPr="00937E3C">
        <w:rPr>
          <w:lang w:val="de-DE"/>
        </w:rPr>
        <w:t> °C</w:t>
      </w:r>
      <w:r w:rsidR="00A0038C" w:rsidRPr="00937E3C">
        <w:rPr>
          <w:lang w:val="de-DE"/>
        </w:rPr>
        <w:t>, Molmenge = M *Masse [kg]</w:t>
      </w:r>
      <w:r w:rsidRPr="00937E3C">
        <w:rPr>
          <w:lang w:val="de-DE"/>
        </w:rPr>
        <w:tab/>
        <w:t>D</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Ein Ladetank mit 100 m</w:t>
      </w:r>
      <w:r w:rsidRPr="00937E3C">
        <w:rPr>
          <w:vertAlign w:val="superscript"/>
          <w:lang w:val="de-DE"/>
        </w:rPr>
        <w:t>3</w:t>
      </w:r>
      <w:r w:rsidRPr="00937E3C">
        <w:rPr>
          <w:lang w:val="de-DE"/>
        </w:rPr>
        <w:t xml:space="preserve"> Rauminhalt enthält bei </w:t>
      </w:r>
      <w:r w:rsidR="00750BF2" w:rsidRPr="00937E3C">
        <w:rPr>
          <w:lang w:val="de-DE"/>
        </w:rPr>
        <w:t>25</w:t>
      </w:r>
      <w:r w:rsidR="00D25063" w:rsidRPr="00937E3C">
        <w:rPr>
          <w:lang w:val="de-DE"/>
        </w:rPr>
        <w:t> °C</w:t>
      </w:r>
      <w:r w:rsidRPr="00937E3C">
        <w:rPr>
          <w:lang w:val="de-DE"/>
        </w:rPr>
        <w:t xml:space="preserve"> 30 kmol </w:t>
      </w:r>
      <w:r w:rsidRPr="00937E3C">
        <w:rPr>
          <w:bCs/>
          <w:lang w:val="de-DE"/>
        </w:rPr>
        <w:t>UN 1978</w:t>
      </w:r>
      <w:r w:rsidRPr="00937E3C">
        <w:rPr>
          <w:lang w:val="de-DE"/>
        </w:rPr>
        <w:t xml:space="preserve"> Propangas. Wie viel m</w:t>
      </w:r>
      <w:r w:rsidRPr="00937E3C">
        <w:rPr>
          <w:vertAlign w:val="superscript"/>
          <w:lang w:val="de-DE"/>
        </w:rPr>
        <w:t>3</w:t>
      </w:r>
      <w:r w:rsidRPr="00937E3C">
        <w:rPr>
          <w:lang w:val="de-DE"/>
        </w:rPr>
        <w:t xml:space="preserve"> Propangas von </w:t>
      </w:r>
      <w:r w:rsidR="001D4B30" w:rsidRPr="00937E3C">
        <w:rPr>
          <w:lang w:val="de-DE"/>
        </w:rPr>
        <w:t>100</w:t>
      </w:r>
      <w:r w:rsidR="00B96118" w:rsidRPr="00937E3C">
        <w:rPr>
          <w:lang w:val="de-DE"/>
        </w:rPr>
        <w:t> kPa</w:t>
      </w:r>
      <w:r w:rsidR="00750BF2" w:rsidRPr="00937E3C">
        <w:rPr>
          <w:lang w:val="de-DE"/>
        </w:rPr>
        <w:t xml:space="preserve"> absolut</w:t>
      </w:r>
      <w:r w:rsidRPr="00937E3C">
        <w:rPr>
          <w:lang w:val="de-DE"/>
        </w:rPr>
        <w:t xml:space="preserve"> kann infolge einer undichten Stelle maximal in die Außenluft ausströmen</w:t>
      </w:r>
      <w:r w:rsidR="00750BF2" w:rsidRPr="00937E3C">
        <w:rPr>
          <w:lang w:val="de-DE"/>
        </w:rPr>
        <w:t>, wenn man annimmt dass 1 kmol Idealgas = 24 m</w:t>
      </w:r>
      <w:r w:rsidR="00750BF2" w:rsidRPr="00937E3C">
        <w:rPr>
          <w:vertAlign w:val="superscript"/>
          <w:lang w:val="de-DE"/>
        </w:rPr>
        <w:t>3</w:t>
      </w:r>
      <w:r w:rsidR="00750BF2" w:rsidRPr="00937E3C">
        <w:rPr>
          <w:lang w:val="de-DE"/>
        </w:rPr>
        <w:t xml:space="preserve"> bei 100</w:t>
      </w:r>
      <w:r w:rsidR="00B96118" w:rsidRPr="00937E3C">
        <w:rPr>
          <w:lang w:val="de-DE"/>
        </w:rPr>
        <w:t> kPa</w:t>
      </w:r>
      <w:r w:rsidR="00750BF2" w:rsidRPr="00937E3C">
        <w:rPr>
          <w:lang w:val="de-DE"/>
        </w:rPr>
        <w:t xml:space="preserve">  und 25</w:t>
      </w:r>
      <w:r w:rsidR="00B96118" w:rsidRPr="00937E3C">
        <w:rPr>
          <w:lang w:val="de-DE"/>
        </w:rPr>
        <w:t> °C</w:t>
      </w:r>
      <w:r w:rsidR="00750BF2" w:rsidRPr="00937E3C">
        <w:rPr>
          <w:lang w:val="de-DE"/>
        </w:rPr>
        <w:t xml:space="preserve"> entspricht</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180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380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420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620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br w:type="page"/>
      </w:r>
      <w:r w:rsidRPr="00937E3C">
        <w:rPr>
          <w:lang w:val="de-DE"/>
        </w:rPr>
        <w:tab/>
        <w:t>231 03.1-09</w:t>
      </w:r>
      <w:r w:rsidRPr="00937E3C">
        <w:rPr>
          <w:lang w:val="de-DE"/>
        </w:rPr>
        <w:tab/>
      </w:r>
      <w:r w:rsidR="00A0038C" w:rsidRPr="00937E3C">
        <w:rPr>
          <w:lang w:val="de-DE"/>
        </w:rPr>
        <w:t>1 kmol Idealgas = 24 m</w:t>
      </w:r>
      <w:r w:rsidR="00A0038C" w:rsidRPr="00937E3C">
        <w:rPr>
          <w:vertAlign w:val="superscript"/>
          <w:lang w:val="de-DE"/>
        </w:rPr>
        <w:t>3</w:t>
      </w:r>
      <w:r w:rsidR="00A0038C" w:rsidRPr="00937E3C">
        <w:rPr>
          <w:lang w:val="de-DE"/>
        </w:rPr>
        <w:t xml:space="preserve"> bei </w:t>
      </w:r>
      <w:r w:rsidR="001D4B30" w:rsidRPr="00937E3C">
        <w:rPr>
          <w:lang w:val="de-DE"/>
        </w:rPr>
        <w:t>100</w:t>
      </w:r>
      <w:r w:rsidR="00B96118" w:rsidRPr="00937E3C">
        <w:rPr>
          <w:lang w:val="de-DE"/>
        </w:rPr>
        <w:t> kPa</w:t>
      </w:r>
      <w:r w:rsidR="001D4B30" w:rsidRPr="00937E3C" w:rsidDel="000948AF">
        <w:rPr>
          <w:lang w:val="de-DE"/>
        </w:rPr>
        <w:t xml:space="preserve"> </w:t>
      </w:r>
      <w:r w:rsidR="00A0038C" w:rsidRPr="00937E3C">
        <w:rPr>
          <w:lang w:val="de-DE"/>
        </w:rPr>
        <w:t xml:space="preserve">und </w:t>
      </w:r>
      <w:r w:rsidR="00750BF2" w:rsidRPr="00937E3C">
        <w:rPr>
          <w:lang w:val="de-DE"/>
        </w:rPr>
        <w:t>25</w:t>
      </w:r>
      <w:r w:rsidR="00B96118" w:rsidRPr="00937E3C">
        <w:rPr>
          <w:lang w:val="de-DE"/>
        </w:rPr>
        <w:t> °C</w:t>
      </w:r>
      <w:r w:rsidR="00A0038C" w:rsidRPr="00937E3C">
        <w:rPr>
          <w:lang w:val="de-DE"/>
        </w:rPr>
        <w:t>, Molmenge = M *Masse [kg]</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 xml:space="preserve">In einem Ladetank befinden sich 10 kmol eines idealen Gases bei einer Temperatur von </w:t>
      </w:r>
      <w:r w:rsidR="00750BF2" w:rsidRPr="00937E3C">
        <w:rPr>
          <w:lang w:val="de-DE"/>
        </w:rPr>
        <w:t>25</w:t>
      </w:r>
      <w:r w:rsidR="00D25063" w:rsidRPr="00937E3C">
        <w:rPr>
          <w:lang w:val="de-DE"/>
        </w:rPr>
        <w:t> °C</w:t>
      </w:r>
      <w:r w:rsidRPr="00937E3C">
        <w:rPr>
          <w:lang w:val="de-DE"/>
        </w:rPr>
        <w:t xml:space="preserve"> und unter einem </w:t>
      </w:r>
      <w:r w:rsidR="00E71755" w:rsidRPr="00937E3C">
        <w:rPr>
          <w:lang w:val="de-DE"/>
        </w:rPr>
        <w:t xml:space="preserve">absoluten </w:t>
      </w:r>
      <w:r w:rsidRPr="00937E3C">
        <w:rPr>
          <w:lang w:val="de-DE"/>
        </w:rPr>
        <w:t xml:space="preserve">Druck von </w:t>
      </w:r>
      <w:r w:rsidR="001D4B30" w:rsidRPr="00937E3C">
        <w:rPr>
          <w:lang w:val="de-DE"/>
        </w:rPr>
        <w:t>500</w:t>
      </w:r>
      <w:r w:rsidR="00B96118" w:rsidRPr="00937E3C">
        <w:rPr>
          <w:lang w:val="de-DE"/>
        </w:rPr>
        <w:t> kPa</w:t>
      </w:r>
      <w:r w:rsidRPr="00937E3C">
        <w:rPr>
          <w:lang w:val="de-DE"/>
        </w:rPr>
        <w:t>. Welches Volumen hat der Ladetank</w:t>
      </w:r>
      <w:r w:rsidR="00750BF2" w:rsidRPr="00937E3C">
        <w:rPr>
          <w:lang w:val="de-DE"/>
        </w:rPr>
        <w:t>, wenn man annimmt dass 1 kmol Idealgas = 24 m</w:t>
      </w:r>
      <w:r w:rsidR="00750BF2" w:rsidRPr="00937E3C">
        <w:rPr>
          <w:vertAlign w:val="superscript"/>
          <w:lang w:val="de-DE"/>
        </w:rPr>
        <w:t>3</w:t>
      </w:r>
      <w:r w:rsidR="00750BF2" w:rsidRPr="00937E3C">
        <w:rPr>
          <w:lang w:val="de-DE"/>
        </w:rPr>
        <w:t xml:space="preserve"> bei 100</w:t>
      </w:r>
      <w:r w:rsidR="00B96118" w:rsidRPr="00937E3C">
        <w:rPr>
          <w:lang w:val="de-DE"/>
        </w:rPr>
        <w:t> kPa</w:t>
      </w:r>
      <w:r w:rsidR="00750BF2" w:rsidRPr="00937E3C">
        <w:rPr>
          <w:lang w:val="de-DE"/>
        </w:rPr>
        <w:t xml:space="preserve">  und 25</w:t>
      </w:r>
      <w:r w:rsidR="00B96118" w:rsidRPr="00937E3C">
        <w:rPr>
          <w:lang w:val="de-DE"/>
        </w:rPr>
        <w:t> °C</w:t>
      </w:r>
      <w:r w:rsidR="00750BF2" w:rsidRPr="00937E3C">
        <w:rPr>
          <w:lang w:val="de-DE"/>
        </w:rPr>
        <w:t xml:space="preserve"> entspricht</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12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40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48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60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03.1-10</w:t>
      </w:r>
      <w:r w:rsidRPr="00937E3C">
        <w:rPr>
          <w:lang w:val="de-DE"/>
        </w:rPr>
        <w:tab/>
      </w:r>
      <w:r w:rsidR="00A0038C" w:rsidRPr="00937E3C">
        <w:rPr>
          <w:lang w:val="de-DE"/>
        </w:rPr>
        <w:t>1 kmol Idealgas = 24 m</w:t>
      </w:r>
      <w:r w:rsidR="00A0038C" w:rsidRPr="00937E3C">
        <w:rPr>
          <w:vertAlign w:val="superscript"/>
          <w:lang w:val="de-DE"/>
        </w:rPr>
        <w:t>3</w:t>
      </w:r>
      <w:r w:rsidR="00A0038C" w:rsidRPr="00937E3C">
        <w:rPr>
          <w:lang w:val="de-DE"/>
        </w:rPr>
        <w:t xml:space="preserve"> bei </w:t>
      </w:r>
      <w:r w:rsidR="001D4B30" w:rsidRPr="00937E3C">
        <w:rPr>
          <w:lang w:val="de-DE"/>
        </w:rPr>
        <w:t>100</w:t>
      </w:r>
      <w:r w:rsidR="00B96118" w:rsidRPr="00937E3C">
        <w:rPr>
          <w:lang w:val="de-DE"/>
        </w:rPr>
        <w:t> kPa</w:t>
      </w:r>
      <w:r w:rsidR="001D4B30" w:rsidRPr="00937E3C" w:rsidDel="000948AF">
        <w:rPr>
          <w:lang w:val="de-DE"/>
        </w:rPr>
        <w:t xml:space="preserve"> </w:t>
      </w:r>
      <w:r w:rsidR="00A0038C" w:rsidRPr="00937E3C">
        <w:rPr>
          <w:lang w:val="de-DE"/>
        </w:rPr>
        <w:t xml:space="preserve">und </w:t>
      </w:r>
      <w:r w:rsidR="00750BF2" w:rsidRPr="00937E3C">
        <w:rPr>
          <w:lang w:val="de-DE"/>
        </w:rPr>
        <w:t>25</w:t>
      </w:r>
      <w:r w:rsidR="00B96118" w:rsidRPr="00937E3C">
        <w:rPr>
          <w:lang w:val="de-DE"/>
        </w:rPr>
        <w:t> °C</w:t>
      </w:r>
      <w:r w:rsidR="00A0038C" w:rsidRPr="00937E3C">
        <w:rPr>
          <w:lang w:val="de-DE"/>
        </w:rPr>
        <w:t>, Molmenge = M *Masse [kg]</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Ein Ladetank hat ein Volumen von 288 m</w:t>
      </w:r>
      <w:r w:rsidRPr="00937E3C">
        <w:rPr>
          <w:vertAlign w:val="superscript"/>
          <w:lang w:val="de-DE"/>
        </w:rPr>
        <w:t>3</w:t>
      </w:r>
      <w:r w:rsidRPr="00937E3C">
        <w:rPr>
          <w:lang w:val="de-DE"/>
        </w:rPr>
        <w:t xml:space="preserve">. In dem Ladetank befindet sich ein ideales Gas unter einem </w:t>
      </w:r>
      <w:r w:rsidR="00750BF2" w:rsidRPr="00937E3C">
        <w:rPr>
          <w:lang w:val="de-DE"/>
        </w:rPr>
        <w:t xml:space="preserve">absoluten </w:t>
      </w:r>
      <w:r w:rsidRPr="00937E3C">
        <w:rPr>
          <w:lang w:val="de-DE"/>
        </w:rPr>
        <w:t xml:space="preserve">Druck von </w:t>
      </w:r>
      <w:r w:rsidR="001D4B30" w:rsidRPr="00937E3C">
        <w:rPr>
          <w:lang w:val="de-DE"/>
        </w:rPr>
        <w:t>400</w:t>
      </w:r>
      <w:r w:rsidR="00B96118" w:rsidRPr="00937E3C">
        <w:rPr>
          <w:lang w:val="de-DE"/>
        </w:rPr>
        <w:t> kPa</w:t>
      </w:r>
      <w:r w:rsidR="001D4B30" w:rsidRPr="00937E3C" w:rsidDel="000948AF">
        <w:rPr>
          <w:lang w:val="de-DE"/>
        </w:rPr>
        <w:t xml:space="preserve"> </w:t>
      </w:r>
      <w:r w:rsidRPr="00937E3C">
        <w:rPr>
          <w:lang w:val="de-DE"/>
        </w:rPr>
        <w:t>Wie groß ist die Gasmenge</w:t>
      </w:r>
      <w:r w:rsidR="00635FB9" w:rsidRPr="00937E3C">
        <w:rPr>
          <w:lang w:val="de-DE"/>
        </w:rPr>
        <w:t xml:space="preserve"> in kmol</w:t>
      </w:r>
      <w:r w:rsidRPr="00937E3C">
        <w:rPr>
          <w:lang w:val="de-DE"/>
        </w:rPr>
        <w:t xml:space="preserve"> im Ladetank</w:t>
      </w:r>
      <w:r w:rsidR="00750BF2" w:rsidRPr="00937E3C">
        <w:rPr>
          <w:lang w:val="de-DE"/>
        </w:rPr>
        <w:t>, wenn man annimmt dass 1 kmol Idealgas = 24 m</w:t>
      </w:r>
      <w:r w:rsidR="00750BF2" w:rsidRPr="00937E3C">
        <w:rPr>
          <w:vertAlign w:val="superscript"/>
          <w:lang w:val="de-DE"/>
        </w:rPr>
        <w:t>3</w:t>
      </w:r>
      <w:r w:rsidR="00750BF2" w:rsidRPr="00937E3C">
        <w:rPr>
          <w:lang w:val="de-DE"/>
        </w:rPr>
        <w:t xml:space="preserve"> bei 100</w:t>
      </w:r>
      <w:r w:rsidR="00B96118" w:rsidRPr="00937E3C">
        <w:rPr>
          <w:lang w:val="de-DE"/>
        </w:rPr>
        <w:t> kPa</w:t>
      </w:r>
      <w:r w:rsidR="00750BF2" w:rsidRPr="00937E3C">
        <w:rPr>
          <w:lang w:val="de-DE"/>
        </w:rPr>
        <w:t xml:space="preserve"> und 25</w:t>
      </w:r>
      <w:r w:rsidR="00B96118" w:rsidRPr="00937E3C">
        <w:rPr>
          <w:lang w:val="de-DE"/>
        </w:rPr>
        <w:t> °C</w:t>
      </w:r>
      <w:r w:rsidR="00750BF2" w:rsidRPr="00937E3C">
        <w:rPr>
          <w:lang w:val="de-DE"/>
        </w:rPr>
        <w:t xml:space="preserve"> entspricht</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de-DE"/>
        </w:rPr>
        <w:tab/>
      </w:r>
      <w:r w:rsidRPr="00937E3C">
        <w:rPr>
          <w:lang w:val="de-DE"/>
        </w:rPr>
        <w:tab/>
      </w:r>
      <w:r w:rsidR="005F4793" w:rsidRPr="00937E3C">
        <w:rPr>
          <w:lang w:val="en-US"/>
        </w:rPr>
        <w:t>A</w:t>
      </w:r>
      <w:r w:rsidRPr="00937E3C">
        <w:rPr>
          <w:lang w:val="en-US"/>
        </w:rPr>
        <w:tab/>
        <w:t>24 kmol</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B</w:t>
      </w:r>
      <w:r w:rsidRPr="00937E3C">
        <w:rPr>
          <w:lang w:val="en-US"/>
        </w:rPr>
        <w:tab/>
        <w:t>36 kmol</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C</w:t>
      </w:r>
      <w:r w:rsidRPr="00937E3C">
        <w:rPr>
          <w:lang w:val="en-US"/>
        </w:rPr>
        <w:tab/>
        <w:t>48 kmol</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en-US"/>
        </w:rPr>
        <w:tab/>
      </w:r>
      <w:r w:rsidRPr="00937E3C">
        <w:rPr>
          <w:lang w:val="en-US"/>
        </w:rPr>
        <w:tab/>
      </w:r>
      <w:r w:rsidR="005F4793" w:rsidRPr="00937E3C">
        <w:rPr>
          <w:lang w:val="de-DE"/>
        </w:rPr>
        <w:t>D</w:t>
      </w:r>
      <w:r w:rsidRPr="00937E3C">
        <w:rPr>
          <w:lang w:val="de-DE"/>
        </w:rPr>
        <w:tab/>
        <w:t>60 kmol</w:t>
      </w:r>
      <w:r w:rsidR="00876F5A" w:rsidRPr="00937E3C">
        <w:rPr>
          <w:lang w:val="de-DE"/>
        </w:rPr>
        <w:t>.</w:t>
      </w:r>
    </w:p>
    <w:p w:rsidR="002415AC" w:rsidRPr="00937E3C" w:rsidRDefault="002415AC" w:rsidP="00063BD0">
      <w:pPr>
        <w:widowControl w:val="0"/>
        <w:tabs>
          <w:tab w:val="left" w:pos="284"/>
          <w:tab w:val="left" w:pos="1134"/>
          <w:tab w:val="left" w:pos="1701"/>
          <w:tab w:val="left" w:pos="8505"/>
        </w:tabs>
        <w:spacing w:line="240" w:lineRule="atLeast"/>
        <w:ind w:left="1701" w:hanging="1701"/>
        <w:jc w:val="both"/>
        <w:rPr>
          <w:lang w:val="de-DE"/>
        </w:rPr>
      </w:pPr>
    </w:p>
    <w:p w:rsidR="007B6C99" w:rsidRPr="00937E3C" w:rsidRDefault="007B6C99" w:rsidP="00063BD0">
      <w:pPr>
        <w:widowControl w:val="0"/>
        <w:tabs>
          <w:tab w:val="left" w:pos="284"/>
          <w:tab w:val="left" w:pos="1134"/>
          <w:tab w:val="left" w:pos="1701"/>
          <w:tab w:val="left" w:pos="8505"/>
        </w:tabs>
        <w:spacing w:line="240" w:lineRule="atLeast"/>
        <w:ind w:left="1701" w:hanging="1701"/>
        <w:jc w:val="both"/>
        <w:rPr>
          <w:lang w:val="de-DE"/>
        </w:rPr>
        <w:sectPr w:rsidR="007B6C99" w:rsidRPr="00937E3C" w:rsidSect="00096EF8">
          <w:headerReference w:type="even" r:id="rId30"/>
          <w:headerReference w:type="default" r:id="rId31"/>
          <w:headerReference w:type="first" r:id="rId32"/>
          <w:footerReference w:type="first" r:id="rId33"/>
          <w:pgSz w:w="11906" w:h="16838"/>
          <w:pgMar w:top="1417" w:right="1417" w:bottom="1417" w:left="1417" w:header="708" w:footer="708" w:gutter="0"/>
          <w:cols w:space="708"/>
          <w:titlePg/>
        </w:sect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03.2-01</w:t>
      </w:r>
      <w:r w:rsidRPr="00937E3C">
        <w:rPr>
          <w:lang w:val="de-DE"/>
        </w:rPr>
        <w:tab/>
      </w:r>
      <w:r w:rsidRPr="00937E3C">
        <w:rPr>
          <w:i/>
          <w:lang w:val="de-DE"/>
        </w:rPr>
        <w:t>m</w:t>
      </w:r>
      <w:r w:rsidRPr="00937E3C">
        <w:rPr>
          <w:lang w:val="de-DE"/>
        </w:rPr>
        <w:t xml:space="preserve"> = </w:t>
      </w:r>
      <w:r w:rsidR="00A037BC" w:rsidRPr="00937E3C">
        <w:rPr>
          <w:lang w:val="de-DE"/>
        </w:rPr>
        <w:t>0,</w:t>
      </w:r>
      <w:r w:rsidRPr="00937E3C">
        <w:rPr>
          <w:lang w:val="de-DE"/>
        </w:rPr>
        <w:t xml:space="preserve">12 </w:t>
      </w:r>
      <w:r w:rsidRPr="00937E3C">
        <w:rPr>
          <w:i/>
          <w:lang w:val="de-DE"/>
        </w:rPr>
        <w:t>* p * M * V / T</w:t>
      </w:r>
      <w:r w:rsidRPr="00937E3C">
        <w:rPr>
          <w:lang w:val="de-DE"/>
        </w:rPr>
        <w:tab/>
        <w:t>B</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Ein Ladetank hat ein Volumen von 200 m</w:t>
      </w:r>
      <w:r w:rsidRPr="00937E3C">
        <w:rPr>
          <w:vertAlign w:val="superscript"/>
          <w:lang w:val="de-DE"/>
        </w:rPr>
        <w:t>3</w:t>
      </w:r>
      <w:r w:rsidRPr="00937E3C">
        <w:rPr>
          <w:lang w:val="de-DE"/>
        </w:rPr>
        <w:t xml:space="preserve">. Wie viel kg </w:t>
      </w:r>
      <w:r w:rsidRPr="00937E3C">
        <w:rPr>
          <w:bCs/>
          <w:lang w:val="de-DE"/>
        </w:rPr>
        <w:t>UN 1005,</w:t>
      </w:r>
      <w:r w:rsidRPr="00937E3C">
        <w:rPr>
          <w:lang w:val="de-DE"/>
        </w:rPr>
        <w:t xml:space="preserve"> AMMONIAK, WASSERFREI (M=17) befinden sich in diesem Ladetank, wenn die Temperatur 40</w:t>
      </w:r>
      <w:r w:rsidR="00D25063" w:rsidRPr="00937E3C">
        <w:rPr>
          <w:lang w:val="de-DE"/>
        </w:rPr>
        <w:t> °C</w:t>
      </w:r>
      <w:r w:rsidRPr="00937E3C">
        <w:rPr>
          <w:lang w:val="de-DE"/>
        </w:rPr>
        <w:t xml:space="preserve"> und der </w:t>
      </w:r>
      <w:r w:rsidR="00941EA3" w:rsidRPr="00937E3C">
        <w:rPr>
          <w:lang w:val="de-DE"/>
        </w:rPr>
        <w:t xml:space="preserve">absolute </w:t>
      </w:r>
      <w:r w:rsidRPr="00937E3C">
        <w:rPr>
          <w:lang w:val="de-DE"/>
        </w:rPr>
        <w:t>Druck 3</w:t>
      </w:r>
      <w:r w:rsidR="00A91902" w:rsidRPr="00937E3C">
        <w:rPr>
          <w:lang w:val="de-DE"/>
        </w:rPr>
        <w:t>00</w:t>
      </w:r>
      <w:r w:rsidR="00B96118" w:rsidRPr="00937E3C">
        <w:rPr>
          <w:lang w:val="de-DE"/>
        </w:rPr>
        <w:t> kPa</w:t>
      </w:r>
      <w:r w:rsidRPr="00937E3C">
        <w:rPr>
          <w:lang w:val="de-DE"/>
        </w:rPr>
        <w:t xml:space="preserve"> betragen?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de-DE"/>
        </w:rPr>
        <w:tab/>
      </w:r>
      <w:r w:rsidRPr="00937E3C">
        <w:rPr>
          <w:lang w:val="de-DE"/>
        </w:rPr>
        <w:tab/>
      </w:r>
      <w:r w:rsidR="005F4793" w:rsidRPr="00937E3C">
        <w:rPr>
          <w:lang w:val="en-US"/>
        </w:rPr>
        <w:t>A</w:t>
      </w:r>
      <w:r w:rsidRPr="00937E3C">
        <w:rPr>
          <w:lang w:val="en-US"/>
        </w:rPr>
        <w:tab/>
        <w:t xml:space="preserve"> </w:t>
      </w:r>
      <w:r w:rsidR="00DC4D38" w:rsidRPr="00937E3C">
        <w:rPr>
          <w:lang w:val="en-US"/>
        </w:rPr>
        <w:t xml:space="preserve"> </w:t>
      </w:r>
      <w:r w:rsidRPr="00937E3C">
        <w:rPr>
          <w:lang w:val="en-US"/>
        </w:rPr>
        <w:t>261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B</w:t>
      </w:r>
      <w:r w:rsidRPr="00937E3C">
        <w:rPr>
          <w:lang w:val="en-US"/>
        </w:rPr>
        <w:tab/>
        <w:t xml:space="preserve"> </w:t>
      </w:r>
      <w:r w:rsidR="00DC4D38" w:rsidRPr="00937E3C">
        <w:rPr>
          <w:lang w:val="en-US"/>
        </w:rPr>
        <w:t xml:space="preserve"> </w:t>
      </w:r>
      <w:r w:rsidRPr="00937E3C">
        <w:rPr>
          <w:lang w:val="en-US"/>
        </w:rPr>
        <w:t>391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C</w:t>
      </w:r>
      <w:r w:rsidRPr="00937E3C">
        <w:rPr>
          <w:lang w:val="en-US"/>
        </w:rPr>
        <w:tab/>
        <w:t>2</w:t>
      </w:r>
      <w:r w:rsidR="00941EA3" w:rsidRPr="00937E3C">
        <w:rPr>
          <w:lang w:val="en-US"/>
        </w:rPr>
        <w:t xml:space="preserve"> </w:t>
      </w:r>
      <w:r w:rsidRPr="00937E3C">
        <w:rPr>
          <w:lang w:val="en-US"/>
        </w:rPr>
        <w:t>040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D</w:t>
      </w:r>
      <w:r w:rsidRPr="00937E3C">
        <w:rPr>
          <w:lang w:val="en-US"/>
        </w:rPr>
        <w:tab/>
        <w:t>3</w:t>
      </w:r>
      <w:r w:rsidR="00941EA3" w:rsidRPr="00937E3C">
        <w:rPr>
          <w:lang w:val="en-US"/>
        </w:rPr>
        <w:t xml:space="preserve"> </w:t>
      </w:r>
      <w:r w:rsidRPr="00937E3C">
        <w:rPr>
          <w:lang w:val="en-US"/>
        </w:rPr>
        <w:t>060 kg</w:t>
      </w:r>
      <w:r w:rsidR="00876F5A" w:rsidRPr="00937E3C">
        <w:rPr>
          <w:lang w:val="en-US"/>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en-US"/>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en-US"/>
        </w:rPr>
        <w:tab/>
      </w:r>
      <w:r w:rsidRPr="00937E3C">
        <w:rPr>
          <w:lang w:val="de-DE"/>
        </w:rPr>
        <w:t>231 03.2-02</w:t>
      </w:r>
      <w:r w:rsidRPr="00937E3C">
        <w:rPr>
          <w:lang w:val="de-DE"/>
        </w:rPr>
        <w:tab/>
      </w:r>
      <w:r w:rsidRPr="00937E3C">
        <w:rPr>
          <w:i/>
          <w:lang w:val="de-DE"/>
        </w:rPr>
        <w:t>m</w:t>
      </w:r>
      <w:r w:rsidRPr="00937E3C">
        <w:rPr>
          <w:lang w:val="de-DE"/>
        </w:rPr>
        <w:t xml:space="preserve"> = </w:t>
      </w:r>
      <w:r w:rsidR="00A037BC" w:rsidRPr="00937E3C">
        <w:rPr>
          <w:lang w:val="de-DE"/>
        </w:rPr>
        <w:t>0,</w:t>
      </w:r>
      <w:r w:rsidRPr="00937E3C">
        <w:rPr>
          <w:lang w:val="de-DE"/>
        </w:rPr>
        <w:t xml:space="preserve">12 </w:t>
      </w:r>
      <w:r w:rsidRPr="00937E3C">
        <w:rPr>
          <w:i/>
          <w:lang w:val="de-DE"/>
        </w:rPr>
        <w:t>* p * M * V / T</w:t>
      </w:r>
      <w:r w:rsidRPr="00937E3C">
        <w:rPr>
          <w:lang w:val="de-DE"/>
        </w:rPr>
        <w:tab/>
        <w:t>A</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Ein Ladetank hat ein Volumen von 100 m</w:t>
      </w:r>
      <w:r w:rsidRPr="00937E3C">
        <w:rPr>
          <w:vertAlign w:val="superscript"/>
          <w:lang w:val="de-DE"/>
        </w:rPr>
        <w:t>3</w:t>
      </w:r>
      <w:r w:rsidRPr="00937E3C">
        <w:rPr>
          <w:lang w:val="de-DE"/>
        </w:rPr>
        <w:t xml:space="preserve">. Wie viel kg </w:t>
      </w:r>
      <w:r w:rsidRPr="00937E3C">
        <w:rPr>
          <w:bCs/>
          <w:lang w:val="de-DE"/>
        </w:rPr>
        <w:t>UN 1010,</w:t>
      </w:r>
      <w:r w:rsidRPr="00937E3C">
        <w:rPr>
          <w:lang w:val="de-DE"/>
        </w:rPr>
        <w:t xml:space="preserve"> BUTA-1,2-DIEN, STABILISIERT (M=54) befinden sich in diesem Ladetank, wenn die Temperatur 30</w:t>
      </w:r>
      <w:r w:rsidR="00D25063" w:rsidRPr="00937E3C">
        <w:rPr>
          <w:lang w:val="de-DE"/>
        </w:rPr>
        <w:t> °C</w:t>
      </w:r>
      <w:r w:rsidRPr="00937E3C">
        <w:rPr>
          <w:lang w:val="de-DE"/>
        </w:rPr>
        <w:t xml:space="preserve"> und der</w:t>
      </w:r>
      <w:r w:rsidR="00941EA3" w:rsidRPr="00937E3C">
        <w:rPr>
          <w:lang w:val="de-DE"/>
        </w:rPr>
        <w:t xml:space="preserve"> absolute</w:t>
      </w:r>
      <w:r w:rsidRPr="00937E3C">
        <w:rPr>
          <w:lang w:val="de-DE"/>
        </w:rPr>
        <w:t xml:space="preserve"> Druck 2</w:t>
      </w:r>
      <w:r w:rsidR="00A91902" w:rsidRPr="00937E3C">
        <w:rPr>
          <w:lang w:val="de-DE"/>
        </w:rPr>
        <w:t>00</w:t>
      </w:r>
      <w:r w:rsidR="00B96118" w:rsidRPr="00937E3C">
        <w:rPr>
          <w:lang w:val="de-DE"/>
        </w:rPr>
        <w:t> kPa</w:t>
      </w:r>
      <w:r w:rsidRPr="00937E3C">
        <w:rPr>
          <w:lang w:val="de-DE"/>
        </w:rPr>
        <w:t xml:space="preserve"> betragen?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de-DE"/>
        </w:rPr>
        <w:tab/>
      </w:r>
      <w:r w:rsidRPr="00937E3C">
        <w:rPr>
          <w:lang w:val="de-DE"/>
        </w:rPr>
        <w:tab/>
      </w:r>
      <w:r w:rsidR="005F4793" w:rsidRPr="00937E3C">
        <w:rPr>
          <w:lang w:val="en-US"/>
        </w:rPr>
        <w:t>A</w:t>
      </w:r>
      <w:r w:rsidRPr="00937E3C">
        <w:rPr>
          <w:lang w:val="en-US"/>
        </w:rPr>
        <w:tab/>
        <w:t xml:space="preserve">  428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B</w:t>
      </w:r>
      <w:r w:rsidRPr="00937E3C">
        <w:rPr>
          <w:lang w:val="en-US"/>
        </w:rPr>
        <w:tab/>
        <w:t xml:space="preserve">  642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C</w:t>
      </w:r>
      <w:r w:rsidRPr="00937E3C">
        <w:rPr>
          <w:lang w:val="en-US"/>
        </w:rPr>
        <w:tab/>
        <w:t>4</w:t>
      </w:r>
      <w:r w:rsidR="00941EA3" w:rsidRPr="00937E3C">
        <w:rPr>
          <w:lang w:val="en-US"/>
        </w:rPr>
        <w:t xml:space="preserve"> </w:t>
      </w:r>
      <w:r w:rsidRPr="00937E3C">
        <w:rPr>
          <w:lang w:val="en-US"/>
        </w:rPr>
        <w:t>320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D</w:t>
      </w:r>
      <w:r w:rsidRPr="00937E3C">
        <w:rPr>
          <w:lang w:val="en-US"/>
        </w:rPr>
        <w:tab/>
        <w:t>6</w:t>
      </w:r>
      <w:r w:rsidR="00941EA3" w:rsidRPr="00937E3C">
        <w:rPr>
          <w:lang w:val="en-US"/>
        </w:rPr>
        <w:t xml:space="preserve"> </w:t>
      </w:r>
      <w:r w:rsidRPr="00937E3C">
        <w:rPr>
          <w:lang w:val="en-US"/>
        </w:rPr>
        <w:t>480 kg</w:t>
      </w:r>
      <w:r w:rsidR="00876F5A" w:rsidRPr="00937E3C">
        <w:rPr>
          <w:lang w:val="en-US"/>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en-US"/>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en-US"/>
        </w:rPr>
        <w:tab/>
      </w:r>
      <w:r w:rsidRPr="00937E3C">
        <w:rPr>
          <w:lang w:val="de-DE"/>
        </w:rPr>
        <w:t>231 03.2-03</w:t>
      </w:r>
      <w:r w:rsidRPr="00937E3C">
        <w:rPr>
          <w:lang w:val="de-DE"/>
        </w:rPr>
        <w:tab/>
      </w:r>
      <w:r w:rsidRPr="00937E3C">
        <w:rPr>
          <w:i/>
          <w:lang w:val="de-DE"/>
        </w:rPr>
        <w:t>m</w:t>
      </w:r>
      <w:r w:rsidRPr="00937E3C">
        <w:rPr>
          <w:lang w:val="de-DE"/>
        </w:rPr>
        <w:t xml:space="preserve"> = </w:t>
      </w:r>
      <w:r w:rsidR="00A037BC" w:rsidRPr="00937E3C">
        <w:rPr>
          <w:lang w:val="de-DE"/>
        </w:rPr>
        <w:t>0,</w:t>
      </w:r>
      <w:r w:rsidRPr="00937E3C">
        <w:rPr>
          <w:lang w:val="de-DE"/>
        </w:rPr>
        <w:t xml:space="preserve">12 </w:t>
      </w:r>
      <w:r w:rsidRPr="00937E3C">
        <w:rPr>
          <w:i/>
          <w:lang w:val="de-DE"/>
        </w:rPr>
        <w:t>* p * M * V / T</w:t>
      </w:r>
      <w:r w:rsidRPr="00937E3C">
        <w:rPr>
          <w:lang w:val="de-DE"/>
        </w:rPr>
        <w:tab/>
        <w:t>B</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Ein Ladetank hat ein Volumen von 100 m</w:t>
      </w:r>
      <w:r w:rsidRPr="00937E3C">
        <w:rPr>
          <w:vertAlign w:val="superscript"/>
          <w:lang w:val="de-DE"/>
        </w:rPr>
        <w:t>3</w:t>
      </w:r>
      <w:r w:rsidRPr="00937E3C">
        <w:rPr>
          <w:lang w:val="de-DE"/>
        </w:rPr>
        <w:t xml:space="preserve">. Wie viel kg </w:t>
      </w:r>
      <w:r w:rsidRPr="00937E3C">
        <w:rPr>
          <w:bCs/>
          <w:lang w:val="de-DE"/>
        </w:rPr>
        <w:t>UN 1978,</w:t>
      </w:r>
      <w:r w:rsidRPr="00937E3C">
        <w:rPr>
          <w:lang w:val="de-DE"/>
        </w:rPr>
        <w:t xml:space="preserve"> PROPAN (M=44) befinden sich in diesem Ladetank, wenn die Temperatur 20</w:t>
      </w:r>
      <w:r w:rsidR="00D25063" w:rsidRPr="00937E3C">
        <w:rPr>
          <w:lang w:val="de-DE"/>
        </w:rPr>
        <w:t> °C</w:t>
      </w:r>
      <w:r w:rsidRPr="00937E3C">
        <w:rPr>
          <w:lang w:val="de-DE"/>
        </w:rPr>
        <w:t xml:space="preserve"> und der </w:t>
      </w:r>
      <w:r w:rsidR="00941EA3" w:rsidRPr="00937E3C">
        <w:rPr>
          <w:lang w:val="de-DE"/>
        </w:rPr>
        <w:t xml:space="preserve">absolute </w:t>
      </w:r>
      <w:r w:rsidRPr="00937E3C">
        <w:rPr>
          <w:lang w:val="de-DE"/>
        </w:rPr>
        <w:t>Druck 3</w:t>
      </w:r>
      <w:r w:rsidR="00A91902" w:rsidRPr="00937E3C">
        <w:rPr>
          <w:lang w:val="de-DE"/>
        </w:rPr>
        <w:t>00</w:t>
      </w:r>
      <w:r w:rsidR="00B96118" w:rsidRPr="00937E3C">
        <w:rPr>
          <w:lang w:val="de-DE"/>
        </w:rPr>
        <w:t> kPa</w:t>
      </w:r>
      <w:r w:rsidRPr="00937E3C">
        <w:rPr>
          <w:lang w:val="de-DE"/>
        </w:rPr>
        <w:t xml:space="preserve"> betragen?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de-DE"/>
        </w:rPr>
        <w:tab/>
      </w:r>
      <w:r w:rsidRPr="00937E3C">
        <w:rPr>
          <w:lang w:val="de-DE"/>
        </w:rPr>
        <w:tab/>
      </w:r>
      <w:r w:rsidR="005F4793" w:rsidRPr="00937E3C">
        <w:rPr>
          <w:lang w:val="en-US"/>
        </w:rPr>
        <w:t>A</w:t>
      </w:r>
      <w:r w:rsidRPr="00937E3C">
        <w:rPr>
          <w:lang w:val="en-US"/>
        </w:rPr>
        <w:tab/>
        <w:t xml:space="preserve">  360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B</w:t>
      </w:r>
      <w:r w:rsidRPr="00937E3C">
        <w:rPr>
          <w:lang w:val="en-US"/>
        </w:rPr>
        <w:tab/>
        <w:t xml:space="preserve">  541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C</w:t>
      </w:r>
      <w:r w:rsidRPr="00937E3C">
        <w:rPr>
          <w:lang w:val="en-US"/>
        </w:rPr>
        <w:tab/>
        <w:t>5</w:t>
      </w:r>
      <w:r w:rsidR="00941EA3" w:rsidRPr="00937E3C">
        <w:rPr>
          <w:lang w:val="en-US"/>
        </w:rPr>
        <w:t xml:space="preserve"> </w:t>
      </w:r>
      <w:r w:rsidRPr="00937E3C">
        <w:rPr>
          <w:lang w:val="en-US"/>
        </w:rPr>
        <w:t>280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D</w:t>
      </w:r>
      <w:r w:rsidRPr="00937E3C">
        <w:rPr>
          <w:lang w:val="en-US"/>
        </w:rPr>
        <w:tab/>
        <w:t>7</w:t>
      </w:r>
      <w:r w:rsidR="00941EA3" w:rsidRPr="00937E3C">
        <w:rPr>
          <w:lang w:val="en-US"/>
        </w:rPr>
        <w:t xml:space="preserve"> </w:t>
      </w:r>
      <w:r w:rsidRPr="00937E3C">
        <w:rPr>
          <w:lang w:val="en-US"/>
        </w:rPr>
        <w:t>920 kg</w:t>
      </w:r>
      <w:r w:rsidR="00876F5A" w:rsidRPr="00937E3C">
        <w:rPr>
          <w:lang w:val="en-US"/>
        </w:rPr>
        <w:t>.</w:t>
      </w:r>
    </w:p>
    <w:p w:rsidR="00CC1108" w:rsidRPr="00937E3C" w:rsidRDefault="00CC1108" w:rsidP="00063BD0">
      <w:pPr>
        <w:widowControl w:val="0"/>
        <w:tabs>
          <w:tab w:val="left" w:pos="284"/>
          <w:tab w:val="left" w:pos="1134"/>
          <w:tab w:val="left" w:pos="1701"/>
          <w:tab w:val="left" w:pos="8505"/>
        </w:tabs>
        <w:spacing w:line="240" w:lineRule="atLeast"/>
        <w:ind w:left="1701" w:hanging="1701"/>
        <w:jc w:val="both"/>
        <w:rPr>
          <w:lang w:val="en-US"/>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en-US"/>
        </w:rPr>
        <w:tab/>
      </w:r>
      <w:r w:rsidRPr="00937E3C">
        <w:rPr>
          <w:lang w:val="de-DE"/>
        </w:rPr>
        <w:t>231 03.2-04</w:t>
      </w:r>
      <w:r w:rsidRPr="00937E3C">
        <w:rPr>
          <w:lang w:val="de-DE"/>
        </w:rPr>
        <w:tab/>
      </w:r>
      <w:r w:rsidRPr="00937E3C">
        <w:rPr>
          <w:i/>
          <w:lang w:val="de-DE"/>
        </w:rPr>
        <w:t>m</w:t>
      </w:r>
      <w:r w:rsidRPr="00937E3C">
        <w:rPr>
          <w:lang w:val="de-DE"/>
        </w:rPr>
        <w:t xml:space="preserve"> = </w:t>
      </w:r>
      <w:r w:rsidR="00A037BC" w:rsidRPr="00937E3C">
        <w:rPr>
          <w:lang w:val="de-DE"/>
        </w:rPr>
        <w:t>0,</w:t>
      </w:r>
      <w:r w:rsidRPr="00937E3C">
        <w:rPr>
          <w:lang w:val="de-DE"/>
        </w:rPr>
        <w:t xml:space="preserve">12 </w:t>
      </w:r>
      <w:r w:rsidRPr="00937E3C">
        <w:rPr>
          <w:i/>
          <w:lang w:val="de-DE"/>
        </w:rPr>
        <w:t>* p * M * V / T</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Ein Ladetank hat ein Volumen von 200 m</w:t>
      </w:r>
      <w:r w:rsidRPr="00937E3C">
        <w:rPr>
          <w:vertAlign w:val="superscript"/>
          <w:lang w:val="de-DE"/>
        </w:rPr>
        <w:t>3</w:t>
      </w:r>
      <w:r w:rsidRPr="00937E3C">
        <w:rPr>
          <w:lang w:val="de-DE"/>
        </w:rPr>
        <w:t xml:space="preserve">. Wie viel kg </w:t>
      </w:r>
      <w:r w:rsidRPr="00937E3C">
        <w:rPr>
          <w:bCs/>
          <w:lang w:val="de-DE"/>
        </w:rPr>
        <w:t>UN 1077,</w:t>
      </w:r>
      <w:r w:rsidRPr="00937E3C">
        <w:rPr>
          <w:lang w:val="de-DE"/>
        </w:rPr>
        <w:t xml:space="preserve"> PROPEN (M=42) befinden sich in diesem Ladetank, wenn die Temperatur -5</w:t>
      </w:r>
      <w:r w:rsidRPr="00937E3C">
        <w:rPr>
          <w:lang w:val="de-DE"/>
        </w:rPr>
        <w:sym w:font="Symbol" w:char="F0B0"/>
      </w:r>
      <w:r w:rsidRPr="00937E3C">
        <w:rPr>
          <w:lang w:val="de-DE"/>
        </w:rPr>
        <w:t xml:space="preserve">C und der </w:t>
      </w:r>
      <w:r w:rsidR="00532280" w:rsidRPr="00937E3C">
        <w:rPr>
          <w:lang w:val="de-DE"/>
        </w:rPr>
        <w:t xml:space="preserve">absolute </w:t>
      </w:r>
      <w:r w:rsidRPr="00937E3C">
        <w:rPr>
          <w:lang w:val="de-DE"/>
        </w:rPr>
        <w:t>Druck 2</w:t>
      </w:r>
      <w:r w:rsidR="00A91902" w:rsidRPr="00937E3C">
        <w:rPr>
          <w:lang w:val="de-DE"/>
        </w:rPr>
        <w:t>00</w:t>
      </w:r>
      <w:r w:rsidR="00B96118" w:rsidRPr="00937E3C">
        <w:rPr>
          <w:lang w:val="de-DE"/>
        </w:rPr>
        <w:t> kPa</w:t>
      </w:r>
      <w:r w:rsidRPr="00937E3C">
        <w:rPr>
          <w:lang w:val="de-DE"/>
        </w:rPr>
        <w:t xml:space="preserve"> betragen?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de-DE"/>
        </w:rPr>
        <w:tab/>
      </w:r>
      <w:r w:rsidRPr="00937E3C">
        <w:rPr>
          <w:lang w:val="de-DE"/>
        </w:rPr>
        <w:tab/>
      </w:r>
      <w:r w:rsidR="005F4793" w:rsidRPr="00937E3C">
        <w:rPr>
          <w:lang w:val="en-US"/>
        </w:rPr>
        <w:t>A</w:t>
      </w:r>
      <w:r w:rsidRPr="00937E3C">
        <w:rPr>
          <w:lang w:val="en-US"/>
        </w:rPr>
        <w:tab/>
        <w:t xml:space="preserve">  376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B</w:t>
      </w:r>
      <w:r w:rsidRPr="00937E3C">
        <w:rPr>
          <w:lang w:val="en-US"/>
        </w:rPr>
        <w:tab/>
        <w:t xml:space="preserve">  725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C</w:t>
      </w:r>
      <w:r w:rsidRPr="00937E3C">
        <w:rPr>
          <w:lang w:val="en-US"/>
        </w:rPr>
        <w:tab/>
        <w:t xml:space="preserve">  752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D</w:t>
      </w:r>
      <w:r w:rsidRPr="00937E3C">
        <w:rPr>
          <w:lang w:val="en-US"/>
        </w:rPr>
        <w:tab/>
        <w:t>1</w:t>
      </w:r>
      <w:r w:rsidR="00532280" w:rsidRPr="00937E3C">
        <w:rPr>
          <w:lang w:val="en-US"/>
        </w:rPr>
        <w:t xml:space="preserve"> </w:t>
      </w:r>
      <w:r w:rsidRPr="00937E3C">
        <w:rPr>
          <w:lang w:val="en-US"/>
        </w:rPr>
        <w:t>128 kg</w:t>
      </w:r>
      <w:r w:rsidR="00876F5A" w:rsidRPr="00937E3C">
        <w:rPr>
          <w:lang w:val="en-US"/>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en-US"/>
        </w:rPr>
      </w:pPr>
    </w:p>
    <w:p w:rsidR="00096EF8" w:rsidRPr="00937E3C" w:rsidRDefault="00CC110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br w:type="page"/>
      </w:r>
      <w:r w:rsidR="00E47051" w:rsidRPr="00937E3C">
        <w:rPr>
          <w:lang w:val="de-DE"/>
        </w:rPr>
        <w:tab/>
      </w:r>
      <w:r w:rsidR="00096EF8" w:rsidRPr="00937E3C">
        <w:rPr>
          <w:lang w:val="de-DE"/>
        </w:rPr>
        <w:t>231 03.2-05</w:t>
      </w:r>
      <w:r w:rsidR="00096EF8" w:rsidRPr="00937E3C">
        <w:rPr>
          <w:lang w:val="de-DE"/>
        </w:rPr>
        <w:tab/>
      </w:r>
      <w:r w:rsidR="00096EF8" w:rsidRPr="00937E3C">
        <w:rPr>
          <w:i/>
          <w:lang w:val="de-DE"/>
        </w:rPr>
        <w:t>m</w:t>
      </w:r>
      <w:r w:rsidR="00096EF8" w:rsidRPr="00937E3C">
        <w:rPr>
          <w:lang w:val="de-DE"/>
        </w:rPr>
        <w:t xml:space="preserve"> = </w:t>
      </w:r>
      <w:r w:rsidR="00A037BC" w:rsidRPr="00937E3C">
        <w:rPr>
          <w:lang w:val="de-DE"/>
        </w:rPr>
        <w:t>0,</w:t>
      </w:r>
      <w:r w:rsidR="00096EF8" w:rsidRPr="00937E3C">
        <w:rPr>
          <w:lang w:val="de-DE"/>
        </w:rPr>
        <w:t xml:space="preserve">12 </w:t>
      </w:r>
      <w:r w:rsidR="00096EF8" w:rsidRPr="00937E3C">
        <w:rPr>
          <w:i/>
          <w:lang w:val="de-DE"/>
        </w:rPr>
        <w:t>* p * M * V / T</w:t>
      </w:r>
      <w:r w:rsidR="00096EF8" w:rsidRPr="00937E3C">
        <w:rPr>
          <w:lang w:val="de-DE"/>
        </w:rPr>
        <w:tab/>
        <w:t>A</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Ein Ladetank hat ein Volumen von 200 m</w:t>
      </w:r>
      <w:r w:rsidRPr="00937E3C">
        <w:rPr>
          <w:vertAlign w:val="superscript"/>
          <w:lang w:val="de-DE"/>
        </w:rPr>
        <w:t>3</w:t>
      </w:r>
      <w:r w:rsidRPr="00937E3C">
        <w:rPr>
          <w:lang w:val="de-DE"/>
        </w:rPr>
        <w:t xml:space="preserve">. Wie viel kg </w:t>
      </w:r>
      <w:r w:rsidRPr="00937E3C">
        <w:rPr>
          <w:bCs/>
          <w:lang w:val="de-DE"/>
        </w:rPr>
        <w:t>UN 1969,</w:t>
      </w:r>
      <w:r w:rsidRPr="00937E3C">
        <w:rPr>
          <w:lang w:val="de-DE"/>
        </w:rPr>
        <w:t xml:space="preserve"> ISOBUTAN (M=56) befinden sich in diesem Ladetank, wenn die Temperatur 40</w:t>
      </w:r>
      <w:r w:rsidR="00D25063" w:rsidRPr="00937E3C">
        <w:rPr>
          <w:lang w:val="de-DE"/>
        </w:rPr>
        <w:t> °C</w:t>
      </w:r>
      <w:r w:rsidRPr="00937E3C">
        <w:rPr>
          <w:lang w:val="de-DE"/>
        </w:rPr>
        <w:t xml:space="preserve"> und der </w:t>
      </w:r>
      <w:r w:rsidR="00532280" w:rsidRPr="00937E3C">
        <w:rPr>
          <w:lang w:val="de-DE"/>
        </w:rPr>
        <w:t xml:space="preserve">absolute </w:t>
      </w:r>
      <w:r w:rsidRPr="00937E3C">
        <w:rPr>
          <w:lang w:val="de-DE"/>
        </w:rPr>
        <w:t>Druck 4</w:t>
      </w:r>
      <w:r w:rsidR="00A91902" w:rsidRPr="00937E3C">
        <w:rPr>
          <w:lang w:val="de-DE"/>
        </w:rPr>
        <w:t>00</w:t>
      </w:r>
      <w:r w:rsidR="00B96118" w:rsidRPr="00937E3C">
        <w:rPr>
          <w:lang w:val="de-DE"/>
        </w:rPr>
        <w:t> kPa</w:t>
      </w:r>
      <w:r w:rsidRPr="00937E3C">
        <w:rPr>
          <w:lang w:val="de-DE"/>
        </w:rPr>
        <w:t xml:space="preserve"> betragen?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de-DE"/>
        </w:rPr>
        <w:tab/>
      </w:r>
      <w:r w:rsidRPr="00937E3C">
        <w:rPr>
          <w:lang w:val="de-DE"/>
        </w:rPr>
        <w:tab/>
      </w:r>
      <w:r w:rsidR="005F4793" w:rsidRPr="00937E3C">
        <w:rPr>
          <w:lang w:val="en-US"/>
        </w:rPr>
        <w:t>A</w:t>
      </w:r>
      <w:r w:rsidRPr="00937E3C">
        <w:rPr>
          <w:lang w:val="en-US"/>
        </w:rPr>
        <w:tab/>
        <w:t xml:space="preserve">  1 718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B</w:t>
      </w:r>
      <w:r w:rsidRPr="00937E3C">
        <w:rPr>
          <w:lang w:val="en-US"/>
        </w:rPr>
        <w:tab/>
        <w:t xml:space="preserve">  2 147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C</w:t>
      </w:r>
      <w:r w:rsidRPr="00937E3C">
        <w:rPr>
          <w:lang w:val="en-US"/>
        </w:rPr>
        <w:tab/>
        <w:t>10 080 kg</w:t>
      </w:r>
      <w:r w:rsidR="00876F5A" w:rsidRPr="00937E3C">
        <w:rPr>
          <w:lang w:val="en-US"/>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en-US"/>
        </w:rPr>
      </w:pPr>
      <w:r w:rsidRPr="00937E3C">
        <w:rPr>
          <w:lang w:val="en-US"/>
        </w:rPr>
        <w:tab/>
      </w:r>
      <w:r w:rsidRPr="00937E3C">
        <w:rPr>
          <w:lang w:val="en-US"/>
        </w:rPr>
        <w:tab/>
      </w:r>
      <w:r w:rsidR="005F4793" w:rsidRPr="00937E3C">
        <w:rPr>
          <w:lang w:val="en-US"/>
        </w:rPr>
        <w:t>D</w:t>
      </w:r>
      <w:r w:rsidRPr="00937E3C">
        <w:rPr>
          <w:lang w:val="en-US"/>
        </w:rPr>
        <w:tab/>
        <w:t>12 600 kg</w:t>
      </w:r>
      <w:r w:rsidR="00876F5A" w:rsidRPr="00937E3C">
        <w:rPr>
          <w:lang w:val="en-US"/>
        </w:rPr>
        <w:t>.</w:t>
      </w:r>
    </w:p>
    <w:p w:rsidR="00A037BC" w:rsidRPr="00937E3C" w:rsidRDefault="00A037BC" w:rsidP="00063BD0">
      <w:pPr>
        <w:widowControl w:val="0"/>
        <w:tabs>
          <w:tab w:val="left" w:pos="567"/>
          <w:tab w:val="left" w:pos="1134"/>
          <w:tab w:val="left" w:pos="8505"/>
        </w:tabs>
        <w:spacing w:line="240" w:lineRule="atLeast"/>
        <w:ind w:left="1701" w:hanging="1701"/>
        <w:jc w:val="both"/>
        <w:rPr>
          <w:lang w:val="en-US"/>
        </w:rPr>
      </w:pPr>
    </w:p>
    <w:p w:rsidR="00096EF8" w:rsidRPr="00937E3C" w:rsidRDefault="00096EF8" w:rsidP="00063BD0">
      <w:pPr>
        <w:widowControl w:val="0"/>
        <w:tabs>
          <w:tab w:val="left" w:pos="1134"/>
          <w:tab w:val="left" w:pos="8505"/>
        </w:tabs>
        <w:spacing w:line="240" w:lineRule="atLeast"/>
        <w:ind w:left="1701" w:hanging="1701"/>
        <w:jc w:val="both"/>
        <w:rPr>
          <w:vanish/>
          <w:lang w:val="en-US"/>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en-US"/>
        </w:rPr>
        <w:tab/>
      </w:r>
      <w:r w:rsidRPr="00937E3C">
        <w:rPr>
          <w:lang w:val="de-DE"/>
        </w:rPr>
        <w:t>231 03.2-06</w:t>
      </w:r>
      <w:r w:rsidRPr="00937E3C">
        <w:rPr>
          <w:lang w:val="de-DE"/>
        </w:rPr>
        <w:tab/>
      </w:r>
      <w:r w:rsidRPr="00937E3C">
        <w:rPr>
          <w:i/>
          <w:lang w:val="de-DE"/>
        </w:rPr>
        <w:t>m</w:t>
      </w:r>
      <w:r w:rsidRPr="00937E3C">
        <w:rPr>
          <w:lang w:val="de-DE"/>
        </w:rPr>
        <w:t xml:space="preserve"> = </w:t>
      </w:r>
      <w:r w:rsidR="00A037BC" w:rsidRPr="00937E3C">
        <w:rPr>
          <w:lang w:val="de-DE"/>
        </w:rPr>
        <w:t>0,</w:t>
      </w:r>
      <w:r w:rsidRPr="00937E3C">
        <w:rPr>
          <w:lang w:val="de-DE"/>
        </w:rPr>
        <w:t xml:space="preserve">12 </w:t>
      </w:r>
      <w:r w:rsidRPr="00937E3C">
        <w:rPr>
          <w:i/>
          <w:lang w:val="de-DE"/>
        </w:rPr>
        <w:t>* p * M * V / T</w:t>
      </w:r>
      <w:r w:rsidRPr="00937E3C">
        <w:rPr>
          <w:lang w:val="de-DE"/>
        </w:rPr>
        <w:t xml:space="preserve">  oder  </w:t>
      </w:r>
      <w:r w:rsidRPr="00937E3C">
        <w:rPr>
          <w:i/>
          <w:lang w:val="de-DE"/>
        </w:rPr>
        <w:t>p</w:t>
      </w:r>
      <w:r w:rsidRPr="00937E3C">
        <w:rPr>
          <w:lang w:val="de-DE"/>
        </w:rPr>
        <w:t xml:space="preserve"> = </w:t>
      </w:r>
      <w:r w:rsidRPr="00937E3C">
        <w:rPr>
          <w:i/>
          <w:lang w:val="de-DE"/>
        </w:rPr>
        <w:t xml:space="preserve">m * T / ( </w:t>
      </w:r>
      <w:r w:rsidR="00A037BC" w:rsidRPr="00937E3C">
        <w:rPr>
          <w:i/>
          <w:lang w:val="de-DE"/>
        </w:rPr>
        <w:t>0,</w:t>
      </w:r>
      <w:r w:rsidRPr="00937E3C">
        <w:rPr>
          <w:i/>
          <w:lang w:val="de-DE"/>
        </w:rPr>
        <w:t>12 * M * V )</w:t>
      </w:r>
      <w:r w:rsidRPr="00937E3C">
        <w:rPr>
          <w:lang w:val="de-DE"/>
        </w:rPr>
        <w:tab/>
        <w:t>D</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Ein Ladetank hat ein Volumen von 300 m</w:t>
      </w:r>
      <w:r w:rsidRPr="00937E3C">
        <w:rPr>
          <w:vertAlign w:val="superscript"/>
          <w:lang w:val="de-DE"/>
        </w:rPr>
        <w:t>3</w:t>
      </w:r>
      <w:r w:rsidRPr="00937E3C">
        <w:rPr>
          <w:lang w:val="de-DE"/>
        </w:rPr>
        <w:t>. Im Ladetank befinden sich 2</w:t>
      </w:r>
      <w:r w:rsidR="00CF35AC" w:rsidRPr="00937E3C">
        <w:rPr>
          <w:lang w:val="de-DE"/>
        </w:rPr>
        <w:t xml:space="preserve"> </w:t>
      </w:r>
      <w:r w:rsidRPr="00937E3C">
        <w:rPr>
          <w:lang w:val="de-DE"/>
        </w:rPr>
        <w:t xml:space="preserve">640 kg </w:t>
      </w:r>
      <w:r w:rsidRPr="00937E3C">
        <w:rPr>
          <w:bCs/>
          <w:lang w:val="de-DE"/>
        </w:rPr>
        <w:t>UN 1978</w:t>
      </w:r>
      <w:r w:rsidRPr="00937E3C">
        <w:rPr>
          <w:lang w:val="de-DE"/>
        </w:rPr>
        <w:t xml:space="preserve">, PROPAN (M=44) bei einer Temperatur von </w:t>
      </w:r>
      <w:r w:rsidR="00BA52D0" w:rsidRPr="00937E3C">
        <w:rPr>
          <w:lang w:val="de-DE"/>
        </w:rPr>
        <w:t xml:space="preserve"> -3</w:t>
      </w:r>
      <w:r w:rsidR="00D25063" w:rsidRPr="00937E3C">
        <w:rPr>
          <w:lang w:val="de-DE"/>
        </w:rPr>
        <w:t> °C</w:t>
      </w:r>
      <w:r w:rsidR="005F4793" w:rsidRPr="00937E3C">
        <w:rPr>
          <w:lang w:val="de-DE"/>
        </w:rPr>
        <w:t>.</w:t>
      </w:r>
      <w:r w:rsidRPr="00937E3C">
        <w:rPr>
          <w:lang w:val="de-DE"/>
        </w:rPr>
        <w:t xml:space="preserve"> Wie hoch ist der </w:t>
      </w:r>
      <w:r w:rsidR="00532280" w:rsidRPr="00937E3C">
        <w:rPr>
          <w:lang w:val="de-DE"/>
        </w:rPr>
        <w:t xml:space="preserve">absolute </w:t>
      </w:r>
      <w:r w:rsidRPr="00937E3C">
        <w:rPr>
          <w:lang w:val="de-DE"/>
        </w:rPr>
        <w:t>Druck im Ladetank?</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r>
      <w:r w:rsidR="00180973" w:rsidRPr="00937E3C">
        <w:rPr>
          <w:lang w:val="fr-FR"/>
        </w:rPr>
        <w:t xml:space="preserve"> </w:t>
      </w:r>
      <w:r w:rsidR="00A91902" w:rsidRPr="00937E3C">
        <w:rPr>
          <w:lang w:val="fr-FR"/>
        </w:rPr>
        <w:t>10</w:t>
      </w:r>
      <w:r w:rsidR="00B96118" w:rsidRPr="00937E3C">
        <w:rPr>
          <w:lang w:val="fr-FR"/>
        </w:rPr>
        <w:t> kPa</w:t>
      </w:r>
      <w:r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r>
      <w:r w:rsidR="00A91902" w:rsidRPr="00937E3C">
        <w:rPr>
          <w:lang w:val="fr-FR"/>
        </w:rPr>
        <w:t>110</w:t>
      </w:r>
      <w:r w:rsidR="00B96118" w:rsidRPr="00937E3C">
        <w:rPr>
          <w:lang w:val="fr-FR"/>
        </w:rPr>
        <w:t> kPa</w:t>
      </w:r>
      <w:r w:rsidR="00532280"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t>3</w:t>
      </w:r>
      <w:r w:rsidR="00A91902" w:rsidRPr="00937E3C">
        <w:rPr>
          <w:lang w:val="fr-FR"/>
        </w:rPr>
        <w:t>00</w:t>
      </w:r>
      <w:r w:rsidR="00B96118" w:rsidRPr="00937E3C">
        <w:rPr>
          <w:lang w:val="fr-FR"/>
        </w:rPr>
        <w:t> kPa</w:t>
      </w:r>
      <w:r w:rsidR="00532280"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fr-FR"/>
        </w:rPr>
        <w:tab/>
      </w:r>
      <w:r w:rsidRPr="00937E3C">
        <w:rPr>
          <w:lang w:val="fr-FR"/>
        </w:rPr>
        <w:tab/>
      </w:r>
      <w:r w:rsidR="005F4793" w:rsidRPr="00937E3C">
        <w:rPr>
          <w:lang w:val="de-DE"/>
        </w:rPr>
        <w:t>D</w:t>
      </w:r>
      <w:r w:rsidRPr="00937E3C">
        <w:rPr>
          <w:lang w:val="de-DE"/>
        </w:rPr>
        <w:tab/>
      </w:r>
      <w:r w:rsidR="00A91902" w:rsidRPr="00937E3C">
        <w:rPr>
          <w:lang w:val="de-DE"/>
        </w:rPr>
        <w:t>450</w:t>
      </w:r>
      <w:r w:rsidR="00B96118" w:rsidRPr="00937E3C">
        <w:rPr>
          <w:lang w:val="de-DE"/>
        </w:rPr>
        <w:t> kPa</w:t>
      </w:r>
      <w:r w:rsidR="00532280"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03.2-07</w:t>
      </w:r>
      <w:r w:rsidRPr="00937E3C">
        <w:rPr>
          <w:lang w:val="de-DE"/>
        </w:rPr>
        <w:tab/>
      </w:r>
      <w:r w:rsidRPr="00937E3C">
        <w:rPr>
          <w:i/>
          <w:lang w:val="de-DE"/>
        </w:rPr>
        <w:t>m</w:t>
      </w:r>
      <w:r w:rsidRPr="00937E3C">
        <w:rPr>
          <w:lang w:val="de-DE"/>
        </w:rPr>
        <w:t xml:space="preserve"> = </w:t>
      </w:r>
      <w:r w:rsidR="00A037BC" w:rsidRPr="00937E3C">
        <w:rPr>
          <w:lang w:val="de-DE"/>
        </w:rPr>
        <w:t>0,</w:t>
      </w:r>
      <w:r w:rsidRPr="00937E3C">
        <w:rPr>
          <w:lang w:val="de-DE"/>
        </w:rPr>
        <w:t xml:space="preserve">12 </w:t>
      </w:r>
      <w:r w:rsidRPr="00937E3C">
        <w:rPr>
          <w:i/>
          <w:lang w:val="de-DE"/>
        </w:rPr>
        <w:t>* p * M * V / T</w:t>
      </w:r>
      <w:r w:rsidRPr="00937E3C">
        <w:rPr>
          <w:lang w:val="de-DE"/>
        </w:rPr>
        <w:t xml:space="preserve">  oder  </w:t>
      </w:r>
      <w:r w:rsidRPr="00937E3C">
        <w:rPr>
          <w:i/>
          <w:lang w:val="de-DE"/>
        </w:rPr>
        <w:t>p</w:t>
      </w:r>
      <w:r w:rsidRPr="00937E3C">
        <w:rPr>
          <w:lang w:val="de-DE"/>
        </w:rPr>
        <w:t xml:space="preserve"> = </w:t>
      </w:r>
      <w:r w:rsidRPr="00937E3C">
        <w:rPr>
          <w:i/>
          <w:lang w:val="de-DE"/>
        </w:rPr>
        <w:t xml:space="preserve">m * T / ( </w:t>
      </w:r>
      <w:r w:rsidR="00A037BC" w:rsidRPr="00937E3C">
        <w:rPr>
          <w:i/>
          <w:lang w:val="de-DE"/>
        </w:rPr>
        <w:t>0,</w:t>
      </w:r>
      <w:r w:rsidRPr="00937E3C">
        <w:rPr>
          <w:i/>
          <w:lang w:val="de-DE"/>
        </w:rPr>
        <w:t>12 * M * V )</w:t>
      </w:r>
      <w:r w:rsidRPr="00937E3C">
        <w:rPr>
          <w:lang w:val="de-DE"/>
        </w:rPr>
        <w:tab/>
        <w:t>D</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Ein Ladetank hat ein Volumen von 100 m</w:t>
      </w:r>
      <w:r w:rsidRPr="00937E3C">
        <w:rPr>
          <w:vertAlign w:val="superscript"/>
          <w:lang w:val="de-DE"/>
        </w:rPr>
        <w:t>3</w:t>
      </w:r>
      <w:r w:rsidRPr="00937E3C">
        <w:rPr>
          <w:lang w:val="de-DE"/>
        </w:rPr>
        <w:t xml:space="preserve">. Im Ladetank befinden sich 1176 kg </w:t>
      </w:r>
      <w:r w:rsidRPr="00937E3C">
        <w:rPr>
          <w:bCs/>
          <w:lang w:val="de-DE"/>
        </w:rPr>
        <w:t>UN 1077</w:t>
      </w:r>
      <w:r w:rsidRPr="00937E3C">
        <w:rPr>
          <w:lang w:val="de-DE"/>
        </w:rPr>
        <w:t>, PROPEN (M=42) bei einer Temperatur von 27</w:t>
      </w:r>
      <w:r w:rsidR="00D25063" w:rsidRPr="00937E3C">
        <w:rPr>
          <w:lang w:val="de-DE"/>
        </w:rPr>
        <w:t> °C</w:t>
      </w:r>
      <w:r w:rsidR="005F4793" w:rsidRPr="00937E3C">
        <w:rPr>
          <w:lang w:val="de-DE"/>
        </w:rPr>
        <w:t>.</w:t>
      </w:r>
      <w:r w:rsidRPr="00937E3C">
        <w:rPr>
          <w:lang w:val="de-DE"/>
        </w:rPr>
        <w:t xml:space="preserve"> Wie hoch ist der</w:t>
      </w:r>
      <w:r w:rsidR="00532280" w:rsidRPr="00937E3C">
        <w:rPr>
          <w:lang w:val="de-DE"/>
        </w:rPr>
        <w:t xml:space="preserve"> absolute</w:t>
      </w:r>
      <w:r w:rsidRPr="00937E3C">
        <w:rPr>
          <w:lang w:val="de-DE"/>
        </w:rPr>
        <w:t xml:space="preserve"> Druck im Ladetank?</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t xml:space="preserve"> </w:t>
      </w:r>
      <w:r w:rsidR="0021736E" w:rsidRPr="00937E3C">
        <w:rPr>
          <w:lang w:val="fr-FR"/>
        </w:rPr>
        <w:t xml:space="preserve">  </w:t>
      </w:r>
      <w:r w:rsidR="00A91902" w:rsidRPr="00937E3C">
        <w:rPr>
          <w:lang w:val="fr-FR"/>
        </w:rPr>
        <w:t>60</w:t>
      </w:r>
      <w:r w:rsidR="00B96118" w:rsidRPr="00937E3C">
        <w:rPr>
          <w:lang w:val="fr-FR"/>
        </w:rPr>
        <w:t> kPa</w:t>
      </w:r>
      <w:r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t xml:space="preserve"> </w:t>
      </w:r>
      <w:r w:rsidR="00A91902" w:rsidRPr="00937E3C">
        <w:rPr>
          <w:lang w:val="fr-FR"/>
        </w:rPr>
        <w:t>190</w:t>
      </w:r>
      <w:r w:rsidR="00B96118" w:rsidRPr="00937E3C">
        <w:rPr>
          <w:lang w:val="fr-FR"/>
        </w:rPr>
        <w:t> kPa</w:t>
      </w:r>
      <w:r w:rsidR="00532280"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t xml:space="preserve"> </w:t>
      </w:r>
      <w:r w:rsidR="00A91902" w:rsidRPr="00937E3C">
        <w:rPr>
          <w:lang w:val="fr-FR"/>
        </w:rPr>
        <w:t>600</w:t>
      </w:r>
      <w:r w:rsidR="00B96118" w:rsidRPr="00937E3C">
        <w:rPr>
          <w:lang w:val="fr-FR"/>
        </w:rPr>
        <w:t> kPa</w:t>
      </w:r>
      <w:r w:rsidR="00532280"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fr-FR"/>
        </w:rPr>
        <w:tab/>
      </w:r>
      <w:r w:rsidRPr="00937E3C">
        <w:rPr>
          <w:lang w:val="fr-FR"/>
        </w:rPr>
        <w:tab/>
      </w:r>
      <w:r w:rsidR="005F4793" w:rsidRPr="00937E3C">
        <w:rPr>
          <w:lang w:val="de-DE"/>
        </w:rPr>
        <w:t>D</w:t>
      </w:r>
      <w:r w:rsidRPr="00937E3C">
        <w:rPr>
          <w:lang w:val="de-DE"/>
        </w:rPr>
        <w:tab/>
        <w:t>7</w:t>
      </w:r>
      <w:r w:rsidR="00A91902" w:rsidRPr="00937E3C">
        <w:rPr>
          <w:lang w:val="de-DE"/>
        </w:rPr>
        <w:t>00</w:t>
      </w:r>
      <w:r w:rsidR="00B96118" w:rsidRPr="00937E3C">
        <w:rPr>
          <w:lang w:val="de-DE"/>
        </w:rPr>
        <w:t> kPa</w:t>
      </w:r>
      <w:r w:rsidR="00532280"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03.2-08</w:t>
      </w:r>
      <w:r w:rsidRPr="00937E3C">
        <w:rPr>
          <w:lang w:val="de-DE"/>
        </w:rPr>
        <w:tab/>
      </w:r>
      <w:r w:rsidRPr="00937E3C">
        <w:rPr>
          <w:i/>
          <w:lang w:val="de-DE"/>
        </w:rPr>
        <w:t>m</w:t>
      </w:r>
      <w:r w:rsidRPr="00937E3C">
        <w:rPr>
          <w:lang w:val="de-DE"/>
        </w:rPr>
        <w:t xml:space="preserve"> = </w:t>
      </w:r>
      <w:r w:rsidR="00A037BC" w:rsidRPr="00937E3C">
        <w:rPr>
          <w:lang w:val="de-DE"/>
        </w:rPr>
        <w:t>0,</w:t>
      </w:r>
      <w:r w:rsidRPr="00937E3C">
        <w:rPr>
          <w:lang w:val="de-DE"/>
        </w:rPr>
        <w:t xml:space="preserve">12 </w:t>
      </w:r>
      <w:r w:rsidRPr="00937E3C">
        <w:rPr>
          <w:i/>
          <w:lang w:val="de-DE"/>
        </w:rPr>
        <w:t>* p * M * V / T</w:t>
      </w:r>
      <w:r w:rsidRPr="00937E3C">
        <w:rPr>
          <w:lang w:val="de-DE"/>
        </w:rPr>
        <w:t xml:space="preserve">  oder  </w:t>
      </w:r>
      <w:r w:rsidRPr="00937E3C">
        <w:rPr>
          <w:i/>
          <w:lang w:val="de-DE"/>
        </w:rPr>
        <w:t>p</w:t>
      </w:r>
      <w:r w:rsidRPr="00937E3C">
        <w:rPr>
          <w:lang w:val="de-DE"/>
        </w:rPr>
        <w:t xml:space="preserve"> = </w:t>
      </w:r>
      <w:r w:rsidRPr="00937E3C">
        <w:rPr>
          <w:i/>
          <w:lang w:val="de-DE"/>
        </w:rPr>
        <w:t xml:space="preserve">m * T / ( </w:t>
      </w:r>
      <w:r w:rsidR="00A037BC" w:rsidRPr="00937E3C">
        <w:rPr>
          <w:i/>
          <w:lang w:val="de-DE"/>
        </w:rPr>
        <w:t>0,</w:t>
      </w:r>
      <w:r w:rsidRPr="00937E3C">
        <w:rPr>
          <w:i/>
          <w:lang w:val="de-DE"/>
        </w:rPr>
        <w:t>12 * M * V )</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Ein Ladetank hat ein Volumen von 450 m</w:t>
      </w:r>
      <w:r w:rsidRPr="00937E3C">
        <w:rPr>
          <w:vertAlign w:val="superscript"/>
          <w:lang w:val="de-DE"/>
        </w:rPr>
        <w:t>3</w:t>
      </w:r>
      <w:r w:rsidRPr="00937E3C">
        <w:rPr>
          <w:lang w:val="de-DE"/>
        </w:rPr>
        <w:t xml:space="preserve">. Im Ladetank befinden sich 1700 kg </w:t>
      </w:r>
      <w:r w:rsidRPr="00937E3C">
        <w:rPr>
          <w:bCs/>
          <w:lang w:val="de-DE"/>
        </w:rPr>
        <w:t>UN 1005</w:t>
      </w:r>
      <w:r w:rsidRPr="00937E3C">
        <w:rPr>
          <w:lang w:val="de-DE"/>
        </w:rPr>
        <w:t xml:space="preserve">, AMMONIAK (M=17) bei einer Temperatur von </w:t>
      </w:r>
      <w:r w:rsidR="005E53F0" w:rsidRPr="00937E3C">
        <w:rPr>
          <w:lang w:val="de-DE"/>
        </w:rPr>
        <w:t xml:space="preserve"> 29</w:t>
      </w:r>
      <w:r w:rsidR="00D25063" w:rsidRPr="00937E3C">
        <w:rPr>
          <w:lang w:val="de-DE"/>
        </w:rPr>
        <w:t> °C</w:t>
      </w:r>
      <w:r w:rsidR="005F4793" w:rsidRPr="00937E3C">
        <w:rPr>
          <w:lang w:val="de-DE"/>
        </w:rPr>
        <w:t>.</w:t>
      </w:r>
      <w:r w:rsidRPr="00937E3C">
        <w:rPr>
          <w:lang w:val="de-DE"/>
        </w:rPr>
        <w:t xml:space="preserve"> Wie hoch ist der</w:t>
      </w:r>
      <w:r w:rsidR="00546D2D" w:rsidRPr="00937E3C">
        <w:rPr>
          <w:lang w:val="de-DE"/>
        </w:rPr>
        <w:t xml:space="preserve"> absolute</w:t>
      </w:r>
      <w:r w:rsidRPr="00937E3C">
        <w:rPr>
          <w:lang w:val="de-DE"/>
        </w:rPr>
        <w:t xml:space="preserve"> Druck im Ladetank?</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r>
      <w:r w:rsidR="00A91902" w:rsidRPr="00937E3C">
        <w:rPr>
          <w:lang w:val="fr-FR"/>
        </w:rPr>
        <w:t>50</w:t>
      </w:r>
      <w:r w:rsidR="00B96118" w:rsidRPr="00937E3C">
        <w:rPr>
          <w:lang w:val="fr-FR"/>
        </w:rPr>
        <w:t> kPa</w:t>
      </w:r>
      <w:r w:rsidR="00546D2D"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r>
      <w:r w:rsidR="00A91902" w:rsidRPr="00937E3C">
        <w:rPr>
          <w:lang w:val="fr-FR"/>
        </w:rPr>
        <w:t>150</w:t>
      </w:r>
      <w:r w:rsidR="00B96118" w:rsidRPr="00937E3C">
        <w:rPr>
          <w:lang w:val="fr-FR"/>
        </w:rPr>
        <w:t> kPa</w:t>
      </w:r>
      <w:r w:rsidR="00546D2D"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r>
      <w:r w:rsidR="00A91902" w:rsidRPr="00937E3C">
        <w:rPr>
          <w:lang w:val="fr-FR"/>
        </w:rPr>
        <w:t>560</w:t>
      </w:r>
      <w:r w:rsidR="00B96118" w:rsidRPr="00937E3C">
        <w:rPr>
          <w:lang w:val="fr-FR"/>
        </w:rPr>
        <w:t> kPa</w:t>
      </w:r>
      <w:r w:rsidR="00546D2D" w:rsidRPr="00937E3C">
        <w:rPr>
          <w:lang w:val="fr-FR"/>
        </w:rPr>
        <w:t>.</w:t>
      </w:r>
    </w:p>
    <w:p w:rsidR="00096EF8" w:rsidRPr="00937E3C" w:rsidRDefault="00096EF8" w:rsidP="001B10D7">
      <w:pPr>
        <w:widowControl w:val="0"/>
        <w:tabs>
          <w:tab w:val="left" w:pos="567"/>
          <w:tab w:val="left" w:pos="1134"/>
          <w:tab w:val="left" w:pos="8505"/>
        </w:tabs>
        <w:spacing w:line="240" w:lineRule="atLeast"/>
        <w:ind w:left="1701" w:hanging="1701"/>
        <w:jc w:val="both"/>
        <w:rPr>
          <w:lang w:val="de-DE"/>
        </w:rPr>
      </w:pPr>
      <w:r w:rsidRPr="00937E3C">
        <w:rPr>
          <w:lang w:val="fr-FR"/>
        </w:rPr>
        <w:tab/>
      </w:r>
      <w:r w:rsidRPr="00937E3C">
        <w:rPr>
          <w:lang w:val="fr-FR"/>
        </w:rPr>
        <w:tab/>
      </w:r>
      <w:r w:rsidR="005F4793" w:rsidRPr="00937E3C">
        <w:rPr>
          <w:lang w:val="de-DE"/>
        </w:rPr>
        <w:t>D</w:t>
      </w:r>
      <w:r w:rsidRPr="00937E3C">
        <w:rPr>
          <w:lang w:val="de-DE"/>
        </w:rPr>
        <w:tab/>
      </w:r>
      <w:r w:rsidR="001D4B30" w:rsidRPr="00937E3C">
        <w:rPr>
          <w:lang w:val="de-DE"/>
        </w:rPr>
        <w:t>660</w:t>
      </w:r>
      <w:r w:rsidR="00B96118" w:rsidRPr="00937E3C">
        <w:rPr>
          <w:lang w:val="de-DE"/>
        </w:rPr>
        <w:t> kPa</w:t>
      </w:r>
      <w:r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br w:type="page"/>
      </w:r>
      <w:r w:rsidRPr="00937E3C">
        <w:rPr>
          <w:lang w:val="de-DE"/>
        </w:rPr>
        <w:tab/>
        <w:t>231 03.2-09</w:t>
      </w:r>
      <w:r w:rsidRPr="00937E3C">
        <w:rPr>
          <w:lang w:val="de-DE"/>
        </w:rPr>
        <w:tab/>
      </w:r>
      <w:r w:rsidRPr="00937E3C">
        <w:rPr>
          <w:i/>
          <w:lang w:val="de-DE"/>
        </w:rPr>
        <w:t>m</w:t>
      </w:r>
      <w:r w:rsidRPr="00937E3C">
        <w:rPr>
          <w:lang w:val="de-DE"/>
        </w:rPr>
        <w:t xml:space="preserve"> = </w:t>
      </w:r>
      <w:r w:rsidR="00A037BC" w:rsidRPr="00937E3C">
        <w:rPr>
          <w:lang w:val="de-DE"/>
        </w:rPr>
        <w:t>0,</w:t>
      </w:r>
      <w:r w:rsidRPr="00937E3C">
        <w:rPr>
          <w:lang w:val="de-DE"/>
        </w:rPr>
        <w:t xml:space="preserve">12 </w:t>
      </w:r>
      <w:r w:rsidRPr="00937E3C">
        <w:rPr>
          <w:i/>
          <w:lang w:val="de-DE"/>
        </w:rPr>
        <w:t>* p * M * V / T</w:t>
      </w:r>
      <w:r w:rsidRPr="00937E3C">
        <w:rPr>
          <w:lang w:val="de-DE"/>
        </w:rPr>
        <w:t xml:space="preserve">  oder  </w:t>
      </w:r>
      <w:r w:rsidRPr="00937E3C">
        <w:rPr>
          <w:i/>
          <w:lang w:val="de-DE"/>
        </w:rPr>
        <w:t>p</w:t>
      </w:r>
      <w:r w:rsidRPr="00937E3C">
        <w:rPr>
          <w:lang w:val="de-DE"/>
        </w:rPr>
        <w:t xml:space="preserve"> = </w:t>
      </w:r>
      <w:r w:rsidRPr="00937E3C">
        <w:rPr>
          <w:i/>
          <w:lang w:val="de-DE"/>
        </w:rPr>
        <w:t xml:space="preserve">m * T / ( </w:t>
      </w:r>
      <w:r w:rsidR="00A037BC" w:rsidRPr="00937E3C">
        <w:rPr>
          <w:i/>
          <w:lang w:val="de-DE"/>
        </w:rPr>
        <w:t>0,</w:t>
      </w:r>
      <w:r w:rsidRPr="00937E3C">
        <w:rPr>
          <w:i/>
          <w:lang w:val="de-DE"/>
        </w:rPr>
        <w:t>12 * M * V )</w:t>
      </w:r>
      <w:r w:rsidRPr="00937E3C">
        <w:rPr>
          <w:lang w:val="de-DE"/>
        </w:rPr>
        <w:tab/>
        <w:t>D</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Ein Ladetank hat ein Volumen von 250 m</w:t>
      </w:r>
      <w:r w:rsidRPr="00937E3C">
        <w:rPr>
          <w:vertAlign w:val="superscript"/>
          <w:lang w:val="de-DE"/>
        </w:rPr>
        <w:t>3</w:t>
      </w:r>
      <w:r w:rsidRPr="00937E3C">
        <w:rPr>
          <w:lang w:val="de-DE"/>
        </w:rPr>
        <w:t>. Im Ladetank befinden sich 1</w:t>
      </w:r>
      <w:r w:rsidR="00546D2D" w:rsidRPr="00937E3C">
        <w:rPr>
          <w:lang w:val="de-DE"/>
        </w:rPr>
        <w:t xml:space="preserve"> </w:t>
      </w:r>
      <w:r w:rsidRPr="00937E3C">
        <w:rPr>
          <w:lang w:val="de-DE"/>
        </w:rPr>
        <w:t xml:space="preserve">160 kg </w:t>
      </w:r>
      <w:r w:rsidRPr="00937E3C">
        <w:rPr>
          <w:bCs/>
          <w:lang w:val="de-DE"/>
        </w:rPr>
        <w:t>UN 1011,</w:t>
      </w:r>
      <w:r w:rsidR="00F109A2" w:rsidRPr="00937E3C">
        <w:rPr>
          <w:bCs/>
          <w:lang w:val="de-DE"/>
        </w:rPr>
        <w:br/>
      </w:r>
      <w:r w:rsidRPr="00937E3C">
        <w:rPr>
          <w:lang w:val="de-DE"/>
        </w:rPr>
        <w:t>n-BUTAN (M=58) bei einer Temperatur von 27</w:t>
      </w:r>
      <w:r w:rsidR="00D25063" w:rsidRPr="00937E3C">
        <w:rPr>
          <w:lang w:val="de-DE"/>
        </w:rPr>
        <w:t> °C</w:t>
      </w:r>
      <w:r w:rsidR="005F4793" w:rsidRPr="00937E3C">
        <w:rPr>
          <w:lang w:val="de-DE"/>
        </w:rPr>
        <w:t>.</w:t>
      </w:r>
      <w:r w:rsidRPr="00937E3C">
        <w:rPr>
          <w:lang w:val="de-DE"/>
        </w:rPr>
        <w:t xml:space="preserve"> Wie hoch ist der </w:t>
      </w:r>
      <w:r w:rsidR="00546D2D" w:rsidRPr="00937E3C">
        <w:rPr>
          <w:lang w:val="de-DE"/>
        </w:rPr>
        <w:t xml:space="preserve">absolute </w:t>
      </w:r>
      <w:r w:rsidRPr="00937E3C">
        <w:rPr>
          <w:lang w:val="de-DE"/>
        </w:rPr>
        <w:t>Druck im Ladetank?</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r>
      <w:r w:rsidR="0021736E" w:rsidRPr="00937E3C">
        <w:rPr>
          <w:lang w:val="fr-FR"/>
        </w:rPr>
        <w:t xml:space="preserve">  </w:t>
      </w:r>
      <w:r w:rsidR="00A91902" w:rsidRPr="00937E3C">
        <w:rPr>
          <w:lang w:val="fr-FR"/>
        </w:rPr>
        <w:t>20</w:t>
      </w:r>
      <w:r w:rsidR="00B96118" w:rsidRPr="00937E3C">
        <w:rPr>
          <w:lang w:val="fr-FR"/>
        </w:rPr>
        <w:t> kPa</w:t>
      </w:r>
      <w:r w:rsidR="00546D2D"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t>1</w:t>
      </w:r>
      <w:r w:rsidR="00A91902" w:rsidRPr="00937E3C">
        <w:rPr>
          <w:lang w:val="fr-FR"/>
        </w:rPr>
        <w:t>00</w:t>
      </w:r>
      <w:r w:rsidR="00B96118" w:rsidRPr="00937E3C">
        <w:rPr>
          <w:lang w:val="fr-FR"/>
        </w:rPr>
        <w:t> kPa</w:t>
      </w:r>
      <w:r w:rsidR="00546D2D"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r>
      <w:r w:rsidR="00A91902" w:rsidRPr="00937E3C">
        <w:rPr>
          <w:lang w:val="fr-FR"/>
        </w:rPr>
        <w:t>120</w:t>
      </w:r>
      <w:r w:rsidR="00B96118" w:rsidRPr="00937E3C">
        <w:rPr>
          <w:lang w:val="fr-FR"/>
        </w:rPr>
        <w:t> kPa</w:t>
      </w:r>
      <w:r w:rsidR="00546D2D"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fr-FR"/>
        </w:rPr>
        <w:tab/>
      </w:r>
      <w:r w:rsidRPr="00937E3C">
        <w:rPr>
          <w:lang w:val="fr-FR"/>
        </w:rPr>
        <w:tab/>
      </w:r>
      <w:r w:rsidR="005F4793" w:rsidRPr="00937E3C">
        <w:rPr>
          <w:lang w:val="de-DE"/>
        </w:rPr>
        <w:t>D</w:t>
      </w:r>
      <w:r w:rsidRPr="00937E3C">
        <w:rPr>
          <w:lang w:val="de-DE"/>
        </w:rPr>
        <w:tab/>
        <w:t>2</w:t>
      </w:r>
      <w:r w:rsidR="00A91902" w:rsidRPr="00937E3C">
        <w:rPr>
          <w:lang w:val="de-DE"/>
        </w:rPr>
        <w:t>00</w:t>
      </w:r>
      <w:r w:rsidR="00B96118" w:rsidRPr="00937E3C">
        <w:rPr>
          <w:lang w:val="de-DE"/>
        </w:rPr>
        <w:t> kPa</w:t>
      </w:r>
      <w:r w:rsidR="00546D2D"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03.2-10</w:t>
      </w:r>
      <w:r w:rsidRPr="00937E3C">
        <w:rPr>
          <w:lang w:val="de-DE"/>
        </w:rPr>
        <w:tab/>
      </w:r>
      <w:r w:rsidRPr="00937E3C">
        <w:rPr>
          <w:i/>
          <w:lang w:val="de-DE"/>
        </w:rPr>
        <w:t>m</w:t>
      </w:r>
      <w:r w:rsidRPr="00937E3C">
        <w:rPr>
          <w:lang w:val="de-DE"/>
        </w:rPr>
        <w:t xml:space="preserve"> = </w:t>
      </w:r>
      <w:r w:rsidR="00A037BC" w:rsidRPr="00937E3C">
        <w:rPr>
          <w:lang w:val="de-DE"/>
        </w:rPr>
        <w:t>0,</w:t>
      </w:r>
      <w:r w:rsidRPr="00937E3C">
        <w:rPr>
          <w:lang w:val="de-DE"/>
        </w:rPr>
        <w:t xml:space="preserve">12 </w:t>
      </w:r>
      <w:r w:rsidRPr="00937E3C">
        <w:rPr>
          <w:i/>
          <w:lang w:val="de-DE"/>
        </w:rPr>
        <w:t>* p * M * V / T</w:t>
      </w:r>
      <w:r w:rsidRPr="00937E3C">
        <w:rPr>
          <w:lang w:val="de-DE"/>
        </w:rPr>
        <w:t xml:space="preserve">  oder  </w:t>
      </w:r>
      <w:r w:rsidRPr="00937E3C">
        <w:rPr>
          <w:i/>
          <w:lang w:val="de-DE"/>
        </w:rPr>
        <w:t>p</w:t>
      </w:r>
      <w:r w:rsidRPr="00937E3C">
        <w:rPr>
          <w:lang w:val="de-DE"/>
        </w:rPr>
        <w:t xml:space="preserve"> = </w:t>
      </w:r>
      <w:r w:rsidRPr="00937E3C">
        <w:rPr>
          <w:i/>
          <w:lang w:val="de-DE"/>
        </w:rPr>
        <w:t xml:space="preserve">m * T / ( </w:t>
      </w:r>
      <w:r w:rsidR="00A037BC" w:rsidRPr="00937E3C">
        <w:rPr>
          <w:i/>
          <w:lang w:val="de-DE"/>
        </w:rPr>
        <w:t>0,</w:t>
      </w:r>
      <w:r w:rsidRPr="00937E3C">
        <w:rPr>
          <w:i/>
          <w:lang w:val="de-DE"/>
        </w:rPr>
        <w:t>12 * M * V )</w:t>
      </w:r>
      <w:r w:rsidRPr="00937E3C">
        <w:rPr>
          <w:lang w:val="de-DE"/>
        </w:rPr>
        <w:tab/>
        <w:t>D</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Ein Ladetank hat ein Volumen von 200 m</w:t>
      </w:r>
      <w:r w:rsidRPr="00937E3C">
        <w:rPr>
          <w:vertAlign w:val="superscript"/>
          <w:lang w:val="de-DE"/>
        </w:rPr>
        <w:t>3</w:t>
      </w:r>
      <w:r w:rsidRPr="00937E3C">
        <w:rPr>
          <w:lang w:val="de-DE"/>
        </w:rPr>
        <w:t>. Im Ladetank befinden sich 2</w:t>
      </w:r>
      <w:r w:rsidR="00546D2D" w:rsidRPr="00937E3C">
        <w:rPr>
          <w:lang w:val="de-DE"/>
        </w:rPr>
        <w:t xml:space="preserve"> </w:t>
      </w:r>
      <w:r w:rsidRPr="00937E3C">
        <w:rPr>
          <w:lang w:val="de-DE"/>
        </w:rPr>
        <w:t xml:space="preserve">000 kg </w:t>
      </w:r>
      <w:r w:rsidRPr="00937E3C">
        <w:rPr>
          <w:bCs/>
          <w:lang w:val="de-DE"/>
        </w:rPr>
        <w:t>UN 10</w:t>
      </w:r>
      <w:ins w:id="20" w:author="CCNR_USER" w:date="2018-09-20T09:07:00Z">
        <w:r w:rsidR="00920161" w:rsidRPr="00937E3C">
          <w:rPr>
            <w:bCs/>
            <w:lang w:val="de-DE"/>
          </w:rPr>
          <w:t>86</w:t>
        </w:r>
      </w:ins>
      <w:del w:id="21" w:author="CCNR_USER" w:date="2018-09-20T09:07:00Z">
        <w:r w:rsidRPr="00937E3C" w:rsidDel="00920161">
          <w:rPr>
            <w:bCs/>
            <w:lang w:val="de-DE"/>
          </w:rPr>
          <w:delText>68</w:delText>
        </w:r>
      </w:del>
      <w:r w:rsidRPr="00937E3C">
        <w:rPr>
          <w:bCs/>
          <w:lang w:val="de-DE"/>
        </w:rPr>
        <w:t>,</w:t>
      </w:r>
      <w:r w:rsidRPr="00937E3C">
        <w:rPr>
          <w:lang w:val="de-DE"/>
        </w:rPr>
        <w:t xml:space="preserve"> VINYLCHLORID (M=62,5) bei einer Temperatur von 27</w:t>
      </w:r>
      <w:r w:rsidR="00D25063" w:rsidRPr="00937E3C">
        <w:rPr>
          <w:lang w:val="de-DE"/>
        </w:rPr>
        <w:t> °C</w:t>
      </w:r>
      <w:r w:rsidR="005F4793" w:rsidRPr="00937E3C">
        <w:rPr>
          <w:lang w:val="de-DE"/>
        </w:rPr>
        <w:t>.</w:t>
      </w:r>
      <w:r w:rsidRPr="00937E3C">
        <w:rPr>
          <w:lang w:val="de-DE"/>
        </w:rPr>
        <w:t xml:space="preserve"> Wie hoch ist der </w:t>
      </w:r>
      <w:r w:rsidR="00546D2D" w:rsidRPr="00937E3C">
        <w:rPr>
          <w:lang w:val="de-DE"/>
        </w:rPr>
        <w:t xml:space="preserve">absolute </w:t>
      </w:r>
      <w:r w:rsidRPr="00937E3C">
        <w:rPr>
          <w:lang w:val="de-DE"/>
        </w:rPr>
        <w:t>Druck im Ladetank?</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r>
      <w:r w:rsidR="0021736E" w:rsidRPr="00937E3C">
        <w:rPr>
          <w:lang w:val="fr-FR"/>
        </w:rPr>
        <w:t xml:space="preserve">  </w:t>
      </w:r>
      <w:r w:rsidR="00A91902" w:rsidRPr="00937E3C">
        <w:rPr>
          <w:lang w:val="fr-FR"/>
        </w:rPr>
        <w:t>40</w:t>
      </w:r>
      <w:r w:rsidR="00B96118" w:rsidRPr="00937E3C">
        <w:rPr>
          <w:lang w:val="fr-FR"/>
        </w:rPr>
        <w:t> kPa</w:t>
      </w:r>
      <w:r w:rsidR="00546D2D"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r>
      <w:r w:rsidR="00A91902" w:rsidRPr="00937E3C">
        <w:rPr>
          <w:lang w:val="fr-FR"/>
        </w:rPr>
        <w:t>140</w:t>
      </w:r>
      <w:r w:rsidR="00B96118" w:rsidRPr="00937E3C">
        <w:rPr>
          <w:lang w:val="fr-FR"/>
        </w:rPr>
        <w:t> kPa</w:t>
      </w:r>
      <w:r w:rsidR="00546D2D"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t>3</w:t>
      </w:r>
      <w:r w:rsidR="00A91902" w:rsidRPr="00937E3C">
        <w:rPr>
          <w:lang w:val="fr-FR"/>
        </w:rPr>
        <w:t>00</w:t>
      </w:r>
      <w:r w:rsidR="00B96118" w:rsidRPr="00937E3C">
        <w:rPr>
          <w:lang w:val="fr-FR"/>
        </w:rPr>
        <w:t> kPa</w:t>
      </w:r>
      <w:r w:rsidR="00546D2D" w:rsidRPr="00937E3C">
        <w:rPr>
          <w:lang w:val="fr-FR"/>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fr-FR"/>
        </w:rPr>
        <w:tab/>
      </w:r>
      <w:r w:rsidRPr="00937E3C">
        <w:rPr>
          <w:lang w:val="fr-FR"/>
        </w:rPr>
        <w:tab/>
      </w:r>
      <w:r w:rsidR="005F4793" w:rsidRPr="00937E3C">
        <w:rPr>
          <w:lang w:val="de-DE"/>
        </w:rPr>
        <w:t>D</w:t>
      </w:r>
      <w:r w:rsidRPr="00937E3C">
        <w:rPr>
          <w:lang w:val="de-DE"/>
        </w:rPr>
        <w:tab/>
        <w:t>4</w:t>
      </w:r>
      <w:r w:rsidR="00A91902" w:rsidRPr="00937E3C">
        <w:rPr>
          <w:lang w:val="de-DE"/>
        </w:rPr>
        <w:t>00</w:t>
      </w:r>
      <w:r w:rsidR="00B96118" w:rsidRPr="00937E3C">
        <w:rPr>
          <w:lang w:val="de-DE"/>
        </w:rPr>
        <w:t> kPa</w:t>
      </w:r>
      <w:r w:rsidR="00546D2D"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222"/>
        </w:tabs>
        <w:spacing w:line="240" w:lineRule="atLeast"/>
        <w:ind w:left="1701" w:right="283" w:hanging="1701"/>
        <w:jc w:val="both"/>
        <w:rPr>
          <w:lang w:val="de-DE"/>
        </w:rPr>
        <w:sectPr w:rsidR="00096EF8" w:rsidRPr="00937E3C" w:rsidSect="00096EF8">
          <w:headerReference w:type="even" r:id="rId34"/>
          <w:headerReference w:type="default" r:id="rId35"/>
          <w:headerReference w:type="first" r:id="rId36"/>
          <w:footerReference w:type="first" r:id="rId37"/>
          <w:pgSz w:w="11906" w:h="16838"/>
          <w:pgMar w:top="1417" w:right="1417" w:bottom="1417" w:left="1417" w:header="708" w:footer="708" w:gutter="0"/>
          <w:cols w:space="708"/>
          <w:titlePg/>
        </w:sect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04.1-01</w:t>
      </w:r>
      <w:r w:rsidRPr="00937E3C">
        <w:rPr>
          <w:lang w:val="de-DE"/>
        </w:rPr>
        <w:tab/>
      </w:r>
      <w:r w:rsidRPr="00937E3C">
        <w:rPr>
          <w:i/>
          <w:lang w:val="de-DE"/>
        </w:rPr>
        <w:t>m</w:t>
      </w:r>
      <w:r w:rsidRPr="00937E3C">
        <w:rPr>
          <w:lang w:val="de-DE"/>
        </w:rPr>
        <w:t xml:space="preserve"> = </w:t>
      </w:r>
      <w:r w:rsidRPr="00937E3C">
        <w:rPr>
          <w:i/>
          <w:sz w:val="22"/>
          <w:lang w:val="de-DE"/>
        </w:rPr>
        <w:sym w:font="Symbol" w:char="F072"/>
      </w:r>
      <w:r w:rsidRPr="00937E3C">
        <w:rPr>
          <w:i/>
          <w:vertAlign w:val="subscript"/>
          <w:lang w:val="de-DE"/>
        </w:rPr>
        <w:t>t1</w:t>
      </w:r>
      <w:r w:rsidRPr="00937E3C">
        <w:rPr>
          <w:i/>
          <w:lang w:val="de-DE"/>
        </w:rPr>
        <w:t xml:space="preserve"> * V</w:t>
      </w:r>
      <w:r w:rsidRPr="00937E3C">
        <w:rPr>
          <w:i/>
          <w:vertAlign w:val="subscript"/>
          <w:lang w:val="de-DE"/>
        </w:rPr>
        <w:t>t1</w:t>
      </w:r>
      <w:r w:rsidRPr="00937E3C">
        <w:rPr>
          <w:lang w:val="de-DE"/>
        </w:rPr>
        <w:t xml:space="preserve"> = </w:t>
      </w:r>
      <w:r w:rsidRPr="00937E3C">
        <w:rPr>
          <w:i/>
          <w:sz w:val="22"/>
          <w:lang w:val="de-DE"/>
        </w:rPr>
        <w:sym w:font="Symbol" w:char="F072"/>
      </w:r>
      <w:r w:rsidRPr="00937E3C">
        <w:rPr>
          <w:i/>
          <w:vertAlign w:val="subscript"/>
          <w:lang w:val="de-DE"/>
        </w:rPr>
        <w:t>t2</w:t>
      </w:r>
      <w:r w:rsidRPr="00937E3C">
        <w:rPr>
          <w:i/>
          <w:lang w:val="de-DE"/>
        </w:rPr>
        <w:t xml:space="preserve"> * V</w:t>
      </w:r>
      <w:r w:rsidRPr="00937E3C">
        <w:rPr>
          <w:i/>
          <w:vertAlign w:val="subscript"/>
          <w:lang w:val="de-DE"/>
        </w:rPr>
        <w:t xml:space="preserve">t2 </w:t>
      </w:r>
      <w:r w:rsidRPr="00937E3C">
        <w:rPr>
          <w:lang w:val="de-DE"/>
        </w:rPr>
        <w:t>(mit Tabellen)</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In einem Tank befinden sich 100 m</w:t>
      </w:r>
      <w:r w:rsidRPr="00937E3C">
        <w:rPr>
          <w:vertAlign w:val="superscript"/>
          <w:lang w:val="de-DE"/>
        </w:rPr>
        <w:t>3</w:t>
      </w:r>
      <w:r w:rsidRPr="00937E3C">
        <w:rPr>
          <w:lang w:val="de-DE"/>
        </w:rPr>
        <w:t xml:space="preserve"> flüssiges PROPAN (UN 1978) bei einer Temperatur von </w:t>
      </w:r>
      <w:r w:rsidR="00381B39" w:rsidRPr="00937E3C">
        <w:rPr>
          <w:lang w:val="de-DE"/>
        </w:rPr>
        <w:br/>
      </w:r>
      <w:r w:rsidRPr="00937E3C">
        <w:rPr>
          <w:lang w:val="de-DE"/>
        </w:rPr>
        <w:t>-5</w:t>
      </w:r>
      <w:r w:rsidRPr="00937E3C">
        <w:rPr>
          <w:lang w:val="de-DE"/>
        </w:rPr>
        <w:sym w:font="Symbol" w:char="F0B0"/>
      </w:r>
      <w:r w:rsidR="005F4793" w:rsidRPr="00937E3C">
        <w:rPr>
          <w:lang w:val="de-DE"/>
        </w:rPr>
        <w:t> C.</w:t>
      </w:r>
      <w:r w:rsidRPr="00937E3C">
        <w:rPr>
          <w:lang w:val="de-DE"/>
        </w:rPr>
        <w:t xml:space="preserve"> Der Inhalt wird auf 20</w:t>
      </w:r>
      <w:r w:rsidRPr="00937E3C">
        <w:rPr>
          <w:lang w:val="de-DE"/>
        </w:rPr>
        <w:sym w:font="Symbol" w:char="F0B0"/>
      </w:r>
      <w:r w:rsidRPr="00937E3C">
        <w:rPr>
          <w:lang w:val="de-DE"/>
        </w:rPr>
        <w:t xml:space="preserve"> C erwärmt. Welches Volumen nimmt dann das Propan ein (gerundet auf ganze m</w:t>
      </w:r>
      <w:r w:rsidRPr="00937E3C">
        <w:rPr>
          <w:vertAlign w:val="superscript"/>
          <w:lang w:val="de-DE"/>
        </w:rPr>
        <w:t>3</w:t>
      </w:r>
      <w:r w:rsidRPr="00937E3C">
        <w:rPr>
          <w:lang w:val="de-DE"/>
        </w:rPr>
        <w:t>)? Hierzu sind die Tabellen zu benutzen.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91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93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107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109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04.1-02</w:t>
      </w:r>
      <w:r w:rsidRPr="00937E3C">
        <w:rPr>
          <w:lang w:val="de-DE"/>
        </w:rPr>
        <w:tab/>
      </w:r>
      <w:r w:rsidRPr="00937E3C">
        <w:rPr>
          <w:i/>
          <w:lang w:val="de-DE"/>
        </w:rPr>
        <w:t>m</w:t>
      </w:r>
      <w:r w:rsidRPr="00937E3C">
        <w:rPr>
          <w:lang w:val="de-DE"/>
        </w:rPr>
        <w:t xml:space="preserve"> = </w:t>
      </w:r>
      <w:r w:rsidRPr="00937E3C">
        <w:rPr>
          <w:i/>
          <w:sz w:val="22"/>
          <w:lang w:val="de-DE"/>
        </w:rPr>
        <w:sym w:font="Symbol" w:char="F072"/>
      </w:r>
      <w:r w:rsidRPr="00937E3C">
        <w:rPr>
          <w:i/>
          <w:vertAlign w:val="subscript"/>
          <w:lang w:val="de-DE"/>
        </w:rPr>
        <w:t>t1</w:t>
      </w:r>
      <w:r w:rsidRPr="00937E3C">
        <w:rPr>
          <w:i/>
          <w:lang w:val="de-DE"/>
        </w:rPr>
        <w:t xml:space="preserve"> * V</w:t>
      </w:r>
      <w:r w:rsidRPr="00937E3C">
        <w:rPr>
          <w:i/>
          <w:vertAlign w:val="subscript"/>
          <w:lang w:val="de-DE"/>
        </w:rPr>
        <w:t>t1</w:t>
      </w:r>
      <w:r w:rsidRPr="00937E3C">
        <w:rPr>
          <w:lang w:val="de-DE"/>
        </w:rPr>
        <w:t xml:space="preserve"> = </w:t>
      </w:r>
      <w:r w:rsidRPr="00937E3C">
        <w:rPr>
          <w:i/>
          <w:sz w:val="22"/>
          <w:lang w:val="de-DE"/>
        </w:rPr>
        <w:sym w:font="Symbol" w:char="F072"/>
      </w:r>
      <w:r w:rsidRPr="00937E3C">
        <w:rPr>
          <w:i/>
          <w:vertAlign w:val="subscript"/>
          <w:lang w:val="de-DE"/>
        </w:rPr>
        <w:t>t2</w:t>
      </w:r>
      <w:r w:rsidRPr="00937E3C">
        <w:rPr>
          <w:i/>
          <w:lang w:val="de-DE"/>
        </w:rPr>
        <w:t xml:space="preserve"> * V</w:t>
      </w:r>
      <w:r w:rsidRPr="00937E3C">
        <w:rPr>
          <w:i/>
          <w:vertAlign w:val="subscript"/>
          <w:lang w:val="de-DE"/>
        </w:rPr>
        <w:t xml:space="preserve">t2 </w:t>
      </w:r>
      <w:r w:rsidRPr="00937E3C">
        <w:rPr>
          <w:lang w:val="de-DE"/>
        </w:rPr>
        <w:t>(mit Tabellen)</w:t>
      </w:r>
      <w:r w:rsidRPr="00937E3C">
        <w:rPr>
          <w:lang w:val="de-DE"/>
        </w:rPr>
        <w:tab/>
        <w:t>B</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In einem Tank befinden sich 100 m</w:t>
      </w:r>
      <w:r w:rsidRPr="00937E3C">
        <w:rPr>
          <w:vertAlign w:val="superscript"/>
          <w:lang w:val="de-DE"/>
        </w:rPr>
        <w:t>3</w:t>
      </w:r>
      <w:r w:rsidRPr="00937E3C">
        <w:rPr>
          <w:lang w:val="de-DE"/>
        </w:rPr>
        <w:t xml:space="preserve"> flüssiges PROPAN (UN 1978) bei einer Temperatur von 20</w:t>
      </w:r>
      <w:r w:rsidRPr="00937E3C">
        <w:rPr>
          <w:lang w:val="de-DE"/>
        </w:rPr>
        <w:sym w:font="Symbol" w:char="F0B0"/>
      </w:r>
      <w:r w:rsidR="005F4793" w:rsidRPr="00937E3C">
        <w:rPr>
          <w:lang w:val="de-DE"/>
        </w:rPr>
        <w:t> C.</w:t>
      </w:r>
      <w:r w:rsidRPr="00937E3C">
        <w:rPr>
          <w:lang w:val="de-DE"/>
        </w:rPr>
        <w:t xml:space="preserve"> Der Inhalt wird auf -5</w:t>
      </w:r>
      <w:r w:rsidRPr="00937E3C">
        <w:rPr>
          <w:lang w:val="de-DE"/>
        </w:rPr>
        <w:sym w:font="Symbol" w:char="F0B0"/>
      </w:r>
      <w:r w:rsidRPr="00937E3C">
        <w:rPr>
          <w:lang w:val="de-DE"/>
        </w:rPr>
        <w:t xml:space="preserve"> C abgekühlt. Welches Volumen nimmt dann das Propan ein (gerundet auf ganze m</w:t>
      </w:r>
      <w:r w:rsidRPr="00937E3C">
        <w:rPr>
          <w:vertAlign w:val="superscript"/>
          <w:lang w:val="de-DE"/>
        </w:rPr>
        <w:t>3</w:t>
      </w:r>
      <w:r w:rsidRPr="00937E3C">
        <w:rPr>
          <w:lang w:val="de-DE"/>
        </w:rPr>
        <w:t>)?</w:t>
      </w: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Hierzu sind die Tabellen zu benutzen.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91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93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107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109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04.1-03</w:t>
      </w:r>
      <w:r w:rsidRPr="00937E3C">
        <w:rPr>
          <w:lang w:val="de-DE"/>
        </w:rPr>
        <w:tab/>
      </w:r>
      <w:r w:rsidRPr="00937E3C">
        <w:rPr>
          <w:i/>
          <w:lang w:val="de-DE"/>
        </w:rPr>
        <w:t>m</w:t>
      </w:r>
      <w:r w:rsidRPr="00937E3C">
        <w:rPr>
          <w:lang w:val="de-DE"/>
        </w:rPr>
        <w:t xml:space="preserve"> = </w:t>
      </w:r>
      <w:r w:rsidRPr="00937E3C">
        <w:rPr>
          <w:i/>
          <w:sz w:val="22"/>
          <w:lang w:val="de-DE"/>
        </w:rPr>
        <w:sym w:font="Symbol" w:char="F072"/>
      </w:r>
      <w:r w:rsidRPr="00937E3C">
        <w:rPr>
          <w:i/>
          <w:vertAlign w:val="subscript"/>
          <w:lang w:val="de-DE"/>
        </w:rPr>
        <w:t>t1</w:t>
      </w:r>
      <w:r w:rsidRPr="00937E3C">
        <w:rPr>
          <w:i/>
          <w:lang w:val="de-DE"/>
        </w:rPr>
        <w:t xml:space="preserve"> * V</w:t>
      </w:r>
      <w:r w:rsidRPr="00937E3C">
        <w:rPr>
          <w:i/>
          <w:vertAlign w:val="subscript"/>
          <w:lang w:val="de-DE"/>
        </w:rPr>
        <w:t>t1</w:t>
      </w:r>
      <w:r w:rsidRPr="00937E3C">
        <w:rPr>
          <w:lang w:val="de-DE"/>
        </w:rPr>
        <w:t xml:space="preserve"> = </w:t>
      </w:r>
      <w:r w:rsidRPr="00937E3C">
        <w:rPr>
          <w:i/>
          <w:sz w:val="22"/>
          <w:lang w:val="de-DE"/>
        </w:rPr>
        <w:sym w:font="Symbol" w:char="F072"/>
      </w:r>
      <w:r w:rsidRPr="00937E3C">
        <w:rPr>
          <w:i/>
          <w:vertAlign w:val="subscript"/>
          <w:lang w:val="de-DE"/>
        </w:rPr>
        <w:t>t2</w:t>
      </w:r>
      <w:r w:rsidRPr="00937E3C">
        <w:rPr>
          <w:i/>
          <w:lang w:val="de-DE"/>
        </w:rPr>
        <w:t xml:space="preserve"> * V</w:t>
      </w:r>
      <w:r w:rsidRPr="00937E3C">
        <w:rPr>
          <w:i/>
          <w:vertAlign w:val="subscript"/>
          <w:lang w:val="de-DE"/>
        </w:rPr>
        <w:t xml:space="preserve">t2 </w:t>
      </w:r>
      <w:r w:rsidRPr="00937E3C">
        <w:rPr>
          <w:lang w:val="de-DE"/>
        </w:rPr>
        <w:t>(mit Tabellen)</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In einem Tank befinden sich 100 m</w:t>
      </w:r>
      <w:r w:rsidRPr="00937E3C">
        <w:rPr>
          <w:vertAlign w:val="superscript"/>
          <w:lang w:val="de-DE"/>
        </w:rPr>
        <w:t>3</w:t>
      </w:r>
      <w:r w:rsidRPr="00937E3C">
        <w:rPr>
          <w:lang w:val="de-DE"/>
        </w:rPr>
        <w:t xml:space="preserve"> flüssiges BUTA-1,3-DIEN, STABILISIERT (UN 1010) bei einer Temperatur von -10</w:t>
      </w:r>
      <w:r w:rsidRPr="00937E3C">
        <w:rPr>
          <w:lang w:val="de-DE"/>
        </w:rPr>
        <w:sym w:font="Symbol" w:char="F0B0"/>
      </w:r>
      <w:r w:rsidRPr="00937E3C">
        <w:rPr>
          <w:lang w:val="de-DE"/>
        </w:rPr>
        <w:t xml:space="preserve"> </w:t>
      </w:r>
      <w:r w:rsidR="005F4793" w:rsidRPr="00937E3C">
        <w:rPr>
          <w:lang w:val="de-DE"/>
        </w:rPr>
        <w:t>C.</w:t>
      </w:r>
      <w:r w:rsidRPr="00937E3C">
        <w:rPr>
          <w:lang w:val="de-DE"/>
        </w:rPr>
        <w:t xml:space="preserve"> Der Inhalt wird auf 20</w:t>
      </w:r>
      <w:r w:rsidRPr="00937E3C">
        <w:rPr>
          <w:lang w:val="de-DE"/>
        </w:rPr>
        <w:sym w:font="Symbol" w:char="F0B0"/>
      </w:r>
      <w:r w:rsidRPr="00937E3C">
        <w:rPr>
          <w:lang w:val="de-DE"/>
        </w:rPr>
        <w:t xml:space="preserve"> C erwärmt. Welches Volumen nimmt dann der Stoff ein (gerundet auf ganze m</w:t>
      </w:r>
      <w:r w:rsidRPr="00937E3C">
        <w:rPr>
          <w:vertAlign w:val="superscript"/>
          <w:lang w:val="de-DE"/>
        </w:rPr>
        <w:t>3</w:t>
      </w:r>
      <w:r w:rsidRPr="00937E3C">
        <w:rPr>
          <w:lang w:val="de-DE"/>
        </w:rPr>
        <w:t>)? Hierzu sind die Tabellen zu benutzen.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90 m</w:t>
      </w:r>
      <w:r w:rsidRPr="00937E3C">
        <w:rPr>
          <w:vertAlign w:val="superscript"/>
          <w:lang w:val="de-DE"/>
        </w:rPr>
        <w:t>3</w:t>
      </w:r>
      <w:r w:rsidR="00876F5A" w:rsidRPr="00937E3C">
        <w:rPr>
          <w:vertAlign w:val="superscript"/>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95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106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111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04.1-04</w:t>
      </w:r>
      <w:r w:rsidRPr="00937E3C">
        <w:rPr>
          <w:lang w:val="de-DE"/>
        </w:rPr>
        <w:tab/>
      </w:r>
      <w:r w:rsidRPr="00937E3C">
        <w:rPr>
          <w:i/>
          <w:lang w:val="de-DE"/>
        </w:rPr>
        <w:t>m</w:t>
      </w:r>
      <w:r w:rsidRPr="00937E3C">
        <w:rPr>
          <w:lang w:val="de-DE"/>
        </w:rPr>
        <w:t xml:space="preserve"> = </w:t>
      </w:r>
      <w:r w:rsidRPr="00937E3C">
        <w:rPr>
          <w:i/>
          <w:sz w:val="22"/>
          <w:lang w:val="de-DE"/>
        </w:rPr>
        <w:sym w:font="Symbol" w:char="F072"/>
      </w:r>
      <w:r w:rsidRPr="00937E3C">
        <w:rPr>
          <w:i/>
          <w:vertAlign w:val="subscript"/>
          <w:lang w:val="de-DE"/>
        </w:rPr>
        <w:t>t1</w:t>
      </w:r>
      <w:r w:rsidRPr="00937E3C">
        <w:rPr>
          <w:i/>
          <w:lang w:val="de-DE"/>
        </w:rPr>
        <w:t xml:space="preserve"> * V</w:t>
      </w:r>
      <w:r w:rsidRPr="00937E3C">
        <w:rPr>
          <w:i/>
          <w:vertAlign w:val="subscript"/>
          <w:lang w:val="de-DE"/>
        </w:rPr>
        <w:t>t1</w:t>
      </w:r>
      <w:r w:rsidRPr="00937E3C">
        <w:rPr>
          <w:lang w:val="de-DE"/>
        </w:rPr>
        <w:t xml:space="preserve"> = </w:t>
      </w:r>
      <w:r w:rsidRPr="00937E3C">
        <w:rPr>
          <w:i/>
          <w:sz w:val="22"/>
          <w:lang w:val="de-DE"/>
        </w:rPr>
        <w:sym w:font="Symbol" w:char="F072"/>
      </w:r>
      <w:r w:rsidRPr="00937E3C">
        <w:rPr>
          <w:i/>
          <w:vertAlign w:val="subscript"/>
          <w:lang w:val="de-DE"/>
        </w:rPr>
        <w:t>t2</w:t>
      </w:r>
      <w:r w:rsidRPr="00937E3C">
        <w:rPr>
          <w:i/>
          <w:lang w:val="de-DE"/>
        </w:rPr>
        <w:t xml:space="preserve"> * V</w:t>
      </w:r>
      <w:r w:rsidRPr="00937E3C">
        <w:rPr>
          <w:i/>
          <w:vertAlign w:val="subscript"/>
          <w:lang w:val="de-DE"/>
        </w:rPr>
        <w:t xml:space="preserve">t2 </w:t>
      </w:r>
      <w:r w:rsidRPr="00937E3C">
        <w:rPr>
          <w:lang w:val="de-DE"/>
        </w:rPr>
        <w:t>(mit Tabellen)</w:t>
      </w:r>
      <w:r w:rsidRPr="00937E3C">
        <w:rPr>
          <w:lang w:val="de-DE"/>
        </w:rPr>
        <w:tab/>
        <w:t>B</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In einem Tank befinden sich 100 m</w:t>
      </w:r>
      <w:r w:rsidRPr="00937E3C">
        <w:rPr>
          <w:vertAlign w:val="superscript"/>
          <w:lang w:val="de-DE"/>
        </w:rPr>
        <w:t>3</w:t>
      </w:r>
      <w:r w:rsidRPr="00937E3C">
        <w:rPr>
          <w:lang w:val="de-DE"/>
        </w:rPr>
        <w:t xml:space="preserve"> flüssiges n-BUTAN (UN 1011) bei einer Temperatur von 20</w:t>
      </w:r>
      <w:r w:rsidRPr="00937E3C">
        <w:rPr>
          <w:lang w:val="de-DE"/>
        </w:rPr>
        <w:sym w:font="Symbol" w:char="F0B0"/>
      </w:r>
      <w:r w:rsidR="005F4793" w:rsidRPr="00937E3C">
        <w:rPr>
          <w:lang w:val="de-DE"/>
        </w:rPr>
        <w:t> C.</w:t>
      </w:r>
      <w:r w:rsidRPr="00937E3C">
        <w:rPr>
          <w:lang w:val="de-DE"/>
        </w:rPr>
        <w:t xml:space="preserve"> Der Inhalt wird auf -10</w:t>
      </w:r>
      <w:r w:rsidRPr="00937E3C">
        <w:rPr>
          <w:lang w:val="de-DE"/>
        </w:rPr>
        <w:sym w:font="Symbol" w:char="F0B0"/>
      </w:r>
      <w:r w:rsidRPr="00937E3C">
        <w:rPr>
          <w:lang w:val="de-DE"/>
        </w:rPr>
        <w:t xml:space="preserve"> C abgekühlt. Welches Volumen nimmt der Stoff dann ein (gerundet auf ganze m</w:t>
      </w:r>
      <w:r w:rsidRPr="00937E3C">
        <w:rPr>
          <w:vertAlign w:val="superscript"/>
          <w:lang w:val="de-DE"/>
        </w:rPr>
        <w:t>3</w:t>
      </w:r>
      <w:r w:rsidRPr="00937E3C">
        <w:rPr>
          <w:lang w:val="de-DE"/>
        </w:rPr>
        <w:t>)?</w:t>
      </w: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Hierzu sind die Tabellen zu benutzen.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90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95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106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111 m</w:t>
      </w:r>
      <w:r w:rsidRPr="00937E3C">
        <w:rPr>
          <w:vertAlign w:val="superscript"/>
          <w:lang w:val="de-DE"/>
        </w:rPr>
        <w:t>3</w:t>
      </w:r>
      <w:r w:rsidR="00876F5A"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E46A00"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br w:type="page"/>
      </w:r>
      <w:r w:rsidR="00096EF8" w:rsidRPr="00937E3C">
        <w:rPr>
          <w:lang w:val="de-DE"/>
        </w:rPr>
        <w:tab/>
        <w:t>231 04.1-05</w:t>
      </w:r>
      <w:r w:rsidR="00096EF8" w:rsidRPr="00937E3C">
        <w:rPr>
          <w:lang w:val="de-DE"/>
        </w:rPr>
        <w:tab/>
      </w:r>
      <w:r w:rsidR="00096EF8" w:rsidRPr="00937E3C">
        <w:rPr>
          <w:i/>
          <w:lang w:val="de-DE"/>
        </w:rPr>
        <w:t>m</w:t>
      </w:r>
      <w:r w:rsidR="00096EF8" w:rsidRPr="00937E3C">
        <w:rPr>
          <w:lang w:val="de-DE"/>
        </w:rPr>
        <w:t xml:space="preserve"> = </w:t>
      </w:r>
      <w:r w:rsidR="00096EF8" w:rsidRPr="00937E3C">
        <w:rPr>
          <w:i/>
          <w:sz w:val="22"/>
          <w:lang w:val="de-DE"/>
        </w:rPr>
        <w:sym w:font="Symbol" w:char="F072"/>
      </w:r>
      <w:r w:rsidR="00096EF8" w:rsidRPr="00937E3C">
        <w:rPr>
          <w:i/>
          <w:vertAlign w:val="subscript"/>
          <w:lang w:val="de-DE"/>
        </w:rPr>
        <w:t>t1</w:t>
      </w:r>
      <w:r w:rsidR="00096EF8" w:rsidRPr="00937E3C">
        <w:rPr>
          <w:i/>
          <w:lang w:val="de-DE"/>
        </w:rPr>
        <w:t xml:space="preserve"> * V</w:t>
      </w:r>
      <w:r w:rsidR="00096EF8" w:rsidRPr="00937E3C">
        <w:rPr>
          <w:i/>
          <w:vertAlign w:val="subscript"/>
          <w:lang w:val="de-DE"/>
        </w:rPr>
        <w:t>t1</w:t>
      </w:r>
      <w:r w:rsidR="00096EF8" w:rsidRPr="00937E3C">
        <w:rPr>
          <w:lang w:val="de-DE"/>
        </w:rPr>
        <w:t xml:space="preserve"> = </w:t>
      </w:r>
      <w:r w:rsidR="00096EF8" w:rsidRPr="00937E3C">
        <w:rPr>
          <w:i/>
          <w:sz w:val="22"/>
          <w:lang w:val="de-DE"/>
        </w:rPr>
        <w:sym w:font="Symbol" w:char="F072"/>
      </w:r>
      <w:r w:rsidR="00096EF8" w:rsidRPr="00937E3C">
        <w:rPr>
          <w:i/>
          <w:vertAlign w:val="subscript"/>
          <w:lang w:val="de-DE"/>
        </w:rPr>
        <w:t>t2</w:t>
      </w:r>
      <w:r w:rsidR="00096EF8" w:rsidRPr="00937E3C">
        <w:rPr>
          <w:i/>
          <w:lang w:val="de-DE"/>
        </w:rPr>
        <w:t xml:space="preserve"> * V</w:t>
      </w:r>
      <w:r w:rsidR="00096EF8" w:rsidRPr="00937E3C">
        <w:rPr>
          <w:i/>
          <w:vertAlign w:val="subscript"/>
          <w:lang w:val="de-DE"/>
        </w:rPr>
        <w:t xml:space="preserve">t2 </w:t>
      </w:r>
      <w:r w:rsidR="00096EF8" w:rsidRPr="00937E3C">
        <w:rPr>
          <w:lang w:val="de-DE"/>
        </w:rPr>
        <w:t>(mit Tabellen)</w:t>
      </w:r>
      <w:r w:rsidR="00096EF8" w:rsidRPr="00937E3C">
        <w:rPr>
          <w:lang w:val="de-DE"/>
        </w:rPr>
        <w:tab/>
        <w:t>B</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Eine bestimmte Menge flüssiges BUTA-1,3-DIEN, STABILISIERT (UN 1010) nimmt bei einer Temperatur von 25</w:t>
      </w:r>
      <w:r w:rsidRPr="00937E3C">
        <w:rPr>
          <w:lang w:val="de-DE"/>
        </w:rPr>
        <w:sym w:font="Symbol" w:char="F0B0"/>
      </w:r>
      <w:r w:rsidRPr="00937E3C">
        <w:rPr>
          <w:lang w:val="de-DE"/>
        </w:rPr>
        <w:t xml:space="preserve"> C ein Volumen von 100 m</w:t>
      </w:r>
      <w:r w:rsidRPr="00937E3C">
        <w:rPr>
          <w:vertAlign w:val="superscript"/>
          <w:lang w:val="de-DE"/>
        </w:rPr>
        <w:t>3</w:t>
      </w:r>
      <w:r w:rsidRPr="00937E3C">
        <w:rPr>
          <w:lang w:val="de-DE"/>
        </w:rPr>
        <w:t xml:space="preserve"> ein. Welches Volumen (gerundet auf ganze m</w:t>
      </w:r>
      <w:r w:rsidRPr="00937E3C">
        <w:rPr>
          <w:vertAlign w:val="superscript"/>
          <w:lang w:val="de-DE"/>
        </w:rPr>
        <w:t>3</w:t>
      </w:r>
      <w:r w:rsidRPr="00937E3C">
        <w:rPr>
          <w:lang w:val="de-DE"/>
        </w:rPr>
        <w:t>) nimmt dieser Stoff bei 5</w:t>
      </w:r>
      <w:r w:rsidRPr="00937E3C">
        <w:rPr>
          <w:lang w:val="de-DE"/>
        </w:rPr>
        <w:sym w:font="Symbol" w:char="F0B0"/>
      </w:r>
      <w:r w:rsidRPr="00937E3C">
        <w:rPr>
          <w:lang w:val="de-DE"/>
        </w:rPr>
        <w:t xml:space="preserve"> C ein? Hierzu sind die Tabellen zu benutzen.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4F23EC">
      <w:pPr>
        <w:widowControl w:val="0"/>
        <w:tabs>
          <w:tab w:val="left" w:pos="567"/>
          <w:tab w:val="left" w:pos="1134"/>
          <w:tab w:val="left" w:pos="7776"/>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93 m</w:t>
      </w:r>
      <w:r w:rsidRPr="00937E3C">
        <w:rPr>
          <w:vertAlign w:val="superscript"/>
          <w:lang w:val="de-DE"/>
        </w:rPr>
        <w:t>3</w:t>
      </w:r>
      <w:r w:rsidR="00EE1847" w:rsidRPr="00937E3C">
        <w:rPr>
          <w:lang w:val="de-DE"/>
        </w:rPr>
        <w:t>.</w:t>
      </w:r>
      <w:r w:rsidR="004F23EC" w:rsidRPr="00937E3C">
        <w:rPr>
          <w:lang w:val="de-DE"/>
        </w:rPr>
        <w:tab/>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96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104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107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1134"/>
          <w:tab w:val="left" w:pos="8505"/>
        </w:tabs>
        <w:spacing w:line="240" w:lineRule="atLeast"/>
        <w:ind w:left="1701" w:hanging="1701"/>
        <w:jc w:val="both"/>
        <w:rPr>
          <w:vanish/>
          <w:lang w:val="de-DE"/>
        </w:rPr>
      </w:pPr>
    </w:p>
    <w:p w:rsidR="001A7C9B" w:rsidRPr="00937E3C" w:rsidRDefault="001A7C9B" w:rsidP="00063BD0">
      <w:pPr>
        <w:widowControl w:val="0"/>
        <w:tabs>
          <w:tab w:val="left" w:pos="1134"/>
          <w:tab w:val="left" w:pos="8505"/>
        </w:tabs>
        <w:spacing w:line="240" w:lineRule="atLeast"/>
        <w:ind w:left="1701" w:hanging="1701"/>
        <w:jc w:val="both"/>
        <w:rPr>
          <w:vanish/>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04.1-06</w:t>
      </w:r>
      <w:r w:rsidRPr="00937E3C">
        <w:rPr>
          <w:lang w:val="de-DE"/>
        </w:rPr>
        <w:tab/>
      </w:r>
      <w:r w:rsidRPr="00937E3C">
        <w:rPr>
          <w:i/>
          <w:lang w:val="de-DE"/>
        </w:rPr>
        <w:t>m</w:t>
      </w:r>
      <w:r w:rsidRPr="00937E3C">
        <w:rPr>
          <w:lang w:val="de-DE"/>
        </w:rPr>
        <w:t xml:space="preserve"> = </w:t>
      </w:r>
      <w:r w:rsidRPr="00937E3C">
        <w:rPr>
          <w:i/>
          <w:sz w:val="22"/>
          <w:lang w:val="de-DE"/>
        </w:rPr>
        <w:sym w:font="Symbol" w:char="F072"/>
      </w:r>
      <w:r w:rsidRPr="00937E3C">
        <w:rPr>
          <w:i/>
          <w:vertAlign w:val="subscript"/>
          <w:lang w:val="de-DE"/>
        </w:rPr>
        <w:t>t1</w:t>
      </w:r>
      <w:r w:rsidRPr="00937E3C">
        <w:rPr>
          <w:i/>
          <w:lang w:val="de-DE"/>
        </w:rPr>
        <w:t xml:space="preserve"> * V</w:t>
      </w:r>
      <w:r w:rsidRPr="00937E3C">
        <w:rPr>
          <w:i/>
          <w:vertAlign w:val="subscript"/>
          <w:lang w:val="de-DE"/>
        </w:rPr>
        <w:t>t1</w:t>
      </w:r>
      <w:r w:rsidRPr="00937E3C">
        <w:rPr>
          <w:lang w:val="de-DE"/>
        </w:rPr>
        <w:t xml:space="preserve"> = </w:t>
      </w:r>
      <w:r w:rsidRPr="00937E3C">
        <w:rPr>
          <w:i/>
          <w:sz w:val="22"/>
          <w:lang w:val="de-DE"/>
        </w:rPr>
        <w:sym w:font="Symbol" w:char="F072"/>
      </w:r>
      <w:r w:rsidRPr="00937E3C">
        <w:rPr>
          <w:i/>
          <w:vertAlign w:val="subscript"/>
          <w:lang w:val="de-DE"/>
        </w:rPr>
        <w:t>t2</w:t>
      </w:r>
      <w:r w:rsidRPr="00937E3C">
        <w:rPr>
          <w:i/>
          <w:lang w:val="de-DE"/>
        </w:rPr>
        <w:t xml:space="preserve"> * V</w:t>
      </w:r>
      <w:r w:rsidRPr="00937E3C">
        <w:rPr>
          <w:i/>
          <w:vertAlign w:val="subscript"/>
          <w:lang w:val="de-DE"/>
        </w:rPr>
        <w:t xml:space="preserve">t2 </w:t>
      </w:r>
      <w:r w:rsidRPr="00937E3C">
        <w:rPr>
          <w:lang w:val="de-DE"/>
        </w:rPr>
        <w:t>(mit Tabellen)</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rPr>
          <w:lang w:val="de-DE"/>
        </w:rPr>
      </w:pPr>
      <w:r w:rsidRPr="00937E3C">
        <w:rPr>
          <w:lang w:val="de-DE"/>
        </w:rPr>
        <w:tab/>
        <w:t>Eine bestimmte Menge flüssiges BUTA-1,3-DIEN, STABILISIERT (UN 1010) nimmt bei einer Temperatur von 5</w:t>
      </w:r>
      <w:r w:rsidRPr="00937E3C">
        <w:rPr>
          <w:lang w:val="de-DE"/>
        </w:rPr>
        <w:sym w:font="Symbol" w:char="F0B0"/>
      </w:r>
      <w:r w:rsidRPr="00937E3C">
        <w:rPr>
          <w:lang w:val="de-DE"/>
        </w:rPr>
        <w:t xml:space="preserve"> C ein Volumen von 100 m</w:t>
      </w:r>
      <w:r w:rsidRPr="00937E3C">
        <w:rPr>
          <w:vertAlign w:val="superscript"/>
          <w:lang w:val="de-DE"/>
        </w:rPr>
        <w:t>3</w:t>
      </w:r>
      <w:r w:rsidRPr="00937E3C">
        <w:rPr>
          <w:lang w:val="de-DE"/>
        </w:rPr>
        <w:t xml:space="preserve"> ein. Welches Volumen (gerundet auf ganze m</w:t>
      </w:r>
      <w:r w:rsidRPr="00937E3C">
        <w:rPr>
          <w:vertAlign w:val="superscript"/>
          <w:lang w:val="de-DE"/>
        </w:rPr>
        <w:t>3</w:t>
      </w:r>
      <w:r w:rsidRPr="00937E3C">
        <w:rPr>
          <w:lang w:val="de-DE"/>
        </w:rPr>
        <w:t>) nimmt dieser Stoff  bei 25</w:t>
      </w:r>
      <w:r w:rsidRPr="00937E3C">
        <w:rPr>
          <w:lang w:val="de-DE"/>
        </w:rPr>
        <w:sym w:font="Symbol" w:char="F0B0"/>
      </w:r>
      <w:r w:rsidRPr="00937E3C">
        <w:rPr>
          <w:lang w:val="de-DE"/>
        </w:rPr>
        <w:t xml:space="preserve"> C ein? Hierzu sind die Tabellen zu benutzen.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93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96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104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107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04.1-07</w:t>
      </w:r>
      <w:r w:rsidRPr="00937E3C">
        <w:rPr>
          <w:lang w:val="de-DE"/>
        </w:rPr>
        <w:tab/>
      </w:r>
      <w:r w:rsidRPr="00937E3C">
        <w:rPr>
          <w:i/>
          <w:lang w:val="de-DE"/>
        </w:rPr>
        <w:t>m</w:t>
      </w:r>
      <w:r w:rsidRPr="00937E3C">
        <w:rPr>
          <w:lang w:val="de-DE"/>
        </w:rPr>
        <w:t xml:space="preserve"> = </w:t>
      </w:r>
      <w:r w:rsidRPr="00937E3C">
        <w:rPr>
          <w:i/>
          <w:sz w:val="22"/>
          <w:lang w:val="de-DE"/>
        </w:rPr>
        <w:sym w:font="Symbol" w:char="F072"/>
      </w:r>
      <w:r w:rsidRPr="00937E3C">
        <w:rPr>
          <w:i/>
          <w:vertAlign w:val="subscript"/>
          <w:lang w:val="de-DE"/>
        </w:rPr>
        <w:t>t1</w:t>
      </w:r>
      <w:r w:rsidRPr="00937E3C">
        <w:rPr>
          <w:i/>
          <w:lang w:val="de-DE"/>
        </w:rPr>
        <w:t xml:space="preserve"> * V</w:t>
      </w:r>
      <w:r w:rsidRPr="00937E3C">
        <w:rPr>
          <w:i/>
          <w:vertAlign w:val="subscript"/>
          <w:lang w:val="de-DE"/>
        </w:rPr>
        <w:t>t1</w:t>
      </w:r>
      <w:r w:rsidRPr="00937E3C">
        <w:rPr>
          <w:lang w:val="de-DE"/>
        </w:rPr>
        <w:t xml:space="preserve"> = </w:t>
      </w:r>
      <w:r w:rsidRPr="00937E3C">
        <w:rPr>
          <w:i/>
          <w:sz w:val="22"/>
          <w:lang w:val="de-DE"/>
        </w:rPr>
        <w:sym w:font="Symbol" w:char="F072"/>
      </w:r>
      <w:r w:rsidRPr="00937E3C">
        <w:rPr>
          <w:i/>
          <w:vertAlign w:val="subscript"/>
          <w:lang w:val="de-DE"/>
        </w:rPr>
        <w:t>t2</w:t>
      </w:r>
      <w:r w:rsidRPr="00937E3C">
        <w:rPr>
          <w:i/>
          <w:lang w:val="de-DE"/>
        </w:rPr>
        <w:t xml:space="preserve"> * V</w:t>
      </w:r>
      <w:r w:rsidRPr="00937E3C">
        <w:rPr>
          <w:i/>
          <w:vertAlign w:val="subscript"/>
          <w:lang w:val="de-DE"/>
        </w:rPr>
        <w:t xml:space="preserve">t2 </w:t>
      </w:r>
      <w:r w:rsidRPr="00937E3C">
        <w:rPr>
          <w:lang w:val="de-DE"/>
        </w:rPr>
        <w:t>(mit Tabellen)</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Eine bestimmte Menge flüssiges ISOBUTAN (UN 1969) nimmt bei einer Temperatur von -10</w:t>
      </w:r>
      <w:r w:rsidRPr="00937E3C">
        <w:rPr>
          <w:lang w:val="de-DE"/>
        </w:rPr>
        <w:sym w:font="Symbol" w:char="F0B0"/>
      </w:r>
      <w:r w:rsidRPr="00937E3C">
        <w:rPr>
          <w:lang w:val="de-DE"/>
        </w:rPr>
        <w:t xml:space="preserve"> C ein Volumen von 100 m</w:t>
      </w:r>
      <w:r w:rsidRPr="00937E3C">
        <w:rPr>
          <w:vertAlign w:val="superscript"/>
          <w:lang w:val="de-DE"/>
        </w:rPr>
        <w:t>3</w:t>
      </w:r>
      <w:r w:rsidRPr="00937E3C">
        <w:rPr>
          <w:lang w:val="de-DE"/>
        </w:rPr>
        <w:t xml:space="preserve"> ein. Welches Volumen (gerundet auf ganze m</w:t>
      </w:r>
      <w:r w:rsidRPr="00937E3C">
        <w:rPr>
          <w:vertAlign w:val="superscript"/>
          <w:lang w:val="de-DE"/>
        </w:rPr>
        <w:t>3</w:t>
      </w:r>
      <w:r w:rsidRPr="00937E3C">
        <w:rPr>
          <w:lang w:val="de-DE"/>
        </w:rPr>
        <w:t>) nimmt dieser Stoff bei 30</w:t>
      </w:r>
      <w:r w:rsidRPr="00937E3C">
        <w:rPr>
          <w:lang w:val="de-DE"/>
        </w:rPr>
        <w:sym w:font="Symbol" w:char="F0B0"/>
      </w:r>
      <w:r w:rsidRPr="00937E3C">
        <w:rPr>
          <w:lang w:val="de-DE"/>
        </w:rPr>
        <w:t xml:space="preserve"> C ein? Hierzu sind die Tabellen zu benutzen.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87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92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109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115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04.1-08</w:t>
      </w:r>
      <w:r w:rsidRPr="00937E3C">
        <w:rPr>
          <w:lang w:val="de-DE"/>
        </w:rPr>
        <w:tab/>
      </w:r>
      <w:r w:rsidRPr="00937E3C">
        <w:rPr>
          <w:i/>
          <w:lang w:val="de-DE"/>
        </w:rPr>
        <w:t>m</w:t>
      </w:r>
      <w:r w:rsidRPr="00937E3C">
        <w:rPr>
          <w:lang w:val="de-DE"/>
        </w:rPr>
        <w:t xml:space="preserve"> = </w:t>
      </w:r>
      <w:r w:rsidRPr="00937E3C">
        <w:rPr>
          <w:i/>
          <w:sz w:val="22"/>
          <w:lang w:val="de-DE"/>
        </w:rPr>
        <w:sym w:font="Symbol" w:char="F072"/>
      </w:r>
      <w:r w:rsidRPr="00937E3C">
        <w:rPr>
          <w:i/>
          <w:vertAlign w:val="subscript"/>
          <w:lang w:val="de-DE"/>
        </w:rPr>
        <w:t>t1</w:t>
      </w:r>
      <w:r w:rsidRPr="00937E3C">
        <w:rPr>
          <w:i/>
          <w:lang w:val="de-DE"/>
        </w:rPr>
        <w:t xml:space="preserve"> * V</w:t>
      </w:r>
      <w:r w:rsidRPr="00937E3C">
        <w:rPr>
          <w:i/>
          <w:vertAlign w:val="subscript"/>
          <w:lang w:val="de-DE"/>
        </w:rPr>
        <w:t>t1</w:t>
      </w:r>
      <w:r w:rsidRPr="00937E3C">
        <w:rPr>
          <w:lang w:val="de-DE"/>
        </w:rPr>
        <w:t xml:space="preserve"> = </w:t>
      </w:r>
      <w:r w:rsidRPr="00937E3C">
        <w:rPr>
          <w:i/>
          <w:sz w:val="22"/>
          <w:lang w:val="de-DE"/>
        </w:rPr>
        <w:sym w:font="Symbol" w:char="F072"/>
      </w:r>
      <w:r w:rsidRPr="00937E3C">
        <w:rPr>
          <w:i/>
          <w:vertAlign w:val="subscript"/>
          <w:lang w:val="de-DE"/>
        </w:rPr>
        <w:t>t2</w:t>
      </w:r>
      <w:r w:rsidRPr="00937E3C">
        <w:rPr>
          <w:i/>
          <w:lang w:val="de-DE"/>
        </w:rPr>
        <w:t xml:space="preserve"> * V</w:t>
      </w:r>
      <w:r w:rsidRPr="00937E3C">
        <w:rPr>
          <w:i/>
          <w:vertAlign w:val="subscript"/>
          <w:lang w:val="de-DE"/>
        </w:rPr>
        <w:t xml:space="preserve">t2 </w:t>
      </w:r>
      <w:r w:rsidRPr="00937E3C">
        <w:rPr>
          <w:lang w:val="de-DE"/>
        </w:rPr>
        <w:t>(mit Tabellen)</w:t>
      </w:r>
      <w:r w:rsidRPr="00937E3C">
        <w:rPr>
          <w:lang w:val="de-DE"/>
        </w:rPr>
        <w:tab/>
        <w:t>B</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Eine bestimmte Menge flüssiges ISOBUTAN (UN 1969) nimmt bei einer Temperatur von 30</w:t>
      </w:r>
      <w:r w:rsidRPr="00937E3C">
        <w:rPr>
          <w:lang w:val="de-DE"/>
        </w:rPr>
        <w:sym w:font="Symbol" w:char="F0B0"/>
      </w:r>
      <w:r w:rsidRPr="00937E3C">
        <w:rPr>
          <w:lang w:val="de-DE"/>
        </w:rPr>
        <w:t xml:space="preserve"> C ein Volumen von 100 m</w:t>
      </w:r>
      <w:r w:rsidRPr="00937E3C">
        <w:rPr>
          <w:vertAlign w:val="superscript"/>
          <w:lang w:val="de-DE"/>
        </w:rPr>
        <w:t>3</w:t>
      </w:r>
      <w:r w:rsidRPr="00937E3C">
        <w:rPr>
          <w:lang w:val="de-DE"/>
        </w:rPr>
        <w:t xml:space="preserve"> ein. Welches Volumen (gerundet auf ganze m</w:t>
      </w:r>
      <w:r w:rsidRPr="00937E3C">
        <w:rPr>
          <w:vertAlign w:val="superscript"/>
          <w:lang w:val="de-DE"/>
        </w:rPr>
        <w:t>3</w:t>
      </w:r>
      <w:r w:rsidRPr="00937E3C">
        <w:rPr>
          <w:lang w:val="de-DE"/>
        </w:rPr>
        <w:t xml:space="preserve">) nimmt dieser Stoff </w:t>
      </w:r>
      <w:r w:rsidR="00381B39" w:rsidRPr="00937E3C">
        <w:rPr>
          <w:lang w:val="de-DE"/>
        </w:rPr>
        <w:br/>
      </w:r>
      <w:r w:rsidRPr="00937E3C">
        <w:rPr>
          <w:lang w:val="de-DE"/>
        </w:rPr>
        <w:t>bei -10</w:t>
      </w:r>
      <w:r w:rsidRPr="00937E3C">
        <w:rPr>
          <w:lang w:val="de-DE"/>
        </w:rPr>
        <w:sym w:font="Symbol" w:char="F0B0"/>
      </w:r>
      <w:r w:rsidRPr="00937E3C">
        <w:rPr>
          <w:lang w:val="de-DE"/>
        </w:rPr>
        <w:t xml:space="preserve"> C ein? Hierzu sind die Tabellen zu benutzen.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87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92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108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115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E46A00"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br w:type="page"/>
      </w:r>
      <w:r w:rsidR="00096EF8" w:rsidRPr="00937E3C">
        <w:rPr>
          <w:lang w:val="de-DE"/>
        </w:rPr>
        <w:tab/>
        <w:t>231 04.1-09</w:t>
      </w:r>
      <w:r w:rsidR="00096EF8" w:rsidRPr="00937E3C">
        <w:rPr>
          <w:lang w:val="de-DE"/>
        </w:rPr>
        <w:tab/>
      </w:r>
      <w:r w:rsidR="00096EF8" w:rsidRPr="00937E3C">
        <w:rPr>
          <w:i/>
          <w:lang w:val="de-DE"/>
        </w:rPr>
        <w:t>m</w:t>
      </w:r>
      <w:r w:rsidR="00096EF8" w:rsidRPr="00937E3C">
        <w:rPr>
          <w:lang w:val="de-DE"/>
        </w:rPr>
        <w:t xml:space="preserve"> = </w:t>
      </w:r>
      <w:r w:rsidR="00096EF8" w:rsidRPr="00937E3C">
        <w:rPr>
          <w:i/>
          <w:sz w:val="22"/>
          <w:lang w:val="de-DE"/>
        </w:rPr>
        <w:sym w:font="Symbol" w:char="F072"/>
      </w:r>
      <w:r w:rsidR="00096EF8" w:rsidRPr="00937E3C">
        <w:rPr>
          <w:i/>
          <w:vertAlign w:val="subscript"/>
          <w:lang w:val="de-DE"/>
        </w:rPr>
        <w:t>t1</w:t>
      </w:r>
      <w:r w:rsidR="00096EF8" w:rsidRPr="00937E3C">
        <w:rPr>
          <w:i/>
          <w:lang w:val="de-DE"/>
        </w:rPr>
        <w:t xml:space="preserve"> * V</w:t>
      </w:r>
      <w:r w:rsidR="00096EF8" w:rsidRPr="00937E3C">
        <w:rPr>
          <w:i/>
          <w:vertAlign w:val="subscript"/>
          <w:lang w:val="de-DE"/>
        </w:rPr>
        <w:t>t1</w:t>
      </w:r>
      <w:r w:rsidR="00096EF8" w:rsidRPr="00937E3C">
        <w:rPr>
          <w:lang w:val="de-DE"/>
        </w:rPr>
        <w:t xml:space="preserve"> = </w:t>
      </w:r>
      <w:r w:rsidR="00096EF8" w:rsidRPr="00937E3C">
        <w:rPr>
          <w:i/>
          <w:sz w:val="22"/>
          <w:lang w:val="de-DE"/>
        </w:rPr>
        <w:sym w:font="Symbol" w:char="F072"/>
      </w:r>
      <w:r w:rsidR="00096EF8" w:rsidRPr="00937E3C">
        <w:rPr>
          <w:i/>
          <w:vertAlign w:val="subscript"/>
          <w:lang w:val="de-DE"/>
        </w:rPr>
        <w:t>t2</w:t>
      </w:r>
      <w:r w:rsidR="00096EF8" w:rsidRPr="00937E3C">
        <w:rPr>
          <w:i/>
          <w:lang w:val="de-DE"/>
        </w:rPr>
        <w:t xml:space="preserve"> * V</w:t>
      </w:r>
      <w:r w:rsidR="00096EF8" w:rsidRPr="00937E3C">
        <w:rPr>
          <w:i/>
          <w:vertAlign w:val="subscript"/>
          <w:lang w:val="de-DE"/>
        </w:rPr>
        <w:t xml:space="preserve">t2 </w:t>
      </w:r>
      <w:r w:rsidR="00096EF8" w:rsidRPr="00937E3C">
        <w:rPr>
          <w:lang w:val="de-DE"/>
        </w:rPr>
        <w:t>(mit Tabellen)</w:t>
      </w:r>
      <w:r w:rsidR="00096EF8"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Eine bestimmte Menge flüssiges PROPEN (UN 1077) nimmt bei einer Temperatur von -10</w:t>
      </w:r>
      <w:r w:rsidRPr="00937E3C">
        <w:rPr>
          <w:lang w:val="de-DE"/>
        </w:rPr>
        <w:sym w:font="Symbol" w:char="F0B0"/>
      </w:r>
      <w:r w:rsidRPr="00937E3C">
        <w:rPr>
          <w:lang w:val="de-DE"/>
        </w:rPr>
        <w:t xml:space="preserve"> C ein Volumen von 100 m</w:t>
      </w:r>
      <w:r w:rsidRPr="00937E3C">
        <w:rPr>
          <w:vertAlign w:val="superscript"/>
          <w:lang w:val="de-DE"/>
        </w:rPr>
        <w:t>3</w:t>
      </w:r>
      <w:r w:rsidRPr="00937E3C">
        <w:rPr>
          <w:lang w:val="de-DE"/>
        </w:rPr>
        <w:t xml:space="preserve"> ein. Welches Volumen (gerundet auf ganze m</w:t>
      </w:r>
      <w:r w:rsidRPr="00937E3C">
        <w:rPr>
          <w:vertAlign w:val="superscript"/>
          <w:lang w:val="de-DE"/>
        </w:rPr>
        <w:t>3</w:t>
      </w:r>
      <w:r w:rsidRPr="00937E3C">
        <w:rPr>
          <w:lang w:val="de-DE"/>
        </w:rPr>
        <w:t>) nimmt dieser Stoff nach einer Erwärmung auf 25</w:t>
      </w:r>
      <w:r w:rsidRPr="00937E3C">
        <w:rPr>
          <w:lang w:val="de-DE"/>
        </w:rPr>
        <w:sym w:font="Symbol" w:char="F0B0"/>
      </w:r>
      <w:r w:rsidRPr="00937E3C">
        <w:rPr>
          <w:lang w:val="de-DE"/>
        </w:rPr>
        <w:t xml:space="preserve"> C ein? Hierzu sind die Tabellen zu benutzen.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88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90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111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113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04.1-10</w:t>
      </w:r>
      <w:r w:rsidRPr="00937E3C">
        <w:rPr>
          <w:lang w:val="de-DE"/>
        </w:rPr>
        <w:tab/>
      </w:r>
      <w:r w:rsidRPr="00937E3C">
        <w:rPr>
          <w:i/>
          <w:lang w:val="de-DE"/>
        </w:rPr>
        <w:t>m</w:t>
      </w:r>
      <w:r w:rsidRPr="00937E3C">
        <w:rPr>
          <w:lang w:val="de-DE"/>
        </w:rPr>
        <w:t xml:space="preserve"> = </w:t>
      </w:r>
      <w:r w:rsidRPr="00937E3C">
        <w:rPr>
          <w:i/>
          <w:sz w:val="22"/>
          <w:lang w:val="de-DE"/>
        </w:rPr>
        <w:sym w:font="Symbol" w:char="F072"/>
      </w:r>
      <w:r w:rsidRPr="00937E3C">
        <w:rPr>
          <w:i/>
          <w:vertAlign w:val="subscript"/>
          <w:lang w:val="de-DE"/>
        </w:rPr>
        <w:t>t1</w:t>
      </w:r>
      <w:r w:rsidRPr="00937E3C">
        <w:rPr>
          <w:i/>
          <w:lang w:val="de-DE"/>
        </w:rPr>
        <w:t xml:space="preserve"> * V</w:t>
      </w:r>
      <w:r w:rsidRPr="00937E3C">
        <w:rPr>
          <w:i/>
          <w:vertAlign w:val="subscript"/>
          <w:lang w:val="de-DE"/>
        </w:rPr>
        <w:t>t1</w:t>
      </w:r>
      <w:r w:rsidRPr="00937E3C">
        <w:rPr>
          <w:lang w:val="de-DE"/>
        </w:rPr>
        <w:t xml:space="preserve"> = </w:t>
      </w:r>
      <w:r w:rsidRPr="00937E3C">
        <w:rPr>
          <w:i/>
          <w:sz w:val="22"/>
          <w:lang w:val="de-DE"/>
        </w:rPr>
        <w:sym w:font="Symbol" w:char="F072"/>
      </w:r>
      <w:r w:rsidRPr="00937E3C">
        <w:rPr>
          <w:i/>
          <w:vertAlign w:val="subscript"/>
          <w:lang w:val="de-DE"/>
        </w:rPr>
        <w:t>t2</w:t>
      </w:r>
      <w:r w:rsidRPr="00937E3C">
        <w:rPr>
          <w:i/>
          <w:lang w:val="de-DE"/>
        </w:rPr>
        <w:t xml:space="preserve"> * V</w:t>
      </w:r>
      <w:r w:rsidRPr="00937E3C">
        <w:rPr>
          <w:i/>
          <w:vertAlign w:val="subscript"/>
          <w:lang w:val="de-DE"/>
        </w:rPr>
        <w:t xml:space="preserve">t2 </w:t>
      </w:r>
      <w:r w:rsidRPr="00937E3C">
        <w:rPr>
          <w:lang w:val="de-DE"/>
        </w:rPr>
        <w:t>(mit Tabellen)</w:t>
      </w:r>
      <w:r w:rsidRPr="00937E3C">
        <w:rPr>
          <w:lang w:val="de-DE"/>
        </w:rPr>
        <w:tab/>
        <w:t>B</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Eine bestimmte Menge flüssiges PROPEN (UN 1077) nimmt bei einer Temperatur von 25</w:t>
      </w:r>
      <w:r w:rsidRPr="00937E3C">
        <w:rPr>
          <w:lang w:val="de-DE"/>
        </w:rPr>
        <w:sym w:font="Symbol" w:char="F0B0"/>
      </w:r>
      <w:r w:rsidRPr="00937E3C">
        <w:rPr>
          <w:lang w:val="de-DE"/>
        </w:rPr>
        <w:t xml:space="preserve"> C ein Volumen von 100 m</w:t>
      </w:r>
      <w:r w:rsidRPr="00937E3C">
        <w:rPr>
          <w:vertAlign w:val="superscript"/>
          <w:lang w:val="de-DE"/>
        </w:rPr>
        <w:t>3</w:t>
      </w:r>
      <w:r w:rsidRPr="00937E3C">
        <w:rPr>
          <w:lang w:val="de-DE"/>
        </w:rPr>
        <w:t xml:space="preserve"> ein. Welches Volumen (gerundet auf ganze m</w:t>
      </w:r>
      <w:r w:rsidRPr="00937E3C">
        <w:rPr>
          <w:vertAlign w:val="superscript"/>
          <w:lang w:val="de-DE"/>
        </w:rPr>
        <w:t>3</w:t>
      </w:r>
      <w:r w:rsidRPr="00937E3C">
        <w:rPr>
          <w:lang w:val="de-DE"/>
        </w:rPr>
        <w:t>) nimmt dieser Stoff nach Abkühlung auf -10</w:t>
      </w:r>
      <w:r w:rsidRPr="00937E3C">
        <w:rPr>
          <w:lang w:val="de-DE"/>
        </w:rPr>
        <w:sym w:font="Symbol" w:char="F0B0"/>
      </w:r>
      <w:r w:rsidRPr="00937E3C">
        <w:rPr>
          <w:lang w:val="de-DE"/>
        </w:rPr>
        <w:t xml:space="preserve"> C ein? Hierzu sind die Tabellen zu benutzen.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88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90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111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vertAlign w:val="superscript"/>
          <w:lang w:val="de-DE"/>
        </w:rPr>
      </w:pPr>
      <w:r w:rsidRPr="00937E3C">
        <w:rPr>
          <w:lang w:val="de-DE"/>
        </w:rPr>
        <w:tab/>
      </w:r>
      <w:r w:rsidRPr="00937E3C">
        <w:rPr>
          <w:lang w:val="de-DE"/>
        </w:rPr>
        <w:tab/>
      </w:r>
      <w:r w:rsidR="005F4793" w:rsidRPr="00937E3C">
        <w:rPr>
          <w:lang w:val="de-DE"/>
        </w:rPr>
        <w:t>D</w:t>
      </w:r>
      <w:r w:rsidRPr="00937E3C">
        <w:rPr>
          <w:lang w:val="de-DE"/>
        </w:rPr>
        <w:tab/>
        <w:t>113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vertAlign w:val="superscript"/>
          <w:lang w:val="de-DE"/>
        </w:rPr>
      </w:pPr>
    </w:p>
    <w:p w:rsidR="004834D8" w:rsidRPr="00937E3C" w:rsidRDefault="004834D8" w:rsidP="00063BD0">
      <w:pPr>
        <w:widowControl w:val="0"/>
        <w:tabs>
          <w:tab w:val="left" w:pos="567"/>
          <w:tab w:val="left" w:pos="1134"/>
          <w:tab w:val="left" w:pos="8505"/>
        </w:tabs>
        <w:spacing w:line="240" w:lineRule="atLeast"/>
        <w:ind w:left="1701" w:hanging="1701"/>
        <w:jc w:val="both"/>
        <w:rPr>
          <w:vertAlign w:val="superscript"/>
          <w:lang w:val="de-DE"/>
        </w:rPr>
        <w:sectPr w:rsidR="004834D8" w:rsidRPr="00937E3C">
          <w:headerReference w:type="even" r:id="rId38"/>
          <w:headerReference w:type="default" r:id="rId39"/>
          <w:headerReference w:type="first" r:id="rId40"/>
          <w:pgSz w:w="11906" w:h="16838"/>
          <w:pgMar w:top="1417" w:right="1417" w:bottom="1417" w:left="1417" w:header="708" w:footer="708" w:gutter="0"/>
          <w:cols w:space="708"/>
        </w:sect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8505"/>
        </w:tabs>
        <w:spacing w:line="240" w:lineRule="atLeast"/>
        <w:ind w:left="1701" w:hanging="1701"/>
        <w:jc w:val="both"/>
        <w:rPr>
          <w:lang w:val="de-DE"/>
        </w:rPr>
      </w:pPr>
      <w:r w:rsidRPr="00937E3C">
        <w:rPr>
          <w:lang w:val="de-DE"/>
        </w:rPr>
        <w:tab/>
        <w:t>231 05.0-01</w:t>
      </w:r>
      <w:r w:rsidRPr="00937E3C">
        <w:rPr>
          <w:lang w:val="de-DE"/>
        </w:rPr>
        <w:tab/>
        <w:t>kritischer Druck und kritische Temperatur</w:t>
      </w:r>
      <w:r w:rsidRPr="00937E3C">
        <w:rPr>
          <w:lang w:val="de-DE"/>
        </w:rPr>
        <w:tab/>
        <w:t>A</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PROPAN (UN 1978) hat eine kritische Temperatur von 97</w:t>
      </w:r>
      <w:r w:rsidR="00D25063" w:rsidRPr="00937E3C">
        <w:rPr>
          <w:lang w:val="de-DE"/>
        </w:rPr>
        <w:t> °C</w:t>
      </w:r>
      <w:r w:rsidRPr="00937E3C">
        <w:rPr>
          <w:lang w:val="de-DE"/>
        </w:rPr>
        <w:t>, einen Siedepunkt von -42</w:t>
      </w:r>
      <w:r w:rsidR="00D25063" w:rsidRPr="00937E3C">
        <w:rPr>
          <w:lang w:val="de-DE"/>
        </w:rPr>
        <w:t> °C</w:t>
      </w:r>
      <w:r w:rsidRPr="00937E3C">
        <w:rPr>
          <w:lang w:val="de-DE"/>
        </w:rPr>
        <w:t xml:space="preserve"> und einen kritischen Druck von 4</w:t>
      </w:r>
      <w:r w:rsidR="00546D2D" w:rsidRPr="00937E3C">
        <w:rPr>
          <w:lang w:val="de-DE"/>
        </w:rPr>
        <w:t xml:space="preserve"> </w:t>
      </w:r>
      <w:r w:rsidRPr="00937E3C">
        <w:rPr>
          <w:lang w:val="de-DE"/>
        </w:rPr>
        <w:t>2</w:t>
      </w:r>
      <w:r w:rsidR="00A91902" w:rsidRPr="00937E3C">
        <w:rPr>
          <w:lang w:val="de-DE"/>
        </w:rPr>
        <w:t>00</w:t>
      </w:r>
      <w:r w:rsidR="00B96118" w:rsidRPr="00937E3C">
        <w:rPr>
          <w:lang w:val="de-DE"/>
        </w:rPr>
        <w:t> kPa</w:t>
      </w:r>
      <w:r w:rsidRPr="00937E3C">
        <w:rPr>
          <w:lang w:val="de-DE"/>
        </w:rPr>
        <w:t>. Man will Propan mittels Druckerhöhung verflüssigen. In welchem Fall ist das nur möglich?</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Bei Temperaturen unter 97</w:t>
      </w:r>
      <w:r w:rsidR="00D25063" w:rsidRPr="00937E3C">
        <w:rPr>
          <w:lang w:val="de-DE"/>
        </w:rPr>
        <w:t> °C</w:t>
      </w:r>
      <w:r w:rsidR="005F4793"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Bei Temperaturen über -42</w:t>
      </w:r>
      <w:r w:rsidR="00D25063" w:rsidRPr="00937E3C">
        <w:rPr>
          <w:lang w:val="de-DE"/>
        </w:rPr>
        <w:t> °C</w:t>
      </w:r>
      <w:r w:rsidR="005F4793"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Bei Drücken über 4</w:t>
      </w:r>
      <w:r w:rsidR="00546D2D" w:rsidRPr="00937E3C">
        <w:rPr>
          <w:lang w:val="de-DE"/>
        </w:rPr>
        <w:t xml:space="preserve"> </w:t>
      </w:r>
      <w:r w:rsidRPr="00937E3C">
        <w:rPr>
          <w:lang w:val="de-DE"/>
        </w:rPr>
        <w:t>2</w:t>
      </w:r>
      <w:r w:rsidR="00A91902" w:rsidRPr="00937E3C">
        <w:rPr>
          <w:lang w:val="de-DE"/>
        </w:rPr>
        <w:t>00</w:t>
      </w:r>
      <w:r w:rsidR="00B96118" w:rsidRPr="00937E3C">
        <w:rPr>
          <w:lang w:val="de-DE"/>
        </w:rPr>
        <w:t> kPa</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Bei Drücken, die den atmosphärischen Druck übersteigen.</w:t>
      </w:r>
    </w:p>
    <w:p w:rsidR="00096EF8" w:rsidRPr="00937E3C" w:rsidRDefault="00096EF8" w:rsidP="00063BD0">
      <w:pPr>
        <w:widowControl w:val="0"/>
        <w:tabs>
          <w:tab w:val="left" w:pos="284"/>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8505"/>
        </w:tabs>
        <w:spacing w:line="240" w:lineRule="atLeast"/>
        <w:ind w:left="1701" w:hanging="1701"/>
        <w:jc w:val="both"/>
        <w:rPr>
          <w:lang w:val="de-DE"/>
        </w:rPr>
      </w:pPr>
      <w:r w:rsidRPr="00937E3C">
        <w:rPr>
          <w:lang w:val="de-DE"/>
        </w:rPr>
        <w:tab/>
        <w:t>231 05.0-02</w:t>
      </w:r>
      <w:r w:rsidRPr="00937E3C">
        <w:rPr>
          <w:lang w:val="de-DE"/>
        </w:rPr>
        <w:tab/>
        <w:t>kritischer Druck und kritische Temperatur</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VINYLCHLORID, STABILISIERT (UN 1086) hat einen kritischen Druck von</w:t>
      </w:r>
      <w:r w:rsidR="00837187" w:rsidRPr="00937E3C">
        <w:rPr>
          <w:lang w:val="de-DE"/>
        </w:rPr>
        <w:t xml:space="preserve"> </w:t>
      </w:r>
      <w:r w:rsidR="00B14F48" w:rsidRPr="00937E3C">
        <w:rPr>
          <w:lang w:val="de-DE"/>
        </w:rPr>
        <w:t>5</w:t>
      </w:r>
      <w:r w:rsidR="00546D2D" w:rsidRPr="00937E3C">
        <w:rPr>
          <w:lang w:val="de-DE"/>
        </w:rPr>
        <w:t xml:space="preserve"> </w:t>
      </w:r>
      <w:r w:rsidR="006432BE" w:rsidRPr="00937E3C">
        <w:rPr>
          <w:lang w:val="de-DE"/>
        </w:rPr>
        <w:t>6</w:t>
      </w:r>
      <w:r w:rsidR="00A91902" w:rsidRPr="00937E3C">
        <w:rPr>
          <w:lang w:val="de-DE"/>
        </w:rPr>
        <w:t>00</w:t>
      </w:r>
      <w:r w:rsidR="00B96118" w:rsidRPr="00937E3C">
        <w:rPr>
          <w:lang w:val="de-DE"/>
        </w:rPr>
        <w:t> kPa</w:t>
      </w:r>
      <w:r w:rsidRPr="00937E3C">
        <w:rPr>
          <w:lang w:val="de-DE"/>
        </w:rPr>
        <w:t>, einen Siedepunkt von -14</w:t>
      </w:r>
      <w:r w:rsidR="00D25063" w:rsidRPr="00937E3C">
        <w:rPr>
          <w:lang w:val="de-DE"/>
        </w:rPr>
        <w:t> °C</w:t>
      </w:r>
      <w:r w:rsidRPr="00937E3C">
        <w:rPr>
          <w:lang w:val="de-DE"/>
        </w:rPr>
        <w:t xml:space="preserve"> und eine kritische Temperatur von 15</w:t>
      </w:r>
      <w:r w:rsidR="006432BE" w:rsidRPr="00937E3C">
        <w:rPr>
          <w:lang w:val="de-DE"/>
        </w:rPr>
        <w:t>6,6</w:t>
      </w:r>
      <w:r w:rsidR="00D25063" w:rsidRPr="00937E3C">
        <w:rPr>
          <w:lang w:val="de-DE"/>
        </w:rPr>
        <w:t> °C</w:t>
      </w:r>
      <w:r w:rsidR="005F4793" w:rsidRPr="00937E3C">
        <w:rPr>
          <w:lang w:val="de-DE"/>
        </w:rPr>
        <w:t>.</w:t>
      </w:r>
      <w:r w:rsidRPr="00937E3C">
        <w:rPr>
          <w:lang w:val="de-DE"/>
        </w:rPr>
        <w:t xml:space="preserve"> Welche Aussage ist richtig?</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Vinylchlorid kann bei Umgebungstemperatur </w:t>
      </w:r>
      <w:r w:rsidR="00935971" w:rsidRPr="00937E3C">
        <w:rPr>
          <w:lang w:val="de-DE"/>
        </w:rPr>
        <w:t>auch</w:t>
      </w:r>
      <w:r w:rsidRPr="00937E3C">
        <w:rPr>
          <w:lang w:val="de-DE"/>
        </w:rPr>
        <w:t xml:space="preserve"> in Druckbehältern </w:t>
      </w:r>
      <w:r w:rsidR="00935971" w:rsidRPr="00937E3C">
        <w:rPr>
          <w:lang w:val="de-DE"/>
        </w:rPr>
        <w:t xml:space="preserve">nur als Gas </w:t>
      </w:r>
      <w:r w:rsidRPr="00937E3C">
        <w:rPr>
          <w:lang w:val="de-DE"/>
        </w:rPr>
        <w:t>befördert werden.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Vinylchlorid kann nur verflüssigt werden bei Umgebungstemperatur und bei Drücken über</w:t>
      </w:r>
      <w:r w:rsidR="0009411B" w:rsidRPr="00937E3C">
        <w:rPr>
          <w:lang w:val="de-DE"/>
        </w:rPr>
        <w:t xml:space="preserve"> </w:t>
      </w:r>
      <w:r w:rsidR="00B14F48" w:rsidRPr="00937E3C">
        <w:rPr>
          <w:lang w:val="de-DE"/>
        </w:rPr>
        <w:t>5</w:t>
      </w:r>
      <w:r w:rsidR="00492B87" w:rsidRPr="00937E3C">
        <w:rPr>
          <w:lang w:val="de-DE"/>
        </w:rPr>
        <w:t xml:space="preserve"> </w:t>
      </w:r>
      <w:r w:rsidR="006432BE" w:rsidRPr="00937E3C">
        <w:rPr>
          <w:lang w:val="de-DE"/>
        </w:rPr>
        <w:t>6</w:t>
      </w:r>
      <w:r w:rsidR="001D4B30" w:rsidRPr="00937E3C">
        <w:rPr>
          <w:lang w:val="de-DE"/>
        </w:rPr>
        <w:t>00</w:t>
      </w:r>
      <w:r w:rsidR="00B96118" w:rsidRPr="00937E3C">
        <w:rPr>
          <w:lang w:val="de-DE"/>
        </w:rPr>
        <w:t> kPa</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Vinylchlorid kann unter atmosphärischem Druck als Flüssigkeit </w:t>
      </w:r>
      <w:del w:id="22" w:author="Bölker, Steffan" w:date="2018-08-24T15:23:00Z">
        <w:r w:rsidRPr="00937E3C" w:rsidDel="001F1336">
          <w:rPr>
            <w:lang w:val="de-DE"/>
          </w:rPr>
          <w:delText xml:space="preserve">beim </w:delText>
        </w:r>
      </w:del>
      <w:ins w:id="23" w:author="Bölker, Steffan" w:date="2018-08-24T15:23:00Z">
        <w:r w:rsidR="001F1336" w:rsidRPr="00937E3C">
          <w:rPr>
            <w:lang w:val="de-DE"/>
          </w:rPr>
          <w:t xml:space="preserve">unterhalb des </w:t>
        </w:r>
      </w:ins>
      <w:r w:rsidRPr="00937E3C">
        <w:rPr>
          <w:lang w:val="de-DE"/>
        </w:rPr>
        <w:t>Siedepunkt</w:t>
      </w:r>
      <w:ins w:id="24" w:author="Bölker, Steffan" w:date="2018-08-24T15:23:00Z">
        <w:r w:rsidR="001F1336" w:rsidRPr="00937E3C">
          <w:rPr>
            <w:lang w:val="de-DE"/>
          </w:rPr>
          <w:t>es</w:t>
        </w:r>
      </w:ins>
      <w:r w:rsidRPr="00937E3C">
        <w:rPr>
          <w:lang w:val="de-DE"/>
        </w:rPr>
        <w:t xml:space="preserve"> befördert werden.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 xml:space="preserve">Vinylchlorid kann nur bei Temperaturen über </w:t>
      </w:r>
      <w:r w:rsidR="006432BE" w:rsidRPr="00937E3C">
        <w:rPr>
          <w:lang w:val="de-DE"/>
        </w:rPr>
        <w:t>156,6</w:t>
      </w:r>
      <w:r w:rsidR="00D25063" w:rsidRPr="00937E3C">
        <w:rPr>
          <w:lang w:val="de-DE"/>
        </w:rPr>
        <w:t> °C</w:t>
      </w:r>
      <w:r w:rsidRPr="00937E3C">
        <w:rPr>
          <w:lang w:val="de-DE"/>
        </w:rPr>
        <w:t xml:space="preserve"> verflüssigt werden.</w:t>
      </w:r>
    </w:p>
    <w:p w:rsidR="00096EF8" w:rsidRPr="00937E3C" w:rsidRDefault="00096EF8" w:rsidP="00063BD0">
      <w:pPr>
        <w:widowControl w:val="0"/>
        <w:tabs>
          <w:tab w:val="left" w:pos="284"/>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8505"/>
        </w:tabs>
        <w:spacing w:line="240" w:lineRule="atLeast"/>
        <w:ind w:left="1701" w:hanging="1701"/>
        <w:jc w:val="both"/>
        <w:rPr>
          <w:lang w:val="de-DE"/>
        </w:rPr>
      </w:pPr>
      <w:r w:rsidRPr="00937E3C">
        <w:rPr>
          <w:lang w:val="de-DE"/>
        </w:rPr>
        <w:tab/>
        <w:t>231 05.0-03</w:t>
      </w:r>
      <w:r w:rsidRPr="00937E3C">
        <w:rPr>
          <w:lang w:val="de-DE"/>
        </w:rPr>
        <w:tab/>
        <w:t>kritischer Druck und kritische Temperatur</w:t>
      </w:r>
      <w:r w:rsidRPr="00937E3C">
        <w:rPr>
          <w:lang w:val="de-DE"/>
        </w:rPr>
        <w:tab/>
        <w:t>B</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n-BUTAN (UN 1011) hat einen Siedepunkt von 0</w:t>
      </w:r>
      <w:r w:rsidR="00D25063" w:rsidRPr="00937E3C">
        <w:rPr>
          <w:lang w:val="de-DE"/>
        </w:rPr>
        <w:t> °C</w:t>
      </w:r>
      <w:r w:rsidRPr="00937E3C">
        <w:rPr>
          <w:lang w:val="de-DE"/>
        </w:rPr>
        <w:t>, eine kritische Temperatur von 153</w:t>
      </w:r>
      <w:r w:rsidR="00D25063" w:rsidRPr="00937E3C">
        <w:rPr>
          <w:lang w:val="de-DE"/>
        </w:rPr>
        <w:t> °C</w:t>
      </w:r>
      <w:r w:rsidRPr="00937E3C">
        <w:rPr>
          <w:lang w:val="de-DE"/>
        </w:rPr>
        <w:t xml:space="preserve"> und einen kritischen Druck von 3</w:t>
      </w:r>
      <w:r w:rsidR="00492B87" w:rsidRPr="00937E3C">
        <w:rPr>
          <w:lang w:val="de-DE"/>
        </w:rPr>
        <w:t xml:space="preserve"> </w:t>
      </w:r>
      <w:r w:rsidRPr="00937E3C">
        <w:rPr>
          <w:lang w:val="de-DE"/>
        </w:rPr>
        <w:t>7</w:t>
      </w:r>
      <w:r w:rsidR="00A91902" w:rsidRPr="00937E3C">
        <w:rPr>
          <w:lang w:val="de-DE"/>
        </w:rPr>
        <w:t>00</w:t>
      </w:r>
      <w:r w:rsidR="00B96118" w:rsidRPr="00937E3C">
        <w:rPr>
          <w:lang w:val="de-DE"/>
        </w:rPr>
        <w:t> kPa</w:t>
      </w:r>
      <w:r w:rsidRPr="00937E3C">
        <w:rPr>
          <w:lang w:val="de-DE"/>
        </w:rPr>
        <w:t>. Welche Aussage ist richtig?</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n-Butan kann bei Temperaturen über 153</w:t>
      </w:r>
      <w:r w:rsidR="00D25063" w:rsidRPr="00937E3C">
        <w:rPr>
          <w:lang w:val="de-DE"/>
        </w:rPr>
        <w:t> °C</w:t>
      </w:r>
      <w:r w:rsidRPr="00937E3C">
        <w:rPr>
          <w:lang w:val="de-DE"/>
        </w:rPr>
        <w:t xml:space="preserve"> im flüssigen Zustand befördert werden.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n-Butan kann mittels Druckerhöhung bei Temperaturen unter 153</w:t>
      </w:r>
      <w:r w:rsidR="00D25063" w:rsidRPr="00937E3C">
        <w:rPr>
          <w:lang w:val="de-DE"/>
        </w:rPr>
        <w:t> °C</w:t>
      </w:r>
      <w:r w:rsidRPr="00937E3C">
        <w:rPr>
          <w:lang w:val="de-DE"/>
        </w:rPr>
        <w:t xml:space="preserve"> verflüssigt werden.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n-Butan kann nur bei Drücken über 3</w:t>
      </w:r>
      <w:r w:rsidR="00492B87" w:rsidRPr="00937E3C">
        <w:rPr>
          <w:lang w:val="de-DE"/>
        </w:rPr>
        <w:t xml:space="preserve"> </w:t>
      </w:r>
      <w:r w:rsidRPr="00937E3C">
        <w:rPr>
          <w:lang w:val="de-DE"/>
        </w:rPr>
        <w:t>7</w:t>
      </w:r>
      <w:r w:rsidR="00A91902" w:rsidRPr="00937E3C">
        <w:rPr>
          <w:lang w:val="de-DE"/>
        </w:rPr>
        <w:t>00</w:t>
      </w:r>
      <w:r w:rsidR="00B96118" w:rsidRPr="00937E3C">
        <w:rPr>
          <w:lang w:val="de-DE"/>
        </w:rPr>
        <w:t> kPa</w:t>
      </w:r>
      <w:r w:rsidRPr="00937E3C">
        <w:rPr>
          <w:lang w:val="de-DE"/>
        </w:rPr>
        <w:t xml:space="preserve"> verflüssigt werden.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n-Butan kann mittels Abkühlung nicht verflüssigt werden.</w:t>
      </w:r>
    </w:p>
    <w:p w:rsidR="00096EF8" w:rsidRPr="00937E3C" w:rsidRDefault="00096EF8" w:rsidP="00063BD0">
      <w:pPr>
        <w:widowControl w:val="0"/>
        <w:tabs>
          <w:tab w:val="left" w:pos="284"/>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8505"/>
        </w:tabs>
        <w:spacing w:line="240" w:lineRule="atLeast"/>
        <w:ind w:left="1701" w:hanging="1701"/>
        <w:jc w:val="both"/>
        <w:rPr>
          <w:lang w:val="de-DE"/>
        </w:rPr>
      </w:pPr>
      <w:r w:rsidRPr="00937E3C">
        <w:rPr>
          <w:lang w:val="de-DE"/>
        </w:rPr>
        <w:tab/>
        <w:t>231 05.0-04</w:t>
      </w:r>
      <w:r w:rsidRPr="00937E3C">
        <w:rPr>
          <w:lang w:val="de-DE"/>
        </w:rPr>
        <w:tab/>
        <w:t>kritischer Druck und kritische Temperatur</w:t>
      </w:r>
      <w:r w:rsidRPr="00937E3C">
        <w:rPr>
          <w:lang w:val="de-DE"/>
        </w:rPr>
        <w:tab/>
        <w:t>A</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AMMONIAK, WASSERFREI (UN 1005) hat eine kritische Temperatur von 132</w:t>
      </w:r>
      <w:r w:rsidR="00D25063" w:rsidRPr="00937E3C">
        <w:rPr>
          <w:lang w:val="de-DE"/>
        </w:rPr>
        <w:t> °C</w:t>
      </w:r>
      <w:r w:rsidRPr="00937E3C">
        <w:rPr>
          <w:lang w:val="de-DE"/>
        </w:rPr>
        <w:t>, einen kritischen Druck von 11</w:t>
      </w:r>
      <w:r w:rsidR="00492B87" w:rsidRPr="00937E3C">
        <w:rPr>
          <w:lang w:val="de-DE"/>
        </w:rPr>
        <w:t xml:space="preserve"> </w:t>
      </w:r>
      <w:r w:rsidRPr="00937E3C">
        <w:rPr>
          <w:lang w:val="de-DE"/>
        </w:rPr>
        <w:t>5</w:t>
      </w:r>
      <w:r w:rsidR="00A91902" w:rsidRPr="00937E3C">
        <w:rPr>
          <w:lang w:val="de-DE"/>
        </w:rPr>
        <w:t>00</w:t>
      </w:r>
      <w:r w:rsidR="00B96118" w:rsidRPr="00937E3C">
        <w:rPr>
          <w:lang w:val="de-DE"/>
        </w:rPr>
        <w:t> kPa</w:t>
      </w:r>
      <w:r w:rsidRPr="00937E3C">
        <w:rPr>
          <w:lang w:val="de-DE"/>
        </w:rPr>
        <w:t xml:space="preserve"> und einen Siedepunkt von -33</w:t>
      </w:r>
      <w:r w:rsidR="00D25063" w:rsidRPr="00937E3C">
        <w:rPr>
          <w:lang w:val="de-DE"/>
        </w:rPr>
        <w:t> °C</w:t>
      </w:r>
      <w:r w:rsidR="005F4793" w:rsidRPr="00937E3C">
        <w:rPr>
          <w:lang w:val="de-DE"/>
        </w:rPr>
        <w:t>.</w:t>
      </w:r>
      <w:r w:rsidRPr="00937E3C">
        <w:rPr>
          <w:lang w:val="de-DE"/>
        </w:rPr>
        <w:t xml:space="preserve"> Unter welcher Bedingung kann Ammoniak nur verflüssigt werden?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Mittels Druckerhöhung bei Temperaturen unter 132</w:t>
      </w:r>
      <w:r w:rsidR="00D25063" w:rsidRPr="00937E3C">
        <w:rPr>
          <w:lang w:val="de-DE"/>
        </w:rPr>
        <w:t> °C</w:t>
      </w:r>
      <w:r w:rsidR="005F4793"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Mittels Druckerhöhung bei Temperaturen über 132</w:t>
      </w:r>
      <w:r w:rsidR="00D25063" w:rsidRPr="00937E3C">
        <w:rPr>
          <w:lang w:val="de-DE"/>
        </w:rPr>
        <w:t> °C</w:t>
      </w:r>
      <w:r w:rsidR="005F4793"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Sofern der Druck 11</w:t>
      </w:r>
      <w:r w:rsidR="00492B87" w:rsidRPr="00937E3C">
        <w:rPr>
          <w:lang w:val="de-DE"/>
        </w:rPr>
        <w:t xml:space="preserve"> </w:t>
      </w:r>
      <w:r w:rsidRPr="00937E3C">
        <w:rPr>
          <w:lang w:val="de-DE"/>
        </w:rPr>
        <w:t>5</w:t>
      </w:r>
      <w:r w:rsidR="00A91902" w:rsidRPr="00937E3C">
        <w:rPr>
          <w:lang w:val="de-DE"/>
        </w:rPr>
        <w:t>00</w:t>
      </w:r>
      <w:r w:rsidR="00B96118" w:rsidRPr="00937E3C">
        <w:rPr>
          <w:lang w:val="de-DE"/>
        </w:rPr>
        <w:t> kPa</w:t>
      </w:r>
      <w:r w:rsidRPr="00937E3C">
        <w:rPr>
          <w:lang w:val="de-DE"/>
        </w:rPr>
        <w:t xml:space="preserve"> übersteigt.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Sofern der Druck 1</w:t>
      </w:r>
      <w:r w:rsidR="00B52780" w:rsidRPr="00937E3C">
        <w:rPr>
          <w:lang w:val="de-DE"/>
        </w:rPr>
        <w:t>00</w:t>
      </w:r>
      <w:r w:rsidR="00B96118" w:rsidRPr="00937E3C">
        <w:rPr>
          <w:lang w:val="de-DE"/>
        </w:rPr>
        <w:t> kPa</w:t>
      </w:r>
      <w:r w:rsidRPr="00937E3C">
        <w:rPr>
          <w:lang w:val="de-DE"/>
        </w:rPr>
        <w:t xml:space="preserve"> übersteigt.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sectPr w:rsidR="00096EF8" w:rsidRPr="00937E3C">
          <w:headerReference w:type="even" r:id="rId41"/>
          <w:headerReference w:type="default" r:id="rId42"/>
          <w:headerReference w:type="first" r:id="rId43"/>
          <w:pgSz w:w="11906" w:h="16838"/>
          <w:pgMar w:top="1417" w:right="1417" w:bottom="1417" w:left="1417" w:header="708" w:footer="708" w:gutter="0"/>
          <w:cols w:space="708"/>
        </w:sectPr>
      </w:pPr>
    </w:p>
    <w:p w:rsidR="00096EF8" w:rsidRPr="00937E3C" w:rsidRDefault="00096EF8" w:rsidP="00063BD0">
      <w:pPr>
        <w:widowControl w:val="0"/>
        <w:tabs>
          <w:tab w:val="left" w:pos="284"/>
          <w:tab w:val="left" w:pos="1134"/>
          <w:tab w:val="left" w:pos="8505"/>
        </w:tabs>
        <w:spacing w:line="240" w:lineRule="atLeast"/>
        <w:ind w:left="1701" w:hanging="1701"/>
        <w:jc w:val="both"/>
        <w:rPr>
          <w:lang w:val="de-DE"/>
        </w:rPr>
      </w:pPr>
      <w:r w:rsidRPr="00937E3C">
        <w:rPr>
          <w:lang w:val="de-DE"/>
        </w:rPr>
        <w:tab/>
        <w:t>231 06.1-01</w:t>
      </w:r>
      <w:r w:rsidRPr="00937E3C">
        <w:rPr>
          <w:lang w:val="de-DE"/>
        </w:rPr>
        <w:tab/>
        <w:t>Polymerisation</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701" w:hanging="1701"/>
        <w:jc w:val="both"/>
        <w:rPr>
          <w:lang w:val="de-DE"/>
        </w:rPr>
      </w:pPr>
      <w:r w:rsidRPr="00937E3C">
        <w:rPr>
          <w:lang w:val="de-DE"/>
        </w:rPr>
        <w:tab/>
        <w:t>Was ist Polymerisation?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Eine chemische Reaktion, bei der ein Stoff an der Luft verbrennt und Wärme frei wird.</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Eine chemische Reaktion, bei der sich eine chemische Bindung spontan unter Gasentwicklung zersetzt.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Eine chemische Reaktion, bei der sich die Moleküle des Stoffes verbinden und Wärme frei wird.</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Eine chemische Reaktion, bei der ein Stoff mit Wasser unter Wärmebildung reagiert.</w:t>
      </w:r>
    </w:p>
    <w:p w:rsidR="00096EF8" w:rsidRPr="00937E3C" w:rsidRDefault="00096EF8" w:rsidP="00063BD0">
      <w:pPr>
        <w:widowControl w:val="0"/>
        <w:tabs>
          <w:tab w:val="left" w:pos="284"/>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8505"/>
        </w:tabs>
        <w:spacing w:line="240" w:lineRule="atLeast"/>
        <w:ind w:left="1701" w:hanging="1701"/>
        <w:jc w:val="both"/>
        <w:rPr>
          <w:lang w:val="de-DE"/>
        </w:rPr>
      </w:pPr>
      <w:r w:rsidRPr="00937E3C">
        <w:rPr>
          <w:lang w:val="de-DE"/>
        </w:rPr>
        <w:tab/>
        <w:t>231 06.1-02</w:t>
      </w:r>
      <w:r w:rsidRPr="00937E3C">
        <w:rPr>
          <w:lang w:val="de-DE"/>
        </w:rPr>
        <w:tab/>
        <w:t>Polymerisation</w:t>
      </w:r>
      <w:r w:rsidRPr="00937E3C">
        <w:rPr>
          <w:lang w:val="de-DE"/>
        </w:rPr>
        <w:tab/>
        <w:t>A</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701" w:hanging="1701"/>
        <w:jc w:val="both"/>
        <w:rPr>
          <w:lang w:val="de-DE"/>
        </w:rPr>
      </w:pPr>
      <w:r w:rsidRPr="00937E3C">
        <w:rPr>
          <w:lang w:val="de-DE"/>
        </w:rPr>
        <w:tab/>
        <w:t>Wie wird eine Polymerisation in Gang gesetzt?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r>
      <w:r w:rsidR="00532C92" w:rsidRPr="00937E3C">
        <w:rPr>
          <w:lang w:val="de-DE"/>
        </w:rPr>
        <w:t xml:space="preserve">Durch </w:t>
      </w:r>
      <w:r w:rsidRPr="00937E3C">
        <w:rPr>
          <w:lang w:val="de-DE"/>
        </w:rPr>
        <w:t>die Anwesenheit von Sauerstoff oder anderer Radikalbildner.</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532C92" w:rsidRPr="00937E3C">
        <w:rPr>
          <w:lang w:val="de-DE"/>
        </w:rPr>
        <w:t xml:space="preserve">Durch </w:t>
      </w:r>
      <w:r w:rsidRPr="00937E3C">
        <w:rPr>
          <w:lang w:val="de-DE"/>
        </w:rPr>
        <w:t xml:space="preserve">zu </w:t>
      </w:r>
      <w:r w:rsidR="00532C92" w:rsidRPr="00937E3C">
        <w:rPr>
          <w:lang w:val="de-DE"/>
        </w:rPr>
        <w:t xml:space="preserve">niedrigen </w:t>
      </w:r>
      <w:r w:rsidRPr="00937E3C">
        <w:rPr>
          <w:lang w:val="de-DE"/>
        </w:rPr>
        <w:t>Druck.</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532C92" w:rsidRPr="00937E3C">
        <w:rPr>
          <w:lang w:val="de-DE"/>
        </w:rPr>
        <w:t xml:space="preserve">Durch </w:t>
      </w:r>
      <w:r w:rsidRPr="00937E3C">
        <w:rPr>
          <w:lang w:val="de-DE"/>
        </w:rPr>
        <w:t>die Anwesenheit von Wasser im polymerisierbaren Stoff.</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532C92" w:rsidRPr="00937E3C">
        <w:rPr>
          <w:lang w:val="de-DE"/>
        </w:rPr>
        <w:t xml:space="preserve">Durch </w:t>
      </w:r>
      <w:r w:rsidRPr="00937E3C">
        <w:rPr>
          <w:lang w:val="de-DE"/>
        </w:rPr>
        <w:t>das Pumpen des polymerisierbaren Stoffes mit großer Geschwindigkeit in einen Ladetank.</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06.1-03</w:t>
      </w:r>
      <w:r w:rsidRPr="00937E3C">
        <w:rPr>
          <w:lang w:val="de-DE"/>
        </w:rPr>
        <w:tab/>
        <w:t>Polymerisation</w:t>
      </w:r>
      <w:r w:rsidRPr="00937E3C">
        <w:rPr>
          <w:lang w:val="de-DE"/>
        </w:rPr>
        <w:tab/>
      </w:r>
      <w:r w:rsidRPr="00937E3C">
        <w:rPr>
          <w:lang w:val="de-DE"/>
        </w:rPr>
        <w:tab/>
        <w:t>B</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t>Wodurch ist eine spontan verlaufende Polymerisation gekennzeichnet?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Durch Dampferzeugung.</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Durch einen Anstieg der Flüssigkeitstemperatur.</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Durch einen Abfall der Flüssigkeitstemperatur.</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Durch einen Druckabfall im Dampfraum.</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06.1-04</w:t>
      </w:r>
      <w:r w:rsidRPr="00937E3C">
        <w:rPr>
          <w:lang w:val="de-DE"/>
        </w:rPr>
        <w:tab/>
        <w:t>Polymerisation</w:t>
      </w:r>
      <w:r w:rsidRPr="00937E3C">
        <w:rPr>
          <w:lang w:val="de-DE"/>
        </w:rPr>
        <w:tab/>
        <w:t>B</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r>
      <w:r w:rsidR="001B589B" w:rsidRPr="00937E3C">
        <w:rPr>
          <w:lang w:val="de-DE"/>
        </w:rPr>
        <w:t xml:space="preserve">Welche </w:t>
      </w:r>
      <w:r w:rsidRPr="00937E3C">
        <w:rPr>
          <w:lang w:val="de-DE"/>
        </w:rPr>
        <w:t xml:space="preserve">Gefahr </w:t>
      </w:r>
      <w:r w:rsidR="001B589B" w:rsidRPr="00937E3C">
        <w:rPr>
          <w:lang w:val="de-DE"/>
        </w:rPr>
        <w:t xml:space="preserve">besteht bei </w:t>
      </w:r>
      <w:r w:rsidRPr="00937E3C">
        <w:rPr>
          <w:lang w:val="de-DE"/>
        </w:rPr>
        <w:t>einer unkontrollierten Polymerisation einer Flüssigkeit?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Festfrieren des Schwimmers des Niveau-Anzeigegeräts.</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Explosion</w:t>
      </w:r>
      <w:r w:rsidR="001B589B" w:rsidRPr="00937E3C">
        <w:rPr>
          <w:lang w:val="de-DE"/>
        </w:rPr>
        <w:t xml:space="preserve"> aufgrund großer Wärmeentwicklung</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Entstehen von Haarrissen in den Wänden des Ladetanks.</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Entstehen von Unterdruck im Ladetank.</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06.1-05</w:t>
      </w:r>
      <w:r w:rsidRPr="00937E3C">
        <w:rPr>
          <w:lang w:val="de-DE"/>
        </w:rPr>
        <w:tab/>
        <w:t>Polymerisation</w:t>
      </w:r>
      <w:r w:rsidRPr="00937E3C">
        <w:rPr>
          <w:lang w:val="de-DE"/>
        </w:rPr>
        <w:tab/>
        <w:t>D</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Wozu kann eine spontane, unkontrollierte Polymerisation einer Flüssigkeit in einem Ladetank führen?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Zu einer Deflagration.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Zu einer Detonation.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Zu einer explosiv verlaufenden Verbrennung.</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1B589B" w:rsidRPr="00937E3C">
        <w:rPr>
          <w:lang w:val="de-DE"/>
        </w:rPr>
        <w:t>Zu einer Explosion aufgrund großer Wärmeentwicklung</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sectPr w:rsidR="00096EF8" w:rsidRPr="00937E3C">
          <w:headerReference w:type="even" r:id="rId44"/>
          <w:headerReference w:type="default" r:id="rId45"/>
          <w:headerReference w:type="first" r:id="rId46"/>
          <w:pgSz w:w="11906" w:h="16838"/>
          <w:pgMar w:top="1417" w:right="1417" w:bottom="1417" w:left="1417" w:header="708" w:footer="708" w:gutter="0"/>
          <w:cols w:space="708"/>
        </w:sect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06.2-01</w:t>
      </w:r>
      <w:r w:rsidRPr="00937E3C">
        <w:rPr>
          <w:lang w:val="de-DE"/>
        </w:rPr>
        <w:tab/>
      </w:r>
      <w:r w:rsidR="008F2ABE" w:rsidRPr="00937E3C">
        <w:rPr>
          <w:lang w:val="de-DE"/>
        </w:rPr>
        <w:t>3.2.3.2</w:t>
      </w:r>
      <w:r w:rsidRPr="00937E3C">
        <w:rPr>
          <w:lang w:val="de-DE"/>
        </w:rPr>
        <w:t xml:space="preserve"> Tabelle C</w:t>
      </w:r>
      <w:r w:rsidRPr="00937E3C">
        <w:rPr>
          <w:lang w:val="de-DE"/>
        </w:rPr>
        <w:tab/>
      </w:r>
      <w:r w:rsidR="004475B9" w:rsidRPr="00937E3C">
        <w:rPr>
          <w:lang w:val="de-DE"/>
        </w:rPr>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 xml:space="preserve">In </w:t>
      </w:r>
      <w:r w:rsidR="008F2ABE" w:rsidRPr="00937E3C">
        <w:rPr>
          <w:lang w:val="de-DE"/>
        </w:rPr>
        <w:t>3.2.3.2</w:t>
      </w:r>
      <w:r w:rsidRPr="00937E3C">
        <w:rPr>
          <w:lang w:val="de-DE"/>
        </w:rPr>
        <w:t xml:space="preserve"> Tabelle C ist angegeben „</w:t>
      </w:r>
      <w:r w:rsidRPr="00937E3C">
        <w:rPr>
          <w:bCs/>
          <w:lang w:val="de-DE"/>
        </w:rPr>
        <w:t>UN 1010</w:t>
      </w:r>
      <w:r w:rsidRPr="00937E3C">
        <w:rPr>
          <w:lang w:val="de-DE"/>
        </w:rPr>
        <w:t>, BUTA-1,3-DIEN, STABILISIERT“</w:t>
      </w:r>
      <w:r w:rsidRPr="00937E3C">
        <w:rPr>
          <w:bCs/>
          <w:lang w:val="de-DE"/>
        </w:rPr>
        <w:t>. Was bedeutet „STABILISIERT“?</w:t>
      </w:r>
      <w:r w:rsidRPr="00937E3C">
        <w:rPr>
          <w:lang w:val="de-DE"/>
        </w:rPr>
        <w:t xml:space="preserve"> </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Während der Beförderung darf das Produkt nicht zu viel bewegt werden</w:t>
      </w:r>
      <w:r w:rsidR="00DB06DB"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Das Produkt ist unter allen Umständen stabil.</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Es sind  Maßnahmen getroffen, um während der Beförderung eine Polymerisation auszuschließen.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BUTA-1,3-DIEN ist ein Stoff, mit dem nichts passieren kann.</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06.2-02</w:t>
      </w:r>
      <w:r w:rsidRPr="00937E3C">
        <w:rPr>
          <w:lang w:val="de-DE"/>
        </w:rPr>
        <w:tab/>
        <w:t>Polymerisation</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 xml:space="preserve">Bei der Beförderung von </w:t>
      </w:r>
      <w:r w:rsidR="001B589B" w:rsidRPr="00937E3C">
        <w:rPr>
          <w:lang w:val="de-DE"/>
        </w:rPr>
        <w:t>nicht stabilisiertem</w:t>
      </w:r>
      <w:r w:rsidR="001B589B" w:rsidRPr="00937E3C" w:rsidDel="001B589B">
        <w:rPr>
          <w:bCs/>
          <w:lang w:val="de-DE"/>
        </w:rPr>
        <w:t xml:space="preserve"> </w:t>
      </w:r>
      <w:r w:rsidR="00532C92" w:rsidRPr="00937E3C">
        <w:rPr>
          <w:lang w:val="de-DE"/>
        </w:rPr>
        <w:t>Vinylchlorid</w:t>
      </w:r>
      <w:r w:rsidRPr="00937E3C">
        <w:rPr>
          <w:lang w:val="de-DE"/>
        </w:rPr>
        <w:t xml:space="preserve"> ist eine Polymerisation nicht </w:t>
      </w:r>
      <w:r w:rsidR="001819C6" w:rsidRPr="00937E3C">
        <w:rPr>
          <w:lang w:val="de-DE"/>
        </w:rPr>
        <w:t>auszuschließen</w:t>
      </w:r>
      <w:r w:rsidRPr="00937E3C">
        <w:rPr>
          <w:lang w:val="de-DE"/>
        </w:rPr>
        <w:t>. Wodurch kann dies verhindert werden?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Durch langsames </w:t>
      </w:r>
      <w:r w:rsidR="00532C92" w:rsidRPr="00937E3C">
        <w:rPr>
          <w:lang w:val="de-DE"/>
        </w:rPr>
        <w:t>L</w:t>
      </w:r>
      <w:r w:rsidRPr="00937E3C">
        <w:rPr>
          <w:lang w:val="de-DE"/>
        </w:rPr>
        <w:t>aden.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Durch das Laden des Produkts in einen Drucktank bei einer hohen Temperatur.</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Durch </w:t>
      </w:r>
      <w:r w:rsidR="00532C92" w:rsidRPr="00937E3C">
        <w:rPr>
          <w:lang w:val="de-DE"/>
        </w:rPr>
        <w:t>H</w:t>
      </w:r>
      <w:r w:rsidRPr="00937E3C">
        <w:rPr>
          <w:lang w:val="de-DE"/>
        </w:rPr>
        <w:t xml:space="preserve">inzufügen eines Stabilisators und/oder </w:t>
      </w:r>
      <w:r w:rsidR="001B589B" w:rsidRPr="00937E3C">
        <w:rPr>
          <w:lang w:val="de-DE"/>
        </w:rPr>
        <w:t xml:space="preserve">Einhalten </w:t>
      </w:r>
      <w:r w:rsidRPr="00937E3C">
        <w:rPr>
          <w:lang w:val="de-DE"/>
        </w:rPr>
        <w:t>eines niedrigen Sauerstoffgehalts im Ladetank.</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Durch einen Stabilisator bei 2,0 Vol.-% Sauerstoff im Ladetank.</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06.2-03</w:t>
      </w:r>
      <w:r w:rsidRPr="00937E3C">
        <w:rPr>
          <w:lang w:val="de-DE"/>
        </w:rPr>
        <w:tab/>
        <w:t>Polymerisation</w:t>
      </w:r>
      <w:r w:rsidRPr="00937E3C">
        <w:rPr>
          <w:lang w:val="de-DE"/>
        </w:rPr>
        <w:tab/>
        <w:t>D</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 xml:space="preserve">Warum muss ein Gemisch </w:t>
      </w:r>
      <w:r w:rsidR="00B27433" w:rsidRPr="00937E3C">
        <w:rPr>
          <w:lang w:val="de-DE"/>
        </w:rPr>
        <w:t xml:space="preserve">aus </w:t>
      </w:r>
      <w:r w:rsidRPr="00937E3C">
        <w:rPr>
          <w:bCs/>
          <w:lang w:val="de-DE"/>
        </w:rPr>
        <w:t>UN 1010</w:t>
      </w:r>
      <w:r w:rsidRPr="00937E3C">
        <w:rPr>
          <w:lang w:val="de-DE"/>
        </w:rPr>
        <w:t>, BUTA-1,3-DIEN, STABILISIERT und</w:t>
      </w:r>
      <w:r w:rsidR="00B27433" w:rsidRPr="00937E3C">
        <w:rPr>
          <w:lang w:val="de-DE"/>
        </w:rPr>
        <w:t xml:space="preserve"> Beimengen von anderen</w:t>
      </w:r>
      <w:r w:rsidRPr="00937E3C">
        <w:rPr>
          <w:lang w:val="de-DE"/>
        </w:rPr>
        <w:t xml:space="preserve"> Kohlenwasserstoffen mit einem Stabilisator befördert werden?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Wegen </w:t>
      </w:r>
      <w:r w:rsidR="00BB6897" w:rsidRPr="00937E3C">
        <w:rPr>
          <w:lang w:val="de-DE"/>
        </w:rPr>
        <w:t xml:space="preserve">der </w:t>
      </w:r>
      <w:r w:rsidR="00532C92" w:rsidRPr="00937E3C">
        <w:rPr>
          <w:lang w:val="de-DE"/>
        </w:rPr>
        <w:t xml:space="preserve">hohen </w:t>
      </w:r>
      <w:r w:rsidR="00BB6897" w:rsidRPr="00937E3C">
        <w:rPr>
          <w:lang w:val="de-DE"/>
        </w:rPr>
        <w:t>Wasserkonzentration</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Wegen </w:t>
      </w:r>
      <w:r w:rsidR="00BB6897" w:rsidRPr="00937E3C">
        <w:rPr>
          <w:lang w:val="de-DE"/>
        </w:rPr>
        <w:t xml:space="preserve">der </w:t>
      </w:r>
      <w:r w:rsidR="00532C92" w:rsidRPr="00937E3C">
        <w:rPr>
          <w:lang w:val="de-DE"/>
        </w:rPr>
        <w:t xml:space="preserve">hohen </w:t>
      </w:r>
      <w:r w:rsidRPr="00937E3C">
        <w:rPr>
          <w:lang w:val="de-DE"/>
        </w:rPr>
        <w:t xml:space="preserve">Isobutan- und </w:t>
      </w:r>
      <w:r w:rsidR="00BB6897" w:rsidRPr="00937E3C">
        <w:rPr>
          <w:lang w:val="de-DE"/>
        </w:rPr>
        <w:t>Butenkonzentration</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Wegen der </w:t>
      </w:r>
      <w:r w:rsidR="00BB6897" w:rsidRPr="00937E3C">
        <w:rPr>
          <w:lang w:val="de-DE"/>
        </w:rPr>
        <w:t>Feststoffanteile</w:t>
      </w:r>
      <w:r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 xml:space="preserve">Wegen </w:t>
      </w:r>
      <w:r w:rsidR="00BB6897" w:rsidRPr="00937E3C">
        <w:rPr>
          <w:lang w:val="de-DE"/>
        </w:rPr>
        <w:t xml:space="preserve">der </w:t>
      </w:r>
      <w:r w:rsidR="00DB06DB" w:rsidRPr="00937E3C">
        <w:rPr>
          <w:lang w:val="de-DE"/>
        </w:rPr>
        <w:t>hohen</w:t>
      </w:r>
      <w:r w:rsidRPr="00937E3C">
        <w:rPr>
          <w:lang w:val="de-DE"/>
        </w:rPr>
        <w:t xml:space="preserve"> </w:t>
      </w:r>
      <w:r w:rsidR="00BB6897" w:rsidRPr="00937E3C">
        <w:rPr>
          <w:lang w:val="de-DE"/>
        </w:rPr>
        <w:t>Butadienkonzentration</w:t>
      </w:r>
      <w:r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06.2-04</w:t>
      </w:r>
      <w:r w:rsidRPr="00937E3C">
        <w:rPr>
          <w:lang w:val="de-DE"/>
        </w:rPr>
        <w:tab/>
        <w:t>Polymerisation</w:t>
      </w:r>
      <w:r w:rsidRPr="00937E3C">
        <w:rPr>
          <w:lang w:val="de-DE"/>
        </w:rPr>
        <w:tab/>
        <w:t>A</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701" w:hanging="1701"/>
        <w:jc w:val="both"/>
        <w:rPr>
          <w:lang w:val="de-DE"/>
        </w:rPr>
      </w:pPr>
      <w:r w:rsidRPr="00937E3C">
        <w:rPr>
          <w:lang w:val="de-DE"/>
        </w:rPr>
        <w:tab/>
        <w:t>Worin besteht die Funktion eines Stabilisators?</w:t>
      </w:r>
      <w:r w:rsidRPr="00937E3C">
        <w:rPr>
          <w:lang w:val="de-DE"/>
        </w:rPr>
        <w:tab/>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Im Vorbeugen einer Polymerisation.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Im Unterbrechen einer Polymerisation, weil die Temperatur reduziert wird.</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Im Ausschließen einer Deflagration.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Im Ausschließen der Ausdehnung der Flüssigkeit.</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701" w:hanging="1701"/>
        <w:jc w:val="both"/>
        <w:rPr>
          <w:vanish/>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br w:type="page"/>
      </w:r>
      <w:r w:rsidRPr="00937E3C">
        <w:rPr>
          <w:lang w:val="de-DE"/>
        </w:rPr>
        <w:tab/>
        <w:t>231 06.2-05</w:t>
      </w:r>
      <w:r w:rsidRPr="00937E3C">
        <w:rPr>
          <w:lang w:val="de-DE"/>
        </w:rPr>
        <w:tab/>
      </w:r>
      <w:r w:rsidR="008F2ABE" w:rsidRPr="00937E3C">
        <w:rPr>
          <w:lang w:val="de-DE"/>
        </w:rPr>
        <w:t>3.2.3.2</w:t>
      </w:r>
      <w:r w:rsidRPr="00937E3C">
        <w:rPr>
          <w:lang w:val="de-DE"/>
        </w:rPr>
        <w:t xml:space="preserve"> Tabelle C</w:t>
      </w:r>
      <w:r w:rsidRPr="00937E3C">
        <w:rPr>
          <w:lang w:val="de-DE"/>
        </w:rPr>
        <w:tab/>
        <w:t>A</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Ein Stoff muss befördert werden mit einem Stabilisator. Wann darf diese Beförderung ausgeführt werden?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Wenn im Beförderungspapier erwähnt wird, welcher Stabilisator in welcher Konzentration hinzugefügt worden ist.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Wenn der richtige Stabilisator in ausreichendem Maße an Bord anwesend ist um</w:t>
      </w:r>
      <w:r w:rsidR="00BB6897" w:rsidRPr="00937E3C">
        <w:rPr>
          <w:lang w:val="de-DE"/>
        </w:rPr>
        <w:t xml:space="preserve"> ihn</w:t>
      </w:r>
      <w:r w:rsidRPr="00937E3C">
        <w:rPr>
          <w:lang w:val="de-DE"/>
        </w:rPr>
        <w:t>, wenn notwendig, während der Fahrt hinzuzufügen.</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Wenn eine ausreichende Menge des richtigen Stabilisators sofort nach dem Laden hinzu</w:t>
      </w:r>
      <w:r w:rsidRPr="00937E3C">
        <w:rPr>
          <w:lang w:val="de-DE"/>
        </w:rPr>
        <w:softHyphen/>
        <w:t>gefügt wird.</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Wenn die Ladung warm genug ist, um den Stabilisator aufzulösen.</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06.2-06</w:t>
      </w:r>
      <w:r w:rsidRPr="00937E3C">
        <w:rPr>
          <w:lang w:val="de-DE"/>
        </w:rPr>
        <w:tab/>
      </w:r>
      <w:r w:rsidR="008F2ABE" w:rsidRPr="00937E3C">
        <w:rPr>
          <w:lang w:val="de-DE"/>
        </w:rPr>
        <w:t>3.2.3.2</w:t>
      </w:r>
      <w:r w:rsidRPr="00937E3C">
        <w:rPr>
          <w:lang w:val="de-DE"/>
        </w:rPr>
        <w:t xml:space="preserve"> Tabelle C</w:t>
      </w:r>
      <w:r w:rsidRPr="00937E3C">
        <w:rPr>
          <w:lang w:val="de-DE"/>
        </w:rPr>
        <w:tab/>
        <w:t>D</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Bestimmte Stoffe müssen stabilisiert werden. Wo im ADN werden die Anforderungen, die man beim Stabilisieren erfüllen soll, dargestellt?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I</w:t>
      </w:r>
      <w:r w:rsidR="00545F84" w:rsidRPr="00937E3C">
        <w:rPr>
          <w:lang w:val="de-DE"/>
        </w:rPr>
        <w:t>m</w:t>
      </w:r>
      <w:r w:rsidRPr="00937E3C">
        <w:rPr>
          <w:lang w:val="de-DE"/>
        </w:rPr>
        <w:t xml:space="preserve"> </w:t>
      </w:r>
      <w:r w:rsidR="00545F84" w:rsidRPr="00937E3C">
        <w:rPr>
          <w:lang w:val="de-DE"/>
        </w:rPr>
        <w:t>Abschnitt</w:t>
      </w:r>
      <w:r w:rsidRPr="00937E3C">
        <w:rPr>
          <w:lang w:val="de-DE"/>
        </w:rPr>
        <w:t xml:space="preserve"> 2.2.2 </w:t>
      </w:r>
      <w:r w:rsidR="00BB6897" w:rsidRPr="00937E3C">
        <w:rPr>
          <w:lang w:val="de-DE"/>
        </w:rPr>
        <w:t>Gase</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I</w:t>
      </w:r>
      <w:r w:rsidR="00545F84" w:rsidRPr="00937E3C">
        <w:rPr>
          <w:lang w:val="de-DE"/>
        </w:rPr>
        <w:t>m</w:t>
      </w:r>
      <w:r w:rsidRPr="00937E3C">
        <w:rPr>
          <w:lang w:val="de-DE"/>
        </w:rPr>
        <w:t xml:space="preserve"> </w:t>
      </w:r>
      <w:r w:rsidR="00545F84" w:rsidRPr="00937E3C">
        <w:rPr>
          <w:lang w:val="de-DE"/>
        </w:rPr>
        <w:t xml:space="preserve">Abschnitt </w:t>
      </w:r>
      <w:r w:rsidRPr="00937E3C">
        <w:rPr>
          <w:lang w:val="de-DE"/>
        </w:rPr>
        <w:t>8.6.3 Prüfliste ADN</w:t>
      </w:r>
      <w:r w:rsidR="00EE184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I</w:t>
      </w:r>
      <w:r w:rsidR="00545F84" w:rsidRPr="00937E3C">
        <w:rPr>
          <w:lang w:val="de-DE"/>
        </w:rPr>
        <w:t>m</w:t>
      </w:r>
      <w:r w:rsidRPr="00937E3C">
        <w:rPr>
          <w:lang w:val="de-DE"/>
        </w:rPr>
        <w:t xml:space="preserve"> </w:t>
      </w:r>
      <w:r w:rsidR="00545F84" w:rsidRPr="00937E3C">
        <w:rPr>
          <w:lang w:val="de-DE"/>
        </w:rPr>
        <w:t xml:space="preserve">Abschnitt </w:t>
      </w:r>
      <w:r w:rsidRPr="00937E3C">
        <w:rPr>
          <w:lang w:val="de-DE"/>
        </w:rPr>
        <w:t>3.2</w:t>
      </w:r>
      <w:r w:rsidR="008F2ABE" w:rsidRPr="00937E3C">
        <w:rPr>
          <w:lang w:val="de-DE"/>
        </w:rPr>
        <w:t>.1</w:t>
      </w:r>
      <w:r w:rsidRPr="00937E3C">
        <w:rPr>
          <w:lang w:val="de-DE"/>
        </w:rPr>
        <w:t xml:space="preserve"> Tabelle A und </w:t>
      </w:r>
      <w:r w:rsidR="00BB6897" w:rsidRPr="00937E3C">
        <w:rPr>
          <w:lang w:val="de-DE"/>
        </w:rPr>
        <w:t xml:space="preserve">den </w:t>
      </w:r>
      <w:r w:rsidRPr="00937E3C">
        <w:rPr>
          <w:lang w:val="de-DE"/>
        </w:rPr>
        <w:t>Erläuterungen zur Tabelle.</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I</w:t>
      </w:r>
      <w:r w:rsidR="00545F84" w:rsidRPr="00937E3C">
        <w:rPr>
          <w:lang w:val="de-DE"/>
        </w:rPr>
        <w:t>m Unterabschnitt</w:t>
      </w:r>
      <w:r w:rsidRPr="00937E3C">
        <w:rPr>
          <w:lang w:val="de-DE"/>
        </w:rPr>
        <w:t xml:space="preserve"> </w:t>
      </w:r>
      <w:r w:rsidR="008F2ABE" w:rsidRPr="00937E3C">
        <w:rPr>
          <w:lang w:val="de-DE"/>
        </w:rPr>
        <w:t>3.2.3.2</w:t>
      </w:r>
      <w:r w:rsidRPr="00937E3C">
        <w:rPr>
          <w:lang w:val="de-DE"/>
        </w:rPr>
        <w:t xml:space="preserve"> Tabelle C und </w:t>
      </w:r>
      <w:r w:rsidR="00BB6897" w:rsidRPr="00937E3C">
        <w:rPr>
          <w:lang w:val="de-DE"/>
        </w:rPr>
        <w:t xml:space="preserve">den </w:t>
      </w:r>
      <w:r w:rsidRPr="00937E3C">
        <w:rPr>
          <w:lang w:val="de-DE"/>
        </w:rPr>
        <w:t>Erläuterungen zur Tabelle.</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701"/>
          <w:tab w:val="left" w:pos="8505"/>
        </w:tabs>
        <w:spacing w:line="240" w:lineRule="atLeast"/>
        <w:ind w:left="1701" w:hanging="1701"/>
        <w:jc w:val="both"/>
        <w:rPr>
          <w:lang w:val="de-DE"/>
        </w:rPr>
      </w:pPr>
      <w:r w:rsidRPr="00937E3C">
        <w:rPr>
          <w:lang w:val="de-DE"/>
        </w:rPr>
        <w:tab/>
        <w:t>231 06.2-07</w:t>
      </w:r>
      <w:r w:rsidRPr="00937E3C">
        <w:rPr>
          <w:lang w:val="de-DE"/>
        </w:rPr>
        <w:tab/>
        <w:t>Polymerisation</w:t>
      </w:r>
      <w:r w:rsidRPr="00937E3C">
        <w:rPr>
          <w:lang w:val="de-DE"/>
        </w:rPr>
        <w:tab/>
        <w:t>B</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Welche Indizien können darauf hindeuten, dass ein Stoff im Ladetank gerade polymerisiert?</w:t>
      </w:r>
    </w:p>
    <w:p w:rsidR="00096EF8" w:rsidRPr="00937E3C" w:rsidRDefault="00096EF8" w:rsidP="00063BD0">
      <w:pPr>
        <w:widowControl w:val="0"/>
        <w:tabs>
          <w:tab w:val="left" w:pos="567"/>
          <w:tab w:val="left" w:pos="1134"/>
          <w:tab w:val="left" w:pos="8505"/>
        </w:tabs>
        <w:spacing w:line="240" w:lineRule="atLeast"/>
        <w:ind w:left="1701" w:hanging="1701"/>
        <w:rPr>
          <w:lang w:val="de-DE"/>
        </w:rPr>
      </w:pPr>
    </w:p>
    <w:p w:rsidR="00096EF8" w:rsidRPr="00937E3C" w:rsidRDefault="00096EF8" w:rsidP="00063BD0">
      <w:pPr>
        <w:widowControl w:val="0"/>
        <w:tabs>
          <w:tab w:val="left" w:pos="567"/>
          <w:tab w:val="left" w:pos="1134"/>
          <w:tab w:val="left" w:pos="8505"/>
        </w:tabs>
        <w:spacing w:line="240" w:lineRule="atLeast"/>
        <w:ind w:left="1701" w:hanging="1701"/>
        <w:rPr>
          <w:lang w:val="de-DE"/>
        </w:rPr>
      </w:pPr>
      <w:r w:rsidRPr="00937E3C">
        <w:rPr>
          <w:lang w:val="de-DE"/>
        </w:rPr>
        <w:tab/>
      </w:r>
      <w:r w:rsidRPr="00937E3C">
        <w:rPr>
          <w:lang w:val="de-DE"/>
        </w:rPr>
        <w:tab/>
        <w:t>A</w:t>
      </w:r>
      <w:r w:rsidRPr="00937E3C">
        <w:rPr>
          <w:lang w:val="de-DE"/>
        </w:rPr>
        <w:tab/>
      </w:r>
      <w:r w:rsidR="00BB6897" w:rsidRPr="00937E3C">
        <w:rPr>
          <w:lang w:val="de-DE"/>
        </w:rPr>
        <w:t>Ein</w:t>
      </w:r>
      <w:r w:rsidRPr="00937E3C">
        <w:rPr>
          <w:lang w:val="de-DE"/>
        </w:rPr>
        <w:t xml:space="preserve"> Druck</w:t>
      </w:r>
      <w:r w:rsidR="00BB6897" w:rsidRPr="00937E3C">
        <w:rPr>
          <w:lang w:val="de-DE"/>
        </w:rPr>
        <w:t>ab</w:t>
      </w:r>
      <w:r w:rsidRPr="00937E3C">
        <w:rPr>
          <w:lang w:val="de-DE"/>
        </w:rPr>
        <w:t>fall im Ladetank.</w:t>
      </w:r>
    </w:p>
    <w:p w:rsidR="00096EF8" w:rsidRPr="00937E3C" w:rsidRDefault="00F109A2" w:rsidP="00F109A2">
      <w:pPr>
        <w:widowControl w:val="0"/>
        <w:tabs>
          <w:tab w:val="left" w:pos="567"/>
          <w:tab w:val="left" w:pos="1134"/>
          <w:tab w:val="left" w:pos="1701"/>
          <w:tab w:val="left" w:pos="8505"/>
        </w:tabs>
        <w:spacing w:line="240" w:lineRule="atLeast"/>
        <w:ind w:left="1140"/>
        <w:rPr>
          <w:lang w:val="de-DE"/>
        </w:rPr>
      </w:pPr>
      <w:r w:rsidRPr="00937E3C">
        <w:rPr>
          <w:lang w:val="de-DE"/>
        </w:rPr>
        <w:t>B</w:t>
      </w:r>
      <w:r w:rsidRPr="00937E3C">
        <w:rPr>
          <w:lang w:val="de-DE"/>
        </w:rPr>
        <w:tab/>
      </w:r>
      <w:r w:rsidR="00BB6897" w:rsidRPr="00937E3C">
        <w:rPr>
          <w:lang w:val="de-DE"/>
        </w:rPr>
        <w:t>E</w:t>
      </w:r>
      <w:r w:rsidR="00096EF8" w:rsidRPr="00937E3C">
        <w:rPr>
          <w:lang w:val="de-DE"/>
        </w:rPr>
        <w:t>in Temperaturanstieg der Flüssigkeit.</w:t>
      </w:r>
    </w:p>
    <w:p w:rsidR="00096EF8" w:rsidRPr="00937E3C" w:rsidRDefault="00F109A2" w:rsidP="00F109A2">
      <w:pPr>
        <w:widowControl w:val="0"/>
        <w:tabs>
          <w:tab w:val="left" w:pos="567"/>
          <w:tab w:val="left" w:pos="1134"/>
          <w:tab w:val="left" w:pos="1701"/>
          <w:tab w:val="left" w:pos="8505"/>
        </w:tabs>
        <w:spacing w:line="240" w:lineRule="atLeast"/>
        <w:ind w:left="1134"/>
        <w:rPr>
          <w:lang w:val="de-DE"/>
        </w:rPr>
      </w:pPr>
      <w:r w:rsidRPr="00937E3C">
        <w:rPr>
          <w:lang w:val="de-DE"/>
        </w:rPr>
        <w:t>C</w:t>
      </w:r>
      <w:r w:rsidRPr="00937E3C">
        <w:rPr>
          <w:lang w:val="de-DE"/>
        </w:rPr>
        <w:tab/>
      </w:r>
      <w:r w:rsidR="00BB6897" w:rsidRPr="00937E3C">
        <w:rPr>
          <w:lang w:val="de-DE"/>
        </w:rPr>
        <w:t>E</w:t>
      </w:r>
      <w:r w:rsidR="00096EF8" w:rsidRPr="00937E3C">
        <w:rPr>
          <w:lang w:val="de-DE"/>
        </w:rPr>
        <w:t>in Temperaturanstieg des Dampfes.</w:t>
      </w:r>
    </w:p>
    <w:p w:rsidR="00096EF8" w:rsidRPr="00937E3C" w:rsidRDefault="00F109A2" w:rsidP="00F109A2">
      <w:pPr>
        <w:widowControl w:val="0"/>
        <w:tabs>
          <w:tab w:val="left" w:pos="567"/>
          <w:tab w:val="left" w:pos="1134"/>
          <w:tab w:val="left" w:pos="1701"/>
          <w:tab w:val="left" w:pos="8505"/>
        </w:tabs>
        <w:spacing w:line="240" w:lineRule="atLeast"/>
        <w:ind w:left="1134"/>
        <w:rPr>
          <w:lang w:val="de-DE"/>
        </w:rPr>
      </w:pPr>
      <w:r w:rsidRPr="00937E3C">
        <w:rPr>
          <w:lang w:val="de-DE"/>
        </w:rPr>
        <w:t>D</w:t>
      </w:r>
      <w:r w:rsidRPr="00937E3C">
        <w:rPr>
          <w:lang w:val="de-DE"/>
        </w:rPr>
        <w:tab/>
      </w:r>
      <w:r w:rsidR="00BB6897" w:rsidRPr="00937E3C">
        <w:rPr>
          <w:lang w:val="de-DE"/>
        </w:rPr>
        <w:t>E</w:t>
      </w:r>
      <w:r w:rsidR="00096EF8" w:rsidRPr="00937E3C">
        <w:rPr>
          <w:lang w:val="de-DE"/>
        </w:rPr>
        <w:t>in Temperaturabfall der Flüssigkeit.</w:t>
      </w:r>
    </w:p>
    <w:p w:rsidR="00096EF8" w:rsidRPr="00937E3C" w:rsidRDefault="00096EF8" w:rsidP="00063BD0">
      <w:pPr>
        <w:widowControl w:val="0"/>
        <w:tabs>
          <w:tab w:val="left" w:pos="284"/>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8505"/>
        </w:tabs>
        <w:spacing w:line="240" w:lineRule="atLeast"/>
        <w:ind w:left="1701" w:hanging="1701"/>
        <w:jc w:val="both"/>
        <w:rPr>
          <w:lang w:val="de-DE"/>
        </w:rPr>
      </w:pPr>
      <w:r w:rsidRPr="00937E3C">
        <w:rPr>
          <w:lang w:val="de-DE"/>
        </w:rPr>
        <w:tab/>
        <w:t>231 06.2-08</w:t>
      </w:r>
      <w:r w:rsidRPr="00937E3C">
        <w:rPr>
          <w:lang w:val="de-DE"/>
        </w:rPr>
        <w:tab/>
        <w:t xml:space="preserve">gestrichen </w:t>
      </w:r>
      <w:r w:rsidR="00B63D99" w:rsidRPr="00937E3C">
        <w:rPr>
          <w:lang w:val="de-DE"/>
        </w:rPr>
        <w:t>(</w:t>
      </w:r>
      <w:r w:rsidRPr="00937E3C">
        <w:rPr>
          <w:lang w:val="de-DE"/>
        </w:rPr>
        <w:t>2007</w:t>
      </w:r>
      <w:r w:rsidR="00B63D99" w:rsidRPr="00937E3C">
        <w:rPr>
          <w:lang w:val="de-DE"/>
        </w:rPr>
        <w:t>)</w:t>
      </w:r>
      <w:r w:rsidR="004F23EC" w:rsidRPr="00937E3C">
        <w:rPr>
          <w:lang w:val="de-DE"/>
        </w:rPr>
        <w:t>.</w:t>
      </w: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284"/>
          <w:tab w:val="left" w:pos="1134"/>
          <w:tab w:val="left" w:pos="1701"/>
          <w:tab w:val="left" w:pos="8505"/>
        </w:tabs>
        <w:spacing w:line="240" w:lineRule="atLeast"/>
        <w:ind w:left="1701" w:hanging="1701"/>
        <w:jc w:val="both"/>
        <w:rPr>
          <w:lang w:val="de-DE"/>
        </w:rPr>
      </w:pPr>
      <w:r w:rsidRPr="00937E3C">
        <w:rPr>
          <w:lang w:val="de-DE"/>
        </w:rPr>
        <w:tab/>
        <w:t>231 06.2-09</w:t>
      </w:r>
      <w:r w:rsidRPr="00937E3C">
        <w:rPr>
          <w:lang w:val="de-DE"/>
        </w:rPr>
        <w:tab/>
        <w:t>Polymerisation</w:t>
      </w:r>
      <w:r w:rsidRPr="00937E3C">
        <w:rPr>
          <w:lang w:val="de-DE"/>
        </w:rPr>
        <w:tab/>
        <w:t>C</w:t>
      </w:r>
    </w:p>
    <w:p w:rsidR="00096EF8" w:rsidRPr="00937E3C" w:rsidRDefault="00096EF8" w:rsidP="00063BD0">
      <w:pPr>
        <w:widowControl w:val="0"/>
        <w:tabs>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134"/>
          <w:tab w:val="left" w:pos="8505"/>
        </w:tabs>
        <w:spacing w:line="240" w:lineRule="atLeast"/>
        <w:ind w:left="1134" w:hanging="1134"/>
        <w:jc w:val="both"/>
        <w:rPr>
          <w:lang w:val="de-DE"/>
        </w:rPr>
      </w:pPr>
      <w:r w:rsidRPr="00937E3C">
        <w:rPr>
          <w:lang w:val="de-DE"/>
        </w:rPr>
        <w:tab/>
        <w:t>In einer polymerisierbaren Flüssigkeit ist eine ausreichend hohe Konzentration des richtigen Stabilisators</w:t>
      </w:r>
      <w:r w:rsidR="00DB06DB" w:rsidRPr="00937E3C">
        <w:rPr>
          <w:lang w:val="de-DE"/>
        </w:rPr>
        <w:t xml:space="preserve"> </w:t>
      </w:r>
      <w:r w:rsidRPr="00937E3C">
        <w:rPr>
          <w:lang w:val="de-DE"/>
        </w:rPr>
        <w:t>gelöst. Ist diese Flüssigkeit dann auf unbestimmte Zeit stabilisiert?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Ja, denn der Stabilisator selbst ist stabil.</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Ja, denn es gibt keinen Sauerstoff.</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Nein, denn der Stabilisator wird immer langsam verbraucht.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Nein, denn der Stabilisator schlägt sich auf den Ladetankwänden nieder und verliert seine Wirksamkeit.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sectPr w:rsidR="00096EF8" w:rsidRPr="00937E3C">
          <w:headerReference w:type="even" r:id="rId47"/>
          <w:headerReference w:type="default" r:id="rId48"/>
          <w:headerReference w:type="first" r:id="rId49"/>
          <w:pgSz w:w="11906" w:h="16838"/>
          <w:pgMar w:top="1417" w:right="1417" w:bottom="1417" w:left="1417" w:header="708" w:footer="708" w:gutter="0"/>
          <w:cols w:space="708"/>
        </w:sect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07.1-01</w:t>
      </w:r>
      <w:r w:rsidRPr="00937E3C">
        <w:rPr>
          <w:lang w:val="de-DE"/>
        </w:rPr>
        <w:tab/>
        <w:t>Dampfdruck</w:t>
      </w:r>
      <w:r w:rsidRPr="00937E3C">
        <w:rPr>
          <w:lang w:val="de-DE"/>
        </w:rPr>
        <w:tab/>
        <w:t>A</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Wovon ist der Dampfdruck einer Flüssigkeit abhängig?</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Von der Flüssigkeitstemperatur.</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Vom atmosphärischen Druck.</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Vom Flüssigkeitsvolumen.</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Von der Außentemperatur.</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07.1-02</w:t>
      </w:r>
      <w:r w:rsidRPr="00937E3C">
        <w:rPr>
          <w:lang w:val="de-DE"/>
        </w:rPr>
        <w:tab/>
        <w:t>Dampfdruck</w:t>
      </w:r>
      <w:r w:rsidRPr="00937E3C">
        <w:rPr>
          <w:lang w:val="de-DE"/>
        </w:rPr>
        <w:tab/>
        <w:t>B</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Wovon ist der Dampfdruck einer Flüssigkeit abhängig?</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Von der </w:t>
      </w:r>
      <w:r w:rsidR="001B589B" w:rsidRPr="00937E3C">
        <w:rPr>
          <w:lang w:val="de-DE"/>
        </w:rPr>
        <w:t xml:space="preserve">Masse der </w:t>
      </w:r>
      <w:r w:rsidRPr="00937E3C">
        <w:rPr>
          <w:lang w:val="de-DE"/>
        </w:rPr>
        <w:t>Flüssigkeit.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Von der Flüssigkeitstemperatur.</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EA5AAF" w:rsidRPr="00937E3C">
        <w:rPr>
          <w:lang w:val="de-DE"/>
        </w:rPr>
        <w:t xml:space="preserve">Vom </w:t>
      </w:r>
      <w:r w:rsidR="00745A8B" w:rsidRPr="00937E3C">
        <w:rPr>
          <w:lang w:val="de-DE"/>
        </w:rPr>
        <w:t>Inhalt des Ladetanks</w:t>
      </w:r>
      <w:r w:rsidRPr="00937E3C">
        <w:rPr>
          <w:lang w:val="de-DE"/>
        </w:rPr>
        <w: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 xml:space="preserve">Vom im </w:t>
      </w:r>
      <w:r w:rsidR="00745A8B" w:rsidRPr="00937E3C">
        <w:rPr>
          <w:lang w:val="de-DE"/>
        </w:rPr>
        <w:t xml:space="preserve">Ladetank </w:t>
      </w:r>
      <w:r w:rsidRPr="00937E3C">
        <w:rPr>
          <w:lang w:val="de-DE"/>
        </w:rPr>
        <w:t>vorhandenen Verhältnis Dampf/Flüssigkeit.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07.1-03</w:t>
      </w:r>
      <w:r w:rsidRPr="00937E3C">
        <w:rPr>
          <w:lang w:val="de-DE"/>
        </w:rPr>
        <w:tab/>
        <w:t>Dampfdruck</w:t>
      </w:r>
      <w:r w:rsidRPr="00937E3C">
        <w:rPr>
          <w:lang w:val="de-DE"/>
        </w:rPr>
        <w:tab/>
      </w:r>
      <w:r w:rsidRPr="00937E3C">
        <w:rPr>
          <w:lang w:val="de-DE"/>
        </w:rPr>
        <w:tab/>
        <w:t>C</w:t>
      </w:r>
    </w:p>
    <w:p w:rsidR="00096EF8" w:rsidRPr="00937E3C" w:rsidRDefault="00096EF8"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Wann kondensiert Dampf?</w:t>
      </w:r>
    </w:p>
    <w:p w:rsidR="00096EF8" w:rsidRPr="00937E3C" w:rsidRDefault="00096EF8" w:rsidP="00063BD0">
      <w:pPr>
        <w:widowControl w:val="0"/>
        <w:tabs>
          <w:tab w:val="left" w:pos="-1440"/>
          <w:tab w:val="left" w:pos="-720"/>
          <w:tab w:val="left" w:pos="426"/>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426"/>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Wenn der Dampfdruck den atmosphärischen Druck übersteigt.</w:t>
      </w:r>
    </w:p>
    <w:p w:rsidR="00096EF8" w:rsidRPr="00937E3C" w:rsidRDefault="00096EF8" w:rsidP="00063BD0">
      <w:pPr>
        <w:widowControl w:val="0"/>
        <w:tabs>
          <w:tab w:val="left" w:pos="-1440"/>
          <w:tab w:val="left" w:pos="-720"/>
          <w:tab w:val="left" w:pos="426"/>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Wenn der Dampfdruck niedriger ist als der atmosphärische Druck.</w:t>
      </w:r>
    </w:p>
    <w:p w:rsidR="00096EF8" w:rsidRPr="00937E3C" w:rsidRDefault="00096EF8" w:rsidP="00063BD0">
      <w:pPr>
        <w:widowControl w:val="0"/>
        <w:tabs>
          <w:tab w:val="left" w:pos="-1440"/>
          <w:tab w:val="left" w:pos="-720"/>
          <w:tab w:val="left" w:pos="426"/>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Wenn der Dampfdruck de</w:t>
      </w:r>
      <w:r w:rsidR="001B589B" w:rsidRPr="00937E3C">
        <w:rPr>
          <w:lang w:val="de-DE"/>
        </w:rPr>
        <w:t>n</w:t>
      </w:r>
      <w:r w:rsidRPr="00937E3C">
        <w:rPr>
          <w:lang w:val="de-DE"/>
        </w:rPr>
        <w:t xml:space="preserve"> Sättigungsdampf</w:t>
      </w:r>
      <w:r w:rsidR="001B589B" w:rsidRPr="00937E3C">
        <w:rPr>
          <w:lang w:val="de-DE"/>
        </w:rPr>
        <w:t>druck</w:t>
      </w:r>
      <w:r w:rsidRPr="00937E3C">
        <w:rPr>
          <w:lang w:val="de-DE"/>
        </w:rPr>
        <w:t xml:space="preserve"> übersteigt.</w:t>
      </w:r>
    </w:p>
    <w:p w:rsidR="00096EF8" w:rsidRPr="00937E3C" w:rsidRDefault="00096EF8" w:rsidP="00063BD0">
      <w:pPr>
        <w:widowControl w:val="0"/>
        <w:tabs>
          <w:tab w:val="left" w:pos="-1440"/>
          <w:tab w:val="left" w:pos="-720"/>
          <w:tab w:val="left" w:pos="426"/>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Wenn der Dampfdruck niedriger ist als der Sättigungsdampfdruck.</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07.1-04</w:t>
      </w:r>
      <w:r w:rsidRPr="00937E3C">
        <w:rPr>
          <w:lang w:val="de-DE"/>
        </w:rPr>
        <w:tab/>
        <w:t>Dampfdruck</w:t>
      </w:r>
      <w:r w:rsidRPr="00937E3C">
        <w:rPr>
          <w:lang w:val="de-DE"/>
        </w:rPr>
        <w:tab/>
        <w:t>D</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 xml:space="preserve">Was ist ein gesättigter Dampf? </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Ein Dampf, dessen Temperatur mit der Temperatur der verdampfenden Flüssigkeit übereinstimmt.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Ein Dampf, dessen Druck niedriger ist als die Sättigungsdampfdruck.</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Ein Dampf, dessen Druck den Sättigungsdampfdruck übersteigt.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Ein Dampf, dessen Druck mit dem Sättigungsdampfdruck übereinstimmt.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07.1-05</w:t>
      </w:r>
      <w:r w:rsidRPr="00937E3C">
        <w:rPr>
          <w:lang w:val="de-DE"/>
        </w:rPr>
        <w:tab/>
        <w:t>Dampfdruck</w:t>
      </w:r>
      <w:r w:rsidRPr="00937E3C">
        <w:rPr>
          <w:lang w:val="de-DE"/>
        </w:rPr>
        <w:tab/>
        <w:t>A</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 xml:space="preserve">Wann verdampft eine Flüssigkeit? </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Wenn der Dampfdruck niedriger ist als der Sättigungsdampfdruck.</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Wenn der Dampfdruck mit dem Sättigungsdampfdruck übereinstimmt.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Wenn der Dampfdruck den Sättigungsdampfdruck übersteigt.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Wenn der Dampfdruck den atmosphärischen Druck übersteigt.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07.1-06</w:t>
      </w:r>
      <w:r w:rsidRPr="00937E3C">
        <w:rPr>
          <w:lang w:val="de-DE"/>
        </w:rPr>
        <w:tab/>
        <w:t>Dampfdruck</w:t>
      </w:r>
      <w:r w:rsidRPr="00937E3C">
        <w:rPr>
          <w:lang w:val="de-DE"/>
        </w:rPr>
        <w:tab/>
      </w:r>
      <w:r w:rsidRPr="00937E3C">
        <w:rPr>
          <w:lang w:val="de-DE"/>
        </w:rPr>
        <w:tab/>
        <w:t>B</w:t>
      </w:r>
    </w:p>
    <w:p w:rsidR="00096EF8" w:rsidRPr="00937E3C" w:rsidRDefault="00096EF8" w:rsidP="00063BD0">
      <w:pPr>
        <w:widowControl w:val="0"/>
        <w:tabs>
          <w:tab w:val="left" w:pos="-1440"/>
          <w:tab w:val="left" w:pos="-720"/>
          <w:tab w:val="left" w:pos="709"/>
          <w:tab w:val="left" w:pos="1134"/>
          <w:tab w:val="left" w:pos="8505"/>
        </w:tabs>
        <w:spacing w:line="240" w:lineRule="atLeast"/>
        <w:ind w:left="1134" w:hanging="1134"/>
        <w:jc w:val="both"/>
        <w:rPr>
          <w:lang w:val="de-DE"/>
        </w:rPr>
      </w:pPr>
      <w:r w:rsidRPr="00937E3C">
        <w:rPr>
          <w:lang w:val="de-DE"/>
        </w:rPr>
        <w:tab/>
      </w:r>
      <w:r w:rsidRPr="00937E3C">
        <w:rPr>
          <w:lang w:val="de-DE"/>
        </w:rPr>
        <w:tab/>
        <w:t>In einem Ladetank befindet sich seit einiger Zeit Propandampf und eine kleine Menge Flüssigkeit auf dem Tankboden. Welche Aussage ist richtig?</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Der Dampfdruck ist niedriger als der Sättigungsdampfdruck des Propans.</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Der Dampfdruck stimmt mit dem Sättigungsdampfdruck des Propans überein.</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Der Dampfdruck übersteigt den Sättigungsdampfdruck des </w:t>
      </w:r>
      <w:r w:rsidR="00DB06DB" w:rsidRPr="00937E3C">
        <w:rPr>
          <w:lang w:val="de-DE"/>
        </w:rPr>
        <w:t>Propans.</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Der Dampfdruck stimmt mit dem atmosphärischen Druck überein.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563F4D" w:rsidRPr="00937E3C" w:rsidRDefault="00563F4D">
      <w:pPr>
        <w:overflowPunct/>
        <w:autoSpaceDE/>
        <w:autoSpaceDN/>
        <w:adjustRightInd/>
        <w:textAlignment w:val="auto"/>
        <w:rPr>
          <w:lang w:val="de-DE"/>
        </w:rPr>
      </w:pPr>
      <w:r w:rsidRPr="00937E3C">
        <w:rPr>
          <w:lang w:val="de-DE"/>
        </w:rPr>
        <w:br w:type="page"/>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07.1-07</w:t>
      </w:r>
      <w:r w:rsidRPr="00937E3C">
        <w:rPr>
          <w:lang w:val="de-DE"/>
        </w:rPr>
        <w:tab/>
        <w:t>Dampfdruck</w:t>
      </w:r>
      <w:r w:rsidRPr="00937E3C">
        <w:rPr>
          <w:lang w:val="de-DE"/>
        </w:rPr>
        <w:tab/>
        <w:t>C</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Aus einem Ladetank, der flüssiges Propan enthält, wird Dampf abgesaugt. Was passiert im Ladetank nach dem Unterbrechen des Absaugens?</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Der Dampfdruck wird abfallen.</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Der Dampfdruck wird gleich bleiben.</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Der Dampfdruck wird ansteigen.</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Temperatur des Dampfes wird ansteigen.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07.1-08</w:t>
      </w:r>
      <w:r w:rsidRPr="00937E3C">
        <w:rPr>
          <w:lang w:val="de-DE"/>
        </w:rPr>
        <w:tab/>
        <w:t>Dampfdruck</w:t>
      </w:r>
      <w:r w:rsidRPr="00937E3C">
        <w:rPr>
          <w:lang w:val="de-DE"/>
        </w:rPr>
        <w:tab/>
        <w:t>D</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spacing w:line="240" w:lineRule="atLeast"/>
      </w:pPr>
      <w:r w:rsidRPr="00937E3C">
        <w:tab/>
      </w:r>
      <w:r w:rsidRPr="00937E3C">
        <w:tab/>
        <w:t>In Ladetank Nr. 2, der flüssiges Propan enthält, wird mit Hilfe eines Verdichters Propandampf aus Ladetank Nr. 3 nachgedrückt. Was wird nach Abschalten des Verdichters im Ladetank Nr. 2 passieren?</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Flüssigkeitstemperatur wird abfallen.</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Der Dampfdruck wird ansteigen.</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Der Dampfdruck wird gleich bleiben.</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Der Dampfdruck wird abfallen.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07.1-09</w:t>
      </w:r>
      <w:r w:rsidRPr="00937E3C">
        <w:rPr>
          <w:lang w:val="de-DE"/>
        </w:rPr>
        <w:tab/>
        <w:t>Dampfdruck</w:t>
      </w:r>
      <w:r w:rsidRPr="00937E3C">
        <w:rPr>
          <w:lang w:val="de-DE"/>
        </w:rPr>
        <w:tab/>
        <w:t>A</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spacing w:line="240" w:lineRule="atLeast"/>
      </w:pPr>
      <w:r w:rsidRPr="00937E3C">
        <w:tab/>
      </w:r>
      <w:r w:rsidRPr="00937E3C">
        <w:tab/>
        <w:t>Aus einem Ladetank, der flüssiges Propan enthält, wird Flüssigkeit abgepumpt. Was wird in diesem Ladetank nach Unterbrechung des Abpumpens passieren?</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Der Dampfdruck wird ansteigen.</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Der Dampfdruck wird gleich bleiben.</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Die Flüssigkeitstemperatur wird ansteigen.</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Flüssigkeitstemperatur wird gleich bleiben.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07.1-10</w:t>
      </w:r>
      <w:r w:rsidRPr="00937E3C">
        <w:rPr>
          <w:lang w:val="de-DE"/>
        </w:rPr>
        <w:tab/>
        <w:t>Dampfdruck</w:t>
      </w:r>
      <w:r w:rsidRPr="00937E3C">
        <w:rPr>
          <w:lang w:val="de-DE"/>
        </w:rPr>
        <w:tab/>
        <w:t>B</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spacing w:line="240" w:lineRule="atLeast"/>
      </w:pPr>
      <w:r w:rsidRPr="00937E3C">
        <w:tab/>
      </w:r>
      <w:r w:rsidRPr="00937E3C">
        <w:tab/>
        <w:t xml:space="preserve">In einen Ladetank mit Stickstoff unter einem </w:t>
      </w:r>
      <w:r w:rsidR="0076465A" w:rsidRPr="00937E3C">
        <w:t xml:space="preserve">absoluten </w:t>
      </w:r>
      <w:r w:rsidRPr="00937E3C">
        <w:t>Druck von 1</w:t>
      </w:r>
      <w:r w:rsidR="00A14F1D" w:rsidRPr="00937E3C">
        <w:t>00</w:t>
      </w:r>
      <w:r w:rsidR="00B96118" w:rsidRPr="00937E3C">
        <w:t> kPa</w:t>
      </w:r>
      <w:r w:rsidRPr="00937E3C">
        <w:t>) wird flüssiges Propan gepumpt. Was wird mit dem flüssigen Propan in diesem Ladetank passieren?</w:t>
      </w:r>
    </w:p>
    <w:p w:rsidR="00096EF8" w:rsidRPr="00937E3C" w:rsidRDefault="00096EF8"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Das Propan wird wärmer.</w:t>
      </w:r>
    </w:p>
    <w:p w:rsidR="00096EF8" w:rsidRPr="00937E3C" w:rsidRDefault="00096EF8"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Das Propan wird kälter.</w:t>
      </w:r>
    </w:p>
    <w:p w:rsidR="00096EF8" w:rsidRPr="00937E3C" w:rsidRDefault="00096EF8"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Das Propan wird seine Temperatur beibehalten.</w:t>
      </w:r>
    </w:p>
    <w:p w:rsidR="00096EF8" w:rsidRPr="00937E3C" w:rsidRDefault="00096EF8"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Das Propan wird fest.</w:t>
      </w:r>
    </w:p>
    <w:p w:rsidR="00205612" w:rsidRPr="00937E3C" w:rsidRDefault="00205612"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p>
    <w:p w:rsidR="00205612" w:rsidRPr="00937E3C" w:rsidRDefault="00E34B27"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00205612" w:rsidRPr="00937E3C">
        <w:rPr>
          <w:lang w:val="de-DE"/>
        </w:rPr>
        <w:t>231 07.1-11</w:t>
      </w:r>
      <w:r w:rsidR="00205612" w:rsidRPr="00937E3C">
        <w:rPr>
          <w:lang w:val="de-DE"/>
        </w:rPr>
        <w:tab/>
        <w:t>Einfluss steigende</w:t>
      </w:r>
      <w:r w:rsidR="006868E2" w:rsidRPr="00937E3C">
        <w:rPr>
          <w:lang w:val="de-DE"/>
        </w:rPr>
        <w:t>r</w:t>
      </w:r>
      <w:r w:rsidR="00205612" w:rsidRPr="00937E3C">
        <w:rPr>
          <w:lang w:val="de-DE"/>
        </w:rPr>
        <w:t xml:space="preserve"> Temperatur auf die Ladung </w:t>
      </w:r>
      <w:r w:rsidR="00205612" w:rsidRPr="00937E3C">
        <w:rPr>
          <w:lang w:val="de-DE"/>
        </w:rPr>
        <w:tab/>
        <w:t>B</w:t>
      </w:r>
    </w:p>
    <w:p w:rsidR="00205612" w:rsidRPr="00937E3C" w:rsidRDefault="00205612"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205612" w:rsidRPr="00937E3C" w:rsidRDefault="00205612" w:rsidP="00CA7135">
      <w:pPr>
        <w:pStyle w:val="BodyText22"/>
        <w:spacing w:line="240" w:lineRule="atLeast"/>
      </w:pPr>
      <w:r w:rsidRPr="00937E3C">
        <w:tab/>
      </w:r>
      <w:r w:rsidRPr="00937E3C">
        <w:tab/>
      </w:r>
      <w:r w:rsidR="00E34B27" w:rsidRPr="00937E3C">
        <w:t>Was passiert, w</w:t>
      </w:r>
      <w:r w:rsidRPr="00937E3C">
        <w:t>enn die Temperatur des tiefgekühlt verflüssigten Gases im Ladetank steigt</w:t>
      </w:r>
      <w:r w:rsidR="00E34B27" w:rsidRPr="00937E3C">
        <w:t>?</w:t>
      </w:r>
    </w:p>
    <w:p w:rsidR="00205612" w:rsidRPr="00937E3C" w:rsidRDefault="00205612"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205612" w:rsidRPr="00937E3C" w:rsidRDefault="00E34B27" w:rsidP="00CA7135">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00205612" w:rsidRPr="00937E3C">
        <w:rPr>
          <w:lang w:val="de-DE"/>
        </w:rPr>
        <w:tab/>
        <w:t>A</w:t>
      </w:r>
      <w:r w:rsidR="00205612" w:rsidRPr="00937E3C">
        <w:rPr>
          <w:lang w:val="de-DE"/>
        </w:rPr>
        <w:tab/>
      </w:r>
      <w:r w:rsidRPr="00937E3C">
        <w:rPr>
          <w:lang w:val="de-DE"/>
        </w:rPr>
        <w:t>D</w:t>
      </w:r>
      <w:r w:rsidR="00205612" w:rsidRPr="00937E3C">
        <w:rPr>
          <w:lang w:val="de-DE"/>
        </w:rPr>
        <w:t xml:space="preserve">ie Füllhöhe der Flüssigkeit </w:t>
      </w:r>
      <w:r w:rsidRPr="00937E3C">
        <w:rPr>
          <w:lang w:val="de-DE"/>
        </w:rPr>
        <w:t>steigt</w:t>
      </w:r>
      <w:r w:rsidR="00205612" w:rsidRPr="00937E3C">
        <w:rPr>
          <w:lang w:val="de-DE"/>
        </w:rPr>
        <w:t xml:space="preserve"> und der Druck sinkt.</w:t>
      </w:r>
    </w:p>
    <w:p w:rsidR="00205612" w:rsidRPr="00937E3C" w:rsidRDefault="00E34B27" w:rsidP="00CA7135">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00205612" w:rsidRPr="00937E3C">
        <w:rPr>
          <w:lang w:val="de-DE"/>
        </w:rPr>
        <w:tab/>
        <w:t>B</w:t>
      </w:r>
      <w:r w:rsidR="00205612" w:rsidRPr="00937E3C">
        <w:rPr>
          <w:lang w:val="de-DE"/>
        </w:rPr>
        <w:tab/>
      </w:r>
      <w:r w:rsidRPr="00937E3C">
        <w:rPr>
          <w:lang w:val="de-DE"/>
        </w:rPr>
        <w:t>D</w:t>
      </w:r>
      <w:r w:rsidR="00205612" w:rsidRPr="00937E3C">
        <w:rPr>
          <w:lang w:val="de-DE"/>
        </w:rPr>
        <w:t xml:space="preserve">ie Füllhöhe der Flüssigkeit </w:t>
      </w:r>
      <w:r w:rsidRPr="00937E3C">
        <w:rPr>
          <w:lang w:val="de-DE"/>
        </w:rPr>
        <w:t>und der Druck steigen und</w:t>
      </w:r>
      <w:r w:rsidR="00205612" w:rsidRPr="00937E3C">
        <w:rPr>
          <w:lang w:val="de-DE"/>
        </w:rPr>
        <w:t xml:space="preserve"> es </w:t>
      </w:r>
      <w:r w:rsidR="00B27433" w:rsidRPr="00937E3C">
        <w:rPr>
          <w:lang w:val="de-DE"/>
        </w:rPr>
        <w:t>kann</w:t>
      </w:r>
      <w:r w:rsidR="00205612" w:rsidRPr="00937E3C">
        <w:rPr>
          <w:lang w:val="de-DE"/>
        </w:rPr>
        <w:t xml:space="preserve"> ein “Boil-Off”</w:t>
      </w:r>
      <w:r w:rsidR="00B27433" w:rsidRPr="00937E3C">
        <w:rPr>
          <w:lang w:val="de-DE"/>
        </w:rPr>
        <w:t xml:space="preserve"> entstehen</w:t>
      </w:r>
      <w:r w:rsidR="00205612" w:rsidRPr="00937E3C">
        <w:rPr>
          <w:lang w:val="de-DE"/>
        </w:rPr>
        <w:t>.</w:t>
      </w:r>
    </w:p>
    <w:p w:rsidR="00205612" w:rsidRPr="00937E3C" w:rsidRDefault="00E34B27" w:rsidP="00CA7135">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bookmarkStart w:id="25" w:name="__DdeLink__401_757233345"/>
      <w:r w:rsidRPr="00937E3C">
        <w:rPr>
          <w:lang w:val="de-DE"/>
        </w:rPr>
        <w:tab/>
      </w:r>
      <w:r w:rsidR="00205612" w:rsidRPr="00937E3C">
        <w:rPr>
          <w:lang w:val="de-DE"/>
        </w:rPr>
        <w:tab/>
        <w:t>C</w:t>
      </w:r>
      <w:r w:rsidR="00205612" w:rsidRPr="00937E3C">
        <w:rPr>
          <w:lang w:val="de-DE"/>
        </w:rPr>
        <w:tab/>
      </w:r>
      <w:r w:rsidRPr="00937E3C">
        <w:rPr>
          <w:lang w:val="de-DE"/>
        </w:rPr>
        <w:t>D</w:t>
      </w:r>
      <w:r w:rsidR="00205612" w:rsidRPr="00937E3C">
        <w:rPr>
          <w:lang w:val="de-DE"/>
        </w:rPr>
        <w:t xml:space="preserve">er Druck </w:t>
      </w:r>
      <w:bookmarkEnd w:id="25"/>
      <w:r w:rsidRPr="00937E3C">
        <w:rPr>
          <w:lang w:val="de-DE"/>
        </w:rPr>
        <w:t>steigt</w:t>
      </w:r>
      <w:r w:rsidR="00205612" w:rsidRPr="00937E3C">
        <w:rPr>
          <w:lang w:val="de-DE"/>
        </w:rPr>
        <w:t xml:space="preserve"> und </w:t>
      </w:r>
      <w:r w:rsidRPr="00937E3C">
        <w:rPr>
          <w:lang w:val="de-DE"/>
        </w:rPr>
        <w:t xml:space="preserve">„Boil-Off“ </w:t>
      </w:r>
      <w:r w:rsidR="00205612" w:rsidRPr="00937E3C">
        <w:rPr>
          <w:lang w:val="de-DE"/>
        </w:rPr>
        <w:t>kondensiert.</w:t>
      </w:r>
    </w:p>
    <w:p w:rsidR="00205612" w:rsidRPr="00937E3C" w:rsidRDefault="00E34B27" w:rsidP="00CA7135">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00205612" w:rsidRPr="00937E3C">
        <w:rPr>
          <w:lang w:val="de-DE"/>
        </w:rPr>
        <w:tab/>
        <w:t>D</w:t>
      </w:r>
      <w:r w:rsidR="00205612" w:rsidRPr="00937E3C">
        <w:rPr>
          <w:lang w:val="de-DE"/>
        </w:rPr>
        <w:tab/>
      </w:r>
      <w:r w:rsidRPr="00937E3C">
        <w:rPr>
          <w:lang w:val="de-DE"/>
        </w:rPr>
        <w:t>D</w:t>
      </w:r>
      <w:r w:rsidR="00205612" w:rsidRPr="00937E3C">
        <w:rPr>
          <w:lang w:val="de-DE"/>
        </w:rPr>
        <w:t xml:space="preserve">er Druck </w:t>
      </w:r>
      <w:r w:rsidRPr="00937E3C">
        <w:rPr>
          <w:lang w:val="de-DE"/>
        </w:rPr>
        <w:t>steigt</w:t>
      </w:r>
      <w:r w:rsidR="00205612" w:rsidRPr="00937E3C">
        <w:rPr>
          <w:lang w:val="de-DE"/>
        </w:rPr>
        <w:t>, das Flüssigkeitsniveau sinkt.</w:t>
      </w:r>
    </w:p>
    <w:p w:rsidR="00205612" w:rsidRPr="00937E3C" w:rsidRDefault="00205612"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p>
    <w:p w:rsidR="00205612" w:rsidRPr="00937E3C" w:rsidRDefault="00227B2F"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br w:type="page"/>
      </w:r>
      <w:r w:rsidR="00205612" w:rsidRPr="00937E3C">
        <w:rPr>
          <w:lang w:val="de-DE"/>
        </w:rPr>
        <w:t>231 07.1-12</w:t>
      </w:r>
      <w:r w:rsidR="00205612" w:rsidRPr="00937E3C">
        <w:rPr>
          <w:lang w:val="de-DE"/>
        </w:rPr>
        <w:tab/>
        <w:t xml:space="preserve">Temperaturverlauf </w:t>
      </w:r>
      <w:r w:rsidR="006868E2" w:rsidRPr="00937E3C">
        <w:rPr>
          <w:lang w:val="de-DE"/>
        </w:rPr>
        <w:t xml:space="preserve">innerhalb </w:t>
      </w:r>
      <w:r w:rsidR="00205612" w:rsidRPr="00937E3C">
        <w:rPr>
          <w:lang w:val="de-DE"/>
        </w:rPr>
        <w:t>der Ladung, Grundkenntnisse</w:t>
      </w:r>
      <w:r w:rsidR="00205612" w:rsidRPr="00937E3C">
        <w:rPr>
          <w:lang w:val="de-DE"/>
        </w:rPr>
        <w:tab/>
        <w:t>B</w:t>
      </w:r>
    </w:p>
    <w:p w:rsidR="00205612" w:rsidRPr="00937E3C" w:rsidRDefault="00205612" w:rsidP="00CA7135">
      <w:pPr>
        <w:widowControl w:val="0"/>
        <w:tabs>
          <w:tab w:val="left" w:pos="-1440"/>
          <w:tab w:val="left" w:pos="-720"/>
          <w:tab w:val="left" w:pos="284"/>
          <w:tab w:val="left" w:pos="1134"/>
          <w:tab w:val="left" w:pos="1701"/>
          <w:tab w:val="left" w:pos="8505"/>
        </w:tabs>
        <w:spacing w:line="240" w:lineRule="atLeast"/>
        <w:ind w:left="1701" w:hanging="1701"/>
        <w:jc w:val="both"/>
        <w:rPr>
          <w:rFonts w:ascii="Arial" w:hAnsi="Arial" w:cs="Arial"/>
          <w:b/>
          <w:lang w:val="de-DE"/>
        </w:rPr>
      </w:pPr>
    </w:p>
    <w:p w:rsidR="00205612" w:rsidRPr="00937E3C" w:rsidRDefault="00205612" w:rsidP="00CA7135">
      <w:pPr>
        <w:pStyle w:val="BodyText22"/>
        <w:spacing w:line="240" w:lineRule="atLeast"/>
      </w:pPr>
      <w:r w:rsidRPr="00937E3C">
        <w:tab/>
      </w:r>
      <w:r w:rsidRPr="00937E3C">
        <w:tab/>
        <w:t>Ein isolierter Ladetank</w:t>
      </w:r>
      <w:r w:rsidRPr="00937E3C" w:rsidDel="00016CF6">
        <w:t xml:space="preserve"> </w:t>
      </w:r>
      <w:r w:rsidRPr="00937E3C">
        <w:t>wird mit LNG b</w:t>
      </w:r>
      <w:r w:rsidR="00E34B27" w:rsidRPr="00937E3C">
        <w:t>ei einer Temperatur von -162</w:t>
      </w:r>
      <w:r w:rsidR="00B96118" w:rsidRPr="00937E3C">
        <w:t> °C</w:t>
      </w:r>
      <w:r w:rsidRPr="00937E3C">
        <w:t xml:space="preserve"> beladen. </w:t>
      </w:r>
      <w:r w:rsidR="00C013FE" w:rsidRPr="00937E3C">
        <w:t>Welcher Parameter beeinflusst die Haltezeit nicht</w:t>
      </w:r>
      <w:r w:rsidRPr="00937E3C">
        <w:t>?</w:t>
      </w:r>
    </w:p>
    <w:p w:rsidR="00205612" w:rsidRPr="00937E3C" w:rsidRDefault="00205612" w:rsidP="00CA7135">
      <w:pPr>
        <w:pStyle w:val="BodyText22"/>
        <w:spacing w:line="240" w:lineRule="atLeast"/>
      </w:pPr>
    </w:p>
    <w:p w:rsidR="00205612" w:rsidRPr="00937E3C" w:rsidRDefault="00205612" w:rsidP="00CA7135">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 xml:space="preserve">A. </w:t>
      </w:r>
      <w:r w:rsidRPr="00937E3C">
        <w:rPr>
          <w:lang w:val="de-DE"/>
        </w:rPr>
        <w:tab/>
      </w:r>
      <w:r w:rsidR="00E931AC" w:rsidRPr="00937E3C">
        <w:rPr>
          <w:lang w:val="de-DE"/>
        </w:rPr>
        <w:t>Wärmeübergangswert gemäß 9.3.1.27.9</w:t>
      </w:r>
    </w:p>
    <w:p w:rsidR="00205612" w:rsidRPr="00937E3C" w:rsidRDefault="00205612" w:rsidP="00CA7135">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 xml:space="preserve">B. </w:t>
      </w:r>
      <w:r w:rsidRPr="00937E3C">
        <w:rPr>
          <w:lang w:val="de-DE"/>
        </w:rPr>
        <w:tab/>
      </w:r>
      <w:r w:rsidR="00E931AC" w:rsidRPr="00937E3C">
        <w:rPr>
          <w:lang w:val="de-DE"/>
        </w:rPr>
        <w:t>Durchmesser der Gasabfuhrleitung</w:t>
      </w:r>
    </w:p>
    <w:p w:rsidR="00205612" w:rsidRPr="00937E3C" w:rsidRDefault="00205612" w:rsidP="00CA7135">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 xml:space="preserve">C. </w:t>
      </w:r>
      <w:r w:rsidRPr="00937E3C">
        <w:rPr>
          <w:lang w:val="de-DE"/>
        </w:rPr>
        <w:tab/>
      </w:r>
      <w:r w:rsidR="00E931AC" w:rsidRPr="00937E3C">
        <w:rPr>
          <w:lang w:val="de-DE"/>
        </w:rPr>
        <w:t>Ansprechdruck der Sicherheitsventile</w:t>
      </w:r>
    </w:p>
    <w:p w:rsidR="00205612" w:rsidRPr="00937E3C" w:rsidRDefault="00205612" w:rsidP="00CA7135">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 xml:space="preserve">D. </w:t>
      </w:r>
      <w:r w:rsidRPr="00937E3C">
        <w:rPr>
          <w:lang w:val="de-DE"/>
        </w:rPr>
        <w:tab/>
      </w:r>
      <w:r w:rsidR="00E931AC" w:rsidRPr="00937E3C">
        <w:rPr>
          <w:lang w:val="de-DE"/>
        </w:rPr>
        <w:t>Umgebungstemperatur gemäß Absatz 9.3.1.24.2</w:t>
      </w:r>
    </w:p>
    <w:p w:rsidR="00205612" w:rsidRPr="00937E3C" w:rsidRDefault="00205612"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p>
    <w:p w:rsidR="004B1993" w:rsidRPr="00937E3C" w:rsidRDefault="004B1993"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231 07.1-13</w:t>
      </w:r>
      <w:r w:rsidRPr="00937E3C">
        <w:rPr>
          <w:lang w:val="de-DE"/>
        </w:rPr>
        <w:tab/>
        <w:t>Stoffeigenschaften, 1.2.1</w:t>
      </w:r>
      <w:r w:rsidRPr="00937E3C">
        <w:rPr>
          <w:lang w:val="de-DE"/>
        </w:rPr>
        <w:tab/>
        <w:t>A</w:t>
      </w:r>
    </w:p>
    <w:p w:rsidR="004B1993" w:rsidRPr="00937E3C" w:rsidRDefault="004B1993"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4B1993" w:rsidRPr="00937E3C" w:rsidRDefault="004B1993" w:rsidP="00CA7135">
      <w:pPr>
        <w:pStyle w:val="BodyText22"/>
        <w:spacing w:line="240" w:lineRule="atLeast"/>
      </w:pPr>
      <w:r w:rsidRPr="00937E3C">
        <w:tab/>
      </w:r>
      <w:r w:rsidRPr="00937E3C">
        <w:tab/>
        <w:t>Beschreiben Sie den Begriff “Boil-Off”, so wie dieser im ADN verwendet  wird.</w:t>
      </w:r>
    </w:p>
    <w:p w:rsidR="004B1993" w:rsidRPr="00937E3C" w:rsidRDefault="004B1993" w:rsidP="00CA7135">
      <w:pPr>
        <w:pStyle w:val="BodyText22"/>
        <w:spacing w:line="240" w:lineRule="atLeast"/>
      </w:pPr>
    </w:p>
    <w:p w:rsidR="004B1993" w:rsidRPr="00937E3C" w:rsidRDefault="004B1993" w:rsidP="00CA7135">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t>A</w:t>
      </w:r>
      <w:r w:rsidRPr="00937E3C">
        <w:rPr>
          <w:lang w:val="de-DE"/>
        </w:rPr>
        <w:tab/>
        <w:t>Gase, die über der Oberfläche einer erhitzten Ladung durch Verdampfung entstehen.</w:t>
      </w:r>
    </w:p>
    <w:p w:rsidR="004B1993" w:rsidRPr="00937E3C" w:rsidRDefault="004B1993" w:rsidP="00CA7135">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t>B</w:t>
      </w:r>
      <w:r w:rsidRPr="00937E3C">
        <w:rPr>
          <w:lang w:val="de-DE"/>
        </w:rPr>
        <w:tab/>
        <w:t>Jede Temperatur einer Flüssigkeit über dem normalen Siedepunkt.</w:t>
      </w:r>
    </w:p>
    <w:p w:rsidR="004B1993" w:rsidRPr="00937E3C" w:rsidRDefault="004B1993" w:rsidP="00E931AC">
      <w:pPr>
        <w:widowControl w:val="0"/>
        <w:tabs>
          <w:tab w:val="left" w:pos="-1440"/>
          <w:tab w:val="left" w:pos="-720"/>
          <w:tab w:val="left" w:pos="567"/>
          <w:tab w:val="left" w:pos="1134"/>
          <w:tab w:val="left" w:pos="1701"/>
          <w:tab w:val="left" w:pos="8505"/>
        </w:tabs>
        <w:spacing w:line="240" w:lineRule="atLeast"/>
        <w:ind w:left="1134" w:hanging="1701"/>
        <w:jc w:val="both"/>
        <w:rPr>
          <w:lang w:val="de-DE"/>
        </w:rPr>
      </w:pPr>
      <w:r w:rsidRPr="00937E3C">
        <w:rPr>
          <w:lang w:val="de-DE"/>
        </w:rPr>
        <w:tab/>
        <w:t>C</w:t>
      </w:r>
      <w:r w:rsidRPr="00937E3C">
        <w:rPr>
          <w:lang w:val="de-DE"/>
        </w:rPr>
        <w:tab/>
        <w:t>Dampfmenge, die durch die Sicherheitsventile entweicht, wenn der Druck in einem Ladetank zu hoch wird.</w:t>
      </w:r>
    </w:p>
    <w:p w:rsidR="004B1993" w:rsidRPr="00937E3C" w:rsidRDefault="004B1993" w:rsidP="00E931AC">
      <w:pPr>
        <w:widowControl w:val="0"/>
        <w:tabs>
          <w:tab w:val="left" w:pos="-1440"/>
          <w:tab w:val="left" w:pos="-720"/>
          <w:tab w:val="left" w:pos="567"/>
          <w:tab w:val="left" w:pos="1134"/>
          <w:tab w:val="left" w:pos="8505"/>
        </w:tabs>
        <w:spacing w:line="240" w:lineRule="atLeast"/>
        <w:ind w:left="1134" w:hanging="1134"/>
        <w:jc w:val="both"/>
        <w:rPr>
          <w:lang w:val="de-DE"/>
        </w:rPr>
      </w:pPr>
      <w:r w:rsidRPr="00937E3C">
        <w:rPr>
          <w:lang w:val="de-DE"/>
        </w:rPr>
        <w:tab/>
        <w:t>D</w:t>
      </w:r>
      <w:r w:rsidRPr="00937E3C">
        <w:rPr>
          <w:lang w:val="de-DE"/>
        </w:rPr>
        <w:tab/>
        <w:t>Dampf, der bei starker Verdampfung von Flüssigkeit bei Ladebeginn in einem leeren Ladetank entsteht, in dem sich nur Stickstoff befindet.</w:t>
      </w:r>
    </w:p>
    <w:p w:rsidR="004B1993" w:rsidRPr="00937E3C" w:rsidRDefault="004B1993" w:rsidP="00CA7135">
      <w:pPr>
        <w:pStyle w:val="BodyText22"/>
        <w:spacing w:line="240" w:lineRule="atLeast"/>
      </w:pPr>
    </w:p>
    <w:p w:rsidR="004B1993" w:rsidRPr="00937E3C" w:rsidRDefault="004B1993"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231 07.1-14</w:t>
      </w:r>
      <w:r w:rsidRPr="00937E3C">
        <w:rPr>
          <w:lang w:val="de-DE"/>
        </w:rPr>
        <w:tab/>
        <w:t>Stoffeigenschaften</w:t>
      </w:r>
      <w:r w:rsidRPr="00937E3C">
        <w:rPr>
          <w:lang w:val="de-DE"/>
        </w:rPr>
        <w:tab/>
        <w:t>B</w:t>
      </w:r>
    </w:p>
    <w:p w:rsidR="004B1993" w:rsidRPr="00937E3C" w:rsidRDefault="004B1993" w:rsidP="004B1993">
      <w:pPr>
        <w:pStyle w:val="BodyText22"/>
        <w:spacing w:line="240" w:lineRule="atLeast"/>
      </w:pPr>
    </w:p>
    <w:p w:rsidR="004B1993" w:rsidRPr="00937E3C" w:rsidRDefault="004B1993" w:rsidP="00CA7135">
      <w:pPr>
        <w:pStyle w:val="BodyText22"/>
        <w:spacing w:line="240" w:lineRule="atLeast"/>
      </w:pPr>
      <w:r w:rsidRPr="00937E3C">
        <w:tab/>
      </w:r>
      <w:r w:rsidRPr="00937E3C">
        <w:tab/>
        <w:t>Warum kann Methan bei einer Umgebungstemperatur von 20</w:t>
      </w:r>
      <w:r w:rsidR="00B96118" w:rsidRPr="00937E3C">
        <w:t> °C</w:t>
      </w:r>
      <w:r w:rsidRPr="00937E3C">
        <w:t xml:space="preserve"> nicht verflüssigt werden?</w:t>
      </w:r>
    </w:p>
    <w:p w:rsidR="004B1993" w:rsidRPr="00937E3C" w:rsidRDefault="004B1993" w:rsidP="00CA7135">
      <w:pPr>
        <w:pStyle w:val="BodyText22"/>
        <w:spacing w:line="240" w:lineRule="atLeast"/>
      </w:pPr>
    </w:p>
    <w:p w:rsidR="004B1993" w:rsidRPr="00937E3C" w:rsidRDefault="004B1993" w:rsidP="00CA7135">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t>A</w:t>
      </w:r>
      <w:r w:rsidRPr="00937E3C">
        <w:rPr>
          <w:lang w:val="de-DE"/>
        </w:rPr>
        <w:tab/>
        <w:t>Die kritische Temperatur von Methan liegt über der Umgebungstemperatur.</w:t>
      </w:r>
    </w:p>
    <w:p w:rsidR="004B1993" w:rsidRPr="00937E3C" w:rsidRDefault="004B1993" w:rsidP="00CA7135">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t>B</w:t>
      </w:r>
      <w:r w:rsidRPr="00937E3C">
        <w:rPr>
          <w:lang w:val="de-DE"/>
        </w:rPr>
        <w:tab/>
        <w:t>Die kritische Temperatur von Methan liegt unter der Umgebungstemperatur.</w:t>
      </w:r>
    </w:p>
    <w:p w:rsidR="004B1993" w:rsidRPr="00937E3C" w:rsidRDefault="004B1993" w:rsidP="00E931AC">
      <w:pPr>
        <w:widowControl w:val="0"/>
        <w:tabs>
          <w:tab w:val="left" w:pos="-1440"/>
          <w:tab w:val="left" w:pos="-720"/>
          <w:tab w:val="left" w:pos="567"/>
          <w:tab w:val="left" w:pos="1134"/>
          <w:tab w:val="left" w:pos="8505"/>
        </w:tabs>
        <w:spacing w:line="240" w:lineRule="atLeast"/>
        <w:ind w:left="1134" w:hanging="1134"/>
        <w:jc w:val="both"/>
        <w:rPr>
          <w:lang w:val="de-DE"/>
        </w:rPr>
      </w:pPr>
      <w:r w:rsidRPr="00937E3C">
        <w:rPr>
          <w:lang w:val="de-DE"/>
        </w:rPr>
        <w:tab/>
        <w:t>C</w:t>
      </w:r>
      <w:r w:rsidRPr="00937E3C">
        <w:rPr>
          <w:lang w:val="de-DE"/>
        </w:rPr>
        <w:tab/>
        <w:t>Der Druck würde dann zu hoch werden, ungeachtet welcher Ladetank oder welches Material hierfür gebraucht würde.</w:t>
      </w:r>
    </w:p>
    <w:p w:rsidR="004B1993" w:rsidRPr="00937E3C" w:rsidRDefault="004B1993" w:rsidP="00E931AC">
      <w:pPr>
        <w:widowControl w:val="0"/>
        <w:tabs>
          <w:tab w:val="left" w:pos="-1440"/>
          <w:tab w:val="left" w:pos="-720"/>
          <w:tab w:val="left" w:pos="567"/>
          <w:tab w:val="left" w:pos="1134"/>
          <w:tab w:val="left" w:pos="8505"/>
        </w:tabs>
        <w:spacing w:line="240" w:lineRule="atLeast"/>
        <w:ind w:left="1134" w:hanging="1134"/>
        <w:jc w:val="both"/>
        <w:rPr>
          <w:lang w:val="de-DE"/>
        </w:rPr>
      </w:pPr>
      <w:r w:rsidRPr="00937E3C">
        <w:rPr>
          <w:lang w:val="de-DE"/>
        </w:rPr>
        <w:tab/>
        <w:t>D</w:t>
      </w:r>
      <w:r w:rsidRPr="00937E3C">
        <w:rPr>
          <w:lang w:val="de-DE"/>
        </w:rPr>
        <w:tab/>
        <w:t xml:space="preserve">Methan kann unter Umgebungstemperatur </w:t>
      </w:r>
      <w:r w:rsidR="00E931AC" w:rsidRPr="00937E3C">
        <w:rPr>
          <w:lang w:val="de-DE"/>
        </w:rPr>
        <w:t>ver</w:t>
      </w:r>
      <w:r w:rsidRPr="00937E3C">
        <w:rPr>
          <w:lang w:val="de-DE"/>
        </w:rPr>
        <w:t>flüssig</w:t>
      </w:r>
      <w:r w:rsidR="00E931AC" w:rsidRPr="00937E3C">
        <w:rPr>
          <w:lang w:val="de-DE"/>
        </w:rPr>
        <w:t>t</w:t>
      </w:r>
      <w:r w:rsidRPr="00937E3C">
        <w:rPr>
          <w:lang w:val="de-DE"/>
        </w:rPr>
        <w:t xml:space="preserve"> werden: Wir nennen es dann CNG </w:t>
      </w:r>
      <w:r w:rsidR="00E931AC" w:rsidRPr="00937E3C">
        <w:rPr>
          <w:lang w:val="de-DE"/>
        </w:rPr>
        <w:t>(</w:t>
      </w:r>
      <w:r w:rsidRPr="00937E3C">
        <w:rPr>
          <w:lang w:val="de-DE"/>
        </w:rPr>
        <w:t>compressed natural gas</w:t>
      </w:r>
      <w:r w:rsidR="00E931AC" w:rsidRPr="00937E3C">
        <w:rPr>
          <w:lang w:val="de-DE"/>
        </w:rPr>
        <w:t>)</w:t>
      </w:r>
      <w:r w:rsidRPr="00937E3C">
        <w:rPr>
          <w:lang w:val="de-DE"/>
        </w:rPr>
        <w:t>.</w:t>
      </w:r>
    </w:p>
    <w:p w:rsidR="004B1993" w:rsidRPr="00937E3C" w:rsidRDefault="004B1993"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sectPr w:rsidR="00096EF8" w:rsidRPr="00937E3C" w:rsidSect="00480EFD">
          <w:headerReference w:type="even" r:id="rId50"/>
          <w:headerReference w:type="default" r:id="rId51"/>
          <w:headerReference w:type="first" r:id="rId52"/>
          <w:pgSz w:w="11906" w:h="16838"/>
          <w:pgMar w:top="1417" w:right="1417" w:bottom="426" w:left="1417" w:header="708" w:footer="708" w:gutter="0"/>
          <w:cols w:space="708"/>
        </w:sectPr>
      </w:pPr>
    </w:p>
    <w:p w:rsidR="00096EF8" w:rsidRPr="00937E3C" w:rsidRDefault="00096EF8" w:rsidP="00063BD0">
      <w:pPr>
        <w:widowControl w:val="0"/>
        <w:tabs>
          <w:tab w:val="left" w:pos="-1440"/>
          <w:tab w:val="left" w:pos="-720"/>
          <w:tab w:val="left" w:pos="284"/>
          <w:tab w:val="left" w:pos="1134"/>
          <w:tab w:val="left" w:pos="8505"/>
        </w:tabs>
        <w:spacing w:line="240" w:lineRule="atLeast"/>
        <w:ind w:left="1701" w:hanging="1701"/>
        <w:jc w:val="both"/>
        <w:rPr>
          <w:lang w:val="de-DE"/>
        </w:rPr>
      </w:pPr>
      <w:r w:rsidRPr="00937E3C">
        <w:rPr>
          <w:lang w:val="de-DE"/>
        </w:rPr>
        <w:tab/>
        <w:t>231 07.2-01</w:t>
      </w:r>
      <w:r w:rsidRPr="00937E3C">
        <w:rPr>
          <w:lang w:val="de-DE"/>
        </w:rPr>
        <w:tab/>
        <w:t xml:space="preserve">gestrichen </w:t>
      </w:r>
      <w:r w:rsidR="00B63D99" w:rsidRPr="00937E3C">
        <w:rPr>
          <w:lang w:val="de-DE"/>
        </w:rPr>
        <w:t>(2007)</w:t>
      </w:r>
      <w:r w:rsidR="004F23EC"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8505"/>
        </w:tabs>
        <w:spacing w:line="240" w:lineRule="atLeast"/>
        <w:ind w:left="1701" w:hanging="1701"/>
        <w:jc w:val="both"/>
        <w:rPr>
          <w:lang w:val="de-DE"/>
        </w:rPr>
      </w:pPr>
      <w:r w:rsidRPr="00937E3C">
        <w:rPr>
          <w:lang w:val="de-DE"/>
        </w:rPr>
        <w:tab/>
        <w:t>231 07.2-02</w:t>
      </w:r>
      <w:r w:rsidRPr="00937E3C">
        <w:rPr>
          <w:lang w:val="de-DE"/>
        </w:rPr>
        <w:tab/>
        <w:t xml:space="preserve">gestrichen </w:t>
      </w:r>
      <w:r w:rsidR="00B63D99" w:rsidRPr="00937E3C">
        <w:rPr>
          <w:lang w:val="de-DE"/>
        </w:rPr>
        <w:t>(2007)</w:t>
      </w:r>
      <w:r w:rsidR="004F23EC"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07.2-03</w:t>
      </w:r>
      <w:r w:rsidRPr="00937E3C">
        <w:rPr>
          <w:lang w:val="de-DE"/>
        </w:rPr>
        <w:tab/>
        <w:t>Druckerhöhungen im Ladetank</w:t>
      </w:r>
      <w:r w:rsidRPr="00937E3C">
        <w:rPr>
          <w:lang w:val="de-DE"/>
        </w:rPr>
        <w:tab/>
        <w:t>C</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Ein Ladetank ist bei 15</w:t>
      </w:r>
      <w:r w:rsidR="00D25063" w:rsidRPr="00937E3C">
        <w:rPr>
          <w:lang w:val="de-DE"/>
        </w:rPr>
        <w:t> °C</w:t>
      </w:r>
      <w:r w:rsidRPr="00937E3C">
        <w:rPr>
          <w:lang w:val="de-DE"/>
        </w:rPr>
        <w:t xml:space="preserve"> bis zu 91% mit </w:t>
      </w:r>
      <w:r w:rsidRPr="00937E3C">
        <w:rPr>
          <w:bCs/>
          <w:lang w:val="de-DE"/>
        </w:rPr>
        <w:t>UN 1010</w:t>
      </w:r>
      <w:r w:rsidRPr="00937E3C">
        <w:rPr>
          <w:lang w:val="de-DE"/>
        </w:rPr>
        <w:t xml:space="preserve">, BUTA-1,3-DIEN, STABILISIERT gefüllt. </w:t>
      </w:r>
      <w:r w:rsidR="005C157F" w:rsidRPr="00937E3C">
        <w:rPr>
          <w:lang w:val="de-DE"/>
        </w:rPr>
        <w:t xml:space="preserve">Der </w:t>
      </w:r>
      <w:r w:rsidR="0076465A" w:rsidRPr="00937E3C">
        <w:rPr>
          <w:lang w:val="de-DE"/>
        </w:rPr>
        <w:t xml:space="preserve">absolute </w:t>
      </w:r>
      <w:r w:rsidR="005C157F" w:rsidRPr="00937E3C">
        <w:rPr>
          <w:lang w:val="de-DE"/>
        </w:rPr>
        <w:t>Druck beträgt</w:t>
      </w:r>
      <w:r w:rsidR="00381B39" w:rsidRPr="00937E3C">
        <w:rPr>
          <w:lang w:val="de-DE"/>
        </w:rPr>
        <w:t xml:space="preserve"> </w:t>
      </w:r>
      <w:r w:rsidR="005C157F" w:rsidRPr="00937E3C">
        <w:rPr>
          <w:lang w:val="de-DE"/>
        </w:rPr>
        <w:t>4</w:t>
      </w:r>
      <w:r w:rsidR="00A14F1D" w:rsidRPr="00937E3C">
        <w:rPr>
          <w:lang w:val="de-DE"/>
        </w:rPr>
        <w:t>00</w:t>
      </w:r>
      <w:r w:rsidR="00B96118" w:rsidRPr="00937E3C">
        <w:rPr>
          <w:lang w:val="de-DE"/>
        </w:rPr>
        <w:t> kPa</w:t>
      </w:r>
      <w:r w:rsidRPr="00937E3C">
        <w:rPr>
          <w:lang w:val="de-DE"/>
        </w:rPr>
        <w:t xml:space="preserve">. Dies ist höher als der Sättigungsdampfdruck. Wodurch entsteht dieser Druck?  </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Durch das Vorhandensein eines Stabilisators.</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Weil es mindestens 48 Stunden dauert bevor ein Gleichgewicht erreicht ist.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Durch das Vorhandensein von Stickstoff</w:t>
      </w:r>
      <w:r w:rsidR="00EE1847" w:rsidRPr="00937E3C">
        <w:rPr>
          <w:lang w:val="de-DE"/>
        </w:rPr>
        <w: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Weil zu langsam beladen worden ist</w:t>
      </w:r>
      <w:r w:rsidR="00EE184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07.2-04</w:t>
      </w:r>
      <w:r w:rsidRPr="00937E3C">
        <w:rPr>
          <w:lang w:val="de-DE"/>
        </w:rPr>
        <w:tab/>
        <w:t>Druck im Ladetank</w:t>
      </w:r>
      <w:r w:rsidRPr="00937E3C">
        <w:rPr>
          <w:lang w:val="de-DE"/>
        </w:rPr>
        <w:tab/>
        <w:t>D</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278E9" w:rsidRPr="00937E3C" w:rsidRDefault="00096EF8" w:rsidP="000278E9">
      <w:pPr>
        <w:widowControl w:val="0"/>
        <w:tabs>
          <w:tab w:val="left" w:pos="-1440"/>
          <w:tab w:val="left" w:pos="-720"/>
          <w:tab w:val="left" w:pos="1134"/>
          <w:tab w:val="left" w:pos="8505"/>
        </w:tabs>
        <w:spacing w:line="240" w:lineRule="atLeast"/>
        <w:ind w:left="1134"/>
        <w:jc w:val="both"/>
        <w:rPr>
          <w:lang w:val="de-DE"/>
        </w:rPr>
      </w:pPr>
      <w:r w:rsidRPr="00937E3C">
        <w:rPr>
          <w:lang w:val="de-DE"/>
        </w:rPr>
        <w:t xml:space="preserve">Ein Tankschiff </w:t>
      </w:r>
      <w:r w:rsidR="007E1564" w:rsidRPr="00937E3C">
        <w:rPr>
          <w:lang w:val="de-DE"/>
        </w:rPr>
        <w:t xml:space="preserve"> </w:t>
      </w:r>
      <w:r w:rsidRPr="00937E3C">
        <w:rPr>
          <w:lang w:val="de-DE"/>
        </w:rPr>
        <w:t xml:space="preserve">des Typs G ist beladen mit </w:t>
      </w:r>
      <w:r w:rsidRPr="00937E3C">
        <w:rPr>
          <w:bCs/>
          <w:lang w:val="de-DE"/>
        </w:rPr>
        <w:t>UN 1077, PROPEN</w:t>
      </w:r>
      <w:r w:rsidR="00AC0D38" w:rsidRPr="00937E3C">
        <w:rPr>
          <w:bCs/>
          <w:lang w:val="de-DE"/>
        </w:rPr>
        <w:t xml:space="preserve"> (M = 42)</w:t>
      </w:r>
      <w:r w:rsidRPr="00937E3C">
        <w:rPr>
          <w:bCs/>
          <w:lang w:val="de-DE"/>
        </w:rPr>
        <w:t>.</w:t>
      </w:r>
      <w:r w:rsidRPr="00937E3C">
        <w:rPr>
          <w:lang w:val="de-DE"/>
        </w:rPr>
        <w:t xml:space="preserve"> Aus einem Drucktank strömt 1 m</w:t>
      </w:r>
      <w:r w:rsidRPr="00937E3C">
        <w:rPr>
          <w:vertAlign w:val="superscript"/>
          <w:lang w:val="de-DE"/>
        </w:rPr>
        <w:t>3</w:t>
      </w:r>
      <w:r w:rsidRPr="00937E3C">
        <w:rPr>
          <w:lang w:val="de-DE"/>
        </w:rPr>
        <w:t xml:space="preserve"> Flüssigkeit </w:t>
      </w:r>
      <w:r w:rsidR="00AC0D38" w:rsidRPr="00937E3C">
        <w:rPr>
          <w:lang w:val="de-DE"/>
        </w:rPr>
        <w:t xml:space="preserve">(d = 600 kg/m³) </w:t>
      </w:r>
      <w:r w:rsidRPr="00937E3C">
        <w:rPr>
          <w:lang w:val="de-DE"/>
        </w:rPr>
        <w:t>aus. Wie viel Propendampf entsteht</w:t>
      </w:r>
      <w:r w:rsidR="00AC0D38" w:rsidRPr="00937E3C">
        <w:rPr>
          <w:lang w:val="de-DE"/>
        </w:rPr>
        <w:t xml:space="preserve"> ungefähr bei</w:t>
      </w:r>
      <w:r w:rsidR="00F1763B" w:rsidRPr="00937E3C">
        <w:rPr>
          <w:lang w:val="de-DE"/>
        </w:rPr>
        <w:t xml:space="preserve"> einer</w:t>
      </w:r>
      <w:r w:rsidR="00AC0D38" w:rsidRPr="00937E3C">
        <w:rPr>
          <w:lang w:val="de-DE"/>
        </w:rPr>
        <w:t xml:space="preserve"> Umgebungstemperatur</w:t>
      </w:r>
      <w:r w:rsidR="00F1763B" w:rsidRPr="00937E3C">
        <w:rPr>
          <w:lang w:val="de-DE"/>
        </w:rPr>
        <w:t xml:space="preserve"> von 20°C</w:t>
      </w:r>
      <w:r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12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24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150 m</w:t>
      </w:r>
      <w:r w:rsidRPr="00937E3C">
        <w:rPr>
          <w:vertAlign w:val="superscript"/>
          <w:lang w:val="de-DE"/>
        </w:rPr>
        <w:t>3</w:t>
      </w:r>
      <w:r w:rsidR="00EE1847" w:rsidRPr="00937E3C">
        <w:rPr>
          <w:lang w:val="de-DE"/>
        </w:rPr>
        <w: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vertAlign w:val="superscript"/>
          <w:lang w:val="de-DE"/>
        </w:rPr>
      </w:pPr>
      <w:r w:rsidRPr="00937E3C">
        <w:rPr>
          <w:lang w:val="de-DE"/>
        </w:rPr>
        <w:tab/>
      </w:r>
      <w:r w:rsidRPr="00937E3C">
        <w:rPr>
          <w:lang w:val="de-DE"/>
        </w:rPr>
        <w:tab/>
      </w:r>
      <w:r w:rsidR="005F4793" w:rsidRPr="00937E3C">
        <w:rPr>
          <w:lang w:val="de-DE"/>
        </w:rPr>
        <w:t>D</w:t>
      </w:r>
      <w:r w:rsidRPr="00937E3C">
        <w:rPr>
          <w:lang w:val="de-DE"/>
        </w:rPr>
        <w:tab/>
      </w:r>
      <w:r w:rsidR="007E1564" w:rsidRPr="00937E3C">
        <w:rPr>
          <w:lang w:val="de-DE"/>
        </w:rPr>
        <w:t>340</w:t>
      </w:r>
      <w:r w:rsidR="0076465A" w:rsidRPr="00937E3C">
        <w:rPr>
          <w:lang w:val="de-DE"/>
        </w:rPr>
        <w:t xml:space="preserve"> </w:t>
      </w:r>
      <w:r w:rsidRPr="00937E3C">
        <w:rPr>
          <w:lang w:val="de-DE"/>
        </w:rPr>
        <w:t>m</w:t>
      </w:r>
      <w:r w:rsidRPr="00937E3C">
        <w:rPr>
          <w:vertAlign w:val="superscript"/>
          <w:lang w:val="de-DE"/>
        </w:rPr>
        <w:t>3</w:t>
      </w:r>
      <w:r w:rsidR="00EE1847" w:rsidRPr="00937E3C">
        <w:rPr>
          <w:lang w:val="de-DE"/>
        </w:rPr>
        <w:t>.</w:t>
      </w:r>
    </w:p>
    <w:p w:rsidR="006C3659" w:rsidRPr="00937E3C" w:rsidRDefault="006C3659" w:rsidP="00063BD0">
      <w:pPr>
        <w:widowControl w:val="0"/>
        <w:tabs>
          <w:tab w:val="left" w:pos="-1440"/>
          <w:tab w:val="left" w:pos="-720"/>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07.2-05</w:t>
      </w:r>
      <w:r w:rsidRPr="00937E3C">
        <w:rPr>
          <w:lang w:val="de-DE"/>
        </w:rPr>
        <w:tab/>
        <w:t>Druckverhalten im Ladetank</w:t>
      </w:r>
      <w:r w:rsidRPr="00937E3C">
        <w:rPr>
          <w:lang w:val="de-DE"/>
        </w:rPr>
        <w:tab/>
        <w:t>C</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134" w:right="283" w:hanging="1134"/>
        <w:jc w:val="both"/>
        <w:rPr>
          <w:lang w:val="de-DE"/>
        </w:rPr>
      </w:pPr>
      <w:r w:rsidRPr="00937E3C">
        <w:rPr>
          <w:lang w:val="de-DE"/>
        </w:rPr>
        <w:tab/>
      </w:r>
      <w:r w:rsidRPr="00937E3C">
        <w:rPr>
          <w:lang w:val="de-DE"/>
        </w:rPr>
        <w:tab/>
        <w:t xml:space="preserve">Ein Ladetank enthält Stickstoff unter einem </w:t>
      </w:r>
      <w:r w:rsidR="0076465A" w:rsidRPr="00937E3C">
        <w:rPr>
          <w:lang w:val="de-DE"/>
        </w:rPr>
        <w:t xml:space="preserve">absoluten </w:t>
      </w:r>
      <w:r w:rsidRPr="00937E3C">
        <w:rPr>
          <w:lang w:val="de-DE"/>
        </w:rPr>
        <w:t>Druck von 1</w:t>
      </w:r>
      <w:r w:rsidR="00A14F1D" w:rsidRPr="00937E3C">
        <w:rPr>
          <w:lang w:val="de-DE"/>
        </w:rPr>
        <w:t>00</w:t>
      </w:r>
      <w:r w:rsidR="00B96118" w:rsidRPr="00937E3C">
        <w:rPr>
          <w:lang w:val="de-DE"/>
        </w:rPr>
        <w:t> kPa</w:t>
      </w:r>
      <w:r w:rsidRPr="00937E3C">
        <w:rPr>
          <w:lang w:val="de-DE"/>
        </w:rPr>
        <w:t xml:space="preserve"> bei einer Temperatur von 5</w:t>
      </w:r>
      <w:r w:rsidR="00D25063" w:rsidRPr="00937E3C">
        <w:rPr>
          <w:lang w:val="de-DE"/>
        </w:rPr>
        <w:t> °C</w:t>
      </w:r>
      <w:r w:rsidRPr="00937E3C">
        <w:rPr>
          <w:lang w:val="de-DE"/>
        </w:rPr>
        <w:t xml:space="preserve">. Der Druck im Ladetank wird, ohne den Stickstoff abzulassen, mit Hilfe eines Verdichters mit Isobutandampf auf einen </w:t>
      </w:r>
      <w:r w:rsidR="00DA2C58" w:rsidRPr="00937E3C">
        <w:rPr>
          <w:lang w:val="de-DE"/>
        </w:rPr>
        <w:t xml:space="preserve">absoluten </w:t>
      </w:r>
      <w:r w:rsidRPr="00937E3C">
        <w:rPr>
          <w:lang w:val="de-DE"/>
        </w:rPr>
        <w:t xml:space="preserve">Tankdruck von </w:t>
      </w:r>
      <w:r w:rsidR="001D4B30" w:rsidRPr="00937E3C">
        <w:rPr>
          <w:lang w:val="de-DE"/>
        </w:rPr>
        <w:t>300</w:t>
      </w:r>
      <w:r w:rsidR="00B96118" w:rsidRPr="00937E3C">
        <w:rPr>
          <w:lang w:val="de-DE"/>
        </w:rPr>
        <w:t> kPa</w:t>
      </w:r>
      <w:r w:rsidRPr="00937E3C">
        <w:rPr>
          <w:lang w:val="de-DE"/>
        </w:rPr>
        <w:t xml:space="preserve"> erhöht. Der Verdichter wird gestoppt. Was passiert im Ladetank?</w:t>
      </w:r>
    </w:p>
    <w:p w:rsidR="00096EF8" w:rsidRPr="00937E3C" w:rsidRDefault="00096EF8"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Hinweis: Sättigungsdampfdruck Isobutan bei 5</w:t>
      </w:r>
      <w:r w:rsidR="00B96118" w:rsidRPr="00937E3C">
        <w:rPr>
          <w:lang w:val="de-DE"/>
        </w:rPr>
        <w:t> °C</w:t>
      </w:r>
      <w:r w:rsidRPr="00937E3C">
        <w:rPr>
          <w:lang w:val="de-DE"/>
        </w:rPr>
        <w:t xml:space="preserve"> = </w:t>
      </w:r>
      <w:r w:rsidR="00A14F1D" w:rsidRPr="00937E3C">
        <w:rPr>
          <w:lang w:val="de-DE"/>
        </w:rPr>
        <w:t>186</w:t>
      </w:r>
      <w:r w:rsidR="00B96118" w:rsidRPr="00937E3C">
        <w:rPr>
          <w:lang w:val="de-DE"/>
        </w:rPr>
        <w:t> kPa</w:t>
      </w:r>
      <w:del w:id="26" w:author="Bölker, Steffan" w:date="2018-08-24T15:25:00Z">
        <w:r w:rsidR="00DA2C58" w:rsidRPr="00937E3C" w:rsidDel="00FA381C">
          <w:rPr>
            <w:lang w:val="de-DE"/>
          </w:rPr>
          <w:delText xml:space="preserve"> absolut</w:delText>
        </w:r>
      </w:del>
      <w:r w:rsidR="00DA2C58"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Der Druck im Ladetank steigt.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Der Druck im Ladetank ändert sich nicht.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Der Druck im Ladetank sinkt und es entsteht Flüssigkeit.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 xml:space="preserve">Sowohl der Isobutandampf als </w:t>
      </w:r>
      <w:r w:rsidR="00AF31EA" w:rsidRPr="00937E3C">
        <w:rPr>
          <w:lang w:val="de-DE"/>
        </w:rPr>
        <w:t xml:space="preserve">auch </w:t>
      </w:r>
      <w:r w:rsidRPr="00937E3C">
        <w:rPr>
          <w:lang w:val="de-DE"/>
        </w:rPr>
        <w:t xml:space="preserve">der Stickstoff </w:t>
      </w:r>
      <w:r w:rsidR="00AF31EA" w:rsidRPr="00937E3C">
        <w:rPr>
          <w:lang w:val="de-DE"/>
        </w:rPr>
        <w:t>kondensieren</w:t>
      </w:r>
      <w:r w:rsidRPr="00937E3C">
        <w:rPr>
          <w:lang w:val="de-DE"/>
        </w:rPr>
        <w: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br w:type="page"/>
      </w:r>
      <w:r w:rsidRPr="00937E3C">
        <w:rPr>
          <w:lang w:val="de-DE"/>
        </w:rPr>
        <w:tab/>
        <w:t>231 07.2-06</w:t>
      </w:r>
      <w:r w:rsidRPr="00937E3C">
        <w:rPr>
          <w:lang w:val="de-DE"/>
        </w:rPr>
        <w:tab/>
        <w:t>Druckverhalten im Ladetank</w:t>
      </w:r>
      <w:r w:rsidRPr="00937E3C">
        <w:rPr>
          <w:lang w:val="de-DE"/>
        </w:rPr>
        <w:tab/>
        <w:t>D</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787FE5" w:rsidP="00063BD0">
      <w:pPr>
        <w:widowControl w:val="0"/>
        <w:tabs>
          <w:tab w:val="left" w:pos="-1440"/>
          <w:tab w:val="left" w:pos="-720"/>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r>
      <w:r w:rsidR="00096EF8" w:rsidRPr="00937E3C">
        <w:rPr>
          <w:lang w:val="de-DE"/>
        </w:rPr>
        <w:t xml:space="preserve">Ein Ladetank enthält Stickstoff unter einem </w:t>
      </w:r>
      <w:r w:rsidR="00B364AD" w:rsidRPr="00937E3C">
        <w:rPr>
          <w:lang w:val="de-DE"/>
        </w:rPr>
        <w:t xml:space="preserve">absoluten </w:t>
      </w:r>
      <w:r w:rsidR="00096EF8" w:rsidRPr="00937E3C">
        <w:rPr>
          <w:lang w:val="de-DE"/>
        </w:rPr>
        <w:t xml:space="preserve">Druck von </w:t>
      </w:r>
      <w:r w:rsidR="001D4B30" w:rsidRPr="00937E3C">
        <w:rPr>
          <w:lang w:val="de-DE"/>
        </w:rPr>
        <w:t>100</w:t>
      </w:r>
      <w:r w:rsidR="00B96118" w:rsidRPr="00937E3C">
        <w:rPr>
          <w:lang w:val="de-DE"/>
        </w:rPr>
        <w:t> kPa</w:t>
      </w:r>
      <w:r w:rsidR="001D4B30" w:rsidRPr="00937E3C" w:rsidDel="000948AF">
        <w:rPr>
          <w:lang w:val="de-DE"/>
        </w:rPr>
        <w:t xml:space="preserve"> </w:t>
      </w:r>
      <w:r w:rsidR="00096EF8" w:rsidRPr="00937E3C">
        <w:rPr>
          <w:lang w:val="de-DE"/>
        </w:rPr>
        <w:t>bei einer Temperatur von 20</w:t>
      </w:r>
      <w:r w:rsidR="00D25063" w:rsidRPr="00937E3C">
        <w:rPr>
          <w:lang w:val="de-DE"/>
        </w:rPr>
        <w:t> °C</w:t>
      </w:r>
      <w:r w:rsidR="005F4793" w:rsidRPr="00937E3C">
        <w:rPr>
          <w:lang w:val="de-DE"/>
        </w:rPr>
        <w:t>.</w:t>
      </w:r>
      <w:r w:rsidR="00096EF8" w:rsidRPr="00937E3C">
        <w:rPr>
          <w:lang w:val="de-DE"/>
        </w:rPr>
        <w:t xml:space="preserve"> Der Ladetank wird ohne Dampfrückführung mit </w:t>
      </w:r>
      <w:r w:rsidR="00CD6446" w:rsidRPr="00937E3C">
        <w:rPr>
          <w:lang w:val="de-DE"/>
        </w:rPr>
        <w:t>I</w:t>
      </w:r>
      <w:r w:rsidRPr="00937E3C">
        <w:rPr>
          <w:lang w:val="de-DE"/>
        </w:rPr>
        <w:t>SOBUTAN</w:t>
      </w:r>
      <w:r w:rsidR="00096EF8" w:rsidRPr="00937E3C">
        <w:rPr>
          <w:lang w:val="de-DE"/>
        </w:rPr>
        <w:t xml:space="preserve"> (UN 1969) von 20</w:t>
      </w:r>
      <w:r w:rsidR="00D25063" w:rsidRPr="00937E3C">
        <w:rPr>
          <w:lang w:val="de-DE"/>
        </w:rPr>
        <w:t> °C</w:t>
      </w:r>
      <w:r w:rsidR="00096EF8" w:rsidRPr="00937E3C">
        <w:rPr>
          <w:lang w:val="de-DE"/>
        </w:rPr>
        <w:t xml:space="preserve"> auf einen Füllungsgrad von 80 % beladen. Was passiert mit dem </w:t>
      </w:r>
      <w:r w:rsidR="00B364AD" w:rsidRPr="00937E3C">
        <w:rPr>
          <w:lang w:val="de-DE"/>
        </w:rPr>
        <w:t xml:space="preserve">absoluten </w:t>
      </w:r>
      <w:r w:rsidR="00096EF8" w:rsidRPr="00937E3C">
        <w:rPr>
          <w:lang w:val="de-DE"/>
        </w:rPr>
        <w:t>Druck im Ladetank?</w:t>
      </w:r>
    </w:p>
    <w:p w:rsidR="00096EF8" w:rsidRPr="00937E3C" w:rsidRDefault="00096EF8"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Hinweis: Sättigungsdampfdruck Isobutan bei 20</w:t>
      </w:r>
      <w:r w:rsidR="00D25063" w:rsidRPr="00937E3C">
        <w:rPr>
          <w:lang w:val="de-DE"/>
        </w:rPr>
        <w:t> °C</w:t>
      </w:r>
      <w:r w:rsidRPr="00937E3C">
        <w:rPr>
          <w:lang w:val="de-DE"/>
        </w:rPr>
        <w:t xml:space="preserve"> = 3</w:t>
      </w:r>
      <w:r w:rsidR="00A14F1D" w:rsidRPr="00937E3C">
        <w:rPr>
          <w:lang w:val="de-DE"/>
        </w:rPr>
        <w:t>00</w:t>
      </w:r>
      <w:r w:rsidR="00B96118" w:rsidRPr="00937E3C">
        <w:rPr>
          <w:lang w:val="de-DE"/>
        </w:rPr>
        <w:t> kPa</w:t>
      </w:r>
      <w:del w:id="27" w:author="Bölker, Steffan" w:date="2018-08-24T15:27:00Z">
        <w:r w:rsidR="00B364AD" w:rsidRPr="00937E3C" w:rsidDel="00FA381C">
          <w:rPr>
            <w:lang w:val="de-DE"/>
          </w:rPr>
          <w:delText xml:space="preserve"> absolut</w:delText>
        </w:r>
      </w:del>
      <w:r w:rsidR="00B364AD"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Der </w:t>
      </w:r>
      <w:ins w:id="28" w:author="Bölker, Steffan" w:date="2018-08-24T15:27:00Z">
        <w:r w:rsidR="00FA381C" w:rsidRPr="00937E3C">
          <w:rPr>
            <w:lang w:val="de-DE"/>
          </w:rPr>
          <w:t xml:space="preserve">absolute </w:t>
        </w:r>
      </w:ins>
      <w:r w:rsidRPr="00937E3C">
        <w:rPr>
          <w:lang w:val="de-DE"/>
        </w:rPr>
        <w:t>Druck im Ladetank beträgt dann 5</w:t>
      </w:r>
      <w:r w:rsidR="00A14F1D" w:rsidRPr="00937E3C">
        <w:rPr>
          <w:lang w:val="de-DE"/>
        </w:rPr>
        <w:t>00</w:t>
      </w:r>
      <w:r w:rsidR="00B96118" w:rsidRPr="00937E3C">
        <w:rPr>
          <w:lang w:val="de-DE"/>
        </w:rPr>
        <w:t> kPa</w:t>
      </w:r>
      <w:r w:rsidR="009F0D4F" w:rsidRPr="00937E3C">
        <w:rPr>
          <w:lang w:val="de-DE"/>
        </w:rPr>
        <w: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Der </w:t>
      </w:r>
      <w:ins w:id="29" w:author="Bölker, Steffan" w:date="2018-08-24T15:28:00Z">
        <w:r w:rsidR="00FA381C" w:rsidRPr="00937E3C">
          <w:rPr>
            <w:lang w:val="de-DE"/>
          </w:rPr>
          <w:t xml:space="preserve">absolute </w:t>
        </w:r>
      </w:ins>
      <w:r w:rsidRPr="00937E3C">
        <w:rPr>
          <w:lang w:val="de-DE"/>
        </w:rPr>
        <w:t xml:space="preserve">Druck im Ladetank beträgt dann weniger als </w:t>
      </w:r>
      <w:r w:rsidR="001D4B30" w:rsidRPr="00937E3C">
        <w:rPr>
          <w:lang w:val="de-DE"/>
        </w:rPr>
        <w:t>500</w:t>
      </w:r>
      <w:r w:rsidR="00B96118" w:rsidRPr="00937E3C">
        <w:rPr>
          <w:lang w:val="de-DE"/>
        </w:rPr>
        <w:t> kPa</w:t>
      </w:r>
      <w:r w:rsidRPr="00937E3C">
        <w:rPr>
          <w:lang w:val="de-DE"/>
        </w:rPr>
        <w: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Der </w:t>
      </w:r>
      <w:ins w:id="30" w:author="Bölker, Steffan" w:date="2018-08-24T15:28:00Z">
        <w:r w:rsidR="00FA381C" w:rsidRPr="00937E3C">
          <w:rPr>
            <w:lang w:val="de-DE"/>
          </w:rPr>
          <w:t xml:space="preserve">absolute </w:t>
        </w:r>
      </w:ins>
      <w:r w:rsidRPr="00937E3C">
        <w:rPr>
          <w:lang w:val="de-DE"/>
        </w:rPr>
        <w:t>Druck im Ladetank beträgt dann 3</w:t>
      </w:r>
      <w:r w:rsidR="00A14F1D" w:rsidRPr="00937E3C">
        <w:rPr>
          <w:lang w:val="de-DE"/>
        </w:rPr>
        <w:t>00</w:t>
      </w:r>
      <w:r w:rsidR="00B96118" w:rsidRPr="00937E3C">
        <w:rPr>
          <w:lang w:val="de-DE"/>
        </w:rPr>
        <w:t> kPa</w:t>
      </w:r>
      <w:r w:rsidRPr="00937E3C">
        <w:rPr>
          <w:lang w:val="de-DE"/>
        </w:rPr>
        <w:t>, weil die ganze Menge Stickstoff in der Flüssigkeit sich auflöst.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 xml:space="preserve">Der </w:t>
      </w:r>
      <w:ins w:id="31" w:author="Bölker, Steffan" w:date="2018-08-24T15:28:00Z">
        <w:r w:rsidR="00FA381C" w:rsidRPr="00937E3C">
          <w:rPr>
            <w:lang w:val="de-DE"/>
          </w:rPr>
          <w:t xml:space="preserve">absolute </w:t>
        </w:r>
      </w:ins>
      <w:r w:rsidRPr="00937E3C">
        <w:rPr>
          <w:lang w:val="de-DE"/>
        </w:rPr>
        <w:t>Druck im Ladetank beträgt dann mehr als 5</w:t>
      </w:r>
      <w:r w:rsidR="00A14F1D" w:rsidRPr="00937E3C">
        <w:rPr>
          <w:lang w:val="de-DE"/>
        </w:rPr>
        <w:t>00</w:t>
      </w:r>
      <w:r w:rsidR="00B96118" w:rsidRPr="00937E3C">
        <w:rPr>
          <w:lang w:val="de-DE"/>
        </w:rPr>
        <w:t> kPa</w:t>
      </w:r>
      <w:r w:rsidRPr="00937E3C">
        <w:rPr>
          <w:lang w:val="de-DE"/>
        </w:rPr>
        <w:t>.</w:t>
      </w:r>
    </w:p>
    <w:p w:rsidR="00096EF8" w:rsidRPr="00937E3C" w:rsidRDefault="00096EF8" w:rsidP="00063BD0">
      <w:pPr>
        <w:widowControl w:val="0"/>
        <w:tabs>
          <w:tab w:val="left" w:pos="-1440"/>
          <w:tab w:val="left" w:pos="-720"/>
          <w:tab w:val="left" w:pos="284"/>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8505"/>
        </w:tabs>
        <w:spacing w:line="240" w:lineRule="atLeast"/>
        <w:ind w:left="1701" w:hanging="1701"/>
        <w:jc w:val="both"/>
        <w:rPr>
          <w:lang w:val="de-DE"/>
        </w:rPr>
      </w:pPr>
      <w:r w:rsidRPr="00937E3C">
        <w:rPr>
          <w:lang w:val="de-DE"/>
        </w:rPr>
        <w:tab/>
        <w:t>231 07.2-07</w:t>
      </w:r>
      <w:r w:rsidRPr="00937E3C">
        <w:rPr>
          <w:lang w:val="de-DE"/>
        </w:rPr>
        <w:tab/>
        <w:t xml:space="preserve">gestrichen </w:t>
      </w:r>
      <w:r w:rsidR="00B63D99" w:rsidRPr="00937E3C">
        <w:rPr>
          <w:lang w:val="de-DE"/>
        </w:rPr>
        <w:t>(2007)</w:t>
      </w:r>
      <w:r w:rsidR="004F23EC"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07.2-08</w:t>
      </w:r>
      <w:r w:rsidRPr="00937E3C">
        <w:rPr>
          <w:lang w:val="de-DE"/>
        </w:rPr>
        <w:tab/>
        <w:t>Sättigungsdampfdruck</w:t>
      </w:r>
      <w:r w:rsidRPr="00937E3C">
        <w:rPr>
          <w:lang w:val="de-DE"/>
        </w:rPr>
        <w:tab/>
        <w:t>B</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 xml:space="preserve">Ein Ladetank enthält Propandampf unter einem </w:t>
      </w:r>
      <w:r w:rsidR="005C58F1" w:rsidRPr="00937E3C">
        <w:rPr>
          <w:lang w:val="de-DE"/>
        </w:rPr>
        <w:t xml:space="preserve">absoluten </w:t>
      </w:r>
      <w:r w:rsidRPr="00937E3C">
        <w:rPr>
          <w:lang w:val="de-DE"/>
        </w:rPr>
        <w:t xml:space="preserve">Druck von </w:t>
      </w:r>
      <w:r w:rsidR="00A14F1D" w:rsidRPr="00937E3C">
        <w:rPr>
          <w:lang w:val="de-DE"/>
        </w:rPr>
        <w:t>550</w:t>
      </w:r>
      <w:r w:rsidR="00B96118" w:rsidRPr="00937E3C">
        <w:rPr>
          <w:lang w:val="de-DE"/>
        </w:rPr>
        <w:t> kPa</w:t>
      </w:r>
      <w:r w:rsidRPr="00937E3C">
        <w:rPr>
          <w:lang w:val="de-DE"/>
        </w:rPr>
        <w:t xml:space="preserve"> und einer Temperatur von 20</w:t>
      </w:r>
      <w:r w:rsidR="00D25063" w:rsidRPr="00937E3C">
        <w:rPr>
          <w:lang w:val="de-DE"/>
        </w:rPr>
        <w:t> °C</w:t>
      </w:r>
      <w:r w:rsidR="005F4793" w:rsidRPr="00937E3C">
        <w:rPr>
          <w:lang w:val="de-DE"/>
        </w:rPr>
        <w:t>.</w:t>
      </w:r>
      <w:r w:rsidRPr="00937E3C">
        <w:rPr>
          <w:lang w:val="de-DE"/>
        </w:rPr>
        <w:t xml:space="preserve"> </w:t>
      </w:r>
      <w:r w:rsidR="00C8467E" w:rsidRPr="00937E3C">
        <w:rPr>
          <w:lang w:val="de-DE"/>
        </w:rPr>
        <w:t xml:space="preserve">Bis auf welche Temperatur kann man diesen Tank </w:t>
      </w:r>
      <w:r w:rsidR="00A40FF3" w:rsidRPr="00937E3C">
        <w:rPr>
          <w:lang w:val="de-DE"/>
        </w:rPr>
        <w:t xml:space="preserve">maximal </w:t>
      </w:r>
      <w:r w:rsidR="00C8467E" w:rsidRPr="00937E3C">
        <w:rPr>
          <w:lang w:val="de-DE"/>
        </w:rPr>
        <w:t xml:space="preserve">abkühlen </w:t>
      </w:r>
      <w:r w:rsidR="00A40FF3" w:rsidRPr="00937E3C">
        <w:rPr>
          <w:lang w:val="de-DE"/>
        </w:rPr>
        <w:t>ohne dass</w:t>
      </w:r>
      <w:r w:rsidR="00C8467E" w:rsidRPr="00937E3C">
        <w:rPr>
          <w:lang w:val="de-DE"/>
        </w:rPr>
        <w:t xml:space="preserve"> Kondensation einsetzt?</w:t>
      </w:r>
    </w:p>
    <w:p w:rsidR="00096EF8" w:rsidRPr="00937E3C" w:rsidRDefault="00096EF8"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Hinweis: Sättigungsdampfdruck Propan bei 5</w:t>
      </w:r>
      <w:r w:rsidR="00D25063" w:rsidRPr="00937E3C">
        <w:rPr>
          <w:lang w:val="de-DE"/>
        </w:rPr>
        <w:t> °C</w:t>
      </w:r>
      <w:r w:rsidRPr="00937E3C">
        <w:rPr>
          <w:lang w:val="de-DE"/>
        </w:rPr>
        <w:t xml:space="preserve">= </w:t>
      </w:r>
      <w:r w:rsidR="00A14F1D" w:rsidRPr="00937E3C">
        <w:rPr>
          <w:lang w:val="de-DE"/>
        </w:rPr>
        <w:t>550</w:t>
      </w:r>
      <w:r w:rsidR="00B96118" w:rsidRPr="00937E3C">
        <w:rPr>
          <w:lang w:val="de-DE"/>
        </w:rPr>
        <w:t> kPa</w:t>
      </w:r>
      <w:del w:id="32" w:author="Bölker, Steffan" w:date="2018-08-24T15:28:00Z">
        <w:r w:rsidR="005C58F1" w:rsidRPr="00937E3C" w:rsidDel="00FA381C">
          <w:rPr>
            <w:lang w:val="de-DE"/>
          </w:rPr>
          <w:delText xml:space="preserve"> absolut</w:delText>
        </w:r>
      </w:del>
      <w:r w:rsidR="005C58F1"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Auf - 80</w:t>
      </w:r>
      <w:r w:rsidR="00D25063" w:rsidRPr="00937E3C">
        <w:rPr>
          <w:lang w:val="de-DE"/>
        </w:rPr>
        <w:t> °C</w:t>
      </w:r>
      <w:r w:rsidR="003008B7" w:rsidRPr="00937E3C">
        <w:rPr>
          <w:lang w:val="de-DE"/>
        </w:rPr>
        <w: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Auf      5</w:t>
      </w:r>
      <w:r w:rsidR="00D25063" w:rsidRPr="00937E3C">
        <w:rPr>
          <w:lang w:val="de-DE"/>
        </w:rPr>
        <w:t> °C</w:t>
      </w:r>
      <w:r w:rsidR="003008B7" w:rsidRPr="00937E3C">
        <w:rPr>
          <w:lang w:val="de-DE"/>
        </w:rPr>
        <w: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Auf    12</w:t>
      </w:r>
      <w:r w:rsidR="00D25063" w:rsidRPr="00937E3C">
        <w:rPr>
          <w:lang w:val="de-DE"/>
        </w:rPr>
        <w:t> °C</w:t>
      </w:r>
      <w:r w:rsidR="003008B7" w:rsidRPr="00937E3C">
        <w:rPr>
          <w:lang w:val="de-DE"/>
        </w:rPr>
        <w: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Auf    13</w:t>
      </w:r>
      <w:r w:rsidR="00D25063" w:rsidRPr="00937E3C">
        <w:rPr>
          <w:lang w:val="de-DE"/>
        </w:rPr>
        <w:t> °C</w:t>
      </w:r>
      <w:r w:rsidR="003008B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07.2-09</w:t>
      </w:r>
      <w:r w:rsidRPr="00937E3C">
        <w:rPr>
          <w:lang w:val="de-DE"/>
        </w:rPr>
        <w:tab/>
        <w:t>Verflüssigung von Gasen</w:t>
      </w:r>
      <w:r w:rsidRPr="00937E3C">
        <w:rPr>
          <w:lang w:val="de-DE"/>
        </w:rPr>
        <w:tab/>
        <w:t>A</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F109A2">
      <w:pPr>
        <w:widowControl w:val="0"/>
        <w:tabs>
          <w:tab w:val="left" w:pos="-1440"/>
          <w:tab w:val="left" w:pos="-720"/>
          <w:tab w:val="left" w:pos="567"/>
          <w:tab w:val="left" w:pos="1134"/>
          <w:tab w:val="left" w:pos="8505"/>
        </w:tabs>
        <w:spacing w:line="240" w:lineRule="atLeast"/>
        <w:ind w:left="1134" w:hanging="1134"/>
        <w:jc w:val="both"/>
        <w:rPr>
          <w:lang w:val="de-DE"/>
        </w:rPr>
      </w:pPr>
      <w:r w:rsidRPr="00937E3C">
        <w:rPr>
          <w:lang w:val="de-DE"/>
        </w:rPr>
        <w:tab/>
      </w:r>
      <w:r w:rsidRPr="00937E3C">
        <w:rPr>
          <w:lang w:val="de-DE"/>
        </w:rPr>
        <w:tab/>
        <w:t>9000 m</w:t>
      </w:r>
      <w:r w:rsidRPr="00937E3C">
        <w:rPr>
          <w:vertAlign w:val="superscript"/>
          <w:lang w:val="de-DE"/>
        </w:rPr>
        <w:t>3</w:t>
      </w:r>
      <w:r w:rsidRPr="00937E3C">
        <w:rPr>
          <w:lang w:val="de-DE"/>
        </w:rPr>
        <w:t xml:space="preserve"> Vinylchloriddampf</w:t>
      </w:r>
      <w:r w:rsidR="00680305" w:rsidRPr="00937E3C">
        <w:rPr>
          <w:lang w:val="de-DE"/>
        </w:rPr>
        <w:t xml:space="preserve"> (M = 62)</w:t>
      </w:r>
      <w:r w:rsidRPr="00937E3C">
        <w:rPr>
          <w:lang w:val="de-DE"/>
        </w:rPr>
        <w:t xml:space="preserve"> von </w:t>
      </w:r>
      <w:r w:rsidR="001D4B30" w:rsidRPr="00937E3C">
        <w:rPr>
          <w:lang w:val="de-DE"/>
        </w:rPr>
        <w:t>100</w:t>
      </w:r>
      <w:r w:rsidR="00B96118" w:rsidRPr="00937E3C">
        <w:rPr>
          <w:lang w:val="de-DE"/>
        </w:rPr>
        <w:t> kPa</w:t>
      </w:r>
      <w:r w:rsidR="005C58F1" w:rsidRPr="00937E3C">
        <w:rPr>
          <w:lang w:val="de-DE"/>
        </w:rPr>
        <w:t xml:space="preserve"> </w:t>
      </w:r>
      <w:del w:id="33" w:author="Bölker, Steffan" w:date="2018-08-24T15:28:00Z">
        <w:r w:rsidR="005C58F1" w:rsidRPr="00937E3C" w:rsidDel="00FA381C">
          <w:rPr>
            <w:lang w:val="de-DE"/>
          </w:rPr>
          <w:delText>absolut</w:delText>
        </w:r>
        <w:r w:rsidRPr="00937E3C" w:rsidDel="00FA381C">
          <w:rPr>
            <w:lang w:val="de-DE"/>
          </w:rPr>
          <w:delText xml:space="preserve"> </w:delText>
        </w:r>
      </w:del>
      <w:r w:rsidRPr="00937E3C">
        <w:rPr>
          <w:lang w:val="de-DE"/>
        </w:rPr>
        <w:t xml:space="preserve">werden mittels Verdichtung bei </w:t>
      </w:r>
      <w:del w:id="34" w:author="Bölker, Steffan" w:date="2018-08-24T15:28:00Z">
        <w:r w:rsidRPr="00937E3C" w:rsidDel="00FA381C">
          <w:rPr>
            <w:lang w:val="de-DE"/>
          </w:rPr>
          <w:delText xml:space="preserve">Umgebungstemperatur </w:delText>
        </w:r>
      </w:del>
      <w:ins w:id="35" w:author="Bölker, Steffan" w:date="2018-08-24T15:28:00Z">
        <w:r w:rsidR="00FA381C" w:rsidRPr="00937E3C">
          <w:rPr>
            <w:lang w:val="de-DE"/>
          </w:rPr>
          <w:t xml:space="preserve">25 °C </w:t>
        </w:r>
      </w:ins>
      <w:r w:rsidRPr="00937E3C">
        <w:rPr>
          <w:lang w:val="de-DE"/>
        </w:rPr>
        <w:t xml:space="preserve">verflüssigt. Wie viel </w:t>
      </w:r>
      <w:r w:rsidR="00680305" w:rsidRPr="00937E3C">
        <w:rPr>
          <w:lang w:val="de-DE"/>
        </w:rPr>
        <w:t xml:space="preserve">m³ </w:t>
      </w:r>
      <w:r w:rsidRPr="00937E3C">
        <w:rPr>
          <w:lang w:val="de-DE"/>
        </w:rPr>
        <w:t>Flüssigkeit (</w:t>
      </w:r>
      <w:r w:rsidR="00680305" w:rsidRPr="00937E3C">
        <w:rPr>
          <w:lang w:val="de-DE"/>
        </w:rPr>
        <w:t>d = 900 kg/m³</w:t>
      </w:r>
      <w:r w:rsidRPr="00937E3C">
        <w:rPr>
          <w:lang w:val="de-DE"/>
        </w:rPr>
        <w:t xml:space="preserve">) </w:t>
      </w:r>
      <w:r w:rsidR="00680305" w:rsidRPr="00937E3C">
        <w:rPr>
          <w:lang w:val="de-DE"/>
        </w:rPr>
        <w:t xml:space="preserve">entstehen </w:t>
      </w:r>
      <w:r w:rsidRPr="00937E3C">
        <w:rPr>
          <w:lang w:val="de-DE"/>
        </w:rPr>
        <w:t>dann ungefähr</w:t>
      </w:r>
      <w:ins w:id="36" w:author="Bölker, Steffan" w:date="2018-08-24T15:29:00Z">
        <w:r w:rsidR="00FA381C" w:rsidRPr="00937E3C">
          <w:rPr>
            <w:lang w:val="de-DE"/>
          </w:rPr>
          <w:t>, wenn man annimmt, dass 1 kmol Idealgas = 24 m³ bei 100 kPa und 25 °C entspricht</w:t>
        </w:r>
      </w:ins>
      <w:r w:rsidRPr="00937E3C">
        <w:rPr>
          <w:lang w:val="de-DE"/>
        </w:rPr>
        <w:t>?</w:t>
      </w:r>
    </w:p>
    <w:p w:rsidR="00096EF8" w:rsidRPr="00937E3C" w:rsidRDefault="00096EF8" w:rsidP="00063BD0">
      <w:pPr>
        <w:widowControl w:val="0"/>
        <w:tabs>
          <w:tab w:val="left" w:pos="-1440"/>
          <w:tab w:val="left" w:pos="-720"/>
          <w:tab w:val="left" w:pos="567"/>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    25 m</w:t>
      </w:r>
      <w:r w:rsidRPr="00937E3C">
        <w:rPr>
          <w:vertAlign w:val="superscript"/>
          <w:lang w:val="de-DE"/>
        </w:rPr>
        <w:t>3</w:t>
      </w:r>
      <w:r w:rsidR="003008B7" w:rsidRPr="00937E3C">
        <w:rPr>
          <w:lang w:val="de-DE"/>
        </w:rPr>
        <w: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  375 m</w:t>
      </w:r>
      <w:r w:rsidRPr="00937E3C">
        <w:rPr>
          <w:vertAlign w:val="superscript"/>
          <w:lang w:val="de-DE"/>
        </w:rPr>
        <w:t>3</w:t>
      </w:r>
      <w:r w:rsidR="003008B7" w:rsidRPr="00937E3C">
        <w:rPr>
          <w:lang w:val="de-DE"/>
        </w:rPr>
        <w: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1</w:t>
      </w:r>
      <w:r w:rsidR="005C58F1" w:rsidRPr="00937E3C">
        <w:rPr>
          <w:lang w:val="de-DE"/>
        </w:rPr>
        <w:t xml:space="preserve"> </w:t>
      </w:r>
      <w:r w:rsidRPr="00937E3C">
        <w:rPr>
          <w:lang w:val="de-DE"/>
        </w:rPr>
        <w:t>000 m</w:t>
      </w:r>
      <w:r w:rsidRPr="00937E3C">
        <w:rPr>
          <w:vertAlign w:val="superscript"/>
          <w:lang w:val="de-DE"/>
        </w:rPr>
        <w:t>3</w:t>
      </w:r>
      <w:r w:rsidR="003008B7" w:rsidRPr="00937E3C">
        <w:rPr>
          <w:lang w:val="de-DE"/>
        </w:rPr>
        <w:t>.</w:t>
      </w:r>
    </w:p>
    <w:p w:rsidR="00096EF8" w:rsidRPr="00937E3C" w:rsidRDefault="00096EF8" w:rsidP="00063BD0">
      <w:pPr>
        <w:widowControl w:val="0"/>
        <w:tabs>
          <w:tab w:val="left" w:pos="-1440"/>
          <w:tab w:val="left" w:pos="-720"/>
          <w:tab w:val="left" w:pos="567"/>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3</w:t>
      </w:r>
      <w:r w:rsidR="005C58F1" w:rsidRPr="00937E3C">
        <w:rPr>
          <w:lang w:val="de-DE"/>
        </w:rPr>
        <w:t xml:space="preserve"> </w:t>
      </w:r>
      <w:r w:rsidRPr="00937E3C">
        <w:rPr>
          <w:lang w:val="de-DE"/>
        </w:rPr>
        <w:t>000 m</w:t>
      </w:r>
      <w:r w:rsidRPr="00937E3C">
        <w:rPr>
          <w:vertAlign w:val="superscript"/>
          <w:lang w:val="de-DE"/>
        </w:rPr>
        <w:t>3</w:t>
      </w:r>
      <w:r w:rsidR="003008B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sectPr w:rsidR="00096EF8" w:rsidRPr="00937E3C">
          <w:headerReference w:type="even" r:id="rId53"/>
          <w:headerReference w:type="default" r:id="rId54"/>
          <w:headerReference w:type="first" r:id="rId55"/>
          <w:pgSz w:w="11906" w:h="16838"/>
          <w:pgMar w:top="1417" w:right="1417" w:bottom="1417" w:left="1417" w:header="708" w:footer="708" w:gutter="0"/>
          <w:cols w:space="708"/>
        </w:sect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08.1-01</w:t>
      </w:r>
      <w:r w:rsidRPr="00937E3C">
        <w:rPr>
          <w:lang w:val="de-DE"/>
        </w:rPr>
        <w:tab/>
        <w:t>Sättigungsdampfdruck, abhängig von der Zusammensetzung</w:t>
      </w:r>
      <w:r w:rsidRPr="00937E3C">
        <w:rPr>
          <w:lang w:val="de-DE"/>
        </w:rPr>
        <w:tab/>
        <w:t>B</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Welche Aussage zum Dampfdruck eines Propan/Butan-Gemisches ist richtig?</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Der Dampfdruck ist niedriger als der Dampfdruck des Butans.</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Der Dampfdruck ist höher als der Dampfdruck des Butans.</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Der Dampfdruck ist gleich dem Dampfdruck von Propan.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Der Dampfdruck ist höher als der Dampfdruck von Propan.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08.1-02</w:t>
      </w:r>
      <w:r w:rsidRPr="00937E3C">
        <w:rPr>
          <w:lang w:val="de-DE"/>
        </w:rPr>
        <w:tab/>
        <w:t>Sättigungsdampfdruck, abhängig von der Zusammensetzung</w:t>
      </w:r>
      <w:r w:rsidRPr="00937E3C">
        <w:rPr>
          <w:lang w:val="de-DE"/>
        </w:rPr>
        <w:tab/>
        <w:t>C</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134" w:hanging="1701"/>
        <w:jc w:val="both"/>
        <w:rPr>
          <w:lang w:val="de-DE"/>
        </w:rPr>
      </w:pPr>
      <w:r w:rsidRPr="00937E3C">
        <w:rPr>
          <w:lang w:val="de-DE"/>
        </w:rPr>
        <w:tab/>
      </w:r>
      <w:r w:rsidRPr="00937E3C">
        <w:rPr>
          <w:lang w:val="de-DE"/>
        </w:rPr>
        <w:tab/>
        <w:t>Welche Aussage zum Dampfdruck von einem Gemisch von 60% Propylen und 40 % Propan ist richtig?</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Der Dampfdruck ist höher als der Dampfdruck von Propylen.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Der Dampfdruck ist gleich dem Dampfdruck von Propylen.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Der Dampfdruck ist niedriger als der Dampfdruck von Propylen.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Der Dampfdruck ist gleich dem Dampfdruck von Propan.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08.1-03</w:t>
      </w:r>
      <w:r w:rsidRPr="00937E3C">
        <w:rPr>
          <w:lang w:val="de-DE"/>
        </w:rPr>
        <w:tab/>
        <w:t>Sättigungsdampfdruck, abhängig von der Zusammensetzung</w:t>
      </w:r>
      <w:r w:rsidRPr="00937E3C">
        <w:rPr>
          <w:lang w:val="de-DE"/>
        </w:rPr>
        <w:tab/>
        <w:t>A</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Propylen enthält 7 % Propan. Welche Aussage zum Dampfdruck ist richtig?</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Der Dampfdruck ist niedriger als der Dampfdruck des Propylens.</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Der Dampfdruck ist gleich dem Dampfdruck des Propylens.</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Der Dampfdruck ist höher als der Dampfdruck des Propylens.</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Der Dampfdruck ist niedriger als der Dampfdruck des Propans.</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08.1-04</w:t>
      </w:r>
      <w:r w:rsidRPr="00937E3C">
        <w:rPr>
          <w:lang w:val="de-DE"/>
        </w:rPr>
        <w:tab/>
        <w:t xml:space="preserve">gestrichen </w:t>
      </w:r>
      <w:r w:rsidR="00B63D99" w:rsidRPr="00937E3C">
        <w:rPr>
          <w:lang w:val="de-DE"/>
        </w:rPr>
        <w:t>(2007)</w:t>
      </w:r>
      <w:r w:rsidR="004F23EC"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08.1-05</w:t>
      </w:r>
      <w:r w:rsidRPr="00937E3C">
        <w:rPr>
          <w:lang w:val="de-DE"/>
        </w:rPr>
        <w:tab/>
        <w:t xml:space="preserve">gestrichen </w:t>
      </w:r>
      <w:r w:rsidR="00B63D99" w:rsidRPr="00937E3C">
        <w:rPr>
          <w:lang w:val="de-DE"/>
        </w:rPr>
        <w:t>(2007)</w:t>
      </w:r>
      <w:r w:rsidR="004F23EC" w:rsidRPr="00937E3C">
        <w:rPr>
          <w:lang w:val="de-DE"/>
        </w:rPr>
        <w:t>.</w:t>
      </w:r>
    </w:p>
    <w:p w:rsidR="00096EF8" w:rsidRPr="00937E3C" w:rsidRDefault="00B07769" w:rsidP="00B07769">
      <w:pPr>
        <w:widowControl w:val="0"/>
        <w:tabs>
          <w:tab w:val="left" w:pos="-1440"/>
          <w:tab w:val="left" w:pos="-720"/>
          <w:tab w:val="left" w:pos="284"/>
          <w:tab w:val="left" w:pos="1134"/>
          <w:tab w:val="left" w:pos="1701"/>
          <w:tab w:val="left" w:pos="8505"/>
        </w:tabs>
        <w:spacing w:line="240" w:lineRule="atLeast"/>
        <w:jc w:val="both"/>
        <w:rPr>
          <w:lang w:val="de-DE"/>
        </w:rPr>
      </w:pPr>
      <w:r w:rsidRPr="00937E3C">
        <w:rPr>
          <w:lang w:val="de-DE"/>
        </w:rPr>
        <w:br w:type="textWrapping" w:clear="all"/>
      </w:r>
      <w:r w:rsidR="00096EF8" w:rsidRPr="00937E3C">
        <w:rPr>
          <w:lang w:val="de-DE"/>
        </w:rPr>
        <w:tab/>
        <w:t>231 08.1-06</w:t>
      </w:r>
      <w:r w:rsidR="00096EF8" w:rsidRPr="00937E3C">
        <w:rPr>
          <w:lang w:val="de-DE"/>
        </w:rPr>
        <w:tab/>
        <w:t xml:space="preserve">gestrichen </w:t>
      </w:r>
      <w:r w:rsidR="00B63D99" w:rsidRPr="00937E3C">
        <w:rPr>
          <w:lang w:val="de-DE"/>
        </w:rPr>
        <w:t>(2007)</w:t>
      </w:r>
      <w:r w:rsidR="004F23EC"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sectPr w:rsidR="00096EF8" w:rsidRPr="00937E3C">
          <w:headerReference w:type="even" r:id="rId56"/>
          <w:headerReference w:type="default" r:id="rId57"/>
          <w:headerReference w:type="first" r:id="rId58"/>
          <w:pgSz w:w="11906" w:h="16838"/>
          <w:pgMar w:top="1417" w:right="1417" w:bottom="1417" w:left="1417" w:header="708" w:footer="708" w:gutter="0"/>
          <w:cols w:space="708"/>
        </w:sect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08.2-01</w:t>
      </w:r>
      <w:r w:rsidRPr="00937E3C">
        <w:rPr>
          <w:lang w:val="de-DE"/>
        </w:rPr>
        <w:tab/>
        <w:t>Gesundheitsrisiken</w:t>
      </w:r>
      <w:r w:rsidRPr="00937E3C">
        <w:rPr>
          <w:lang w:val="de-DE"/>
        </w:rPr>
        <w:tab/>
        <w:t>C</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284"/>
        </w:tabs>
        <w:spacing w:line="240" w:lineRule="atLeast"/>
      </w:pPr>
      <w:r w:rsidRPr="00937E3C">
        <w:tab/>
      </w:r>
      <w:r w:rsidRPr="00937E3C">
        <w:tab/>
        <w:t>Womit ist Flüssiggas-Gemisch aus Propan und Butan bezogen auf seine Gesundheitsrisiken vergleichbar?</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t>UN 1005, AMMONIAK, WASSERFREI</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t>UN 1010, BUTA-1,3-DIEN, STABILISIERT</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t>UN 1879, PROPAN</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fr-FR"/>
        </w:rPr>
        <w:tab/>
      </w:r>
      <w:r w:rsidRPr="00937E3C">
        <w:rPr>
          <w:lang w:val="fr-FR"/>
        </w:rPr>
        <w:tab/>
      </w:r>
      <w:r w:rsidR="005F4793" w:rsidRPr="00937E3C">
        <w:rPr>
          <w:lang w:val="de-DE"/>
        </w:rPr>
        <w:t>D</w:t>
      </w:r>
      <w:r w:rsidRPr="00937E3C">
        <w:rPr>
          <w:lang w:val="de-DE"/>
        </w:rPr>
        <w:tab/>
        <w:t>UN 1086, VINYLCHLORID, STABILISIERT</w:t>
      </w:r>
      <w:r w:rsidR="003008B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08.2-02</w:t>
      </w:r>
      <w:r w:rsidRPr="00937E3C">
        <w:rPr>
          <w:lang w:val="de-DE"/>
        </w:rPr>
        <w:tab/>
        <w:t>Gesundheitsrisiken</w:t>
      </w:r>
      <w:r w:rsidRPr="00937E3C">
        <w:rPr>
          <w:lang w:val="de-DE"/>
        </w:rPr>
        <w:tab/>
        <w:t>B</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284"/>
        </w:tabs>
        <w:spacing w:line="240" w:lineRule="atLeast"/>
      </w:pPr>
      <w:r w:rsidRPr="00937E3C">
        <w:tab/>
      </w:r>
      <w:r w:rsidRPr="00937E3C">
        <w:tab/>
        <w:t>Bei der Beförderung eines Flüssiggas-Gemisches aus Propan und Butan müssen dieselben Sicherheitsanforderungen eingehalten werden wie bei der Beförderung eines anderen Gases. Um welches Gas handelt es sich?</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UN 1010, BUTA-1,3-DIEN, STABILISIERT</w:t>
      </w:r>
      <w:r w:rsidR="003008B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es-ES_tradnl"/>
        </w:rPr>
      </w:pPr>
      <w:r w:rsidRPr="00937E3C">
        <w:rPr>
          <w:lang w:val="de-DE"/>
        </w:rPr>
        <w:tab/>
      </w:r>
      <w:r w:rsidRPr="00937E3C">
        <w:rPr>
          <w:lang w:val="de-DE"/>
        </w:rPr>
        <w:tab/>
      </w:r>
      <w:r w:rsidR="005F4793" w:rsidRPr="00937E3C">
        <w:rPr>
          <w:lang w:val="es-ES_tradnl"/>
        </w:rPr>
        <w:t>B</w:t>
      </w:r>
      <w:r w:rsidRPr="00937E3C">
        <w:rPr>
          <w:lang w:val="es-ES_tradnl"/>
        </w:rPr>
        <w:tab/>
        <w:t>UN 1969, ISOBUTAN</w:t>
      </w:r>
      <w:r w:rsidR="003008B7" w:rsidRPr="00937E3C">
        <w:rPr>
          <w:lang w:val="es-ES_tradnl"/>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es-ES_tradnl"/>
        </w:rPr>
      </w:pPr>
      <w:r w:rsidRPr="00937E3C">
        <w:rPr>
          <w:lang w:val="es-ES_tradnl"/>
        </w:rPr>
        <w:tab/>
      </w:r>
      <w:r w:rsidRPr="00937E3C">
        <w:rPr>
          <w:lang w:val="es-ES_tradnl"/>
        </w:rPr>
        <w:tab/>
      </w:r>
      <w:r w:rsidR="005F4793" w:rsidRPr="00937E3C">
        <w:rPr>
          <w:lang w:val="es-ES_tradnl"/>
        </w:rPr>
        <w:t>C</w:t>
      </w:r>
      <w:r w:rsidRPr="00937E3C">
        <w:rPr>
          <w:lang w:val="es-ES_tradnl"/>
        </w:rPr>
        <w:tab/>
        <w:t>UN 1280, PROPYLENOXID</w:t>
      </w:r>
      <w:r w:rsidR="003008B7" w:rsidRPr="00937E3C">
        <w:rPr>
          <w:lang w:val="es-ES_tradnl"/>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es-ES_tradnl"/>
        </w:rPr>
        <w:tab/>
      </w:r>
      <w:r w:rsidRPr="00937E3C">
        <w:rPr>
          <w:lang w:val="es-ES_tradnl"/>
        </w:rPr>
        <w:tab/>
      </w:r>
      <w:r w:rsidR="005F4793" w:rsidRPr="00937E3C">
        <w:rPr>
          <w:lang w:val="de-DE"/>
        </w:rPr>
        <w:t>D</w:t>
      </w:r>
      <w:r w:rsidRPr="00937E3C">
        <w:rPr>
          <w:lang w:val="de-DE"/>
        </w:rPr>
        <w:tab/>
        <w:t>UN 1086, VINYLCHLORID, STABILISIERT</w:t>
      </w:r>
      <w:r w:rsidR="003008B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08.2-03</w:t>
      </w:r>
      <w:r w:rsidRPr="00937E3C">
        <w:rPr>
          <w:lang w:val="de-DE"/>
        </w:rPr>
        <w:tab/>
        <w:t>Gesundheitsrisiken</w:t>
      </w:r>
      <w:r w:rsidRPr="00937E3C">
        <w:rPr>
          <w:lang w:val="de-DE"/>
        </w:rPr>
        <w:tab/>
        <w:t>B</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Womit ist KOHLENWASSERSTOFFGAS, GEMISCH, VERFLÜSSIGT, N.A.G. (GEMISCH A) (UN 1965) bezogen auf seine Gesundheitsrisiken vergleichbar?</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es-ES_tradnl"/>
        </w:rPr>
      </w:pPr>
      <w:r w:rsidRPr="00937E3C">
        <w:rPr>
          <w:lang w:val="de-DE"/>
        </w:rPr>
        <w:tab/>
      </w:r>
      <w:r w:rsidRPr="00937E3C">
        <w:rPr>
          <w:lang w:val="de-DE"/>
        </w:rPr>
        <w:tab/>
      </w:r>
      <w:r w:rsidR="005F4793" w:rsidRPr="00937E3C">
        <w:rPr>
          <w:lang w:val="es-ES_tradnl"/>
        </w:rPr>
        <w:t>A</w:t>
      </w:r>
      <w:r w:rsidRPr="00937E3C">
        <w:rPr>
          <w:lang w:val="es-ES_tradnl"/>
        </w:rPr>
        <w:tab/>
        <w:t>UN 1010, BUTA-1,3-DIEN, STABILISIERT</w:t>
      </w:r>
      <w:r w:rsidR="003008B7" w:rsidRPr="00937E3C">
        <w:rPr>
          <w:lang w:val="es-ES_tradnl"/>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es-ES_tradnl"/>
        </w:rPr>
      </w:pPr>
      <w:r w:rsidRPr="00937E3C">
        <w:rPr>
          <w:lang w:val="es-ES_tradnl"/>
        </w:rPr>
        <w:tab/>
      </w:r>
      <w:r w:rsidRPr="00937E3C">
        <w:rPr>
          <w:lang w:val="es-ES_tradnl"/>
        </w:rPr>
        <w:tab/>
      </w:r>
      <w:r w:rsidR="005F4793" w:rsidRPr="00937E3C">
        <w:rPr>
          <w:lang w:val="es-ES_tradnl"/>
        </w:rPr>
        <w:t>B</w:t>
      </w:r>
      <w:r w:rsidRPr="00937E3C">
        <w:rPr>
          <w:lang w:val="es-ES_tradnl"/>
        </w:rPr>
        <w:tab/>
        <w:t>UN 1969, ISOBUTAN</w:t>
      </w:r>
      <w:r w:rsidR="003008B7" w:rsidRPr="00937E3C">
        <w:rPr>
          <w:lang w:val="es-ES_tradnl"/>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es-ES_tradnl"/>
        </w:rPr>
        <w:tab/>
      </w:r>
      <w:r w:rsidRPr="00937E3C">
        <w:rPr>
          <w:lang w:val="es-ES_tradnl"/>
        </w:rPr>
        <w:tab/>
      </w:r>
      <w:r w:rsidR="005F4793" w:rsidRPr="00937E3C">
        <w:rPr>
          <w:lang w:val="fr-FR"/>
        </w:rPr>
        <w:t>C</w:t>
      </w:r>
      <w:r w:rsidRPr="00937E3C">
        <w:rPr>
          <w:lang w:val="fr-FR"/>
        </w:rPr>
        <w:tab/>
        <w:t>UN 1280, PROPYLENOXID</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fr-FR"/>
        </w:rPr>
        <w:tab/>
      </w:r>
      <w:r w:rsidRPr="00937E3C">
        <w:rPr>
          <w:lang w:val="fr-FR"/>
        </w:rPr>
        <w:tab/>
      </w:r>
      <w:r w:rsidR="005F4793" w:rsidRPr="00937E3C">
        <w:rPr>
          <w:lang w:val="de-DE"/>
        </w:rPr>
        <w:t>D</w:t>
      </w:r>
      <w:r w:rsidRPr="00937E3C">
        <w:rPr>
          <w:lang w:val="de-DE"/>
        </w:rPr>
        <w:tab/>
        <w:t>UN 1086, VINYLCHLORID, STABILISIERT</w:t>
      </w:r>
      <w:r w:rsidR="003008B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08.2-04</w:t>
      </w:r>
      <w:r w:rsidRPr="00937E3C">
        <w:rPr>
          <w:lang w:val="de-DE"/>
        </w:rPr>
        <w:tab/>
        <w:t>Gesundheitsrisiken</w:t>
      </w:r>
      <w:r w:rsidRPr="00937E3C">
        <w:rPr>
          <w:lang w:val="de-DE"/>
        </w:rPr>
        <w:tab/>
        <w:t>C</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Bei der Beförderung von GEMISCH A (UN 1965) müssen dieselben Sicherheitsanforderungen eingehalten werden wie bei der Beförderung eines anderen Gases. Welches Gas ist das?</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UN 1005, AMMONIAK, WASSERFREI</w:t>
      </w:r>
      <w:r w:rsidR="003008B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UN 1010, BUTA-1,3-DIEN, STABILISIERT</w:t>
      </w:r>
      <w:r w:rsidR="003008B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es-ES_tradnl"/>
        </w:rPr>
      </w:pPr>
      <w:r w:rsidRPr="00937E3C">
        <w:rPr>
          <w:lang w:val="de-DE"/>
        </w:rPr>
        <w:tab/>
      </w:r>
      <w:r w:rsidRPr="00937E3C">
        <w:rPr>
          <w:lang w:val="de-DE"/>
        </w:rPr>
        <w:tab/>
      </w:r>
      <w:r w:rsidR="005F4793" w:rsidRPr="00937E3C">
        <w:rPr>
          <w:lang w:val="es-ES_tradnl"/>
        </w:rPr>
        <w:t>C</w:t>
      </w:r>
      <w:r w:rsidRPr="00937E3C">
        <w:rPr>
          <w:lang w:val="es-ES_tradnl"/>
        </w:rPr>
        <w:tab/>
        <w:t>UN 1969, ISOBUTAN</w:t>
      </w:r>
      <w:r w:rsidR="003008B7" w:rsidRPr="00937E3C">
        <w:rPr>
          <w:lang w:val="es-ES_tradnl"/>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es-ES_tradnl"/>
        </w:rPr>
      </w:pPr>
      <w:r w:rsidRPr="00937E3C">
        <w:rPr>
          <w:lang w:val="es-ES_tradnl"/>
        </w:rPr>
        <w:tab/>
      </w:r>
      <w:r w:rsidRPr="00937E3C">
        <w:rPr>
          <w:lang w:val="es-ES_tradnl"/>
        </w:rPr>
        <w:tab/>
      </w:r>
      <w:r w:rsidR="005F4793" w:rsidRPr="00937E3C">
        <w:rPr>
          <w:lang w:val="es-ES_tradnl"/>
        </w:rPr>
        <w:t>D</w:t>
      </w:r>
      <w:r w:rsidRPr="00937E3C">
        <w:rPr>
          <w:lang w:val="es-ES_tradnl"/>
        </w:rPr>
        <w:tab/>
        <w:t>UN 1280, PROPYLENOXID</w:t>
      </w:r>
      <w:r w:rsidR="003008B7" w:rsidRPr="00937E3C">
        <w:rPr>
          <w:lang w:val="es-ES_tradnl"/>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es-ES_tradnl"/>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es-ES_tradnl"/>
        </w:rPr>
        <w:tab/>
      </w:r>
      <w:r w:rsidRPr="00937E3C">
        <w:rPr>
          <w:lang w:val="de-DE"/>
        </w:rPr>
        <w:t>231 08.2-05</w:t>
      </w:r>
      <w:r w:rsidRPr="00937E3C">
        <w:rPr>
          <w:lang w:val="de-DE"/>
        </w:rPr>
        <w:tab/>
        <w:t>Gefahreneigenschaften</w:t>
      </w:r>
      <w:r w:rsidRPr="00937E3C">
        <w:rPr>
          <w:lang w:val="de-DE"/>
        </w:rPr>
        <w:tab/>
        <w:t>A</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lockText2"/>
        <w:spacing w:line="240" w:lineRule="atLeast"/>
      </w:pPr>
      <w:r w:rsidRPr="00937E3C">
        <w:tab/>
      </w:r>
      <w:r w:rsidRPr="00937E3C">
        <w:tab/>
        <w:t>Welche gefährliche Eigenschaft hat ein Flüssiggas-Gemisch aus Propan und Butan?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r>
      <w:r w:rsidR="00FA56F5" w:rsidRPr="00937E3C">
        <w:rPr>
          <w:lang w:val="de-DE"/>
        </w:rPr>
        <w:t xml:space="preserve">Das Gemisch ist </w:t>
      </w:r>
      <w:r w:rsidRPr="00937E3C">
        <w:rPr>
          <w:lang w:val="de-DE"/>
        </w:rPr>
        <w:t>entzündbar.</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FA56F5" w:rsidRPr="00937E3C">
        <w:rPr>
          <w:lang w:val="de-DE"/>
        </w:rPr>
        <w:t xml:space="preserve">Das Gemisch ist </w:t>
      </w:r>
      <w:r w:rsidRPr="00937E3C">
        <w:rPr>
          <w:lang w:val="de-DE"/>
        </w:rPr>
        <w:t>toxisch.</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FA56F5" w:rsidRPr="00937E3C">
        <w:rPr>
          <w:lang w:val="de-DE"/>
        </w:rPr>
        <w:t xml:space="preserve">Das Gemisch </w:t>
      </w:r>
      <w:r w:rsidRPr="00937E3C">
        <w:rPr>
          <w:lang w:val="de-DE"/>
        </w:rPr>
        <w:t>kann polymerisieren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FA56F5" w:rsidRPr="00937E3C">
        <w:rPr>
          <w:lang w:val="de-DE"/>
        </w:rPr>
        <w:t xml:space="preserve">Das Gemisch ist </w:t>
      </w:r>
      <w:r w:rsidRPr="00937E3C">
        <w:rPr>
          <w:lang w:val="de-DE"/>
        </w:rPr>
        <w:t>ungefährlich</w:t>
      </w:r>
      <w:r w:rsidR="00FA56F5"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77432F"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br w:type="page"/>
      </w:r>
      <w:r w:rsidR="00096EF8" w:rsidRPr="00937E3C">
        <w:rPr>
          <w:lang w:val="de-DE"/>
        </w:rPr>
        <w:tab/>
        <w:t>231 08.2-06</w:t>
      </w:r>
      <w:r w:rsidR="00096EF8" w:rsidRPr="00937E3C">
        <w:rPr>
          <w:lang w:val="de-DE"/>
        </w:rPr>
        <w:tab/>
        <w:t>Gefahreneigenschaften</w:t>
      </w:r>
      <w:r w:rsidR="00096EF8" w:rsidRPr="00937E3C">
        <w:rPr>
          <w:lang w:val="de-DE"/>
        </w:rPr>
        <w:tab/>
        <w:t>C</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Welche gefährliche Eigenschaft hat UN 1965, KOHLENWASSERSTOFFGAS, GEMISCH, VERFLÜSSIGT, N.A.G</w:t>
      </w:r>
      <w:r w:rsidR="00DB06DB"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r>
      <w:r w:rsidR="00FA56F5" w:rsidRPr="00937E3C">
        <w:rPr>
          <w:lang w:val="de-DE"/>
        </w:rPr>
        <w:t xml:space="preserve">Das Gemisch ist </w:t>
      </w:r>
      <w:r w:rsidRPr="00937E3C">
        <w:rPr>
          <w:lang w:val="de-DE"/>
        </w:rPr>
        <w:t>ungefährlich.</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FA56F5" w:rsidRPr="00937E3C">
        <w:rPr>
          <w:lang w:val="de-DE"/>
        </w:rPr>
        <w:t xml:space="preserve">Das Gemisch ist </w:t>
      </w:r>
      <w:r w:rsidRPr="00937E3C">
        <w:rPr>
          <w:lang w:val="de-DE"/>
        </w:rPr>
        <w:t>toxisch.</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FA56F5" w:rsidRPr="00937E3C">
        <w:rPr>
          <w:lang w:val="de-DE"/>
        </w:rPr>
        <w:t xml:space="preserve">Das Gemisch ist </w:t>
      </w:r>
      <w:r w:rsidRPr="00937E3C">
        <w:rPr>
          <w:lang w:val="de-DE"/>
        </w:rPr>
        <w:t>entzündbar.</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FA56F5" w:rsidRPr="00937E3C">
        <w:rPr>
          <w:lang w:val="de-DE"/>
        </w:rPr>
        <w:t xml:space="preserve">Das Gemisch </w:t>
      </w:r>
      <w:r w:rsidRPr="00937E3C">
        <w:rPr>
          <w:lang w:val="de-DE"/>
        </w:rPr>
        <w:t>kann polymerisieren.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08.2-07</w:t>
      </w:r>
      <w:r w:rsidRPr="00937E3C">
        <w:rPr>
          <w:lang w:val="de-DE"/>
        </w:rPr>
        <w:tab/>
        <w:t>Gefahreneigenschaften</w:t>
      </w:r>
      <w:r w:rsidRPr="00937E3C">
        <w:rPr>
          <w:lang w:val="de-DE"/>
        </w:rPr>
        <w:tab/>
        <w:t>C</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Welche gefährliche Eigenschaft hat ein Gemisch aus BUTAN und BUTEN (UN 1965)</w:t>
      </w:r>
      <w:r w:rsidR="000E77A0"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r>
      <w:r w:rsidR="00FA56F5" w:rsidRPr="00937E3C">
        <w:rPr>
          <w:lang w:val="de-DE"/>
        </w:rPr>
        <w:t xml:space="preserve">Das Gemisch ist </w:t>
      </w:r>
      <w:r w:rsidRPr="00937E3C">
        <w:rPr>
          <w:lang w:val="de-DE"/>
        </w:rPr>
        <w:t>ungefährlich</w:t>
      </w:r>
      <w:r w:rsidR="00FA56F5"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FA56F5" w:rsidRPr="00937E3C">
        <w:rPr>
          <w:lang w:val="de-DE"/>
        </w:rPr>
        <w:t xml:space="preserve">Das Gemisch ist </w:t>
      </w:r>
      <w:r w:rsidRPr="00937E3C">
        <w:rPr>
          <w:lang w:val="de-DE"/>
        </w:rPr>
        <w:t>toxisch</w:t>
      </w:r>
      <w:r w:rsidR="00FA56F5"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FA56F5" w:rsidRPr="00937E3C">
        <w:rPr>
          <w:lang w:val="de-DE"/>
        </w:rPr>
        <w:t xml:space="preserve">Das Gemisch ist </w:t>
      </w:r>
      <w:r w:rsidR="00E473DF" w:rsidRPr="00937E3C">
        <w:rPr>
          <w:lang w:val="de-DE"/>
        </w:rPr>
        <w:t>entzündbar</w:t>
      </w:r>
      <w:r w:rsidR="00FA56F5"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FA56F5" w:rsidRPr="00937E3C">
        <w:rPr>
          <w:lang w:val="de-DE"/>
        </w:rPr>
        <w:t xml:space="preserve">Das Gemisch ist </w:t>
      </w:r>
      <w:r w:rsidRPr="00937E3C">
        <w:rPr>
          <w:lang w:val="de-DE"/>
        </w:rPr>
        <w:t>polymerisierbar</w:t>
      </w:r>
      <w:r w:rsidR="00FA56F5"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08.2-08</w:t>
      </w:r>
      <w:r w:rsidRPr="00937E3C">
        <w:rPr>
          <w:lang w:val="de-DE"/>
        </w:rPr>
        <w:tab/>
        <w:t>Gefahreneigenschaften</w:t>
      </w:r>
      <w:r w:rsidRPr="00937E3C">
        <w:rPr>
          <w:lang w:val="de-DE"/>
        </w:rPr>
        <w:tab/>
        <w:t>C</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284"/>
        </w:tabs>
        <w:spacing w:line="240" w:lineRule="atLeast"/>
      </w:pPr>
      <w:r w:rsidRPr="00937E3C">
        <w:tab/>
      </w:r>
      <w:r w:rsidRPr="00937E3C">
        <w:tab/>
        <w:t>Welche gefährliche Eigenschaft hat METHYLCHLORID (UN 1063)</w:t>
      </w:r>
      <w:r w:rsidR="000E77A0" w:rsidRPr="00937E3C">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r>
      <w:r w:rsidR="00FA56F5" w:rsidRPr="00937E3C">
        <w:rPr>
          <w:lang w:val="de-DE"/>
        </w:rPr>
        <w:t xml:space="preserve">Der Stoff ist </w:t>
      </w:r>
      <w:r w:rsidRPr="00937E3C">
        <w:rPr>
          <w:lang w:val="de-DE"/>
        </w:rPr>
        <w:t>ungefährlich</w:t>
      </w:r>
      <w:r w:rsidR="00FA56F5"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FA56F5" w:rsidRPr="00937E3C">
        <w:rPr>
          <w:lang w:val="de-DE"/>
        </w:rPr>
        <w:t xml:space="preserve">Der Stoff ist </w:t>
      </w:r>
      <w:r w:rsidRPr="00937E3C">
        <w:rPr>
          <w:lang w:val="de-DE"/>
        </w:rPr>
        <w:t>toxisch</w:t>
      </w:r>
      <w:r w:rsidR="00FA56F5"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FA56F5" w:rsidRPr="00937E3C">
        <w:rPr>
          <w:lang w:val="de-DE"/>
        </w:rPr>
        <w:t xml:space="preserve">Der Stoff ist </w:t>
      </w:r>
      <w:r w:rsidR="00E473DF" w:rsidRPr="00937E3C">
        <w:rPr>
          <w:lang w:val="de-DE"/>
        </w:rPr>
        <w:t>entzündbar</w:t>
      </w:r>
      <w:r w:rsidR="00FA56F5"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FA56F5" w:rsidRPr="00937E3C">
        <w:rPr>
          <w:lang w:val="de-DE"/>
        </w:rPr>
        <w:t xml:space="preserve">Der Stoff ist </w:t>
      </w:r>
      <w:r w:rsidRPr="00937E3C">
        <w:rPr>
          <w:lang w:val="de-DE"/>
        </w:rPr>
        <w:t>polymerisierbar</w:t>
      </w:r>
      <w:r w:rsidR="00FA56F5" w:rsidRPr="00937E3C">
        <w:rPr>
          <w:lang w:val="de-DE"/>
        </w:rPr>
        <w:t>.</w:t>
      </w:r>
    </w:p>
    <w:p w:rsidR="004B1993" w:rsidRPr="00937E3C" w:rsidRDefault="004B1993"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4B1993" w:rsidRPr="00937E3C" w:rsidRDefault="000278E9"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004B1993" w:rsidRPr="00937E3C">
        <w:rPr>
          <w:lang w:val="de-DE"/>
        </w:rPr>
        <w:t>231 08.2-09</w:t>
      </w:r>
      <w:r w:rsidR="004B1993" w:rsidRPr="00937E3C">
        <w:rPr>
          <w:lang w:val="de-DE"/>
        </w:rPr>
        <w:tab/>
        <w:t>Stoffeigenschaften</w:t>
      </w:r>
      <w:r w:rsidR="004B1993" w:rsidRPr="00937E3C">
        <w:rPr>
          <w:lang w:val="de-DE"/>
        </w:rPr>
        <w:tab/>
        <w:t>D</w:t>
      </w:r>
    </w:p>
    <w:p w:rsidR="004B1993" w:rsidRPr="00937E3C" w:rsidRDefault="004B1993"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4B1993" w:rsidRPr="00937E3C" w:rsidRDefault="004B1993" w:rsidP="00CA7135">
      <w:pPr>
        <w:pStyle w:val="BodyText22"/>
        <w:tabs>
          <w:tab w:val="clear" w:pos="567"/>
          <w:tab w:val="left" w:pos="284"/>
        </w:tabs>
        <w:spacing w:line="240" w:lineRule="atLeast"/>
      </w:pPr>
      <w:r w:rsidRPr="00937E3C">
        <w:tab/>
      </w:r>
      <w:r w:rsidRPr="00937E3C">
        <w:tab/>
        <w:t>Warum werden an Materialien, die mit LNG in Kontakt kommen</w:t>
      </w:r>
      <w:r w:rsidR="008645E3" w:rsidRPr="00937E3C">
        <w:t>,</w:t>
      </w:r>
      <w:r w:rsidRPr="00937E3C">
        <w:t xml:space="preserve"> besondere Anforderungen gestellt?</w:t>
      </w:r>
    </w:p>
    <w:p w:rsidR="004B1993" w:rsidRPr="00937E3C" w:rsidRDefault="004B1993"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4B1993" w:rsidRPr="00937E3C" w:rsidRDefault="000278E9"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004B1993" w:rsidRPr="00937E3C">
        <w:rPr>
          <w:lang w:val="de-DE"/>
        </w:rPr>
        <w:tab/>
        <w:t>A</w:t>
      </w:r>
      <w:r w:rsidR="004B1993" w:rsidRPr="00937E3C">
        <w:rPr>
          <w:lang w:val="de-DE"/>
        </w:rPr>
        <w:tab/>
        <w:t>Wegen der niedrigen Dichte.</w:t>
      </w:r>
    </w:p>
    <w:p w:rsidR="004B1993" w:rsidRPr="00937E3C" w:rsidRDefault="000278E9"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004B1993" w:rsidRPr="00937E3C">
        <w:rPr>
          <w:lang w:val="de-DE"/>
        </w:rPr>
        <w:tab/>
        <w:t>B</w:t>
      </w:r>
      <w:r w:rsidR="004B1993" w:rsidRPr="00937E3C">
        <w:rPr>
          <w:lang w:val="de-DE"/>
        </w:rPr>
        <w:tab/>
      </w:r>
      <w:r w:rsidR="008645E3" w:rsidRPr="00937E3C">
        <w:rPr>
          <w:lang w:val="de-DE"/>
        </w:rPr>
        <w:t>Wegen des niedrigen Drucks.</w:t>
      </w:r>
    </w:p>
    <w:p w:rsidR="004B1993" w:rsidRPr="00937E3C" w:rsidRDefault="000278E9"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004B1993" w:rsidRPr="00937E3C">
        <w:rPr>
          <w:lang w:val="de-DE"/>
        </w:rPr>
        <w:tab/>
        <w:t>C</w:t>
      </w:r>
      <w:r w:rsidR="004B1993" w:rsidRPr="00937E3C">
        <w:rPr>
          <w:lang w:val="de-DE"/>
        </w:rPr>
        <w:tab/>
        <w:t>Wegen der niedrigen molaren Masse.</w:t>
      </w:r>
    </w:p>
    <w:p w:rsidR="004B1993" w:rsidRPr="00937E3C" w:rsidRDefault="000278E9"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004B1993" w:rsidRPr="00937E3C">
        <w:rPr>
          <w:lang w:val="de-DE"/>
        </w:rPr>
        <w:tab/>
        <w:t>D</w:t>
      </w:r>
      <w:r w:rsidR="004B1993" w:rsidRPr="00937E3C">
        <w:rPr>
          <w:lang w:val="de-DE"/>
        </w:rPr>
        <w:tab/>
        <w:t>Wegen der niedrigen Temperatur.</w:t>
      </w:r>
    </w:p>
    <w:p w:rsidR="004B1993" w:rsidRPr="00937E3C" w:rsidRDefault="004B1993"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4B1993" w:rsidRPr="00937E3C" w:rsidRDefault="000278E9"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004B1993" w:rsidRPr="00937E3C">
        <w:rPr>
          <w:lang w:val="de-DE"/>
        </w:rPr>
        <w:t>231 08.2-10</w:t>
      </w:r>
      <w:r w:rsidR="004B1993" w:rsidRPr="00937E3C">
        <w:rPr>
          <w:lang w:val="de-DE"/>
        </w:rPr>
        <w:tab/>
        <w:t>Stoffeigenschaften</w:t>
      </w:r>
      <w:r w:rsidR="004B1993" w:rsidRPr="00937E3C">
        <w:rPr>
          <w:lang w:val="de-DE"/>
        </w:rPr>
        <w:tab/>
        <w:t>C</w:t>
      </w:r>
    </w:p>
    <w:p w:rsidR="004B1993" w:rsidRPr="00937E3C" w:rsidRDefault="004B1993"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4B1993" w:rsidRPr="00937E3C" w:rsidRDefault="004B1993" w:rsidP="00CA7135">
      <w:pPr>
        <w:pStyle w:val="BodyText22"/>
        <w:tabs>
          <w:tab w:val="clear" w:pos="567"/>
          <w:tab w:val="left" w:pos="284"/>
        </w:tabs>
        <w:spacing w:line="240" w:lineRule="atLeast"/>
      </w:pPr>
      <w:r w:rsidRPr="00937E3C">
        <w:tab/>
      </w:r>
      <w:r w:rsidRPr="00937E3C">
        <w:tab/>
        <w:t>Bei Austritt welchen Stoffes ist das Risiko von Sprödbruch am Größten?</w:t>
      </w:r>
    </w:p>
    <w:p w:rsidR="004B1993" w:rsidRPr="00937E3C" w:rsidRDefault="004B1993"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4B1993" w:rsidRPr="00937E3C" w:rsidRDefault="000278E9"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en-US"/>
        </w:rPr>
      </w:pPr>
      <w:r w:rsidRPr="00937E3C">
        <w:rPr>
          <w:lang w:val="de-DE"/>
        </w:rPr>
        <w:tab/>
      </w:r>
      <w:r w:rsidR="004B1993" w:rsidRPr="00937E3C">
        <w:rPr>
          <w:lang w:val="de-DE"/>
        </w:rPr>
        <w:tab/>
      </w:r>
      <w:r w:rsidR="004B1993" w:rsidRPr="00937E3C">
        <w:rPr>
          <w:lang w:val="en-US"/>
        </w:rPr>
        <w:t>A</w:t>
      </w:r>
      <w:r w:rsidR="004B1993" w:rsidRPr="00937E3C">
        <w:rPr>
          <w:lang w:val="en-US"/>
        </w:rPr>
        <w:tab/>
        <w:t>Propylenoxid.</w:t>
      </w:r>
    </w:p>
    <w:p w:rsidR="004B1993" w:rsidRPr="00937E3C" w:rsidRDefault="000278E9"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en-US"/>
        </w:rPr>
      </w:pPr>
      <w:r w:rsidRPr="00937E3C">
        <w:rPr>
          <w:lang w:val="en-US"/>
        </w:rPr>
        <w:tab/>
      </w:r>
      <w:r w:rsidR="004B1993" w:rsidRPr="00937E3C">
        <w:rPr>
          <w:lang w:val="en-US"/>
        </w:rPr>
        <w:tab/>
        <w:t>B</w:t>
      </w:r>
      <w:r w:rsidR="004B1993" w:rsidRPr="00937E3C">
        <w:rPr>
          <w:lang w:val="en-US"/>
        </w:rPr>
        <w:tab/>
        <w:t>Benzin.</w:t>
      </w:r>
    </w:p>
    <w:p w:rsidR="004B1993" w:rsidRPr="00937E3C" w:rsidRDefault="000278E9"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en-US"/>
        </w:rPr>
      </w:pPr>
      <w:r w:rsidRPr="00937E3C">
        <w:rPr>
          <w:lang w:val="en-US"/>
        </w:rPr>
        <w:tab/>
      </w:r>
      <w:r w:rsidR="004B1993" w:rsidRPr="00937E3C">
        <w:rPr>
          <w:lang w:val="en-US"/>
        </w:rPr>
        <w:tab/>
        <w:t>C</w:t>
      </w:r>
      <w:r w:rsidR="004B1993" w:rsidRPr="00937E3C">
        <w:rPr>
          <w:lang w:val="en-US"/>
        </w:rPr>
        <w:tab/>
        <w:t>LNG.</w:t>
      </w:r>
    </w:p>
    <w:p w:rsidR="004B1993" w:rsidRPr="00937E3C" w:rsidRDefault="000278E9"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en-US"/>
        </w:rPr>
        <w:tab/>
      </w:r>
      <w:r w:rsidR="004B1993" w:rsidRPr="00937E3C">
        <w:rPr>
          <w:lang w:val="en-US"/>
        </w:rPr>
        <w:tab/>
      </w:r>
      <w:r w:rsidR="004B1993" w:rsidRPr="00937E3C">
        <w:rPr>
          <w:lang w:val="fr-FR"/>
        </w:rPr>
        <w:t>D</w:t>
      </w:r>
      <w:r w:rsidR="004B1993" w:rsidRPr="00937E3C">
        <w:rPr>
          <w:lang w:val="fr-FR"/>
        </w:rPr>
        <w:tab/>
        <w:t>Butan.</w:t>
      </w:r>
    </w:p>
    <w:p w:rsidR="004B1993" w:rsidRPr="00937E3C" w:rsidRDefault="004B1993"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p>
    <w:p w:rsidR="002F5E4B" w:rsidRPr="00937E3C" w:rsidRDefault="00227B2F" w:rsidP="002F5E4B">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FD7E64">
        <w:rPr>
          <w:lang w:val="de-DE"/>
        </w:rPr>
        <w:br w:type="page"/>
      </w:r>
      <w:r w:rsidR="002F5E4B" w:rsidRPr="00FD7E64">
        <w:rPr>
          <w:lang w:val="de-DE"/>
        </w:rPr>
        <w:tab/>
      </w:r>
      <w:r w:rsidR="002F5E4B" w:rsidRPr="00937E3C">
        <w:rPr>
          <w:lang w:val="de-DE"/>
        </w:rPr>
        <w:t>231 08.2-11</w:t>
      </w:r>
      <w:r w:rsidR="002F5E4B" w:rsidRPr="00937E3C">
        <w:rPr>
          <w:lang w:val="de-DE"/>
        </w:rPr>
        <w:tab/>
        <w:t>Stoffeigenschaften</w:t>
      </w:r>
      <w:r w:rsidR="002F5E4B" w:rsidRPr="00937E3C">
        <w:rPr>
          <w:lang w:val="de-DE"/>
        </w:rPr>
        <w:tab/>
        <w:t>A</w:t>
      </w:r>
    </w:p>
    <w:p w:rsidR="002F5E4B" w:rsidRPr="00937E3C" w:rsidRDefault="002F5E4B" w:rsidP="002F5E4B">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2F5E4B" w:rsidRPr="00937E3C" w:rsidRDefault="002F5E4B" w:rsidP="002F5E4B">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Welche Aussage für das Verhalten von LNG</w:t>
      </w:r>
      <w:r w:rsidR="00466631" w:rsidRPr="00937E3C">
        <w:rPr>
          <w:lang w:val="de-DE"/>
        </w:rPr>
        <w:t xml:space="preserve"> im ungekühlten Ladetank</w:t>
      </w:r>
      <w:r w:rsidRPr="00937E3C">
        <w:rPr>
          <w:lang w:val="de-DE"/>
        </w:rPr>
        <w:t xml:space="preserve"> </w:t>
      </w:r>
      <w:r w:rsidR="008645E3" w:rsidRPr="00937E3C">
        <w:rPr>
          <w:lang w:val="de-DE"/>
        </w:rPr>
        <w:t xml:space="preserve">ist </w:t>
      </w:r>
      <w:r w:rsidRPr="00937E3C">
        <w:rPr>
          <w:lang w:val="de-DE"/>
        </w:rPr>
        <w:t>richtig?</w:t>
      </w:r>
    </w:p>
    <w:p w:rsidR="002F5E4B" w:rsidRPr="00937E3C" w:rsidRDefault="002F5E4B" w:rsidP="002F5E4B">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2F5E4B" w:rsidRPr="00937E3C" w:rsidRDefault="002F5E4B" w:rsidP="002F5E4B">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A</w:t>
      </w:r>
      <w:r w:rsidRPr="00937E3C">
        <w:rPr>
          <w:lang w:val="de-DE"/>
        </w:rPr>
        <w:tab/>
        <w:t>Die Temperatur steigt schneller, je weniger Flüssigkeit im Ladetank ist.</w:t>
      </w:r>
    </w:p>
    <w:p w:rsidR="002F5E4B" w:rsidRPr="00937E3C" w:rsidRDefault="002F5E4B" w:rsidP="002F5E4B">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B</w:t>
      </w:r>
      <w:r w:rsidRPr="00937E3C">
        <w:rPr>
          <w:lang w:val="de-DE"/>
        </w:rPr>
        <w:tab/>
        <w:t>Die Temperatur steigt langsamer, je weniger Flüssigkeit im Ladetank ist.</w:t>
      </w:r>
    </w:p>
    <w:p w:rsidR="002F5E4B" w:rsidRPr="00937E3C" w:rsidRDefault="002F5E4B" w:rsidP="002F5E4B">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C</w:t>
      </w:r>
      <w:r w:rsidRPr="00937E3C">
        <w:rPr>
          <w:lang w:val="de-DE"/>
        </w:rPr>
        <w:tab/>
        <w:t>Die Temperatur sinkt, je weniger Flüssigkeit im Ladetank ist.</w:t>
      </w:r>
    </w:p>
    <w:p w:rsidR="002F5E4B" w:rsidRPr="00937E3C" w:rsidRDefault="002F5E4B" w:rsidP="002F5E4B">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D</w:t>
      </w:r>
      <w:r w:rsidRPr="00937E3C">
        <w:rPr>
          <w:lang w:val="de-DE"/>
        </w:rPr>
        <w:tab/>
        <w:t>Die Temperatur bleibt immer gleich, ungeachtet ob viel oder wenig Flüssigkeit im Ladetank ist.</w:t>
      </w:r>
    </w:p>
    <w:p w:rsidR="002F5E4B" w:rsidRPr="00937E3C" w:rsidRDefault="002F5E4B"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sectPr w:rsidR="00096EF8" w:rsidRPr="00937E3C">
          <w:headerReference w:type="even" r:id="rId59"/>
          <w:headerReference w:type="default" r:id="rId60"/>
          <w:headerReference w:type="first" r:id="rId61"/>
          <w:pgSz w:w="11906" w:h="16838"/>
          <w:pgMar w:top="1417" w:right="1417" w:bottom="1417" w:left="1417" w:header="708" w:footer="708" w:gutter="0"/>
          <w:cols w:space="708"/>
        </w:sect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09.0-01</w:t>
      </w:r>
      <w:r w:rsidRPr="00937E3C">
        <w:rPr>
          <w:lang w:val="de-DE"/>
        </w:rPr>
        <w:tab/>
        <w:t>Polymerisation</w:t>
      </w:r>
      <w:r w:rsidRPr="00937E3C">
        <w:rPr>
          <w:lang w:val="de-DE"/>
        </w:rPr>
        <w:tab/>
        <w:t>A</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Bei welchem der nachstehenden Stoffe besteht die Gefahr der Polymerisation?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t>UN 1010, BUTA-1,3-DIEN, STABILISIERT</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t>UN 1012, 1-BUTEN</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t>UN 1012, 2-BUTEN</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fr-FR"/>
        </w:rPr>
        <w:tab/>
      </w:r>
      <w:r w:rsidRPr="00937E3C">
        <w:rPr>
          <w:lang w:val="fr-FR"/>
        </w:rPr>
        <w:tab/>
      </w:r>
      <w:r w:rsidR="005F4793" w:rsidRPr="00937E3C">
        <w:rPr>
          <w:lang w:val="de-DE"/>
        </w:rPr>
        <w:t>D</w:t>
      </w:r>
      <w:r w:rsidRPr="00937E3C">
        <w:rPr>
          <w:lang w:val="de-DE"/>
        </w:rPr>
        <w:tab/>
        <w:t>UN 1969, ISOBUTAN</w:t>
      </w:r>
      <w:r w:rsidR="003008B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09.0-02</w:t>
      </w:r>
      <w:r w:rsidRPr="00937E3C">
        <w:rPr>
          <w:lang w:val="de-DE"/>
        </w:rPr>
        <w:tab/>
        <w:t>Molekülmasse</w:t>
      </w:r>
      <w:r w:rsidRPr="00937E3C">
        <w:rPr>
          <w:lang w:val="de-DE"/>
        </w:rPr>
        <w:tab/>
        <w:t>D</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Welchen Wert hat die relative Molekülmasse eines Stoffes mit der Formel CH</w:t>
      </w:r>
      <w:r w:rsidRPr="00937E3C">
        <w:rPr>
          <w:vertAlign w:val="subscript"/>
          <w:lang w:val="de-DE"/>
        </w:rPr>
        <w:t>2</w:t>
      </w:r>
      <w:r w:rsidRPr="00937E3C">
        <w:rPr>
          <w:lang w:val="de-DE"/>
        </w:rPr>
        <w:t>=CCl</w:t>
      </w:r>
      <w:r w:rsidRPr="00937E3C">
        <w:rPr>
          <w:vertAlign w:val="subscript"/>
          <w:lang w:val="de-DE"/>
        </w:rPr>
        <w:t>2</w:t>
      </w:r>
      <w:r w:rsidRPr="00937E3C">
        <w:rPr>
          <w:lang w:val="de-DE"/>
        </w:rPr>
        <w:t>?</w:t>
      </w:r>
    </w:p>
    <w:p w:rsidR="00096EF8" w:rsidRPr="00937E3C" w:rsidRDefault="00096EF8" w:rsidP="00063BD0">
      <w:pPr>
        <w:pStyle w:val="BodyText22"/>
        <w:tabs>
          <w:tab w:val="clear" w:pos="567"/>
          <w:tab w:val="left" w:pos="284"/>
        </w:tabs>
        <w:spacing w:line="240" w:lineRule="atLeast"/>
      </w:pPr>
      <w:r w:rsidRPr="00937E3C">
        <w:tab/>
      </w:r>
      <w:r w:rsidRPr="00937E3C">
        <w:tab/>
        <w:t xml:space="preserve">Die </w:t>
      </w:r>
      <w:r w:rsidR="00680305" w:rsidRPr="00937E3C">
        <w:t xml:space="preserve">relative </w:t>
      </w:r>
      <w:r w:rsidRPr="00937E3C">
        <w:t>Atommasse von Kohlenstoff ist 12</w:t>
      </w:r>
      <w:r w:rsidR="00680305" w:rsidRPr="00937E3C">
        <w:t xml:space="preserve">, </w:t>
      </w:r>
      <w:r w:rsidRPr="00937E3C">
        <w:t>von Wasserstoff 1</w:t>
      </w:r>
      <w:r w:rsidR="00680305" w:rsidRPr="00937E3C">
        <w:t xml:space="preserve"> und</w:t>
      </w:r>
      <w:r w:rsidRPr="00937E3C">
        <w:t xml:space="preserve"> von Chlor 35,5.</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t>58</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t>59</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t>62,5</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D</w:t>
      </w:r>
      <w:r w:rsidRPr="00937E3C">
        <w:rPr>
          <w:lang w:val="fr-FR"/>
        </w:rPr>
        <w:tab/>
        <w:t>97</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fr-FR"/>
        </w:rPr>
        <w:tab/>
        <w:t>231 09.0-03</w:t>
      </w:r>
      <w:r w:rsidRPr="00937E3C">
        <w:rPr>
          <w:lang w:val="fr-FR"/>
        </w:rPr>
        <w:tab/>
        <w:t>Molekülmasse</w:t>
      </w:r>
      <w:r w:rsidRPr="00937E3C">
        <w:rPr>
          <w:lang w:val="fr-FR"/>
        </w:rPr>
        <w:tab/>
        <w:t>C</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fr-FR"/>
        </w:rPr>
        <w:tab/>
      </w:r>
      <w:r w:rsidRPr="00937E3C">
        <w:rPr>
          <w:lang w:val="fr-FR"/>
        </w:rPr>
        <w:tab/>
      </w:r>
      <w:r w:rsidRPr="00937E3C">
        <w:rPr>
          <w:lang w:val="de-DE"/>
        </w:rPr>
        <w:t>Welchen Wert hat die relative Molekülmasse eines Stoffes mit der Formel CH</w:t>
      </w:r>
      <w:r w:rsidRPr="00937E3C">
        <w:rPr>
          <w:vertAlign w:val="subscript"/>
          <w:lang w:val="de-DE"/>
        </w:rPr>
        <w:t>3</w:t>
      </w:r>
      <w:r w:rsidRPr="00937E3C">
        <w:rPr>
          <w:lang w:val="de-DE"/>
        </w:rPr>
        <w:t>-CO-CH</w:t>
      </w:r>
      <w:r w:rsidRPr="00937E3C">
        <w:rPr>
          <w:vertAlign w:val="subscript"/>
          <w:lang w:val="de-DE"/>
        </w:rPr>
        <w:t>3</w:t>
      </w:r>
      <w:r w:rsidRPr="00937E3C">
        <w:rPr>
          <w:lang w:val="de-DE"/>
        </w:rPr>
        <w:t>?</w:t>
      </w:r>
    </w:p>
    <w:p w:rsidR="00096EF8" w:rsidRPr="00937E3C" w:rsidRDefault="00096EF8" w:rsidP="00063BD0">
      <w:pPr>
        <w:pStyle w:val="BodyText22"/>
        <w:tabs>
          <w:tab w:val="clear" w:pos="567"/>
          <w:tab w:val="left" w:pos="284"/>
        </w:tabs>
        <w:spacing w:line="240" w:lineRule="atLeast"/>
      </w:pPr>
      <w:r w:rsidRPr="00937E3C">
        <w:tab/>
      </w:r>
      <w:r w:rsidRPr="00937E3C">
        <w:tab/>
        <w:t xml:space="preserve">Die </w:t>
      </w:r>
      <w:r w:rsidR="00680305" w:rsidRPr="00937E3C">
        <w:t xml:space="preserve">relative </w:t>
      </w:r>
      <w:r w:rsidRPr="00937E3C">
        <w:t>Atommasse von Kohlenstoff ist 12</w:t>
      </w:r>
      <w:r w:rsidR="00680305" w:rsidRPr="00937E3C">
        <w:t xml:space="preserve">, </w:t>
      </w:r>
      <w:r w:rsidRPr="00937E3C">
        <w:t>von Wasserstoff 1</w:t>
      </w:r>
      <w:r w:rsidR="00680305" w:rsidRPr="00937E3C">
        <w:t>und</w:t>
      </w:r>
      <w:r w:rsidRPr="00937E3C">
        <w:t xml:space="preserve"> von Sauerstoff 16.</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t>54</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t>56</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t>58</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D</w:t>
      </w:r>
      <w:r w:rsidRPr="00937E3C">
        <w:rPr>
          <w:lang w:val="fr-FR"/>
        </w:rPr>
        <w:tab/>
        <w:t>60</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fr-FR"/>
        </w:rPr>
        <w:tab/>
        <w:t>231 09.0-04</w:t>
      </w:r>
      <w:r w:rsidRPr="00937E3C">
        <w:rPr>
          <w:lang w:val="fr-FR"/>
        </w:rPr>
        <w:tab/>
        <w:t>Molekülmasse</w:t>
      </w:r>
      <w:r w:rsidRPr="00937E3C">
        <w:rPr>
          <w:lang w:val="fr-FR"/>
        </w:rPr>
        <w:tab/>
        <w:t>B</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fr-FR"/>
        </w:rPr>
        <w:tab/>
      </w:r>
      <w:r w:rsidRPr="00937E3C">
        <w:rPr>
          <w:lang w:val="fr-FR"/>
        </w:rPr>
        <w:tab/>
      </w:r>
      <w:r w:rsidRPr="00937E3C">
        <w:rPr>
          <w:lang w:val="de-DE"/>
        </w:rPr>
        <w:t>Welchen Wert hat die relative Molekülmasse eines Stoffes mit der Formel CH</w:t>
      </w:r>
      <w:r w:rsidRPr="00937E3C">
        <w:rPr>
          <w:vertAlign w:val="subscript"/>
          <w:lang w:val="de-DE"/>
        </w:rPr>
        <w:t>3</w:t>
      </w:r>
      <w:r w:rsidRPr="00937E3C">
        <w:rPr>
          <w:lang w:val="de-DE"/>
        </w:rPr>
        <w:t xml:space="preserve"> Cl?</w:t>
      </w:r>
    </w:p>
    <w:p w:rsidR="00096EF8" w:rsidRPr="00937E3C" w:rsidRDefault="00096EF8" w:rsidP="00063BD0">
      <w:pPr>
        <w:pStyle w:val="BodyText22"/>
        <w:tabs>
          <w:tab w:val="clear" w:pos="567"/>
          <w:tab w:val="left" w:pos="284"/>
        </w:tabs>
        <w:spacing w:line="240" w:lineRule="atLeast"/>
      </w:pPr>
      <w:r w:rsidRPr="00937E3C">
        <w:tab/>
      </w:r>
      <w:r w:rsidRPr="00937E3C">
        <w:tab/>
        <w:t xml:space="preserve">Die </w:t>
      </w:r>
      <w:r w:rsidR="00680305" w:rsidRPr="00937E3C">
        <w:t xml:space="preserve">relative </w:t>
      </w:r>
      <w:r w:rsidRPr="00937E3C">
        <w:t>Atommasse von Kohlenstoff ist 12</w:t>
      </w:r>
      <w:r w:rsidR="00680305" w:rsidRPr="00937E3C">
        <w:t>,</w:t>
      </w:r>
      <w:r w:rsidRPr="00937E3C">
        <w:t xml:space="preserve"> von Wasserstoff 1</w:t>
      </w:r>
      <w:r w:rsidR="00680305" w:rsidRPr="00937E3C">
        <w:t xml:space="preserve"> und </w:t>
      </w:r>
      <w:r w:rsidRPr="00937E3C">
        <w:t>von Chlor 35,5.</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t>28,0</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t>50,5</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t>52,5</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D</w:t>
      </w:r>
      <w:r w:rsidRPr="00937E3C">
        <w:rPr>
          <w:lang w:val="fr-FR"/>
        </w:rPr>
        <w:tab/>
        <w:t>54,5</w:t>
      </w:r>
      <w:r w:rsidR="003008B7" w:rsidRPr="00937E3C">
        <w:rPr>
          <w:lang w:val="fr-FR"/>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vanish/>
          <w:lang w:val="fr-FR"/>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r w:rsidRPr="00937E3C">
        <w:rPr>
          <w:lang w:val="fr-FR"/>
        </w:rPr>
        <w:tab/>
        <w:t>231 09.0-05</w:t>
      </w:r>
      <w:r w:rsidRPr="00937E3C">
        <w:rPr>
          <w:lang w:val="fr-FR"/>
        </w:rPr>
        <w:tab/>
        <w:t>Molekülmasse</w:t>
      </w:r>
      <w:r w:rsidRPr="00937E3C">
        <w:rPr>
          <w:lang w:val="fr-FR"/>
        </w:rPr>
        <w:tab/>
        <w:t>A</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fr-FR"/>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fr-FR"/>
        </w:rPr>
        <w:tab/>
      </w:r>
      <w:r w:rsidRPr="00937E3C">
        <w:rPr>
          <w:lang w:val="fr-FR"/>
        </w:rPr>
        <w:tab/>
      </w:r>
      <w:r w:rsidRPr="00937E3C">
        <w:rPr>
          <w:lang w:val="de-DE"/>
        </w:rPr>
        <w:t>Welchen Wert hat die relative Molekülmasse des Stoffes mit der Formel CH</w:t>
      </w:r>
      <w:r w:rsidRPr="00937E3C">
        <w:rPr>
          <w:vertAlign w:val="subscript"/>
          <w:lang w:val="de-DE"/>
        </w:rPr>
        <w:t>2</w:t>
      </w:r>
      <w:r w:rsidRPr="00937E3C">
        <w:rPr>
          <w:lang w:val="de-DE"/>
        </w:rPr>
        <w:t>=C(CH</w:t>
      </w:r>
      <w:r w:rsidRPr="00937E3C">
        <w:rPr>
          <w:vertAlign w:val="subscript"/>
          <w:lang w:val="de-DE"/>
        </w:rPr>
        <w:t>3</w:t>
      </w:r>
      <w:r w:rsidRPr="00937E3C">
        <w:rPr>
          <w:lang w:val="de-DE"/>
        </w:rPr>
        <w:t>)-CH=CH</w:t>
      </w:r>
      <w:r w:rsidRPr="00937E3C">
        <w:rPr>
          <w:vertAlign w:val="subscript"/>
          <w:lang w:val="de-DE"/>
        </w:rPr>
        <w:t>2</w:t>
      </w:r>
      <w:r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 xml:space="preserve">Die </w:t>
      </w:r>
      <w:r w:rsidR="00680305" w:rsidRPr="00937E3C">
        <w:rPr>
          <w:lang w:val="de-DE"/>
        </w:rPr>
        <w:t xml:space="preserve">relative </w:t>
      </w:r>
      <w:r w:rsidRPr="00937E3C">
        <w:rPr>
          <w:lang w:val="de-DE"/>
        </w:rPr>
        <w:t>Atommasse von Kohlenstoff ist 12</w:t>
      </w:r>
      <w:r w:rsidR="00680305" w:rsidRPr="00937E3C">
        <w:rPr>
          <w:lang w:val="de-DE"/>
        </w:rPr>
        <w:t xml:space="preserve"> und</w:t>
      </w:r>
      <w:r w:rsidRPr="00937E3C">
        <w:rPr>
          <w:lang w:val="de-DE"/>
        </w:rPr>
        <w:t xml:space="preserve"> von Wasserstoff 1.</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68</w:t>
      </w:r>
      <w:r w:rsidR="003008B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71</w:t>
      </w:r>
      <w:r w:rsidR="003008B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88</w:t>
      </w:r>
      <w:r w:rsidR="003008B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91</w:t>
      </w:r>
      <w:r w:rsidR="003008B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477A33" w:rsidRPr="00937E3C" w:rsidRDefault="00B07769" w:rsidP="00477A33">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br w:type="page"/>
      </w:r>
      <w:r w:rsidR="00477A33" w:rsidRPr="00937E3C">
        <w:rPr>
          <w:lang w:val="de-DE"/>
        </w:rPr>
        <w:tab/>
        <w:t>231 09.0-06</w:t>
      </w:r>
      <w:r w:rsidR="00477A33" w:rsidRPr="00937E3C">
        <w:rPr>
          <w:lang w:val="de-DE"/>
        </w:rPr>
        <w:tab/>
        <w:t xml:space="preserve">gestrichen  </w:t>
      </w:r>
      <w:r w:rsidR="00B63D99" w:rsidRPr="00937E3C">
        <w:rPr>
          <w:lang w:val="de-DE"/>
        </w:rPr>
        <w:t>(2007)</w:t>
      </w:r>
      <w:r w:rsidR="004F23EC" w:rsidRPr="00937E3C">
        <w:rPr>
          <w:lang w:val="de-DE"/>
        </w:rPr>
        <w:t>.</w:t>
      </w:r>
    </w:p>
    <w:p w:rsidR="00477A33" w:rsidRPr="00937E3C" w:rsidRDefault="00477A33"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09.0-07</w:t>
      </w:r>
      <w:r w:rsidRPr="00937E3C">
        <w:rPr>
          <w:lang w:val="de-DE"/>
        </w:rPr>
        <w:tab/>
        <w:t xml:space="preserve">gestrichen </w:t>
      </w:r>
      <w:r w:rsidR="00B63D99" w:rsidRPr="00937E3C">
        <w:rPr>
          <w:lang w:val="de-DE"/>
        </w:rPr>
        <w:t>(2007)</w:t>
      </w:r>
      <w:r w:rsidR="004F23EC"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231 09.0-08</w:t>
      </w:r>
      <w:r w:rsidRPr="00937E3C">
        <w:rPr>
          <w:lang w:val="de-DE"/>
        </w:rPr>
        <w:tab/>
        <w:t>Molekülmasse</w:t>
      </w:r>
      <w:r w:rsidRPr="00937E3C">
        <w:rPr>
          <w:lang w:val="de-DE"/>
        </w:rPr>
        <w:tab/>
        <w:t>A</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Welchen Wert hat die relative Molekülmasse des Stoffes mit der Formel CH</w:t>
      </w:r>
      <w:r w:rsidRPr="00937E3C">
        <w:rPr>
          <w:vertAlign w:val="subscript"/>
          <w:lang w:val="de-DE"/>
        </w:rPr>
        <w:t>3</w:t>
      </w:r>
      <w:r w:rsidRPr="00937E3C">
        <w:rPr>
          <w:lang w:val="de-DE"/>
        </w:rPr>
        <w:t>-CH(CH</w:t>
      </w:r>
      <w:r w:rsidRPr="00937E3C">
        <w:rPr>
          <w:vertAlign w:val="subscript"/>
          <w:lang w:val="de-DE"/>
        </w:rPr>
        <w:t>3</w:t>
      </w:r>
      <w:r w:rsidRPr="00937E3C">
        <w:rPr>
          <w:lang w:val="de-DE"/>
        </w:rPr>
        <w:t>)-CH</w:t>
      </w:r>
      <w:r w:rsidRPr="00937E3C">
        <w:rPr>
          <w:vertAlign w:val="subscript"/>
          <w:lang w:val="de-DE"/>
        </w:rPr>
        <w:t>3</w:t>
      </w:r>
      <w:r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 xml:space="preserve">Die </w:t>
      </w:r>
      <w:r w:rsidR="00C26484" w:rsidRPr="00937E3C">
        <w:rPr>
          <w:lang w:val="de-DE"/>
        </w:rPr>
        <w:t xml:space="preserve">relative </w:t>
      </w:r>
      <w:r w:rsidRPr="00937E3C">
        <w:rPr>
          <w:lang w:val="de-DE"/>
        </w:rPr>
        <w:t>Atommasse von Kohlenstoff ist 12</w:t>
      </w:r>
      <w:r w:rsidR="00C26484" w:rsidRPr="00937E3C">
        <w:rPr>
          <w:lang w:val="de-DE"/>
        </w:rPr>
        <w:t xml:space="preserve"> und</w:t>
      </w:r>
      <w:r w:rsidRPr="00937E3C">
        <w:rPr>
          <w:lang w:val="de-DE"/>
        </w:rPr>
        <w:t xml:space="preserve"> von Wasserstoff 1.</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58</w:t>
      </w:r>
      <w:r w:rsidR="003008B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66</w:t>
      </w:r>
      <w:r w:rsidR="003008B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68</w:t>
      </w:r>
      <w:r w:rsidR="003008B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74</w:t>
      </w:r>
      <w:r w:rsidR="003008B7" w:rsidRPr="00937E3C">
        <w:rPr>
          <w:lang w:val="de-DE"/>
        </w:rPr>
        <w:t>.</w:t>
      </w:r>
    </w:p>
    <w:p w:rsidR="00096EF8" w:rsidRPr="00937E3C" w:rsidRDefault="00096EF8" w:rsidP="00063BD0">
      <w:pPr>
        <w:widowControl w:val="0"/>
        <w:tabs>
          <w:tab w:val="left" w:pos="567"/>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567"/>
          <w:tab w:val="left" w:pos="1134"/>
          <w:tab w:val="left" w:pos="8222"/>
        </w:tabs>
        <w:spacing w:line="240" w:lineRule="atLeast"/>
        <w:ind w:left="1701" w:right="283" w:hanging="1701"/>
        <w:jc w:val="both"/>
        <w:rPr>
          <w:lang w:val="de-DE"/>
        </w:rPr>
        <w:sectPr w:rsidR="00096EF8" w:rsidRPr="00937E3C" w:rsidSect="00096EF8">
          <w:headerReference w:type="even" r:id="rId62"/>
          <w:headerReference w:type="default" r:id="rId63"/>
          <w:footerReference w:type="even" r:id="rId64"/>
          <w:headerReference w:type="first" r:id="rId65"/>
          <w:footerReference w:type="first" r:id="rId66"/>
          <w:pgSz w:w="11906" w:h="16838"/>
          <w:pgMar w:top="1417" w:right="1417" w:bottom="1417" w:left="1417" w:header="708" w:footer="708" w:gutter="0"/>
          <w:cols w:space="708"/>
          <w:titlePg/>
        </w:sectPr>
      </w:pPr>
    </w:p>
    <w:p w:rsidR="00110D28" w:rsidRPr="00937E3C" w:rsidRDefault="00110D2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232 01.1-01</w:t>
      </w:r>
      <w:r w:rsidRPr="00937E3C">
        <w:rPr>
          <w:lang w:val="de-DE"/>
        </w:rPr>
        <w:tab/>
        <w:t>Spülen bei Ladungswechsel</w:t>
      </w:r>
      <w:r w:rsidRPr="00937E3C">
        <w:rPr>
          <w:lang w:val="de-DE"/>
        </w:rPr>
        <w:tab/>
        <w:t>C</w:t>
      </w:r>
    </w:p>
    <w:p w:rsidR="00096EF8" w:rsidRPr="00937E3C" w:rsidRDefault="00096EF8" w:rsidP="00063BD0">
      <w:pPr>
        <w:widowControl w:val="0"/>
        <w:tabs>
          <w:tab w:val="left" w:pos="-1440"/>
          <w:tab w:val="left" w:pos="-720"/>
          <w:tab w:val="left" w:pos="284"/>
          <w:tab w:val="left" w:pos="1134"/>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284"/>
        </w:tabs>
        <w:spacing w:line="240" w:lineRule="atLeast"/>
      </w:pPr>
      <w:r w:rsidRPr="00937E3C">
        <w:tab/>
      </w:r>
      <w:r w:rsidRPr="00937E3C">
        <w:tab/>
        <w:t xml:space="preserve">Die Ladetanks eines Schiffes enthalten Propylendampf unter einem </w:t>
      </w:r>
      <w:r w:rsidR="005C58F1" w:rsidRPr="00937E3C">
        <w:t xml:space="preserve">absoluten </w:t>
      </w:r>
      <w:r w:rsidRPr="00937E3C">
        <w:t xml:space="preserve">Druck von </w:t>
      </w:r>
      <w:r w:rsidR="00A14F1D" w:rsidRPr="00937E3C">
        <w:t>120</w:t>
      </w:r>
      <w:r w:rsidR="00B96118" w:rsidRPr="00937E3C">
        <w:t> kPa</w:t>
      </w:r>
      <w:r w:rsidRPr="00937E3C">
        <w:t xml:space="preserve"> und keine Flüssigkeit. Das Schiff muss mit Propan beladen werden. Wie würden Sie anfangen?</w:t>
      </w:r>
    </w:p>
    <w:p w:rsidR="00096EF8" w:rsidRPr="00937E3C" w:rsidRDefault="00096EF8" w:rsidP="00063BD0">
      <w:pPr>
        <w:widowControl w:val="0"/>
        <w:tabs>
          <w:tab w:val="left" w:pos="-1440"/>
          <w:tab w:val="left" w:pos="-720"/>
          <w:tab w:val="left" w:pos="284"/>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Ladetanks mit Stickstoff spülen, bis der Propylengehalt niedriger ist als 10 Vol.-%.</w:t>
      </w:r>
    </w:p>
    <w:p w:rsidR="00096EF8" w:rsidRPr="00937E3C" w:rsidRDefault="00096EF8" w:rsidP="00063BD0">
      <w:pPr>
        <w:widowControl w:val="0"/>
        <w:tabs>
          <w:tab w:val="left" w:pos="-1440"/>
          <w:tab w:val="left" w:pos="-720"/>
          <w:tab w:val="left" w:pos="284"/>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Ladetanks mit Propandampf spülen, bis der Propylengehalt niedriger ist als 10 Vol.-%.</w:t>
      </w:r>
    </w:p>
    <w:p w:rsidR="00096EF8" w:rsidRPr="00937E3C" w:rsidRDefault="00096EF8" w:rsidP="00063BD0">
      <w:pPr>
        <w:widowControl w:val="0"/>
        <w:tabs>
          <w:tab w:val="left" w:pos="-1440"/>
          <w:tab w:val="left" w:pos="-720"/>
          <w:tab w:val="left" w:pos="284"/>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So, dass extrem niedrige Temperaturen nicht auftreten.</w:t>
      </w:r>
    </w:p>
    <w:p w:rsidR="00096EF8" w:rsidRPr="00937E3C" w:rsidRDefault="00096EF8" w:rsidP="00063BD0">
      <w:pPr>
        <w:widowControl w:val="0"/>
        <w:tabs>
          <w:tab w:val="left" w:pos="-1440"/>
          <w:tab w:val="left" w:pos="-720"/>
          <w:tab w:val="left" w:pos="284"/>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Sehr langsam laden zur Vermeidung niedriger Temperaturen</w:t>
      </w:r>
      <w:r w:rsidR="003008B7"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110D28" w:rsidRPr="00937E3C" w:rsidRDefault="00110D2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232 01.1-02</w:t>
      </w:r>
      <w:r w:rsidRPr="00937E3C">
        <w:rPr>
          <w:lang w:val="de-DE"/>
        </w:rPr>
        <w:tab/>
        <w:t>Spülen bei Ladungswechsel</w:t>
      </w:r>
      <w:r w:rsidRPr="00937E3C">
        <w:rPr>
          <w:lang w:val="de-DE"/>
        </w:rPr>
        <w:tab/>
        <w:t>C</w:t>
      </w:r>
    </w:p>
    <w:p w:rsidR="00096EF8" w:rsidRPr="00937E3C" w:rsidRDefault="00096EF8" w:rsidP="00063BD0">
      <w:pPr>
        <w:widowControl w:val="0"/>
        <w:tabs>
          <w:tab w:val="left" w:pos="-1440"/>
          <w:tab w:val="left" w:pos="-720"/>
          <w:tab w:val="left" w:pos="284"/>
          <w:tab w:val="left" w:pos="1134"/>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284"/>
        </w:tabs>
        <w:spacing w:line="240" w:lineRule="atLeast"/>
      </w:pPr>
      <w:r w:rsidRPr="00937E3C">
        <w:tab/>
      </w:r>
      <w:r w:rsidRPr="00937E3C">
        <w:tab/>
        <w:t xml:space="preserve">Die Ladetanks eines Schiffes enthalten Propylendampf unter einem </w:t>
      </w:r>
      <w:r w:rsidR="005C58F1" w:rsidRPr="00937E3C">
        <w:t xml:space="preserve">absoluten </w:t>
      </w:r>
      <w:r w:rsidRPr="00937E3C">
        <w:t xml:space="preserve">Druck von </w:t>
      </w:r>
      <w:r w:rsidR="00A14F1D" w:rsidRPr="00937E3C">
        <w:t>120</w:t>
      </w:r>
      <w:r w:rsidR="00B96118" w:rsidRPr="00937E3C">
        <w:t> kPa</w:t>
      </w:r>
      <w:r w:rsidRPr="00937E3C">
        <w:t xml:space="preserve"> und keine Flüssigkeit. Das Schiff muss mit einem Gemisch aus Propylen und Propan beladen werden. Wie würden Sie anfangen?</w:t>
      </w:r>
    </w:p>
    <w:p w:rsidR="00096EF8" w:rsidRPr="00937E3C" w:rsidRDefault="00096EF8" w:rsidP="00063BD0">
      <w:pPr>
        <w:widowControl w:val="0"/>
        <w:tabs>
          <w:tab w:val="left" w:pos="-1440"/>
          <w:tab w:val="left" w:pos="-720"/>
          <w:tab w:val="left" w:pos="284"/>
          <w:tab w:val="left" w:pos="1134"/>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Ladetanks mit Stickstoff spülen, bis der Propylengehalt niedriger ist als 10 Vol.-%.</w:t>
      </w:r>
    </w:p>
    <w:p w:rsidR="00096EF8" w:rsidRPr="00937E3C" w:rsidRDefault="00096EF8" w:rsidP="00063BD0">
      <w:pPr>
        <w:widowControl w:val="0"/>
        <w:tabs>
          <w:tab w:val="left" w:pos="-1440"/>
          <w:tab w:val="left" w:pos="-720"/>
          <w:tab w:val="left" w:pos="0"/>
          <w:tab w:val="left" w:pos="1134"/>
          <w:tab w:val="left" w:pos="8505"/>
        </w:tabs>
        <w:spacing w:line="240" w:lineRule="atLeast"/>
        <w:ind w:left="1701" w:right="283" w:hanging="1701"/>
        <w:jc w:val="both"/>
        <w:rPr>
          <w:lang w:val="de-DE"/>
        </w:rPr>
      </w:pPr>
      <w:r w:rsidRPr="00937E3C">
        <w:rPr>
          <w:lang w:val="de-DE"/>
        </w:rPr>
        <w:tab/>
      </w:r>
      <w:r w:rsidR="005F4793" w:rsidRPr="00937E3C">
        <w:rPr>
          <w:lang w:val="de-DE"/>
        </w:rPr>
        <w:t>B</w:t>
      </w:r>
      <w:r w:rsidRPr="00937E3C">
        <w:rPr>
          <w:lang w:val="de-DE"/>
        </w:rPr>
        <w:tab/>
        <w:t>Die Ladetanks mit Dampf des Gemisches spülen, bis der Propylengehalt niedriger ist als 10 Vol.-%.</w:t>
      </w:r>
    </w:p>
    <w:p w:rsidR="00096EF8" w:rsidRPr="00937E3C" w:rsidRDefault="00096EF8" w:rsidP="00063BD0">
      <w:pPr>
        <w:widowControl w:val="0"/>
        <w:tabs>
          <w:tab w:val="left" w:pos="-1440"/>
          <w:tab w:val="left" w:pos="-720"/>
          <w:tab w:val="left" w:pos="284"/>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So, dass extrem niedrige Temperaturen nicht auftreten. </w:t>
      </w:r>
    </w:p>
    <w:p w:rsidR="00096EF8" w:rsidRPr="00937E3C" w:rsidRDefault="00096EF8" w:rsidP="00063BD0">
      <w:pPr>
        <w:widowControl w:val="0"/>
        <w:tabs>
          <w:tab w:val="left" w:pos="-1440"/>
          <w:tab w:val="left" w:pos="-720"/>
          <w:tab w:val="left" w:pos="284"/>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Sehr langsam laden zur Vermeidung niedriger Temperaturen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232 01.1-03</w:t>
      </w:r>
      <w:r w:rsidRPr="00937E3C">
        <w:rPr>
          <w:lang w:val="de-DE"/>
        </w:rPr>
        <w:tab/>
      </w:r>
      <w:del w:id="37" w:author="CCNR_USER" w:date="2018-09-20T09:26:00Z">
        <w:r w:rsidRPr="00937E3C" w:rsidDel="00AA6916">
          <w:rPr>
            <w:lang w:val="de-DE"/>
          </w:rPr>
          <w:delText>Spülen bei Ladungswechsel</w:delText>
        </w:r>
      </w:del>
      <w:ins w:id="38" w:author="CCNR_USER" w:date="2018-09-20T09:22:00Z">
        <w:r w:rsidR="00AA6916" w:rsidRPr="00937E3C">
          <w:rPr>
            <w:lang w:val="de-DE"/>
          </w:rPr>
          <w:t>Tabelle C, Spalte (20), Bemerkung 2</w:t>
        </w:r>
      </w:ins>
      <w:r w:rsidRPr="00937E3C">
        <w:rPr>
          <w:lang w:val="de-DE"/>
        </w:rPr>
        <w:tab/>
        <w:t>A</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284"/>
        </w:tabs>
        <w:spacing w:line="240" w:lineRule="atLeast"/>
      </w:pPr>
      <w:r w:rsidRPr="00937E3C">
        <w:tab/>
      </w:r>
      <w:r w:rsidRPr="00937E3C">
        <w:tab/>
        <w:t xml:space="preserve">Die Ladetanks eines Schiffes enthalten Butandampf unter einem </w:t>
      </w:r>
      <w:r w:rsidR="005C58F1" w:rsidRPr="00937E3C">
        <w:t xml:space="preserve">absoluten </w:t>
      </w:r>
      <w:r w:rsidRPr="00937E3C">
        <w:t xml:space="preserve">Druck von </w:t>
      </w:r>
      <w:r w:rsidR="00A14F1D" w:rsidRPr="00937E3C">
        <w:t>120</w:t>
      </w:r>
      <w:r w:rsidR="00B96118" w:rsidRPr="00937E3C">
        <w:t> kPa</w:t>
      </w:r>
      <w:r w:rsidRPr="00937E3C">
        <w:t xml:space="preserve"> und keine Flüssigkeit. Das Schiff muss mit </w:t>
      </w:r>
      <w:r w:rsidRPr="00937E3C">
        <w:rPr>
          <w:bCs/>
        </w:rPr>
        <w:t>UN 1010, BUTA-1,3-DIEN, STABILISIERT</w:t>
      </w:r>
      <w:r w:rsidRPr="00937E3C">
        <w:t xml:space="preserve"> beladen werden. Wie würden Sie anfangen?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Ladetanks mit Stickstoff spülen, bis der Butangehalt den Anweisungen des Befüllers entspricht.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Ladetanks mit Butadiendampf spülen, bis der Butangehalt den Anweisungen des Befüllers entspricht.</w:t>
      </w:r>
    </w:p>
    <w:p w:rsidR="00096EF8" w:rsidRPr="00937E3C" w:rsidRDefault="00096EF8" w:rsidP="00063BD0">
      <w:pPr>
        <w:widowControl w:val="0"/>
        <w:tabs>
          <w:tab w:val="left" w:pos="-1440"/>
          <w:tab w:val="left" w:pos="-720"/>
          <w:tab w:val="left" w:pos="284"/>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Einen Ladetank mit Butadien füllen, bis </w:t>
      </w:r>
      <w:del w:id="39" w:author="Bölker, Steffan" w:date="2018-08-24T15:31:00Z">
        <w:r w:rsidRPr="00937E3C" w:rsidDel="00FA381C">
          <w:rPr>
            <w:lang w:val="de-DE"/>
          </w:rPr>
          <w:delText>ein Tankdruck</w:delText>
        </w:r>
      </w:del>
      <w:ins w:id="40" w:author="Bölker, Steffan" w:date="2018-08-24T15:31:00Z">
        <w:r w:rsidR="00FA381C" w:rsidRPr="00937E3C">
          <w:rPr>
            <w:lang w:val="de-DE"/>
          </w:rPr>
          <w:t>im Ladetank ein absoluter Druck</w:t>
        </w:r>
      </w:ins>
      <w:r w:rsidRPr="00937E3C">
        <w:rPr>
          <w:lang w:val="de-DE"/>
        </w:rPr>
        <w:t xml:space="preserve"> von etwa </w:t>
      </w:r>
      <w:r w:rsidR="00A14F1D" w:rsidRPr="00937E3C">
        <w:rPr>
          <w:lang w:val="de-DE"/>
        </w:rPr>
        <w:t>300</w:t>
      </w:r>
      <w:r w:rsidR="00B96118" w:rsidRPr="00937E3C">
        <w:rPr>
          <w:lang w:val="de-DE"/>
        </w:rPr>
        <w:t> kPa</w:t>
      </w:r>
      <w:r w:rsidR="00F45C0B" w:rsidRPr="00937E3C">
        <w:rPr>
          <w:lang w:val="de-DE"/>
        </w:rPr>
        <w:t xml:space="preserve"> </w:t>
      </w:r>
      <w:del w:id="41" w:author="Bölker, Steffan" w:date="2018-08-24T15:32:00Z">
        <w:r w:rsidR="00F45C0B" w:rsidRPr="00937E3C" w:rsidDel="00FA381C">
          <w:rPr>
            <w:lang w:val="de-DE"/>
          </w:rPr>
          <w:delText>absolut</w:delText>
        </w:r>
        <w:r w:rsidR="00A14F1D" w:rsidRPr="00937E3C" w:rsidDel="00FA381C">
          <w:rPr>
            <w:lang w:val="de-DE"/>
          </w:rPr>
          <w:delText xml:space="preserve"> </w:delText>
        </w:r>
      </w:del>
      <w:r w:rsidRPr="00937E3C">
        <w:rPr>
          <w:lang w:val="de-DE"/>
        </w:rPr>
        <w:t>entsteht.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Ladetanks sofort mit flüssigem Butadien beladen.</w:t>
      </w:r>
    </w:p>
    <w:p w:rsidR="00096EF8" w:rsidRPr="00937E3C" w:rsidRDefault="00227B2F"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br w:type="page"/>
      </w:r>
      <w:r w:rsidR="00096EF8" w:rsidRPr="00937E3C">
        <w:rPr>
          <w:lang w:val="de-DE"/>
        </w:rPr>
        <w:tab/>
        <w:t>232 01.1-04</w:t>
      </w:r>
      <w:r w:rsidR="00096EF8" w:rsidRPr="00937E3C">
        <w:rPr>
          <w:lang w:val="de-DE"/>
        </w:rPr>
        <w:tab/>
        <w:t>Spülen bei Ladungswechsel</w:t>
      </w:r>
      <w:r w:rsidR="00096EF8" w:rsidRPr="00937E3C">
        <w:rPr>
          <w:lang w:val="de-DE"/>
        </w:rPr>
        <w:tab/>
        <w:t>A</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284"/>
        </w:tabs>
        <w:spacing w:line="240" w:lineRule="atLeast"/>
      </w:pPr>
      <w:r w:rsidRPr="00937E3C">
        <w:tab/>
      </w:r>
      <w:r w:rsidRPr="00937E3C">
        <w:tab/>
        <w:t xml:space="preserve">Die Ladetanks eines Schiffes enthalten Butandampf unter einem </w:t>
      </w:r>
      <w:r w:rsidR="00F45C0B" w:rsidRPr="00937E3C">
        <w:t xml:space="preserve">absoluten </w:t>
      </w:r>
      <w:r w:rsidRPr="00937E3C">
        <w:t xml:space="preserve">Druck von </w:t>
      </w:r>
      <w:r w:rsidR="00A14F1D" w:rsidRPr="00937E3C">
        <w:t>120</w:t>
      </w:r>
      <w:r w:rsidR="00B96118" w:rsidRPr="00937E3C">
        <w:t> kPa</w:t>
      </w:r>
      <w:r w:rsidRPr="00937E3C">
        <w:t xml:space="preserve"> und keine Flüssigkeit. Das Schiff muss mit </w:t>
      </w:r>
      <w:r w:rsidRPr="00937E3C">
        <w:rPr>
          <w:bCs/>
        </w:rPr>
        <w:t>UN 1086, VINYLCHLORID, STABILISIERT</w:t>
      </w:r>
      <w:r w:rsidRPr="00937E3C">
        <w:t xml:space="preserve"> beladen werden. Wie würden Sie anfangen?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1134"/>
          <w:tab w:val="left" w:pos="1701"/>
          <w:tab w:val="left" w:pos="8505"/>
        </w:tabs>
        <w:spacing w:line="240" w:lineRule="atLeast"/>
        <w:ind w:left="1701" w:hanging="1701"/>
        <w:jc w:val="both"/>
        <w:rPr>
          <w:lang w:val="de-DE"/>
        </w:rPr>
      </w:pPr>
      <w:r w:rsidRPr="00937E3C">
        <w:rPr>
          <w:lang w:val="de-DE"/>
        </w:rPr>
        <w:tab/>
      </w:r>
      <w:r w:rsidR="005F4793" w:rsidRPr="00937E3C">
        <w:rPr>
          <w:lang w:val="de-DE"/>
        </w:rPr>
        <w:t>A</w:t>
      </w:r>
      <w:r w:rsidRPr="00937E3C">
        <w:rPr>
          <w:lang w:val="de-DE"/>
        </w:rPr>
        <w:tab/>
        <w:t>Die Ladetanks gründlich reinigen.</w:t>
      </w:r>
    </w:p>
    <w:p w:rsidR="00096EF8" w:rsidRPr="00937E3C" w:rsidRDefault="00096EF8" w:rsidP="00063BD0">
      <w:pPr>
        <w:widowControl w:val="0"/>
        <w:tabs>
          <w:tab w:val="left" w:pos="-1440"/>
          <w:tab w:val="left" w:pos="-720"/>
          <w:tab w:val="left" w:pos="0"/>
          <w:tab w:val="left" w:pos="1134"/>
          <w:tab w:val="left" w:pos="1701"/>
          <w:tab w:val="left" w:pos="8505"/>
        </w:tabs>
        <w:spacing w:line="240" w:lineRule="atLeast"/>
        <w:ind w:left="1701" w:hanging="1701"/>
        <w:jc w:val="both"/>
        <w:rPr>
          <w:lang w:val="de-DE"/>
        </w:rPr>
      </w:pPr>
      <w:r w:rsidRPr="00937E3C">
        <w:rPr>
          <w:lang w:val="de-DE"/>
        </w:rPr>
        <w:tab/>
      </w:r>
      <w:r w:rsidR="005F4793" w:rsidRPr="00937E3C">
        <w:rPr>
          <w:lang w:val="de-DE"/>
        </w:rPr>
        <w:t>B</w:t>
      </w:r>
      <w:r w:rsidRPr="00937E3C">
        <w:rPr>
          <w:lang w:val="de-DE"/>
        </w:rPr>
        <w:tab/>
        <w:t>Die Ladetanks mit Vinylchloriddampf spülen, bis der Butangehalt 0 Vol.-% ist (lässt sich nicht mehr nachweisen).</w:t>
      </w:r>
    </w:p>
    <w:p w:rsidR="00096EF8" w:rsidRPr="00937E3C" w:rsidRDefault="00096EF8" w:rsidP="00063BD0">
      <w:pPr>
        <w:widowControl w:val="0"/>
        <w:tabs>
          <w:tab w:val="left" w:pos="-1440"/>
          <w:tab w:val="left" w:pos="-720"/>
          <w:tab w:val="left" w:pos="0"/>
          <w:tab w:val="left" w:pos="1134"/>
          <w:tab w:val="left" w:pos="1701"/>
          <w:tab w:val="left" w:pos="8505"/>
        </w:tabs>
        <w:spacing w:line="240" w:lineRule="atLeast"/>
        <w:ind w:left="1701" w:hanging="1701"/>
        <w:jc w:val="both"/>
        <w:rPr>
          <w:lang w:val="de-DE"/>
        </w:rPr>
      </w:pPr>
      <w:r w:rsidRPr="00937E3C">
        <w:rPr>
          <w:lang w:val="de-DE"/>
        </w:rPr>
        <w:tab/>
      </w:r>
      <w:r w:rsidR="005F4793" w:rsidRPr="00937E3C">
        <w:rPr>
          <w:lang w:val="de-DE"/>
        </w:rPr>
        <w:t>C</w:t>
      </w:r>
      <w:r w:rsidRPr="00937E3C">
        <w:rPr>
          <w:lang w:val="de-DE"/>
        </w:rPr>
        <w:tab/>
        <w:t xml:space="preserve">Einen Ladetank mit Vinylchlorid füllen, bis </w:t>
      </w:r>
      <w:ins w:id="42" w:author="Bölker, Steffan" w:date="2018-08-24T15:32:00Z">
        <w:r w:rsidR="00FA381C" w:rsidRPr="00937E3C">
          <w:rPr>
            <w:lang w:val="de-DE"/>
          </w:rPr>
          <w:t xml:space="preserve">im Ladetank </w:t>
        </w:r>
      </w:ins>
      <w:r w:rsidRPr="00937E3C">
        <w:rPr>
          <w:lang w:val="de-DE"/>
        </w:rPr>
        <w:t xml:space="preserve">ein </w:t>
      </w:r>
      <w:r w:rsidR="00F45C0B" w:rsidRPr="00937E3C">
        <w:rPr>
          <w:lang w:val="de-DE"/>
        </w:rPr>
        <w:t xml:space="preserve">absoluter </w:t>
      </w:r>
      <w:del w:id="43" w:author="Bölker, Steffan" w:date="2018-08-24T15:32:00Z">
        <w:r w:rsidRPr="00937E3C" w:rsidDel="00FA381C">
          <w:rPr>
            <w:lang w:val="de-DE"/>
          </w:rPr>
          <w:delText xml:space="preserve">Tankdruck </w:delText>
        </w:r>
      </w:del>
      <w:ins w:id="44" w:author="Bölker, Steffan" w:date="2018-08-24T15:32:00Z">
        <w:r w:rsidR="00FA381C" w:rsidRPr="00937E3C">
          <w:rPr>
            <w:lang w:val="de-DE"/>
          </w:rPr>
          <w:t xml:space="preserve">Druck </w:t>
        </w:r>
      </w:ins>
      <w:r w:rsidRPr="00937E3C">
        <w:rPr>
          <w:lang w:val="de-DE"/>
        </w:rPr>
        <w:t xml:space="preserve">von etwa </w:t>
      </w:r>
      <w:r w:rsidR="00A14F1D" w:rsidRPr="00937E3C">
        <w:rPr>
          <w:lang w:val="de-DE"/>
        </w:rPr>
        <w:t>400</w:t>
      </w:r>
      <w:r w:rsidR="00B96118" w:rsidRPr="00937E3C">
        <w:rPr>
          <w:lang w:val="de-DE"/>
        </w:rPr>
        <w:t> kPa</w:t>
      </w:r>
      <w:r w:rsidR="00A14F1D" w:rsidRPr="00937E3C" w:rsidDel="00A14F1D">
        <w:rPr>
          <w:lang w:val="de-DE"/>
        </w:rPr>
        <w:t xml:space="preserve"> </w:t>
      </w:r>
      <w:r w:rsidRPr="00937E3C">
        <w:rPr>
          <w:lang w:val="de-DE"/>
        </w:rPr>
        <w:t>entsteht.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 xml:space="preserve">Die Ladetanks sofort mit </w:t>
      </w:r>
      <w:r w:rsidR="00D320B9" w:rsidRPr="00937E3C">
        <w:rPr>
          <w:lang w:val="de-DE"/>
        </w:rPr>
        <w:t xml:space="preserve">flüssigem </w:t>
      </w:r>
      <w:r w:rsidRPr="00937E3C">
        <w:rPr>
          <w:lang w:val="de-DE"/>
        </w:rPr>
        <w:t>Vinylchlorid beladen.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A77D8C">
      <w:pPr>
        <w:widowControl w:val="0"/>
        <w:tabs>
          <w:tab w:val="left" w:pos="-1440"/>
          <w:tab w:val="left" w:pos="-720"/>
          <w:tab w:val="left" w:pos="284"/>
          <w:tab w:val="left" w:pos="1134"/>
          <w:tab w:val="left" w:pos="1701"/>
          <w:tab w:val="left" w:pos="8505"/>
        </w:tabs>
        <w:spacing w:line="240" w:lineRule="atLeast"/>
        <w:jc w:val="both"/>
        <w:rPr>
          <w:lang w:val="de-DE"/>
        </w:rPr>
      </w:pPr>
      <w:r w:rsidRPr="00937E3C">
        <w:rPr>
          <w:lang w:val="de-DE"/>
        </w:rPr>
        <w:tab/>
        <w:t>232 01.1-05</w:t>
      </w:r>
      <w:r w:rsidRPr="00937E3C">
        <w:rPr>
          <w:lang w:val="de-DE"/>
        </w:rPr>
        <w:tab/>
        <w:t>Spülen bei Ladungswechsel</w:t>
      </w:r>
      <w:r w:rsidRPr="00937E3C">
        <w:rPr>
          <w:lang w:val="de-DE"/>
        </w:rPr>
        <w:tab/>
        <w:t>D</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284"/>
        </w:tabs>
        <w:spacing w:line="240" w:lineRule="atLeast"/>
      </w:pPr>
      <w:r w:rsidRPr="00937E3C">
        <w:tab/>
      </w:r>
      <w:r w:rsidRPr="00937E3C">
        <w:tab/>
        <w:t xml:space="preserve">Die Ladetanks eines Schiffes enthalten Propandampf unter einem </w:t>
      </w:r>
      <w:r w:rsidR="00F45C0B" w:rsidRPr="00937E3C">
        <w:t xml:space="preserve">absoluten </w:t>
      </w:r>
      <w:r w:rsidRPr="00937E3C">
        <w:t xml:space="preserve">Druck von </w:t>
      </w:r>
      <w:r w:rsidR="00A14F1D" w:rsidRPr="00937E3C">
        <w:t>120</w:t>
      </w:r>
      <w:r w:rsidR="00B96118" w:rsidRPr="00937E3C">
        <w:t> kPa</w:t>
      </w:r>
      <w:r w:rsidRPr="00937E3C">
        <w:t xml:space="preserve"> und keine Flüssigkeit. Das Schiff muss mit Butan beladen werden. Wie würden Sie anfangen?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Ladetanks mit Stickstoff spülen, bis ein Propangehalt, der sich unter 10 Vol.-% befindet.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Ladetanks mit Butandampf spülen, bis ein Propangehalt, der sich unter 10 Vol.-% befindet.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Einen Ladetank mit Butandampf füllen, bis ein </w:t>
      </w:r>
      <w:r w:rsidR="00F45C0B" w:rsidRPr="00937E3C">
        <w:rPr>
          <w:lang w:val="de-DE"/>
        </w:rPr>
        <w:t xml:space="preserve">absoluter </w:t>
      </w:r>
      <w:r w:rsidRPr="00937E3C">
        <w:rPr>
          <w:lang w:val="de-DE"/>
        </w:rPr>
        <w:t xml:space="preserve">Druck von etwa </w:t>
      </w:r>
      <w:r w:rsidR="00A14F1D" w:rsidRPr="00937E3C">
        <w:rPr>
          <w:lang w:val="de-DE"/>
        </w:rPr>
        <w:t>300</w:t>
      </w:r>
      <w:r w:rsidR="00B96118" w:rsidRPr="00937E3C">
        <w:rPr>
          <w:lang w:val="de-DE"/>
        </w:rPr>
        <w:t> kPa</w:t>
      </w:r>
      <w:r w:rsidR="00A14F1D" w:rsidRPr="00937E3C" w:rsidDel="00A14F1D">
        <w:rPr>
          <w:lang w:val="de-DE"/>
        </w:rPr>
        <w:t xml:space="preserve"> </w:t>
      </w:r>
      <w:r w:rsidRPr="00937E3C">
        <w:rPr>
          <w:lang w:val="de-DE"/>
        </w:rPr>
        <w:t>entsteht.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Ladetanks sofort mit flüssigem Butan beladen.</w:t>
      </w:r>
    </w:p>
    <w:p w:rsidR="00205612" w:rsidRPr="00937E3C" w:rsidRDefault="00205612"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205612" w:rsidRPr="00937E3C" w:rsidRDefault="00205612" w:rsidP="00205612">
      <w:pPr>
        <w:widowControl w:val="0"/>
        <w:tabs>
          <w:tab w:val="left" w:pos="-1440"/>
          <w:tab w:val="left" w:pos="-720"/>
          <w:tab w:val="left" w:pos="284"/>
          <w:tab w:val="left" w:pos="1134"/>
          <w:tab w:val="left" w:pos="1701"/>
          <w:tab w:val="left" w:pos="8505"/>
        </w:tabs>
        <w:spacing w:line="240" w:lineRule="atLeast"/>
        <w:jc w:val="both"/>
        <w:rPr>
          <w:lang w:val="de-DE"/>
        </w:rPr>
      </w:pPr>
      <w:r w:rsidRPr="00937E3C">
        <w:rPr>
          <w:lang w:val="de-DE"/>
        </w:rPr>
        <w:tab/>
        <w:t>232 01.1-06</w:t>
      </w:r>
      <w:r w:rsidRPr="00937E3C">
        <w:rPr>
          <w:lang w:val="de-DE"/>
        </w:rPr>
        <w:tab/>
        <w:t>9.3.1.21.12</w:t>
      </w:r>
      <w:r w:rsidRPr="00937E3C">
        <w:rPr>
          <w:lang w:val="de-DE"/>
        </w:rPr>
        <w:tab/>
        <w:t>C</w:t>
      </w:r>
    </w:p>
    <w:p w:rsidR="00205612" w:rsidRPr="00937E3C" w:rsidRDefault="00205612"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205612" w:rsidRPr="00937E3C" w:rsidRDefault="00205612" w:rsidP="00CA7135">
      <w:pPr>
        <w:pStyle w:val="BodyText22"/>
        <w:tabs>
          <w:tab w:val="clear" w:pos="567"/>
          <w:tab w:val="left" w:pos="284"/>
        </w:tabs>
        <w:spacing w:line="240" w:lineRule="atLeast"/>
      </w:pPr>
      <w:r w:rsidRPr="00937E3C">
        <w:tab/>
      </w:r>
      <w:r w:rsidRPr="00937E3C">
        <w:tab/>
      </w:r>
      <w:r w:rsidR="00762B74" w:rsidRPr="00937E3C">
        <w:t>E</w:t>
      </w:r>
      <w:r w:rsidRPr="00937E3C">
        <w:t xml:space="preserve">in Schiff für die Beförderung von </w:t>
      </w:r>
      <w:r w:rsidR="00762B74" w:rsidRPr="00937E3C">
        <w:t>tiefgekühlt verflüssigten Gasen</w:t>
      </w:r>
      <w:r w:rsidRPr="00937E3C">
        <w:t xml:space="preserve"> </w:t>
      </w:r>
      <w:r w:rsidR="00762B74" w:rsidRPr="00937E3C">
        <w:t>soll</w:t>
      </w:r>
      <w:r w:rsidRPr="00937E3C">
        <w:t xml:space="preserve"> nach langfristigen Wartungsarbeiten </w:t>
      </w:r>
      <w:r w:rsidR="00762B74" w:rsidRPr="00937E3C">
        <w:t>erstmalig</w:t>
      </w:r>
      <w:r w:rsidRPr="00937E3C">
        <w:t xml:space="preserve"> wieder </w:t>
      </w:r>
      <w:r w:rsidR="00762B74" w:rsidRPr="00937E3C">
        <w:t xml:space="preserve">mit </w:t>
      </w:r>
      <w:r w:rsidRPr="00937E3C">
        <w:t>ein</w:t>
      </w:r>
      <w:r w:rsidR="00762B74" w:rsidRPr="00937E3C">
        <w:t>em</w:t>
      </w:r>
      <w:r w:rsidRPr="00937E3C">
        <w:t xml:space="preserve"> tiefgekühlt verflüssigte</w:t>
      </w:r>
      <w:r w:rsidR="00762B74" w:rsidRPr="00937E3C">
        <w:t>n</w:t>
      </w:r>
      <w:r w:rsidRPr="00937E3C">
        <w:t xml:space="preserve"> Gas</w:t>
      </w:r>
      <w:r w:rsidR="00762B74" w:rsidRPr="00937E3C">
        <w:t xml:space="preserve"> beladen werden</w:t>
      </w:r>
      <w:r w:rsidRPr="00937E3C">
        <w:t xml:space="preserve">. Wie </w:t>
      </w:r>
      <w:r w:rsidR="00762B74" w:rsidRPr="00937E3C">
        <w:t>ist die Vorgehensweise</w:t>
      </w:r>
      <w:r w:rsidRPr="00937E3C">
        <w:t>?</w:t>
      </w:r>
    </w:p>
    <w:p w:rsidR="00205612" w:rsidRPr="00937E3C" w:rsidRDefault="00205612"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205612" w:rsidRPr="00937E3C" w:rsidRDefault="00155552"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00205612" w:rsidRPr="00937E3C">
        <w:rPr>
          <w:lang w:val="de-DE"/>
        </w:rPr>
        <w:tab/>
        <w:t>A</w:t>
      </w:r>
      <w:r w:rsidR="00205612" w:rsidRPr="00937E3C">
        <w:rPr>
          <w:lang w:val="de-DE"/>
        </w:rPr>
        <w:tab/>
        <w:t>Die Ladung aufnehmen, aber viel langsamer als normal, weil die Ladetanks aufgewärmt sind.</w:t>
      </w:r>
    </w:p>
    <w:p w:rsidR="00205612" w:rsidRPr="00937E3C" w:rsidRDefault="00155552"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00205612" w:rsidRPr="00937E3C">
        <w:rPr>
          <w:lang w:val="de-DE"/>
        </w:rPr>
        <w:tab/>
        <w:t>B</w:t>
      </w:r>
      <w:r w:rsidR="00205612" w:rsidRPr="00937E3C">
        <w:rPr>
          <w:lang w:val="de-DE"/>
        </w:rPr>
        <w:tab/>
        <w:t>Die Ladung aufnehmen mit normaler Laderate, die Ladetanks werden durch die Ladung gekühlt.</w:t>
      </w:r>
    </w:p>
    <w:p w:rsidR="00205612" w:rsidRPr="00937E3C" w:rsidRDefault="00155552" w:rsidP="00155552">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00205612" w:rsidRPr="00937E3C">
        <w:rPr>
          <w:lang w:val="de-DE"/>
        </w:rPr>
        <w:tab/>
        <w:t>C</w:t>
      </w:r>
      <w:r w:rsidR="00205612" w:rsidRPr="00937E3C">
        <w:rPr>
          <w:lang w:val="de-DE"/>
        </w:rPr>
        <w:tab/>
      </w:r>
      <w:r w:rsidR="001D0EF6" w:rsidRPr="00937E3C">
        <w:rPr>
          <w:lang w:val="de-DE"/>
        </w:rPr>
        <w:t>Die Ladung</w:t>
      </w:r>
      <w:r w:rsidR="00205612" w:rsidRPr="00937E3C">
        <w:rPr>
          <w:lang w:val="de-DE"/>
        </w:rPr>
        <w:t xml:space="preserve"> </w:t>
      </w:r>
      <w:r w:rsidR="001D0EF6" w:rsidRPr="00937E3C">
        <w:rPr>
          <w:lang w:val="de-DE"/>
        </w:rPr>
        <w:t>nach</w:t>
      </w:r>
      <w:r w:rsidR="00205612" w:rsidRPr="00937E3C">
        <w:rPr>
          <w:lang w:val="de-DE"/>
        </w:rPr>
        <w:t xml:space="preserve"> de</w:t>
      </w:r>
      <w:r w:rsidR="00762B74" w:rsidRPr="00937E3C">
        <w:rPr>
          <w:lang w:val="de-DE"/>
        </w:rPr>
        <w:t>m</w:t>
      </w:r>
      <w:r w:rsidR="00205612" w:rsidRPr="00937E3C">
        <w:rPr>
          <w:lang w:val="de-DE"/>
        </w:rPr>
        <w:t xml:space="preserve"> </w:t>
      </w:r>
      <w:r w:rsidR="001D0EF6" w:rsidRPr="00937E3C">
        <w:rPr>
          <w:lang w:val="de-DE"/>
        </w:rPr>
        <w:t xml:space="preserve">Vorkühlen gemäß dem </w:t>
      </w:r>
      <w:r w:rsidR="00205612" w:rsidRPr="00937E3C">
        <w:rPr>
          <w:lang w:val="de-DE"/>
        </w:rPr>
        <w:t xml:space="preserve">schriftlichen </w:t>
      </w:r>
      <w:r w:rsidR="00762B74" w:rsidRPr="00937E3C">
        <w:rPr>
          <w:lang w:val="de-DE"/>
        </w:rPr>
        <w:t>Verfahren</w:t>
      </w:r>
      <w:r w:rsidR="001D0EF6" w:rsidRPr="00937E3C">
        <w:rPr>
          <w:lang w:val="de-DE"/>
        </w:rPr>
        <w:t xml:space="preserve"> aufnehmen</w:t>
      </w:r>
      <w:r w:rsidR="00762B74" w:rsidRPr="00937E3C">
        <w:rPr>
          <w:lang w:val="de-DE"/>
        </w:rPr>
        <w:t>.</w:t>
      </w:r>
    </w:p>
    <w:p w:rsidR="00205612" w:rsidRPr="00937E3C" w:rsidRDefault="00155552" w:rsidP="00CA7135">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00205612" w:rsidRPr="00937E3C">
        <w:rPr>
          <w:lang w:val="de-DE"/>
        </w:rPr>
        <w:tab/>
        <w:t>D</w:t>
      </w:r>
      <w:r w:rsidR="00205612" w:rsidRPr="00937E3C">
        <w:rPr>
          <w:lang w:val="de-DE"/>
        </w:rPr>
        <w:tab/>
        <w:t>Die Ladung aufnehmen, aber schneller als normal.</w:t>
      </w:r>
    </w:p>
    <w:p w:rsidR="00205612" w:rsidRPr="00937E3C" w:rsidRDefault="00205612"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205612" w:rsidRPr="00937E3C" w:rsidRDefault="00205612"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vanish/>
          <w:lang w:val="de-DE"/>
        </w:rPr>
        <w:sectPr w:rsidR="00096EF8" w:rsidRPr="00937E3C">
          <w:headerReference w:type="even" r:id="rId67"/>
          <w:headerReference w:type="default" r:id="rId68"/>
          <w:footerReference w:type="default" r:id="rId69"/>
          <w:headerReference w:type="first" r:id="rId70"/>
          <w:pgSz w:w="11906" w:h="16838"/>
          <w:pgMar w:top="1417" w:right="1417" w:bottom="1417" w:left="1417" w:header="708" w:footer="708" w:gutter="0"/>
          <w:cols w:space="708"/>
        </w:sect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vanish/>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232 01.2-01</w:t>
      </w:r>
      <w:r w:rsidRPr="00937E3C">
        <w:rPr>
          <w:lang w:val="de-DE"/>
        </w:rPr>
        <w:tab/>
      </w:r>
      <w:del w:id="45" w:author="CCNR_USER" w:date="2018-09-20T09:25:00Z">
        <w:r w:rsidRPr="00937E3C" w:rsidDel="00AA6916">
          <w:rPr>
            <w:lang w:val="de-DE"/>
          </w:rPr>
          <w:delText>Spülen von Luft auf Ladung</w:delText>
        </w:r>
      </w:del>
      <w:ins w:id="46" w:author="CCNR_USER" w:date="2018-09-20T09:23:00Z">
        <w:r w:rsidR="00AA6916" w:rsidRPr="00937E3C">
          <w:rPr>
            <w:lang w:val="de-DE"/>
          </w:rPr>
          <w:t>Tabelle C, Spalte (20), Bemerkung 2</w:t>
        </w:r>
      </w:ins>
      <w:r w:rsidRPr="00937E3C">
        <w:rPr>
          <w:lang w:val="de-DE"/>
        </w:rPr>
        <w:tab/>
        <w:t>D</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284"/>
        </w:tabs>
        <w:spacing w:line="240" w:lineRule="atLeast"/>
      </w:pPr>
      <w:r w:rsidRPr="00937E3C">
        <w:tab/>
      </w:r>
      <w:r w:rsidRPr="00937E3C">
        <w:tab/>
        <w:t xml:space="preserve">Ein Schiff muss mit </w:t>
      </w:r>
      <w:r w:rsidRPr="00937E3C">
        <w:rPr>
          <w:bCs/>
        </w:rPr>
        <w:t>UN 1978 PROPAN</w:t>
      </w:r>
      <w:r w:rsidRPr="00937E3C">
        <w:t xml:space="preserve"> beladen werden. Die Ladetanks enthalten Luft. Wie würden Sie mit dem Laden anfangen?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Ladetanks sofort mit Propandampf füllen.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Luft mit Propandampf aus den Ladetanks entfernen.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Nachdem der Sauerstoffgehalt in den Ladetanks </w:t>
      </w:r>
      <w:ins w:id="47" w:author="CCNR_USER" w:date="2018-09-20T09:34:00Z">
        <w:r w:rsidR="001B16A1" w:rsidRPr="00937E3C">
          <w:rPr>
            <w:lang w:val="de-DE"/>
          </w:rPr>
          <w:t xml:space="preserve">und den zugehörigen Rohrleitungen </w:t>
        </w:r>
      </w:ins>
      <w:r w:rsidRPr="00937E3C">
        <w:rPr>
          <w:lang w:val="de-DE"/>
        </w:rPr>
        <w:t>nach Spülen mit Stickstoff auf 16 Vol.-% gebracht worden ist.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 xml:space="preserve">Nachdem der Sauerstoffgehalt in den Ladetanks </w:t>
      </w:r>
      <w:ins w:id="48" w:author="CCNR_USER" w:date="2018-09-20T09:33:00Z">
        <w:r w:rsidR="001B16A1" w:rsidRPr="00937E3C">
          <w:rPr>
            <w:lang w:val="de-DE"/>
          </w:rPr>
          <w:t xml:space="preserve">und den zugehörigen Rohrleitungen </w:t>
        </w:r>
      </w:ins>
      <w:r w:rsidRPr="00937E3C">
        <w:rPr>
          <w:lang w:val="de-DE"/>
        </w:rPr>
        <w:t>nach Spülen mit Stickstoff soweit verringert worden ist, dass der Sauerstoffgehalt den Anweisungen des Befüllers entspricht.</w:t>
      </w:r>
    </w:p>
    <w:p w:rsidR="00096EF8" w:rsidRPr="00937E3C" w:rsidRDefault="00096EF8" w:rsidP="00063BD0">
      <w:pPr>
        <w:widowControl w:val="0"/>
        <w:tabs>
          <w:tab w:val="left" w:pos="-1440"/>
          <w:tab w:val="left" w:pos="-720"/>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232 01.2-02</w:t>
      </w:r>
      <w:r w:rsidRPr="00937E3C">
        <w:rPr>
          <w:lang w:val="de-DE"/>
        </w:rPr>
        <w:tab/>
      </w:r>
      <w:ins w:id="49" w:author="CCNR_USER" w:date="2018-09-20T09:31:00Z">
        <w:r w:rsidR="001B16A1" w:rsidRPr="00937E3C">
          <w:rPr>
            <w:lang w:val="de-DE"/>
          </w:rPr>
          <w:t>Tabelle C, Spalte (20), Bemerkung 2</w:t>
        </w:r>
      </w:ins>
      <w:del w:id="50" w:author="CCNR_USER" w:date="2018-09-20T09:31:00Z">
        <w:r w:rsidRPr="00937E3C" w:rsidDel="001B16A1">
          <w:rPr>
            <w:lang w:val="de-DE"/>
          </w:rPr>
          <w:delText>Spülen von Luft auf Ladung</w:delText>
        </w:r>
      </w:del>
      <w:r w:rsidRPr="00937E3C">
        <w:rPr>
          <w:lang w:val="de-DE"/>
        </w:rPr>
        <w:tab/>
        <w:t>C</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284"/>
        </w:tabs>
        <w:spacing w:line="240" w:lineRule="atLeast"/>
      </w:pPr>
      <w:r w:rsidRPr="00937E3C">
        <w:tab/>
      </w:r>
      <w:r w:rsidRPr="00937E3C">
        <w:tab/>
        <w:t xml:space="preserve">Ein Schiff muss mit </w:t>
      </w:r>
      <w:r w:rsidRPr="00937E3C">
        <w:rPr>
          <w:bCs/>
        </w:rPr>
        <w:t xml:space="preserve">UN 1077 </w:t>
      </w:r>
      <w:r w:rsidR="003D7651" w:rsidRPr="00937E3C">
        <w:rPr>
          <w:bCs/>
        </w:rPr>
        <w:t xml:space="preserve">PROPEN </w:t>
      </w:r>
      <w:r w:rsidRPr="00937E3C">
        <w:t>beladen werden. Die Ladetanks enthalten Luft. Wie würden Sie mit dem Laden anfangen?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Die Ladetanks sofort mit </w:t>
      </w:r>
      <w:r w:rsidR="003D7651" w:rsidRPr="00937E3C">
        <w:rPr>
          <w:lang w:val="de-DE"/>
        </w:rPr>
        <w:t xml:space="preserve">Propendampf </w:t>
      </w:r>
      <w:r w:rsidRPr="00937E3C">
        <w:rPr>
          <w:lang w:val="de-DE"/>
        </w:rPr>
        <w:t>versehen.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Die Luft mit Propendampf aus den Ladetanks </w:t>
      </w:r>
      <w:ins w:id="51" w:author="CCNR_USER" w:date="2018-09-20T09:34:00Z">
        <w:r w:rsidR="001B16A1" w:rsidRPr="00937E3C">
          <w:rPr>
            <w:lang w:val="de-DE"/>
          </w:rPr>
          <w:t xml:space="preserve">und den zugehörigen Rohrleitungen </w:t>
        </w:r>
      </w:ins>
      <w:r w:rsidRPr="00937E3C">
        <w:rPr>
          <w:lang w:val="de-DE"/>
        </w:rPr>
        <w:t>entfernen.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Nachdem der Sauerstoffgehalt in den Ladetanks </w:t>
      </w:r>
      <w:ins w:id="52" w:author="CCNR_USER" w:date="2018-09-20T09:35:00Z">
        <w:r w:rsidR="001B16A1" w:rsidRPr="00937E3C">
          <w:rPr>
            <w:lang w:val="de-DE"/>
          </w:rPr>
          <w:t xml:space="preserve">und den zugehörigen Rohrleitungen </w:t>
        </w:r>
      </w:ins>
      <w:r w:rsidRPr="00937E3C">
        <w:rPr>
          <w:lang w:val="de-DE"/>
        </w:rPr>
        <w:t>nach Spülen mit Stickstoff soweit verringert worden ist, dass der Sauerstoffgehalt den Anweisungen des Befüllers entspricht.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 xml:space="preserve">Nachdem der Sauerstoffgehalt in den Ladetanks </w:t>
      </w:r>
      <w:ins w:id="53" w:author="CCNR_USER" w:date="2018-09-20T09:35:00Z">
        <w:r w:rsidR="001B16A1" w:rsidRPr="00937E3C">
          <w:rPr>
            <w:lang w:val="de-DE"/>
          </w:rPr>
          <w:t xml:space="preserve">und den zugehörigen Rohrleitungen </w:t>
        </w:r>
      </w:ins>
      <w:r w:rsidRPr="00937E3C">
        <w:rPr>
          <w:lang w:val="de-DE"/>
        </w:rPr>
        <w:t>nach Spülen mit Stickstoff auf 16 Vol.-% gebracht worden ist.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232 01.2-03</w:t>
      </w:r>
      <w:r w:rsidRPr="00937E3C">
        <w:rPr>
          <w:lang w:val="de-DE"/>
        </w:rPr>
        <w:tab/>
      </w:r>
      <w:ins w:id="54" w:author="CCNR_USER" w:date="2018-09-20T09:31:00Z">
        <w:r w:rsidR="001B16A1" w:rsidRPr="00937E3C">
          <w:rPr>
            <w:lang w:val="de-DE"/>
          </w:rPr>
          <w:t>Tabelle C, Spalte (20), Bemerkung 2</w:t>
        </w:r>
      </w:ins>
      <w:del w:id="55" w:author="CCNR_USER" w:date="2018-09-20T09:31:00Z">
        <w:r w:rsidRPr="00937E3C" w:rsidDel="001B16A1">
          <w:rPr>
            <w:lang w:val="de-DE"/>
          </w:rPr>
          <w:delText>Spülen von Luft auf Ladung</w:delText>
        </w:r>
      </w:del>
      <w:r w:rsidRPr="00937E3C">
        <w:rPr>
          <w:lang w:val="de-DE"/>
        </w:rPr>
        <w:tab/>
        <w:t>B</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284"/>
        </w:tabs>
        <w:spacing w:line="240" w:lineRule="atLeast"/>
      </w:pPr>
      <w:r w:rsidRPr="00937E3C">
        <w:tab/>
      </w:r>
      <w:r w:rsidRPr="00937E3C">
        <w:tab/>
        <w:t xml:space="preserve">Ein Schiff verlässt gerade die Werft. Die Ladetanks waren geöffnet. Die Verschlüsse sind geschlossen. Das Schiff soll mit </w:t>
      </w:r>
      <w:r w:rsidRPr="00937E3C">
        <w:rPr>
          <w:bCs/>
        </w:rPr>
        <w:t>UN 1011 BUTAN</w:t>
      </w:r>
      <w:r w:rsidRPr="00937E3C">
        <w:t xml:space="preserve"> beladen werden. Wie würden Sie beginnen?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Ladetanks mit Stickstoff spülen, bis der Taupunkt sich unter dem erforderlichen Wert befindet.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Die Ladetanks </w:t>
      </w:r>
      <w:ins w:id="56" w:author="CCNR_USER" w:date="2018-09-20T09:38:00Z">
        <w:r w:rsidR="009471BD" w:rsidRPr="00937E3C">
          <w:rPr>
            <w:lang w:val="de-DE"/>
          </w:rPr>
          <w:t xml:space="preserve">und die zugehörige Rohrleitungen </w:t>
        </w:r>
      </w:ins>
      <w:r w:rsidRPr="00937E3C">
        <w:rPr>
          <w:lang w:val="de-DE"/>
        </w:rPr>
        <w:t xml:space="preserve">mit Stickstoff spülen, bis der Sauerstoffgehalt in den Ladetanks </w:t>
      </w:r>
      <w:ins w:id="57" w:author="CCNR_USER" w:date="2018-09-20T09:35:00Z">
        <w:r w:rsidR="001B16A1" w:rsidRPr="00937E3C">
          <w:rPr>
            <w:lang w:val="de-DE"/>
          </w:rPr>
          <w:t xml:space="preserve">und den zugehörigen Rohrleitungen </w:t>
        </w:r>
      </w:ins>
      <w:r w:rsidRPr="00937E3C">
        <w:rPr>
          <w:lang w:val="de-DE"/>
        </w:rPr>
        <w:t>soweit verringert worden ist, dass der Sauerstoffgehalt den Anweisungen des Befüllers entspricht.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Die Ladetanks </w:t>
      </w:r>
      <w:ins w:id="58" w:author="CCNR_USER" w:date="2018-09-20T09:35:00Z">
        <w:r w:rsidR="001B16A1" w:rsidRPr="00937E3C">
          <w:rPr>
            <w:lang w:val="de-DE"/>
          </w:rPr>
          <w:t xml:space="preserve">und die zugehörige Rohrleitungen </w:t>
        </w:r>
      </w:ins>
      <w:r w:rsidRPr="00937E3C">
        <w:rPr>
          <w:lang w:val="de-DE"/>
        </w:rPr>
        <w:t>mit Stickstoff spülen, bis der Sauerstoffgehalt auf 16 Vol.-% gebracht worden ist.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Ladetanks sofort mit Butandampf versehen.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br w:type="page"/>
      </w:r>
      <w:r w:rsidRPr="00937E3C">
        <w:rPr>
          <w:lang w:val="de-DE"/>
        </w:rPr>
        <w:tab/>
        <w:t>232 01.2-04</w:t>
      </w:r>
      <w:r w:rsidRPr="00937E3C">
        <w:rPr>
          <w:lang w:val="de-DE"/>
        </w:rPr>
        <w:tab/>
      </w:r>
      <w:ins w:id="59" w:author="CCNR_USER" w:date="2018-09-20T09:31:00Z">
        <w:r w:rsidR="001B16A1" w:rsidRPr="00937E3C">
          <w:rPr>
            <w:lang w:val="de-DE"/>
          </w:rPr>
          <w:t>Tabelle C, Spalte (20), Bemerkung 2</w:t>
        </w:r>
      </w:ins>
      <w:del w:id="60" w:author="CCNR_USER" w:date="2018-09-20T09:31:00Z">
        <w:r w:rsidRPr="00937E3C" w:rsidDel="001B16A1">
          <w:rPr>
            <w:lang w:val="de-DE"/>
          </w:rPr>
          <w:delText>Spülen von Luft auf Ladung</w:delText>
        </w:r>
      </w:del>
      <w:r w:rsidRPr="00937E3C">
        <w:rPr>
          <w:lang w:val="de-DE"/>
        </w:rPr>
        <w:tab/>
        <w:t>B</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284"/>
        </w:tabs>
        <w:spacing w:line="240" w:lineRule="atLeast"/>
      </w:pPr>
      <w:r w:rsidRPr="00937E3C">
        <w:tab/>
      </w:r>
      <w:r w:rsidRPr="00937E3C">
        <w:tab/>
        <w:t xml:space="preserve">Ein Schiff verlässt gerade die Werft. Die Ladetanks waren geöffnet. Die Verschlüsse sind geschlossen. Das Schiff muss mit </w:t>
      </w:r>
      <w:r w:rsidRPr="00937E3C">
        <w:rPr>
          <w:bCs/>
        </w:rPr>
        <w:t xml:space="preserve">UN 1077 </w:t>
      </w:r>
      <w:r w:rsidR="00D44B69" w:rsidRPr="00937E3C">
        <w:rPr>
          <w:bCs/>
        </w:rPr>
        <w:t>PROPEN</w:t>
      </w:r>
      <w:r w:rsidR="00D44B69" w:rsidRPr="00937E3C">
        <w:t xml:space="preserve"> </w:t>
      </w:r>
      <w:r w:rsidRPr="00937E3C">
        <w:t>beladen werden. Womit würden sie anfangen?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426"/>
          <w:tab w:val="left" w:pos="1134"/>
          <w:tab w:val="left" w:pos="1701"/>
          <w:tab w:val="left" w:pos="8505"/>
        </w:tabs>
        <w:spacing w:line="240" w:lineRule="atLeast"/>
        <w:ind w:left="1701" w:hanging="1701"/>
        <w:jc w:val="both"/>
        <w:rPr>
          <w:lang w:val="de-DE"/>
        </w:rPr>
      </w:pPr>
      <w:r w:rsidRPr="00937E3C">
        <w:rPr>
          <w:lang w:val="de-DE"/>
        </w:rPr>
        <w:tab/>
      </w:r>
      <w:r w:rsidR="005F4793" w:rsidRPr="00937E3C">
        <w:rPr>
          <w:lang w:val="de-DE"/>
        </w:rPr>
        <w:t>A</w:t>
      </w:r>
      <w:r w:rsidRPr="00937E3C">
        <w:rPr>
          <w:lang w:val="de-DE"/>
        </w:rPr>
        <w:tab/>
        <w:t xml:space="preserve">Die Ladetanks sofort mit </w:t>
      </w:r>
      <w:r w:rsidR="00D44B69" w:rsidRPr="00937E3C">
        <w:rPr>
          <w:lang w:val="de-DE"/>
        </w:rPr>
        <w:t xml:space="preserve">Propen </w:t>
      </w:r>
      <w:r w:rsidRPr="00937E3C">
        <w:rPr>
          <w:lang w:val="de-DE"/>
        </w:rPr>
        <w:t>beladen.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Die Ladetanks </w:t>
      </w:r>
      <w:ins w:id="61" w:author="CCNR_USER" w:date="2018-09-20T09:36:00Z">
        <w:r w:rsidR="001B16A1" w:rsidRPr="00937E3C">
          <w:rPr>
            <w:lang w:val="de-DE"/>
          </w:rPr>
          <w:t xml:space="preserve">und die zugehörige Rohrleitungen </w:t>
        </w:r>
      </w:ins>
      <w:r w:rsidRPr="00937E3C">
        <w:rPr>
          <w:lang w:val="de-DE"/>
        </w:rPr>
        <w:t xml:space="preserve">mit Stickstoff spülen, bis der Sauerstoffgehalt in den Ladetanks </w:t>
      </w:r>
      <w:ins w:id="62" w:author="CCNR_USER" w:date="2018-09-20T09:36:00Z">
        <w:r w:rsidR="001B16A1" w:rsidRPr="00937E3C">
          <w:rPr>
            <w:lang w:val="de-DE"/>
          </w:rPr>
          <w:t xml:space="preserve">und den zugehörigen Rohrleitungen </w:t>
        </w:r>
      </w:ins>
      <w:r w:rsidRPr="00937E3C">
        <w:rPr>
          <w:lang w:val="de-DE"/>
        </w:rPr>
        <w:t>soweit verringert worden ist, dass der Sauerstoffgehalt den Anweisungen des Befüllers entspricht.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Mit Stickstoff spülen, bis der Sauerstoffgehalt in den Ladetanks </w:t>
      </w:r>
      <w:ins w:id="63" w:author="CCNR_USER" w:date="2018-09-20T09:36:00Z">
        <w:r w:rsidR="001B16A1" w:rsidRPr="00937E3C">
          <w:rPr>
            <w:lang w:val="de-DE"/>
          </w:rPr>
          <w:t xml:space="preserve">und den zugehörigen Rohrleitungen </w:t>
        </w:r>
      </w:ins>
      <w:r w:rsidRPr="00937E3C">
        <w:rPr>
          <w:lang w:val="de-DE"/>
        </w:rPr>
        <w:t>auf 16 Vol.-% gebracht worden ist.</w:t>
      </w:r>
    </w:p>
    <w:p w:rsidR="00096EF8" w:rsidRPr="00937E3C" w:rsidRDefault="00096EF8" w:rsidP="00063BD0">
      <w:pPr>
        <w:widowControl w:val="0"/>
        <w:tabs>
          <w:tab w:val="left" w:pos="-1440"/>
          <w:tab w:val="left" w:pos="-720"/>
          <w:tab w:val="left" w:pos="-426"/>
          <w:tab w:val="left" w:pos="1134"/>
          <w:tab w:val="left" w:pos="1701"/>
          <w:tab w:val="left" w:pos="8505"/>
        </w:tabs>
        <w:spacing w:line="240" w:lineRule="atLeast"/>
        <w:ind w:left="1701" w:hanging="1701"/>
        <w:jc w:val="both"/>
        <w:rPr>
          <w:lang w:val="de-DE"/>
        </w:rPr>
      </w:pPr>
      <w:r w:rsidRPr="00937E3C">
        <w:rPr>
          <w:lang w:val="de-DE"/>
        </w:rPr>
        <w:tab/>
      </w:r>
      <w:r w:rsidR="005F4793" w:rsidRPr="00937E3C">
        <w:rPr>
          <w:lang w:val="de-DE"/>
        </w:rPr>
        <w:t>D</w:t>
      </w:r>
      <w:r w:rsidRPr="00937E3C">
        <w:rPr>
          <w:lang w:val="de-DE"/>
        </w:rPr>
        <w:tab/>
        <w:t xml:space="preserve">Die Ladetanks sofort mit </w:t>
      </w:r>
      <w:r w:rsidR="00D44B69" w:rsidRPr="00937E3C">
        <w:rPr>
          <w:lang w:val="de-DE"/>
        </w:rPr>
        <w:t xml:space="preserve">Propendampf </w:t>
      </w:r>
      <w:r w:rsidRPr="00937E3C">
        <w:rPr>
          <w:lang w:val="de-DE"/>
        </w:rPr>
        <w:t>versehen.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232 01.2-05</w:t>
      </w:r>
      <w:r w:rsidRPr="00937E3C">
        <w:rPr>
          <w:lang w:val="de-DE"/>
        </w:rPr>
        <w:tab/>
      </w:r>
      <w:ins w:id="64" w:author="CCNR_USER" w:date="2018-09-20T09:31:00Z">
        <w:r w:rsidR="001B16A1" w:rsidRPr="00937E3C">
          <w:rPr>
            <w:lang w:val="de-DE"/>
          </w:rPr>
          <w:t>Tabelle C, Spalte (20), Bemerkung 2</w:t>
        </w:r>
      </w:ins>
      <w:del w:id="65" w:author="CCNR_USER" w:date="2018-09-20T09:31:00Z">
        <w:r w:rsidRPr="00937E3C" w:rsidDel="001B16A1">
          <w:rPr>
            <w:lang w:val="de-DE"/>
          </w:rPr>
          <w:delText>Spülen von Luft auf Ladung</w:delText>
        </w:r>
      </w:del>
      <w:r w:rsidRPr="00937E3C">
        <w:rPr>
          <w:lang w:val="de-DE"/>
        </w:rPr>
        <w:tab/>
        <w:t>C</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 xml:space="preserve">Ein Schiff muss mit UN 1969 ISOBUTAN beladen werden. Die Ladetanks enthalten vollkommen trockene Luft unter einem </w:t>
      </w:r>
      <w:r w:rsidR="00AE5A3A" w:rsidRPr="00937E3C">
        <w:rPr>
          <w:lang w:val="de-DE"/>
        </w:rPr>
        <w:t xml:space="preserve">absoluten </w:t>
      </w:r>
      <w:r w:rsidRPr="00937E3C">
        <w:rPr>
          <w:lang w:val="de-DE"/>
        </w:rPr>
        <w:t xml:space="preserve">Druck von </w:t>
      </w:r>
      <w:r w:rsidR="00A14F1D" w:rsidRPr="00937E3C">
        <w:rPr>
          <w:lang w:val="de-DE"/>
        </w:rPr>
        <w:t>110</w:t>
      </w:r>
      <w:r w:rsidR="00B96118" w:rsidRPr="00937E3C">
        <w:rPr>
          <w:lang w:val="de-DE"/>
        </w:rPr>
        <w:t> kPa</w:t>
      </w:r>
      <w:ins w:id="66" w:author="CCNR_USER" w:date="2018-09-20T09:37:00Z">
        <w:r w:rsidR="001B16A1" w:rsidRPr="00937E3C">
          <w:rPr>
            <w:lang w:val="de-DE"/>
          </w:rPr>
          <w:t>.</w:t>
        </w:r>
      </w:ins>
      <w:r w:rsidR="00A14F1D" w:rsidRPr="00937E3C" w:rsidDel="00A14F1D">
        <w:rPr>
          <w:lang w:val="de-DE"/>
        </w:rPr>
        <w:t xml:space="preserve"> </w:t>
      </w:r>
      <w:r w:rsidRPr="00937E3C">
        <w:rPr>
          <w:lang w:val="de-DE"/>
        </w:rPr>
        <w:t>Womit würden Sie anfangen?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Die Ladetanks mit Isobutandampf versehen, bis ein </w:t>
      </w:r>
      <w:r w:rsidR="00AE5A3A" w:rsidRPr="00937E3C">
        <w:rPr>
          <w:lang w:val="de-DE"/>
        </w:rPr>
        <w:t xml:space="preserve">absoluter </w:t>
      </w:r>
      <w:r w:rsidRPr="00937E3C">
        <w:rPr>
          <w:lang w:val="de-DE"/>
        </w:rPr>
        <w:t xml:space="preserve">Druck von </w:t>
      </w:r>
      <w:r w:rsidR="00A14F1D" w:rsidRPr="00937E3C">
        <w:rPr>
          <w:lang w:val="de-DE"/>
        </w:rPr>
        <w:t>300</w:t>
      </w:r>
      <w:r w:rsidR="00B96118" w:rsidRPr="00937E3C">
        <w:rPr>
          <w:lang w:val="de-DE"/>
        </w:rPr>
        <w:t> kPa</w:t>
      </w:r>
      <w:r w:rsidR="00A14F1D" w:rsidRPr="00937E3C" w:rsidDel="00A14F1D">
        <w:rPr>
          <w:lang w:val="de-DE"/>
        </w:rPr>
        <w:t xml:space="preserve"> </w:t>
      </w:r>
      <w:r w:rsidRPr="00937E3C">
        <w:rPr>
          <w:lang w:val="de-DE"/>
        </w:rPr>
        <w:t>entsteht.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Luft in den Ladetanks mittels Längsspülung mit Isobutandampf entfernen.</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Die Ladetanks </w:t>
      </w:r>
      <w:ins w:id="67" w:author="CCNR_USER" w:date="2018-09-20T09:37:00Z">
        <w:r w:rsidR="001B16A1" w:rsidRPr="00937E3C">
          <w:rPr>
            <w:lang w:val="de-DE"/>
          </w:rPr>
          <w:t xml:space="preserve">und die zugehörige Rohrleitungen </w:t>
        </w:r>
      </w:ins>
      <w:r w:rsidRPr="00937E3C">
        <w:rPr>
          <w:lang w:val="de-DE"/>
        </w:rPr>
        <w:t xml:space="preserve">mit Stickstoff spülen, bis der Sauerstoffgehalt in den Ladetanks </w:t>
      </w:r>
      <w:ins w:id="68" w:author="CCNR_USER" w:date="2018-09-20T09:37:00Z">
        <w:r w:rsidR="001B16A1" w:rsidRPr="00937E3C">
          <w:rPr>
            <w:lang w:val="de-DE"/>
          </w:rPr>
          <w:t xml:space="preserve">und den zugehörigen Rohrleitungen </w:t>
        </w:r>
      </w:ins>
      <w:r w:rsidRPr="00937E3C">
        <w:rPr>
          <w:lang w:val="de-DE"/>
        </w:rPr>
        <w:t>soweit verringert worden ist, dass der Sauerstoffgehalt den Anweisungen des Befüllers entspricht.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Ladetanks mit Stickstoff spülen, bis der Sauerstoffgehalt auf 0,2 Vol.</w:t>
      </w:r>
      <w:r w:rsidR="00DB06DB" w:rsidRPr="00937E3C">
        <w:rPr>
          <w:lang w:val="de-DE"/>
        </w:rPr>
        <w:t>-</w:t>
      </w:r>
      <w:r w:rsidRPr="00937E3C">
        <w:rPr>
          <w:lang w:val="de-DE"/>
        </w:rPr>
        <w:t>% gebracht worden ist.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vanish/>
          <w:lang w:val="de-DE"/>
        </w:rPr>
        <w:sectPr w:rsidR="00096EF8" w:rsidRPr="00937E3C">
          <w:headerReference w:type="even" r:id="rId71"/>
          <w:headerReference w:type="default" r:id="rId72"/>
          <w:headerReference w:type="first" r:id="rId73"/>
          <w:pgSz w:w="11906" w:h="16838"/>
          <w:pgMar w:top="1417" w:right="1417" w:bottom="1417" w:left="1417" w:header="708" w:footer="708" w:gutter="0"/>
          <w:cols w:space="708"/>
        </w:sect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t>232 01.3-01</w:t>
      </w:r>
      <w:r w:rsidRPr="00937E3C">
        <w:rPr>
          <w:lang w:val="de-DE"/>
        </w:rPr>
        <w:tab/>
        <w:t>Spülmethoden</w:t>
      </w:r>
      <w:r w:rsidRPr="00937E3C">
        <w:rPr>
          <w:lang w:val="de-DE"/>
        </w:rPr>
        <w:tab/>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pStyle w:val="BodyText22"/>
        <w:tabs>
          <w:tab w:val="clear" w:pos="567"/>
          <w:tab w:val="clear" w:pos="1134"/>
          <w:tab w:val="left" w:pos="0"/>
          <w:tab w:val="left" w:pos="284"/>
          <w:tab w:val="left" w:pos="3600"/>
        </w:tabs>
        <w:spacing w:line="240" w:lineRule="atLeast"/>
      </w:pPr>
      <w:r w:rsidRPr="00937E3C">
        <w:tab/>
      </w:r>
      <w:r w:rsidRPr="00937E3C">
        <w:tab/>
        <w:t xml:space="preserve">Ein Ladetank mit Propandampf enthält keine Flüssigkeit </w:t>
      </w:r>
      <w:r w:rsidR="00D07A31" w:rsidRPr="00937E3C">
        <w:t>und ist drucklos</w:t>
      </w:r>
      <w:r w:rsidRPr="00937E3C">
        <w:t xml:space="preserve">. </w:t>
      </w:r>
      <w:del w:id="69" w:author="Bölker, Steffan" w:date="2018-08-24T15:35:00Z">
        <w:r w:rsidRPr="00937E3C" w:rsidDel="002735BD">
          <w:delText xml:space="preserve">Mit </w:delText>
        </w:r>
      </w:del>
      <w:ins w:id="70" w:author="Bölker, Steffan" w:date="2018-08-24T15:35:00Z">
        <w:r w:rsidR="002735BD" w:rsidRPr="00937E3C">
          <w:t xml:space="preserve">Bei </w:t>
        </w:r>
      </w:ins>
      <w:r w:rsidRPr="00937E3C">
        <w:t>welcher der folgenden Druckspülungen</w:t>
      </w:r>
      <w:ins w:id="71" w:author="Bölker, Steffan" w:date="2018-08-24T15:35:00Z">
        <w:r w:rsidR="002735BD" w:rsidRPr="00937E3C">
          <w:t xml:space="preserve"> mit Stickstoff</w:t>
        </w:r>
      </w:ins>
      <w:r w:rsidRPr="00937E3C">
        <w:t xml:space="preserve"> wird die niedrigste Endkonzentration erreicht?</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1 x den </w:t>
      </w:r>
      <w:r w:rsidR="00972791" w:rsidRPr="00937E3C">
        <w:rPr>
          <w:lang w:val="de-DE"/>
        </w:rPr>
        <w:t xml:space="preserve">absoluten </w:t>
      </w:r>
      <w:r w:rsidRPr="00937E3C">
        <w:rPr>
          <w:lang w:val="de-DE"/>
        </w:rPr>
        <w:t xml:space="preserve">Druck auf </w:t>
      </w:r>
      <w:r w:rsidR="00A14F1D" w:rsidRPr="00937E3C">
        <w:rPr>
          <w:lang w:val="de-DE"/>
        </w:rPr>
        <w:t>800</w:t>
      </w:r>
      <w:r w:rsidR="00B96118" w:rsidRPr="00937E3C">
        <w:rPr>
          <w:lang w:val="de-DE"/>
        </w:rPr>
        <w:t> kPa</w:t>
      </w:r>
      <w:r w:rsidRPr="00937E3C">
        <w:rPr>
          <w:lang w:val="de-DE"/>
        </w:rPr>
        <w:t xml:space="preserve"> erhöhen und ablassen.</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2 x den </w:t>
      </w:r>
      <w:r w:rsidR="00972791" w:rsidRPr="00937E3C">
        <w:rPr>
          <w:lang w:val="de-DE"/>
        </w:rPr>
        <w:t xml:space="preserve">absoluten </w:t>
      </w:r>
      <w:r w:rsidRPr="00937E3C">
        <w:rPr>
          <w:lang w:val="de-DE"/>
        </w:rPr>
        <w:t xml:space="preserve">Druck auf </w:t>
      </w:r>
      <w:r w:rsidR="00A14F1D" w:rsidRPr="00937E3C">
        <w:rPr>
          <w:lang w:val="de-DE"/>
        </w:rPr>
        <w:t>400</w:t>
      </w:r>
      <w:r w:rsidR="00B96118" w:rsidRPr="00937E3C">
        <w:rPr>
          <w:lang w:val="de-DE"/>
        </w:rPr>
        <w:t> kPa</w:t>
      </w:r>
      <w:r w:rsidRPr="00937E3C">
        <w:rPr>
          <w:lang w:val="de-DE"/>
        </w:rPr>
        <w:t xml:space="preserve"> erhöhen und ablassen.</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3 x den </w:t>
      </w:r>
      <w:r w:rsidR="00972791" w:rsidRPr="00937E3C">
        <w:rPr>
          <w:lang w:val="de-DE"/>
        </w:rPr>
        <w:t xml:space="preserve">absoluten </w:t>
      </w:r>
      <w:r w:rsidRPr="00937E3C">
        <w:rPr>
          <w:lang w:val="de-DE"/>
        </w:rPr>
        <w:t xml:space="preserve">Druck auf </w:t>
      </w:r>
      <w:r w:rsidR="001D4B30" w:rsidRPr="00937E3C">
        <w:rPr>
          <w:lang w:val="de-DE"/>
        </w:rPr>
        <w:t>3</w:t>
      </w:r>
      <w:r w:rsidR="00A14F1D" w:rsidRPr="00937E3C">
        <w:rPr>
          <w:lang w:val="de-DE"/>
        </w:rPr>
        <w:t>00</w:t>
      </w:r>
      <w:r w:rsidR="00B96118" w:rsidRPr="00937E3C">
        <w:rPr>
          <w:lang w:val="de-DE"/>
        </w:rPr>
        <w:t> kPa</w:t>
      </w:r>
      <w:r w:rsidRPr="00937E3C">
        <w:rPr>
          <w:lang w:val="de-DE"/>
        </w:rPr>
        <w:t xml:space="preserve"> erhöhen und ablassen.</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 xml:space="preserve">5 x den </w:t>
      </w:r>
      <w:r w:rsidR="00972791" w:rsidRPr="00937E3C">
        <w:rPr>
          <w:lang w:val="de-DE"/>
        </w:rPr>
        <w:t xml:space="preserve">absoluten </w:t>
      </w:r>
      <w:r w:rsidRPr="00937E3C">
        <w:rPr>
          <w:lang w:val="de-DE"/>
        </w:rPr>
        <w:t xml:space="preserve">Druck auf </w:t>
      </w:r>
      <w:r w:rsidR="001D4B30" w:rsidRPr="00937E3C">
        <w:rPr>
          <w:lang w:val="de-DE"/>
        </w:rPr>
        <w:t>2</w:t>
      </w:r>
      <w:r w:rsidR="00A14F1D" w:rsidRPr="00937E3C">
        <w:rPr>
          <w:lang w:val="de-DE"/>
        </w:rPr>
        <w:t>00</w:t>
      </w:r>
      <w:r w:rsidR="00B96118" w:rsidRPr="00937E3C">
        <w:rPr>
          <w:lang w:val="de-DE"/>
        </w:rPr>
        <w:t> kPa</w:t>
      </w:r>
      <w:r w:rsidRPr="00937E3C">
        <w:rPr>
          <w:lang w:val="de-DE"/>
        </w:rPr>
        <w:t xml:space="preserve"> erhöhen und ablassen.</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t>232 01.3-02</w:t>
      </w:r>
      <w:r w:rsidRPr="00937E3C">
        <w:rPr>
          <w:lang w:val="de-DE"/>
        </w:rPr>
        <w:tab/>
        <w:t>Spülmethoden</w:t>
      </w:r>
      <w:r w:rsidRPr="00937E3C">
        <w:rPr>
          <w:lang w:val="de-DE"/>
        </w:rPr>
        <w:tab/>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pStyle w:val="BodyText22"/>
        <w:tabs>
          <w:tab w:val="clear" w:pos="567"/>
          <w:tab w:val="clear" w:pos="1134"/>
          <w:tab w:val="left" w:pos="0"/>
          <w:tab w:val="left" w:pos="284"/>
          <w:tab w:val="left" w:pos="3600"/>
        </w:tabs>
        <w:spacing w:line="240" w:lineRule="atLeast"/>
      </w:pPr>
      <w:r w:rsidRPr="00937E3C">
        <w:tab/>
      </w:r>
      <w:r w:rsidRPr="00937E3C">
        <w:tab/>
        <w:t>Ein Ladetank mit Propandampf enthält keine Flüssigkeit und ist drucklos. Sie wollen eine Propankonzentration unter 0,5 Vol.-% erreichen. Bei welcher der folgenden Druckspülungen wird die kleinste Menge Stickstoff verbraucht?</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3 x den </w:t>
      </w:r>
      <w:r w:rsidR="00972791" w:rsidRPr="00937E3C">
        <w:rPr>
          <w:lang w:val="de-DE"/>
        </w:rPr>
        <w:t xml:space="preserve">absoluten </w:t>
      </w:r>
      <w:r w:rsidRPr="00937E3C">
        <w:rPr>
          <w:lang w:val="de-DE"/>
        </w:rPr>
        <w:t xml:space="preserve">Druck auf </w:t>
      </w:r>
      <w:r w:rsidR="005C157F" w:rsidRPr="00937E3C">
        <w:rPr>
          <w:lang w:val="de-DE"/>
        </w:rPr>
        <w:t>6</w:t>
      </w:r>
      <w:r w:rsidR="00A14F1D" w:rsidRPr="00937E3C">
        <w:rPr>
          <w:lang w:val="de-DE"/>
        </w:rPr>
        <w:t>00</w:t>
      </w:r>
      <w:r w:rsidR="00B96118" w:rsidRPr="00937E3C">
        <w:rPr>
          <w:lang w:val="de-DE"/>
        </w:rPr>
        <w:t> kPa</w:t>
      </w:r>
      <w:r w:rsidR="00A14F1D" w:rsidRPr="00937E3C" w:rsidDel="00A14F1D">
        <w:rPr>
          <w:lang w:val="de-DE"/>
        </w:rPr>
        <w:t xml:space="preserve"> </w:t>
      </w:r>
      <w:r w:rsidRPr="00937E3C">
        <w:rPr>
          <w:lang w:val="de-DE"/>
        </w:rPr>
        <w:t>erhöhen und ablassen.</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4 x den </w:t>
      </w:r>
      <w:r w:rsidR="00972791" w:rsidRPr="00937E3C">
        <w:rPr>
          <w:lang w:val="de-DE"/>
        </w:rPr>
        <w:t xml:space="preserve">absoluten </w:t>
      </w:r>
      <w:r w:rsidRPr="00937E3C">
        <w:rPr>
          <w:lang w:val="de-DE"/>
        </w:rPr>
        <w:t xml:space="preserve">Druck auf </w:t>
      </w:r>
      <w:r w:rsidR="001D4B30" w:rsidRPr="00937E3C">
        <w:rPr>
          <w:lang w:val="de-DE"/>
        </w:rPr>
        <w:t>400</w:t>
      </w:r>
      <w:r w:rsidR="00B96118" w:rsidRPr="00937E3C">
        <w:rPr>
          <w:lang w:val="de-DE"/>
        </w:rPr>
        <w:t> kPa</w:t>
      </w:r>
      <w:r w:rsidRPr="00937E3C">
        <w:rPr>
          <w:lang w:val="de-DE"/>
        </w:rPr>
        <w:t xml:space="preserve"> erhöhen und ablassen.</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5 x den </w:t>
      </w:r>
      <w:r w:rsidR="00972791" w:rsidRPr="00937E3C">
        <w:rPr>
          <w:lang w:val="de-DE"/>
        </w:rPr>
        <w:t xml:space="preserve">absoluten </w:t>
      </w:r>
      <w:r w:rsidRPr="00937E3C">
        <w:rPr>
          <w:lang w:val="de-DE"/>
        </w:rPr>
        <w:t xml:space="preserve">Druck auf </w:t>
      </w:r>
      <w:r w:rsidR="001D4B30" w:rsidRPr="00937E3C">
        <w:rPr>
          <w:lang w:val="de-DE"/>
        </w:rPr>
        <w:t>300</w:t>
      </w:r>
      <w:r w:rsidR="00B96118" w:rsidRPr="00937E3C">
        <w:rPr>
          <w:lang w:val="de-DE"/>
        </w:rPr>
        <w:t> kPa</w:t>
      </w:r>
      <w:r w:rsidRPr="00937E3C">
        <w:rPr>
          <w:lang w:val="de-DE"/>
        </w:rPr>
        <w:t xml:space="preserve"> erhöhen und ablassen.</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 xml:space="preserve">8 x den </w:t>
      </w:r>
      <w:r w:rsidR="00972791" w:rsidRPr="00937E3C">
        <w:rPr>
          <w:lang w:val="de-DE"/>
        </w:rPr>
        <w:t xml:space="preserve">absoluten </w:t>
      </w:r>
      <w:r w:rsidRPr="00937E3C">
        <w:rPr>
          <w:lang w:val="de-DE"/>
        </w:rPr>
        <w:t xml:space="preserve">Druck auf </w:t>
      </w:r>
      <w:r w:rsidR="001D4B30" w:rsidRPr="00937E3C">
        <w:rPr>
          <w:lang w:val="de-DE"/>
        </w:rPr>
        <w:t>200</w:t>
      </w:r>
      <w:r w:rsidR="00B96118" w:rsidRPr="00937E3C">
        <w:rPr>
          <w:lang w:val="de-DE"/>
        </w:rPr>
        <w:t> kPa</w:t>
      </w:r>
      <w:r w:rsidRPr="00937E3C">
        <w:rPr>
          <w:lang w:val="de-DE"/>
        </w:rPr>
        <w:t xml:space="preserve"> erhöhen und ablassen.</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t>232 01.3-03</w:t>
      </w:r>
      <w:r w:rsidRPr="00937E3C">
        <w:rPr>
          <w:lang w:val="de-DE"/>
        </w:rPr>
        <w:tab/>
        <w:t>Spülmethoden</w:t>
      </w:r>
      <w:r w:rsidRPr="00937E3C">
        <w:rPr>
          <w:lang w:val="de-DE"/>
        </w:rPr>
        <w:tab/>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t>Was versteht man unter Längsspülung?</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Den Druck in einem Ladetank mit Stickstoff erhöhen und anschließend den Druck ablassen.</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Das gleichzeitige Erhöhen des Druckes in mehreren Ladetanks mit Stickstoff.</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Das fortdauernde Zufügen von Stickstoff in den oder die Ladetank(s) und das gleichzeitige Ablassen des Überdrucks.</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Das gleichzeitige Erhöhen des Druckes mit Stickstoff von back- und steuerbordseitigen Ladetanks.</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t>232 01.3-04</w:t>
      </w:r>
      <w:r w:rsidRPr="00937E3C">
        <w:rPr>
          <w:lang w:val="de-DE"/>
        </w:rPr>
        <w:tab/>
        <w:t>Spülmethoden</w:t>
      </w:r>
      <w:r w:rsidRPr="00937E3C">
        <w:rPr>
          <w:lang w:val="de-DE"/>
        </w:rPr>
        <w:tab/>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t>Was versteht man unter Druckspülung?</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Das wiederholte Erhöhen des Druckes in einem oder mehreren Ladetanks mit Stickstoff und anschließend entspannen.</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Das fortdauernde Durchführen von Stickstoff durch mehrere in Reihe geschaltete Ladetanks.</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Das fortdauernde Durchführen von Stickstoff durch einen Ladetank.</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Das unter hohem Druck fortdauernde Durchführen von Stickstoff durch einen oder mehrere Ladetanks.</w:t>
      </w:r>
    </w:p>
    <w:p w:rsidR="00096EF8" w:rsidRPr="00937E3C" w:rsidRDefault="00EF3C56"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br w:type="page"/>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t>232 01.3-05</w:t>
      </w:r>
      <w:r w:rsidRPr="00937E3C">
        <w:rPr>
          <w:lang w:val="de-DE"/>
        </w:rPr>
        <w:tab/>
        <w:t>Spülen im Zusammenhang mit Reparaturen</w:t>
      </w:r>
      <w:r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843"/>
          <w:tab w:val="left" w:pos="3600"/>
          <w:tab w:val="left" w:pos="8505"/>
        </w:tabs>
        <w:spacing w:line="240" w:lineRule="atLeast"/>
        <w:ind w:left="1134" w:hanging="1134"/>
        <w:jc w:val="both"/>
        <w:rPr>
          <w:lang w:val="de-DE"/>
        </w:rPr>
      </w:pPr>
      <w:r w:rsidRPr="00937E3C">
        <w:rPr>
          <w:lang w:val="de-DE"/>
        </w:rPr>
        <w:tab/>
      </w:r>
      <w:r w:rsidRPr="00937E3C">
        <w:rPr>
          <w:lang w:val="de-DE"/>
        </w:rPr>
        <w:tab/>
        <w:t>Ein Schiff hat Propan befördert und muss wegen einer Reparatur an den Ladetanks zur Werft. Womit müssen die Ladetanks gespült werden?</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Nur mit Stickstoff.</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Zunächst mit Stickstoff und anschließend mit Luft.</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Nur mit Luft.</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Keine Spülung erforderlich.</w:t>
      </w:r>
    </w:p>
    <w:p w:rsidR="00F73462" w:rsidRPr="00937E3C" w:rsidRDefault="00F73462"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vanish/>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t>232 01.3-06</w:t>
      </w:r>
      <w:r w:rsidRPr="00937E3C">
        <w:rPr>
          <w:lang w:val="de-DE"/>
        </w:rPr>
        <w:tab/>
        <w:t>Spülen im Zusammenhang mit Reparaturen</w:t>
      </w:r>
      <w:r w:rsidRPr="00937E3C">
        <w:rPr>
          <w:lang w:val="de-DE"/>
        </w:rPr>
        <w:tab/>
        <w:t>C</w:t>
      </w:r>
    </w:p>
    <w:p w:rsidR="00096EF8" w:rsidRPr="00937E3C" w:rsidRDefault="00096EF8" w:rsidP="00063BD0">
      <w:pPr>
        <w:widowControl w:val="0"/>
        <w:tabs>
          <w:tab w:val="left" w:pos="-1440"/>
          <w:tab w:val="left" w:pos="-720"/>
          <w:tab w:val="left" w:pos="0"/>
          <w:tab w:val="left" w:pos="28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3600"/>
          <w:tab w:val="left" w:pos="8505"/>
        </w:tabs>
        <w:spacing w:line="240" w:lineRule="atLeast"/>
        <w:ind w:left="1134" w:hanging="1134"/>
        <w:jc w:val="both"/>
        <w:rPr>
          <w:lang w:val="de-DE"/>
        </w:rPr>
      </w:pPr>
      <w:r w:rsidRPr="00937E3C">
        <w:rPr>
          <w:lang w:val="de-DE"/>
        </w:rPr>
        <w:tab/>
      </w:r>
      <w:r w:rsidRPr="00937E3C">
        <w:rPr>
          <w:lang w:val="de-DE"/>
        </w:rPr>
        <w:tab/>
        <w:t>Ein Schiff hat Propan befördert und muss wegen Schweißarbeiten an den Ladetanks zur Werft. Womit müssen die Ladetanks und die Leitungen gespült werden?</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Keine Spülung erforderlich.</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Zunächst mit Luft und anschließend mit Stickstoff.</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Zunächst mit Stickstoff und anschließend mit Luft.</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Nur mit Stickstoff.</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t>232 01.3-07</w:t>
      </w:r>
      <w:r w:rsidRPr="00937E3C">
        <w:rPr>
          <w:lang w:val="de-DE"/>
        </w:rPr>
        <w:tab/>
      </w:r>
      <w:ins w:id="72" w:author="CCNR_USER" w:date="2018-09-20T09:45:00Z">
        <w:r w:rsidR="009471BD" w:rsidRPr="00937E3C">
          <w:rPr>
            <w:lang w:val="de-DE"/>
          </w:rPr>
          <w:t xml:space="preserve">7.2.3.1.6 </w:t>
        </w:r>
      </w:ins>
      <w:del w:id="73" w:author="CCNR_USER" w:date="2018-09-20T09:45:00Z">
        <w:r w:rsidRPr="00937E3C" w:rsidDel="009471BD">
          <w:rPr>
            <w:lang w:val="de-DE"/>
          </w:rPr>
          <w:delText>Spülen im Zusamme</w:delText>
        </w:r>
      </w:del>
      <w:del w:id="74" w:author="CCNR_USER" w:date="2018-09-20T09:46:00Z">
        <w:r w:rsidRPr="00937E3C" w:rsidDel="009471BD">
          <w:rPr>
            <w:lang w:val="de-DE"/>
          </w:rPr>
          <w:delText>nhang mit Betreten von Ladetanks</w:delText>
        </w:r>
      </w:del>
      <w:r w:rsidRPr="00937E3C">
        <w:rPr>
          <w:lang w:val="de-DE"/>
        </w:rPr>
        <w:tab/>
      </w:r>
      <w:r w:rsidR="00563F4D" w:rsidRPr="00937E3C">
        <w:rPr>
          <w:lang w:val="de-DE"/>
        </w:rPr>
        <w:tab/>
      </w:r>
      <w:r w:rsidRPr="00937E3C">
        <w:rPr>
          <w:lang w:val="de-DE"/>
        </w:rPr>
        <w:t>B</w:t>
      </w:r>
    </w:p>
    <w:p w:rsidR="00096EF8" w:rsidRPr="00937E3C" w:rsidRDefault="00096EF8" w:rsidP="00063BD0">
      <w:pPr>
        <w:widowControl w:val="0"/>
        <w:tabs>
          <w:tab w:val="left" w:pos="-1440"/>
          <w:tab w:val="left" w:pos="-720"/>
          <w:tab w:val="left" w:pos="0"/>
          <w:tab w:val="left" w:pos="28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3600"/>
          <w:tab w:val="left" w:pos="8505"/>
        </w:tabs>
        <w:spacing w:line="240" w:lineRule="atLeast"/>
        <w:ind w:left="1134" w:hanging="1134"/>
        <w:jc w:val="both"/>
        <w:rPr>
          <w:lang w:val="de-DE"/>
        </w:rPr>
      </w:pPr>
      <w:r w:rsidRPr="00937E3C">
        <w:rPr>
          <w:lang w:val="de-DE"/>
        </w:rPr>
        <w:tab/>
      </w:r>
      <w:r w:rsidRPr="00937E3C">
        <w:rPr>
          <w:lang w:val="de-DE"/>
        </w:rPr>
        <w:tab/>
        <w:t>Ein Schiff hat Butan befördert. Die Ladetanks sollen betreten werden. Auf welche Weise müssen die Ladetanks gespült werden?</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Mit Stickstoff, bis eine Butankonzentration von max. 1 Vol.-% entsteht.</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Zunächst mit Stickstoff und anschließend mit Luft bis </w:t>
      </w:r>
      <w:ins w:id="75" w:author="CCNR_USER" w:date="2018-09-20T09:42:00Z">
        <w:r w:rsidR="009471BD" w:rsidRPr="00937E3C">
          <w:rPr>
            <w:lang w:val="de-DE"/>
          </w:rPr>
          <w:t>der Sauerstoff</w:t>
        </w:r>
      </w:ins>
      <w:ins w:id="76" w:author="CCNR_USER" w:date="2018-09-20T09:44:00Z">
        <w:r w:rsidR="009471BD" w:rsidRPr="00937E3C">
          <w:rPr>
            <w:lang w:val="de-DE"/>
          </w:rPr>
          <w:t>anteil</w:t>
        </w:r>
      </w:ins>
      <w:ins w:id="77" w:author="CCNR_USER" w:date="2018-09-20T09:42:00Z">
        <w:r w:rsidR="009471BD" w:rsidRPr="00937E3C">
          <w:rPr>
            <w:lang w:val="de-DE"/>
          </w:rPr>
          <w:t xml:space="preserve"> 20 </w:t>
        </w:r>
      </w:ins>
      <w:ins w:id="78" w:author="CCNR_USER" w:date="2018-09-20T09:45:00Z">
        <w:r w:rsidR="009471BD" w:rsidRPr="00937E3C">
          <w:rPr>
            <w:lang w:val="de-DE"/>
          </w:rPr>
          <w:t>bis</w:t>
        </w:r>
      </w:ins>
      <w:ins w:id="79" w:author="CCNR_USER" w:date="2018-09-20T09:42:00Z">
        <w:r w:rsidR="009471BD" w:rsidRPr="00937E3C">
          <w:rPr>
            <w:lang w:val="de-DE"/>
          </w:rPr>
          <w:t xml:space="preserve"> 23,5 Vol.-% betr</w:t>
        </w:r>
      </w:ins>
      <w:ins w:id="80" w:author="CCNR_USER" w:date="2018-09-20T09:43:00Z">
        <w:r w:rsidR="009471BD" w:rsidRPr="00937E3C">
          <w:rPr>
            <w:lang w:val="de-DE"/>
          </w:rPr>
          <w:t>ägt</w:t>
        </w:r>
      </w:ins>
      <w:del w:id="81" w:author="CCNR_USER" w:date="2018-09-20T09:43:00Z">
        <w:r w:rsidRPr="00937E3C" w:rsidDel="009471BD">
          <w:rPr>
            <w:lang w:val="de-DE"/>
          </w:rPr>
          <w:delText xml:space="preserve">kein Sauerstoffmangel </w:delText>
        </w:r>
      </w:del>
      <w:ins w:id="82" w:author="Bölker, Steffan" w:date="2018-08-24T15:37:00Z">
        <w:del w:id="83" w:author="CCNR_USER" w:date="2018-09-20T09:43:00Z">
          <w:r w:rsidR="002735BD" w:rsidRPr="00937E3C" w:rsidDel="009471BD">
            <w:rPr>
              <w:lang w:val="de-DE"/>
            </w:rPr>
            <w:delText xml:space="preserve">mehr </w:delText>
          </w:r>
        </w:del>
      </w:ins>
      <w:del w:id="84" w:author="CCNR_USER" w:date="2018-09-20T09:43:00Z">
        <w:r w:rsidRPr="00937E3C" w:rsidDel="009471BD">
          <w:rPr>
            <w:lang w:val="de-DE"/>
          </w:rPr>
          <w:delText>besteht</w:delText>
        </w:r>
      </w:del>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Zunächst mit Stickstoff und anschließend mit Luft, bis ein Sauerstoff</w:t>
      </w:r>
      <w:ins w:id="85" w:author="CCNR_USER" w:date="2018-09-20T09:46:00Z">
        <w:r w:rsidR="009471BD" w:rsidRPr="00937E3C">
          <w:rPr>
            <w:lang w:val="de-DE"/>
          </w:rPr>
          <w:t>anteil</w:t>
        </w:r>
      </w:ins>
      <w:del w:id="86" w:author="CCNR_USER" w:date="2018-09-20T09:46:00Z">
        <w:r w:rsidRPr="00937E3C" w:rsidDel="009471BD">
          <w:rPr>
            <w:lang w:val="de-DE"/>
          </w:rPr>
          <w:delText>gehalt</w:delText>
        </w:r>
      </w:del>
      <w:r w:rsidRPr="00937E3C">
        <w:rPr>
          <w:lang w:val="de-DE"/>
        </w:rPr>
        <w:t xml:space="preserve"> von 16 Vol.-% entsteht.</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Sofort mit Luft, bis ein Sauerstoff</w:t>
      </w:r>
      <w:ins w:id="87" w:author="CCNR_USER" w:date="2018-09-20T09:46:00Z">
        <w:r w:rsidR="009471BD" w:rsidRPr="00937E3C">
          <w:rPr>
            <w:lang w:val="de-DE"/>
          </w:rPr>
          <w:t>anteil</w:t>
        </w:r>
      </w:ins>
      <w:del w:id="88" w:author="CCNR_USER" w:date="2018-09-20T09:46:00Z">
        <w:r w:rsidRPr="00937E3C" w:rsidDel="009471BD">
          <w:rPr>
            <w:lang w:val="de-DE"/>
          </w:rPr>
          <w:delText>gehalt</w:delText>
        </w:r>
      </w:del>
      <w:r w:rsidRPr="00937E3C">
        <w:rPr>
          <w:lang w:val="de-DE"/>
        </w:rPr>
        <w:t xml:space="preserve"> von 2</w:t>
      </w:r>
      <w:ins w:id="89" w:author="CCNR_USER" w:date="2018-09-20T09:46:00Z">
        <w:r w:rsidR="009471BD" w:rsidRPr="00937E3C">
          <w:rPr>
            <w:lang w:val="de-DE"/>
          </w:rPr>
          <w:t>0</w:t>
        </w:r>
      </w:ins>
      <w:del w:id="90" w:author="CCNR_USER" w:date="2018-09-20T09:46:00Z">
        <w:r w:rsidRPr="00937E3C" w:rsidDel="009471BD">
          <w:rPr>
            <w:lang w:val="de-DE"/>
          </w:rPr>
          <w:delText>1</w:delText>
        </w:r>
      </w:del>
      <w:r w:rsidRPr="00937E3C">
        <w:rPr>
          <w:lang w:val="de-DE"/>
        </w:rPr>
        <w:t xml:space="preserve"> Vol.-% entsteht.</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t>232 01.3-08</w:t>
      </w:r>
      <w:r w:rsidRPr="00937E3C">
        <w:rPr>
          <w:lang w:val="de-DE"/>
        </w:rPr>
        <w:tab/>
        <w:t>Längsspülung</w:t>
      </w:r>
      <w:r w:rsidRPr="00937E3C">
        <w:rPr>
          <w:lang w:val="de-DE"/>
        </w:rPr>
        <w:tab/>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t>Warum ist Längsspülung die wirkungsvollste Methode zum Spülen von Ladetanks?</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Weil bei einem möglichst kleinen Stickstoffstrom das zu entfernende schwere Produktgas völlig durch den Stickstoff verdrängt wird, so dass man nur ein Tankvolumen Stickstoff verbraucht.</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Weil bei einem möglichst großen Stickstoffstrom Gas und Stickstoff völlig mischen, so dass man allerdings viel Stickstoff verbraucht, aber man ist schnell fertig.</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Weil infolge der Verdrängung des Produktgases durch den Stickstoff in der Anfangsphase und der Mischung beider Gase in einer späteren Phase weniger Stickstoff verbraucht wird als bei Druck</w:t>
      </w:r>
      <w:r w:rsidRPr="00937E3C">
        <w:rPr>
          <w:lang w:val="de-DE"/>
        </w:rPr>
        <w:softHyphen/>
        <w:t>spülung.</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Weil vorher berechnet werden kann, was, nach einer bestimmten Spülzeit, die Endkonzen</w:t>
      </w:r>
      <w:r w:rsidRPr="00937E3C">
        <w:rPr>
          <w:lang w:val="de-DE"/>
        </w:rPr>
        <w:softHyphen/>
        <w:t>tration des zu entfernenden Gases im Ladetank sein wird.</w:t>
      </w: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3600"/>
          <w:tab w:val="left" w:pos="8505"/>
        </w:tabs>
        <w:spacing w:line="240" w:lineRule="atLeast"/>
        <w:ind w:left="1701" w:hanging="1701"/>
        <w:jc w:val="both"/>
        <w:rPr>
          <w:lang w:val="de-DE"/>
        </w:rPr>
      </w:pPr>
      <w:r w:rsidRPr="00937E3C">
        <w:rPr>
          <w:lang w:val="de-DE"/>
        </w:rPr>
        <w:tab/>
        <w:t>232 01.3-09</w:t>
      </w:r>
      <w:r w:rsidRPr="00937E3C">
        <w:rPr>
          <w:lang w:val="de-DE"/>
        </w:rPr>
        <w:tab/>
        <w:t xml:space="preserve">gestrichen </w:t>
      </w:r>
      <w:r w:rsidR="00B63D99" w:rsidRPr="00937E3C">
        <w:rPr>
          <w:lang w:val="de-DE"/>
        </w:rPr>
        <w:t>(2007)</w:t>
      </w:r>
      <w:r w:rsidR="004F23EC"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vanish/>
          <w:lang w:val="de-DE"/>
        </w:rPr>
        <w:sectPr w:rsidR="00096EF8" w:rsidRPr="00937E3C">
          <w:headerReference w:type="even" r:id="rId74"/>
          <w:headerReference w:type="default" r:id="rId75"/>
          <w:footerReference w:type="default" r:id="rId76"/>
          <w:headerReference w:type="first" r:id="rId77"/>
          <w:pgSz w:w="11906" w:h="16838"/>
          <w:pgMar w:top="1417" w:right="1417" w:bottom="1417" w:left="1417" w:header="708" w:footer="708" w:gutter="0"/>
          <w:cols w:space="708"/>
        </w:sect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02.0-01</w:t>
      </w:r>
      <w:r w:rsidRPr="00937E3C">
        <w:rPr>
          <w:lang w:val="de-DE"/>
        </w:rPr>
        <w:tab/>
        <w:t xml:space="preserve">gestrichen </w:t>
      </w:r>
      <w:r w:rsidR="00B63D99" w:rsidRPr="00937E3C">
        <w:rPr>
          <w:lang w:val="de-DE"/>
        </w:rPr>
        <w:t>(</w:t>
      </w:r>
      <w:r w:rsidRPr="00937E3C">
        <w:rPr>
          <w:lang w:val="de-DE"/>
        </w:rPr>
        <w:t>2010</w:t>
      </w:r>
      <w:r w:rsidR="00B63D99" w:rsidRPr="00937E3C">
        <w:rPr>
          <w:lang w:val="de-DE"/>
        </w:rPr>
        <w:t>)</w:t>
      </w:r>
      <w:r w:rsidR="004F23EC"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B63D99"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02.0-02</w:t>
      </w:r>
      <w:r w:rsidRPr="00937E3C">
        <w:rPr>
          <w:lang w:val="de-DE"/>
        </w:rPr>
        <w:tab/>
        <w:t>gestrichen (</w:t>
      </w:r>
      <w:r w:rsidR="00096EF8" w:rsidRPr="00937E3C">
        <w:rPr>
          <w:lang w:val="de-DE"/>
        </w:rPr>
        <w:t>2010</w:t>
      </w:r>
      <w:r w:rsidRPr="00937E3C">
        <w:rPr>
          <w:lang w:val="de-DE"/>
        </w:rPr>
        <w:t>)</w:t>
      </w:r>
      <w:r w:rsidR="004F23EC"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02.0-03</w:t>
      </w:r>
      <w:r w:rsidRPr="00937E3C">
        <w:rPr>
          <w:lang w:val="de-DE"/>
        </w:rPr>
        <w:tab/>
        <w:t>Spülen der Probeentnahmeflasche</w:t>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 xml:space="preserve">Was muss mit der Probeentnahmeflasche gemacht werden, bevor man eine repräsentative Flüssigkeitsprobe entnehmen kann?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Probeentnahmeflasche muss mit Wasser gespült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Probeentnahmeflasche muss mit trockener Luft gespült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Die Probeentnahmeflasche muss 10 x mit Gas gespült werden und danach unter Wasser abgelassen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Probeentnahmeflasche muss mit der Flüssigkeit durchgespült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02.0-04</w:t>
      </w:r>
      <w:r w:rsidRPr="00937E3C">
        <w:rPr>
          <w:lang w:val="de-DE"/>
        </w:rPr>
        <w:tab/>
        <w:t>Spülen der Probeentnahmeflasche</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Was muss mit der Probeentnahmeflasche gemacht werden, bevor man eine repräsentative Probe der Gasphase entnehmen kann?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Probeentnahmeflasche muss mit dem zu entnehmenden Gas gespült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Probeentnahmeflasche muss zunächst mit der Flüssigkeit des Produkts gefüllt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Die Probeentnahmeflasche muss mit einer Flüssigkeit gespült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Probeentnahmeflasche muss mit Wasser gespült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02.0-05</w:t>
      </w:r>
      <w:r w:rsidRPr="00937E3C">
        <w:rPr>
          <w:lang w:val="de-DE"/>
        </w:rPr>
        <w:tab/>
        <w:t>Probeentnahme bei Längsspülung</w:t>
      </w:r>
      <w:r w:rsidRPr="00937E3C">
        <w:rPr>
          <w:lang w:val="de-DE"/>
        </w:rPr>
        <w:tab/>
      </w:r>
      <w:r w:rsidR="004475B9" w:rsidRPr="00937E3C">
        <w:rPr>
          <w:lang w:val="de-DE"/>
        </w:rPr>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Ein Tankschiff hatte UN 1011</w:t>
      </w:r>
      <w:r w:rsidRPr="00937E3C">
        <w:rPr>
          <w:b/>
        </w:rPr>
        <w:t xml:space="preserve"> </w:t>
      </w:r>
      <w:r w:rsidRPr="00937E3C">
        <w:t>BUTAN geladen. Die Ladetanks sind leer und ungereinigt. Sie werden mit Hilfe der Längsspülung mit Stickstoff gespült.  Wo wird während des Spülens die höchste Gaskonzentration an Butan gemessen?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Oben im Ladetank.</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Auf halber Höhe im Ladetank.</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Unten im Ladetank.</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In der Gasleitung.</w:t>
      </w:r>
      <w:r w:rsidR="00B07769" w:rsidRPr="00937E3C">
        <w:rPr>
          <w:lang w:val="de-DE"/>
        </w:rPr>
        <w:br w:type="textWrapping" w:clear="all"/>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02.0-06</w:t>
      </w:r>
      <w:r w:rsidRPr="00937E3C">
        <w:rPr>
          <w:lang w:val="de-DE"/>
        </w:rPr>
        <w:tab/>
        <w:t xml:space="preserve">gestrichen </w:t>
      </w:r>
      <w:r w:rsidR="00B63D99" w:rsidRPr="00937E3C">
        <w:rPr>
          <w:lang w:val="de-DE"/>
        </w:rPr>
        <w:t>(2007)</w:t>
      </w:r>
      <w:r w:rsidR="004F23EC"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02.0-07</w:t>
      </w:r>
      <w:r w:rsidRPr="00937E3C">
        <w:rPr>
          <w:lang w:val="de-DE"/>
        </w:rPr>
        <w:tab/>
      </w:r>
      <w:r w:rsidR="00977228" w:rsidRPr="00937E3C">
        <w:rPr>
          <w:lang w:val="de-DE"/>
        </w:rPr>
        <w:t xml:space="preserve">7.2.4.1.1, </w:t>
      </w:r>
      <w:r w:rsidRPr="00937E3C">
        <w:rPr>
          <w:lang w:val="de-DE"/>
        </w:rPr>
        <w:t xml:space="preserve">Aufbewahren der Proben in </w:t>
      </w:r>
      <w:r w:rsidR="00011D59" w:rsidRPr="00937E3C">
        <w:rPr>
          <w:lang w:val="de-DE"/>
        </w:rPr>
        <w:t>Probeflaschen</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Wo muss nach dem Entnehmen einer Flüssigkeitsprobe die betreffende Probeflasche aufbewahrt werden?</w:t>
      </w:r>
    </w:p>
    <w:p w:rsidR="00F73462" w:rsidRPr="00937E3C" w:rsidRDefault="00F73462" w:rsidP="00063BD0">
      <w:pPr>
        <w:pStyle w:val="BodyText22"/>
        <w:tabs>
          <w:tab w:val="clear" w:pos="567"/>
          <w:tab w:val="left" w:pos="0"/>
          <w:tab w:val="left" w:pos="284"/>
        </w:tabs>
        <w:spacing w:line="240" w:lineRule="atLeast"/>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An einer geschützten Stelle an Deck innerhalb des Bereichs der Ladung.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An einer kühlen Stelle außerhalb des Bereichs der Ladung.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In einem Kofferdamm.</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Im Steuerhaus.</w:t>
      </w:r>
    </w:p>
    <w:p w:rsidR="00096EF8" w:rsidRPr="00937E3C" w:rsidRDefault="00EF3C56"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br w:type="page"/>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02.0-08</w:t>
      </w:r>
      <w:r w:rsidRPr="00937E3C">
        <w:rPr>
          <w:lang w:val="de-DE"/>
        </w:rPr>
        <w:tab/>
        <w:t>Spülen von Ladetanks</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Warum werden beim Spülen von Ladetanks mit Stickstoff regelmäßig Gaskonzentrationen gemessen?</w:t>
      </w:r>
    </w:p>
    <w:p w:rsidR="00F73462" w:rsidRPr="00937E3C" w:rsidRDefault="00F73462" w:rsidP="00063BD0">
      <w:pPr>
        <w:pStyle w:val="BodyText22"/>
        <w:tabs>
          <w:tab w:val="clear" w:pos="567"/>
          <w:tab w:val="left" w:pos="0"/>
          <w:tab w:val="left" w:pos="284"/>
        </w:tabs>
        <w:spacing w:line="240" w:lineRule="atLeast"/>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Um feststellen zu können, ob die Landanlage tatsächlich Stickstoff liefert.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Um den Sauerstoffgehalt des Stickstoffes feststellen zu können.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Um den Fortschritt des Spülens überprüfen zu können.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Um zu beurteilen, wann das Gasgemisch zur Fackel abgeleitet werden soll.</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02.0-09</w:t>
      </w:r>
      <w:r w:rsidRPr="00937E3C">
        <w:rPr>
          <w:lang w:val="de-DE"/>
        </w:rPr>
        <w:tab/>
        <w:t xml:space="preserve">gestrichen </w:t>
      </w:r>
      <w:r w:rsidR="00B63D99" w:rsidRPr="00937E3C">
        <w:rPr>
          <w:lang w:val="de-DE"/>
        </w:rPr>
        <w:t>(2007)</w:t>
      </w:r>
      <w:r w:rsidR="004F23EC"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02.0-10</w:t>
      </w:r>
      <w:r w:rsidRPr="00937E3C">
        <w:rPr>
          <w:lang w:val="de-DE"/>
        </w:rPr>
        <w:tab/>
        <w:t>Probeentnahme</w:t>
      </w:r>
      <w:r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Nach dem Laden von UN 1077</w:t>
      </w:r>
      <w:r w:rsidRPr="00937E3C">
        <w:rPr>
          <w:b/>
        </w:rPr>
        <w:t xml:space="preserve"> </w:t>
      </w:r>
      <w:r w:rsidRPr="00937E3C">
        <w:t>PROPEN wird bei 50% Füllung eine Flüssigkeitsprobe entnommen. Warum?</w:t>
      </w:r>
    </w:p>
    <w:p w:rsidR="00F73462" w:rsidRPr="00937E3C" w:rsidRDefault="00F73462" w:rsidP="00063BD0">
      <w:pPr>
        <w:pStyle w:val="BodyText22"/>
        <w:tabs>
          <w:tab w:val="clear" w:pos="567"/>
          <w:tab w:val="left" w:pos="0"/>
          <w:tab w:val="left" w:pos="284"/>
        </w:tabs>
        <w:spacing w:line="240" w:lineRule="atLeast"/>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Es gibt keinen einzigen Grund.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Um die Qualität der Ladung feststellen zu können.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Um die Temperatur der Flüssigkeit feststellen zu können.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Um feststellen zu können, ob die Landanlage tatsächlich Propen geliefert hat.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vanish/>
          <w:lang w:val="de-DE"/>
        </w:rPr>
        <w:sectPr w:rsidR="00096EF8" w:rsidRPr="00937E3C">
          <w:headerReference w:type="even" r:id="rId78"/>
          <w:headerReference w:type="default" r:id="rId79"/>
          <w:headerReference w:type="first" r:id="rId80"/>
          <w:pgSz w:w="11906" w:h="16838"/>
          <w:pgMar w:top="1417" w:right="1417" w:bottom="1417" w:left="1417" w:header="708" w:footer="708" w:gutter="0"/>
          <w:cols w:space="708"/>
        </w:sect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843"/>
        <w:jc w:val="both"/>
        <w:rPr>
          <w:lang w:val="de-DE"/>
        </w:rPr>
      </w:pPr>
      <w:r w:rsidRPr="00937E3C">
        <w:rPr>
          <w:lang w:val="de-DE"/>
        </w:rPr>
        <w:tab/>
      </w:r>
      <w:r w:rsidRPr="00937E3C">
        <w:rPr>
          <w:lang w:val="de-DE"/>
        </w:rPr>
        <w:tab/>
        <w:t>232 03.0-01</w:t>
      </w:r>
      <w:r w:rsidRPr="00937E3C">
        <w:rPr>
          <w:lang w:val="de-DE"/>
        </w:rPr>
        <w:tab/>
        <w:t>Begriffsbestimmung Explosionsgrenze</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pStyle w:val="BodyText22"/>
        <w:spacing w:line="240" w:lineRule="atLeast"/>
      </w:pPr>
      <w:r w:rsidRPr="00937E3C">
        <w:tab/>
      </w:r>
      <w:r w:rsidRPr="00937E3C">
        <w:tab/>
        <w:t xml:space="preserve">Die Gaskonzentration in einem Gemisch aus einem entzündbaren Gas und Luft ist niedriger als die untere Explosionsgrenze. Was kann mit diesem Gemisch geschehen? </w:t>
      </w:r>
    </w:p>
    <w:p w:rsidR="007453A7" w:rsidRPr="00937E3C" w:rsidRDefault="007453A7" w:rsidP="00063BD0">
      <w:pPr>
        <w:pStyle w:val="BodyText22"/>
        <w:spacing w:line="240" w:lineRule="atLeast"/>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A</w:t>
      </w:r>
      <w:r w:rsidRPr="00937E3C">
        <w:rPr>
          <w:lang w:val="de-DE"/>
        </w:rPr>
        <w:tab/>
        <w:t>Es kann nicht gezündet werden.</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B</w:t>
      </w:r>
      <w:r w:rsidRPr="00937E3C">
        <w:rPr>
          <w:lang w:val="de-DE"/>
        </w:rPr>
        <w:tab/>
        <w:t>Es kann zwar brennen, aber nicht explodieren.</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C</w:t>
      </w:r>
      <w:r w:rsidRPr="00937E3C">
        <w:rPr>
          <w:lang w:val="de-DE"/>
        </w:rPr>
        <w:tab/>
        <w:t>Es kann explodieren, aber nicht brennen.</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D</w:t>
      </w:r>
      <w:r w:rsidRPr="00937E3C">
        <w:rPr>
          <w:lang w:val="de-DE"/>
        </w:rPr>
        <w:tab/>
        <w:t>Es kann sowohl brennen als auch explodieren.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843"/>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843"/>
        <w:jc w:val="both"/>
        <w:rPr>
          <w:lang w:val="de-DE"/>
        </w:rPr>
      </w:pPr>
      <w:r w:rsidRPr="00937E3C">
        <w:rPr>
          <w:lang w:val="de-DE"/>
        </w:rPr>
        <w:tab/>
      </w:r>
      <w:r w:rsidRPr="00937E3C">
        <w:rPr>
          <w:lang w:val="de-DE"/>
        </w:rPr>
        <w:tab/>
        <w:t>232 03.0-02</w:t>
      </w:r>
      <w:r w:rsidRPr="00937E3C">
        <w:rPr>
          <w:lang w:val="de-DE"/>
        </w:rPr>
        <w:tab/>
        <w:t>Begriffsbestimmung Explosionsgrenze</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pStyle w:val="BodyText22"/>
        <w:spacing w:line="240" w:lineRule="atLeast"/>
      </w:pPr>
      <w:r w:rsidRPr="00937E3C">
        <w:tab/>
      </w:r>
      <w:r w:rsidRPr="00937E3C">
        <w:tab/>
        <w:t>Die Gaskonzentration in einem Gemisch aus einem entzündbaren Gas und Luft ist höher als die obere Explosionsgrenze. Was kann mit diesem Gemisch geschehen?</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A</w:t>
      </w:r>
      <w:r w:rsidRPr="00937E3C">
        <w:rPr>
          <w:lang w:val="de-DE"/>
        </w:rPr>
        <w:tab/>
        <w:t xml:space="preserve">Es kann nicht </w:t>
      </w:r>
      <w:r w:rsidR="00A51283" w:rsidRPr="00937E3C">
        <w:rPr>
          <w:lang w:val="de-DE"/>
        </w:rPr>
        <w:t>kondensieren</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B</w:t>
      </w:r>
      <w:r w:rsidRPr="00937E3C">
        <w:rPr>
          <w:lang w:val="de-DE"/>
        </w:rPr>
        <w:tab/>
        <w:t>Es kann nicht expandieren.</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C</w:t>
      </w:r>
      <w:r w:rsidRPr="00937E3C">
        <w:rPr>
          <w:lang w:val="de-DE"/>
        </w:rPr>
        <w:tab/>
        <w:t>Es kann bei Zufuhr von Luft ein explosionsfähiges Gemisch bilden.</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D</w:t>
      </w:r>
      <w:r w:rsidRPr="00937E3C">
        <w:rPr>
          <w:lang w:val="de-DE"/>
        </w:rPr>
        <w:tab/>
        <w:t>Es kann explodieren</w:t>
      </w:r>
      <w:r w:rsidR="00F109A2"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843"/>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843"/>
        <w:jc w:val="both"/>
        <w:rPr>
          <w:lang w:val="de-DE"/>
        </w:rPr>
      </w:pPr>
      <w:r w:rsidRPr="00937E3C">
        <w:rPr>
          <w:lang w:val="de-DE"/>
        </w:rPr>
        <w:tab/>
      </w:r>
      <w:r w:rsidRPr="00937E3C">
        <w:rPr>
          <w:lang w:val="de-DE"/>
        </w:rPr>
        <w:tab/>
        <w:t>232 03.0-03</w:t>
      </w:r>
      <w:r w:rsidRPr="00937E3C">
        <w:rPr>
          <w:lang w:val="de-DE"/>
        </w:rPr>
        <w:tab/>
        <w:t>Begriffsbestimmung Explosionsgrenze</w:t>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pStyle w:val="BodyText22"/>
        <w:spacing w:line="240" w:lineRule="atLeast"/>
      </w:pPr>
      <w:r w:rsidRPr="00937E3C">
        <w:tab/>
      </w:r>
      <w:r w:rsidRPr="00937E3C">
        <w:tab/>
        <w:t>Ein Gasgemisch setzt sich aus 6 Vol.-% Propan, 4 Vol.-% Sauerstoff und 90 Vol.-% Stickstoff zusammen. Wie wird dieses Gemisch hinsichtlich der Explosionsgefahr beurteilt?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A</w:t>
      </w:r>
      <w:r w:rsidRPr="00937E3C">
        <w:rPr>
          <w:lang w:val="de-DE"/>
        </w:rPr>
        <w:tab/>
        <w:t>Als unsicher, denn die Propankonzentration ist höher als die untere Explosionsgrenze.</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B</w:t>
      </w:r>
      <w:r w:rsidRPr="00937E3C">
        <w:rPr>
          <w:lang w:val="de-DE"/>
        </w:rPr>
        <w:tab/>
        <w:t>Als unsicher, denn die Propankonzentration ist höher als die obere Explosionsgrenze.</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C</w:t>
      </w:r>
      <w:r w:rsidRPr="00937E3C">
        <w:rPr>
          <w:lang w:val="de-DE"/>
        </w:rPr>
        <w:tab/>
        <w:t>Als sicher, denn die Propankonzentration ist niedriger als die untere Explosionsgren</w:t>
      </w:r>
      <w:r w:rsidRPr="00937E3C">
        <w:rPr>
          <w:lang w:val="de-DE"/>
        </w:rPr>
        <w:softHyphen/>
        <w:t>ze.</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D</w:t>
      </w:r>
      <w:r w:rsidRPr="00937E3C">
        <w:rPr>
          <w:lang w:val="de-DE"/>
        </w:rPr>
        <w:tab/>
        <w:t>Als sicher, denn die Sauerstoffkonzentration ist zu niedrig, um das Gemisch zu entzünden.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843"/>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843"/>
        <w:jc w:val="both"/>
        <w:rPr>
          <w:lang w:val="de-DE"/>
        </w:rPr>
      </w:pPr>
      <w:r w:rsidRPr="00937E3C">
        <w:rPr>
          <w:lang w:val="de-DE"/>
        </w:rPr>
        <w:tab/>
      </w:r>
      <w:r w:rsidRPr="00937E3C">
        <w:rPr>
          <w:lang w:val="de-DE"/>
        </w:rPr>
        <w:tab/>
        <w:t>232 03.0-04</w:t>
      </w:r>
      <w:r w:rsidRPr="00937E3C">
        <w:rPr>
          <w:lang w:val="de-DE"/>
        </w:rPr>
        <w:tab/>
        <w:t>Begriffsbestimmung Explosionsgrenze</w:t>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widowControl w:val="0"/>
        <w:tabs>
          <w:tab w:val="left" w:pos="-1440"/>
          <w:tab w:val="left" w:pos="-720"/>
          <w:tab w:val="left" w:pos="0"/>
          <w:tab w:val="left" w:pos="284"/>
          <w:tab w:val="left" w:pos="1134"/>
          <w:tab w:val="left" w:pos="7200"/>
          <w:tab w:val="left" w:pos="8640"/>
        </w:tabs>
        <w:spacing w:line="240" w:lineRule="atLeast"/>
        <w:ind w:left="1134" w:hanging="1276"/>
        <w:jc w:val="both"/>
        <w:rPr>
          <w:lang w:val="de-DE"/>
        </w:rPr>
      </w:pPr>
      <w:r w:rsidRPr="00937E3C">
        <w:rPr>
          <w:lang w:val="de-DE"/>
        </w:rPr>
        <w:tab/>
      </w:r>
      <w:r w:rsidRPr="00937E3C">
        <w:rPr>
          <w:lang w:val="de-DE"/>
        </w:rPr>
        <w:tab/>
      </w:r>
      <w:r w:rsidRPr="00937E3C">
        <w:rPr>
          <w:lang w:val="de-DE"/>
        </w:rPr>
        <w:tab/>
        <w:t xml:space="preserve">Ein Ladetank enthält </w:t>
      </w:r>
      <w:r w:rsidR="005913F4" w:rsidRPr="00937E3C">
        <w:rPr>
          <w:lang w:val="de-DE"/>
        </w:rPr>
        <w:t>100</w:t>
      </w:r>
      <w:r w:rsidRPr="00937E3C">
        <w:rPr>
          <w:lang w:val="de-DE"/>
        </w:rPr>
        <w:t xml:space="preserve"> Vol.-% Stickstoff. Was entsteht im Ladetank, wenn dieser Ladetank mit Isobutan beladen wird?</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A</w:t>
      </w:r>
      <w:r w:rsidRPr="00937E3C">
        <w:rPr>
          <w:lang w:val="de-DE"/>
        </w:rPr>
        <w:tab/>
        <w:t>Ein zündfähiges Gemisch, das explodieren kann.</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B</w:t>
      </w:r>
      <w:r w:rsidRPr="00937E3C">
        <w:rPr>
          <w:lang w:val="de-DE"/>
        </w:rPr>
        <w:tab/>
        <w:t>Ein explosionsfähiges Gemisch, da der Sauerstoffanteil ausreichend groß ist.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C</w:t>
      </w:r>
      <w:r w:rsidRPr="00937E3C">
        <w:rPr>
          <w:lang w:val="de-DE"/>
        </w:rPr>
        <w:tab/>
        <w:t>Ein explosionsfähiges Gemisch.</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D</w:t>
      </w:r>
      <w:r w:rsidRPr="00937E3C">
        <w:rPr>
          <w:lang w:val="de-DE"/>
        </w:rPr>
        <w:tab/>
      </w:r>
      <w:r w:rsidR="00116A48" w:rsidRPr="00937E3C">
        <w:rPr>
          <w:lang w:val="de-DE"/>
        </w:rPr>
        <w:t xml:space="preserve">Ein nicht </w:t>
      </w:r>
      <w:r w:rsidRPr="00937E3C">
        <w:rPr>
          <w:lang w:val="de-DE"/>
        </w:rPr>
        <w:t>explosionsfähiges Gemisch.</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843"/>
        <w:jc w:val="both"/>
        <w:rPr>
          <w:lang w:val="de-DE"/>
        </w:rPr>
      </w:pPr>
    </w:p>
    <w:p w:rsidR="00096EF8" w:rsidRPr="00937E3C" w:rsidRDefault="00110D28" w:rsidP="00063BD0">
      <w:pPr>
        <w:widowControl w:val="0"/>
        <w:tabs>
          <w:tab w:val="left" w:pos="-1440"/>
          <w:tab w:val="left" w:pos="-720"/>
          <w:tab w:val="left" w:pos="0"/>
          <w:tab w:val="left" w:pos="284"/>
          <w:tab w:val="left" w:pos="1134"/>
          <w:tab w:val="left" w:pos="1701"/>
          <w:tab w:val="left" w:pos="8505"/>
        </w:tabs>
        <w:spacing w:line="240" w:lineRule="atLeast"/>
        <w:ind w:left="1701" w:hanging="1843"/>
        <w:jc w:val="both"/>
        <w:rPr>
          <w:lang w:val="de-DE"/>
        </w:rPr>
      </w:pPr>
      <w:r w:rsidRPr="00937E3C">
        <w:rPr>
          <w:lang w:val="de-DE"/>
        </w:rPr>
        <w:br w:type="page"/>
      </w:r>
      <w:r w:rsidR="00096EF8" w:rsidRPr="00937E3C">
        <w:rPr>
          <w:lang w:val="de-DE"/>
        </w:rPr>
        <w:tab/>
      </w:r>
      <w:r w:rsidR="00096EF8" w:rsidRPr="00937E3C">
        <w:rPr>
          <w:lang w:val="de-DE"/>
        </w:rPr>
        <w:tab/>
        <w:t>232 03.0-05</w:t>
      </w:r>
      <w:r w:rsidR="00096EF8" w:rsidRPr="00937E3C">
        <w:rPr>
          <w:lang w:val="de-DE"/>
        </w:rPr>
        <w:tab/>
        <w:t>Begriffsbestimmung Explosionsgrenzwerte</w:t>
      </w:r>
      <w:r w:rsidR="00096EF8"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pStyle w:val="BodyText22"/>
        <w:spacing w:line="240" w:lineRule="atLeast"/>
      </w:pPr>
      <w:r w:rsidRPr="00937E3C">
        <w:tab/>
      </w:r>
      <w:r w:rsidRPr="00937E3C">
        <w:tab/>
        <w:t>Ein Gasgemisch setzt sich zusammen aus 10 Vol.-% Propen, 18 Vol.-% Sauerstoff und 72 Vol.-% Stickstoff. Wie wird dieses Gemisch hinsichtlich der Explosionsgefahr beurteilt?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A</w:t>
      </w:r>
      <w:r w:rsidRPr="00937E3C">
        <w:rPr>
          <w:lang w:val="de-DE"/>
        </w:rPr>
        <w:tab/>
        <w:t>Als unsicher, denn die Propenkonzentration liegt innerhalb des Explosionsbereichs und die Sauerstoffkonzentration ist ausreichend hoch.</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B</w:t>
      </w:r>
      <w:r w:rsidRPr="00937E3C">
        <w:rPr>
          <w:lang w:val="de-DE"/>
        </w:rPr>
        <w:tab/>
        <w:t>Als unsicher, denn die Propenkonzentration ist höher als die obere Explosionsgrenze.</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C</w:t>
      </w:r>
      <w:r w:rsidRPr="00937E3C">
        <w:rPr>
          <w:lang w:val="de-DE"/>
        </w:rPr>
        <w:tab/>
        <w:t>Als sicher, denn die Sauerstoffkonzentration ist niedriger als 21 Vol.-%.</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D</w:t>
      </w:r>
      <w:r w:rsidRPr="00937E3C">
        <w:rPr>
          <w:lang w:val="de-DE"/>
        </w:rPr>
        <w:tab/>
        <w:t>Als sicher, denn die Propenkonzentration ist niedriger als die untere Explosionsgrenze.</w:t>
      </w:r>
    </w:p>
    <w:p w:rsidR="005602CA" w:rsidRPr="00937E3C" w:rsidRDefault="005602CA"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vanish/>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843"/>
        <w:jc w:val="both"/>
        <w:rPr>
          <w:lang w:val="de-DE"/>
        </w:rPr>
      </w:pPr>
      <w:r w:rsidRPr="00937E3C">
        <w:rPr>
          <w:lang w:val="de-DE"/>
        </w:rPr>
        <w:tab/>
      </w:r>
      <w:r w:rsidRPr="00937E3C">
        <w:rPr>
          <w:lang w:val="de-DE"/>
        </w:rPr>
        <w:tab/>
        <w:t>232 03.0-06</w:t>
      </w:r>
      <w:r w:rsidRPr="00937E3C">
        <w:rPr>
          <w:lang w:val="de-DE"/>
        </w:rPr>
        <w:tab/>
        <w:t>Kritische Verdünnungslinie</w:t>
      </w:r>
      <w:r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pStyle w:val="BodyText22"/>
        <w:spacing w:line="240" w:lineRule="atLeast"/>
      </w:pPr>
      <w:r w:rsidRPr="00937E3C">
        <w:tab/>
      </w:r>
      <w:r w:rsidRPr="00937E3C">
        <w:tab/>
        <w:t>In einem Ladetank befindet sich ein Gasgemisch aus 5 Vol.-% Propan, 5 Vol.-% Sauerstoff und 90 Vol.-% Stickstoff. Darf dieser Ladetank mit Luft gespült werden?</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A81F70"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t>A</w:t>
      </w:r>
      <w:r w:rsidR="00096EF8" w:rsidRPr="00937E3C">
        <w:rPr>
          <w:lang w:val="de-DE"/>
        </w:rPr>
        <w:tab/>
      </w:r>
      <w:bookmarkStart w:id="91" w:name="WfNextSeg"/>
      <w:del w:id="92" w:author="CCNR_USER" w:date="2018-09-20T09:58:00Z">
        <w:r w:rsidR="00096EF8" w:rsidRPr="00937E3C" w:rsidDel="00A81F70">
          <w:rPr>
            <w:lang w:val="de-DE"/>
          </w:rPr>
          <w:delText>Nein</w:delText>
        </w:r>
      </w:del>
      <w:ins w:id="93" w:author="CCNR_USER" w:date="2018-09-20T09:58:00Z">
        <w:r w:rsidRPr="00937E3C">
          <w:rPr>
            <w:lang w:val="de-DE"/>
          </w:rPr>
          <w:t>Ja</w:t>
        </w:r>
      </w:ins>
      <w:r w:rsidR="00096EF8" w:rsidRPr="00937E3C">
        <w:rPr>
          <w:lang w:val="de-DE"/>
        </w:rPr>
        <w:t xml:space="preserve">, denn die Propankonzentration liegt </w:t>
      </w:r>
      <w:del w:id="94" w:author="CCNR_USER" w:date="2018-09-20T09:52:00Z">
        <w:r w:rsidR="00096EF8" w:rsidRPr="00937E3C" w:rsidDel="00A81F70">
          <w:rPr>
            <w:lang w:val="de-DE"/>
          </w:rPr>
          <w:delText xml:space="preserve">innerhalb </w:delText>
        </w:r>
      </w:del>
      <w:ins w:id="95" w:author="CCNR_USER" w:date="2018-09-20T09:52:00Z">
        <w:r w:rsidRPr="00937E3C">
          <w:rPr>
            <w:lang w:val="de-DE"/>
          </w:rPr>
          <w:t>auss</w:t>
        </w:r>
      </w:ins>
      <w:ins w:id="96" w:author="CCNR_USER" w:date="2018-09-20T09:55:00Z">
        <w:r w:rsidRPr="00937E3C">
          <w:rPr>
            <w:lang w:val="de-DE"/>
          </w:rPr>
          <w:t>erhalb</w:t>
        </w:r>
      </w:ins>
      <w:ins w:id="97" w:author="CCNR_USER" w:date="2018-09-20T09:52:00Z">
        <w:r w:rsidRPr="00937E3C">
          <w:rPr>
            <w:lang w:val="de-DE"/>
          </w:rPr>
          <w:t xml:space="preserve"> </w:t>
        </w:r>
      </w:ins>
      <w:r w:rsidR="00096EF8" w:rsidRPr="00937E3C">
        <w:rPr>
          <w:lang w:val="de-DE"/>
        </w:rPr>
        <w:t>des Explosionsbereichs.</w:t>
      </w:r>
      <w:bookmarkEnd w:id="91"/>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B</w:t>
      </w:r>
      <w:r w:rsidRPr="00937E3C">
        <w:rPr>
          <w:lang w:val="de-DE"/>
        </w:rPr>
        <w:tab/>
        <w:t xml:space="preserve">Nein, denn dann nimmt die Sauerstoffkonzentration zu und das Gemisch wird </w:t>
      </w:r>
      <w:r w:rsidR="00011D59" w:rsidRPr="00937E3C">
        <w:rPr>
          <w:lang w:val="de-DE"/>
        </w:rPr>
        <w:t>explosionsfähig</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C</w:t>
      </w:r>
      <w:r w:rsidRPr="00937E3C">
        <w:rPr>
          <w:lang w:val="de-DE"/>
        </w:rPr>
        <w:tab/>
        <w:t>Ja, denn der Sauerstoffgehalt im Ladetank ist niedriger als 10 Vol.-%.</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D</w:t>
      </w:r>
      <w:r w:rsidRPr="00937E3C">
        <w:rPr>
          <w:lang w:val="de-DE"/>
        </w:rPr>
        <w:tab/>
        <w:t>Ja, denn im Ladetank befindet sich ausreichend Stickstoff.</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843"/>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843"/>
        <w:jc w:val="both"/>
        <w:rPr>
          <w:lang w:val="de-DE"/>
        </w:rPr>
      </w:pPr>
      <w:r w:rsidRPr="00937E3C">
        <w:rPr>
          <w:lang w:val="de-DE"/>
        </w:rPr>
        <w:tab/>
      </w:r>
      <w:r w:rsidRPr="00937E3C">
        <w:rPr>
          <w:lang w:val="de-DE"/>
        </w:rPr>
        <w:tab/>
        <w:t>232 03.0-07</w:t>
      </w:r>
      <w:r w:rsidRPr="00937E3C">
        <w:rPr>
          <w:lang w:val="de-DE"/>
        </w:rPr>
        <w:tab/>
        <w:t>Kritische Verdünnungslinie</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pStyle w:val="BodyText22"/>
        <w:spacing w:line="240" w:lineRule="atLeast"/>
      </w:pPr>
      <w:r w:rsidRPr="00937E3C">
        <w:tab/>
      </w:r>
      <w:r w:rsidRPr="00937E3C">
        <w:tab/>
        <w:t xml:space="preserve">In einem Ladetank befindet sich ein Gasgemisch </w:t>
      </w:r>
      <w:r w:rsidR="00011D59" w:rsidRPr="00937E3C">
        <w:t>bestehend aus Stickstoff, Sauerstoff und n-Butan. Der Anteil des Sauerstoffes beträgt 3 Vol.-%, der des n-Butans weniger als</w:t>
      </w:r>
      <w:r w:rsidRPr="00937E3C">
        <w:t xml:space="preserve"> 2 Vol.-%. Darf dieser Ladetank mit Luft gespült werden?</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A</w:t>
      </w:r>
      <w:r w:rsidRPr="00937E3C">
        <w:rPr>
          <w:lang w:val="de-DE"/>
        </w:rPr>
        <w:tab/>
        <w:t>Nein, denn die Butankonzentration liegt innerhalb des Explosionsbereichs.</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B</w:t>
      </w:r>
      <w:r w:rsidRPr="00937E3C">
        <w:rPr>
          <w:lang w:val="de-DE"/>
        </w:rPr>
        <w:tab/>
        <w:t>Nein, denn infolge Verdünnung mit Luft nimmt die Sauerstoffkonzentration zu und das Gemisch wird explosiv.</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C</w:t>
      </w:r>
      <w:r w:rsidRPr="00937E3C">
        <w:rPr>
          <w:lang w:val="de-DE"/>
        </w:rPr>
        <w:tab/>
        <w:t xml:space="preserve">Ja, denn die Butan- und die Sauerstoffkonzentration sind dermaßen niedrig, dass bei Verdünnung mit Luft kein </w:t>
      </w:r>
      <w:r w:rsidR="00011D59" w:rsidRPr="00937E3C">
        <w:rPr>
          <w:lang w:val="de-DE"/>
        </w:rPr>
        <w:t>explosionsfähiges</w:t>
      </w:r>
      <w:r w:rsidR="00011D59" w:rsidRPr="00937E3C" w:rsidDel="00011D59">
        <w:rPr>
          <w:lang w:val="de-DE"/>
        </w:rPr>
        <w:t xml:space="preserve"> </w:t>
      </w:r>
      <w:r w:rsidRPr="00937E3C">
        <w:rPr>
          <w:lang w:val="de-DE"/>
        </w:rPr>
        <w:t>Gemisch entsteht.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D</w:t>
      </w:r>
      <w:r w:rsidRPr="00937E3C">
        <w:rPr>
          <w:lang w:val="de-DE"/>
        </w:rPr>
        <w:tab/>
        <w:t>Ja, denn die Butankonzentration ist niedriger als die untere Explosionsgrenze.</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843"/>
        <w:jc w:val="both"/>
        <w:rPr>
          <w:lang w:val="de-DE"/>
        </w:rPr>
      </w:pPr>
    </w:p>
    <w:p w:rsidR="00096EF8" w:rsidRPr="00937E3C" w:rsidRDefault="00110D28" w:rsidP="00063BD0">
      <w:pPr>
        <w:widowControl w:val="0"/>
        <w:tabs>
          <w:tab w:val="left" w:pos="-1440"/>
          <w:tab w:val="left" w:pos="-720"/>
          <w:tab w:val="left" w:pos="0"/>
          <w:tab w:val="left" w:pos="284"/>
          <w:tab w:val="left" w:pos="1134"/>
          <w:tab w:val="left" w:pos="1701"/>
          <w:tab w:val="left" w:pos="8505"/>
        </w:tabs>
        <w:spacing w:line="240" w:lineRule="atLeast"/>
        <w:ind w:left="1701" w:hanging="1843"/>
        <w:jc w:val="both"/>
        <w:rPr>
          <w:lang w:val="de-DE"/>
        </w:rPr>
      </w:pPr>
      <w:r w:rsidRPr="00937E3C">
        <w:rPr>
          <w:lang w:val="de-DE"/>
        </w:rPr>
        <w:br w:type="page"/>
      </w:r>
      <w:r w:rsidR="00096EF8" w:rsidRPr="00937E3C">
        <w:rPr>
          <w:lang w:val="de-DE"/>
        </w:rPr>
        <w:tab/>
      </w:r>
      <w:r w:rsidR="00096EF8" w:rsidRPr="00937E3C">
        <w:rPr>
          <w:lang w:val="de-DE"/>
        </w:rPr>
        <w:tab/>
        <w:t>232 03.0-08</w:t>
      </w:r>
      <w:r w:rsidR="00096EF8" w:rsidRPr="00937E3C">
        <w:rPr>
          <w:lang w:val="de-DE"/>
        </w:rPr>
        <w:tab/>
        <w:t>Explosionsgefahr</w:t>
      </w:r>
      <w:r w:rsidR="00096EF8"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pStyle w:val="BodyText22"/>
        <w:spacing w:line="240" w:lineRule="atLeast"/>
      </w:pPr>
      <w:r w:rsidRPr="00937E3C">
        <w:tab/>
      </w:r>
      <w:r w:rsidRPr="00937E3C">
        <w:tab/>
        <w:t>Propangas befindet sich in einem geschlossenen System unter Druck. Über ein kleines Leck strömt Propan nach außen. Was passiert mit dem Propangas?</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A</w:t>
      </w:r>
      <w:r w:rsidRPr="00937E3C">
        <w:rPr>
          <w:lang w:val="de-DE"/>
        </w:rPr>
        <w:tab/>
        <w:t>Es wird spontan brennen.</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B</w:t>
      </w:r>
      <w:r w:rsidRPr="00937E3C">
        <w:rPr>
          <w:lang w:val="de-DE"/>
        </w:rPr>
        <w:tab/>
        <w:t>Es wird sich mit der Luft mischen und ein explosionsfähiges Gemisch bilden.</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C</w:t>
      </w:r>
      <w:r w:rsidRPr="00937E3C">
        <w:rPr>
          <w:lang w:val="de-DE"/>
        </w:rPr>
        <w:tab/>
        <w:t>Es wird als Schwergas in hoher Konzentration bei der Quelle verbleiben.</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D</w:t>
      </w:r>
      <w:r w:rsidRPr="00937E3C">
        <w:rPr>
          <w:lang w:val="de-DE"/>
        </w:rPr>
        <w:tab/>
        <w:t>Es wird sich nicht mit der Luft mischen, sondern unvermischt aufsteigen.</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57529D">
      <w:pPr>
        <w:widowControl w:val="0"/>
        <w:tabs>
          <w:tab w:val="left" w:pos="-1440"/>
          <w:tab w:val="left" w:pos="-720"/>
          <w:tab w:val="left" w:pos="0"/>
          <w:tab w:val="left" w:pos="284"/>
          <w:tab w:val="left" w:pos="1134"/>
          <w:tab w:val="left" w:pos="1701"/>
          <w:tab w:val="left" w:pos="7200"/>
          <w:tab w:val="left" w:pos="8505"/>
        </w:tabs>
        <w:spacing w:line="240" w:lineRule="atLeast"/>
        <w:ind w:left="1701" w:hanging="1843"/>
        <w:jc w:val="both"/>
        <w:rPr>
          <w:lang w:val="de-DE"/>
        </w:rPr>
      </w:pPr>
      <w:r w:rsidRPr="00937E3C">
        <w:rPr>
          <w:lang w:val="de-DE"/>
        </w:rPr>
        <w:tab/>
      </w:r>
      <w:r w:rsidRPr="00937E3C">
        <w:rPr>
          <w:lang w:val="de-DE"/>
        </w:rPr>
        <w:tab/>
        <w:t>232 03.0-09</w:t>
      </w:r>
      <w:r w:rsidRPr="00937E3C">
        <w:rPr>
          <w:lang w:val="de-DE"/>
        </w:rPr>
        <w:tab/>
        <w:t>Explosionsgrenze und statische Elektrizität</w:t>
      </w:r>
      <w:r w:rsidRPr="00937E3C">
        <w:rPr>
          <w:lang w:val="de-DE"/>
        </w:rPr>
        <w:tab/>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pStyle w:val="BodyText22"/>
        <w:spacing w:line="240" w:lineRule="atLeast"/>
      </w:pPr>
      <w:r w:rsidRPr="00937E3C">
        <w:tab/>
      </w:r>
      <w:r w:rsidRPr="00937E3C">
        <w:tab/>
        <w:t>In einem Raum befindet sich Luft mit 5 Vol.-% Propangas. Infolge Entladung statischer Elektrizität entsteht in diesem Raum ein Funke. Wird das Propan/Luft-Gemisch von diesem Funken g</w:t>
      </w:r>
      <w:r w:rsidRPr="00937E3C">
        <w:softHyphen/>
        <w:t>ezündet?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A</w:t>
      </w:r>
      <w:r w:rsidRPr="00937E3C">
        <w:rPr>
          <w:lang w:val="de-DE"/>
        </w:rPr>
        <w:tab/>
        <w:t xml:space="preserve">Nein, denn die Zündenergie des Funken ist </w:t>
      </w:r>
      <w:ins w:id="98" w:author="CCNR_USER" w:date="2018-09-20T09:57:00Z">
        <w:r w:rsidR="00A81F70" w:rsidRPr="00937E3C">
          <w:rPr>
            <w:lang w:val="de-DE"/>
          </w:rPr>
          <w:t xml:space="preserve">sicher </w:t>
        </w:r>
      </w:ins>
      <w:r w:rsidRPr="00937E3C">
        <w:rPr>
          <w:lang w:val="de-DE"/>
        </w:rPr>
        <w:t>zu niedrig.</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B</w:t>
      </w:r>
      <w:r w:rsidRPr="00937E3C">
        <w:rPr>
          <w:lang w:val="de-DE"/>
        </w:rPr>
        <w:tab/>
        <w:t>Nein, denn die Propankonzentration ist zu niedrig.</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C</w:t>
      </w:r>
      <w:r w:rsidRPr="00937E3C">
        <w:rPr>
          <w:lang w:val="de-DE"/>
        </w:rPr>
        <w:tab/>
        <w:t>Nein, denn die Propankonzentration ist zu hoch.</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843"/>
        <w:jc w:val="both"/>
        <w:rPr>
          <w:lang w:val="de-DE"/>
        </w:rPr>
      </w:pPr>
      <w:r w:rsidRPr="00937E3C">
        <w:rPr>
          <w:lang w:val="de-DE"/>
        </w:rPr>
        <w:tab/>
      </w:r>
      <w:r w:rsidRPr="00937E3C">
        <w:rPr>
          <w:lang w:val="de-DE"/>
        </w:rPr>
        <w:tab/>
      </w:r>
      <w:r w:rsidRPr="00937E3C">
        <w:rPr>
          <w:lang w:val="de-DE"/>
        </w:rPr>
        <w:tab/>
      </w:r>
      <w:r w:rsidR="005F4793" w:rsidRPr="00937E3C">
        <w:rPr>
          <w:lang w:val="de-DE"/>
        </w:rPr>
        <w:t>D</w:t>
      </w:r>
      <w:r w:rsidRPr="00937E3C">
        <w:rPr>
          <w:lang w:val="de-DE"/>
        </w:rPr>
        <w:tab/>
        <w:t xml:space="preserve">Ja, denn </w:t>
      </w:r>
      <w:del w:id="99" w:author="CCNR_USER" w:date="2018-09-20T09:57:00Z">
        <w:r w:rsidRPr="00937E3C" w:rsidDel="00A81F70">
          <w:rPr>
            <w:lang w:val="de-DE"/>
          </w:rPr>
          <w:delText>die Zündenergie des Funken ist hoch genug und</w:delText>
        </w:r>
      </w:del>
      <w:r w:rsidRPr="00937E3C">
        <w:rPr>
          <w:lang w:val="de-DE"/>
        </w:rPr>
        <w:t xml:space="preserve"> die Propankonzentration befindet sich innerhalb des Explosionsbereichs.</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vanish/>
          <w:lang w:val="de-DE"/>
        </w:rPr>
        <w:sectPr w:rsidR="00096EF8" w:rsidRPr="00937E3C">
          <w:headerReference w:type="even" r:id="rId81"/>
          <w:headerReference w:type="default" r:id="rId82"/>
          <w:headerReference w:type="first" r:id="rId83"/>
          <w:pgSz w:w="11906" w:h="16838"/>
          <w:pgMar w:top="1417" w:right="1417" w:bottom="1417" w:left="1417" w:header="708" w:footer="708" w:gutter="0"/>
          <w:cols w:space="708"/>
        </w:sect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04.0-01</w:t>
      </w:r>
      <w:r w:rsidRPr="00937E3C">
        <w:rPr>
          <w:lang w:val="de-DE"/>
        </w:rPr>
        <w:tab/>
        <w:t>Unmittelbare Gefahren</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pStyle w:val="BodyText22"/>
        <w:tabs>
          <w:tab w:val="clear" w:pos="567"/>
          <w:tab w:val="clear" w:pos="8505"/>
          <w:tab w:val="left" w:pos="0"/>
          <w:tab w:val="left" w:pos="284"/>
          <w:tab w:val="left" w:pos="7200"/>
          <w:tab w:val="left" w:pos="8640"/>
        </w:tabs>
        <w:spacing w:line="240" w:lineRule="atLeast"/>
      </w:pPr>
      <w:r w:rsidRPr="00937E3C">
        <w:tab/>
      </w:r>
      <w:r w:rsidRPr="00937E3C">
        <w:tab/>
        <w:t>Welcher der nachstehenden Stoffe ist giftig und ätzend und stellt beim Einatmen eine unmittelbare Gefahr dar?</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t>UN 1005 AMMONIAK, WASSERFREI</w:t>
      </w:r>
      <w:r w:rsidR="00F0626F" w:rsidRPr="00937E3C">
        <w:rPr>
          <w:lang w:val="fr-FR"/>
        </w:rPr>
        <w: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t>UN 1010 BUTA-1,2-DIEN, STABILISIERT</w:t>
      </w:r>
      <w:r w:rsidR="00F0626F" w:rsidRPr="00937E3C">
        <w:rPr>
          <w:lang w:val="fr-FR"/>
        </w:rPr>
        <w: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t>UN 1969 ISOBUTAN</w:t>
      </w:r>
      <w:r w:rsidR="00F0626F" w:rsidRPr="00937E3C">
        <w:rPr>
          <w:lang w:val="fr-FR"/>
        </w:rPr>
        <w: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fr-FR"/>
        </w:rPr>
        <w:tab/>
      </w:r>
      <w:r w:rsidRPr="00937E3C">
        <w:rPr>
          <w:lang w:val="fr-FR"/>
        </w:rPr>
        <w:tab/>
      </w:r>
      <w:r w:rsidR="005F4793" w:rsidRPr="00937E3C">
        <w:rPr>
          <w:lang w:val="de-DE"/>
        </w:rPr>
        <w:t>D</w:t>
      </w:r>
      <w:r w:rsidRPr="00937E3C">
        <w:rPr>
          <w:lang w:val="de-DE"/>
        </w:rPr>
        <w:tab/>
        <w:t>UN 1978 PROPAN</w:t>
      </w:r>
      <w:r w:rsidR="00F0626F"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04.0-02</w:t>
      </w:r>
      <w:r w:rsidRPr="00937E3C">
        <w:rPr>
          <w:lang w:val="de-DE"/>
        </w:rPr>
        <w:tab/>
        <w:t>Verzögerte Wirkung</w:t>
      </w:r>
      <w:r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t>Welcher der nachstehenden Stoffe ist krebserregend?</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t>UN 1005 AMMONIAK, WASSERFREI</w:t>
      </w:r>
      <w:r w:rsidR="00F0626F" w:rsidRPr="00937E3C">
        <w:rPr>
          <w:lang w:val="fr-FR"/>
        </w:rPr>
        <w: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t>UN 1010 BUTA-1,3-DIEN, STABILISIERT</w:t>
      </w:r>
      <w:r w:rsidR="00F0626F" w:rsidRPr="00937E3C">
        <w:rPr>
          <w:lang w:val="fr-FR"/>
        </w:rPr>
        <w: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t>UN 1962 ETHYLEN</w:t>
      </w:r>
      <w:r w:rsidR="00F0626F" w:rsidRPr="00937E3C">
        <w:rPr>
          <w:lang w:val="fr-FR"/>
        </w:rPr>
        <w: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D</w:t>
      </w:r>
      <w:r w:rsidRPr="00937E3C">
        <w:rPr>
          <w:lang w:val="fr-FR"/>
        </w:rPr>
        <w:tab/>
        <w:t>UN 1969 ISOBUTAN</w:t>
      </w:r>
      <w:r w:rsidR="00F0626F" w:rsidRPr="00937E3C">
        <w:rPr>
          <w:lang w:val="fr-FR"/>
        </w:rPr>
        <w: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fr-FR"/>
        </w:rPr>
      </w:pPr>
    </w:p>
    <w:p w:rsidR="00096EF8" w:rsidRPr="00937E3C" w:rsidRDefault="00096EF8" w:rsidP="0057529D">
      <w:pPr>
        <w:widowControl w:val="0"/>
        <w:tabs>
          <w:tab w:val="left" w:pos="-1440"/>
          <w:tab w:val="left" w:pos="-720"/>
          <w:tab w:val="left" w:pos="0"/>
          <w:tab w:val="left" w:pos="284"/>
          <w:tab w:val="left" w:pos="1134"/>
          <w:tab w:val="left" w:pos="1701"/>
          <w:tab w:val="left" w:pos="7200"/>
          <w:tab w:val="left" w:pos="8505"/>
        </w:tabs>
        <w:spacing w:line="240" w:lineRule="atLeast"/>
        <w:ind w:left="1701" w:hanging="1701"/>
        <w:jc w:val="both"/>
        <w:rPr>
          <w:lang w:val="de-DE"/>
        </w:rPr>
      </w:pPr>
      <w:r w:rsidRPr="00937E3C">
        <w:rPr>
          <w:lang w:val="fr-FR"/>
        </w:rPr>
        <w:tab/>
      </w:r>
      <w:r w:rsidRPr="00937E3C">
        <w:rPr>
          <w:lang w:val="de-DE"/>
        </w:rPr>
        <w:t>232 04.0-03</w:t>
      </w:r>
      <w:r w:rsidRPr="00937E3C">
        <w:rPr>
          <w:lang w:val="de-DE"/>
        </w:rPr>
        <w:tab/>
        <w:t>Betäubende Wirkung</w:t>
      </w:r>
      <w:r w:rsidRPr="00937E3C">
        <w:rPr>
          <w:lang w:val="de-DE"/>
        </w:rPr>
        <w:tab/>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pStyle w:val="BodyText22"/>
        <w:tabs>
          <w:tab w:val="clear" w:pos="567"/>
          <w:tab w:val="clear" w:pos="8505"/>
          <w:tab w:val="left" w:pos="0"/>
          <w:tab w:val="left" w:pos="284"/>
          <w:tab w:val="left" w:pos="7200"/>
          <w:tab w:val="left" w:pos="8640"/>
        </w:tabs>
        <w:spacing w:line="240" w:lineRule="atLeast"/>
      </w:pPr>
      <w:r w:rsidRPr="00937E3C">
        <w:tab/>
      </w:r>
      <w:r w:rsidRPr="00937E3C">
        <w:tab/>
        <w:t>Welches der nachstehenden Gase beeinflusst bei Einatmen sofort das zentrale Nervensystem und hat bei längerer Einwirkung oder bei hoher Konzentration eine betäubende Wirkung?</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es-ES_tradnl"/>
        </w:rPr>
      </w:pPr>
      <w:r w:rsidRPr="00937E3C">
        <w:rPr>
          <w:lang w:val="de-DE"/>
        </w:rPr>
        <w:tab/>
      </w:r>
      <w:r w:rsidRPr="00937E3C">
        <w:rPr>
          <w:lang w:val="de-DE"/>
        </w:rPr>
        <w:tab/>
      </w:r>
      <w:r w:rsidR="005F4793" w:rsidRPr="00937E3C">
        <w:rPr>
          <w:lang w:val="es-ES_tradnl"/>
        </w:rPr>
        <w:t>A</w:t>
      </w:r>
      <w:r w:rsidRPr="00937E3C">
        <w:rPr>
          <w:lang w:val="es-ES_tradnl"/>
        </w:rPr>
        <w:tab/>
        <w:t>UN 1011 BUTAN</w:t>
      </w:r>
      <w:r w:rsidR="00F0626F" w:rsidRPr="00937E3C">
        <w:rPr>
          <w:lang w:val="es-ES_tradnl"/>
        </w:rPr>
        <w: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es-ES_tradnl"/>
        </w:rPr>
      </w:pPr>
      <w:r w:rsidRPr="00937E3C">
        <w:rPr>
          <w:lang w:val="es-ES_tradnl"/>
        </w:rPr>
        <w:tab/>
      </w:r>
      <w:r w:rsidRPr="00937E3C">
        <w:rPr>
          <w:lang w:val="es-ES_tradnl"/>
        </w:rPr>
        <w:tab/>
      </w:r>
      <w:r w:rsidR="005F4793" w:rsidRPr="00937E3C">
        <w:rPr>
          <w:lang w:val="es-ES_tradnl"/>
        </w:rPr>
        <w:t>B</w:t>
      </w:r>
      <w:r w:rsidRPr="00937E3C">
        <w:rPr>
          <w:lang w:val="es-ES_tradnl"/>
        </w:rPr>
        <w:tab/>
        <w:t>UN 1969 ISOBUTAN</w:t>
      </w:r>
      <w:r w:rsidR="00F0626F" w:rsidRPr="00937E3C">
        <w:rPr>
          <w:lang w:val="es-ES_tradnl"/>
        </w:rPr>
        <w: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fr-FR"/>
        </w:rPr>
      </w:pPr>
      <w:r w:rsidRPr="00937E3C">
        <w:rPr>
          <w:lang w:val="es-ES_tradnl"/>
        </w:rPr>
        <w:tab/>
      </w:r>
      <w:r w:rsidRPr="00937E3C">
        <w:rPr>
          <w:lang w:val="es-ES_tradnl"/>
        </w:rPr>
        <w:tab/>
      </w:r>
      <w:r w:rsidR="005F4793" w:rsidRPr="00937E3C">
        <w:rPr>
          <w:lang w:val="fr-FR"/>
        </w:rPr>
        <w:t>C</w:t>
      </w:r>
      <w:r w:rsidRPr="00937E3C">
        <w:rPr>
          <w:lang w:val="fr-FR"/>
        </w:rPr>
        <w:tab/>
        <w:t>UN 1077 PROPEN</w:t>
      </w:r>
      <w:r w:rsidR="00F0626F" w:rsidRPr="00937E3C">
        <w:rPr>
          <w:lang w:val="fr-FR"/>
        </w:rPr>
        <w: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D</w:t>
      </w:r>
      <w:r w:rsidRPr="00937E3C">
        <w:rPr>
          <w:lang w:val="fr-FR"/>
        </w:rPr>
        <w:tab/>
        <w:t>UN 1086 VINYLCHLORID, STABILISIERT</w:t>
      </w:r>
      <w:r w:rsidR="00F0626F" w:rsidRPr="00937E3C">
        <w:rPr>
          <w:lang w:val="fr-FR"/>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fr-FR"/>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fr-FR"/>
        </w:rPr>
        <w:tab/>
      </w:r>
      <w:r w:rsidRPr="00937E3C">
        <w:rPr>
          <w:lang w:val="de-DE"/>
        </w:rPr>
        <w:t>232 04.0-04</w:t>
      </w:r>
      <w:r w:rsidRPr="00937E3C">
        <w:rPr>
          <w:lang w:val="de-DE"/>
        </w:rPr>
        <w:tab/>
        <w:t>Begriffsbestimmung Arbeitsplatzgrenzwert</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t>Was versteht man unter dem Arbeitsplatzgrenzwert eines Stoffes?</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vertretbare Höchstkonzentration bei einer unbestimmten Einwirkdauer.</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vertretbare Höchstkonzentration zum Erhalt der Gesundheit.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Die höchstzulässige Konzentration dieses Stoffes in der Luft, die auch bei täglicher 8-stündiger Einwirkung bei nicht mehr als 40 Stunden pro Woche die Gesundheit nicht beeinträchtigt.</w:t>
      </w:r>
    </w:p>
    <w:p w:rsidR="00D66A7F" w:rsidRPr="00937E3C" w:rsidRDefault="00096EF8" w:rsidP="00D66A7F">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durchschnittlich akzeptierte Mindestkonzentration dieses Stoffes in der Luft.</w:t>
      </w:r>
    </w:p>
    <w:p w:rsidR="00D66A7F" w:rsidRPr="00937E3C" w:rsidRDefault="00D66A7F" w:rsidP="00D66A7F">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57529D">
      <w:pPr>
        <w:widowControl w:val="0"/>
        <w:tabs>
          <w:tab w:val="left" w:pos="-1440"/>
          <w:tab w:val="left" w:pos="-720"/>
          <w:tab w:val="left" w:pos="0"/>
          <w:tab w:val="left" w:pos="284"/>
          <w:tab w:val="left" w:pos="1134"/>
          <w:tab w:val="left" w:pos="1701"/>
          <w:tab w:val="left" w:pos="7200"/>
          <w:tab w:val="left" w:pos="8505"/>
        </w:tabs>
        <w:spacing w:line="240" w:lineRule="atLeast"/>
        <w:ind w:left="1701" w:hanging="1701"/>
        <w:jc w:val="both"/>
        <w:rPr>
          <w:lang w:val="de-DE"/>
        </w:rPr>
      </w:pPr>
      <w:r w:rsidRPr="00937E3C">
        <w:rPr>
          <w:lang w:val="de-DE"/>
        </w:rPr>
        <w:tab/>
        <w:t>232 04.0-05</w:t>
      </w:r>
      <w:r w:rsidRPr="00937E3C">
        <w:rPr>
          <w:lang w:val="de-DE"/>
        </w:rPr>
        <w:tab/>
        <w:t>Begriffsbestimmung Arbeitsplatzgrenzwert</w:t>
      </w:r>
      <w:r w:rsidRPr="00937E3C">
        <w:rPr>
          <w:lang w:val="de-DE"/>
        </w:rPr>
        <w:tab/>
      </w:r>
      <w:r w:rsidR="0057529D" w:rsidRPr="00937E3C">
        <w:rPr>
          <w:lang w:val="de-DE"/>
        </w:rPr>
        <w:tab/>
      </w:r>
      <w:r w:rsidRPr="00937E3C">
        <w:rPr>
          <w:lang w:val="de-DE"/>
        </w:rPr>
        <w:t>C</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t>Was versteht man unter dem Arbeitsplatzgrenzwert eines Stoffes?</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über die Zeit durchschnittlich vertretbare Höchstkonzentration dieses Stoffes in der Luft bei einer Einwirkdauer bis 15 Minuten und nicht mehr als 8 Stunden pro Tag.</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über die Zeit durchschnittlich vertretbare Höchstkonzentration dieses Stoffes in der Luft bei einer Einwirkdauer bis 1 Stunde und nicht mehr als 8 Stunden pro Tag.</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Die höchstzulässige Konzentration dieses Stoffes in der Luft, die auch bei täglicher 8-stündiger Einwirkung bei nicht mehr als 40 Stunden pro Woche die Gesundheit nicht beeinträchtigt.</w:t>
      </w:r>
    </w:p>
    <w:p w:rsidR="00F84B25"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über die Zeit durchschnittliche akzeptierte Höchstkonzentration dieses Stoffes in der Luft bei einer Einwirkdauer bis 1 Stunde und nicht mehr als 8 Stunden pro Woche.</w:t>
      </w:r>
    </w:p>
    <w:p w:rsidR="00096EF8" w:rsidRPr="00937E3C" w:rsidRDefault="00096EF8" w:rsidP="00F84B25">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04.0-06</w:t>
      </w:r>
      <w:r w:rsidRPr="00937E3C">
        <w:rPr>
          <w:lang w:val="de-DE"/>
        </w:rPr>
        <w:tab/>
        <w:t>Überschreitung Arbeitsplatzgrenzwert</w:t>
      </w:r>
      <w:r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pStyle w:val="BodyText22"/>
        <w:tabs>
          <w:tab w:val="clear" w:pos="567"/>
          <w:tab w:val="clear" w:pos="8505"/>
          <w:tab w:val="left" w:pos="0"/>
          <w:tab w:val="left" w:pos="284"/>
          <w:tab w:val="left" w:pos="7200"/>
          <w:tab w:val="left" w:pos="8640"/>
        </w:tabs>
        <w:spacing w:line="240" w:lineRule="atLeast"/>
      </w:pPr>
      <w:r w:rsidRPr="00937E3C">
        <w:tab/>
      </w:r>
      <w:r w:rsidRPr="00937E3C">
        <w:tab/>
        <w:t>Ein Stoff hat einen Arbeitsplatzgrenzwert von 1 ppm. Wie lange darf sich jemand höchstens in einem Raum befinden, in dem die Konzentration dieses Stoffes 150 ppm beträgt?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1 Minute</w:t>
      </w:r>
      <w:r w:rsidR="00F0626F"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Der Raum darf nicht betreten werden.</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1 Stunde</w:t>
      </w:r>
      <w:r w:rsidR="00F0626F"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8 Stunden</w:t>
      </w:r>
      <w:r w:rsidR="00F0626F"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04.0-07</w:t>
      </w:r>
      <w:r w:rsidRPr="00937E3C">
        <w:rPr>
          <w:lang w:val="de-DE"/>
        </w:rPr>
        <w:tab/>
        <w:t>Arbeitsplatzgrenzwert und Geruchsgrenze</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7200"/>
          <w:tab w:val="left" w:pos="8640"/>
        </w:tabs>
        <w:spacing w:line="240" w:lineRule="atLeast"/>
        <w:ind w:left="1134" w:hanging="1134"/>
        <w:jc w:val="both"/>
        <w:rPr>
          <w:lang w:val="de-DE"/>
        </w:rPr>
      </w:pPr>
      <w:r w:rsidRPr="00937E3C">
        <w:rPr>
          <w:lang w:val="de-DE"/>
        </w:rPr>
        <w:tab/>
      </w:r>
      <w:r w:rsidRPr="00937E3C">
        <w:rPr>
          <w:lang w:val="de-DE"/>
        </w:rPr>
        <w:tab/>
        <w:t>Ein Stoff  hat einen Arbeitsplatzgrenzwert von 100 ppm und eine Geruchsgrenze von 200 ppm. Falls man diesen Stoff in einem Raum nicht riecht, welche Schlussfolgerung kann man dann bezüglich Gesundheitsrisiken ziehen?</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Es kann gefährlich sein, denn der Arbeitsplatzgrenzwert kann überschritten sein.</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Es besteht keine Gefahr, denn die Konzentration ist niedriger als der Arbeitsplatzgrenzwert.</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Es besteht keine Gefahr, denn die Konzentration ist höher als 200 ppm.</w:t>
      </w: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Es ist gefährlich, denn die Konzentration ist höher als 200 ppm</w:t>
      </w:r>
      <w:r w:rsidR="00F109A2"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7200"/>
        </w:tabs>
        <w:spacing w:line="240" w:lineRule="atLeast"/>
        <w:ind w:left="1701" w:right="720" w:hanging="1701"/>
        <w:jc w:val="both"/>
        <w:rPr>
          <w:lang w:val="de-DE"/>
        </w:rPr>
      </w:pPr>
      <w:r w:rsidRPr="00937E3C">
        <w:rPr>
          <w:lang w:val="de-DE"/>
        </w:rPr>
        <w:tab/>
        <w:t>232 04.0-08</w:t>
      </w:r>
      <w:r w:rsidRPr="00937E3C">
        <w:rPr>
          <w:lang w:val="de-DE"/>
        </w:rPr>
        <w:tab/>
        <w:t xml:space="preserve">gestrichen </w:t>
      </w:r>
      <w:r w:rsidR="00B63D99" w:rsidRPr="00937E3C">
        <w:rPr>
          <w:lang w:val="de-DE"/>
        </w:rPr>
        <w:t>(2007)</w:t>
      </w:r>
      <w:r w:rsidR="004F23EC" w:rsidRPr="00937E3C">
        <w:rPr>
          <w:lang w:val="de-DE"/>
        </w:rPr>
        <w:t>.</w:t>
      </w:r>
    </w:p>
    <w:p w:rsidR="00697068" w:rsidRPr="00937E3C" w:rsidRDefault="00697068" w:rsidP="00063BD0">
      <w:pPr>
        <w:widowControl w:val="0"/>
        <w:tabs>
          <w:tab w:val="left" w:pos="-1440"/>
          <w:tab w:val="left" w:pos="-720"/>
          <w:tab w:val="left" w:pos="0"/>
          <w:tab w:val="left" w:pos="284"/>
          <w:tab w:val="left" w:pos="1134"/>
          <w:tab w:val="left" w:pos="1701"/>
          <w:tab w:val="left" w:pos="7200"/>
        </w:tabs>
        <w:spacing w:line="240" w:lineRule="atLeast"/>
        <w:ind w:left="1701" w:right="720" w:hanging="1701"/>
        <w:jc w:val="both"/>
        <w:rPr>
          <w:lang w:val="de-DE"/>
        </w:rPr>
      </w:pPr>
    </w:p>
    <w:p w:rsidR="00697068" w:rsidRPr="00937E3C" w:rsidRDefault="00697068" w:rsidP="00697068">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04.0-09</w:t>
      </w:r>
      <w:r w:rsidRPr="00937E3C">
        <w:rPr>
          <w:lang w:val="de-DE"/>
        </w:rPr>
        <w:tab/>
        <w:t>Erstickung</w:t>
      </w:r>
      <w:r w:rsidRPr="00937E3C">
        <w:rPr>
          <w:lang w:val="de-DE"/>
        </w:rPr>
        <w:tab/>
        <w:t>C</w:t>
      </w:r>
    </w:p>
    <w:p w:rsidR="00697068" w:rsidRPr="00937E3C" w:rsidRDefault="00697068" w:rsidP="00697068">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697068" w:rsidRPr="00937E3C" w:rsidRDefault="00697068" w:rsidP="00697068">
      <w:pPr>
        <w:pStyle w:val="BlockText2"/>
        <w:tabs>
          <w:tab w:val="clear" w:pos="8505"/>
          <w:tab w:val="left" w:pos="0"/>
          <w:tab w:val="left" w:pos="7200"/>
          <w:tab w:val="left" w:pos="8640"/>
        </w:tabs>
        <w:spacing w:line="240" w:lineRule="atLeast"/>
      </w:pPr>
      <w:r w:rsidRPr="00937E3C">
        <w:tab/>
      </w:r>
      <w:r w:rsidRPr="00937E3C">
        <w:tab/>
        <w:t>Infolge einer Leckage entsteht eine große Propanwolke an Deck. Ist es gefährlich, abgesehen von der Gefahr einer Entzündung, das Deck ohne unabhängigen Atmungsschutz zu betreten?</w:t>
      </w:r>
    </w:p>
    <w:p w:rsidR="00697068" w:rsidRPr="00937E3C" w:rsidRDefault="00697068" w:rsidP="00697068">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697068" w:rsidRPr="00937E3C" w:rsidRDefault="00697068" w:rsidP="00697068">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Nein, denn Propan ist kein toxisches Gas.</w:t>
      </w:r>
    </w:p>
    <w:p w:rsidR="00697068" w:rsidRPr="00937E3C" w:rsidRDefault="00697068" w:rsidP="00697068">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Nein, denn Propan ist nicht schädlich für die Lunge.</w:t>
      </w:r>
    </w:p>
    <w:p w:rsidR="00697068" w:rsidRPr="00937E3C" w:rsidRDefault="00697068" w:rsidP="00697068">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Ja, denn Propan verdrängt die Luft und kann daher eine erstickende Wirkung haben.</w:t>
      </w:r>
    </w:p>
    <w:p w:rsidR="00096EF8" w:rsidRPr="00937E3C" w:rsidRDefault="00697068" w:rsidP="00697068">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Ja, denn Propan ist ein toxisches Gas.</w:t>
      </w:r>
    </w:p>
    <w:p w:rsidR="00A6641F" w:rsidRPr="00937E3C" w:rsidRDefault="00A6641F"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sectPr w:rsidR="00A6641F" w:rsidRPr="00937E3C">
          <w:headerReference w:type="even" r:id="rId84"/>
          <w:headerReference w:type="default" r:id="rId85"/>
          <w:footerReference w:type="default" r:id="rId86"/>
          <w:headerReference w:type="first" r:id="rId87"/>
          <w:pgSz w:w="11906" w:h="16838"/>
          <w:pgMar w:top="1417" w:right="1417" w:bottom="1417" w:left="1417" w:header="708" w:footer="708" w:gutter="0"/>
          <w:cols w:space="708"/>
        </w:sectPr>
      </w:pPr>
    </w:p>
    <w:p w:rsidR="00096EF8" w:rsidRPr="00937E3C" w:rsidRDefault="00096EF8" w:rsidP="00063BD0">
      <w:pPr>
        <w:widowControl w:val="0"/>
        <w:tabs>
          <w:tab w:val="left" w:pos="-1440"/>
          <w:tab w:val="left" w:pos="-720"/>
          <w:tab w:val="left" w:pos="0"/>
          <w:tab w:val="left" w:pos="284"/>
          <w:tab w:val="left" w:pos="1134"/>
          <w:tab w:val="left" w:pos="1701"/>
          <w:tab w:val="left" w:pos="7200"/>
          <w:tab w:val="left" w:pos="8640"/>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05.1-01</w:t>
      </w:r>
      <w:r w:rsidRPr="00937E3C">
        <w:rPr>
          <w:lang w:val="de-DE"/>
        </w:rPr>
        <w:tab/>
        <w:t>Gaskonzentrationsmessungen</w:t>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Welches Gerät kann zum Messen von Kohlenwasserstoffen in Stickstoff verwendet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Ein Gasspürgerät.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Ein Sauerstoffmessgerät.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Ein kombiniertes Gasspür-/Sauerstoffmessgerät.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Ein Infrarotmessgerät.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05.1-02</w:t>
      </w:r>
      <w:r w:rsidRPr="00937E3C">
        <w:rPr>
          <w:lang w:val="de-DE"/>
        </w:rPr>
        <w:tab/>
        <w:t>Gaskonzentrationsmessungen</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 xml:space="preserve">Welches Gerät muss zum Messen niedriger Konzentrationen toxischer Gase in Stickstoff verwendet werden?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Ein Toximeter.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Ein Gasspürgerät.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Ein Sauerstoffmessgerät.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Ein Infrarotmessgerät.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05.1-03</w:t>
      </w:r>
      <w:r w:rsidRPr="00937E3C">
        <w:rPr>
          <w:lang w:val="de-DE"/>
        </w:rPr>
        <w:tab/>
        <w:t>Gaskonzentrationsmessungen</w:t>
      </w:r>
      <w:r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Mit welchem Gerät werden niedrige Konzentrationen toxischer Gase in Luft gemessen?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Mit einem Infrarotmessgerät.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Mit einem Toximeter.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Mit einem Gasspürgerät.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Mit einem kombinierten Gasspür-/Sauerstoffmessgerät.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05.1-04</w:t>
      </w:r>
      <w:r w:rsidRPr="00937E3C">
        <w:rPr>
          <w:lang w:val="de-DE"/>
        </w:rPr>
        <w:tab/>
        <w:t>Gaskonzentrationsmessungen</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Welches Gerät benutzt man zum Feststellen des Sauerstoffgehalts in einem Gasgemisch?</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Ein Toximeter.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Ein Gasspürgerät.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Ein Sauerstoffmessgerät.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Ein Infrarotmessgerät.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05.1-05</w:t>
      </w:r>
      <w:r w:rsidRPr="00937E3C">
        <w:rPr>
          <w:lang w:val="de-DE"/>
        </w:rPr>
        <w:tab/>
        <w:t>Gaskonzentrationsmessungen</w:t>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BD690D" w:rsidRPr="00937E3C">
        <w:rPr>
          <w:lang w:val="de-DE"/>
        </w:rPr>
        <w:t xml:space="preserve">Womit </w:t>
      </w:r>
      <w:r w:rsidRPr="00937E3C">
        <w:rPr>
          <w:lang w:val="de-DE"/>
        </w:rPr>
        <w:t>kann man feststellen, ob ein Gasgemisch Stickstoff enthält?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Mit einem Infrarotmessgerät.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Mit einem Gasspürgerät.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Mit einem Toximeter.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Das kann mit keinem der aufgeführten Messgeräte festgestellt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F84B25"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br w:type="page"/>
      </w:r>
      <w:r w:rsidR="00096EF8" w:rsidRPr="00937E3C">
        <w:rPr>
          <w:lang w:val="de-DE"/>
        </w:rPr>
        <w:tab/>
        <w:t>232 05.1-06</w:t>
      </w:r>
      <w:r w:rsidR="00096EF8" w:rsidRPr="00937E3C">
        <w:rPr>
          <w:lang w:val="de-DE"/>
        </w:rPr>
        <w:tab/>
        <w:t>Gaskonzentrationsmessungen</w:t>
      </w:r>
      <w:r w:rsidR="00096EF8"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134" w:hanging="1134"/>
        <w:jc w:val="both"/>
        <w:rPr>
          <w:lang w:val="de-DE"/>
        </w:rPr>
      </w:pPr>
      <w:r w:rsidRPr="00937E3C">
        <w:rPr>
          <w:lang w:val="de-DE"/>
        </w:rPr>
        <w:tab/>
      </w:r>
      <w:r w:rsidRPr="00937E3C">
        <w:rPr>
          <w:lang w:val="de-DE"/>
        </w:rPr>
        <w:tab/>
        <w:t>Mit welchem Gerät kann man eindeutig feststellen, ob ein Wasserstoff-/Luftgemisch nicht explosionsfähig ist?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Mit einem kombinierten Gasspür-/Sauerstoffmessgerät.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Mit einem Gasspürgerät.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Mit einem Toximeter.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Mit einem Infrarotmessgerät.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05.1-07</w:t>
      </w:r>
      <w:r w:rsidRPr="00937E3C">
        <w:rPr>
          <w:lang w:val="de-DE"/>
        </w:rPr>
        <w:tab/>
        <w:t>Gaskonzentrationsmessungen</w:t>
      </w:r>
      <w:r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 xml:space="preserve">Welche </w:t>
      </w:r>
      <w:r w:rsidR="00CA328A" w:rsidRPr="00937E3C">
        <w:t>Ausrüstung</w:t>
      </w:r>
      <w:r w:rsidRPr="00937E3C">
        <w:t xml:space="preserve"> müssen Sie benutzen, um die Konzentration eines entzündbaren Gases in Luft festzustellen?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Ein Sauerstoffmessgerät</w:t>
      </w:r>
      <w:r w:rsidR="00F0626F"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Ein Gasspürgerät.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011D59" w:rsidRPr="00937E3C">
        <w:rPr>
          <w:lang w:val="de-DE"/>
        </w:rPr>
        <w:t>E</w:t>
      </w:r>
      <w:r w:rsidR="00B765C5" w:rsidRPr="00937E3C">
        <w:rPr>
          <w:lang w:val="de-DE"/>
        </w:rPr>
        <w:t xml:space="preserve">in </w:t>
      </w:r>
      <w:r w:rsidR="00CA328A" w:rsidRPr="00937E3C">
        <w:rPr>
          <w:lang w:val="de-DE"/>
        </w:rPr>
        <w:t>Ultraschallmessgerät</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Ein Toximeter.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05.1-08</w:t>
      </w:r>
      <w:r w:rsidRPr="00937E3C">
        <w:rPr>
          <w:lang w:val="de-DE"/>
        </w:rPr>
        <w:tab/>
        <w:t>Gaskonzentrationsmessungen</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Welches Gerät müssen Sie benutzen, um die Konzentration eines bekannten nicht entzündbaren, giftigen Gases festzustellen?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Ein Gasspürgerät.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Ein kombiniertes Gasspür-/Sauerstoffmessgerät.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Ein Toximeter.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2620E8" w:rsidRPr="00937E3C">
        <w:rPr>
          <w:lang w:val="de-DE"/>
        </w:rPr>
        <w:t xml:space="preserve">Ein </w:t>
      </w:r>
      <w:r w:rsidR="00CA328A" w:rsidRPr="00937E3C">
        <w:rPr>
          <w:lang w:val="de-DE"/>
        </w:rPr>
        <w:t>Ultraschallmessgerät</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FD064F" w:rsidRPr="00937E3C" w:rsidRDefault="00FD064F"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05.1-09</w:t>
      </w:r>
      <w:r w:rsidRPr="00937E3C">
        <w:rPr>
          <w:lang w:val="de-DE"/>
        </w:rPr>
        <w:tab/>
        <w:t>Gaskonzentrationsmessungen</w:t>
      </w:r>
      <w:r w:rsidRPr="00937E3C">
        <w:rPr>
          <w:lang w:val="de-DE"/>
        </w:rPr>
        <w:tab/>
      </w:r>
      <w:r w:rsidR="00CA328A" w:rsidRPr="00937E3C">
        <w:rPr>
          <w:lang w:val="de-DE"/>
        </w:rPr>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 xml:space="preserve">Ein mit Inertgas gefüllter Raum enthält möglicherweise noch Propangasrückstände. </w:t>
      </w:r>
      <w:r w:rsidR="004757D5" w:rsidRPr="00937E3C">
        <w:t>Mit welchem Gerät kann der Propangehalt auf keinen Fall festgestellt werden</w:t>
      </w:r>
      <w:r w:rsidRPr="00937E3C">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Mit einem Sauerstoffmessgerät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Mit einem Infrarotmessgerät.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Mit einem kombinierten Gasspür-/Sauerstoffmessgerät.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Mit einem Gasspürgerät.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05.1-10</w:t>
      </w:r>
      <w:r w:rsidRPr="00937E3C">
        <w:rPr>
          <w:lang w:val="de-DE"/>
        </w:rPr>
        <w:tab/>
        <w:t>Gaskonzentrationsmessungen</w:t>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 xml:space="preserve">Sie verfügen nur über ein Toximeter. Sie wollen einen bestimmten Raum betreten. Hierzu muss die </w:t>
      </w:r>
      <w:r w:rsidR="0090625B" w:rsidRPr="00937E3C">
        <w:rPr>
          <w:lang w:val="de-DE"/>
        </w:rPr>
        <w:t>Gask</w:t>
      </w:r>
      <w:r w:rsidRPr="00937E3C">
        <w:rPr>
          <w:lang w:val="de-DE"/>
        </w:rPr>
        <w:t>onzentration in diesem Raum gemessen werden. Für welches der nachstehen</w:t>
      </w:r>
      <w:r w:rsidRPr="00937E3C">
        <w:rPr>
          <w:lang w:val="de-DE"/>
        </w:rPr>
        <w:softHyphen/>
        <w:t>den Gase ist dieses Messgerät geeignet?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Für UN 1010 BUTA-1,2-DIEN, STABILISIERT</w:t>
      </w:r>
      <w:r w:rsidR="00F0626F"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Für UN 1086 VINYLCHLORID</w:t>
      </w:r>
      <w:r w:rsidR="00F0626F"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Für UN 1280 PROPYLENOXID</w:t>
      </w:r>
      <w:r w:rsidR="00F0626F"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Für keinen dieser Stoffe.</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vanish/>
          <w:lang w:val="de-DE"/>
        </w:rPr>
        <w:sectPr w:rsidR="00096EF8" w:rsidRPr="00937E3C">
          <w:headerReference w:type="even" r:id="rId88"/>
          <w:headerReference w:type="default" r:id="rId89"/>
          <w:headerReference w:type="first" r:id="rId90"/>
          <w:pgSz w:w="11906" w:h="16838"/>
          <w:pgMar w:top="1417" w:right="1417" w:bottom="1417" w:left="1417" w:header="708" w:footer="708" w:gutter="0"/>
          <w:cols w:space="708"/>
        </w:sect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05.2-01</w:t>
      </w:r>
      <w:r w:rsidRPr="00937E3C">
        <w:rPr>
          <w:lang w:val="de-DE"/>
        </w:rPr>
        <w:tab/>
        <w:t>Gaskonzentrationsmessungen</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 xml:space="preserve">Um die Konzentration eines toxischen Stoffes in einem Raum festzustellen, benutzen Sie ein dazu geeignetes Prüfröhrchen. Nach korrekter Durchführung der Messung stellen Sie keine Verfärbung </w:t>
      </w:r>
      <w:r w:rsidR="009273BE" w:rsidRPr="00937E3C">
        <w:t xml:space="preserve">des Prüfröhrchens </w:t>
      </w:r>
      <w:r w:rsidRPr="00937E3C">
        <w:t xml:space="preserve">fest. Welche </w:t>
      </w:r>
      <w:r w:rsidR="00690C90" w:rsidRPr="00937E3C">
        <w:t xml:space="preserve">der folgenden </w:t>
      </w:r>
      <w:r w:rsidRPr="00937E3C">
        <w:t>Aussage</w:t>
      </w:r>
      <w:r w:rsidR="00690C90" w:rsidRPr="00937E3C">
        <w:t>n</w:t>
      </w:r>
      <w:r w:rsidRPr="00937E3C">
        <w:t xml:space="preserve"> ist richtig?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Dieses Prüfröhrchen darf man nicht mehr zu einer zweiten Messung benutzen.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Dieses Prüfröhrchen darf man sofort zu einer zweiten Messung in einem anderen Raum benutzen.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Dieses Prüfröhrchen darf man später nochmals benutzen, unter der Bedingung, dass man das Prüfröhrchen im Kühlschrank lagert.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Dieses Prüfröhrchen darf man später nochmals benutzen, unter der Bedingung, dass man das Prüfröhrchen mit den beiliegenden Gummikappen abschließt.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05.2-02</w:t>
      </w:r>
      <w:r w:rsidRPr="00937E3C">
        <w:rPr>
          <w:lang w:val="de-DE"/>
        </w:rPr>
        <w:tab/>
        <w:t>Gaskonzentrationsmessungen</w:t>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 xml:space="preserve">Darf man ein geeignetes Prüfröhrchen, dessen Haltbarkeitsdatum abgelaufen ist, verwenden, um die Konzentration eines toxischen Stoffes in einem Raum festzustellen?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ind w:left="1701" w:hanging="1701"/>
      </w:pPr>
      <w:r w:rsidRPr="00937E3C">
        <w:tab/>
      </w:r>
      <w:r w:rsidRPr="00937E3C">
        <w:tab/>
      </w:r>
      <w:r w:rsidR="005F4793" w:rsidRPr="00937E3C">
        <w:t>A</w:t>
      </w:r>
      <w:r w:rsidRPr="00937E3C">
        <w:tab/>
        <w:t>Ja.</w:t>
      </w:r>
    </w:p>
    <w:p w:rsidR="00096EF8" w:rsidRPr="00937E3C" w:rsidRDefault="00096EF8" w:rsidP="00063BD0">
      <w:pPr>
        <w:pStyle w:val="BodyText22"/>
        <w:tabs>
          <w:tab w:val="clear" w:pos="567"/>
          <w:tab w:val="left" w:pos="0"/>
          <w:tab w:val="left" w:pos="284"/>
        </w:tabs>
        <w:spacing w:line="240" w:lineRule="atLeast"/>
        <w:ind w:left="1701" w:hanging="1701"/>
      </w:pPr>
      <w:r w:rsidRPr="00937E3C">
        <w:tab/>
      </w:r>
      <w:r w:rsidRPr="00937E3C">
        <w:tab/>
      </w:r>
      <w:r w:rsidR="005F4793" w:rsidRPr="00937E3C">
        <w:t>B</w:t>
      </w:r>
      <w:r w:rsidRPr="00937E3C">
        <w:tab/>
        <w:t>Ja, aber nur, um einen ersten Hinweis auf den Stoff zu erhalten.</w:t>
      </w:r>
    </w:p>
    <w:p w:rsidR="00096EF8" w:rsidRPr="00937E3C" w:rsidRDefault="00096EF8" w:rsidP="00063BD0">
      <w:pPr>
        <w:pStyle w:val="BodyText22"/>
        <w:tabs>
          <w:tab w:val="clear" w:pos="567"/>
          <w:tab w:val="left" w:pos="0"/>
          <w:tab w:val="left" w:pos="284"/>
        </w:tabs>
        <w:spacing w:line="240" w:lineRule="atLeast"/>
        <w:ind w:left="1701" w:hanging="1701"/>
      </w:pPr>
      <w:r w:rsidRPr="00937E3C">
        <w:tab/>
      </w:r>
      <w:r w:rsidRPr="00937E3C">
        <w:tab/>
      </w:r>
      <w:r w:rsidR="005F4793" w:rsidRPr="00937E3C">
        <w:t>C</w:t>
      </w:r>
      <w:r w:rsidRPr="00937E3C">
        <w:tab/>
        <w:t>Ja, aber nur unter der Bedingung, dass man den in der Gebrauchsanleitung erwähnten Berichtigungsfaktor anwendet.</w:t>
      </w:r>
    </w:p>
    <w:p w:rsidR="00096EF8" w:rsidRPr="00937E3C" w:rsidRDefault="00096EF8" w:rsidP="00063BD0">
      <w:pPr>
        <w:pStyle w:val="BodyText22"/>
        <w:tabs>
          <w:tab w:val="clear" w:pos="567"/>
          <w:tab w:val="left" w:pos="0"/>
          <w:tab w:val="left" w:pos="284"/>
        </w:tabs>
        <w:spacing w:line="240" w:lineRule="atLeast"/>
        <w:ind w:left="1701" w:hanging="1701"/>
      </w:pPr>
      <w:r w:rsidRPr="00937E3C">
        <w:tab/>
      </w:r>
      <w:r w:rsidRPr="00937E3C">
        <w:tab/>
      </w:r>
      <w:r w:rsidR="005F4793" w:rsidRPr="00937E3C">
        <w:t>D</w:t>
      </w:r>
      <w:r w:rsidRPr="00937E3C">
        <w:tab/>
        <w:t>Nein.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05.2-03</w:t>
      </w:r>
      <w:r w:rsidRPr="00937E3C">
        <w:rPr>
          <w:lang w:val="de-DE"/>
        </w:rPr>
        <w:tab/>
        <w:t>Gaskonzentrationsmessungen</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Sie benutzen ein Prüfröhrchen zum Messen niedriger Gaskonzentrationen. Auf diesem Röhrchen ist eine Skala angebracht. Nach einer festgesetzten Anzahl "Pum</w:t>
      </w:r>
      <w:r w:rsidRPr="00937E3C">
        <w:softHyphen/>
        <w:t xml:space="preserve">penhübe" wird die Länge der farbigen Markierungen abgelesen. Das von Ihnen benutzte Röhrchen hat eine Skala von 10 </w:t>
      </w:r>
      <w:r w:rsidR="003C3CD3" w:rsidRPr="00937E3C">
        <w:t>–</w:t>
      </w:r>
      <w:r w:rsidRPr="00937E3C">
        <w:t xml:space="preserve"> 100</w:t>
      </w:r>
      <w:r w:rsidR="003C3CD3" w:rsidRPr="00937E3C">
        <w:t> </w:t>
      </w:r>
      <w:r w:rsidRPr="00937E3C">
        <w:t>ppm; die Anzahl der vorgeschriebenen Pumpenhübe ist n = 10. Sie stellen fest, dass schon nach 5</w:t>
      </w:r>
      <w:r w:rsidR="00B7237C" w:rsidRPr="00937E3C">
        <w:t> </w:t>
      </w:r>
      <w:r w:rsidRPr="00937E3C">
        <w:t>Hüben die Verfärbung genau 100 ppm anzeigt. Was schließen Sie daraus?</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Das Ergebnis ist ungültig und man muss ein Prüfröhrchen mit einem anderen Konzentrati</w:t>
      </w:r>
      <w:r w:rsidRPr="00937E3C">
        <w:rPr>
          <w:lang w:val="de-DE"/>
        </w:rPr>
        <w:softHyphen/>
        <w:t>ons</w:t>
      </w:r>
      <w:r w:rsidRPr="00937E3C">
        <w:rPr>
          <w:lang w:val="de-DE"/>
        </w:rPr>
        <w:softHyphen/>
        <w:t>bereich benutzen.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Konzentration des Gases ist kleiner als 100 ppm.</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Die Konzentration des Gases ist größer als 1</w:t>
      </w:r>
      <w:r w:rsidR="00102113" w:rsidRPr="00937E3C">
        <w:rPr>
          <w:lang w:val="de-DE"/>
        </w:rPr>
        <w:t xml:space="preserve"> </w:t>
      </w:r>
      <w:r w:rsidRPr="00937E3C">
        <w:rPr>
          <w:lang w:val="de-DE"/>
        </w:rPr>
        <w:t>000 ppm.</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Das Röhrchen ist übersättigt, aber die Gaskonzentration wird korrekt angezeigt.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110D2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br w:type="page"/>
      </w:r>
      <w:r w:rsidR="00096EF8" w:rsidRPr="00937E3C">
        <w:rPr>
          <w:lang w:val="de-DE"/>
        </w:rPr>
        <w:tab/>
        <w:t>232 05.2-04</w:t>
      </w:r>
      <w:r w:rsidR="00096EF8" w:rsidRPr="00937E3C">
        <w:rPr>
          <w:lang w:val="de-DE"/>
        </w:rPr>
        <w:tab/>
        <w:t>Gaskonzentrationsmessungen</w:t>
      </w:r>
      <w:r w:rsidR="00096EF8"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Sie benutzen ein Prüfröhrchen zum Messen niedriger Gaskonzentrationen. Auf diesem Prüfröhrchen ist eine Skala angebracht. Nach einer festgesetzten Anzahl "Pum</w:t>
      </w:r>
      <w:r w:rsidRPr="00937E3C">
        <w:softHyphen/>
        <w:t>penhübe" wird die Länge der farbigen Markierungen abgelesen.  Das von Ihnen benutzte Röhrchen hat eine Skala von 10 - 100 ppm; die Anzahl der vorgeschriebenen Pumpenhübe ist n = 10. Sie stellen fest, dass nach10 Pumpenhüben keine Verfärbung eintritt. Was schließen Sie daraus?</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Das Ergebnis ist ungültig und man muss ein Prüfröhrchen mit einem anderen Konzentrati</w:t>
      </w:r>
      <w:r w:rsidRPr="00937E3C">
        <w:rPr>
          <w:lang w:val="de-DE"/>
        </w:rPr>
        <w:softHyphen/>
        <w:t>onsbereich benutzen.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Man muss den Beipackzettel zum Anwenden eines speziellen Berichtigungsfaktors lesen.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Die Konzentration des Gases ist höher als 10 ppm.</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Konzentration des Gases ist niedriger als 10 ppm.</w:t>
      </w:r>
    </w:p>
    <w:p w:rsidR="008357DC" w:rsidRPr="00937E3C" w:rsidRDefault="008357DC"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05.2-05</w:t>
      </w:r>
      <w:r w:rsidRPr="00937E3C">
        <w:rPr>
          <w:lang w:val="de-DE"/>
        </w:rPr>
        <w:tab/>
        <w:t>Gaskonzentrationsmessungen</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Wie stellen Sie fest, dass die Balgenpumpe dicht ist?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Indem Sie ein verschlossenes Prüfröhrchen in die Pumpe stecken, nachdem Sie den Balg zusammengedrückt haben.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Indem Sie ein offenes Prüfröhrchen in die Pumpe stecken, nachdem Sie vorher den Balg völlig zusammengedrückt haben.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Indem Sie ein benutztes Prüfröhrchen in die Pumpe stecken und 10 Hübe pumpen.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Indem Sie das zu benutzende Prüfröhrchen umgekehrt in die Pumpe stecken und den Balg zusammendrücken.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05.2-06</w:t>
      </w:r>
      <w:r w:rsidRPr="00937E3C">
        <w:rPr>
          <w:lang w:val="de-DE"/>
        </w:rPr>
        <w:tab/>
        <w:t>Gaskonzentrationsmessungen</w:t>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Ein kombiniertes Gasspür-/Sauerstoffmessgerät zeigt die nachstehenden Messergebnisse: Sauerstoff 18%, "Explosion" 50%. Wie legen Sie diese Ergebnisse aus?</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Man kann sich nicht auf die Ablesung des Ex-Messteils verlassen, denn zur Verbren</w:t>
      </w:r>
      <w:r w:rsidRPr="00937E3C">
        <w:rPr>
          <w:lang w:val="de-DE"/>
        </w:rPr>
        <w:softHyphen/>
        <w:t>nung ist der Sauerstoffgehalt zu gering.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Konzentration entzündbarer Gase beträgt 50 Vol.-%, also mehr als die untere Explosionsgrenze.</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Die Konzentration entzündbarer Gase beträgt 50% der unteren Explosi</w:t>
      </w:r>
      <w:r w:rsidR="004E1E28" w:rsidRPr="00937E3C">
        <w:rPr>
          <w:lang w:val="de-DE"/>
        </w:rPr>
        <w:t>o</w:t>
      </w:r>
      <w:r w:rsidRPr="00937E3C">
        <w:rPr>
          <w:lang w:val="de-DE"/>
        </w:rPr>
        <w:t xml:space="preserve">nsgrenze, aber der Sauerstoffgehalt ist zu gering, so dass die Anzeige nicht eindeutig ist.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Konzentration entzündbarer Gase beträgt 50% der unteren Explosionsgrenze. Für die Messung mit dem kombinierten Messgerät ist genügend Sauerstoff vorhanden. Das Gasgemisch ist demzufolge nicht explosionsfähig, da die untere Explosionsgrenze unterschritten ist.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110D2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br w:type="page"/>
      </w:r>
      <w:r w:rsidR="00096EF8" w:rsidRPr="00937E3C">
        <w:rPr>
          <w:lang w:val="de-DE"/>
        </w:rPr>
        <w:tab/>
        <w:t>232 05.2-07</w:t>
      </w:r>
      <w:r w:rsidR="00096EF8" w:rsidRPr="00937E3C">
        <w:rPr>
          <w:lang w:val="de-DE"/>
        </w:rPr>
        <w:tab/>
        <w:t>Gaskonzentrationsmessungen</w:t>
      </w:r>
      <w:r w:rsidR="00096EF8"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 xml:space="preserve">Ein kombiniertes Gasspür-/Sauerstoffmessgerät zeigt die nachstehenden Messergebnisse: Sauerstoff 8%, "Explosion" </w:t>
      </w:r>
      <w:ins w:id="100" w:author="CCNR_USER" w:date="2018-09-20T10:15:00Z">
        <w:r w:rsidR="000B2145" w:rsidRPr="00937E3C">
          <w:rPr>
            <w:lang w:val="de-DE"/>
          </w:rPr>
          <w:t>1</w:t>
        </w:r>
      </w:ins>
      <w:r w:rsidRPr="00937E3C">
        <w:rPr>
          <w:lang w:val="de-DE"/>
        </w:rPr>
        <w:t>0%. Wie legen Sie diese Ergebnisse aus?</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Man kann sich nicht auf die Ablesung des Ex-Messteils verlassen, denn zur Verbren</w:t>
      </w:r>
      <w:r w:rsidRPr="00937E3C">
        <w:rPr>
          <w:lang w:val="de-DE"/>
        </w:rPr>
        <w:softHyphen/>
        <w:t>nung ist der Sauerstoffgehalt zu gering.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Da es zur Verbrennung zu wenig Sauerstoff gibt, liegt die Gaskonzentration bei einer Ablesung von 0% über der unteren Explosionsgrenze</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Die Konzentration brennbarer Gase beträgt </w:t>
      </w:r>
      <w:ins w:id="101" w:author="CCNR_USER" w:date="2018-09-20T10:15:00Z">
        <w:r w:rsidR="000B2145" w:rsidRPr="00937E3C">
          <w:rPr>
            <w:lang w:val="de-DE"/>
          </w:rPr>
          <w:t>1</w:t>
        </w:r>
      </w:ins>
      <w:r w:rsidRPr="00937E3C">
        <w:rPr>
          <w:lang w:val="de-DE"/>
        </w:rPr>
        <w:t>0 Vol.-%. Die Mischung ist also nicht explosionsfähig.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rPr>
          <w:lang w:val="de-DE"/>
        </w:rPr>
      </w:pPr>
      <w:r w:rsidRPr="00937E3C">
        <w:rPr>
          <w:lang w:val="de-DE"/>
        </w:rPr>
        <w:tab/>
      </w:r>
      <w:r w:rsidRPr="00937E3C">
        <w:rPr>
          <w:lang w:val="de-DE"/>
        </w:rPr>
        <w:tab/>
      </w:r>
      <w:r w:rsidR="005F4793" w:rsidRPr="00937E3C">
        <w:rPr>
          <w:lang w:val="de-DE"/>
        </w:rPr>
        <w:t>D</w:t>
      </w:r>
      <w:r w:rsidRPr="00937E3C">
        <w:rPr>
          <w:lang w:val="de-DE"/>
        </w:rPr>
        <w:tab/>
        <w:t>Das Messgerät ist defekt.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rPr>
          <w:lang w:val="de-DE"/>
        </w:rPr>
      </w:pPr>
      <w:r w:rsidRPr="00937E3C">
        <w:rPr>
          <w:lang w:val="de-DE"/>
        </w:rPr>
        <w:tab/>
        <w:t>232 05.2-08</w:t>
      </w:r>
      <w:r w:rsidRPr="00937E3C">
        <w:rPr>
          <w:lang w:val="de-DE"/>
        </w:rPr>
        <w:tab/>
        <w:t>Gaskonzentrationsmessungen</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134" w:hanging="1134"/>
        <w:jc w:val="both"/>
        <w:rPr>
          <w:lang w:val="de-DE"/>
        </w:rPr>
      </w:pPr>
      <w:r w:rsidRPr="00937E3C">
        <w:rPr>
          <w:lang w:val="de-DE"/>
        </w:rPr>
        <w:tab/>
      </w:r>
      <w:r w:rsidRPr="00937E3C">
        <w:rPr>
          <w:lang w:val="de-DE"/>
        </w:rPr>
        <w:tab/>
      </w:r>
      <w:r w:rsidR="00977228" w:rsidRPr="00937E3C">
        <w:rPr>
          <w:lang w:val="de-DE"/>
        </w:rPr>
        <w:t>Eine vorherige Bestimmung des Sauerstoffanteils ergibt eine ausreichende Konzentration. Das Gasspürgerät</w:t>
      </w:r>
      <w:r w:rsidR="00977228" w:rsidRPr="00937E3C" w:rsidDel="00977228">
        <w:rPr>
          <w:lang w:val="de-DE"/>
        </w:rPr>
        <w:t xml:space="preserve"> </w:t>
      </w:r>
      <w:r w:rsidR="00977228" w:rsidRPr="00937E3C">
        <w:rPr>
          <w:lang w:val="de-DE"/>
        </w:rPr>
        <w:t>zeigt</w:t>
      </w:r>
      <w:r w:rsidRPr="00937E3C">
        <w:rPr>
          <w:lang w:val="de-DE"/>
        </w:rPr>
        <w:t xml:space="preserve"> ein Messergebnis von 50% an. Was bedeutet dies?</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Konzentration entzündbarer Gase beträgt 50% der unteren Explosionsgrenze.</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Konzentration entzündbarer Gase beträgt 50% der oberen Explosionsgrenze.</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Die Konzentration entzündbarer Gase beträgt 50 Vol.</w:t>
      </w:r>
      <w:r w:rsidR="004E1E28" w:rsidRPr="00937E3C">
        <w:rPr>
          <w:lang w:val="de-DE"/>
        </w:rPr>
        <w:t>-</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Sauerstoffkonzentration beträgt 50%.</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05.2-09</w:t>
      </w:r>
      <w:r w:rsidRPr="00937E3C">
        <w:rPr>
          <w:lang w:val="de-DE"/>
        </w:rPr>
        <w:tab/>
        <w:t>Gaskonzentrationsmessungen</w:t>
      </w:r>
      <w:r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Sie haben ein Gasspürgerät nach dem Prinzip der katalytischen Verbrennung. Für welchen der nachstehenden Stoffe darf dieses Gerät nicht benutzt werden, um die Beschädigung des Messelements zu verhindern?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fr-FR"/>
        </w:rPr>
      </w:pPr>
      <w:r w:rsidRPr="00937E3C">
        <w:rPr>
          <w:lang w:val="de-DE"/>
        </w:rPr>
        <w:tab/>
      </w:r>
      <w:r w:rsidRPr="00937E3C">
        <w:rPr>
          <w:lang w:val="de-DE"/>
        </w:rPr>
        <w:tab/>
      </w:r>
      <w:r w:rsidR="005F4793" w:rsidRPr="00937E3C">
        <w:rPr>
          <w:lang w:val="fr-FR"/>
        </w:rPr>
        <w:t>A</w:t>
      </w:r>
      <w:r w:rsidRPr="00937E3C">
        <w:rPr>
          <w:lang w:val="fr-FR"/>
        </w:rPr>
        <w:tab/>
        <w:t>UN 1005 AMMONIAK, WASSERFREI</w:t>
      </w:r>
      <w:r w:rsidR="00F0626F" w:rsidRPr="00937E3C">
        <w:rPr>
          <w:lang w:val="fr-FR"/>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B</w:t>
      </w:r>
      <w:r w:rsidRPr="00937E3C">
        <w:rPr>
          <w:lang w:val="fr-FR"/>
        </w:rPr>
        <w:tab/>
        <w:t>UN 1063 METHYLCHLORID</w:t>
      </w:r>
      <w:r w:rsidR="00F0626F" w:rsidRPr="00937E3C">
        <w:rPr>
          <w:lang w:val="fr-FR"/>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C</w:t>
      </w:r>
      <w:r w:rsidRPr="00937E3C">
        <w:rPr>
          <w:lang w:val="fr-FR"/>
        </w:rPr>
        <w:tab/>
        <w:t>UN 1077 PROPEN</w:t>
      </w:r>
      <w:r w:rsidR="00F0626F" w:rsidRPr="00937E3C">
        <w:rPr>
          <w:lang w:val="fr-FR"/>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fr-FR"/>
        </w:rPr>
      </w:pPr>
      <w:r w:rsidRPr="00937E3C">
        <w:rPr>
          <w:lang w:val="fr-FR"/>
        </w:rPr>
        <w:tab/>
      </w:r>
      <w:r w:rsidRPr="00937E3C">
        <w:rPr>
          <w:lang w:val="fr-FR"/>
        </w:rPr>
        <w:tab/>
      </w:r>
      <w:r w:rsidR="005F4793" w:rsidRPr="00937E3C">
        <w:rPr>
          <w:lang w:val="fr-FR"/>
        </w:rPr>
        <w:t>D</w:t>
      </w:r>
      <w:r w:rsidRPr="00937E3C">
        <w:rPr>
          <w:lang w:val="fr-FR"/>
        </w:rPr>
        <w:tab/>
        <w:t>UN 1280 PROPYLENOXID</w:t>
      </w:r>
      <w:r w:rsidR="00F0626F" w:rsidRPr="00937E3C">
        <w:rPr>
          <w:lang w:val="fr-FR"/>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fr-FR"/>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rPr>
          <w:lang w:val="de-DE"/>
        </w:rPr>
      </w:pPr>
      <w:r w:rsidRPr="00937E3C">
        <w:rPr>
          <w:lang w:val="fr-FR"/>
        </w:rPr>
        <w:tab/>
      </w:r>
      <w:r w:rsidRPr="00937E3C">
        <w:rPr>
          <w:lang w:val="de-DE"/>
        </w:rPr>
        <w:t>232 05.2-10</w:t>
      </w:r>
      <w:r w:rsidRPr="00937E3C">
        <w:rPr>
          <w:lang w:val="de-DE"/>
        </w:rPr>
        <w:tab/>
        <w:t xml:space="preserve">gestrichen </w:t>
      </w:r>
      <w:r w:rsidR="00B63D99" w:rsidRPr="00937E3C">
        <w:rPr>
          <w:lang w:val="de-DE"/>
        </w:rPr>
        <w:t>(2007)</w:t>
      </w:r>
      <w:r w:rsidR="004F23EC" w:rsidRPr="00937E3C">
        <w:rPr>
          <w:lang w:val="de-DE"/>
        </w:rPr>
        <w:t>.</w:t>
      </w:r>
    </w:p>
    <w:p w:rsidR="00096EF8" w:rsidRPr="00937E3C" w:rsidRDefault="00096EF8" w:rsidP="00063BD0">
      <w:pPr>
        <w:widowControl w:val="0"/>
        <w:tabs>
          <w:tab w:val="left" w:pos="-1440"/>
          <w:tab w:val="left" w:pos="-720"/>
          <w:tab w:val="left" w:pos="284"/>
          <w:tab w:val="left" w:pos="1134"/>
          <w:tab w:val="left" w:pos="1701"/>
          <w:tab w:val="left" w:pos="8505"/>
        </w:tabs>
        <w:spacing w:line="240" w:lineRule="atLeast"/>
        <w:ind w:left="1701" w:hanging="1701"/>
        <w:jc w:val="both"/>
        <w:rPr>
          <w:vanish/>
          <w:lang w:val="de-DE"/>
        </w:rPr>
      </w:pPr>
    </w:p>
    <w:p w:rsidR="00096EF8" w:rsidRPr="00937E3C" w:rsidRDefault="00096EF8" w:rsidP="00063BD0">
      <w:pPr>
        <w:widowControl w:val="0"/>
        <w:tabs>
          <w:tab w:val="left" w:pos="567"/>
          <w:tab w:val="left" w:pos="1134"/>
          <w:tab w:val="left" w:pos="8222"/>
        </w:tabs>
        <w:spacing w:line="240" w:lineRule="atLeast"/>
        <w:ind w:left="1701" w:right="283" w:hanging="1701"/>
        <w:jc w:val="both"/>
        <w:rPr>
          <w:lang w:val="de-DE"/>
        </w:rPr>
        <w:sectPr w:rsidR="00096EF8" w:rsidRPr="00937E3C" w:rsidSect="00096EF8">
          <w:headerReference w:type="even" r:id="rId91"/>
          <w:headerReference w:type="default" r:id="rId92"/>
          <w:headerReference w:type="first" r:id="rId93"/>
          <w:footerReference w:type="first" r:id="rId94"/>
          <w:pgSz w:w="11906" w:h="16838"/>
          <w:pgMar w:top="1417" w:right="1417" w:bottom="1417" w:left="1417" w:header="708" w:footer="708" w:gutter="0"/>
          <w:cols w:space="708"/>
          <w:titlePg/>
        </w:sect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06.0-01</w:t>
      </w:r>
      <w:r w:rsidRPr="00937E3C">
        <w:rPr>
          <w:lang w:val="de-DE"/>
        </w:rPr>
        <w:tab/>
        <w:t>Gaskonzentrationsmessungen</w:t>
      </w:r>
      <w:r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Bevor man einen Aufstellungsraum betritt, sind Gaskonzentrationsmessungen durchzuführen. Wie muss man vorgehen?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Eine Person betritt den Aufstellungsraum und misst an allen möglichen Stellen.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Mittels einer Schlauchleitung wird von oben bis zum Boden in verschiedenen Höhen gemessen.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C</w:t>
      </w:r>
      <w:r w:rsidRPr="00937E3C">
        <w:rPr>
          <w:lang w:val="de-DE"/>
        </w:rPr>
        <w:tab/>
        <w:t>Mittels einer Schlauchleitung wird sofort unter der Zugangsöffnung gemessen.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Mittels einer Schlauchleitung wird auf halber Höhe des Aufstellungsraumes gemessen.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06.0-02</w:t>
      </w:r>
      <w:r w:rsidRPr="00937E3C">
        <w:rPr>
          <w:lang w:val="de-DE"/>
        </w:rPr>
        <w:tab/>
        <w:t>Gaskonzentrationsmessungen</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Ein Schiff ist mit UN 1978</w:t>
      </w:r>
      <w:r w:rsidRPr="00937E3C">
        <w:rPr>
          <w:b/>
        </w:rPr>
        <w:t xml:space="preserve"> </w:t>
      </w:r>
      <w:r w:rsidRPr="00937E3C">
        <w:t xml:space="preserve">PROPAN beladen. Nach sorgfältigen Messungen stellt sich heraus, dass ein Aufstellungsraum genügend Sauerstoff und weniger als 5 % der unteren Explosionsgrenze von Propan enthält. Welche </w:t>
      </w:r>
      <w:r w:rsidR="008357DC" w:rsidRPr="00937E3C">
        <w:t xml:space="preserve">der folgenden </w:t>
      </w:r>
      <w:r w:rsidRPr="00937E3C">
        <w:t>Aussage</w:t>
      </w:r>
      <w:r w:rsidR="008357DC" w:rsidRPr="00937E3C">
        <w:t>n</w:t>
      </w:r>
      <w:r w:rsidRPr="00937E3C">
        <w:t xml:space="preserve"> ist richtig?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ind w:left="1701" w:hanging="1701"/>
      </w:pPr>
      <w:r w:rsidRPr="00937E3C">
        <w:tab/>
      </w:r>
      <w:r w:rsidRPr="00937E3C">
        <w:tab/>
      </w:r>
      <w:r w:rsidR="005F4793" w:rsidRPr="00937E3C">
        <w:t>A</w:t>
      </w:r>
      <w:r w:rsidRPr="00937E3C">
        <w:tab/>
        <w:t>Dieser Raum darf von einer ungeschützten Person betreten werden.</w:t>
      </w:r>
    </w:p>
    <w:p w:rsidR="00096EF8" w:rsidRPr="00937E3C" w:rsidRDefault="00096EF8" w:rsidP="00063BD0">
      <w:pPr>
        <w:pStyle w:val="BodyText22"/>
        <w:tabs>
          <w:tab w:val="clear" w:pos="567"/>
          <w:tab w:val="left" w:pos="0"/>
          <w:tab w:val="left" w:pos="284"/>
        </w:tabs>
        <w:spacing w:line="240" w:lineRule="atLeast"/>
        <w:ind w:left="1701" w:hanging="1701"/>
      </w:pPr>
      <w:r w:rsidRPr="00937E3C">
        <w:tab/>
      </w:r>
      <w:r w:rsidRPr="00937E3C">
        <w:tab/>
      </w:r>
      <w:r w:rsidR="005F4793" w:rsidRPr="00937E3C">
        <w:t>B</w:t>
      </w:r>
      <w:r w:rsidRPr="00937E3C">
        <w:tab/>
        <w:t>Dieser Raum darf nur betreten werden, wenn die betreffende Person einen Schutzanzug trägt.</w:t>
      </w:r>
    </w:p>
    <w:p w:rsidR="00096EF8" w:rsidRPr="00937E3C" w:rsidRDefault="00096EF8" w:rsidP="00063BD0">
      <w:pPr>
        <w:pStyle w:val="BodyText22"/>
        <w:tabs>
          <w:tab w:val="clear" w:pos="567"/>
          <w:tab w:val="left" w:pos="0"/>
          <w:tab w:val="left" w:pos="284"/>
        </w:tabs>
        <w:spacing w:line="240" w:lineRule="atLeast"/>
        <w:ind w:left="1701" w:hanging="1701"/>
      </w:pPr>
      <w:r w:rsidRPr="00937E3C">
        <w:tab/>
      </w:r>
      <w:r w:rsidRPr="00937E3C">
        <w:tab/>
      </w:r>
      <w:r w:rsidR="005F4793" w:rsidRPr="00937E3C">
        <w:t>C</w:t>
      </w:r>
      <w:r w:rsidRPr="00937E3C">
        <w:tab/>
        <w:t xml:space="preserve">Dieser Raum darf von einer ungeschützten Person nur betreten werden, nachdem eine Gasfreiheitsbescheinigung vorliegt. </w:t>
      </w:r>
    </w:p>
    <w:p w:rsidR="00096EF8" w:rsidRPr="00937E3C" w:rsidRDefault="00096EF8" w:rsidP="00063BD0">
      <w:pPr>
        <w:pStyle w:val="BodyText22"/>
        <w:tabs>
          <w:tab w:val="clear" w:pos="567"/>
          <w:tab w:val="left" w:pos="0"/>
          <w:tab w:val="left" w:pos="284"/>
        </w:tabs>
        <w:spacing w:line="240" w:lineRule="atLeast"/>
        <w:ind w:left="1701" w:hanging="1701"/>
      </w:pPr>
      <w:r w:rsidRPr="00937E3C">
        <w:tab/>
      </w:r>
      <w:r w:rsidRPr="00937E3C">
        <w:tab/>
      </w:r>
      <w:r w:rsidR="005F4793" w:rsidRPr="00937E3C">
        <w:t>D</w:t>
      </w:r>
      <w:r w:rsidRPr="00937E3C">
        <w:tab/>
        <w:t>Dieser Raum darf nicht betreten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06.0-03</w:t>
      </w:r>
      <w:r w:rsidRPr="00937E3C">
        <w:rPr>
          <w:lang w:val="de-DE"/>
        </w:rPr>
        <w:tab/>
        <w:t xml:space="preserve">gestrichen </w:t>
      </w:r>
      <w:r w:rsidR="00B63D99" w:rsidRPr="00937E3C">
        <w:rPr>
          <w:lang w:val="de-DE"/>
        </w:rPr>
        <w:t>(2007)</w:t>
      </w:r>
      <w:r w:rsidR="004F23EC"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06.0-04</w:t>
      </w:r>
      <w:r w:rsidRPr="00937E3C">
        <w:rPr>
          <w:lang w:val="de-DE"/>
        </w:rPr>
        <w:tab/>
        <w:t>Gaskonzentrationsmessungen</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Bei Messung der Atmosphäre in einem geschlossenem Raum mit einem kombinierten Gasspür-/</w:t>
      </w:r>
      <w:r w:rsidR="009273BE" w:rsidRPr="00937E3C">
        <w:rPr>
          <w:lang w:val="de-DE"/>
        </w:rPr>
        <w:t xml:space="preserve"> </w:t>
      </w:r>
      <w:r w:rsidRPr="00937E3C">
        <w:rPr>
          <w:lang w:val="de-DE"/>
        </w:rPr>
        <w:t xml:space="preserve">Sauerstoffmessgerät ist das Ergebnis: 16 Vol.-% Sauerstoff und 9 % der unteren Explosionsgrenze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 xml:space="preserve">Welche </w:t>
      </w:r>
      <w:r w:rsidR="008357DC" w:rsidRPr="00937E3C">
        <w:rPr>
          <w:lang w:val="de-DE"/>
        </w:rPr>
        <w:t xml:space="preserve">der folgenden Aussagen </w:t>
      </w:r>
      <w:r w:rsidRPr="00937E3C">
        <w:rPr>
          <w:lang w:val="de-DE"/>
        </w:rPr>
        <w:t>ist richtig?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Dieser Raum ist nicht sicher für Menschen und </w:t>
      </w:r>
      <w:r w:rsidR="002620E8" w:rsidRPr="00937E3C">
        <w:rPr>
          <w:lang w:val="de-DE"/>
        </w:rPr>
        <w:t>es besteht Explosionsgefahr</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Dieser Raum ist sicher für Menschen aber </w:t>
      </w:r>
      <w:r w:rsidR="002620E8" w:rsidRPr="00937E3C">
        <w:rPr>
          <w:lang w:val="de-DE"/>
        </w:rPr>
        <w:t>es besteht Explosionsgefahr</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2620E8" w:rsidRPr="00937E3C">
        <w:rPr>
          <w:lang w:val="de-DE"/>
        </w:rPr>
        <w:t>In diesem Raum besteht keine Explosionsgefahr</w:t>
      </w:r>
      <w:r w:rsidR="002620E8" w:rsidRPr="00937E3C" w:rsidDel="002620E8">
        <w:rPr>
          <w:lang w:val="de-DE"/>
        </w:rPr>
        <w:t xml:space="preserve"> </w:t>
      </w:r>
      <w:r w:rsidRPr="00937E3C">
        <w:rPr>
          <w:lang w:val="de-DE"/>
        </w:rPr>
        <w:t xml:space="preserve">aber </w:t>
      </w:r>
      <w:r w:rsidR="002620E8" w:rsidRPr="00937E3C">
        <w:rPr>
          <w:lang w:val="de-DE"/>
        </w:rPr>
        <w:t xml:space="preserve">er ist </w:t>
      </w:r>
      <w:r w:rsidRPr="00937E3C">
        <w:rPr>
          <w:lang w:val="de-DE"/>
        </w:rPr>
        <w:t>nicht sicher für Menschen.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2620E8" w:rsidRPr="00937E3C">
        <w:rPr>
          <w:lang w:val="de-DE"/>
        </w:rPr>
        <w:t>In diesem Raum besteht keine Explosionsgefahr</w:t>
      </w:r>
      <w:r w:rsidR="002620E8" w:rsidRPr="00937E3C" w:rsidDel="002620E8">
        <w:rPr>
          <w:lang w:val="de-DE"/>
        </w:rPr>
        <w:t xml:space="preserve"> </w:t>
      </w:r>
      <w:r w:rsidRPr="00937E3C">
        <w:rPr>
          <w:lang w:val="de-DE"/>
        </w:rPr>
        <w:t xml:space="preserve">und </w:t>
      </w:r>
      <w:r w:rsidR="002620E8" w:rsidRPr="00937E3C">
        <w:rPr>
          <w:lang w:val="de-DE"/>
        </w:rPr>
        <w:t xml:space="preserve">er ist </w:t>
      </w:r>
      <w:r w:rsidRPr="00937E3C">
        <w:rPr>
          <w:lang w:val="de-DE"/>
        </w:rPr>
        <w:t>sicher für Menschen.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110D2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br w:type="page"/>
      </w:r>
      <w:r w:rsidR="00096EF8" w:rsidRPr="00937E3C">
        <w:rPr>
          <w:lang w:val="de-DE"/>
        </w:rPr>
        <w:tab/>
        <w:t>232 06.0-05</w:t>
      </w:r>
      <w:r w:rsidR="00096EF8" w:rsidRPr="00937E3C">
        <w:rPr>
          <w:lang w:val="de-DE"/>
        </w:rPr>
        <w:tab/>
        <w:t>Gaskonzentrationsmessungen</w:t>
      </w:r>
      <w:r w:rsidR="00096EF8"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Eine Messung der Atmosphäre in einem geschlossenen Raum mit einem kombinierten Gasspür-/</w:t>
      </w:r>
      <w:r w:rsidR="009273BE" w:rsidRPr="00937E3C">
        <w:rPr>
          <w:lang w:val="de-DE"/>
        </w:rPr>
        <w:t>-</w:t>
      </w:r>
      <w:r w:rsidRPr="00937E3C">
        <w:rPr>
          <w:lang w:val="de-DE"/>
        </w:rPr>
        <w:t xml:space="preserve">Sauerstoffmessgerät ergibt folgendes: 16 Vol.-% Sauerstoff und 60% der unteren Explosionsgrenze. Welche </w:t>
      </w:r>
      <w:r w:rsidR="008357DC" w:rsidRPr="00937E3C">
        <w:rPr>
          <w:lang w:val="de-DE"/>
        </w:rPr>
        <w:t xml:space="preserve">der folgenden Aussagen </w:t>
      </w:r>
      <w:r w:rsidRPr="00937E3C">
        <w:rPr>
          <w:lang w:val="de-DE"/>
        </w:rPr>
        <w:t xml:space="preserve">ist </w:t>
      </w:r>
      <w:ins w:id="102" w:author="CCNR_USER" w:date="2018-09-20T10:24:00Z">
        <w:r w:rsidR="00A508FC" w:rsidRPr="00937E3C">
          <w:rPr>
            <w:lang w:val="de-DE"/>
          </w:rPr>
          <w:t xml:space="preserve">für das Betreten des Raums </w:t>
        </w:r>
      </w:ins>
      <w:r w:rsidRPr="00937E3C">
        <w:rPr>
          <w:lang w:val="de-DE"/>
        </w:rPr>
        <w:t>richtig?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Dieser Raum ist nicht sicher für Menschen und </w:t>
      </w:r>
      <w:ins w:id="103" w:author="CCNR_USER" w:date="2018-09-20T10:22:00Z">
        <w:r w:rsidR="00A508FC" w:rsidRPr="00937E3C">
          <w:rPr>
            <w:lang w:val="de-DE"/>
          </w:rPr>
          <w:t>der Grenzwert für</w:t>
        </w:r>
      </w:ins>
      <w:ins w:id="104" w:author="CCNR_USER" w:date="2018-09-20T10:25:00Z">
        <w:r w:rsidR="00A508FC" w:rsidRPr="00937E3C">
          <w:rPr>
            <w:lang w:val="de-DE"/>
          </w:rPr>
          <w:t xml:space="preserve"> </w:t>
        </w:r>
      </w:ins>
      <w:del w:id="105" w:author="CCNR_USER" w:date="2018-09-20T10:22:00Z">
        <w:r w:rsidR="002620E8" w:rsidRPr="00937E3C" w:rsidDel="00A508FC">
          <w:rPr>
            <w:lang w:val="de-DE"/>
          </w:rPr>
          <w:delText xml:space="preserve">es besteht </w:delText>
        </w:r>
      </w:del>
      <w:r w:rsidR="002620E8" w:rsidRPr="00937E3C">
        <w:rPr>
          <w:lang w:val="de-DE"/>
        </w:rPr>
        <w:t>Explosionsgefahr</w:t>
      </w:r>
      <w:ins w:id="106" w:author="CCNR_USER" w:date="2018-09-20T10:23:00Z">
        <w:r w:rsidR="00A508FC" w:rsidRPr="00937E3C">
          <w:rPr>
            <w:lang w:val="de-DE"/>
          </w:rPr>
          <w:t xml:space="preserve"> ist überschritten</w:t>
        </w:r>
      </w:ins>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Dieser Raum ist sicher für Menschen aber </w:t>
      </w:r>
      <w:r w:rsidR="002620E8" w:rsidRPr="00937E3C">
        <w:rPr>
          <w:lang w:val="de-DE"/>
        </w:rPr>
        <w:t>es besteht Explosionsgefahr</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2620E8" w:rsidRPr="00937E3C">
        <w:rPr>
          <w:lang w:val="de-DE"/>
        </w:rPr>
        <w:t xml:space="preserve">In diesem Raum </w:t>
      </w:r>
      <w:ins w:id="107" w:author="CCNR_USER" w:date="2018-09-20T10:23:00Z">
        <w:r w:rsidR="00A508FC" w:rsidRPr="00937E3C">
          <w:rPr>
            <w:lang w:val="de-DE"/>
          </w:rPr>
          <w:t xml:space="preserve">ist der Grenzwert für </w:t>
        </w:r>
      </w:ins>
      <w:del w:id="108" w:author="CCNR_USER" w:date="2018-09-20T10:23:00Z">
        <w:r w:rsidR="002620E8" w:rsidRPr="00937E3C" w:rsidDel="00A508FC">
          <w:rPr>
            <w:lang w:val="de-DE"/>
          </w:rPr>
          <w:delText>besteht keine</w:delText>
        </w:r>
      </w:del>
      <w:r w:rsidR="002620E8" w:rsidRPr="00937E3C">
        <w:rPr>
          <w:lang w:val="de-DE"/>
        </w:rPr>
        <w:t xml:space="preserve"> Explosionsgefahr</w:t>
      </w:r>
      <w:r w:rsidR="00A508FC" w:rsidRPr="00937E3C">
        <w:rPr>
          <w:lang w:val="de-DE"/>
        </w:rPr>
        <w:t xml:space="preserve"> </w:t>
      </w:r>
      <w:ins w:id="109" w:author="CCNR_USER" w:date="2018-09-20T10:23:00Z">
        <w:r w:rsidR="00A508FC" w:rsidRPr="00937E3C">
          <w:rPr>
            <w:lang w:val="de-DE"/>
          </w:rPr>
          <w:t xml:space="preserve">nicht überschritten </w:t>
        </w:r>
      </w:ins>
      <w:r w:rsidRPr="00937E3C">
        <w:rPr>
          <w:lang w:val="de-DE"/>
        </w:rPr>
        <w:t xml:space="preserve">aber </w:t>
      </w:r>
      <w:r w:rsidR="002620E8" w:rsidRPr="00937E3C">
        <w:rPr>
          <w:lang w:val="de-DE"/>
        </w:rPr>
        <w:t xml:space="preserve">er ist </w:t>
      </w:r>
      <w:r w:rsidRPr="00937E3C">
        <w:rPr>
          <w:lang w:val="de-DE"/>
        </w:rPr>
        <w:t>nicht sicher für Menschen.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2620E8" w:rsidRPr="00937E3C">
        <w:rPr>
          <w:lang w:val="de-DE"/>
        </w:rPr>
        <w:t>In diesem Raum besteht keine Explosionsgefahr</w:t>
      </w:r>
      <w:r w:rsidR="002620E8" w:rsidRPr="00937E3C" w:rsidDel="002620E8">
        <w:rPr>
          <w:lang w:val="de-DE"/>
        </w:rPr>
        <w:t xml:space="preserve"> </w:t>
      </w:r>
      <w:r w:rsidRPr="00937E3C">
        <w:rPr>
          <w:lang w:val="de-DE"/>
        </w:rPr>
        <w:t xml:space="preserve">und </w:t>
      </w:r>
      <w:r w:rsidR="002620E8" w:rsidRPr="00937E3C">
        <w:rPr>
          <w:lang w:val="de-DE"/>
        </w:rPr>
        <w:t xml:space="preserve">er ist </w:t>
      </w:r>
      <w:r w:rsidRPr="00937E3C">
        <w:rPr>
          <w:lang w:val="de-DE"/>
        </w:rPr>
        <w:t>sicher für Menschen.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06.0-06</w:t>
      </w:r>
      <w:r w:rsidRPr="00937E3C">
        <w:rPr>
          <w:lang w:val="de-DE"/>
        </w:rPr>
        <w:tab/>
        <w:t>7.2.3.1.6</w:t>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Ein Schiff befördert UN 1010 BUTA-1,3-DIEN, STABILISIERT. Nach Messung der Atmosphäre in einem Aufstellungsraum zeigt sich, dass dieser 20 Vol.-% Sauerstoff und 100 ppm Butadien enthält. Die Person, die den Raum betritt, muss mit einem Schutzan</w:t>
      </w:r>
      <w:r w:rsidRPr="00937E3C">
        <w:rPr>
          <w:lang w:val="de-DE"/>
        </w:rPr>
        <w:softHyphen/>
        <w:t>zug und mit einem umluftunabhängigen Atemschutzgerät ausgerüstet sein. Welche zusätzlichen Maßnahmen müssen ergriffen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Sie geben ihm ein Handfunksprechfunkgerät mit und stellen einen Mann bei der Zugangsöffnung auf.</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Sie stellen einen Mann an Deck bei der Zugangsöffnung auf, der in direktem Kontakt mit dem Schiffsführer im Steuerhaus steht.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Sie befestigen ein Sicherheitsseil an dieser Person, stellen einen Mann bei der Zugangsöffnung auf, der die Aufsicht führt und mit dem Schiffsführer im Steuerhaus kommunizieren kann.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Sie befestigen eine Sicherheitsseil an dieser Person</w:t>
      </w:r>
      <w:r w:rsidR="008357DC" w:rsidRPr="00937E3C">
        <w:rPr>
          <w:lang w:val="de-DE"/>
        </w:rPr>
        <w:t xml:space="preserve"> und</w:t>
      </w:r>
      <w:r w:rsidRPr="00937E3C">
        <w:rPr>
          <w:lang w:val="de-DE"/>
        </w:rPr>
        <w:t xml:space="preserve"> stellen einen Mann bei der Zugangsöffnung auf, stellen für ihn die gleiche Ausrüstung bereit und sorgen außerdem dafür, dass zwei Personen sich in Rufweite des Letzteren befinden.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06.0-07</w:t>
      </w:r>
      <w:r w:rsidRPr="00937E3C">
        <w:rPr>
          <w:lang w:val="de-DE"/>
        </w:rPr>
        <w:tab/>
        <w:t>Gaskonzentrationsmessungen</w:t>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 xml:space="preserve">Ein Schiff ist mit UN 1010 BUTA-1,3-DIEN, STABILISIERT beladen. Ein Aufstellungsraum wird geprüft, dabei ergibt sich: </w:t>
      </w: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 xml:space="preserve">das Sauerstoffmessgerät zeigt 21 Vol.-% an, </w:t>
      </w: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 xml:space="preserve">das Gasspürgerät 10% der unteren Explosionsgrenze und </w:t>
      </w: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 xml:space="preserve">das Toximeter 10 ppm Butadien. </w:t>
      </w: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Was schließen Sie aus diesen Messwerten?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Der Raum ist sicher für Menschen und</w:t>
      </w:r>
      <w:r w:rsidR="00D04AFF" w:rsidRPr="00937E3C">
        <w:rPr>
          <w:lang w:val="de-DE"/>
        </w:rPr>
        <w:t xml:space="preserve"> es besteht keine Explosionsgefahr</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Der Raum ist sicher für Menschen.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r w:rsidR="00D04AFF" w:rsidRPr="00937E3C">
        <w:rPr>
          <w:lang w:val="de-DE"/>
        </w:rPr>
        <w:t>In diesem Raum besteht keine Explosionsgefahr</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Messungen stimmen nicht überein.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110D2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br w:type="page"/>
      </w:r>
      <w:r w:rsidR="00096EF8" w:rsidRPr="00937E3C">
        <w:rPr>
          <w:lang w:val="de-DE"/>
        </w:rPr>
        <w:tab/>
        <w:t>232 06.0-08</w:t>
      </w:r>
      <w:r w:rsidR="00096EF8" w:rsidRPr="00937E3C">
        <w:rPr>
          <w:lang w:val="de-DE"/>
        </w:rPr>
        <w:tab/>
        <w:t>7.2.3.1.6</w:t>
      </w:r>
      <w:r w:rsidR="00096EF8"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Ein Schiff befördert UN 1033 DIMETHYLETHER. Nach Messung der Atmosphäre in einem Aufstellungsraum zeigt sich, dass dieser 20 Vol.-% Sauerstoff und 500 ppm Dimethylether enthält. Jemand muss den Raum betreten. Er ist ausgerüstet mit einem Schutzanzug, mit unabhängigem Atemschutz und  mit einer Rettungsausrüstung</w:t>
      </w:r>
      <w:ins w:id="110" w:author="CCNR_USER" w:date="2018-09-20T10:26:00Z">
        <w:r w:rsidR="009B543E" w:rsidRPr="00937E3C">
          <w:rPr>
            <w:lang w:val="de-DE"/>
          </w:rPr>
          <w:t xml:space="preserve"> mit Sicherheitsleine</w:t>
        </w:r>
      </w:ins>
      <w:r w:rsidRPr="00937E3C">
        <w:rPr>
          <w:lang w:val="de-DE"/>
        </w:rPr>
        <w:t>. Es gibt einen Mann an Deck bei der Zugangsöffnung. Welche zusätzlichen Maßnahmen müssen weiterhin ergriffen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Sie geben ihm und dem Mann an Deck ein Handsprechfunkgerät, um mit zwei anderen Personen an Deck kommunizieren zu können.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Sie sorgen dafür, dass sich zwei Männer in Rufweite des Mannes bei der Zugangsöffnung befinden.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Sie stellen für den Mann bei der Zugangsöffnung die gleiche Ausrüstung bereit und sorgen außerdem dafür, dass zwei Personen sich in Rufweite des Letzteren befinden.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Keine.</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06.0-09</w:t>
      </w:r>
      <w:r w:rsidRPr="00937E3C">
        <w:rPr>
          <w:lang w:val="de-DE"/>
        </w:rPr>
        <w:tab/>
        <w:t>Gaskonzentrationsmessungen</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 xml:space="preserve">Was </w:t>
      </w:r>
      <w:r w:rsidR="008357DC" w:rsidRPr="00937E3C">
        <w:rPr>
          <w:lang w:val="de-DE"/>
        </w:rPr>
        <w:t>müssen Sie als erstes unternehmen</w:t>
      </w:r>
      <w:r w:rsidRPr="00937E3C">
        <w:rPr>
          <w:lang w:val="de-DE"/>
        </w:rPr>
        <w:t xml:space="preserve">, bevor </w:t>
      </w:r>
      <w:r w:rsidR="008357DC" w:rsidRPr="00937E3C">
        <w:rPr>
          <w:lang w:val="de-DE"/>
        </w:rPr>
        <w:t xml:space="preserve">Sie einen </w:t>
      </w:r>
      <w:r w:rsidRPr="00937E3C">
        <w:rPr>
          <w:lang w:val="de-DE"/>
        </w:rPr>
        <w:t xml:space="preserve">Aufstellungsraum betreten?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Man muss ein umluftunabhängiges Atemschutzgerät anlegen.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Eine Messung der Gaskonzentration im Aufstellungsraum genügt.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Man muss eine Messung der Sauerstoff- und Gaskonzentrationen im Aufstellungsraum durchführen.</w:t>
      </w:r>
    </w:p>
    <w:p w:rsidR="007F39A0"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Eine Messung des Sauerstoffgehalts im Aufstellungsraum genügt</w:t>
      </w:r>
    </w:p>
    <w:p w:rsidR="007F39A0" w:rsidRPr="00937E3C" w:rsidRDefault="007F39A0" w:rsidP="00CA7135">
      <w:pPr>
        <w:widowControl w:val="0"/>
        <w:tabs>
          <w:tab w:val="left" w:pos="-1440"/>
          <w:tab w:val="left" w:pos="-720"/>
          <w:tab w:val="left" w:pos="0"/>
          <w:tab w:val="left" w:pos="284"/>
          <w:tab w:val="left" w:pos="1134"/>
          <w:tab w:val="left" w:pos="1701"/>
          <w:tab w:val="left" w:pos="8505"/>
        </w:tabs>
        <w:spacing w:line="240" w:lineRule="atLeast"/>
        <w:jc w:val="both"/>
        <w:rPr>
          <w:lang w:val="de-DE"/>
        </w:rPr>
      </w:pPr>
      <w:bookmarkStart w:id="111" w:name="__DdeLink__241_167188218"/>
      <w:bookmarkEnd w:id="111"/>
    </w:p>
    <w:p w:rsidR="007F39A0" w:rsidRPr="00937E3C" w:rsidRDefault="007F39A0" w:rsidP="00386739">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06.0-1</w:t>
      </w:r>
      <w:r w:rsidR="002F5E4B" w:rsidRPr="00937E3C">
        <w:rPr>
          <w:lang w:val="de-DE"/>
        </w:rPr>
        <w:t>0</w:t>
      </w:r>
      <w:r w:rsidRPr="00937E3C">
        <w:rPr>
          <w:lang w:val="de-DE"/>
        </w:rPr>
        <w:tab/>
      </w:r>
      <w:r w:rsidR="00386739" w:rsidRPr="00937E3C">
        <w:rPr>
          <w:lang w:val="de-DE"/>
        </w:rPr>
        <w:t>gestrichen (28.09.2016)</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sectPr w:rsidR="00096EF8" w:rsidRPr="00937E3C">
          <w:headerReference w:type="even" r:id="rId95"/>
          <w:headerReference w:type="default" r:id="rId96"/>
          <w:headerReference w:type="first" r:id="rId97"/>
          <w:pgSz w:w="11906" w:h="16838"/>
          <w:pgMar w:top="1417" w:right="1417" w:bottom="1417" w:left="1417" w:header="708" w:footer="708" w:gutter="0"/>
          <w:cols w:space="708"/>
        </w:sectPr>
      </w:pP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07.0-01</w:t>
      </w:r>
      <w:r w:rsidRPr="00937E3C">
        <w:rPr>
          <w:lang w:val="de-DE"/>
        </w:rPr>
        <w:tab/>
        <w:t>Gaskonzentrationsmessungen</w:t>
      </w:r>
      <w:r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 xml:space="preserve">Durch </w:t>
      </w:r>
      <w:r w:rsidR="008E66B9" w:rsidRPr="00937E3C">
        <w:t xml:space="preserve">eigene </w:t>
      </w:r>
      <w:r w:rsidRPr="00937E3C">
        <w:t xml:space="preserve">Messungen wurde festgestellt, dass ein Aufstellungsraum “gasfrei” und die Sauerstoffkonzentration ausreichend ist. </w:t>
      </w:r>
      <w:r w:rsidR="008E66B9" w:rsidRPr="00937E3C">
        <w:t xml:space="preserve">Eine Gasfreiheitsbescheinigung liegt nicht vor. </w:t>
      </w:r>
      <w:r w:rsidRPr="00937E3C">
        <w:t>Welche Tätigkeiten dürfen im Aufstellungsraum durchgeführt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Man darf nur besichtigen.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Man darf besichtigen und leichte Instandhaltungsarbeiten verrichten, bei denen kein Feuer verwendet wird und keine Funken entstehen können.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Man darf den Aufstellungsraum reinigen und Rost </w:t>
      </w:r>
      <w:r w:rsidR="000E2D45" w:rsidRPr="00937E3C">
        <w:rPr>
          <w:lang w:val="de-DE"/>
        </w:rPr>
        <w:t>abschlagen</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Man darf ein Loch in einem Schott schweißen.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07.0-02</w:t>
      </w:r>
      <w:r w:rsidRPr="00937E3C">
        <w:rPr>
          <w:lang w:val="de-DE"/>
        </w:rPr>
        <w:tab/>
        <w:t>Gaskonzentrationsmessungen</w:t>
      </w:r>
      <w:r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 xml:space="preserve">Durch </w:t>
      </w:r>
      <w:r w:rsidR="003A2684" w:rsidRPr="00937E3C">
        <w:t xml:space="preserve">eigene </w:t>
      </w:r>
      <w:r w:rsidRPr="00937E3C">
        <w:t>Messungen haben Sie festgestellt, dass ein Aufstellungsraum “gasfrei” und die Sauerstoffkonzentration ausreichend ist</w:t>
      </w:r>
      <w:r w:rsidR="00052681" w:rsidRPr="00937E3C">
        <w:t>.</w:t>
      </w:r>
      <w:r w:rsidRPr="00937E3C">
        <w:t xml:space="preserve"> </w:t>
      </w:r>
      <w:r w:rsidR="003A2684" w:rsidRPr="00937E3C">
        <w:t xml:space="preserve">Eine Gasfreiheitsbescheinigung liegt nicht vor. </w:t>
      </w:r>
      <w:r w:rsidRPr="00937E3C">
        <w:t xml:space="preserve">Welche Tätigkeit darf </w:t>
      </w:r>
      <w:r w:rsidR="00052681" w:rsidRPr="00937E3C">
        <w:t xml:space="preserve">eine ungeschützte </w:t>
      </w:r>
      <w:r w:rsidRPr="00937E3C">
        <w:t>Person in diesem Raum ausüben?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Sie darf nur besichtigen.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Sie darf den Aufstellungsraum reinigen.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Sie darf den Aufstellungsraum reinigen und Rost </w:t>
      </w:r>
      <w:r w:rsidR="00052681" w:rsidRPr="00937E3C">
        <w:rPr>
          <w:lang w:val="de-DE"/>
        </w:rPr>
        <w:t>abschlagen</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Sie darf ein Loch in einem Schott zuschweißen.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07.0-03</w:t>
      </w:r>
      <w:r w:rsidRPr="00937E3C">
        <w:rPr>
          <w:lang w:val="de-DE"/>
        </w:rPr>
        <w:tab/>
        <w:t>8.3.5</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r>
      <w:r w:rsidR="003B3859" w:rsidRPr="00937E3C">
        <w:rPr>
          <w:lang w:val="de-DE"/>
        </w:rPr>
        <w:t>Ein Tankschiff</w:t>
      </w:r>
      <w:r w:rsidRPr="00937E3C">
        <w:rPr>
          <w:lang w:val="de-DE"/>
        </w:rPr>
        <w:t xml:space="preserve"> ist mit UN 1978</w:t>
      </w:r>
      <w:r w:rsidRPr="00937E3C">
        <w:rPr>
          <w:b/>
          <w:lang w:val="de-DE"/>
        </w:rPr>
        <w:t xml:space="preserve"> </w:t>
      </w:r>
      <w:r w:rsidRPr="00937E3C">
        <w:rPr>
          <w:lang w:val="de-DE"/>
        </w:rPr>
        <w:t>PROPAN</w:t>
      </w:r>
      <w:r w:rsidR="0067339E" w:rsidRPr="00937E3C">
        <w:rPr>
          <w:lang w:val="de-DE"/>
        </w:rPr>
        <w:t xml:space="preserve"> beladen</w:t>
      </w:r>
      <w:r w:rsidRPr="00937E3C">
        <w:rPr>
          <w:lang w:val="de-DE"/>
        </w:rPr>
        <w:t>. Am Radarmast</w:t>
      </w:r>
      <w:r w:rsidR="003B3859" w:rsidRPr="00937E3C">
        <w:rPr>
          <w:lang w:val="de-DE"/>
        </w:rPr>
        <w:t>, außerhalb des Bereichs der Ladung</w:t>
      </w:r>
      <w:r w:rsidRPr="00937E3C">
        <w:rPr>
          <w:lang w:val="de-DE"/>
        </w:rPr>
        <w:t xml:space="preserve"> muss eine Verstärkung angeschweißt werden. Dürfen Sie dies durchführen?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Ja, denn es sind Arbeiten geringen Umfangs außerhalb des Bereichs den Ladung.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Ja, unter der Bedingung, dass während der Schweißarbeit an Ort und Stelle fortdauernd Gaskonzentrationen gemessen wird.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Nein, es sei denn, dies erfolgt mit Genehmigung der zuständigen Behörde</w:t>
      </w:r>
      <w:r w:rsidR="00365E2F" w:rsidRPr="00937E3C">
        <w:rPr>
          <w:lang w:val="de-DE"/>
        </w:rPr>
        <w:t>.</w:t>
      </w:r>
      <w:r w:rsidR="003B3859" w:rsidRPr="00937E3C">
        <w:rPr>
          <w:lang w:val="de-DE"/>
        </w:rPr>
        <w:t xml:space="preserve">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Nein, dies ist nur an einer Werft erlaubt.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110D28" w:rsidP="002B0157">
      <w:pPr>
        <w:widowControl w:val="0"/>
        <w:tabs>
          <w:tab w:val="left" w:pos="-1440"/>
          <w:tab w:val="left" w:pos="-720"/>
          <w:tab w:val="left" w:pos="0"/>
          <w:tab w:val="left" w:pos="284"/>
          <w:tab w:val="left" w:pos="1134"/>
          <w:tab w:val="left" w:pos="1701"/>
          <w:tab w:val="left" w:pos="2268"/>
          <w:tab w:val="left" w:pos="8505"/>
        </w:tabs>
        <w:spacing w:line="240" w:lineRule="atLeast"/>
        <w:ind w:left="1701" w:hanging="1701"/>
        <w:jc w:val="both"/>
        <w:rPr>
          <w:lang w:val="de-DE"/>
        </w:rPr>
      </w:pPr>
      <w:r w:rsidRPr="00937E3C">
        <w:rPr>
          <w:lang w:val="de-DE"/>
        </w:rPr>
        <w:br w:type="page"/>
      </w:r>
      <w:r w:rsidR="00096EF8" w:rsidRPr="00937E3C">
        <w:rPr>
          <w:lang w:val="de-DE"/>
        </w:rPr>
        <w:tab/>
        <w:t>232 07.0-04</w:t>
      </w:r>
      <w:r w:rsidR="00096EF8" w:rsidRPr="00937E3C">
        <w:rPr>
          <w:lang w:val="de-DE"/>
        </w:rPr>
        <w:tab/>
        <w:t>8.3.5</w:t>
      </w:r>
      <w:r w:rsidR="002B0157" w:rsidRPr="00937E3C">
        <w:rPr>
          <w:lang w:val="de-DE"/>
        </w:rPr>
        <w:tab/>
      </w:r>
      <w:r w:rsidR="00B8544C" w:rsidRPr="00937E3C">
        <w:rPr>
          <w:lang w:val="de-DE"/>
        </w:rPr>
        <w:tab/>
      </w:r>
      <w:r w:rsidR="00096EF8" w:rsidRPr="00937E3C">
        <w:rPr>
          <w:lang w:val="de-DE"/>
        </w:rPr>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r>
      <w:r w:rsidR="0067339E" w:rsidRPr="00937E3C">
        <w:rPr>
          <w:lang w:val="de-DE"/>
        </w:rPr>
        <w:t xml:space="preserve">Ein Tankschiff </w:t>
      </w:r>
      <w:r w:rsidRPr="00937E3C">
        <w:rPr>
          <w:lang w:val="de-DE"/>
        </w:rPr>
        <w:t>ist mit UN 1011 BUTAN</w:t>
      </w:r>
      <w:r w:rsidR="0067339E" w:rsidRPr="00937E3C">
        <w:rPr>
          <w:lang w:val="de-DE"/>
        </w:rPr>
        <w:t xml:space="preserve"> beladen</w:t>
      </w:r>
      <w:r w:rsidRPr="00937E3C">
        <w:rPr>
          <w:lang w:val="de-DE"/>
        </w:rPr>
        <w:t>. Sie wollen während der Fahrt kleine Reparaturen, bei denen Funken entstehen können, im Maschinen</w:t>
      </w:r>
      <w:r w:rsidRPr="00937E3C">
        <w:rPr>
          <w:lang w:val="de-DE"/>
        </w:rPr>
        <w:softHyphen/>
        <w:t>raum ausführen. Ist das erlaubt?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Ja, unter der Bedingung, dass Sie nicht am Brennstofftank schweißen und die Türen und Öffnungen geschlossen sind.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Ja, Sie dürfen überall schweißen.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Nein, dazu ist eine Gasfreiheitsbescheinigung erforderlich.</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Nein, dies ist nur an einer Werft erlaubt.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2B0157">
      <w:pPr>
        <w:widowControl w:val="0"/>
        <w:tabs>
          <w:tab w:val="left" w:pos="-1440"/>
          <w:tab w:val="left" w:pos="-720"/>
          <w:tab w:val="left" w:pos="0"/>
          <w:tab w:val="left" w:pos="284"/>
          <w:tab w:val="left" w:pos="1134"/>
          <w:tab w:val="left" w:pos="1701"/>
          <w:tab w:val="left" w:pos="2268"/>
          <w:tab w:val="left" w:pos="8505"/>
        </w:tabs>
        <w:spacing w:line="240" w:lineRule="atLeast"/>
        <w:ind w:left="1701" w:hanging="1701"/>
        <w:jc w:val="both"/>
        <w:rPr>
          <w:lang w:val="de-DE"/>
        </w:rPr>
      </w:pPr>
      <w:r w:rsidRPr="00937E3C">
        <w:rPr>
          <w:lang w:val="de-DE"/>
        </w:rPr>
        <w:tab/>
        <w:t>232 07.0-05</w:t>
      </w:r>
      <w:r w:rsidRPr="00937E3C">
        <w:rPr>
          <w:lang w:val="de-DE"/>
        </w:rPr>
        <w:tab/>
        <w:t>8.3.5</w:t>
      </w:r>
      <w:r w:rsidR="002B0157" w:rsidRPr="00937E3C">
        <w:rPr>
          <w:lang w:val="de-DE"/>
        </w:rPr>
        <w:tab/>
      </w:r>
      <w:r w:rsidR="00B8544C" w:rsidRPr="00937E3C">
        <w:rPr>
          <w:lang w:val="de-DE"/>
        </w:rPr>
        <w:tab/>
      </w:r>
      <w:r w:rsidRPr="00937E3C">
        <w:rPr>
          <w:lang w:val="de-DE"/>
        </w:rPr>
        <w:t>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Sie spülen Ihre Ladetanks mit Stickstoff und leiten die Gase (letzte Ladung UN 1978 PROPAN) ab. Sie wollen während des Spülens im Maschinenraum kleine Reparaturen, bei denen Funken entstehen können, ausführen. Ist das erlaubt?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Ja, sofern die Zustimmung von der an der Landanlage für den Umschlag verantwortliche</w:t>
      </w:r>
      <w:r w:rsidR="0067339E" w:rsidRPr="00937E3C">
        <w:rPr>
          <w:lang w:val="de-DE"/>
        </w:rPr>
        <w:t>n</w:t>
      </w:r>
      <w:r w:rsidRPr="00937E3C">
        <w:rPr>
          <w:lang w:val="de-DE"/>
        </w:rPr>
        <w:t xml:space="preserve"> Person erteilt worden ist.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Ja, sofern </w:t>
      </w:r>
      <w:r w:rsidR="0067339E" w:rsidRPr="00937E3C">
        <w:rPr>
          <w:lang w:val="de-DE"/>
        </w:rPr>
        <w:t xml:space="preserve">die </w:t>
      </w:r>
      <w:r w:rsidRPr="00937E3C">
        <w:rPr>
          <w:lang w:val="de-DE"/>
        </w:rPr>
        <w:t xml:space="preserve">Türen und sonstige Öffnungen geschlossen </w:t>
      </w:r>
      <w:r w:rsidR="0067339E" w:rsidRPr="00937E3C">
        <w:rPr>
          <w:lang w:val="de-DE"/>
        </w:rPr>
        <w:t>sind</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Nein, dazu ist eine Genehmigung der Klassifikationsgesellschaft erforderlich.</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Nein, das ist während des Be- und Entladens und während des Entgasens nicht erlaubt.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07.0-06</w:t>
      </w:r>
      <w:r w:rsidRPr="00937E3C">
        <w:rPr>
          <w:lang w:val="de-DE"/>
        </w:rPr>
        <w:tab/>
        <w:t>8.3.5</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r>
      <w:r w:rsidR="0067339E" w:rsidRPr="00937E3C">
        <w:rPr>
          <w:lang w:val="de-DE"/>
        </w:rPr>
        <w:t xml:space="preserve">Ein Tankschiff </w:t>
      </w:r>
      <w:r w:rsidRPr="00937E3C">
        <w:rPr>
          <w:lang w:val="de-DE"/>
        </w:rPr>
        <w:t xml:space="preserve">ist mit UN 1978 PROPAN beladen. Sie müssen eine neue Feuerlöschleitung an Deck anschweißen.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Ist das erlaubt?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Nein.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Nein, dazu ist eine Gasfreiheitsbescheinigung erforderlich.</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Ja, denn Sie schweißen nicht an den Produktleitungen.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Ja, sofern an Ort und Stelle regelmäßig die Gaskonzentrationen gemessen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07.0-07</w:t>
      </w:r>
      <w:r w:rsidRPr="00937E3C">
        <w:rPr>
          <w:lang w:val="de-DE"/>
        </w:rPr>
        <w:tab/>
        <w:t>7.2.3.1.</w:t>
      </w:r>
      <w:del w:id="112" w:author="CCNR_USER" w:date="2018-09-20T10:33:00Z">
        <w:r w:rsidRPr="00937E3C" w:rsidDel="00EF3FBD">
          <w:rPr>
            <w:lang w:val="de-DE"/>
          </w:rPr>
          <w:delText>5</w:delText>
        </w:r>
      </w:del>
      <w:ins w:id="113" w:author="CCNR_USER" w:date="2018-09-20T10:33:00Z">
        <w:r w:rsidR="00EF3FBD" w:rsidRPr="00937E3C">
          <w:rPr>
            <w:lang w:val="de-DE"/>
          </w:rPr>
          <w:t>6</w:t>
        </w:r>
      </w:ins>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r>
      <w:r w:rsidR="0067339E" w:rsidRPr="00937E3C">
        <w:t>Ein Tankschiff</w:t>
      </w:r>
      <w:r w:rsidRPr="00937E3C">
        <w:t xml:space="preserve"> lädt UN 1969</w:t>
      </w:r>
      <w:r w:rsidRPr="00937E3C">
        <w:rPr>
          <w:b/>
        </w:rPr>
        <w:t xml:space="preserve"> </w:t>
      </w:r>
      <w:r w:rsidRPr="00937E3C">
        <w:t>ISOBUTAN. Darf eine ungeschützte Person in einem Aufstellungsraum eine Besichtigung durchführen?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Ja, das ist während des Ladens erlaubt, nachdem festgestellt worden ist, dass </w:t>
      </w:r>
      <w:ins w:id="114" w:author="CCNR_USER" w:date="2018-09-20T10:32:00Z">
        <w:r w:rsidR="00AF5688" w:rsidRPr="00937E3C">
          <w:rPr>
            <w:lang w:val="de-DE"/>
          </w:rPr>
          <w:t>die Bestimmungen gemä</w:t>
        </w:r>
      </w:ins>
      <w:ins w:id="115" w:author="Martine Moench" w:date="2018-09-21T09:06:00Z">
        <w:r w:rsidR="00380BEF" w:rsidRPr="00937E3C">
          <w:rPr>
            <w:lang w:val="de-DE"/>
          </w:rPr>
          <w:t>ß</w:t>
        </w:r>
      </w:ins>
      <w:ins w:id="116" w:author="CCNR_USER" w:date="2018-09-20T10:32:00Z">
        <w:r w:rsidR="00AF5688" w:rsidRPr="00937E3C">
          <w:rPr>
            <w:lang w:val="de-DE"/>
          </w:rPr>
          <w:t xml:space="preserve"> 7.2.3.1.6 ADN eingehalten werden.</w:t>
        </w:r>
      </w:ins>
      <w:del w:id="117" w:author="CCNR_USER" w:date="2018-09-20T10:32:00Z">
        <w:r w:rsidRPr="00937E3C" w:rsidDel="00AF5688">
          <w:rPr>
            <w:lang w:val="de-DE"/>
          </w:rPr>
          <w:delText>der Aufstellungsraum gasfrei is</w:delText>
        </w:r>
      </w:del>
      <w:del w:id="118" w:author="CCNR_USER" w:date="2018-09-20T10:33:00Z">
        <w:r w:rsidRPr="00937E3C" w:rsidDel="00AF5688">
          <w:rPr>
            <w:lang w:val="de-DE"/>
          </w:rPr>
          <w:delText>t und kein Sauerstoffmangel besteht.</w:delText>
        </w:r>
      </w:del>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Nein, nur mit Zustimmung der zuständigen Behörde.</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Nein, erst nachdem die Zustimmung von der an der Landanlage für den Umschlag verantwortlichen Person erteilt worden ist.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Nein, nur mit einer Gasfreiheitsbescheinigung.</w:t>
      </w:r>
    </w:p>
    <w:p w:rsidR="00096EF8" w:rsidRPr="00937E3C" w:rsidRDefault="00455F8F"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br w:type="page"/>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07.0-08</w:t>
      </w:r>
      <w:r w:rsidRPr="00937E3C">
        <w:rPr>
          <w:lang w:val="de-DE"/>
        </w:rPr>
        <w:tab/>
        <w:t>8.3.5</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r>
      <w:r w:rsidR="0067339E" w:rsidRPr="00937E3C">
        <w:t xml:space="preserve">Ein Tankschiff </w:t>
      </w:r>
      <w:r w:rsidRPr="00937E3C">
        <w:t xml:space="preserve">ist an einer Landanlage festgemacht und </w:t>
      </w:r>
      <w:ins w:id="119" w:author="CCNR_USER" w:date="2018-09-20T10:38:00Z">
        <w:r w:rsidR="00EF3804" w:rsidRPr="00937E3C">
          <w:t xml:space="preserve">befindet sich in einer landseitig ausgewiesenen Explosionsschutzzone. </w:t>
        </w:r>
      </w:ins>
      <w:del w:id="120" w:author="CCNR_USER" w:date="2018-09-20T10:38:00Z">
        <w:r w:rsidRPr="00937E3C" w:rsidDel="00EF3804">
          <w:delText>bereit, um Pro</w:delText>
        </w:r>
      </w:del>
      <w:del w:id="121" w:author="CCNR_USER" w:date="2018-09-20T10:39:00Z">
        <w:r w:rsidRPr="00937E3C" w:rsidDel="00EF3804">
          <w:delText xml:space="preserve">dukt zu laden. </w:delText>
        </w:r>
      </w:del>
      <w:r w:rsidR="0067339E" w:rsidRPr="00937E3C">
        <w:t>Es sollen</w:t>
      </w:r>
      <w:r w:rsidRPr="00937E3C">
        <w:t xml:space="preserve"> in der Wohnung kleine</w:t>
      </w:r>
      <w:r w:rsidR="0067339E" w:rsidRPr="00937E3C">
        <w:t>re</w:t>
      </w:r>
      <w:r w:rsidRPr="00937E3C">
        <w:t xml:space="preserve"> Reparaturen, bei denen Funken entstehen können, </w:t>
      </w:r>
      <w:r w:rsidR="0067339E" w:rsidRPr="00937E3C">
        <w:t>durchgeführt werden</w:t>
      </w:r>
      <w:r w:rsidRPr="00937E3C">
        <w:t>. Ist das erlaubt?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Nein</w:t>
      </w:r>
      <w:ins w:id="122" w:author="CCNR_USER" w:date="2018-09-20T10:39:00Z">
        <w:r w:rsidR="00EF3804" w:rsidRPr="00937E3C">
          <w:rPr>
            <w:lang w:val="de-DE"/>
          </w:rPr>
          <w:t>, nur wenn eine Genehmigung der zuständigen Behörde vorliegt</w:t>
        </w:r>
      </w:ins>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Ja, sofern Türen und sonstige Öffnungen der Wohnung geschlos</w:t>
      </w:r>
      <w:r w:rsidRPr="00937E3C">
        <w:rPr>
          <w:lang w:val="de-DE"/>
        </w:rPr>
        <w:softHyphen/>
        <w:t>sen sind.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Ja, sofern während des Schweißens an Ort und Stelle regelmäßig die Gaskonzentrationen gemessen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right="720"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Ja, sofern Ihnen die Zustimmung der Landanlage vorliegt.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07.0-09</w:t>
      </w:r>
      <w:r w:rsidRPr="00937E3C">
        <w:rPr>
          <w:lang w:val="de-DE"/>
        </w:rPr>
        <w:tab/>
        <w:t>8.3.5</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r>
      <w:r w:rsidR="0067339E" w:rsidRPr="00937E3C">
        <w:t xml:space="preserve">Ein Tankschiff </w:t>
      </w:r>
      <w:r w:rsidRPr="00937E3C">
        <w:t>ist mit UN 1011</w:t>
      </w:r>
      <w:r w:rsidRPr="00937E3C">
        <w:rPr>
          <w:b/>
        </w:rPr>
        <w:t xml:space="preserve"> </w:t>
      </w:r>
      <w:r w:rsidRPr="00937E3C">
        <w:t xml:space="preserve">BUTAN beladen. </w:t>
      </w:r>
      <w:r w:rsidR="0067339E" w:rsidRPr="00937E3C">
        <w:t>Es sollen</w:t>
      </w:r>
      <w:r w:rsidRPr="00937E3C">
        <w:t xml:space="preserve"> während der Fahrt kleine</w:t>
      </w:r>
      <w:r w:rsidR="0067339E" w:rsidRPr="00937E3C">
        <w:t>re</w:t>
      </w:r>
      <w:r w:rsidRPr="00937E3C">
        <w:t xml:space="preserve"> Reparaturen, bei denen Funken entstehen können, im Maschinenraum </w:t>
      </w:r>
      <w:r w:rsidR="0067339E" w:rsidRPr="00937E3C">
        <w:t>durchgeführt werden</w:t>
      </w:r>
      <w:r w:rsidRPr="00937E3C">
        <w:t>. Ist das erlaubt?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Ja, denn es sind Arbeiten geringen Umfangs außerhalb des Bereichs der Ladung. Diese dürfen ohne weitere Maßnahmen ausgeführt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Ja, sofern während dieser Arbeiten an Ort und Stelle regelmäßig die Gaskonzentrationen gemessen wird.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Ja, sofern Türen und sonstige Öffnungen des Maschinenraums geschlos</w:t>
      </w:r>
      <w:r w:rsidRPr="00937E3C">
        <w:rPr>
          <w:lang w:val="de-DE"/>
        </w:rPr>
        <w:softHyphen/>
        <w:t>sen sind.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Nein, dies ist nur mit Zustimmung der zuständigen Behörde erlaubt.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07.0-10</w:t>
      </w:r>
      <w:r w:rsidRPr="00937E3C">
        <w:rPr>
          <w:lang w:val="de-DE"/>
        </w:rPr>
        <w:tab/>
        <w:t>8.3.5</w:t>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r>
      <w:r w:rsidR="0067339E" w:rsidRPr="00937E3C">
        <w:t xml:space="preserve">Ein Tankschiff </w:t>
      </w:r>
      <w:r w:rsidRPr="00937E3C">
        <w:t>wird mit UN 1280</w:t>
      </w:r>
      <w:r w:rsidRPr="00937E3C">
        <w:rPr>
          <w:b/>
        </w:rPr>
        <w:t xml:space="preserve"> </w:t>
      </w:r>
      <w:r w:rsidRPr="00937E3C">
        <w:t xml:space="preserve">PROPYLENOXID beladen und </w:t>
      </w:r>
      <w:r w:rsidR="0067339E" w:rsidRPr="00937E3C">
        <w:t>es sollen</w:t>
      </w:r>
      <w:r w:rsidRPr="00937E3C">
        <w:t xml:space="preserve"> kleine</w:t>
      </w:r>
      <w:r w:rsidR="0067339E" w:rsidRPr="00937E3C">
        <w:t>re</w:t>
      </w:r>
      <w:r w:rsidRPr="00937E3C">
        <w:t xml:space="preserve"> Schweißarbeiten in der Wohnung </w:t>
      </w:r>
      <w:r w:rsidR="0067339E" w:rsidRPr="00937E3C">
        <w:t>durchgeführt werden</w:t>
      </w:r>
      <w:r w:rsidRPr="00937E3C">
        <w:t>. Ist das erlaubt?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Ja, denn es sind Arbeiten geringen Umfangs außerhalb des Ladungsbereichs.</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Ja, sofern während des Schweißens an Ort und Stelle regelmäßig die Gaskonzentrationen gemessen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right="720"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Ja, sofern die Zustimmung der Landanlage vorliegt.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Nein.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sectPr w:rsidR="00096EF8" w:rsidRPr="00937E3C">
          <w:headerReference w:type="even" r:id="rId98"/>
          <w:headerReference w:type="default" r:id="rId99"/>
          <w:headerReference w:type="first" r:id="rId100"/>
          <w:pgSz w:w="11906" w:h="16838"/>
          <w:pgMar w:top="1417" w:right="1417" w:bottom="1417" w:left="1417" w:header="708" w:footer="708" w:gutter="0"/>
          <w:cols w:space="708"/>
        </w:sectPr>
      </w:pPr>
    </w:p>
    <w:p w:rsidR="00096EF8" w:rsidRPr="00937E3C" w:rsidRDefault="00096EF8" w:rsidP="00063BD0">
      <w:pPr>
        <w:widowControl w:val="0"/>
        <w:tabs>
          <w:tab w:val="left" w:pos="-1440"/>
          <w:tab w:val="left" w:pos="-720"/>
          <w:tab w:val="left" w:pos="0"/>
          <w:tab w:val="left" w:pos="8505"/>
        </w:tabs>
        <w:spacing w:line="240" w:lineRule="atLeast"/>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08.0-01</w:t>
      </w:r>
      <w:r w:rsidRPr="00937E3C">
        <w:rPr>
          <w:lang w:val="de-DE"/>
        </w:rPr>
        <w:tab/>
        <w:t>1.2.1</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r>
      <w:ins w:id="123" w:author="CCNR_USER" w:date="2018-09-20T10:55:00Z">
        <w:r w:rsidR="00FD788B" w:rsidRPr="00937E3C">
          <w:rPr>
            <w:lang w:val="de-DE"/>
          </w:rPr>
          <w:t>Für welche Temperatur gilt de</w:t>
        </w:r>
      </w:ins>
      <w:ins w:id="124" w:author="CCNR_USER" w:date="2018-09-20T10:56:00Z">
        <w:r w:rsidR="00FD788B" w:rsidRPr="00937E3C">
          <w:rPr>
            <w:lang w:val="de-DE"/>
          </w:rPr>
          <w:t>r</w:t>
        </w:r>
      </w:ins>
      <w:del w:id="125" w:author="CCNR_USER" w:date="2018-09-20T10:55:00Z">
        <w:r w:rsidRPr="00937E3C" w:rsidDel="00FD788B">
          <w:rPr>
            <w:lang w:val="de-DE"/>
          </w:rPr>
          <w:delText>Der</w:delText>
        </w:r>
      </w:del>
      <w:r w:rsidRPr="00937E3C">
        <w:rPr>
          <w:lang w:val="de-DE"/>
        </w:rPr>
        <w:t xml:space="preserve"> im ADN</w:t>
      </w:r>
      <w:r w:rsidR="005C5142" w:rsidRPr="00937E3C">
        <w:rPr>
          <w:lang w:val="de-DE"/>
        </w:rPr>
        <w:t xml:space="preserve"> für Ladetanks</w:t>
      </w:r>
      <w:r w:rsidRPr="00937E3C">
        <w:rPr>
          <w:lang w:val="de-DE"/>
        </w:rPr>
        <w:t xml:space="preserve"> angegebene höchstzulässige Füllungsgrad eines Stoffes</w:t>
      </w:r>
      <w:ins w:id="126" w:author="CCNR_USER" w:date="2018-09-20T10:56:00Z">
        <w:r w:rsidR="00FD788B" w:rsidRPr="00937E3C">
          <w:rPr>
            <w:lang w:val="de-DE"/>
          </w:rPr>
          <w:t>?</w:t>
        </w:r>
      </w:ins>
      <w:r w:rsidRPr="00937E3C">
        <w:rPr>
          <w:lang w:val="de-DE"/>
        </w:rPr>
        <w:t xml:space="preserve"> </w:t>
      </w:r>
      <w:del w:id="127" w:author="CCNR_USER" w:date="2018-09-20T10:56:00Z">
        <w:r w:rsidRPr="00937E3C" w:rsidDel="00FD788B">
          <w:rPr>
            <w:lang w:val="de-DE"/>
          </w:rPr>
          <w:delText>gilt bei einer bestimmten Referenztemperatur. Welche Temperatur ist das?</w:delText>
        </w:r>
      </w:del>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15</w:t>
      </w:r>
      <w:r w:rsidR="00B96118" w:rsidRPr="00937E3C">
        <w:rPr>
          <w:lang w:val="de-DE"/>
        </w:rPr>
        <w:t> °C</w:t>
      </w:r>
      <w:r w:rsidR="00D25C90"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20</w:t>
      </w:r>
      <w:r w:rsidR="00B96118" w:rsidRPr="00937E3C">
        <w:rPr>
          <w:lang w:val="de-DE"/>
        </w:rPr>
        <w:t> °C</w:t>
      </w:r>
      <w:r w:rsidR="00D25C90"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ins w:id="128" w:author="CCNR_USER" w:date="2018-09-20T10:56:00Z">
        <w:r w:rsidR="00FD788B" w:rsidRPr="00937E3C">
          <w:rPr>
            <w:lang w:val="de-DE"/>
          </w:rPr>
          <w:t>Für d</w:t>
        </w:r>
      </w:ins>
      <w:del w:id="129" w:author="CCNR_USER" w:date="2018-09-20T10:56:00Z">
        <w:r w:rsidRPr="00937E3C" w:rsidDel="00FD788B">
          <w:rPr>
            <w:lang w:val="de-DE"/>
          </w:rPr>
          <w:delText>D</w:delText>
        </w:r>
      </w:del>
      <w:r w:rsidRPr="00937E3C">
        <w:rPr>
          <w:lang w:val="de-DE"/>
        </w:rPr>
        <w:t>ie Ladetemperatur.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ins w:id="130" w:author="CCNR_USER" w:date="2018-09-20T10:56:00Z">
        <w:r w:rsidR="00FD788B" w:rsidRPr="00937E3C">
          <w:rPr>
            <w:lang w:val="de-DE"/>
          </w:rPr>
          <w:t>Für d</w:t>
        </w:r>
      </w:ins>
      <w:del w:id="131" w:author="CCNR_USER" w:date="2018-09-20T10:56:00Z">
        <w:r w:rsidRPr="00937E3C" w:rsidDel="00FD788B">
          <w:rPr>
            <w:lang w:val="de-DE"/>
          </w:rPr>
          <w:delText>D</w:delText>
        </w:r>
      </w:del>
      <w:r w:rsidRPr="00937E3C">
        <w:rPr>
          <w:lang w:val="de-DE"/>
        </w:rPr>
        <w:t>ie während der Reise zu erwartende Höchsttemperatur.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08.0-02</w:t>
      </w:r>
      <w:r w:rsidRPr="00937E3C">
        <w:rPr>
          <w:lang w:val="de-DE"/>
        </w:rPr>
        <w:tab/>
        <w:t>Füllungsgrad</w:t>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Sie laden Propan aus Landtank A in Ladetanks 1, 3 und 6 und aus Landtank B in Ladetanks 2, 4 und 5. Die Temperaturen in den Landtanks sind unterschiedlich. Welchen maximalen Füllungsgrad müssen Sie einhalten?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Einen Füllungsgrad für alle Ladetanks bei der durchschnittlichen Temperatur des Propans.</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Einen Füllungsgrad für alle Ladetanks bei der niedrigsten Propantemperatur.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Einen Füllungsgrad für alle Ladetanks bei der höchsten Propantemperatur.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Für jeden Ladetank 91%.</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08.0-03</w:t>
      </w:r>
      <w:r w:rsidRPr="00937E3C">
        <w:rPr>
          <w:lang w:val="de-DE"/>
        </w:rPr>
        <w:tab/>
        <w:t>Füllungsgrad</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Warum darf ein bestimmter Füllungsgrad der Ladetanks nicht überschritten werden?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Weil das Schiff dann zu schwer beladen sein würde.</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Um das 'Klatschen' in den Ladetanks und somit deren Beschädigung zu verhin</w:t>
      </w:r>
      <w:r w:rsidRPr="00937E3C">
        <w:rPr>
          <w:lang w:val="de-DE"/>
        </w:rPr>
        <w:softHyphen/>
        <w:t>dern.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Um zu verhindern, dass </w:t>
      </w:r>
      <w:ins w:id="132" w:author="CCNR_USER" w:date="2018-09-20T10:50:00Z">
        <w:r w:rsidR="00C03130" w:rsidRPr="00937E3C">
          <w:rPr>
            <w:lang w:val="de-DE"/>
          </w:rPr>
          <w:t xml:space="preserve">sich </w:t>
        </w:r>
      </w:ins>
      <w:r w:rsidRPr="00937E3C">
        <w:rPr>
          <w:lang w:val="de-DE"/>
        </w:rPr>
        <w:t xml:space="preserve">bei Erwärmung </w:t>
      </w:r>
      <w:del w:id="133" w:author="CCNR_USER" w:date="2018-09-20T10:48:00Z">
        <w:r w:rsidRPr="00937E3C" w:rsidDel="00C03130">
          <w:rPr>
            <w:lang w:val="de-DE"/>
          </w:rPr>
          <w:delText xml:space="preserve">die Flüssigkeit </w:delText>
        </w:r>
      </w:del>
      <w:r w:rsidRPr="00937E3C">
        <w:rPr>
          <w:lang w:val="de-DE"/>
        </w:rPr>
        <w:t xml:space="preserve">das Sicherheitsventil </w:t>
      </w:r>
      <w:del w:id="134" w:author="CCNR_USER" w:date="2018-09-20T10:50:00Z">
        <w:r w:rsidRPr="00937E3C" w:rsidDel="00C03130">
          <w:rPr>
            <w:lang w:val="de-DE"/>
          </w:rPr>
          <w:delText>erreicht</w:delText>
        </w:r>
      </w:del>
      <w:ins w:id="135" w:author="CCNR_USER" w:date="2018-09-20T10:50:00Z">
        <w:r w:rsidR="00C03130" w:rsidRPr="00937E3C">
          <w:rPr>
            <w:lang w:val="de-DE"/>
          </w:rPr>
          <w:t xml:space="preserve"> öffnet</w:t>
        </w:r>
      </w:ins>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Um eine stabilen Trimm des Schiffes zu erreichen.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08.0-04</w:t>
      </w:r>
      <w:r w:rsidRPr="00937E3C">
        <w:rPr>
          <w:lang w:val="de-DE"/>
        </w:rPr>
        <w:tab/>
        <w:t>Füllungsgrad</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UN 1978 PROPAN wird bei einer höheren Temperatur als 15</w:t>
      </w:r>
      <w:r w:rsidR="00B96118" w:rsidRPr="00937E3C">
        <w:t> °C</w:t>
      </w:r>
      <w:r w:rsidRPr="00937E3C">
        <w:t xml:space="preserve"> geladen. Bis zu welchem Füllungsgrad dürfen Sie dann laden?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91 %</w:t>
      </w:r>
      <w:r w:rsidR="00F0626F"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mehr als 91 %</w:t>
      </w:r>
      <w:r w:rsidR="00F0626F"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weniger als 91 %</w:t>
      </w:r>
      <w:r w:rsidR="00F0626F"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95 %</w:t>
      </w:r>
      <w:r w:rsidR="00F0626F"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110D2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br w:type="page"/>
      </w:r>
      <w:r w:rsidR="00096EF8" w:rsidRPr="00937E3C">
        <w:rPr>
          <w:lang w:val="de-DE"/>
        </w:rPr>
        <w:tab/>
        <w:t>232 08.0-05</w:t>
      </w:r>
      <w:r w:rsidR="00096EF8" w:rsidRPr="00937E3C">
        <w:rPr>
          <w:lang w:val="de-DE"/>
        </w:rPr>
        <w:tab/>
        <w:t>Füllungsgrad</w:t>
      </w:r>
      <w:r w:rsidR="00096EF8"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Welche Korrektur müssen Sie beim Bestimmen des maximal zulässigen Füllungsgrades anwenden?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Inhaltskorrektur.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Trimmkorrektur.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Druckkorrektur.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Dampfdruckkorrektur.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vanish/>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08.0-06</w:t>
      </w:r>
      <w:r w:rsidRPr="00937E3C">
        <w:rPr>
          <w:lang w:val="de-DE"/>
        </w:rPr>
        <w:tab/>
        <w:t>Füllungsgrad</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 xml:space="preserve">Welche Korrektur müssen Sie </w:t>
      </w:r>
      <w:ins w:id="136" w:author="CCNR_USER" w:date="2018-09-20T11:23:00Z">
        <w:r w:rsidR="000E0993" w:rsidRPr="00937E3C">
          <w:rPr>
            <w:lang w:val="de-DE"/>
          </w:rPr>
          <w:t xml:space="preserve">manchmal </w:t>
        </w:r>
      </w:ins>
      <w:r w:rsidRPr="00937E3C">
        <w:rPr>
          <w:lang w:val="de-DE"/>
        </w:rPr>
        <w:t>beim Bestimmen des maximal zulässigen Füllungsgrades anwenden?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Dichtekorrektur.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Inhaltskorrektur.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Druckkorrektur.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r>
      <w:r w:rsidR="006E3BDB" w:rsidRPr="00937E3C">
        <w:rPr>
          <w:lang w:val="de-DE"/>
        </w:rPr>
        <w:t>Dampfdruckkorrektur</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08.0-07</w:t>
      </w:r>
      <w:r w:rsidRPr="00937E3C">
        <w:rPr>
          <w:lang w:val="de-DE"/>
        </w:rPr>
        <w:tab/>
        <w:t>Überfüllen</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Welches Risiko tritt beim Überfüllen eines Ladetanks auf?</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Dass das Schiff nicht gleichlastig liegt.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Dass das Schiff zu schwer beladen ist.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Dass Ladung freigesetzt wird.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Dass Ladung in den Landtank zurückläuft.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08.0-08</w:t>
      </w:r>
      <w:r w:rsidRPr="00937E3C">
        <w:rPr>
          <w:lang w:val="de-DE"/>
        </w:rPr>
        <w:tab/>
        <w:t>9.3.1.21.1</w:t>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Bei welchem Füllungsgrad des Ladetanks soll nach ADN die Überfüllsicherung ansprechen?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Bei max</w:t>
      </w:r>
      <w:r w:rsidR="008270E4" w:rsidRPr="00937E3C">
        <w:rPr>
          <w:lang w:val="de-DE"/>
        </w:rPr>
        <w:t xml:space="preserve">imal </w:t>
      </w:r>
      <w:r w:rsidRPr="00937E3C">
        <w:rPr>
          <w:lang w:val="de-DE"/>
        </w:rPr>
        <w:t>86 %.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Bei </w:t>
      </w:r>
      <w:r w:rsidR="008270E4" w:rsidRPr="00937E3C">
        <w:rPr>
          <w:lang w:val="de-DE"/>
        </w:rPr>
        <w:t xml:space="preserve">maximal </w:t>
      </w:r>
      <w:r w:rsidRPr="00937E3C">
        <w:rPr>
          <w:lang w:val="de-DE"/>
        </w:rPr>
        <w:t>91 %.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Bei </w:t>
      </w:r>
      <w:r w:rsidR="008270E4" w:rsidRPr="00937E3C">
        <w:rPr>
          <w:lang w:val="de-DE"/>
        </w:rPr>
        <w:t xml:space="preserve">maximal </w:t>
      </w:r>
      <w:r w:rsidRPr="00937E3C">
        <w:rPr>
          <w:lang w:val="de-DE"/>
        </w:rPr>
        <w:t>95 %.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 xml:space="preserve">Bei </w:t>
      </w:r>
      <w:r w:rsidR="008270E4" w:rsidRPr="00937E3C">
        <w:rPr>
          <w:lang w:val="de-DE"/>
        </w:rPr>
        <w:t xml:space="preserve">maximal </w:t>
      </w:r>
      <w:r w:rsidRPr="00937E3C">
        <w:rPr>
          <w:lang w:val="de-DE"/>
        </w:rPr>
        <w:t>97,5 %.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08.0-09</w:t>
      </w:r>
      <w:r w:rsidRPr="00937E3C">
        <w:rPr>
          <w:lang w:val="de-DE"/>
        </w:rPr>
        <w:tab/>
        <w:t>9.3.1.21.1</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Bei welchem Füllungsgrad des Ladetanks soll nach ADN das Niveau-Warngerät spätestens ansprechen?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Bei 86 %.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Bei 91 %.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Bei 95 %.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Bei 97,5 %.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3C3CD3"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br w:type="page"/>
      </w:r>
      <w:r w:rsidR="00096EF8" w:rsidRPr="00937E3C">
        <w:rPr>
          <w:lang w:val="de-DE"/>
        </w:rPr>
        <w:tab/>
        <w:t>232 08.0-10</w:t>
      </w:r>
      <w:r w:rsidR="00096EF8" w:rsidRPr="00937E3C">
        <w:rPr>
          <w:lang w:val="de-DE"/>
        </w:rPr>
        <w:tab/>
        <w:t>Füllungsgrad</w:t>
      </w:r>
      <w:r w:rsidR="00096EF8"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Was müssen Sie beim Ansprechen des Niveau-Warngerätes</w:t>
      </w:r>
      <w:r w:rsidR="00A3044E" w:rsidRPr="00937E3C">
        <w:rPr>
          <w:lang w:val="de-DE"/>
        </w:rPr>
        <w:t xml:space="preserve"> tun</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Beladung sofort unterbrechen.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Laderate nötigenfalls zurücknehmen.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Das Schnellschlusssystem betätigen.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Produkt in einen anderen Ladetank umpumpen.</w:t>
      </w:r>
    </w:p>
    <w:p w:rsidR="00B2048E" w:rsidRPr="00937E3C" w:rsidRDefault="00B2048E"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B2048E" w:rsidRPr="00937E3C" w:rsidRDefault="00B2048E"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08.0-11</w:t>
      </w:r>
      <w:r w:rsidRPr="00937E3C">
        <w:rPr>
          <w:lang w:val="de-DE"/>
        </w:rPr>
        <w:tab/>
        <w:t xml:space="preserve">7.2.4.16.16 </w:t>
      </w:r>
      <w:r w:rsidRPr="00937E3C">
        <w:rPr>
          <w:lang w:val="de-DE"/>
        </w:rPr>
        <w:tab/>
        <w:t>B</w:t>
      </w:r>
    </w:p>
    <w:p w:rsidR="00B2048E" w:rsidRPr="00937E3C" w:rsidRDefault="00B2048E"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B2048E" w:rsidRPr="00937E3C" w:rsidRDefault="00B2048E"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Warum m</w:t>
      </w:r>
      <w:r w:rsidR="0080709F" w:rsidRPr="00937E3C">
        <w:rPr>
          <w:lang w:val="de-DE"/>
        </w:rPr>
        <w:t>u</w:t>
      </w:r>
      <w:r w:rsidRPr="00937E3C">
        <w:rPr>
          <w:lang w:val="de-DE"/>
        </w:rPr>
        <w:t xml:space="preserve">ss </w:t>
      </w:r>
      <w:r w:rsidR="005E2CDB" w:rsidRPr="00937E3C">
        <w:rPr>
          <w:lang w:val="de-DE"/>
        </w:rPr>
        <w:t xml:space="preserve">beim Transport von tiefgekühlt verflüssigten Gasen </w:t>
      </w:r>
      <w:ins w:id="137" w:author="CCNR_USER" w:date="2018-09-20T11:24:00Z">
        <w:r w:rsidR="000E0993" w:rsidRPr="00937E3C">
          <w:rPr>
            <w:lang w:val="de-DE"/>
          </w:rPr>
          <w:t xml:space="preserve">ohne Temperaturkontrolle </w:t>
        </w:r>
      </w:ins>
      <w:r w:rsidRPr="00937E3C">
        <w:rPr>
          <w:lang w:val="de-DE"/>
        </w:rPr>
        <w:t>die Haltezeit berechne</w:t>
      </w:r>
      <w:r w:rsidR="0080709F" w:rsidRPr="00937E3C">
        <w:rPr>
          <w:lang w:val="de-DE"/>
        </w:rPr>
        <w:t>t werden</w:t>
      </w:r>
      <w:r w:rsidRPr="00937E3C">
        <w:rPr>
          <w:lang w:val="de-DE"/>
        </w:rPr>
        <w:t>?</w:t>
      </w:r>
    </w:p>
    <w:p w:rsidR="00B2048E" w:rsidRPr="00937E3C" w:rsidRDefault="00B2048E"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B2048E" w:rsidRPr="00937E3C" w:rsidRDefault="00B2048E"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A</w:t>
      </w:r>
      <w:r w:rsidRPr="00937E3C">
        <w:rPr>
          <w:lang w:val="de-DE"/>
        </w:rPr>
        <w:tab/>
      </w:r>
      <w:r w:rsidR="0080709F" w:rsidRPr="00937E3C">
        <w:rPr>
          <w:lang w:val="de-DE"/>
        </w:rPr>
        <w:t>Um festzustellen</w:t>
      </w:r>
      <w:r w:rsidRPr="00937E3C">
        <w:rPr>
          <w:lang w:val="de-DE"/>
        </w:rPr>
        <w:t xml:space="preserve">, ob </w:t>
      </w:r>
      <w:r w:rsidR="0080709F" w:rsidRPr="00937E3C">
        <w:rPr>
          <w:lang w:val="de-DE"/>
        </w:rPr>
        <w:t>der maximale</w:t>
      </w:r>
      <w:r w:rsidRPr="00937E3C">
        <w:rPr>
          <w:lang w:val="de-DE"/>
        </w:rPr>
        <w:t xml:space="preserve"> Füll</w:t>
      </w:r>
      <w:r w:rsidR="0080709F" w:rsidRPr="00937E3C">
        <w:rPr>
          <w:lang w:val="de-DE"/>
        </w:rPr>
        <w:t>ungsgrad der Ladetanks überschr</w:t>
      </w:r>
      <w:r w:rsidRPr="00937E3C">
        <w:rPr>
          <w:lang w:val="de-DE"/>
        </w:rPr>
        <w:t>it</w:t>
      </w:r>
      <w:r w:rsidR="0080709F" w:rsidRPr="00937E3C">
        <w:rPr>
          <w:lang w:val="de-DE"/>
        </w:rPr>
        <w:t>t</w:t>
      </w:r>
      <w:r w:rsidRPr="00937E3C">
        <w:rPr>
          <w:lang w:val="de-DE"/>
        </w:rPr>
        <w:t xml:space="preserve">en </w:t>
      </w:r>
      <w:r w:rsidR="0080709F" w:rsidRPr="00937E3C">
        <w:rPr>
          <w:lang w:val="de-DE"/>
        </w:rPr>
        <w:t xml:space="preserve">werden </w:t>
      </w:r>
      <w:r w:rsidRPr="00937E3C">
        <w:rPr>
          <w:lang w:val="de-DE"/>
        </w:rPr>
        <w:t>darf.</w:t>
      </w:r>
    </w:p>
    <w:p w:rsidR="00B2048E" w:rsidRPr="00937E3C" w:rsidRDefault="00B2048E"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B</w:t>
      </w:r>
      <w:r w:rsidRPr="00937E3C">
        <w:rPr>
          <w:lang w:val="de-DE"/>
        </w:rPr>
        <w:tab/>
      </w:r>
      <w:r w:rsidR="0080709F" w:rsidRPr="00937E3C">
        <w:rPr>
          <w:lang w:val="de-DE"/>
        </w:rPr>
        <w:t>Um festzustellen</w:t>
      </w:r>
      <w:r w:rsidRPr="00937E3C">
        <w:rPr>
          <w:lang w:val="de-DE"/>
        </w:rPr>
        <w:t xml:space="preserve">, </w:t>
      </w:r>
      <w:r w:rsidR="005E2CDB" w:rsidRPr="00937E3C">
        <w:rPr>
          <w:lang w:val="de-DE"/>
        </w:rPr>
        <w:t>ob die geplante Fahrt sicher und ohne Freisetzung von Stoffen durchgeführt werden kann</w:t>
      </w:r>
      <w:r w:rsidRPr="00937E3C">
        <w:rPr>
          <w:lang w:val="de-DE"/>
        </w:rPr>
        <w:t xml:space="preserve">. </w:t>
      </w:r>
    </w:p>
    <w:p w:rsidR="00B2048E" w:rsidRPr="00937E3C" w:rsidRDefault="00B2048E"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C</w:t>
      </w:r>
      <w:r w:rsidRPr="00937E3C">
        <w:rPr>
          <w:lang w:val="de-DE"/>
        </w:rPr>
        <w:tab/>
      </w:r>
      <w:r w:rsidR="0080709F" w:rsidRPr="00937E3C">
        <w:rPr>
          <w:lang w:val="de-DE"/>
        </w:rPr>
        <w:t>Um festzustellen</w:t>
      </w:r>
      <w:r w:rsidRPr="00937E3C">
        <w:rPr>
          <w:lang w:val="de-DE"/>
        </w:rPr>
        <w:t>, welche</w:t>
      </w:r>
      <w:r w:rsidR="0080709F" w:rsidRPr="00937E3C">
        <w:rPr>
          <w:lang w:val="de-DE"/>
        </w:rPr>
        <w:t>r</w:t>
      </w:r>
      <w:r w:rsidRPr="00937E3C">
        <w:rPr>
          <w:lang w:val="de-DE"/>
        </w:rPr>
        <w:t xml:space="preserve"> Stoff beförder</w:t>
      </w:r>
      <w:r w:rsidR="0080709F" w:rsidRPr="00937E3C">
        <w:rPr>
          <w:lang w:val="de-DE"/>
        </w:rPr>
        <w:t>t</w:t>
      </w:r>
      <w:r w:rsidRPr="00937E3C">
        <w:rPr>
          <w:lang w:val="de-DE"/>
        </w:rPr>
        <w:t xml:space="preserve"> </w:t>
      </w:r>
      <w:r w:rsidR="0080709F" w:rsidRPr="00937E3C">
        <w:rPr>
          <w:lang w:val="de-DE"/>
        </w:rPr>
        <w:t xml:space="preserve">werden </w:t>
      </w:r>
      <w:r w:rsidRPr="00937E3C">
        <w:rPr>
          <w:lang w:val="de-DE"/>
        </w:rPr>
        <w:t>darf.</w:t>
      </w:r>
    </w:p>
    <w:p w:rsidR="00B2048E" w:rsidRPr="00937E3C" w:rsidRDefault="00B2048E"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D</w:t>
      </w:r>
      <w:r w:rsidRPr="00937E3C">
        <w:rPr>
          <w:lang w:val="de-DE"/>
        </w:rPr>
        <w:tab/>
      </w:r>
      <w:r w:rsidR="0080709F" w:rsidRPr="00937E3C">
        <w:rPr>
          <w:lang w:val="de-DE"/>
        </w:rPr>
        <w:t>Um festzustellen</w:t>
      </w:r>
      <w:r w:rsidRPr="00937E3C">
        <w:rPr>
          <w:lang w:val="de-DE"/>
        </w:rPr>
        <w:t xml:space="preserve">, ob der Einstelldruck der Sicherheitsventile hoch genug ist. </w:t>
      </w:r>
    </w:p>
    <w:p w:rsidR="00B2048E" w:rsidRPr="00937E3C" w:rsidRDefault="00B2048E"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08.0-12</w:t>
      </w:r>
      <w:r w:rsidRPr="00937E3C">
        <w:rPr>
          <w:lang w:val="de-DE"/>
        </w:rPr>
        <w:tab/>
        <w:t xml:space="preserve">7.2.4.16.17 </w:t>
      </w:r>
      <w:r w:rsidRPr="00937E3C">
        <w:rPr>
          <w:lang w:val="de-DE"/>
        </w:rPr>
        <w:tab/>
        <w:t>A</w:t>
      </w: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205612" w:rsidRPr="00937E3C" w:rsidRDefault="00205612" w:rsidP="0058385B">
      <w:pPr>
        <w:widowControl w:val="0"/>
        <w:tabs>
          <w:tab w:val="left" w:pos="-1440"/>
          <w:tab w:val="left" w:pos="-720"/>
          <w:tab w:val="left" w:pos="8505"/>
        </w:tabs>
        <w:spacing w:line="240" w:lineRule="atLeast"/>
        <w:ind w:left="1134"/>
        <w:jc w:val="both"/>
        <w:rPr>
          <w:lang w:val="de-DE"/>
        </w:rPr>
      </w:pPr>
      <w:r w:rsidRPr="00937E3C">
        <w:rPr>
          <w:lang w:val="de-DE"/>
        </w:rPr>
        <w:t xml:space="preserve">Welche Parameter müssen bei der Berechnung der </w:t>
      </w:r>
      <w:r w:rsidR="0080709F" w:rsidRPr="00937E3C">
        <w:rPr>
          <w:lang w:val="de-DE"/>
        </w:rPr>
        <w:t xml:space="preserve">Haltezeit </w:t>
      </w:r>
      <w:r w:rsidR="009452F4" w:rsidRPr="00937E3C">
        <w:rPr>
          <w:lang w:val="de-DE"/>
        </w:rPr>
        <w:t xml:space="preserve">beim Transport von tiefgekühlt verflüssigten Gasen </w:t>
      </w:r>
      <w:r w:rsidR="0080709F" w:rsidRPr="00937E3C">
        <w:rPr>
          <w:lang w:val="de-DE"/>
        </w:rPr>
        <w:t>berücksichtigt werden</w:t>
      </w:r>
      <w:r w:rsidRPr="00937E3C">
        <w:rPr>
          <w:lang w:val="de-DE"/>
        </w:rPr>
        <w:t xml:space="preserve">? </w:t>
      </w: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A</w:t>
      </w:r>
      <w:r w:rsidRPr="00937E3C">
        <w:rPr>
          <w:lang w:val="de-DE"/>
        </w:rPr>
        <w:tab/>
        <w:t>Der Wärmeübergangswert, der Ansprechdruck der Sicherheitsventile, die Temperatur der Ladung</w:t>
      </w:r>
      <w:r w:rsidR="0080709F" w:rsidRPr="00937E3C">
        <w:rPr>
          <w:lang w:val="de-DE"/>
        </w:rPr>
        <w:t>,</w:t>
      </w:r>
      <w:r w:rsidRPr="00937E3C">
        <w:rPr>
          <w:lang w:val="de-DE"/>
        </w:rPr>
        <w:t xml:space="preserve"> der Füllungsgrad des Ladetanks </w:t>
      </w:r>
      <w:r w:rsidR="0080709F" w:rsidRPr="00937E3C">
        <w:rPr>
          <w:lang w:val="de-DE"/>
        </w:rPr>
        <w:t xml:space="preserve">und </w:t>
      </w:r>
      <w:r w:rsidRPr="00937E3C">
        <w:rPr>
          <w:lang w:val="de-DE"/>
        </w:rPr>
        <w:t>die Umgebungstemperatur.</w:t>
      </w: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B</w:t>
      </w:r>
      <w:r w:rsidRPr="00937E3C">
        <w:rPr>
          <w:lang w:val="de-DE"/>
        </w:rPr>
        <w:tab/>
        <w:t xml:space="preserve">Der Ansprechdruck der Sicherheitsventile, die Temperatur der Ladung und der Füllungsgrad des Ladetanks, die Umgebungstemperatur, die Temperatur des Ladetanks. </w:t>
      </w: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C</w:t>
      </w:r>
      <w:r w:rsidRPr="00937E3C">
        <w:rPr>
          <w:lang w:val="de-DE"/>
        </w:rPr>
        <w:tab/>
        <w:t>Der Wärmeübergangswert, der Ansprechdruck der Sicherheitsventile, die Temperatur der Ladung und der Füllungsgrad des Ladetanks.</w:t>
      </w: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D</w:t>
      </w:r>
      <w:r w:rsidRPr="00937E3C">
        <w:rPr>
          <w:lang w:val="de-DE"/>
        </w:rPr>
        <w:tab/>
        <w:t>Der Wärmeübergangswert, der Ansprechdruck der Sicherheitsventile, der Füllungsgrad des Ladetanks, die Umgebungstemperatur, die Temperatur des Ladetanks.</w:t>
      </w:r>
    </w:p>
    <w:p w:rsidR="00205612" w:rsidRPr="00937E3C" w:rsidRDefault="00205612"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08.0-13</w:t>
      </w:r>
      <w:r w:rsidRPr="00937E3C">
        <w:rPr>
          <w:lang w:val="de-DE"/>
        </w:rPr>
        <w:tab/>
        <w:t xml:space="preserve">7.2.4.16.17 </w:t>
      </w:r>
      <w:r w:rsidRPr="00937E3C">
        <w:rPr>
          <w:lang w:val="de-DE"/>
        </w:rPr>
        <w:tab/>
        <w:t xml:space="preserve">C </w:t>
      </w: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205612" w:rsidRPr="00937E3C" w:rsidRDefault="00205612" w:rsidP="0058385B">
      <w:pPr>
        <w:widowControl w:val="0"/>
        <w:tabs>
          <w:tab w:val="left" w:pos="-1440"/>
          <w:tab w:val="left" w:pos="-720"/>
          <w:tab w:val="left" w:pos="8505"/>
        </w:tabs>
        <w:spacing w:line="240" w:lineRule="atLeast"/>
        <w:ind w:left="1134"/>
        <w:jc w:val="both"/>
        <w:rPr>
          <w:lang w:val="de-DE"/>
        </w:rPr>
      </w:pPr>
      <w:r w:rsidRPr="00937E3C">
        <w:rPr>
          <w:lang w:val="de-DE"/>
        </w:rPr>
        <w:t xml:space="preserve">Die erwartete Reisedauer beträgt 14 Tage. Wie hoch muss </w:t>
      </w:r>
      <w:r w:rsidR="001D4B4C" w:rsidRPr="00937E3C">
        <w:rPr>
          <w:lang w:val="de-DE"/>
        </w:rPr>
        <w:t xml:space="preserve">beim Transport von tiefgekühlt verflüssigten Gasen </w:t>
      </w:r>
      <w:r w:rsidRPr="00937E3C">
        <w:rPr>
          <w:lang w:val="de-DE"/>
        </w:rPr>
        <w:t>die Haltezeit sein?</w:t>
      </w: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A</w:t>
      </w:r>
      <w:r w:rsidRPr="00937E3C">
        <w:rPr>
          <w:lang w:val="de-DE"/>
        </w:rPr>
        <w:tab/>
        <w:t>12 Tage</w:t>
      </w:r>
      <w:r w:rsidR="006555BF" w:rsidRPr="00937E3C">
        <w:rPr>
          <w:lang w:val="de-DE"/>
        </w:rPr>
        <w:t>.</w:t>
      </w: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B</w:t>
      </w:r>
      <w:r w:rsidRPr="00937E3C">
        <w:rPr>
          <w:lang w:val="de-DE"/>
        </w:rPr>
        <w:tab/>
        <w:t>28 Tage</w:t>
      </w:r>
      <w:r w:rsidR="006555BF" w:rsidRPr="00937E3C">
        <w:rPr>
          <w:lang w:val="de-DE"/>
        </w:rPr>
        <w:t>.</w:t>
      </w: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C</w:t>
      </w:r>
      <w:r w:rsidRPr="00937E3C">
        <w:rPr>
          <w:lang w:val="de-DE"/>
        </w:rPr>
        <w:tab/>
        <w:t>38 Tage</w:t>
      </w:r>
      <w:r w:rsidR="006555BF" w:rsidRPr="00937E3C">
        <w:rPr>
          <w:lang w:val="de-DE"/>
        </w:rPr>
        <w:t>.</w:t>
      </w: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D</w:t>
      </w:r>
      <w:r w:rsidRPr="00937E3C">
        <w:rPr>
          <w:lang w:val="de-DE"/>
        </w:rPr>
        <w:tab/>
        <w:t>42 Tage.</w:t>
      </w: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205612" w:rsidRPr="00937E3C" w:rsidRDefault="00205612"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sectPr w:rsidR="00096EF8" w:rsidRPr="00937E3C">
          <w:headerReference w:type="even" r:id="rId101"/>
          <w:headerReference w:type="default" r:id="rId102"/>
          <w:headerReference w:type="first" r:id="rId103"/>
          <w:pgSz w:w="11906" w:h="16838"/>
          <w:pgMar w:top="1417" w:right="1417" w:bottom="1417" w:left="1417" w:header="708" w:footer="708" w:gutter="0"/>
          <w:cols w:space="708"/>
        </w:sect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09.0-01</w:t>
      </w:r>
      <w:r w:rsidRPr="00937E3C">
        <w:rPr>
          <w:lang w:val="de-DE"/>
        </w:rPr>
        <w:tab/>
        <w:t>Rohrbruchsicherung</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Welche Funktion hat eine Rohrbruchsicherung?</w:t>
      </w:r>
      <w:r w:rsidRPr="00937E3C">
        <w:rPr>
          <w:lang w:val="de-DE"/>
        </w:rPr>
        <w:tab/>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Im Falle eines Leitungsbruches soll sie das Ausströmen großer Produktmengen verhindern.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Sie soll die Löschrate beschränken.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Sie soll Unterdruck in den Ladetanks verhindern.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 xml:space="preserve">Sie soll einen zu hohen Druck </w:t>
      </w:r>
      <w:r w:rsidR="00D67AAE" w:rsidRPr="00937E3C">
        <w:rPr>
          <w:lang w:val="de-DE"/>
        </w:rPr>
        <w:t xml:space="preserve">in den Ladetanks </w:t>
      </w:r>
      <w:r w:rsidRPr="00937E3C">
        <w:rPr>
          <w:lang w:val="de-DE"/>
        </w:rPr>
        <w:t>verhindern.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09.0-02</w:t>
      </w:r>
      <w:r w:rsidRPr="00937E3C">
        <w:rPr>
          <w:lang w:val="de-DE"/>
        </w:rPr>
        <w:tab/>
        <w:t>Rohrbruchsicherung</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Wo ist eine Rohrbruchsicherung angebracht?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In der Druckleitung in der Nähe der Pumpe.</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In der Saugleitung in der Nähe der Pumpe.</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Im Ladetank in der Lade-/Löschleitung.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In der Lade-/Löschleitung an Deck.</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09.0-03</w:t>
      </w:r>
      <w:r w:rsidRPr="00937E3C">
        <w:rPr>
          <w:lang w:val="de-DE"/>
        </w:rPr>
        <w:tab/>
        <w:t>Rohrbruchsicherung</w:t>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Was ist eine Rohrbruchsicherung?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Eine Klappe mit Fernbedienung, die bei Bedarf geschlossen werden kann.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Eine Klappe mit Handbedienung, die in Notfällen geschlossen werden kann.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Eine Verengung in der Leitung, die den Durchfluss beschränkt.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Eine sich selbst schließende Klappe, die keiner Bedienung bedarf.</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09.0-04</w:t>
      </w:r>
      <w:r w:rsidRPr="00937E3C">
        <w:rPr>
          <w:lang w:val="de-DE"/>
        </w:rPr>
        <w:tab/>
        <w:t>Rohrbruchsicherung</w:t>
      </w:r>
      <w:r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Wann muss sich eine Rohrbruchsicherung schließen?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Wenn die Durchflussgeschwindigkeit kleiner ist als berechnet.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Wenn die Durchflussgeschwindigkeit größer ist als berechnet.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Wenn vor der Rohrbruchsicherung ein Absperrschieber angebracht worden ist.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Wenn sich vor der Rohrbruchsicherung eine Rohrverengung befindet.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09.0-05</w:t>
      </w:r>
      <w:r w:rsidRPr="00937E3C">
        <w:rPr>
          <w:lang w:val="de-DE"/>
        </w:rPr>
        <w:tab/>
        <w:t>Rohrbruchsicherung</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 xml:space="preserve">Eine Rohrbruchsicherung ist eine Klappe mit Federbelastung, die in einer Leitung montiert worden ist. Wann schließt diese Klappe von selbst?, </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Falls die Durchflussgeschwindigkeit so groß ist, dass das Druckgefälle über der Klappe größer ist als die Kraft aus der Federspannung.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Falls die Durchflussgeschwindigkeit so groß ist, dass das Druckgefälle über der Klappe kleiner ist als die Kraft aus der Federspannung.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Falls die Durchflussgeschwindigkeit so groß ist, dass der Unterdruck vor der Klappe größer ist als der, der mit der Federspannung überein</w:t>
      </w:r>
      <w:r w:rsidRPr="00937E3C">
        <w:rPr>
          <w:lang w:val="de-DE"/>
        </w:rPr>
        <w:softHyphen/>
        <w:t>stimmt.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Falls die Durchflussgeschwindigkeit so groß ist, dass der Überdruck hinter der Klappe größer ist als der, der mit der Federspannung übereinstimmt.</w:t>
      </w:r>
    </w:p>
    <w:p w:rsidR="00096EF8" w:rsidRPr="00937E3C" w:rsidRDefault="00E035C6"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br w:type="page"/>
      </w:r>
      <w:r w:rsidR="00096EF8" w:rsidRPr="00937E3C">
        <w:rPr>
          <w:lang w:val="de-DE"/>
        </w:rPr>
        <w:tab/>
        <w:t>232 09.0-06</w:t>
      </w:r>
      <w:r w:rsidR="00096EF8" w:rsidRPr="00937E3C">
        <w:rPr>
          <w:lang w:val="de-DE"/>
        </w:rPr>
        <w:tab/>
        <w:t>9.3.1.21.9</w:t>
      </w:r>
      <w:r w:rsidR="00096EF8"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Während des Ladens und Löschens müssen die Schnellschlussventile mit Hilfe eines Schalters geschlossen werden können, um in Notfällen das Laden/Löschen zu unterbrechen. Wo muss sich dieser Schalter befinden?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An zwei Stellen auf dem Schiff (vorne und hinten) und an zwei Stellen an Land.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Auf der Landanlage und beim Landanschluss der Lade-/Löschleitung.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Im Steuerhaus, beim Landanschluss der Lade-/Löschleitung und auf der Landanlage.</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An zwei Stellen an Land (direkt am Zugang zum Schiff und in ausreichender Entfernung) und im Steuerhaus.</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09.0-07</w:t>
      </w:r>
      <w:r w:rsidRPr="00937E3C">
        <w:rPr>
          <w:lang w:val="de-DE"/>
        </w:rPr>
        <w:tab/>
        <w:t>7.2.2.21</w:t>
      </w:r>
      <w:r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Welche Funktion hat das Schnellschluss</w:t>
      </w:r>
      <w:ins w:id="138" w:author="CCNR_USER" w:date="2018-09-20T11:25:00Z">
        <w:r w:rsidR="000E0993" w:rsidRPr="00937E3C">
          <w:rPr>
            <w:lang w:val="de-DE"/>
          </w:rPr>
          <w:t>ventil</w:t>
        </w:r>
      </w:ins>
      <w:del w:id="139" w:author="CCNR_USER" w:date="2018-09-20T11:25:00Z">
        <w:r w:rsidRPr="00937E3C" w:rsidDel="000E0993">
          <w:rPr>
            <w:lang w:val="de-DE"/>
          </w:rPr>
          <w:delText>system</w:delText>
        </w:r>
      </w:del>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Das automatische Schließen der Schieber in den Verbindungsleitungen zwischen der Landanlage und dem Schiff beim Ausströmen von Gasen.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 xml:space="preserve">Die Möglichkeit, in Notfällen </w:t>
      </w:r>
      <w:del w:id="140" w:author="CCNR_USER" w:date="2018-09-20T11:26:00Z">
        <w:r w:rsidRPr="00937E3C" w:rsidDel="000E0993">
          <w:rPr>
            <w:lang w:val="de-DE"/>
          </w:rPr>
          <w:delText xml:space="preserve">die </w:delText>
        </w:r>
      </w:del>
      <w:ins w:id="141" w:author="CCNR_USER" w:date="2018-09-20T11:26:00Z">
        <w:r w:rsidR="000E0993" w:rsidRPr="00937E3C">
          <w:rPr>
            <w:lang w:val="de-DE"/>
          </w:rPr>
          <w:t xml:space="preserve">das </w:t>
        </w:r>
      </w:ins>
      <w:r w:rsidRPr="00937E3C">
        <w:rPr>
          <w:lang w:val="de-DE"/>
        </w:rPr>
        <w:t>Schnellschlussventil</w:t>
      </w:r>
      <w:del w:id="142" w:author="CCNR_USER" w:date="2018-09-20T11:26:00Z">
        <w:r w:rsidRPr="00937E3C" w:rsidDel="000E0993">
          <w:rPr>
            <w:lang w:val="de-DE"/>
          </w:rPr>
          <w:delText>e</w:delText>
        </w:r>
      </w:del>
      <w:r w:rsidRPr="00937E3C">
        <w:rPr>
          <w:lang w:val="de-DE"/>
        </w:rPr>
        <w:t xml:space="preserve"> in </w:t>
      </w:r>
      <w:del w:id="143" w:author="CCNR_USER" w:date="2018-09-20T11:26:00Z">
        <w:r w:rsidRPr="00937E3C" w:rsidDel="000E0993">
          <w:rPr>
            <w:lang w:val="de-DE"/>
          </w:rPr>
          <w:delText xml:space="preserve">den </w:delText>
        </w:r>
      </w:del>
      <w:ins w:id="144" w:author="CCNR_USER" w:date="2018-09-20T11:28:00Z">
        <w:r w:rsidR="000E0993" w:rsidRPr="00937E3C">
          <w:rPr>
            <w:lang w:val="de-DE"/>
          </w:rPr>
          <w:t>d</w:t>
        </w:r>
      </w:ins>
      <w:ins w:id="145" w:author="CCNR_USER" w:date="2018-09-20T11:26:00Z">
        <w:r w:rsidR="000E0993" w:rsidRPr="00937E3C">
          <w:rPr>
            <w:lang w:val="de-DE"/>
          </w:rPr>
          <w:t xml:space="preserve">er </w:t>
        </w:r>
      </w:ins>
      <w:r w:rsidRPr="00937E3C">
        <w:rPr>
          <w:lang w:val="de-DE"/>
        </w:rPr>
        <w:t>Verbindungsleitung</w:t>
      </w:r>
      <w:del w:id="146" w:author="CCNR_USER" w:date="2018-09-20T11:27:00Z">
        <w:r w:rsidRPr="00937E3C" w:rsidDel="000E0993">
          <w:rPr>
            <w:lang w:val="de-DE"/>
          </w:rPr>
          <w:delText>en</w:delText>
        </w:r>
      </w:del>
      <w:r w:rsidRPr="00937E3C">
        <w:rPr>
          <w:lang w:val="de-DE"/>
        </w:rPr>
        <w:t xml:space="preserve"> zwischen der Landanlage und dem Schiff zu schließen.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Das automatische Abstellen der Löschpumpen beim Ausströmen von Gasen.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Möglichkeit, in Notfällen die Löschpumpen schnell abstellen zu können beim Ausströmen von Gasen.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09.0-08</w:t>
      </w:r>
      <w:r w:rsidRPr="00937E3C">
        <w:rPr>
          <w:lang w:val="de-DE"/>
        </w:rPr>
        <w:tab/>
        <w:t>7.2.2.21</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Ein Schiff ist mittels einer Ladeeinrichtung an die Flüssigkeits- und Dampfleitungen der Landanlage angeschlossen. Indem man einen der Schalter des Schnellschlusssystems bedient, wird das Löschen unterbrochen. Was geschieht dann?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Nur die Löschpumpen und die Kompressoren</w:t>
      </w:r>
      <w:r w:rsidR="00D67AAE" w:rsidRPr="00937E3C">
        <w:rPr>
          <w:lang w:val="de-DE"/>
        </w:rPr>
        <w:t xml:space="preserve"> an Bord des Schiffes</w:t>
      </w:r>
      <w:r w:rsidRPr="00937E3C">
        <w:rPr>
          <w:lang w:val="de-DE"/>
        </w:rPr>
        <w:t xml:space="preserve"> werden abgeschaltet.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Nur der Absperrschieber der Landanlage wird geschlossen.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Die Schnellschlussventile werden geschlossen und die Löschpumpen und die Kompressoren </w:t>
      </w:r>
      <w:r w:rsidR="00D67AAE" w:rsidRPr="00937E3C">
        <w:rPr>
          <w:lang w:val="de-DE"/>
        </w:rPr>
        <w:t xml:space="preserve">an Bord des Schiffes </w:t>
      </w:r>
      <w:r w:rsidRPr="00937E3C">
        <w:rPr>
          <w:lang w:val="de-DE"/>
        </w:rPr>
        <w:t>werden abgeschaltet.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Schnellschlussventile werden geschlossen und die Ladeeinrichtung wird an der Bruchkupplung abgekuppelt.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09.0-09</w:t>
      </w:r>
      <w:r w:rsidRPr="00937E3C">
        <w:rPr>
          <w:lang w:val="de-DE"/>
        </w:rPr>
        <w:tab/>
        <w:t>Schnellschlusssystem</w:t>
      </w:r>
      <w:r w:rsidRPr="00937E3C">
        <w:rPr>
          <w:lang w:val="de-DE"/>
        </w:rPr>
        <w:tab/>
      </w:r>
      <w:r w:rsidR="00D67AAE" w:rsidRPr="00937E3C">
        <w:rPr>
          <w:lang w:val="de-DE"/>
        </w:rPr>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Welche der nachstehend aufgeführten Apparatur ist ein Teil des Schnellschlusssystems?</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Das </w:t>
      </w:r>
      <w:r w:rsidR="00D67AAE" w:rsidRPr="00937E3C">
        <w:rPr>
          <w:lang w:val="de-DE"/>
        </w:rPr>
        <w:t>Niveauanzeigegerät</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r>
      <w:r w:rsidR="00D67AAE" w:rsidRPr="00937E3C">
        <w:rPr>
          <w:lang w:val="de-DE"/>
        </w:rPr>
        <w:t>Das Niveau</w:t>
      </w:r>
      <w:r w:rsidR="0030220A" w:rsidRPr="00937E3C">
        <w:rPr>
          <w:lang w:val="de-DE"/>
        </w:rPr>
        <w:t>-W</w:t>
      </w:r>
      <w:r w:rsidR="00D67AAE" w:rsidRPr="00937E3C">
        <w:rPr>
          <w:lang w:val="de-DE"/>
        </w:rPr>
        <w:t>arngerät</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r>
      <w:ins w:id="147" w:author="CCNR_USER" w:date="2018-09-20T11:32:00Z">
        <w:r w:rsidR="00423DFD" w:rsidRPr="00937E3C">
          <w:rPr>
            <w:lang w:val="de-DE"/>
          </w:rPr>
          <w:t>Das</w:t>
        </w:r>
      </w:ins>
      <w:del w:id="148" w:author="CCNR_USER" w:date="2018-09-20T11:32:00Z">
        <w:r w:rsidRPr="00937E3C" w:rsidDel="00423DFD">
          <w:rPr>
            <w:lang w:val="de-DE"/>
          </w:rPr>
          <w:delText>Die</w:delText>
        </w:r>
      </w:del>
      <w:r w:rsidR="00423DFD" w:rsidRPr="00937E3C">
        <w:rPr>
          <w:lang w:val="de-DE"/>
        </w:rPr>
        <w:t xml:space="preserve"> </w:t>
      </w:r>
      <w:r w:rsidRPr="00937E3C">
        <w:rPr>
          <w:lang w:val="de-DE"/>
        </w:rPr>
        <w:t>Schnellschl</w:t>
      </w:r>
      <w:ins w:id="149" w:author="CCNR_USER" w:date="2018-09-20T11:32:00Z">
        <w:r w:rsidR="00423DFD" w:rsidRPr="00937E3C">
          <w:rPr>
            <w:lang w:val="de-DE"/>
          </w:rPr>
          <w:t>ussventil</w:t>
        </w:r>
      </w:ins>
      <w:del w:id="150" w:author="CCNR_USER" w:date="2018-09-20T11:32:00Z">
        <w:r w:rsidRPr="00937E3C" w:rsidDel="00423DFD">
          <w:rPr>
            <w:lang w:val="de-DE"/>
          </w:rPr>
          <w:delText>üsse</w:delText>
        </w:r>
      </w:del>
      <w:r w:rsidRPr="00937E3C">
        <w:rPr>
          <w:lang w:val="de-DE"/>
        </w:rPr>
        <w:t xml:space="preserve"> in der Ladeeinrichtung.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Bruchkupplung in der Ladeeinrichtung.</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09.0-10</w:t>
      </w:r>
      <w:r w:rsidR="00F068CB" w:rsidRPr="00937E3C">
        <w:rPr>
          <w:lang w:val="de-DE"/>
        </w:rPr>
        <w:t xml:space="preserve"> </w:t>
      </w:r>
      <w:r w:rsidR="00205612" w:rsidRPr="00937E3C">
        <w:rPr>
          <w:lang w:val="de-DE"/>
        </w:rPr>
        <w:tab/>
      </w:r>
      <w:r w:rsidR="00F068CB" w:rsidRPr="00937E3C">
        <w:rPr>
          <w:lang w:val="de-DE"/>
        </w:rPr>
        <w:t>Schnellschlusssystem</w:t>
      </w:r>
      <w:r w:rsidRPr="00937E3C">
        <w:rPr>
          <w:lang w:val="de-DE"/>
        </w:rPr>
        <w:tab/>
      </w:r>
      <w:r w:rsidR="00BC4144" w:rsidRPr="00937E3C">
        <w:rPr>
          <w:lang w:val="de-DE"/>
        </w:rPr>
        <w:t>B</w:t>
      </w:r>
    </w:p>
    <w:p w:rsidR="00205612" w:rsidRPr="00937E3C" w:rsidRDefault="00205612" w:rsidP="00205612">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 xml:space="preserve">Wann </w:t>
      </w:r>
      <w:r w:rsidR="0030220A" w:rsidRPr="00937E3C">
        <w:rPr>
          <w:lang w:val="de-DE"/>
        </w:rPr>
        <w:t xml:space="preserve">spricht </w:t>
      </w:r>
      <w:r w:rsidRPr="00937E3C">
        <w:rPr>
          <w:lang w:val="de-DE"/>
        </w:rPr>
        <w:t xml:space="preserve">das mit der Landanlage verbundene Schnellschlusssystem </w:t>
      </w:r>
      <w:r w:rsidR="0030220A" w:rsidRPr="00937E3C">
        <w:rPr>
          <w:lang w:val="de-DE"/>
        </w:rPr>
        <w:t>an</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Wenn das Niveau-Warngerät anspricht.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Wenn die Überfüllsicherung anspricht.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Wenn </w:t>
      </w:r>
      <w:r w:rsidR="0030220A" w:rsidRPr="00937E3C">
        <w:rPr>
          <w:lang w:val="de-DE"/>
        </w:rPr>
        <w:t>zu schnell geladen wird</w:t>
      </w:r>
      <w:r w:rsidRPr="00937E3C">
        <w:rPr>
          <w:lang w:val="de-DE"/>
        </w:rPr>
        <w: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 xml:space="preserve">Wenn </w:t>
      </w:r>
      <w:r w:rsidR="0030220A" w:rsidRPr="00937E3C">
        <w:rPr>
          <w:lang w:val="de-DE"/>
        </w:rPr>
        <w:t>die Temperatur der Ladung zu hoch wird</w:t>
      </w:r>
      <w:r w:rsidRPr="00937E3C">
        <w:rPr>
          <w:lang w:val="de-DE"/>
        </w:rPr>
        <w:t>.</w:t>
      </w:r>
    </w:p>
    <w:p w:rsidR="00205612" w:rsidRPr="00937E3C" w:rsidRDefault="00205612"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205612" w:rsidRPr="00937E3C" w:rsidRDefault="00227B2F"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br w:type="page"/>
      </w:r>
      <w:r w:rsidR="00205612" w:rsidRPr="00937E3C">
        <w:rPr>
          <w:lang w:val="de-DE"/>
        </w:rPr>
        <w:tab/>
        <w:t>232 09.0-11</w:t>
      </w:r>
      <w:r w:rsidR="00205612" w:rsidRPr="00937E3C">
        <w:rPr>
          <w:lang w:val="de-DE"/>
        </w:rPr>
        <w:tab/>
        <w:t>9.3.1.21.11</w:t>
      </w:r>
      <w:r w:rsidR="00205612" w:rsidRPr="00937E3C">
        <w:rPr>
          <w:lang w:val="de-DE"/>
        </w:rPr>
        <w:tab/>
        <w:t>D</w:t>
      </w: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205612" w:rsidRPr="00937E3C" w:rsidRDefault="00205612" w:rsidP="00CA7135">
      <w:pPr>
        <w:pStyle w:val="BodyText22"/>
        <w:tabs>
          <w:tab w:val="clear" w:pos="567"/>
          <w:tab w:val="left" w:pos="0"/>
          <w:tab w:val="left" w:pos="284"/>
        </w:tabs>
        <w:spacing w:line="240" w:lineRule="atLeast"/>
      </w:pPr>
      <w:r w:rsidRPr="00937E3C">
        <w:tab/>
      </w:r>
      <w:r w:rsidRPr="00937E3C">
        <w:tab/>
        <w:t xml:space="preserve">Wenn bei der Beförderung von tiefgekühlt verflüssigten Gasen eine Leckage am </w:t>
      </w:r>
      <w:r w:rsidR="006555BF" w:rsidRPr="00937E3C">
        <w:t>Landanschluss</w:t>
      </w:r>
      <w:r w:rsidRPr="00937E3C">
        <w:t xml:space="preserve"> entsteht, muss als Sicherheitsvorkehrung die Berieselungsanlage in Gang gesetzt werden. Zu welchem Zweck?</w:t>
      </w: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A</w:t>
      </w:r>
      <w:r w:rsidRPr="00937E3C">
        <w:rPr>
          <w:lang w:val="de-DE"/>
        </w:rPr>
        <w:tab/>
        <w:t>Damit das tiefgekühlt verflüssigte Gas an Deck abgekühlt wird.</w:t>
      </w: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B</w:t>
      </w:r>
      <w:r w:rsidRPr="00937E3C">
        <w:rPr>
          <w:lang w:val="de-DE"/>
        </w:rPr>
        <w:tab/>
        <w:t>Um das Steuerhaus und die Wohnung gegen die Ladung zu schützen.</w:t>
      </w: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C</w:t>
      </w:r>
      <w:r w:rsidRPr="00937E3C">
        <w:rPr>
          <w:lang w:val="de-DE"/>
        </w:rPr>
        <w:tab/>
        <w:t xml:space="preserve">Um </w:t>
      </w:r>
      <w:r w:rsidR="00AD5EA6" w:rsidRPr="00937E3C">
        <w:rPr>
          <w:lang w:val="de-DE"/>
        </w:rPr>
        <w:t>eine Explosion</w:t>
      </w:r>
      <w:r w:rsidRPr="00937E3C">
        <w:rPr>
          <w:lang w:val="de-DE"/>
        </w:rPr>
        <w:t xml:space="preserve"> an Deck </w:t>
      </w:r>
      <w:r w:rsidR="00AD5EA6" w:rsidRPr="00937E3C">
        <w:rPr>
          <w:lang w:val="de-DE"/>
        </w:rPr>
        <w:t>zu verhindern</w:t>
      </w:r>
      <w:r w:rsidRPr="00937E3C">
        <w:rPr>
          <w:lang w:val="de-DE"/>
        </w:rPr>
        <w:t>.</w:t>
      </w:r>
    </w:p>
    <w:p w:rsidR="00205612" w:rsidRPr="00937E3C" w:rsidRDefault="00205612"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D</w:t>
      </w:r>
      <w:r w:rsidRPr="00937E3C">
        <w:rPr>
          <w:lang w:val="de-DE"/>
        </w:rPr>
        <w:tab/>
      </w:r>
      <w:r w:rsidR="00AD5EA6" w:rsidRPr="00937E3C">
        <w:rPr>
          <w:lang w:val="de-DE"/>
        </w:rPr>
        <w:t>Um das Deck vor Sprödbruch zu schützen, da das tiefgekühlt verflüssigte Gas durch Erwärmung schnell verdampft.</w:t>
      </w:r>
    </w:p>
    <w:p w:rsidR="00205612" w:rsidRPr="00937E3C" w:rsidRDefault="00205612"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4B1993" w:rsidRPr="00937E3C" w:rsidRDefault="004B1993"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09.0-12</w:t>
      </w:r>
      <w:r w:rsidRPr="00937E3C">
        <w:rPr>
          <w:lang w:val="de-DE"/>
        </w:rPr>
        <w:tab/>
        <w:t>Umgang mit der Ladung, 9.3.1.24.1b</w:t>
      </w:r>
      <w:r w:rsidRPr="00937E3C">
        <w:rPr>
          <w:lang w:val="de-DE"/>
        </w:rPr>
        <w:tab/>
        <w:t>B</w:t>
      </w:r>
    </w:p>
    <w:p w:rsidR="004B1993" w:rsidRPr="00937E3C" w:rsidRDefault="004B1993" w:rsidP="004B1993">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4B1993" w:rsidRPr="00937E3C" w:rsidRDefault="004B1993" w:rsidP="00CA7135">
      <w:pPr>
        <w:pStyle w:val="BodyText22"/>
        <w:tabs>
          <w:tab w:val="clear" w:pos="567"/>
          <w:tab w:val="left" w:pos="0"/>
          <w:tab w:val="left" w:pos="284"/>
        </w:tabs>
        <w:spacing w:line="240" w:lineRule="atLeast"/>
      </w:pPr>
      <w:r w:rsidRPr="00937E3C">
        <w:tab/>
      </w:r>
      <w:r w:rsidRPr="00937E3C">
        <w:tab/>
        <w:t xml:space="preserve">Unter welcher Bedingung kann eine LNG-Ladung unbeschränkt an Bord eines </w:t>
      </w:r>
      <w:r w:rsidR="006555BF" w:rsidRPr="00937E3C">
        <w:t>T</w:t>
      </w:r>
      <w:r w:rsidRPr="00937E3C">
        <w:t>ankschiffs des Typs G verbleiben?</w:t>
      </w:r>
    </w:p>
    <w:p w:rsidR="004B1993" w:rsidRPr="00937E3C" w:rsidRDefault="004B1993" w:rsidP="00CA7135">
      <w:pPr>
        <w:pStyle w:val="BodyText22"/>
        <w:tabs>
          <w:tab w:val="clear" w:pos="567"/>
          <w:tab w:val="left" w:pos="0"/>
          <w:tab w:val="left" w:pos="284"/>
        </w:tabs>
        <w:spacing w:line="240" w:lineRule="atLeast"/>
      </w:pPr>
    </w:p>
    <w:p w:rsidR="004B1993" w:rsidRPr="00937E3C" w:rsidRDefault="004B1993"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A</w:t>
      </w:r>
      <w:r w:rsidRPr="00937E3C">
        <w:rPr>
          <w:lang w:val="de-DE"/>
        </w:rPr>
        <w:tab/>
        <w:t>Wenn der oder die Ladetanks des Schiffes lediglich bis zu 86 % beladen ist oder sind.</w:t>
      </w:r>
    </w:p>
    <w:p w:rsidR="004B1993" w:rsidRPr="00937E3C" w:rsidRDefault="004B1993"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B</w:t>
      </w:r>
      <w:r w:rsidRPr="00937E3C">
        <w:rPr>
          <w:lang w:val="de-DE"/>
        </w:rPr>
        <w:tab/>
        <w:t>Wenn eine Kühlanlage vorhanden ist.</w:t>
      </w:r>
    </w:p>
    <w:p w:rsidR="004B1993" w:rsidRPr="00937E3C" w:rsidRDefault="004B1993"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C</w:t>
      </w:r>
      <w:r w:rsidRPr="00937E3C">
        <w:rPr>
          <w:lang w:val="de-DE"/>
        </w:rPr>
        <w:tab/>
        <w:t>Wenn die Besatzung laufend die Temperatur registriert.</w:t>
      </w:r>
    </w:p>
    <w:p w:rsidR="004B1993" w:rsidRPr="00937E3C" w:rsidRDefault="004B1993" w:rsidP="00CA7135">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D</w:t>
      </w:r>
      <w:r w:rsidRPr="00937E3C">
        <w:rPr>
          <w:lang w:val="de-DE"/>
        </w:rPr>
        <w:tab/>
        <w:t>Wenn die Sicherungen des kritischen Drucks abgestellt sind.</w:t>
      </w:r>
    </w:p>
    <w:p w:rsidR="004B1993" w:rsidRPr="00937E3C" w:rsidRDefault="004B1993"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sectPr w:rsidR="00096EF8" w:rsidRPr="00937E3C" w:rsidSect="003B0637">
          <w:headerReference w:type="even" r:id="rId104"/>
          <w:headerReference w:type="default" r:id="rId105"/>
          <w:headerReference w:type="first" r:id="rId106"/>
          <w:pgSz w:w="11906" w:h="16838"/>
          <w:pgMar w:top="1417" w:right="1417" w:bottom="993" w:left="1417" w:header="708" w:footer="708" w:gutter="0"/>
          <w:cols w:space="708"/>
        </w:sect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10.0-01</w:t>
      </w:r>
      <w:r w:rsidRPr="00937E3C">
        <w:rPr>
          <w:lang w:val="de-DE"/>
        </w:rPr>
        <w:tab/>
        <w:t>Löschen der Ladung</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In welchem der nachstehenden Fälle wird die Restladung am kleinsten?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Beim Löschen mit einem Verdampfer von Land.</w:t>
      </w: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Beim Löschen mit Kompressoren von Land.</w:t>
      </w: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Beim Löschen mit Stickstoffdruck von Land.</w:t>
      </w:r>
    </w:p>
    <w:p w:rsidR="00096EF8" w:rsidRPr="00937E3C" w:rsidRDefault="00096EF8" w:rsidP="00063BD0">
      <w:pPr>
        <w:widowControl w:val="0"/>
        <w:tabs>
          <w:tab w:val="left" w:pos="-1440"/>
          <w:tab w:val="left" w:pos="-720"/>
          <w:tab w:val="left" w:pos="0"/>
          <w:tab w:val="left" w:pos="284"/>
          <w:tab w:val="left" w:pos="1134"/>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Beim Löschen mit den schiffseitigen Tauchpumpen.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10.0-02</w:t>
      </w:r>
      <w:r w:rsidRPr="00937E3C">
        <w:rPr>
          <w:lang w:val="de-DE"/>
        </w:rPr>
        <w:tab/>
        <w:t>Löschen der Ladung</w:t>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Ein Schiff ist mit zwei Kompressoren und zwei Deckpumpen ausgerüstet. Kann Propan gelöscht werden, indem man nur die Kompressoren benutzt?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Nein.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Nein, mindestens eine Pumpe ist erforderlich.</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Ja, immer.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Ja, falls der Gegendruck nicht zu groß ist.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10.0-03</w:t>
      </w:r>
      <w:r w:rsidRPr="00937E3C">
        <w:rPr>
          <w:lang w:val="de-DE"/>
        </w:rPr>
        <w:tab/>
        <w:t>Löschen der Ladung</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Ein Schiff ist mit zwei Kompressoren und zwei Deckpumpen ausgerüstet. Kann Propan gelöscht werden, indem man nur die Deckpumpen benutzt?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Nein.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Ja, immer.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Ja, aber es dauert länger.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Ja, falls der Gasrückfluss in den Landtank sichergestellt ist.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10.0-04</w:t>
      </w:r>
      <w:r w:rsidRPr="00937E3C">
        <w:rPr>
          <w:lang w:val="de-DE"/>
        </w:rPr>
        <w:tab/>
        <w:t>Deckpumpen</w:t>
      </w:r>
      <w:r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Welche Sicherung kommt bei Deckpumpen vor?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Ein Niederfüllstandsschalter.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Eine thermische Sicherung der Motoren.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Ein Niederdruckschalter.</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Eine Brecherplatte.</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10.0-05</w:t>
      </w:r>
      <w:r w:rsidRPr="00937E3C">
        <w:rPr>
          <w:lang w:val="de-DE"/>
        </w:rPr>
        <w:tab/>
        <w:t>Kompressoren</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Was kann dem Kompressor großen Schaden zufügen?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Ein geschlossener Sauganschluss.</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Eine zu niedrige Drehzahl.</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Das Ansaugen von Flüssigkeit.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Kein Druckunterschied zwischen Saug- und Druckseite.</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10.0-06</w:t>
      </w:r>
      <w:r w:rsidRPr="00937E3C">
        <w:rPr>
          <w:lang w:val="de-DE"/>
        </w:rPr>
        <w:tab/>
        <w:t>Kompressoren</w:t>
      </w:r>
      <w:r w:rsidRPr="00937E3C">
        <w:rPr>
          <w:lang w:val="de-DE"/>
        </w:rPr>
        <w:tab/>
        <w:t>D</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Warum wird ein Niederdruckschalter oft in der Saugseite eines Kompressors angebracht?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Um den Kompressor zu schützen.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Um das Ansaugen von Flüssigkeit zu verhindern.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Um eine zu niedrige Temperatur zu verhindern.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Um Unterdruck in den Ladetanks zu verhindern.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10.0-07</w:t>
      </w:r>
      <w:r w:rsidRPr="00937E3C">
        <w:rPr>
          <w:lang w:val="de-DE"/>
        </w:rPr>
        <w:tab/>
        <w:t>Deckpumpen</w:t>
      </w:r>
      <w:r w:rsidRPr="00937E3C">
        <w:rPr>
          <w:lang w:val="de-DE"/>
        </w:rPr>
        <w:tab/>
        <w:t>A</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Warum ist bei der Benutzung einer Deckpumpe ein Kompressor erforderlich?</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Um die Deckpumpe mit Flüssigkeit zu versehen.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Um die Ladeeinrichtung zu entleeren.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Um einen Druckunterschied über die Pumpe herbeizuführen.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Um Ladung in einen anderen Ladetank umzupumpen.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10.0-08</w:t>
      </w:r>
      <w:r w:rsidRPr="00937E3C">
        <w:rPr>
          <w:lang w:val="de-DE"/>
        </w:rPr>
        <w:tab/>
        <w:t>Kompressoren</w:t>
      </w:r>
      <w:r w:rsidRPr="00937E3C">
        <w:rPr>
          <w:lang w:val="de-DE"/>
        </w:rPr>
        <w:tab/>
        <w:t>C</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Wozu dient der Separator an der Saugseite eines Kompressors?</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Zur Schmierung des Kompressors.</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Zum Sammeln von Flüssigkeit, damit sie nicht verloren geht.</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Um Beschädigung des Kompressors infolge Flüssigkeitszufluss zu verhindern.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Um die sich im Behälter gesammelte Flüssigkeit mit Hilfe von einer Schlauchleitung ablassen zu können.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t>232 10.0-09</w:t>
      </w:r>
      <w:r w:rsidRPr="00937E3C">
        <w:rPr>
          <w:lang w:val="de-DE"/>
        </w:rPr>
        <w:tab/>
        <w:t>Kompressoren</w:t>
      </w:r>
      <w:r w:rsidRPr="00937E3C">
        <w:rPr>
          <w:lang w:val="de-DE"/>
        </w:rPr>
        <w:tab/>
        <w:t>B</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pStyle w:val="BodyText22"/>
        <w:tabs>
          <w:tab w:val="clear" w:pos="567"/>
          <w:tab w:val="left" w:pos="0"/>
          <w:tab w:val="left" w:pos="284"/>
        </w:tabs>
        <w:spacing w:line="240" w:lineRule="atLeast"/>
      </w:pPr>
      <w:r w:rsidRPr="00937E3C">
        <w:tab/>
      </w:r>
      <w:r w:rsidRPr="00937E3C">
        <w:tab/>
        <w:t>Warum ist ein Höchstdruckunterschied zwischen Druck- und Saugseite von Kompressoren festgesetzt worden?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Um einem zu großen Druckunterschied in den Ladetanks zu verhindern.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Um Überlastung des Kompressorenmotors zu verhindern.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Um Unterdruck in den Ladetanks zu verhindern.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Um zu verhindern, dass sich die Schnellschlussventile öffnen.</w:t>
      </w:r>
    </w:p>
    <w:p w:rsidR="00096EF8" w:rsidRPr="00937E3C" w:rsidRDefault="00096EF8" w:rsidP="00063BD0">
      <w:pPr>
        <w:widowControl w:val="0"/>
        <w:tabs>
          <w:tab w:val="left" w:pos="-1440"/>
          <w:tab w:val="left" w:pos="-720"/>
          <w:tab w:val="left" w:pos="0"/>
          <w:tab w:val="left" w:pos="284"/>
          <w:tab w:val="left" w:pos="1134"/>
          <w:tab w:val="left" w:pos="1701"/>
          <w:tab w:val="left" w:pos="8505"/>
        </w:tabs>
        <w:spacing w:line="240" w:lineRule="atLeast"/>
        <w:ind w:left="1701" w:hanging="1701"/>
        <w:jc w:val="both"/>
        <w:rPr>
          <w:lang w:val="de-DE"/>
        </w:rPr>
      </w:pPr>
    </w:p>
    <w:p w:rsidR="00FA3C51" w:rsidRPr="00937E3C" w:rsidRDefault="00FA3C51" w:rsidP="00063BD0">
      <w:pPr>
        <w:widowControl w:val="0"/>
        <w:tabs>
          <w:tab w:val="left" w:pos="567"/>
          <w:tab w:val="left" w:pos="1134"/>
          <w:tab w:val="left" w:pos="8222"/>
        </w:tabs>
        <w:spacing w:line="240" w:lineRule="atLeast"/>
        <w:ind w:left="1701" w:right="283" w:hanging="1701"/>
        <w:jc w:val="both"/>
        <w:rPr>
          <w:lang w:val="de-DE"/>
        </w:rPr>
        <w:sectPr w:rsidR="00FA3C51" w:rsidRPr="00937E3C" w:rsidSect="00F64145">
          <w:headerReference w:type="even" r:id="rId107"/>
          <w:headerReference w:type="default" r:id="rId108"/>
          <w:headerReference w:type="first" r:id="rId109"/>
          <w:footerReference w:type="first" r:id="rId110"/>
          <w:pgSz w:w="11906" w:h="16838"/>
          <w:pgMar w:top="1417" w:right="1417" w:bottom="1135" w:left="1417" w:header="708" w:footer="708" w:gutter="0"/>
          <w:cols w:space="708"/>
          <w:titlePg/>
        </w:sect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01.1-01</w:t>
      </w:r>
      <w:r w:rsidRPr="00937E3C">
        <w:rPr>
          <w:lang w:val="de-DE"/>
        </w:rPr>
        <w:tab/>
        <w:t>Flüssiggas auf der Haut</w:t>
      </w:r>
      <w:r w:rsidRPr="00937E3C">
        <w:rPr>
          <w:lang w:val="de-DE"/>
        </w:rPr>
        <w:tab/>
        <w:t>B</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Ein Mitglied der Schiffsbesatzung hat flüssiges Butan über die Hände geschüttet bekommen. Welche Maßnahme müssen Sie als erste Hilfe ergreifen?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Hände kurz mit Wasser spülen.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Hände mindestens 15 Minuten mit Wasser spülen.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Die Hände mit Brandsalbe einreiben.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Hände einpacken, damit sie warm bleiben.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01.1-02</w:t>
      </w:r>
      <w:r w:rsidRPr="00937E3C">
        <w:rPr>
          <w:lang w:val="de-DE"/>
        </w:rPr>
        <w:tab/>
        <w:t>Flüssiggas auf der Haut</w:t>
      </w:r>
      <w:r w:rsidRPr="00937E3C">
        <w:rPr>
          <w:lang w:val="de-DE"/>
        </w:rPr>
        <w:tab/>
        <w:t>A</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Ein Mitglied der Schiffsbesatzung hat flüssiges Propan über die Hände geschüttet bekommen. Sie spülen die Hände des Opfers 15 Minuten lang mit Wasser. Was müssen Sie, falls die Hände nach dem Spülen nicht ihre natürliche Hautfarbe zeigen, sonst noch tun?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Sie müssen einen Arzt rufen.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Sie rufen seine Familie an, um den Betroffenen abholen zu lassen.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Sie legen es ins Bett, damit es warm bleibt.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Sie behandeln die Hände mit Brandsalbe und packen sie ein.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01.1-03</w:t>
      </w:r>
      <w:r w:rsidRPr="00937E3C">
        <w:rPr>
          <w:lang w:val="de-DE"/>
        </w:rPr>
        <w:tab/>
        <w:t>Flüssiggas auf der Haut</w:t>
      </w:r>
      <w:r w:rsidRPr="00937E3C">
        <w:rPr>
          <w:lang w:val="de-DE"/>
        </w:rPr>
        <w:tab/>
        <w:t>C</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Was tun Sie, falls ein Mitglied der Schiffsbesatzung flüssiges Butan über seinen Körper geschüttet bekommen hat?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Sie ziehen der Person sofort die Kleider aus und tupfen ihren Körper mit Wasser und steriler Watte ab.</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Sie ziehen der Person</w:t>
      </w:r>
      <w:r w:rsidRPr="00937E3C" w:rsidDel="0043706B">
        <w:rPr>
          <w:lang w:val="de-DE"/>
        </w:rPr>
        <w:t xml:space="preserve"> </w:t>
      </w:r>
      <w:r w:rsidRPr="00937E3C">
        <w:rPr>
          <w:lang w:val="de-DE"/>
        </w:rPr>
        <w:t>sofort die Kleider aus und stellen sie anschließend sofort unter eine Dusche.</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Sie stellen die Person unter eine Dusche und ziehen ihr unter der Dusche die Kleider aus.</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Sie setzen die Person mit Kleidung mindestens 15 Minuten in warmes Badewasser.</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01.1-04</w:t>
      </w:r>
      <w:r w:rsidRPr="00937E3C">
        <w:rPr>
          <w:lang w:val="de-DE"/>
        </w:rPr>
        <w:tab/>
        <w:t>Flüssiggas auf der Haut</w:t>
      </w:r>
      <w:r w:rsidRPr="00937E3C">
        <w:rPr>
          <w:lang w:val="de-DE"/>
        </w:rPr>
        <w:tab/>
        <w:t>D</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Ein Mitglied der Schiffsbesatzung hat flüssiges Ammoniak über die Hände geschüttet bekommen. Was tun Sie zuerst?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Sie fragen einen Arzt.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Sie lassen die Person so schnell wie möglich in eine Spezialklinik für Brandwunden transportieren.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Sie reiben die Hände dick mit Brandsalbe ein.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Sie spülen die Hände mindestens 15 Minuten mit Wasser.</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sectPr w:rsidR="00FA3C51" w:rsidRPr="00937E3C">
          <w:headerReference w:type="even" r:id="rId111"/>
          <w:headerReference w:type="default" r:id="rId112"/>
          <w:headerReference w:type="first" r:id="rId113"/>
          <w:pgSz w:w="11906" w:h="16838"/>
          <w:pgMar w:top="1417" w:right="1417" w:bottom="1417" w:left="1417" w:header="708" w:footer="708" w:gutter="0"/>
          <w:cols w:space="708"/>
        </w:sect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01.2-01</w:t>
      </w:r>
      <w:r w:rsidRPr="00937E3C">
        <w:rPr>
          <w:lang w:val="de-DE"/>
        </w:rPr>
        <w:tab/>
      </w:r>
      <w:r w:rsidR="00BE7A8A" w:rsidRPr="00937E3C">
        <w:rPr>
          <w:lang w:val="de-DE"/>
        </w:rPr>
        <w:t xml:space="preserve">Einatmen </w:t>
      </w:r>
      <w:r w:rsidRPr="00937E3C">
        <w:rPr>
          <w:lang w:val="de-DE"/>
        </w:rPr>
        <w:t>von Gas</w:t>
      </w:r>
      <w:r w:rsidRPr="00937E3C">
        <w:rPr>
          <w:lang w:val="de-DE"/>
        </w:rPr>
        <w:tab/>
        <w:t>C</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Ein Mitglied der Schiffsbesatzung hat viel Propangas eingeatmet, ist aber nicht bewusstlos. Was tun Sie als Erstes?</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Sie beatmen die Person.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Sie geben der Person Sauerstoff.</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Sie bringen die Person außerhalb des Gefahrenbereiches und überwachen sie.</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Sie bringen die Person außerhalb des Gefahrenbereiches und bringen sie in die stabile Seitenlage.</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01.2-02</w:t>
      </w:r>
      <w:r w:rsidRPr="00937E3C">
        <w:rPr>
          <w:lang w:val="de-DE"/>
        </w:rPr>
        <w:tab/>
      </w:r>
      <w:r w:rsidR="00BE7A8A" w:rsidRPr="00937E3C">
        <w:rPr>
          <w:lang w:val="de-DE"/>
        </w:rPr>
        <w:t>Einatmen</w:t>
      </w:r>
      <w:r w:rsidR="00BE7A8A" w:rsidRPr="00937E3C" w:rsidDel="00BE7A8A">
        <w:rPr>
          <w:lang w:val="de-DE"/>
        </w:rPr>
        <w:t xml:space="preserve"> </w:t>
      </w:r>
      <w:r w:rsidRPr="00937E3C">
        <w:rPr>
          <w:lang w:val="de-DE"/>
        </w:rPr>
        <w:t>von Gas</w:t>
      </w:r>
      <w:r w:rsidRPr="00937E3C">
        <w:rPr>
          <w:lang w:val="de-DE"/>
        </w:rPr>
        <w:tab/>
        <w:t>D</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Ein Mitglied der Schiffsbesatzung hat Propangas eingeatmet und ist bewusstlos, atmet aber. Was tun Sie als Erstes?</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Sie wenden Mund-zu-Mund-Beatmung an.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Sie geben der Person Sauerstoff.</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Sie bringen die Person außerhalb des Gefahrenbereiches und überwachen sie.</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Sie bringen die Person außerhalb des Gefahrenbereiches und bringen sie in die stabile Seitenlage.</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01.2-03</w:t>
      </w:r>
      <w:r w:rsidRPr="00937E3C">
        <w:rPr>
          <w:lang w:val="de-DE"/>
        </w:rPr>
        <w:tab/>
      </w:r>
      <w:r w:rsidR="00BE7A8A" w:rsidRPr="00937E3C">
        <w:rPr>
          <w:lang w:val="de-DE"/>
        </w:rPr>
        <w:t>Einatmen</w:t>
      </w:r>
      <w:r w:rsidR="00BE7A8A" w:rsidRPr="00937E3C" w:rsidDel="00BE7A8A">
        <w:rPr>
          <w:lang w:val="de-DE"/>
        </w:rPr>
        <w:t xml:space="preserve"> </w:t>
      </w:r>
      <w:r w:rsidRPr="00937E3C">
        <w:rPr>
          <w:lang w:val="de-DE"/>
        </w:rPr>
        <w:t>von Gas</w:t>
      </w:r>
      <w:r w:rsidRPr="00937E3C">
        <w:rPr>
          <w:lang w:val="de-DE"/>
        </w:rPr>
        <w:tab/>
        <w:t>A</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Ein Mitglied der Schiffsbesatzung hat Propangas eingeatmet, ist bewusstlos und atmet nicht. Was tun Sie als Erstes?</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Sie bringen die Person außerhalb des Gefahrenbereiches  und wenden Mund-zu-Mund-Beatmung an.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Sie geben der Person Sauerstoff.</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Sie bringen die Person außerhalb des Gefahrenbereiches und überwachen sie.</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Sie bringen die Person außerhalb des Gefahrenbereiches und bringen sie in die stabile Seitenlage.</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01.2-04</w:t>
      </w:r>
      <w:r w:rsidRPr="00937E3C">
        <w:rPr>
          <w:lang w:val="de-DE"/>
        </w:rPr>
        <w:tab/>
      </w:r>
      <w:r w:rsidR="00BE7A8A" w:rsidRPr="00937E3C">
        <w:rPr>
          <w:lang w:val="de-DE"/>
        </w:rPr>
        <w:t>Einatmen</w:t>
      </w:r>
      <w:r w:rsidR="00BE7A8A" w:rsidRPr="00937E3C" w:rsidDel="00BE7A8A">
        <w:rPr>
          <w:lang w:val="de-DE"/>
        </w:rPr>
        <w:t xml:space="preserve"> </w:t>
      </w:r>
      <w:r w:rsidRPr="00937E3C">
        <w:rPr>
          <w:lang w:val="de-DE"/>
        </w:rPr>
        <w:t>von Gas</w:t>
      </w:r>
      <w:r w:rsidRPr="00937E3C">
        <w:rPr>
          <w:lang w:val="de-DE"/>
        </w:rPr>
        <w:tab/>
        <w:t>B</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Ein Mitglied der Schiffsbesatzung hat Ammoniak eingeatmet. Die Person hustet und hat Atembeklemmungen. Was tun Sie als Erstes?</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Sie geben der Person  Sauerstoff, bis sie nicht mehr hustet und legen sie dann aufs Bett.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Sie bringen die Person außerhalb des Gefahrenbereiches, überwachen sie und alarmieren einen Arzt.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Sie stellen die Person unter die Dusche und ziehen sie aus.</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Sie wenden Mund-zu-Mund-Beatmung an und alarmieren einen Arzt.</w:t>
      </w:r>
    </w:p>
    <w:p w:rsidR="00FA3C51" w:rsidRPr="00937E3C" w:rsidRDefault="009F0DDF"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br w:type="page"/>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01.2-05</w:t>
      </w:r>
      <w:r w:rsidRPr="00937E3C">
        <w:rPr>
          <w:lang w:val="de-DE"/>
        </w:rPr>
        <w:tab/>
      </w:r>
      <w:r w:rsidR="00BE7A8A" w:rsidRPr="00937E3C">
        <w:rPr>
          <w:lang w:val="de-DE"/>
        </w:rPr>
        <w:t>Einatmen</w:t>
      </w:r>
      <w:r w:rsidR="00BE7A8A" w:rsidRPr="00937E3C" w:rsidDel="00BE7A8A">
        <w:rPr>
          <w:lang w:val="de-DE"/>
        </w:rPr>
        <w:t xml:space="preserve"> </w:t>
      </w:r>
      <w:r w:rsidRPr="00937E3C">
        <w:rPr>
          <w:lang w:val="de-DE"/>
        </w:rPr>
        <w:t>von Gas</w:t>
      </w:r>
      <w:r w:rsidRPr="00937E3C">
        <w:rPr>
          <w:lang w:val="de-DE"/>
        </w:rPr>
        <w:tab/>
        <w:t>B</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Ein Mitglied der Schiffsbesatzung hat Propengas eingeatmet. Wann wenden Sie Mund-zu-Mund-Beatmung an?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Wenn das Opfer bewusstlos ist und atmet.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Wenn das Opfer bewusstlos ist und nicht atmet.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Wenn das Opfer nicht bewusstlos ist und atmet.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Wenn das Opfer nicht bewusstlos ist und nicht atmet.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sectPr w:rsidR="00FA3C51" w:rsidRPr="00937E3C">
          <w:headerReference w:type="even" r:id="rId114"/>
          <w:headerReference w:type="default" r:id="rId115"/>
          <w:headerReference w:type="first" r:id="rId116"/>
          <w:pgSz w:w="11906" w:h="16838"/>
          <w:pgMar w:top="1417" w:right="1417" w:bottom="1417" w:left="1417" w:header="708" w:footer="708" w:gutter="0"/>
          <w:cols w:space="708"/>
        </w:sect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01.3-01</w:t>
      </w:r>
      <w:r w:rsidRPr="00937E3C">
        <w:rPr>
          <w:lang w:val="de-DE"/>
        </w:rPr>
        <w:tab/>
        <w:t>Hilfeleistung allgemein</w:t>
      </w:r>
      <w:r w:rsidRPr="00937E3C">
        <w:rPr>
          <w:lang w:val="de-DE"/>
        </w:rPr>
        <w:tab/>
        <w:t>A</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Einem Mitglied der Schiffsbesatzung ist in einem Aufstellungsraum während einer Kontrolle schlecht geworden. Was tun Sie als Erstes?</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Den Schiffsführer informieren und für Hilfe sorgen.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Den Aufstellungsraum betreten und untersuchen, was mit dem Opfer los ist.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Sofort zusammen mit einem Kollegen das Opfer aus dem Aufstellungsraum holen.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Das “Bleib-Weg” Signal einschalten.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01.3-02</w:t>
      </w:r>
      <w:r w:rsidRPr="00937E3C">
        <w:rPr>
          <w:lang w:val="de-DE"/>
        </w:rPr>
        <w:tab/>
        <w:t>Hilfeleistung allgemein</w:t>
      </w:r>
      <w:r w:rsidRPr="00937E3C">
        <w:rPr>
          <w:lang w:val="de-DE"/>
        </w:rPr>
        <w:tab/>
        <w:t>C</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Ein Mitglied der Schiffsbesatzung stolpert über eine Leitung und stürzt schwer. Was tun Sie als Erstes?</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Mund-zu-Mund-Beatmung anwenden.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Das Opfer ins Bett bringen.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Kontrollieren, ob das Opfer bewusstlos ist.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Einen Arzt informieren.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01.3-03</w:t>
      </w:r>
      <w:r w:rsidRPr="00937E3C">
        <w:rPr>
          <w:lang w:val="de-DE"/>
        </w:rPr>
        <w:tab/>
        <w:t>Hilfeleistung allgemein</w:t>
      </w:r>
      <w:r w:rsidRPr="00937E3C">
        <w:rPr>
          <w:lang w:val="de-DE"/>
        </w:rPr>
        <w:tab/>
        <w:t>C</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Wie stellen Sie fest, dass ein Opfer infolge eines Unfalls bewusstlos ist?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Sie kontrollieren, ob Sie seinen Puls fühlen.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Sie kontrollieren, ob das Opfer den Brustkasten bewegt und ob es atmet.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Sie kontrollieren, ob das Opfer auf Ansprechen und andere Reize reagiert.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Sie kontrollieren, ob das Opfer auf Ether-Geruch reagiert.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01.3-04</w:t>
      </w:r>
      <w:r w:rsidRPr="00937E3C">
        <w:rPr>
          <w:lang w:val="de-DE"/>
        </w:rPr>
        <w:tab/>
        <w:t>Hilfeleistung allgemein</w:t>
      </w:r>
      <w:r w:rsidRPr="00937E3C">
        <w:rPr>
          <w:lang w:val="de-DE"/>
        </w:rPr>
        <w:tab/>
        <w:t>D</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Ein Mitglied der Schiffsbesatzung hat ein gefährliches Gas eingeatmet und soll ins Krankenhaus transportiert werden. Was ist das wichtigste das Sie mitgeben?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Sein Dienstbuch.</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Telefonnummer seiner Familie.</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Seinen Pass.</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Daten über das Ladegut.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sectPr w:rsidR="00FA3C51" w:rsidRPr="00937E3C">
          <w:headerReference w:type="even" r:id="rId117"/>
          <w:headerReference w:type="default" r:id="rId118"/>
          <w:headerReference w:type="first" r:id="rId119"/>
          <w:pgSz w:w="11906" w:h="16838"/>
          <w:pgMar w:top="1417" w:right="1417" w:bottom="1417" w:left="1417" w:header="708" w:footer="708" w:gutter="0"/>
          <w:cols w:space="708"/>
        </w:sect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02.1-01</w:t>
      </w:r>
      <w:r w:rsidRPr="00937E3C">
        <w:rPr>
          <w:lang w:val="de-DE"/>
        </w:rPr>
        <w:tab/>
        <w:t>Flanschleckage</w:t>
      </w:r>
      <w:r w:rsidRPr="00937E3C">
        <w:rPr>
          <w:lang w:val="de-DE"/>
        </w:rPr>
        <w:tab/>
        <w:t>A</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Während des Löschens stellt sich heraus, dass aus dem Flansch zwischen Lade-/Löschleitung und  Lade-Einrichtung Flüssigkeit tropft. Was tun Sie als Erstes?</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Pumpen abschalten und die entsprechenden Absperrschieber schließen.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Eine Leckwanne unter den Anschluss stellen.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Langsamer pumpen.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Einen nassen Lappen um den Flansch anbringen und das Löschen fortsetzen.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02.1-02</w:t>
      </w:r>
      <w:r w:rsidRPr="00937E3C">
        <w:rPr>
          <w:lang w:val="de-DE"/>
        </w:rPr>
        <w:tab/>
        <w:t>Flanschleckage</w:t>
      </w:r>
      <w:r w:rsidRPr="00937E3C">
        <w:rPr>
          <w:lang w:val="de-DE"/>
        </w:rPr>
        <w:tab/>
        <w:t>B</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Während des Ladens stellt sich heraus, dass sich beim Flansch zwischen Lade-/Löschleitung und  Lade-Einrichtung eine undichte Stelle befindet. Was tun Sie als Erstes?</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Langsamer laden.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Beladung nach Rücksprache mit der Landanlage stoppen.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Weiterladen.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Eine Leckwanne unter den Anschluss stellen.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02.1-03</w:t>
      </w:r>
      <w:r w:rsidRPr="00937E3C">
        <w:rPr>
          <w:lang w:val="de-DE"/>
        </w:rPr>
        <w:tab/>
        <w:t>Flanschleckage</w:t>
      </w:r>
      <w:r w:rsidRPr="00937E3C">
        <w:rPr>
          <w:lang w:val="de-DE"/>
        </w:rPr>
        <w:tab/>
        <w:t>C</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Während der Fahrt mit einem beladenen Schiff stellt sich heraus, dass es eine undichte Stelle in der Lade-/Löschleitung gibt. Alle Verschlüsse sind zu. Wie gehen Sie vor?</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Sie geben das "Bleib weg" Signal, legen an und warnen die Behörde.</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Sie geben das "Bleib weg" Signal und fahren weiter.</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Sie machen die Leitung drucklos.</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Sie fahren weiter ohne zusätzliche Maßnahmen zu treffen.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sectPr w:rsidR="00FA3C51" w:rsidRPr="00937E3C">
          <w:headerReference w:type="even" r:id="rId120"/>
          <w:headerReference w:type="default" r:id="rId121"/>
          <w:footerReference w:type="default" r:id="rId122"/>
          <w:headerReference w:type="first" r:id="rId123"/>
          <w:pgSz w:w="11906" w:h="16838"/>
          <w:pgMar w:top="1417" w:right="1417" w:bottom="1417" w:left="1417" w:header="708" w:footer="708" w:gutter="0"/>
          <w:cols w:space="708"/>
        </w:sect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02.2-01</w:t>
      </w:r>
      <w:r w:rsidRPr="00937E3C">
        <w:rPr>
          <w:lang w:val="de-DE"/>
        </w:rPr>
        <w:tab/>
        <w:t>Maschinenraumbrand</w:t>
      </w:r>
      <w:r w:rsidRPr="00937E3C">
        <w:rPr>
          <w:lang w:val="de-DE"/>
        </w:rPr>
        <w:tab/>
        <w:t>C</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Während des Ladens entsteht ein Brand im Maschinenraum. Was tun Sie, außer den Brand zu löschen?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Weiterladen, aber die Landanlage informieren.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Nur die Landanlage informieren.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Das Schnellschlusssystem </w:t>
      </w:r>
      <w:r w:rsidR="006E3BDB" w:rsidRPr="00937E3C">
        <w:rPr>
          <w:lang w:val="de-DE"/>
        </w:rPr>
        <w:t>auslösen</w:t>
      </w:r>
      <w:r w:rsidR="00160BDD" w:rsidRPr="00937E3C">
        <w:rPr>
          <w:lang w:val="de-DE"/>
        </w:rPr>
        <w:t xml:space="preserve"> </w:t>
      </w:r>
      <w:r w:rsidRPr="00937E3C">
        <w:rPr>
          <w:lang w:val="de-DE"/>
        </w:rPr>
        <w:t>und die Landanlage informieren.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Schifffahrtspolizei anrufen.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02.2-02</w:t>
      </w:r>
      <w:r w:rsidRPr="00937E3C">
        <w:rPr>
          <w:lang w:val="de-DE"/>
        </w:rPr>
        <w:tab/>
        <w:t>Maschinenraumbrand</w:t>
      </w:r>
      <w:r w:rsidRPr="00937E3C">
        <w:rPr>
          <w:lang w:val="de-DE"/>
        </w:rPr>
        <w:tab/>
        <w:t>A</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Sie haben UN 1011 BUTAN geladen. Während der Fahrt entsteht ein Brand im Maschinenraum. Was tun Sie außer den Brand zu löschen?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zuständige Behörde informieren.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Den Empfänger informieren.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Weiterfahren und das “Bleib weg" Signal auslösen.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Die Berieselungsanlage einschalten.</w:t>
      </w:r>
    </w:p>
    <w:p w:rsidR="00E81643" w:rsidRPr="00937E3C" w:rsidRDefault="00E81643"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02.2-03</w:t>
      </w:r>
      <w:r w:rsidRPr="00937E3C">
        <w:rPr>
          <w:lang w:val="de-DE"/>
        </w:rPr>
        <w:tab/>
        <w:t>Maschinenraumbrand</w:t>
      </w:r>
      <w:r w:rsidRPr="00937E3C">
        <w:rPr>
          <w:lang w:val="de-DE"/>
        </w:rPr>
        <w:tab/>
        <w:t>C</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Während des Löschens entsteht ein Brand im Maschinenraum. Was tun Sie, außer den Brand zu löschen, als Erstes?</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Einfach Weiterentladen.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Nur die Landanlage informieren.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 xml:space="preserve">Das Schnellschlusssystem </w:t>
      </w:r>
      <w:r w:rsidR="00160BDD" w:rsidRPr="00937E3C">
        <w:rPr>
          <w:lang w:val="de-DE"/>
        </w:rPr>
        <w:t xml:space="preserve">auslösen </w:t>
      </w:r>
      <w:r w:rsidRPr="00937E3C">
        <w:rPr>
          <w:lang w:val="de-DE"/>
        </w:rPr>
        <w:t>und die Landanlage informieren.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Das "Bleib weg" Signal auslösen.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sectPr w:rsidR="00FA3C51" w:rsidRPr="00937E3C">
          <w:headerReference w:type="even" r:id="rId124"/>
          <w:headerReference w:type="default" r:id="rId125"/>
          <w:footerReference w:type="default" r:id="rId126"/>
          <w:headerReference w:type="first" r:id="rId127"/>
          <w:pgSz w:w="11906" w:h="16838"/>
          <w:pgMar w:top="1417" w:right="1417" w:bottom="1417" w:left="1417" w:header="708" w:footer="708" w:gutter="0"/>
          <w:cols w:space="708"/>
        </w:sect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02.3-01</w:t>
      </w:r>
      <w:r w:rsidRPr="00937E3C">
        <w:rPr>
          <w:lang w:val="de-DE"/>
        </w:rPr>
        <w:tab/>
        <w:t>Gefahr</w:t>
      </w:r>
      <w:ins w:id="151" w:author="Bölker, Steffan" w:date="2018-08-24T15:44:00Z">
        <w:r w:rsidR="002735BD" w:rsidRPr="00937E3C">
          <w:rPr>
            <w:lang w:val="de-DE"/>
          </w:rPr>
          <w:t>en, die</w:t>
        </w:r>
      </w:ins>
      <w:r w:rsidRPr="00937E3C">
        <w:rPr>
          <w:lang w:val="de-DE"/>
        </w:rPr>
        <w:t xml:space="preserve"> von der Umgebung </w:t>
      </w:r>
      <w:ins w:id="152" w:author="Bölker, Steffan" w:date="2018-08-24T15:44:00Z">
        <w:r w:rsidR="002735BD" w:rsidRPr="00937E3C">
          <w:rPr>
            <w:lang w:val="de-DE"/>
          </w:rPr>
          <w:t xml:space="preserve">des Schiffes </w:t>
        </w:r>
      </w:ins>
      <w:r w:rsidRPr="00937E3C">
        <w:rPr>
          <w:lang w:val="de-DE"/>
        </w:rPr>
        <w:t>aus</w:t>
      </w:r>
      <w:ins w:id="153" w:author="Bölker, Steffan" w:date="2018-08-24T15:44:00Z">
        <w:r w:rsidR="002735BD" w:rsidRPr="00937E3C">
          <w:rPr>
            <w:lang w:val="de-DE"/>
          </w:rPr>
          <w:t>gehen können</w:t>
        </w:r>
      </w:ins>
      <w:r w:rsidRPr="00937E3C">
        <w:rPr>
          <w:lang w:val="de-DE"/>
        </w:rPr>
        <w:tab/>
        <w:t>B</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 xml:space="preserve">Ihr Schiff liegt an einer Landanlage festgemacht und ist löschbereit. Auf der Landanlage wird Feueralarm gegeben. Sie sehen auf dem Steg oder in </w:t>
      </w:r>
      <w:del w:id="154" w:author="Bölker, Steffan" w:date="2018-08-24T15:44:00Z">
        <w:r w:rsidRPr="00937E3C" w:rsidDel="002735BD">
          <w:delText xml:space="preserve">deren </w:delText>
        </w:r>
      </w:del>
      <w:ins w:id="155" w:author="Bölker, Steffan" w:date="2018-08-24T15:44:00Z">
        <w:r w:rsidR="002735BD" w:rsidRPr="00937E3C">
          <w:t xml:space="preserve">dessen </w:t>
        </w:r>
      </w:ins>
      <w:r w:rsidRPr="00937E3C">
        <w:t>Umgebung keinen Brand. Was tun Sie?</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Abflanschen  und wegfahren.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Auf Instruktionen der Landanlage warten.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Die Berieselungsanlage einschalten.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Das "Bleib weg" Signal auslösen.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02.3-02</w:t>
      </w:r>
      <w:r w:rsidRPr="00937E3C">
        <w:rPr>
          <w:lang w:val="de-DE"/>
        </w:rPr>
        <w:tab/>
        <w:t>Gefahr</w:t>
      </w:r>
      <w:ins w:id="156" w:author="Bölker, Steffan" w:date="2018-08-24T15:44:00Z">
        <w:r w:rsidR="00831411" w:rsidRPr="00937E3C">
          <w:rPr>
            <w:lang w:val="de-DE"/>
          </w:rPr>
          <w:t xml:space="preserve">en, die </w:t>
        </w:r>
      </w:ins>
      <w:r w:rsidRPr="00937E3C">
        <w:rPr>
          <w:lang w:val="de-DE"/>
        </w:rPr>
        <w:t>von der Umgebung</w:t>
      </w:r>
      <w:ins w:id="157" w:author="Bölker, Steffan" w:date="2018-08-24T15:45:00Z">
        <w:r w:rsidR="00831411" w:rsidRPr="00937E3C">
          <w:rPr>
            <w:lang w:val="de-DE"/>
          </w:rPr>
          <w:t xml:space="preserve"> des Schiffes</w:t>
        </w:r>
      </w:ins>
      <w:r w:rsidRPr="00937E3C">
        <w:rPr>
          <w:lang w:val="de-DE"/>
        </w:rPr>
        <w:t xml:space="preserve"> aus</w:t>
      </w:r>
      <w:ins w:id="158" w:author="Bölker, Steffan" w:date="2018-08-24T15:45:00Z">
        <w:r w:rsidR="00831411" w:rsidRPr="00937E3C">
          <w:rPr>
            <w:lang w:val="de-DE"/>
          </w:rPr>
          <w:t>gehen können</w:t>
        </w:r>
      </w:ins>
      <w:r w:rsidRPr="00937E3C">
        <w:rPr>
          <w:lang w:val="de-DE"/>
        </w:rPr>
        <w:tab/>
        <w:t>A</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 xml:space="preserve">Während des Löschens entsteht ein Brand auf dem Steg. Was </w:t>
      </w:r>
      <w:r w:rsidR="006555BF" w:rsidRPr="00937E3C">
        <w:rPr>
          <w:lang w:val="de-DE"/>
        </w:rPr>
        <w:t>ist zu tun</w:t>
      </w:r>
      <w:r w:rsidRPr="00937E3C">
        <w:rPr>
          <w:lang w:val="de-DE"/>
        </w:rPr>
        <w: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 xml:space="preserve">Das Schnellschlusssystem </w:t>
      </w:r>
      <w:r w:rsidR="00160BDD" w:rsidRPr="00937E3C">
        <w:rPr>
          <w:lang w:val="de-DE"/>
        </w:rPr>
        <w:t>auslösen</w:t>
      </w:r>
      <w:r w:rsidRPr="00937E3C">
        <w:rPr>
          <w:lang w:val="de-DE"/>
        </w:rPr>
        <w:t>, abflanschen und wegfahren.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Schifffahrtspolizei anrufen.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Die Berieselungsanlage einschalten.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Auf Instruktionen seitens der Landanlage warten.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02.3-03</w:t>
      </w:r>
      <w:r w:rsidRPr="00937E3C">
        <w:rPr>
          <w:lang w:val="de-DE"/>
        </w:rPr>
        <w:tab/>
        <w:t>Gefahr</w:t>
      </w:r>
      <w:ins w:id="159" w:author="Bölker, Steffan" w:date="2018-08-24T15:45:00Z">
        <w:r w:rsidR="00831411" w:rsidRPr="00937E3C">
          <w:rPr>
            <w:lang w:val="de-DE"/>
          </w:rPr>
          <w:t xml:space="preserve">en, die </w:t>
        </w:r>
      </w:ins>
      <w:r w:rsidRPr="00937E3C">
        <w:rPr>
          <w:lang w:val="de-DE"/>
        </w:rPr>
        <w:t xml:space="preserve"> von der Umgebung</w:t>
      </w:r>
      <w:ins w:id="160" w:author="Bölker, Steffan" w:date="2018-08-24T15:45:00Z">
        <w:r w:rsidR="00831411" w:rsidRPr="00937E3C">
          <w:rPr>
            <w:lang w:val="de-DE"/>
          </w:rPr>
          <w:t xml:space="preserve"> des Schiffes</w:t>
        </w:r>
      </w:ins>
      <w:r w:rsidRPr="00937E3C">
        <w:rPr>
          <w:lang w:val="de-DE"/>
        </w:rPr>
        <w:t xml:space="preserve"> aus</w:t>
      </w:r>
      <w:ins w:id="161" w:author="Bölker, Steffan" w:date="2018-08-24T15:45:00Z">
        <w:r w:rsidR="00831411" w:rsidRPr="00937E3C">
          <w:rPr>
            <w:lang w:val="de-DE"/>
          </w:rPr>
          <w:t>gehen können</w:t>
        </w:r>
      </w:ins>
      <w:r w:rsidRPr="00937E3C">
        <w:rPr>
          <w:lang w:val="de-DE"/>
        </w:rPr>
        <w:tab/>
        <w:t>B</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 xml:space="preserve">Während des Löschens von Propen gibt es auf der Landanlage einen Gasaustritt. Es wird Alarm ausgelöst. Was </w:t>
      </w:r>
      <w:r w:rsidR="006555BF" w:rsidRPr="00937E3C">
        <w:t>ist zu tun</w:t>
      </w:r>
      <w:r w:rsidRPr="00937E3C">
        <w:t>?</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Berieselungsanlage einschalten.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Auf Instruktionen der Landanlage warten.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Weiterladen, aber ein Atemschutzgerät anlegen.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Ununterbrochen die Gaskonzentrationen an Deck messen.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B2048E" w:rsidRPr="00937E3C" w:rsidRDefault="00B2048E" w:rsidP="00B2048E">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233 02.3</w:t>
      </w:r>
      <w:r w:rsidR="00041AF2" w:rsidRPr="00937E3C">
        <w:rPr>
          <w:lang w:val="de-DE"/>
        </w:rPr>
        <w:t>-</w:t>
      </w:r>
      <w:r w:rsidRPr="00937E3C">
        <w:rPr>
          <w:lang w:val="de-DE"/>
        </w:rPr>
        <w:t xml:space="preserve"> 04</w:t>
      </w:r>
      <w:r w:rsidRPr="00937E3C">
        <w:rPr>
          <w:lang w:val="de-DE"/>
        </w:rPr>
        <w:tab/>
        <w:t>Sicherheitsvorschriften, 7.2.4.16.17</w:t>
      </w:r>
      <w:r w:rsidRPr="00937E3C">
        <w:rPr>
          <w:lang w:val="de-DE"/>
        </w:rPr>
        <w:tab/>
        <w:t>A</w:t>
      </w:r>
    </w:p>
    <w:p w:rsidR="00B2048E" w:rsidRPr="00937E3C" w:rsidRDefault="00B2048E" w:rsidP="00B2048E">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B2048E" w:rsidRPr="00937E3C" w:rsidRDefault="00B2048E" w:rsidP="00B2048E">
      <w:pPr>
        <w:pStyle w:val="BodyText22"/>
        <w:tabs>
          <w:tab w:val="clear" w:pos="567"/>
          <w:tab w:val="left" w:pos="284"/>
        </w:tabs>
        <w:spacing w:line="240" w:lineRule="atLeast"/>
      </w:pPr>
      <w:r w:rsidRPr="00937E3C">
        <w:tab/>
      </w:r>
      <w:r w:rsidRPr="00937E3C">
        <w:tab/>
        <w:t xml:space="preserve">In dem mit </w:t>
      </w:r>
      <w:r w:rsidR="00E05D1A" w:rsidRPr="00937E3C">
        <w:t xml:space="preserve">tiefgekühlt </w:t>
      </w:r>
      <w:r w:rsidRPr="00937E3C">
        <w:t xml:space="preserve">verflüssigten Gasen geladenen Ladetank steigt der Druck schneller als erwartet. </w:t>
      </w:r>
      <w:r w:rsidR="00E05D1A" w:rsidRPr="00937E3C">
        <w:t>Es ist zu erwarten</w:t>
      </w:r>
      <w:r w:rsidRPr="00937E3C">
        <w:t xml:space="preserve">, dass der Ladetankdruck den Ansprechdruck der Sicherheitsventile übersteigen wird, bevor die Ladung gelöscht werden kann. Was </w:t>
      </w:r>
      <w:r w:rsidR="00E05D1A" w:rsidRPr="00937E3C">
        <w:t xml:space="preserve">ist zu </w:t>
      </w:r>
      <w:r w:rsidRPr="00937E3C">
        <w:t>tun?</w:t>
      </w:r>
    </w:p>
    <w:p w:rsidR="00B2048E" w:rsidRPr="00937E3C" w:rsidRDefault="00B2048E" w:rsidP="00B2048E">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B2048E" w:rsidRPr="00937E3C" w:rsidRDefault="00B2048E" w:rsidP="00B2048E">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A</w:t>
      </w:r>
      <w:r w:rsidRPr="00937E3C">
        <w:rPr>
          <w:lang w:val="de-DE"/>
        </w:rPr>
        <w:tab/>
        <w:t>Der Schiffsführer informiert die nächstgelegenen Einsatz- und Sicherheitskräfte.</w:t>
      </w:r>
    </w:p>
    <w:p w:rsidR="00B2048E" w:rsidRPr="00937E3C" w:rsidRDefault="00B2048E" w:rsidP="00B2048E">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B</w:t>
      </w:r>
      <w:r w:rsidRPr="00937E3C">
        <w:rPr>
          <w:lang w:val="de-DE"/>
        </w:rPr>
        <w:tab/>
      </w:r>
      <w:r w:rsidR="00E05D1A" w:rsidRPr="00937E3C">
        <w:rPr>
          <w:lang w:val="de-DE"/>
        </w:rPr>
        <w:t xml:space="preserve">Der Schiffsführer </w:t>
      </w:r>
      <w:r w:rsidRPr="00937E3C">
        <w:rPr>
          <w:lang w:val="de-DE"/>
        </w:rPr>
        <w:t>n</w:t>
      </w:r>
      <w:r w:rsidR="00E05D1A" w:rsidRPr="00937E3C">
        <w:rPr>
          <w:lang w:val="de-DE"/>
        </w:rPr>
        <w:t>im</w:t>
      </w:r>
      <w:r w:rsidRPr="00937E3C">
        <w:rPr>
          <w:lang w:val="de-DE"/>
        </w:rPr>
        <w:t>m</w:t>
      </w:r>
      <w:r w:rsidR="00E05D1A" w:rsidRPr="00937E3C">
        <w:rPr>
          <w:lang w:val="de-DE"/>
        </w:rPr>
        <w:t>t</w:t>
      </w:r>
      <w:r w:rsidRPr="00937E3C">
        <w:rPr>
          <w:lang w:val="de-DE"/>
        </w:rPr>
        <w:t xml:space="preserve"> Kontakt mit </w:t>
      </w:r>
      <w:r w:rsidR="00E05D1A" w:rsidRPr="00937E3C">
        <w:rPr>
          <w:lang w:val="de-DE"/>
        </w:rPr>
        <w:t>dem</w:t>
      </w:r>
      <w:r w:rsidRPr="00937E3C">
        <w:rPr>
          <w:lang w:val="de-DE"/>
        </w:rPr>
        <w:t xml:space="preserve"> Löschplatz </w:t>
      </w:r>
      <w:r w:rsidR="00E05D1A" w:rsidRPr="00937E3C">
        <w:rPr>
          <w:lang w:val="de-DE"/>
        </w:rPr>
        <w:t>auf</w:t>
      </w:r>
      <w:r w:rsidRPr="00937E3C">
        <w:rPr>
          <w:lang w:val="de-DE"/>
        </w:rPr>
        <w:t>.</w:t>
      </w:r>
    </w:p>
    <w:p w:rsidR="00B2048E" w:rsidRPr="00937E3C" w:rsidRDefault="00B2048E" w:rsidP="00B2048E">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C</w:t>
      </w:r>
      <w:r w:rsidRPr="00937E3C">
        <w:rPr>
          <w:lang w:val="de-DE"/>
        </w:rPr>
        <w:tab/>
      </w:r>
      <w:r w:rsidR="00E05D1A" w:rsidRPr="00937E3C">
        <w:rPr>
          <w:lang w:val="de-DE"/>
        </w:rPr>
        <w:t xml:space="preserve">Der Schiffsführer </w:t>
      </w:r>
      <w:r w:rsidRPr="00937E3C">
        <w:rPr>
          <w:lang w:val="de-DE"/>
        </w:rPr>
        <w:t>f</w:t>
      </w:r>
      <w:r w:rsidR="00E05D1A" w:rsidRPr="00937E3C">
        <w:rPr>
          <w:lang w:val="de-DE"/>
        </w:rPr>
        <w:t>ä</w:t>
      </w:r>
      <w:r w:rsidRPr="00937E3C">
        <w:rPr>
          <w:lang w:val="de-DE"/>
        </w:rPr>
        <w:t>hr</w:t>
      </w:r>
      <w:r w:rsidR="00E05D1A" w:rsidRPr="00937E3C">
        <w:rPr>
          <w:lang w:val="de-DE"/>
        </w:rPr>
        <w:t>t</w:t>
      </w:r>
      <w:r w:rsidRPr="00937E3C">
        <w:rPr>
          <w:lang w:val="de-DE"/>
        </w:rPr>
        <w:t xml:space="preserve"> zurück.</w:t>
      </w:r>
    </w:p>
    <w:p w:rsidR="00B2048E" w:rsidRPr="00937E3C" w:rsidRDefault="00B2048E" w:rsidP="00B2048E">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t>D</w:t>
      </w:r>
      <w:r w:rsidRPr="00937E3C">
        <w:rPr>
          <w:lang w:val="de-DE"/>
        </w:rPr>
        <w:tab/>
      </w:r>
      <w:r w:rsidR="00E05D1A" w:rsidRPr="00937E3C">
        <w:rPr>
          <w:lang w:val="de-DE"/>
        </w:rPr>
        <w:t>Der Schiffsführer öffnet das Sicherheitsventil.</w:t>
      </w:r>
    </w:p>
    <w:p w:rsidR="00B2048E" w:rsidRPr="00937E3C" w:rsidRDefault="00B2048E" w:rsidP="00B2048E">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B2048E" w:rsidRPr="00937E3C" w:rsidRDefault="00B2048E"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sectPr w:rsidR="00FA3C51" w:rsidRPr="00937E3C">
          <w:headerReference w:type="even" r:id="rId128"/>
          <w:headerReference w:type="default" r:id="rId129"/>
          <w:headerReference w:type="first" r:id="rId130"/>
          <w:pgSz w:w="11906" w:h="16838"/>
          <w:pgMar w:top="1417" w:right="1417" w:bottom="1417" w:left="1417" w:header="708" w:footer="708" w:gutter="0"/>
          <w:cols w:space="708"/>
        </w:sect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02.4-01</w:t>
      </w:r>
      <w:r w:rsidRPr="00937E3C">
        <w:rPr>
          <w:lang w:val="de-DE"/>
        </w:rPr>
        <w:tab/>
        <w:t>Überfüllung</w:t>
      </w:r>
      <w:r w:rsidRPr="00937E3C">
        <w:rPr>
          <w:lang w:val="de-DE"/>
        </w:rPr>
        <w:tab/>
        <w:t>A</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Während des Ladens von Propan kontrollieren Sie regelmäßig die Niveauanzeigegeräte. Es stellt sich heraus, dass ein Ladetank mehr enthält als aufgrund des höchstens zulässigen Füllungsgrades erlaubt ist. Was tun Sie?</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Beladung von Land unterbrechen lassen und die Überfüllung in einen anderen Ladetank umpumpen.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Das Schnellschlusssystem einschalten und die Überfüllung in einen anderen Ladetank umpumpen.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Dafür sorgen, dass die zugelassene Gesamtmenge nicht überschritten wird.</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Während der weiteren Beladung die Überfüllung in einen anderen Ladetank fließen lassen.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02.4-02</w:t>
      </w:r>
      <w:r w:rsidRPr="00937E3C">
        <w:rPr>
          <w:lang w:val="de-DE"/>
        </w:rPr>
        <w:tab/>
        <w:t>Überfüllung</w:t>
      </w:r>
      <w:r w:rsidRPr="00937E3C">
        <w:rPr>
          <w:lang w:val="de-DE"/>
        </w:rPr>
        <w:tab/>
        <w:t>A</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Während des Ladens von Butan kontrollieren Sie regelmäßig die Niveauanzeigegeräte. Es stellt sich heraus, dass ein Ladetank mehr enthält als aufgrund des höchstens zulässigen Füllungsgrades erlaubt ist. Was tun Sie?</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Sie lassen das Beladen von Land aus unterbrechen und die Überfüllung in einen anderen Ladetank umpumpen.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Sie schließen diesen und einen anderen Ladetank von den restlichen Ladetanks ab und drücken mittels des Kompressors Flüssigkeit in den anderen Ladetank, während Sie weiterladen.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Sie sorgen dafür, dass die erlaubte Gesamtmenge nicht überschritten wird.</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Sie tun nichts, denn unter besonderen Umständen dürfen Sie in einem Ladetank etwas mehr mitnehmen.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02.4-03</w:t>
      </w:r>
      <w:r w:rsidRPr="00937E3C">
        <w:rPr>
          <w:lang w:val="de-DE"/>
        </w:rPr>
        <w:tab/>
        <w:t>Überfüllung</w:t>
      </w:r>
      <w:r w:rsidRPr="00937E3C">
        <w:rPr>
          <w:lang w:val="de-DE"/>
        </w:rPr>
        <w:tab/>
        <w:t>D</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pStyle w:val="BodyText22"/>
        <w:tabs>
          <w:tab w:val="clear" w:pos="567"/>
          <w:tab w:val="left" w:pos="284"/>
        </w:tabs>
        <w:spacing w:line="240" w:lineRule="atLeast"/>
      </w:pPr>
      <w:r w:rsidRPr="00937E3C">
        <w:tab/>
      </w:r>
      <w:r w:rsidRPr="00937E3C">
        <w:tab/>
        <w:t>Während des Ladens von Propen spricht die Überfüllsicherung an. Sie müssen eine kurze Reise im Winter machen. Wie gehen Sie vor?</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Sie schalten die Überfüllsicherung aus und laden weiter.</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Sie fahren ab, ohne etwas zu unternehmen.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Sie dürfen mehr Ladung mitnehmen, es gibt also kein Problem.</w:t>
      </w:r>
    </w:p>
    <w:p w:rsidR="00FD7E64" w:rsidRPr="00FD7E64" w:rsidRDefault="00FA3C51" w:rsidP="00071762">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Sie pumpen Ladung bis zum erlaubten maximal zulässigen Füllungsgrad zurück.</w:t>
      </w:r>
    </w:p>
    <w:p w:rsidR="00FD7E64" w:rsidRDefault="00FD7E64" w:rsidP="00FD7E64">
      <w:pPr>
        <w:jc w:val="right"/>
        <w:rPr>
          <w:lang w:val="de-DE"/>
        </w:rPr>
      </w:pPr>
    </w:p>
    <w:p w:rsidR="00FD7E64" w:rsidRDefault="00FD7E64" w:rsidP="00FD7E64">
      <w:pPr>
        <w:rPr>
          <w:lang w:val="de-DE"/>
        </w:rPr>
      </w:pPr>
    </w:p>
    <w:p w:rsidR="00FA3C51" w:rsidRPr="00FD7E64" w:rsidRDefault="00FA3C51" w:rsidP="00FD7E64">
      <w:pPr>
        <w:rPr>
          <w:lang w:val="de-DE"/>
        </w:rPr>
        <w:sectPr w:rsidR="00FA3C51" w:rsidRPr="00FD7E64">
          <w:headerReference w:type="even" r:id="rId131"/>
          <w:headerReference w:type="default" r:id="rId132"/>
          <w:headerReference w:type="first" r:id="rId133"/>
          <w:pgSz w:w="11906" w:h="16838"/>
          <w:pgMar w:top="1417" w:right="1417" w:bottom="1417" w:left="1417" w:header="708" w:footer="708" w:gutter="0"/>
          <w:cols w:space="708"/>
        </w:sect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02.5-01</w:t>
      </w:r>
      <w:r w:rsidRPr="00937E3C">
        <w:rPr>
          <w:lang w:val="de-DE"/>
        </w:rPr>
        <w:tab/>
        <w:t>Polymerisation</w:t>
      </w:r>
      <w:r w:rsidRPr="00937E3C">
        <w:rPr>
          <w:lang w:val="de-DE"/>
        </w:rPr>
        <w:tab/>
        <w:t>C</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Während der Beförderung von UN 1010 BUTA-1,3-DIEN, STABILISIERT stellt sich heraus, dass die Temperatur in einem der Ladetanks angestiegen ist. Sie vermuten dass die Ladung zu polymerisieren angefangen hat. Was tun Sie?</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Die Berieselungsanlage zur Kühlung einschalten.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Den Aufstellungsraum zur Kühlung mit Wasser füllen.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Den Empfänger der Ladung benachrichtigen.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Ab und zu Dampf ablassen.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02.5-02</w:t>
      </w:r>
      <w:r w:rsidRPr="00937E3C">
        <w:rPr>
          <w:lang w:val="de-DE"/>
        </w:rPr>
        <w:tab/>
        <w:t>Polymerisation</w:t>
      </w:r>
      <w:r w:rsidRPr="00937E3C">
        <w:rPr>
          <w:lang w:val="de-DE"/>
        </w:rPr>
        <w:tab/>
        <w:t>B</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Während der Beförderung von UN 1010 BUTA-1,3-DIEN, STABILISIERT stellt sich heraus, dass die Temperatur in einem der Ladetanks angestiegen ist. Sie vermuten dass die Ladung zu polymerisieren angefangen hat. Was tun Sie?</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Den mitgebrachten Inhibitor zufügen.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Den Empfänger der Ladung benachrichtigen.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Das Schiff anlegen und die zuständige Behörde benachrichtigen.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Den Aufstellungsraum zur Kühlung mit Wasser füllen.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t>233 02.5-03</w:t>
      </w:r>
      <w:r w:rsidRPr="00937E3C">
        <w:rPr>
          <w:lang w:val="de-DE"/>
        </w:rPr>
        <w:tab/>
        <w:t>Polymerisation</w:t>
      </w:r>
      <w:r w:rsidRPr="00937E3C">
        <w:rPr>
          <w:lang w:val="de-DE"/>
        </w:rPr>
        <w:tab/>
        <w:t>D</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8505"/>
        </w:tabs>
        <w:spacing w:line="240" w:lineRule="atLeast"/>
        <w:ind w:left="1134" w:hanging="1134"/>
        <w:jc w:val="both"/>
        <w:rPr>
          <w:lang w:val="de-DE"/>
        </w:rPr>
      </w:pPr>
      <w:r w:rsidRPr="00937E3C">
        <w:rPr>
          <w:lang w:val="de-DE"/>
        </w:rPr>
        <w:tab/>
      </w:r>
      <w:r w:rsidRPr="00937E3C">
        <w:rPr>
          <w:lang w:val="de-DE"/>
        </w:rPr>
        <w:tab/>
        <w:t>Während der Beförderung von UN 1010 BUTA-1,3-DIEN, STABILISIERT stellt sich heraus, dass die Temperatur in einem der Ladetanks angestiegen ist. Sie vermuten dass die Ladung zu polymerisieren angefangen hat. Was tun Sie?</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A</w:t>
      </w:r>
      <w:r w:rsidRPr="00937E3C">
        <w:rPr>
          <w:lang w:val="de-DE"/>
        </w:rPr>
        <w:tab/>
        <w:t>Ab und zu Dampf zur Kühlung der Ladung ablassen.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B</w:t>
      </w:r>
      <w:r w:rsidRPr="00937E3C">
        <w:rPr>
          <w:lang w:val="de-DE"/>
        </w:rPr>
        <w:tab/>
        <w:t>Die Berieselungsanlage zur Kühlung einschalten.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C</w:t>
      </w:r>
      <w:r w:rsidRPr="00937E3C">
        <w:rPr>
          <w:lang w:val="de-DE"/>
        </w:rPr>
        <w:tab/>
        <w:t>Indem Sie umpumpen und das Produkt des betreffenden Ladetanks mit dem Produkt aus den anderen Ladetanks mischen.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r w:rsidRPr="00937E3C">
        <w:rPr>
          <w:lang w:val="de-DE"/>
        </w:rPr>
        <w:tab/>
      </w:r>
      <w:r w:rsidRPr="00937E3C">
        <w:rPr>
          <w:lang w:val="de-DE"/>
        </w:rPr>
        <w:tab/>
      </w:r>
      <w:r w:rsidR="005F4793" w:rsidRPr="00937E3C">
        <w:rPr>
          <w:lang w:val="de-DE"/>
        </w:rPr>
        <w:t>D</w:t>
      </w:r>
      <w:r w:rsidRPr="00937E3C">
        <w:rPr>
          <w:lang w:val="de-DE"/>
        </w:rPr>
        <w:tab/>
        <w:t>Den Empfän</w:t>
      </w:r>
      <w:r w:rsidR="00C7634E" w:rsidRPr="00937E3C">
        <w:rPr>
          <w:lang w:val="de-DE"/>
        </w:rPr>
        <w:t>ger der Ladung benachrichtigen.</w:t>
      </w:r>
    </w:p>
    <w:p w:rsidR="00FA3C51" w:rsidRPr="00937E3C" w:rsidRDefault="00FA3C51" w:rsidP="00FA3C51">
      <w:pPr>
        <w:widowControl w:val="0"/>
        <w:tabs>
          <w:tab w:val="left" w:pos="-1440"/>
          <w:tab w:val="left" w:pos="-720"/>
          <w:tab w:val="left" w:pos="284"/>
          <w:tab w:val="left" w:pos="1134"/>
          <w:tab w:val="left" w:pos="1701"/>
          <w:tab w:val="left" w:pos="8505"/>
        </w:tabs>
        <w:spacing w:line="240" w:lineRule="atLeast"/>
        <w:ind w:left="1701" w:hanging="1701"/>
        <w:jc w:val="both"/>
        <w:rPr>
          <w:lang w:val="de-DE"/>
        </w:rPr>
      </w:pPr>
    </w:p>
    <w:p w:rsidR="003844B8" w:rsidRPr="00A813DC" w:rsidRDefault="005C2ACB" w:rsidP="003B19E4">
      <w:pPr>
        <w:widowControl w:val="0"/>
        <w:tabs>
          <w:tab w:val="left" w:pos="567"/>
          <w:tab w:val="left" w:pos="1134"/>
          <w:tab w:val="left" w:pos="8222"/>
        </w:tabs>
        <w:spacing w:line="240" w:lineRule="atLeast"/>
        <w:ind w:left="1701" w:right="283" w:hanging="1701"/>
        <w:jc w:val="center"/>
        <w:rPr>
          <w:lang w:val="de-DE"/>
        </w:rPr>
      </w:pPr>
      <w:r w:rsidRPr="00937E3C">
        <w:rPr>
          <w:lang w:val="de-DE"/>
        </w:rPr>
        <w:t>***</w:t>
      </w:r>
    </w:p>
    <w:sectPr w:rsidR="003844B8" w:rsidRPr="00A813DC" w:rsidSect="00096EF8">
      <w:headerReference w:type="even" r:id="rId134"/>
      <w:headerReference w:type="default" r:id="rId135"/>
      <w:footerReference w:type="even" r:id="rId136"/>
      <w:footerReference w:type="default" r:id="rId137"/>
      <w:headerReference w:type="first" r:id="rId138"/>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7E64" w:rsidRDefault="00FD7E64">
      <w:r>
        <w:separator/>
      </w:r>
    </w:p>
  </w:endnote>
  <w:endnote w:type="continuationSeparator" w:id="0">
    <w:p w:rsidR="00FD7E64" w:rsidRDefault="00FD7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DejaVu Sans">
    <w:charset w:val="00"/>
    <w:family w:val="swiss"/>
    <w:pitch w:val="variable"/>
    <w:sig w:usb0="E7002EFF" w:usb1="D200FDFF" w:usb2="0A246029" w:usb3="00000000" w:csb0="000001FF" w:csb1="00000000"/>
  </w:font>
  <w:font w:name="Times New Roman Standaard">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6536F3" w:rsidRDefault="00FD7E64" w:rsidP="00627F14">
    <w:pPr>
      <w:pStyle w:val="Footer"/>
      <w:rPr>
        <w:rFonts w:ascii="Arial" w:hAnsi="Arial" w:cs="Arial"/>
        <w:sz w:val="12"/>
        <w:szCs w:val="12"/>
        <w:lang w:val="fr-FR"/>
      </w:rPr>
    </w:pPr>
    <w:r>
      <w:rPr>
        <w:rFonts w:ascii="Arial" w:hAnsi="Arial" w:cs="Arial"/>
        <w:sz w:val="12"/>
        <w:szCs w:val="12"/>
        <w:lang w:val="fr-FR"/>
      </w:rPr>
      <w:t>KATALOG CHEMIE</w:t>
    </w:r>
    <w:r w:rsidRPr="006536F3">
      <w:rPr>
        <w:rFonts w:ascii="Arial" w:hAnsi="Arial" w:cs="Arial"/>
        <w:sz w:val="12"/>
        <w:szCs w:val="12"/>
        <w:lang w:val="fr-FR"/>
      </w:rPr>
      <w:t xml:space="preserve"> DEUTSCH</w:t>
    </w:r>
  </w:p>
  <w:p w:rsidR="00FD7E64" w:rsidRPr="006536F3" w:rsidRDefault="00FD7E64" w:rsidP="00627F14">
    <w:pPr>
      <w:pStyle w:val="Footer"/>
      <w:rPr>
        <w:rFonts w:ascii="Arial" w:hAnsi="Arial" w:cs="Arial"/>
        <w:sz w:val="12"/>
        <w:szCs w:val="12"/>
        <w:lang w:val="fr-FR"/>
      </w:rPr>
    </w:pPr>
    <w:r w:rsidRPr="006536F3">
      <w:rPr>
        <w:rFonts w:ascii="Arial" w:hAnsi="Arial" w:cs="Arial"/>
        <w:sz w:val="12"/>
        <w:szCs w:val="12"/>
        <w:lang w:val="fr-FR"/>
      </w:rPr>
      <w:t xml:space="preserve">Seite </w:t>
    </w:r>
    <w:r w:rsidRPr="006536F3">
      <w:rPr>
        <w:rStyle w:val="PageNumber"/>
        <w:rFonts w:ascii="Arial" w:hAnsi="Arial" w:cs="Arial"/>
        <w:sz w:val="12"/>
        <w:szCs w:val="12"/>
      </w:rPr>
      <w:fldChar w:fldCharType="begin"/>
    </w:r>
    <w:r w:rsidRPr="006536F3">
      <w:rPr>
        <w:rStyle w:val="PageNumber"/>
        <w:rFonts w:ascii="Arial" w:hAnsi="Arial" w:cs="Arial"/>
        <w:sz w:val="12"/>
        <w:szCs w:val="12"/>
      </w:rPr>
      <w:instrText xml:space="preserve"> PAGE </w:instrText>
    </w:r>
    <w:r w:rsidRPr="006536F3">
      <w:rPr>
        <w:rStyle w:val="PageNumber"/>
        <w:rFonts w:ascii="Arial" w:hAnsi="Arial" w:cs="Arial"/>
        <w:sz w:val="12"/>
        <w:szCs w:val="12"/>
      </w:rPr>
      <w:fldChar w:fldCharType="separate"/>
    </w:r>
    <w:r>
      <w:rPr>
        <w:rStyle w:val="PageNumber"/>
        <w:rFonts w:ascii="Arial" w:hAnsi="Arial" w:cs="Arial"/>
        <w:noProof/>
        <w:sz w:val="12"/>
        <w:szCs w:val="12"/>
      </w:rPr>
      <w:t>2</w:t>
    </w:r>
    <w:r w:rsidRPr="006536F3">
      <w:rPr>
        <w:rStyle w:val="PageNumber"/>
        <w:rFonts w:ascii="Arial" w:hAnsi="Arial" w:cs="Arial"/>
        <w:sz w:val="12"/>
        <w:szCs w:val="12"/>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B70DF" w:rsidRDefault="00FD7E64" w:rsidP="00CB70DF">
    <w:pPr>
      <w:pStyle w:val="Footer"/>
      <w:jc w:val="right"/>
      <w:rPr>
        <w:rFonts w:ascii="Arial" w:hAnsi="Arial" w:cs="Arial"/>
        <w:sz w:val="12"/>
        <w:szCs w:val="12"/>
        <w:lang w:val="fr-FR"/>
      </w:rPr>
    </w:pPr>
    <w:r>
      <w:rPr>
        <w:rFonts w:ascii="Arial" w:hAnsi="Arial" w:cs="Arial"/>
        <w:sz w:val="12"/>
        <w:szCs w:val="12"/>
        <w:lang w:val="fr-FR"/>
      </w:rPr>
      <w:t>mm/adn/wp15ac2/2019/02de</w:t>
    </w:r>
  </w:p>
  <w:p w:rsidR="00FD7E64" w:rsidRPr="00CB70DF" w:rsidRDefault="00FD7E64" w:rsidP="00CB70DF">
    <w:pPr>
      <w:pStyle w:val="Footer"/>
      <w:jc w:val="right"/>
    </w:pPr>
    <w:r w:rsidRPr="00CB70DF">
      <w:rPr>
        <w:rFonts w:ascii="Arial" w:hAnsi="Arial" w:cs="Arial"/>
        <w:sz w:val="12"/>
        <w:szCs w:val="12"/>
        <w:lang w:val="fr-FR"/>
      </w:rPr>
      <w:t xml:space="preserve">Seite </w:t>
    </w:r>
    <w:r w:rsidRPr="00CB70DF">
      <w:rPr>
        <w:rFonts w:ascii="Arial" w:hAnsi="Arial" w:cs="Arial"/>
        <w:sz w:val="12"/>
        <w:szCs w:val="12"/>
      </w:rPr>
      <w:fldChar w:fldCharType="begin"/>
    </w:r>
    <w:r w:rsidRPr="00CB70DF">
      <w:rPr>
        <w:rFonts w:ascii="Arial" w:hAnsi="Arial" w:cs="Arial"/>
        <w:sz w:val="12"/>
        <w:szCs w:val="12"/>
        <w:lang w:val="fr-FR"/>
      </w:rPr>
      <w:instrText xml:space="preserve"> PAGE </w:instrText>
    </w:r>
    <w:r w:rsidRPr="00CB70DF">
      <w:rPr>
        <w:rFonts w:ascii="Arial" w:hAnsi="Arial" w:cs="Arial"/>
        <w:sz w:val="12"/>
        <w:szCs w:val="12"/>
      </w:rPr>
      <w:fldChar w:fldCharType="separate"/>
    </w:r>
    <w:r w:rsidR="0005003E">
      <w:rPr>
        <w:rFonts w:ascii="Arial" w:hAnsi="Arial" w:cs="Arial"/>
        <w:noProof/>
        <w:sz w:val="12"/>
        <w:szCs w:val="12"/>
        <w:lang w:val="fr-FR"/>
      </w:rPr>
      <w:t>15</w:t>
    </w:r>
    <w:r w:rsidRPr="00CB70DF">
      <w:rPr>
        <w:rFonts w:ascii="Arial" w:hAnsi="Arial" w:cs="Arial"/>
        <w:sz w:val="12"/>
        <w:szCs w:val="12"/>
        <w:lang w:val="fr-FR"/>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B70DF" w:rsidRDefault="00FD7E64" w:rsidP="00CB70DF">
    <w:pPr>
      <w:pStyle w:val="Footer"/>
      <w:rPr>
        <w:rFonts w:ascii="Arial" w:hAnsi="Arial" w:cs="Arial"/>
        <w:sz w:val="12"/>
        <w:szCs w:val="12"/>
        <w:lang w:val="fr-FR"/>
      </w:rPr>
    </w:pPr>
    <w:r>
      <w:rPr>
        <w:rFonts w:ascii="Arial" w:hAnsi="Arial" w:cs="Arial"/>
        <w:sz w:val="12"/>
        <w:szCs w:val="12"/>
        <w:lang w:val="fr-FR"/>
      </w:rPr>
      <w:t>mm/adn/wp15ac2/2019/02de</w:t>
    </w:r>
  </w:p>
  <w:p w:rsidR="00FD7E64" w:rsidRPr="00CB70DF" w:rsidRDefault="00FD7E64" w:rsidP="00CB70DF">
    <w:pPr>
      <w:pStyle w:val="Footer"/>
    </w:pPr>
    <w:r w:rsidRPr="00CB70DF">
      <w:rPr>
        <w:rFonts w:ascii="Arial" w:hAnsi="Arial" w:cs="Arial"/>
        <w:sz w:val="12"/>
        <w:szCs w:val="12"/>
        <w:lang w:val="fr-FR"/>
      </w:rPr>
      <w:t xml:space="preserve">Seite </w:t>
    </w:r>
    <w:r w:rsidRPr="00CB70DF">
      <w:rPr>
        <w:rFonts w:ascii="Arial" w:hAnsi="Arial" w:cs="Arial"/>
        <w:sz w:val="12"/>
        <w:szCs w:val="12"/>
      </w:rPr>
      <w:fldChar w:fldCharType="begin"/>
    </w:r>
    <w:r w:rsidRPr="00CB70DF">
      <w:rPr>
        <w:rFonts w:ascii="Arial" w:hAnsi="Arial" w:cs="Arial"/>
        <w:sz w:val="12"/>
        <w:szCs w:val="12"/>
        <w:lang w:val="fr-FR"/>
      </w:rPr>
      <w:instrText xml:space="preserve"> PAGE </w:instrText>
    </w:r>
    <w:r w:rsidRPr="00CB70DF">
      <w:rPr>
        <w:rFonts w:ascii="Arial" w:hAnsi="Arial" w:cs="Arial"/>
        <w:sz w:val="12"/>
        <w:szCs w:val="12"/>
      </w:rPr>
      <w:fldChar w:fldCharType="separate"/>
    </w:r>
    <w:r w:rsidR="0005003E">
      <w:rPr>
        <w:rFonts w:ascii="Arial" w:hAnsi="Arial" w:cs="Arial"/>
        <w:noProof/>
        <w:sz w:val="12"/>
        <w:szCs w:val="12"/>
        <w:lang w:val="fr-FR"/>
      </w:rPr>
      <w:t>74</w:t>
    </w:r>
    <w:r w:rsidRPr="00CB70DF">
      <w:rPr>
        <w:rFonts w:ascii="Arial" w:hAnsi="Arial" w:cs="Arial"/>
        <w:sz w:val="12"/>
        <w:szCs w:val="12"/>
        <w:lang w:val="fr-FR"/>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B70DF" w:rsidRDefault="00FD7E64" w:rsidP="00CB70DF">
    <w:pPr>
      <w:pStyle w:val="Footer"/>
      <w:rPr>
        <w:rFonts w:ascii="Arial" w:hAnsi="Arial" w:cs="Arial"/>
        <w:sz w:val="12"/>
        <w:szCs w:val="12"/>
        <w:lang w:val="fr-FR"/>
      </w:rPr>
    </w:pPr>
    <w:r>
      <w:rPr>
        <w:rFonts w:ascii="Arial" w:hAnsi="Arial" w:cs="Arial"/>
        <w:sz w:val="12"/>
        <w:szCs w:val="12"/>
        <w:lang w:val="fr-FR"/>
      </w:rPr>
      <w:t>mm/adn/wp15ac2/2019/02de</w:t>
    </w:r>
  </w:p>
  <w:p w:rsidR="00FD7E64" w:rsidRPr="00CB70DF" w:rsidRDefault="00FD7E64" w:rsidP="00CB70DF">
    <w:pPr>
      <w:pStyle w:val="Footer"/>
    </w:pPr>
    <w:r w:rsidRPr="00CB70DF">
      <w:rPr>
        <w:rFonts w:ascii="Arial" w:hAnsi="Arial" w:cs="Arial"/>
        <w:sz w:val="12"/>
        <w:szCs w:val="12"/>
        <w:lang w:val="fr-FR"/>
      </w:rPr>
      <w:t xml:space="preserve">Seite </w:t>
    </w:r>
    <w:r w:rsidRPr="00CB70DF">
      <w:rPr>
        <w:rFonts w:ascii="Arial" w:hAnsi="Arial" w:cs="Arial"/>
        <w:sz w:val="12"/>
        <w:szCs w:val="12"/>
      </w:rPr>
      <w:fldChar w:fldCharType="begin"/>
    </w:r>
    <w:r w:rsidRPr="00CB70DF">
      <w:rPr>
        <w:rFonts w:ascii="Arial" w:hAnsi="Arial" w:cs="Arial"/>
        <w:sz w:val="12"/>
        <w:szCs w:val="12"/>
        <w:lang w:val="fr-FR"/>
      </w:rPr>
      <w:instrText xml:space="preserve"> PAGE </w:instrText>
    </w:r>
    <w:r w:rsidRPr="00CB70DF">
      <w:rPr>
        <w:rFonts w:ascii="Arial" w:hAnsi="Arial" w:cs="Arial"/>
        <w:sz w:val="12"/>
        <w:szCs w:val="12"/>
      </w:rPr>
      <w:fldChar w:fldCharType="separate"/>
    </w:r>
    <w:r w:rsidR="0005003E">
      <w:rPr>
        <w:rFonts w:ascii="Arial" w:hAnsi="Arial" w:cs="Arial"/>
        <w:noProof/>
        <w:sz w:val="12"/>
        <w:szCs w:val="12"/>
        <w:lang w:val="fr-FR"/>
      </w:rPr>
      <w:t>34</w:t>
    </w:r>
    <w:r w:rsidRPr="00CB70DF">
      <w:rPr>
        <w:rFonts w:ascii="Arial" w:hAnsi="Arial" w:cs="Arial"/>
        <w:sz w:val="12"/>
        <w:szCs w:val="12"/>
        <w:lang w:val="fr-FR"/>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B70DF" w:rsidRDefault="00FD7E64" w:rsidP="00CB70DF">
    <w:pPr>
      <w:pStyle w:val="Footer"/>
      <w:jc w:val="right"/>
      <w:rPr>
        <w:rFonts w:ascii="Arial" w:hAnsi="Arial" w:cs="Arial"/>
        <w:sz w:val="12"/>
        <w:szCs w:val="12"/>
        <w:lang w:val="fr-FR"/>
      </w:rPr>
    </w:pPr>
    <w:r>
      <w:rPr>
        <w:rFonts w:ascii="Arial" w:hAnsi="Arial" w:cs="Arial"/>
        <w:sz w:val="12"/>
        <w:szCs w:val="12"/>
        <w:lang w:val="fr-FR"/>
      </w:rPr>
      <w:t>mm/adn/wp15ac2/2019/02de</w:t>
    </w:r>
  </w:p>
  <w:p w:rsidR="00FD7E64" w:rsidRPr="00CB70DF" w:rsidRDefault="00FD7E64" w:rsidP="00CB70DF">
    <w:pPr>
      <w:pStyle w:val="Footer"/>
      <w:jc w:val="right"/>
    </w:pPr>
    <w:r w:rsidRPr="00CB70DF">
      <w:rPr>
        <w:rFonts w:ascii="Arial" w:hAnsi="Arial" w:cs="Arial"/>
        <w:sz w:val="12"/>
        <w:szCs w:val="12"/>
        <w:lang w:val="fr-FR"/>
      </w:rPr>
      <w:t xml:space="preserve">Seite </w:t>
    </w:r>
    <w:r w:rsidRPr="00CB70DF">
      <w:rPr>
        <w:rFonts w:ascii="Arial" w:hAnsi="Arial" w:cs="Arial"/>
        <w:sz w:val="12"/>
        <w:szCs w:val="12"/>
      </w:rPr>
      <w:fldChar w:fldCharType="begin"/>
    </w:r>
    <w:r w:rsidRPr="00CB70DF">
      <w:rPr>
        <w:rFonts w:ascii="Arial" w:hAnsi="Arial" w:cs="Arial"/>
        <w:sz w:val="12"/>
        <w:szCs w:val="12"/>
        <w:lang w:val="fr-FR"/>
      </w:rPr>
      <w:instrText xml:space="preserve"> PAGE </w:instrText>
    </w:r>
    <w:r w:rsidRPr="00CB70DF">
      <w:rPr>
        <w:rFonts w:ascii="Arial" w:hAnsi="Arial" w:cs="Arial"/>
        <w:sz w:val="12"/>
        <w:szCs w:val="12"/>
      </w:rPr>
      <w:fldChar w:fldCharType="separate"/>
    </w:r>
    <w:r w:rsidR="0005003E">
      <w:rPr>
        <w:rFonts w:ascii="Arial" w:hAnsi="Arial" w:cs="Arial"/>
        <w:noProof/>
        <w:sz w:val="12"/>
        <w:szCs w:val="12"/>
        <w:lang w:val="fr-FR"/>
      </w:rPr>
      <w:t>39</w:t>
    </w:r>
    <w:r w:rsidRPr="00CB70DF">
      <w:rPr>
        <w:rFonts w:ascii="Arial" w:hAnsi="Arial" w:cs="Arial"/>
        <w:sz w:val="12"/>
        <w:szCs w:val="12"/>
        <w:lang w:val="fr-FR"/>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B70DF" w:rsidRDefault="00FD7E64" w:rsidP="00CB70DF">
    <w:pPr>
      <w:pStyle w:val="Footer"/>
      <w:jc w:val="right"/>
      <w:rPr>
        <w:rFonts w:ascii="Arial" w:hAnsi="Arial" w:cs="Arial"/>
        <w:sz w:val="12"/>
        <w:szCs w:val="12"/>
        <w:lang w:val="fr-FR"/>
      </w:rPr>
    </w:pPr>
    <w:r>
      <w:rPr>
        <w:rFonts w:ascii="Arial" w:hAnsi="Arial" w:cs="Arial"/>
        <w:sz w:val="12"/>
        <w:szCs w:val="12"/>
        <w:lang w:val="fr-FR"/>
      </w:rPr>
      <w:t>mm/adn/wp15ac2/2019/02de</w:t>
    </w:r>
  </w:p>
  <w:p w:rsidR="00FD7E64" w:rsidRPr="00CB70DF" w:rsidRDefault="00FD7E64" w:rsidP="00CB70DF">
    <w:pPr>
      <w:pStyle w:val="Footer"/>
      <w:jc w:val="right"/>
    </w:pPr>
    <w:r w:rsidRPr="00CB70DF">
      <w:rPr>
        <w:rFonts w:ascii="Arial" w:hAnsi="Arial" w:cs="Arial"/>
        <w:sz w:val="12"/>
        <w:szCs w:val="12"/>
        <w:lang w:val="fr-FR"/>
      </w:rPr>
      <w:t xml:space="preserve">Seite </w:t>
    </w:r>
    <w:r w:rsidRPr="00CB70DF">
      <w:rPr>
        <w:rFonts w:ascii="Arial" w:hAnsi="Arial" w:cs="Arial"/>
        <w:sz w:val="12"/>
        <w:szCs w:val="12"/>
      </w:rPr>
      <w:fldChar w:fldCharType="begin"/>
    </w:r>
    <w:r w:rsidRPr="00CB70DF">
      <w:rPr>
        <w:rFonts w:ascii="Arial" w:hAnsi="Arial" w:cs="Arial"/>
        <w:sz w:val="12"/>
        <w:szCs w:val="12"/>
        <w:lang w:val="fr-FR"/>
      </w:rPr>
      <w:instrText xml:space="preserve"> PAGE </w:instrText>
    </w:r>
    <w:r w:rsidRPr="00CB70DF">
      <w:rPr>
        <w:rFonts w:ascii="Arial" w:hAnsi="Arial" w:cs="Arial"/>
        <w:sz w:val="12"/>
        <w:szCs w:val="12"/>
      </w:rPr>
      <w:fldChar w:fldCharType="separate"/>
    </w:r>
    <w:r w:rsidR="0005003E">
      <w:rPr>
        <w:rFonts w:ascii="Arial" w:hAnsi="Arial" w:cs="Arial"/>
        <w:noProof/>
        <w:sz w:val="12"/>
        <w:szCs w:val="12"/>
        <w:lang w:val="fr-FR"/>
      </w:rPr>
      <w:t>45</w:t>
    </w:r>
    <w:r w:rsidRPr="00CB70DF">
      <w:rPr>
        <w:rFonts w:ascii="Arial" w:hAnsi="Arial" w:cs="Arial"/>
        <w:sz w:val="12"/>
        <w:szCs w:val="12"/>
        <w:lang w:val="fr-FR"/>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B70DF" w:rsidRDefault="00FD7E64" w:rsidP="00CB70DF">
    <w:pPr>
      <w:pStyle w:val="Footer"/>
      <w:jc w:val="right"/>
      <w:rPr>
        <w:rFonts w:ascii="Arial" w:hAnsi="Arial" w:cs="Arial"/>
        <w:sz w:val="12"/>
        <w:szCs w:val="12"/>
        <w:lang w:val="fr-FR"/>
      </w:rPr>
    </w:pPr>
    <w:r>
      <w:rPr>
        <w:rFonts w:ascii="Arial" w:hAnsi="Arial" w:cs="Arial"/>
        <w:sz w:val="12"/>
        <w:szCs w:val="12"/>
        <w:lang w:val="fr-FR"/>
      </w:rPr>
      <w:t>mm/adn/wp15ac2/2019/02de</w:t>
    </w:r>
  </w:p>
  <w:p w:rsidR="00FD7E64" w:rsidRPr="00CB70DF" w:rsidRDefault="00FD7E64" w:rsidP="00CB70DF">
    <w:pPr>
      <w:pStyle w:val="Footer"/>
      <w:jc w:val="right"/>
    </w:pPr>
    <w:r w:rsidRPr="00CB70DF">
      <w:rPr>
        <w:rFonts w:ascii="Arial" w:hAnsi="Arial" w:cs="Arial"/>
        <w:sz w:val="12"/>
        <w:szCs w:val="12"/>
        <w:lang w:val="fr-FR"/>
      </w:rPr>
      <w:t xml:space="preserve">Seite </w:t>
    </w:r>
    <w:r w:rsidRPr="00CB70DF">
      <w:rPr>
        <w:rFonts w:ascii="Arial" w:hAnsi="Arial" w:cs="Arial"/>
        <w:sz w:val="12"/>
        <w:szCs w:val="12"/>
      </w:rPr>
      <w:fldChar w:fldCharType="begin"/>
    </w:r>
    <w:r w:rsidRPr="00CB70DF">
      <w:rPr>
        <w:rFonts w:ascii="Arial" w:hAnsi="Arial" w:cs="Arial"/>
        <w:sz w:val="12"/>
        <w:szCs w:val="12"/>
        <w:lang w:val="fr-FR"/>
      </w:rPr>
      <w:instrText xml:space="preserve"> PAGE </w:instrText>
    </w:r>
    <w:r w:rsidRPr="00CB70DF">
      <w:rPr>
        <w:rFonts w:ascii="Arial" w:hAnsi="Arial" w:cs="Arial"/>
        <w:sz w:val="12"/>
        <w:szCs w:val="12"/>
      </w:rPr>
      <w:fldChar w:fldCharType="separate"/>
    </w:r>
    <w:r w:rsidR="0005003E">
      <w:rPr>
        <w:rFonts w:ascii="Arial" w:hAnsi="Arial" w:cs="Arial"/>
        <w:noProof/>
        <w:sz w:val="12"/>
        <w:szCs w:val="12"/>
        <w:lang w:val="fr-FR"/>
      </w:rPr>
      <w:t>71</w:t>
    </w:r>
    <w:r w:rsidRPr="00CB70DF">
      <w:rPr>
        <w:rFonts w:ascii="Arial" w:hAnsi="Arial" w:cs="Arial"/>
        <w:sz w:val="12"/>
        <w:szCs w:val="12"/>
        <w:lang w:val="fr-FR"/>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B70DF" w:rsidRDefault="00FD7E64" w:rsidP="00CB70DF">
    <w:pPr>
      <w:pStyle w:val="Footer"/>
      <w:jc w:val="right"/>
      <w:rPr>
        <w:rFonts w:ascii="Arial" w:hAnsi="Arial" w:cs="Arial"/>
        <w:sz w:val="12"/>
        <w:szCs w:val="12"/>
        <w:lang w:val="fr-FR"/>
      </w:rPr>
    </w:pPr>
    <w:r>
      <w:rPr>
        <w:rFonts w:ascii="Arial" w:hAnsi="Arial" w:cs="Arial"/>
        <w:sz w:val="12"/>
        <w:szCs w:val="12"/>
        <w:lang w:val="fr-FR"/>
      </w:rPr>
      <w:t>mm/adn/wp15ac2/2019/02de</w:t>
    </w:r>
  </w:p>
  <w:p w:rsidR="00FD7E64" w:rsidRPr="00CB70DF" w:rsidRDefault="00FD7E64" w:rsidP="00CB70DF">
    <w:pPr>
      <w:pStyle w:val="Footer"/>
      <w:jc w:val="right"/>
    </w:pPr>
    <w:r w:rsidRPr="00CB70DF">
      <w:rPr>
        <w:rFonts w:ascii="Arial" w:hAnsi="Arial" w:cs="Arial"/>
        <w:sz w:val="12"/>
        <w:szCs w:val="12"/>
        <w:lang w:val="fr-FR"/>
      </w:rPr>
      <w:t xml:space="preserve">Seite </w:t>
    </w:r>
    <w:r w:rsidRPr="00CB70DF">
      <w:rPr>
        <w:rFonts w:ascii="Arial" w:hAnsi="Arial" w:cs="Arial"/>
        <w:sz w:val="12"/>
        <w:szCs w:val="12"/>
      </w:rPr>
      <w:fldChar w:fldCharType="begin"/>
    </w:r>
    <w:r w:rsidRPr="00CB70DF">
      <w:rPr>
        <w:rFonts w:ascii="Arial" w:hAnsi="Arial" w:cs="Arial"/>
        <w:sz w:val="12"/>
        <w:szCs w:val="12"/>
        <w:lang w:val="fr-FR"/>
      </w:rPr>
      <w:instrText xml:space="preserve"> PAGE </w:instrText>
    </w:r>
    <w:r w:rsidRPr="00CB70DF">
      <w:rPr>
        <w:rFonts w:ascii="Arial" w:hAnsi="Arial" w:cs="Arial"/>
        <w:sz w:val="12"/>
        <w:szCs w:val="12"/>
      </w:rPr>
      <w:fldChar w:fldCharType="separate"/>
    </w:r>
    <w:r w:rsidR="0005003E">
      <w:rPr>
        <w:rFonts w:ascii="Arial" w:hAnsi="Arial" w:cs="Arial"/>
        <w:noProof/>
        <w:sz w:val="12"/>
        <w:szCs w:val="12"/>
        <w:lang w:val="fr-FR"/>
      </w:rPr>
      <w:t>51</w:t>
    </w:r>
    <w:r w:rsidRPr="00CB70DF">
      <w:rPr>
        <w:rFonts w:ascii="Arial" w:hAnsi="Arial" w:cs="Arial"/>
        <w:sz w:val="12"/>
        <w:szCs w:val="12"/>
        <w:lang w:val="fr-FR"/>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B70DF" w:rsidRDefault="00FD7E64" w:rsidP="00CB70DF">
    <w:pPr>
      <w:pStyle w:val="Footer"/>
      <w:rPr>
        <w:rFonts w:ascii="Arial" w:hAnsi="Arial" w:cs="Arial"/>
        <w:sz w:val="12"/>
        <w:szCs w:val="12"/>
        <w:lang w:val="fr-FR"/>
      </w:rPr>
    </w:pPr>
    <w:r>
      <w:rPr>
        <w:rFonts w:ascii="Arial" w:hAnsi="Arial" w:cs="Arial"/>
        <w:sz w:val="12"/>
        <w:szCs w:val="12"/>
        <w:lang w:val="fr-FR"/>
      </w:rPr>
      <w:t>mm/adn/wp15ac2/2019/02de</w:t>
    </w:r>
  </w:p>
  <w:p w:rsidR="00FD7E64" w:rsidRPr="00CB70DF" w:rsidRDefault="00FD7E64" w:rsidP="00CB70DF">
    <w:pPr>
      <w:pStyle w:val="Footer"/>
    </w:pPr>
    <w:r w:rsidRPr="00CB70DF">
      <w:rPr>
        <w:rFonts w:ascii="Arial" w:hAnsi="Arial" w:cs="Arial"/>
        <w:sz w:val="12"/>
        <w:szCs w:val="12"/>
        <w:lang w:val="fr-FR"/>
      </w:rPr>
      <w:t xml:space="preserve">Seite </w:t>
    </w:r>
    <w:r w:rsidRPr="00CB70DF">
      <w:rPr>
        <w:rFonts w:ascii="Arial" w:hAnsi="Arial" w:cs="Arial"/>
        <w:sz w:val="12"/>
        <w:szCs w:val="12"/>
      </w:rPr>
      <w:fldChar w:fldCharType="begin"/>
    </w:r>
    <w:r w:rsidRPr="00CB70DF">
      <w:rPr>
        <w:rFonts w:ascii="Arial" w:hAnsi="Arial" w:cs="Arial"/>
        <w:sz w:val="12"/>
        <w:szCs w:val="12"/>
        <w:lang w:val="fr-FR"/>
      </w:rPr>
      <w:instrText xml:space="preserve"> PAGE </w:instrText>
    </w:r>
    <w:r w:rsidRPr="00CB70DF">
      <w:rPr>
        <w:rFonts w:ascii="Arial" w:hAnsi="Arial" w:cs="Arial"/>
        <w:sz w:val="12"/>
        <w:szCs w:val="12"/>
      </w:rPr>
      <w:fldChar w:fldCharType="separate"/>
    </w:r>
    <w:r w:rsidR="0005003E">
      <w:rPr>
        <w:rFonts w:ascii="Arial" w:hAnsi="Arial" w:cs="Arial"/>
        <w:noProof/>
        <w:sz w:val="12"/>
        <w:szCs w:val="12"/>
        <w:lang w:val="fr-FR"/>
      </w:rPr>
      <w:t>76</w:t>
    </w:r>
    <w:r w:rsidRPr="00CB70DF">
      <w:rPr>
        <w:rFonts w:ascii="Arial" w:hAnsi="Arial" w:cs="Arial"/>
        <w:sz w:val="12"/>
        <w:szCs w:val="12"/>
        <w:lang w:val="fr-FR"/>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B70DF" w:rsidRDefault="00FD7E64" w:rsidP="00CB70DF">
    <w:pPr>
      <w:pStyle w:val="Footer"/>
      <w:rPr>
        <w:rFonts w:ascii="Arial" w:hAnsi="Arial" w:cs="Arial"/>
        <w:sz w:val="12"/>
        <w:szCs w:val="12"/>
        <w:lang w:val="fr-FR"/>
      </w:rPr>
    </w:pPr>
    <w:r>
      <w:rPr>
        <w:rFonts w:ascii="Arial" w:hAnsi="Arial" w:cs="Arial"/>
        <w:sz w:val="12"/>
        <w:szCs w:val="12"/>
        <w:lang w:val="fr-FR"/>
      </w:rPr>
      <w:t>mm/adn/wp15ac2/2019/02de</w:t>
    </w:r>
  </w:p>
  <w:p w:rsidR="00FD7E64" w:rsidRPr="00CB70DF" w:rsidRDefault="00FD7E64" w:rsidP="00CB70DF">
    <w:pPr>
      <w:pStyle w:val="Footer"/>
    </w:pPr>
    <w:r w:rsidRPr="00CB70DF">
      <w:rPr>
        <w:rFonts w:ascii="Arial" w:hAnsi="Arial" w:cs="Arial"/>
        <w:sz w:val="12"/>
        <w:szCs w:val="12"/>
        <w:lang w:val="fr-FR"/>
      </w:rPr>
      <w:t xml:space="preserve">Seite </w:t>
    </w:r>
    <w:r w:rsidRPr="00CB70DF">
      <w:rPr>
        <w:rFonts w:ascii="Arial" w:hAnsi="Arial" w:cs="Arial"/>
        <w:sz w:val="12"/>
        <w:szCs w:val="12"/>
      </w:rPr>
      <w:fldChar w:fldCharType="begin"/>
    </w:r>
    <w:r w:rsidRPr="00CB70DF">
      <w:rPr>
        <w:rFonts w:ascii="Arial" w:hAnsi="Arial" w:cs="Arial"/>
        <w:sz w:val="12"/>
        <w:szCs w:val="12"/>
        <w:lang w:val="fr-FR"/>
      </w:rPr>
      <w:instrText xml:space="preserve"> PAGE </w:instrText>
    </w:r>
    <w:r w:rsidRPr="00CB70DF">
      <w:rPr>
        <w:rFonts w:ascii="Arial" w:hAnsi="Arial" w:cs="Arial"/>
        <w:sz w:val="12"/>
        <w:szCs w:val="12"/>
      </w:rPr>
      <w:fldChar w:fldCharType="separate"/>
    </w:r>
    <w:r>
      <w:rPr>
        <w:rFonts w:ascii="Arial" w:hAnsi="Arial" w:cs="Arial"/>
        <w:noProof/>
        <w:sz w:val="12"/>
        <w:szCs w:val="12"/>
        <w:lang w:val="fr-FR"/>
      </w:rPr>
      <w:t>73</w:t>
    </w:r>
    <w:r w:rsidRPr="00CB70DF">
      <w:rPr>
        <w:rFonts w:ascii="Arial" w:hAnsi="Arial" w:cs="Arial"/>
        <w:sz w:val="12"/>
        <w:szCs w:val="12"/>
        <w:lang w:val="fr-FR"/>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B70DF" w:rsidRDefault="00FD7E64" w:rsidP="006C3101">
    <w:pPr>
      <w:pStyle w:val="Footer"/>
      <w:jc w:val="right"/>
      <w:rPr>
        <w:rFonts w:ascii="Arial" w:hAnsi="Arial" w:cs="Arial"/>
        <w:sz w:val="12"/>
        <w:szCs w:val="12"/>
        <w:lang w:val="fr-FR"/>
      </w:rPr>
    </w:pPr>
    <w:r>
      <w:rPr>
        <w:rFonts w:ascii="Arial" w:hAnsi="Arial" w:cs="Arial"/>
        <w:sz w:val="12"/>
        <w:szCs w:val="12"/>
        <w:lang w:val="fr-FR"/>
      </w:rPr>
      <w:t>mm/adn/wp15ac2/2019/02de</w:t>
    </w:r>
  </w:p>
  <w:p w:rsidR="00FD7E64" w:rsidRPr="00CB70DF" w:rsidRDefault="00FD7E64" w:rsidP="006C3101">
    <w:pPr>
      <w:pStyle w:val="Footer"/>
      <w:jc w:val="right"/>
    </w:pPr>
    <w:r w:rsidRPr="00CB70DF">
      <w:rPr>
        <w:rFonts w:ascii="Arial" w:hAnsi="Arial" w:cs="Arial"/>
        <w:sz w:val="12"/>
        <w:szCs w:val="12"/>
        <w:lang w:val="fr-FR"/>
      </w:rPr>
      <w:t xml:space="preserve">Seite </w:t>
    </w:r>
    <w:r w:rsidRPr="00CB70DF">
      <w:rPr>
        <w:rFonts w:ascii="Arial" w:hAnsi="Arial" w:cs="Arial"/>
        <w:sz w:val="12"/>
        <w:szCs w:val="12"/>
      </w:rPr>
      <w:fldChar w:fldCharType="begin"/>
    </w:r>
    <w:r w:rsidRPr="00CB70DF">
      <w:rPr>
        <w:rFonts w:ascii="Arial" w:hAnsi="Arial" w:cs="Arial"/>
        <w:sz w:val="12"/>
        <w:szCs w:val="12"/>
        <w:lang w:val="fr-FR"/>
      </w:rPr>
      <w:instrText xml:space="preserve"> PAGE </w:instrText>
    </w:r>
    <w:r w:rsidRPr="00CB70DF">
      <w:rPr>
        <w:rFonts w:ascii="Arial" w:hAnsi="Arial" w:cs="Arial"/>
        <w:sz w:val="12"/>
        <w:szCs w:val="12"/>
      </w:rPr>
      <w:fldChar w:fldCharType="separate"/>
    </w:r>
    <w:r w:rsidR="0005003E">
      <w:rPr>
        <w:rFonts w:ascii="Arial" w:hAnsi="Arial" w:cs="Arial"/>
        <w:noProof/>
        <w:sz w:val="12"/>
        <w:szCs w:val="12"/>
        <w:lang w:val="fr-FR"/>
      </w:rPr>
      <w:t>75</w:t>
    </w:r>
    <w:r w:rsidRPr="00CB70DF">
      <w:rPr>
        <w:rFonts w:ascii="Arial" w:hAnsi="Arial" w:cs="Arial"/>
        <w:sz w:val="12"/>
        <w:szCs w:val="12"/>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770359">
    <w:pPr>
      <w:pStyle w:val="Footer"/>
      <w:jc w:val="right"/>
      <w:rPr>
        <w:rFonts w:ascii="Arial" w:hAnsi="Arial" w:cs="Arial"/>
        <w:sz w:val="12"/>
        <w:szCs w:val="12"/>
        <w:lang w:val="fr-FR"/>
      </w:rPr>
    </w:pPr>
  </w:p>
  <w:p w:rsidR="00FD7E64" w:rsidRPr="006536F3" w:rsidRDefault="00FD7E64" w:rsidP="00770359">
    <w:pPr>
      <w:pStyle w:val="Footer"/>
      <w:jc w:val="right"/>
      <w:rPr>
        <w:rFonts w:ascii="Arial" w:hAnsi="Arial" w:cs="Arial"/>
        <w:sz w:val="12"/>
        <w:szCs w:val="12"/>
        <w:lang w:val="fr-FR"/>
      </w:rPr>
    </w:pPr>
    <w:r w:rsidRPr="006536F3">
      <w:rPr>
        <w:rFonts w:ascii="Arial" w:hAnsi="Arial" w:cs="Arial"/>
        <w:sz w:val="12"/>
        <w:szCs w:val="12"/>
        <w:lang w:val="fr-FR"/>
      </w:rPr>
      <w:t xml:space="preserve">Seite </w:t>
    </w:r>
    <w:r w:rsidRPr="006536F3">
      <w:rPr>
        <w:rStyle w:val="PageNumber"/>
        <w:rFonts w:ascii="Arial" w:hAnsi="Arial" w:cs="Arial"/>
        <w:sz w:val="12"/>
        <w:szCs w:val="12"/>
      </w:rPr>
      <w:fldChar w:fldCharType="begin"/>
    </w:r>
    <w:r w:rsidRPr="006536F3">
      <w:rPr>
        <w:rStyle w:val="PageNumber"/>
        <w:rFonts w:ascii="Arial" w:hAnsi="Arial" w:cs="Arial"/>
        <w:sz w:val="12"/>
        <w:szCs w:val="12"/>
      </w:rPr>
      <w:instrText xml:space="preserve"> PAGE </w:instrText>
    </w:r>
    <w:r w:rsidRPr="006536F3">
      <w:rPr>
        <w:rStyle w:val="PageNumber"/>
        <w:rFonts w:ascii="Arial" w:hAnsi="Arial" w:cs="Arial"/>
        <w:sz w:val="12"/>
        <w:szCs w:val="12"/>
      </w:rPr>
      <w:fldChar w:fldCharType="separate"/>
    </w:r>
    <w:r>
      <w:rPr>
        <w:rStyle w:val="PageNumber"/>
        <w:rFonts w:ascii="Arial" w:hAnsi="Arial" w:cs="Arial"/>
        <w:noProof/>
        <w:sz w:val="12"/>
        <w:szCs w:val="12"/>
      </w:rPr>
      <w:t>3</w:t>
    </w:r>
    <w:r w:rsidRPr="006536F3">
      <w:rPr>
        <w:rStyle w:val="PageNumber"/>
        <w:rFonts w:ascii="Arial" w:hAnsi="Arial" w:cs="Arial"/>
        <w:sz w:val="12"/>
        <w:szCs w:val="12"/>
      </w:rPr>
      <w:fldChar w:fldCharType="end"/>
    </w:r>
  </w:p>
  <w:p w:rsidR="00FD7E64" w:rsidRPr="006536F3" w:rsidRDefault="00FD7E64" w:rsidP="00627F14">
    <w:pPr>
      <w:pStyle w:val="Footer"/>
      <w:jc w:val="right"/>
      <w:rPr>
        <w:rFonts w:ascii="Arial" w:hAnsi="Arial" w:cs="Arial"/>
        <w:sz w:val="12"/>
        <w:szCs w:val="12"/>
        <w:lang w:val="fr-FR"/>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6536F3" w:rsidRDefault="00FD7E64" w:rsidP="003735D1">
    <w:pPr>
      <w:pStyle w:val="Footer"/>
      <w:rPr>
        <w:rFonts w:ascii="Arial" w:hAnsi="Arial" w:cs="Arial"/>
        <w:sz w:val="12"/>
        <w:szCs w:val="12"/>
        <w:lang w:val="fr-FR"/>
      </w:rPr>
    </w:pPr>
    <w:r>
      <w:rPr>
        <w:rFonts w:ascii="Arial" w:hAnsi="Arial" w:cs="Arial"/>
        <w:sz w:val="12"/>
        <w:szCs w:val="12"/>
        <w:lang w:val="fr-FR"/>
      </w:rPr>
      <w:t>KATALOG GAS</w:t>
    </w:r>
    <w:r w:rsidRPr="006536F3">
      <w:rPr>
        <w:rFonts w:ascii="Arial" w:hAnsi="Arial" w:cs="Arial"/>
        <w:sz w:val="12"/>
        <w:szCs w:val="12"/>
        <w:lang w:val="fr-FR"/>
      </w:rPr>
      <w:t xml:space="preserve"> DEUTSCH</w:t>
    </w:r>
  </w:p>
  <w:p w:rsidR="00FD7E64" w:rsidRPr="006536F3" w:rsidRDefault="00FD7E64" w:rsidP="003735D1">
    <w:pPr>
      <w:pStyle w:val="Footer"/>
      <w:rPr>
        <w:rFonts w:ascii="Arial" w:hAnsi="Arial" w:cs="Arial"/>
        <w:sz w:val="12"/>
        <w:szCs w:val="12"/>
        <w:lang w:val="fr-FR"/>
      </w:rPr>
    </w:pPr>
    <w:r w:rsidRPr="006536F3">
      <w:rPr>
        <w:rFonts w:ascii="Arial" w:hAnsi="Arial" w:cs="Arial"/>
        <w:sz w:val="12"/>
        <w:szCs w:val="12"/>
        <w:lang w:val="fr-FR"/>
      </w:rPr>
      <w:t xml:space="preserve">Seite </w:t>
    </w:r>
    <w:r w:rsidRPr="006536F3">
      <w:rPr>
        <w:rStyle w:val="PageNumber"/>
        <w:rFonts w:ascii="Arial" w:hAnsi="Arial" w:cs="Arial"/>
        <w:sz w:val="12"/>
        <w:szCs w:val="12"/>
      </w:rPr>
      <w:fldChar w:fldCharType="begin"/>
    </w:r>
    <w:r w:rsidRPr="006536F3">
      <w:rPr>
        <w:rStyle w:val="PageNumber"/>
        <w:rFonts w:ascii="Arial" w:hAnsi="Arial" w:cs="Arial"/>
        <w:sz w:val="12"/>
        <w:szCs w:val="12"/>
      </w:rPr>
      <w:instrText xml:space="preserve"> PAGE </w:instrText>
    </w:r>
    <w:r w:rsidRPr="006536F3">
      <w:rPr>
        <w:rStyle w:val="PageNumber"/>
        <w:rFonts w:ascii="Arial" w:hAnsi="Arial" w:cs="Arial"/>
        <w:sz w:val="12"/>
        <w:szCs w:val="12"/>
      </w:rPr>
      <w:fldChar w:fldCharType="separate"/>
    </w:r>
    <w:r>
      <w:rPr>
        <w:rStyle w:val="PageNumber"/>
        <w:rFonts w:ascii="Arial" w:hAnsi="Arial" w:cs="Arial"/>
        <w:noProof/>
        <w:sz w:val="12"/>
        <w:szCs w:val="12"/>
      </w:rPr>
      <w:t>62</w:t>
    </w:r>
    <w:r w:rsidRPr="006536F3">
      <w:rPr>
        <w:rStyle w:val="PageNumber"/>
        <w:rFonts w:ascii="Arial" w:hAnsi="Arial" w:cs="Arial"/>
        <w:sz w:val="12"/>
        <w:szCs w:val="12"/>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Footer"/>
      <w:framePr w:wrap="auto" w:vAnchor="text" w:hAnchor="margin" w:xAlign="center" w:y="1"/>
      <w:rPr>
        <w:rStyle w:val="PageNumber"/>
        <w:lang w:val="de-DE"/>
      </w:rPr>
    </w:pPr>
    <w:r>
      <w:rPr>
        <w:rStyle w:val="PageNumber"/>
        <w:lang w:val="de-DE"/>
      </w:rPr>
      <w:fldChar w:fldCharType="begin"/>
    </w:r>
    <w:r>
      <w:rPr>
        <w:rStyle w:val="PageNumber"/>
        <w:lang w:val="de-DE"/>
      </w:rPr>
      <w:instrText xml:space="preserve">PAGE  </w:instrText>
    </w:r>
    <w:r>
      <w:rPr>
        <w:rStyle w:val="PageNumber"/>
        <w:lang w:val="de-DE"/>
      </w:rPr>
      <w:fldChar w:fldCharType="separate"/>
    </w:r>
    <w:r>
      <w:rPr>
        <w:rStyle w:val="PageNumber"/>
        <w:noProof/>
        <w:lang w:val="de-DE"/>
      </w:rPr>
      <w:t>59</w:t>
    </w:r>
    <w:r>
      <w:rPr>
        <w:rStyle w:val="PageNumber"/>
        <w:lang w:val="de-DE"/>
      </w:rPr>
      <w:fldChar w:fldCharType="end"/>
    </w:r>
  </w:p>
  <w:p w:rsidR="00FD7E64" w:rsidRDefault="00FD7E64">
    <w:pPr>
      <w:pStyle w:val="Footer"/>
      <w:rPr>
        <w:lang w:val="de-DE"/>
      </w:rPr>
    </w:pPr>
    <w:r>
      <w:rPr>
        <w:lang w:val="de-DE"/>
      </w:rPr>
      <w:t>Fragenkatalog Gas</w:t>
    </w:r>
  </w:p>
  <w:p w:rsidR="00FD7E64" w:rsidRDefault="00FD7E64">
    <w:pPr>
      <w:pStyle w:val="Footer"/>
      <w:rPr>
        <w:lang w:val="de-DE"/>
      </w:rPr>
    </w:pPr>
    <w:r>
      <w:rPr>
        <w:lang w:val="de-DE"/>
      </w:rPr>
      <w:t>Maßnahmen bei Notfällen</w:t>
    </w:r>
  </w:p>
  <w:p w:rsidR="00FD7E64" w:rsidRDefault="00FD7E64">
    <w:pPr>
      <w:pStyle w:val="Footer"/>
      <w:rPr>
        <w:lang w:val="de-DE"/>
      </w:rPr>
    </w:pPr>
    <w:r>
      <w:rPr>
        <w:lang w:val="de-DE"/>
      </w:rPr>
      <w:t>Prüfungsziel 2.5 2009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B70DF" w:rsidRDefault="00FD7E64" w:rsidP="00CB70DF">
    <w:pPr>
      <w:pStyle w:val="Footer"/>
      <w:rPr>
        <w:rFonts w:ascii="Arial" w:hAnsi="Arial" w:cs="Arial"/>
        <w:sz w:val="12"/>
        <w:szCs w:val="12"/>
        <w:lang w:val="fr-FR"/>
      </w:rPr>
    </w:pPr>
    <w:r>
      <w:rPr>
        <w:rFonts w:ascii="Arial" w:hAnsi="Arial" w:cs="Arial"/>
        <w:sz w:val="12"/>
        <w:szCs w:val="12"/>
        <w:lang w:val="fr-FR"/>
      </w:rPr>
      <w:t>mm/adn/wp15ac2/2019/02de</w:t>
    </w:r>
  </w:p>
  <w:p w:rsidR="00FD7E64" w:rsidRPr="00CB70DF" w:rsidRDefault="00FD7E64" w:rsidP="009055FC">
    <w:pPr>
      <w:pStyle w:val="Footer"/>
      <w:tabs>
        <w:tab w:val="clear" w:pos="4536"/>
        <w:tab w:val="clear" w:pos="9072"/>
        <w:tab w:val="left" w:pos="814"/>
      </w:tabs>
    </w:pPr>
    <w:r w:rsidRPr="00CB70DF">
      <w:rPr>
        <w:rFonts w:ascii="Arial" w:hAnsi="Arial" w:cs="Arial"/>
        <w:sz w:val="12"/>
        <w:szCs w:val="12"/>
        <w:lang w:val="fr-FR"/>
      </w:rPr>
      <w:t xml:space="preserve">Seite </w:t>
    </w:r>
    <w:r w:rsidRPr="00CB70DF">
      <w:rPr>
        <w:rFonts w:ascii="Arial" w:hAnsi="Arial" w:cs="Arial"/>
        <w:sz w:val="12"/>
        <w:szCs w:val="12"/>
      </w:rPr>
      <w:fldChar w:fldCharType="begin"/>
    </w:r>
    <w:r w:rsidRPr="00CB70DF">
      <w:rPr>
        <w:rFonts w:ascii="Arial" w:hAnsi="Arial" w:cs="Arial"/>
        <w:sz w:val="12"/>
        <w:szCs w:val="12"/>
        <w:lang w:val="fr-FR"/>
      </w:rPr>
      <w:instrText xml:space="preserve"> PAGE </w:instrText>
    </w:r>
    <w:r w:rsidRPr="00CB70DF">
      <w:rPr>
        <w:rFonts w:ascii="Arial" w:hAnsi="Arial" w:cs="Arial"/>
        <w:sz w:val="12"/>
        <w:szCs w:val="12"/>
      </w:rPr>
      <w:fldChar w:fldCharType="separate"/>
    </w:r>
    <w:r w:rsidR="0005003E">
      <w:rPr>
        <w:rFonts w:ascii="Arial" w:hAnsi="Arial" w:cs="Arial"/>
        <w:noProof/>
        <w:sz w:val="12"/>
        <w:szCs w:val="12"/>
        <w:lang w:val="fr-FR"/>
      </w:rPr>
      <w:t>4</w:t>
    </w:r>
    <w:r w:rsidRPr="00CB70DF">
      <w:rPr>
        <w:rFonts w:ascii="Arial" w:hAnsi="Arial" w:cs="Arial"/>
        <w:sz w:val="12"/>
        <w:szCs w:val="12"/>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B70DF" w:rsidRDefault="00FD7E64" w:rsidP="00CB70DF">
    <w:pPr>
      <w:pStyle w:val="Footer"/>
      <w:jc w:val="right"/>
      <w:rPr>
        <w:rFonts w:ascii="Arial" w:hAnsi="Arial" w:cs="Arial"/>
        <w:sz w:val="12"/>
        <w:szCs w:val="12"/>
        <w:lang w:val="fr-FR"/>
      </w:rPr>
    </w:pPr>
    <w:r>
      <w:rPr>
        <w:rFonts w:ascii="Arial" w:hAnsi="Arial" w:cs="Arial"/>
        <w:sz w:val="12"/>
        <w:szCs w:val="12"/>
        <w:lang w:val="fr-FR"/>
      </w:rPr>
      <w:t>mm/adn/wp15ac2/2019/02de</w:t>
    </w:r>
  </w:p>
  <w:p w:rsidR="00FD7E64" w:rsidRPr="00CB70DF" w:rsidRDefault="00FD7E64" w:rsidP="00CB70DF">
    <w:pPr>
      <w:pStyle w:val="Footer"/>
      <w:jc w:val="right"/>
    </w:pPr>
    <w:r w:rsidRPr="00CB70DF">
      <w:rPr>
        <w:rFonts w:ascii="Arial" w:hAnsi="Arial" w:cs="Arial"/>
        <w:sz w:val="12"/>
        <w:szCs w:val="12"/>
        <w:lang w:val="fr-FR"/>
      </w:rPr>
      <w:t xml:space="preserve">Seite </w:t>
    </w:r>
    <w:r w:rsidRPr="00CB70DF">
      <w:rPr>
        <w:rFonts w:ascii="Arial" w:hAnsi="Arial" w:cs="Arial"/>
        <w:sz w:val="12"/>
        <w:szCs w:val="12"/>
      </w:rPr>
      <w:fldChar w:fldCharType="begin"/>
    </w:r>
    <w:r w:rsidRPr="00CB70DF">
      <w:rPr>
        <w:rFonts w:ascii="Arial" w:hAnsi="Arial" w:cs="Arial"/>
        <w:sz w:val="12"/>
        <w:szCs w:val="12"/>
        <w:lang w:val="fr-FR"/>
      </w:rPr>
      <w:instrText xml:space="preserve"> PAGE </w:instrText>
    </w:r>
    <w:r w:rsidRPr="00CB70DF">
      <w:rPr>
        <w:rFonts w:ascii="Arial" w:hAnsi="Arial" w:cs="Arial"/>
        <w:sz w:val="12"/>
        <w:szCs w:val="12"/>
      </w:rPr>
      <w:fldChar w:fldCharType="separate"/>
    </w:r>
    <w:r w:rsidR="0005003E">
      <w:rPr>
        <w:rFonts w:ascii="Arial" w:hAnsi="Arial" w:cs="Arial"/>
        <w:noProof/>
        <w:sz w:val="12"/>
        <w:szCs w:val="12"/>
        <w:lang w:val="fr-FR"/>
      </w:rPr>
      <w:t>3</w:t>
    </w:r>
    <w:r w:rsidRPr="00CB70DF">
      <w:rPr>
        <w:rFonts w:ascii="Arial" w:hAnsi="Arial" w:cs="Arial"/>
        <w:sz w:val="12"/>
        <w:szCs w:val="12"/>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57360" w:rsidRDefault="00FD7E64" w:rsidP="00CB70DF">
    <w:pPr>
      <w:pStyle w:val="Footer"/>
      <w:rPr>
        <w:rFonts w:ascii="Arial" w:eastAsia="Arial" w:hAnsi="Arial" w:cs="Arial"/>
        <w:sz w:val="12"/>
        <w:szCs w:val="12"/>
        <w:lang w:val="fr-FR"/>
      </w:rPr>
    </w:pPr>
    <w:r>
      <w:rPr>
        <w:rFonts w:ascii="Arial" w:eastAsia="Arial" w:hAnsi="Arial" w:cs="Arial"/>
        <w:sz w:val="12"/>
        <w:szCs w:val="12"/>
        <w:lang w:val="fr-FR"/>
      </w:rPr>
      <w:t>mm/adn/wp15ac2/2019/02de</w:t>
    </w:r>
  </w:p>
  <w:p w:rsidR="00FD7E64" w:rsidRPr="00CB70DF" w:rsidRDefault="00FD7E64" w:rsidP="00CB70DF">
    <w:pPr>
      <w:pStyle w:val="Footer"/>
    </w:pPr>
    <w:r w:rsidRPr="006536F3">
      <w:rPr>
        <w:rFonts w:ascii="Arial" w:hAnsi="Arial" w:cs="Arial"/>
        <w:sz w:val="12"/>
        <w:szCs w:val="12"/>
        <w:lang w:val="fr-FR"/>
      </w:rPr>
      <w:t xml:space="preserve">Seite </w:t>
    </w:r>
    <w:r w:rsidRPr="006536F3">
      <w:rPr>
        <w:rStyle w:val="PageNumber"/>
        <w:rFonts w:ascii="Arial" w:hAnsi="Arial" w:cs="Arial"/>
        <w:sz w:val="12"/>
        <w:szCs w:val="12"/>
      </w:rPr>
      <w:fldChar w:fldCharType="begin"/>
    </w:r>
    <w:r w:rsidRPr="001A7C9B">
      <w:rPr>
        <w:rStyle w:val="PageNumber"/>
        <w:rFonts w:ascii="Arial" w:hAnsi="Arial" w:cs="Arial"/>
        <w:sz w:val="12"/>
        <w:szCs w:val="12"/>
        <w:lang w:val="fr-FR"/>
      </w:rPr>
      <w:instrText xml:space="preserve"> PAGE </w:instrText>
    </w:r>
    <w:r w:rsidRPr="006536F3">
      <w:rPr>
        <w:rStyle w:val="PageNumber"/>
        <w:rFonts w:ascii="Arial" w:hAnsi="Arial" w:cs="Arial"/>
        <w:sz w:val="12"/>
        <w:szCs w:val="12"/>
      </w:rPr>
      <w:fldChar w:fldCharType="separate"/>
    </w:r>
    <w:r w:rsidR="0005003E">
      <w:rPr>
        <w:rStyle w:val="PageNumber"/>
        <w:rFonts w:ascii="Arial" w:hAnsi="Arial" w:cs="Arial"/>
        <w:noProof/>
        <w:sz w:val="12"/>
        <w:szCs w:val="12"/>
        <w:lang w:val="fr-FR"/>
      </w:rPr>
      <w:t>8</w:t>
    </w:r>
    <w:r w:rsidRPr="006536F3">
      <w:rPr>
        <w:rStyle w:val="PageNumber"/>
        <w:rFonts w:ascii="Arial" w:hAnsi="Arial" w:cs="Arial"/>
        <w:sz w:val="12"/>
        <w:szCs w:val="1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B70DF" w:rsidRDefault="00FD7E64" w:rsidP="00CB70DF">
    <w:pPr>
      <w:pStyle w:val="Footer"/>
      <w:jc w:val="right"/>
      <w:rPr>
        <w:rFonts w:ascii="Arial" w:hAnsi="Arial" w:cs="Arial"/>
        <w:sz w:val="12"/>
        <w:szCs w:val="12"/>
        <w:lang w:val="fr-FR"/>
      </w:rPr>
    </w:pPr>
    <w:r>
      <w:rPr>
        <w:rFonts w:ascii="Arial" w:hAnsi="Arial" w:cs="Arial"/>
        <w:sz w:val="12"/>
        <w:szCs w:val="12"/>
        <w:lang w:val="fr-FR"/>
      </w:rPr>
      <w:t>mm/adn/wp15ac2/2019/02de</w:t>
    </w:r>
  </w:p>
  <w:p w:rsidR="00FD7E64" w:rsidRPr="00CB70DF" w:rsidRDefault="00FD7E64" w:rsidP="00CB70DF">
    <w:pPr>
      <w:pStyle w:val="Footer"/>
      <w:jc w:val="right"/>
    </w:pPr>
    <w:r w:rsidRPr="00CB70DF">
      <w:rPr>
        <w:rFonts w:ascii="Arial" w:hAnsi="Arial" w:cs="Arial"/>
        <w:sz w:val="12"/>
        <w:szCs w:val="12"/>
        <w:lang w:val="fr-FR"/>
      </w:rPr>
      <w:t xml:space="preserve">Seite </w:t>
    </w:r>
    <w:r w:rsidRPr="00CB70DF">
      <w:rPr>
        <w:rFonts w:ascii="Arial" w:hAnsi="Arial" w:cs="Arial"/>
        <w:sz w:val="12"/>
        <w:szCs w:val="12"/>
      </w:rPr>
      <w:fldChar w:fldCharType="begin"/>
    </w:r>
    <w:r w:rsidRPr="00CB70DF">
      <w:rPr>
        <w:rFonts w:ascii="Arial" w:hAnsi="Arial" w:cs="Arial"/>
        <w:sz w:val="12"/>
        <w:szCs w:val="12"/>
        <w:lang w:val="fr-FR"/>
      </w:rPr>
      <w:instrText xml:space="preserve"> PAGE </w:instrText>
    </w:r>
    <w:r w:rsidRPr="00CB70DF">
      <w:rPr>
        <w:rFonts w:ascii="Arial" w:hAnsi="Arial" w:cs="Arial"/>
        <w:sz w:val="12"/>
        <w:szCs w:val="12"/>
      </w:rPr>
      <w:fldChar w:fldCharType="separate"/>
    </w:r>
    <w:r w:rsidR="0005003E">
      <w:rPr>
        <w:rFonts w:ascii="Arial" w:hAnsi="Arial" w:cs="Arial"/>
        <w:noProof/>
        <w:sz w:val="12"/>
        <w:szCs w:val="12"/>
        <w:lang w:val="fr-FR"/>
      </w:rPr>
      <w:t>9</w:t>
    </w:r>
    <w:r w:rsidRPr="00CB70DF">
      <w:rPr>
        <w:rFonts w:ascii="Arial" w:hAnsi="Arial" w:cs="Arial"/>
        <w:sz w:val="12"/>
        <w:szCs w:val="12"/>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B70DF" w:rsidRDefault="00FD7E64" w:rsidP="00CB70DF">
    <w:pPr>
      <w:pStyle w:val="Footer"/>
      <w:rPr>
        <w:rFonts w:ascii="Arial" w:hAnsi="Arial" w:cs="Arial"/>
        <w:sz w:val="12"/>
        <w:szCs w:val="12"/>
        <w:lang w:val="fr-FR"/>
      </w:rPr>
    </w:pPr>
    <w:r>
      <w:rPr>
        <w:rFonts w:ascii="Arial" w:hAnsi="Arial" w:cs="Arial"/>
        <w:sz w:val="12"/>
        <w:szCs w:val="12"/>
        <w:lang w:val="fr-FR"/>
      </w:rPr>
      <w:t>mm/adn/wp15ac2/2019/02de</w:t>
    </w:r>
  </w:p>
  <w:p w:rsidR="00FD7E64" w:rsidRPr="00CB70DF" w:rsidRDefault="00FD7E64" w:rsidP="00CB70DF">
    <w:pPr>
      <w:pStyle w:val="Footer"/>
    </w:pPr>
    <w:r w:rsidRPr="00CB70DF">
      <w:rPr>
        <w:rFonts w:ascii="Arial" w:hAnsi="Arial" w:cs="Arial"/>
        <w:sz w:val="12"/>
        <w:szCs w:val="12"/>
        <w:lang w:val="fr-FR"/>
      </w:rPr>
      <w:t xml:space="preserve">Seite </w:t>
    </w:r>
    <w:r w:rsidRPr="00CB70DF">
      <w:rPr>
        <w:rFonts w:ascii="Arial" w:hAnsi="Arial" w:cs="Arial"/>
        <w:sz w:val="12"/>
        <w:szCs w:val="12"/>
      </w:rPr>
      <w:fldChar w:fldCharType="begin"/>
    </w:r>
    <w:r w:rsidRPr="00CB70DF">
      <w:rPr>
        <w:rFonts w:ascii="Arial" w:hAnsi="Arial" w:cs="Arial"/>
        <w:sz w:val="12"/>
        <w:szCs w:val="12"/>
        <w:lang w:val="fr-FR"/>
      </w:rPr>
      <w:instrText xml:space="preserve"> PAGE </w:instrText>
    </w:r>
    <w:r w:rsidRPr="00CB70DF">
      <w:rPr>
        <w:rFonts w:ascii="Arial" w:hAnsi="Arial" w:cs="Arial"/>
        <w:sz w:val="12"/>
        <w:szCs w:val="12"/>
      </w:rPr>
      <w:fldChar w:fldCharType="separate"/>
    </w:r>
    <w:r w:rsidR="0005003E">
      <w:rPr>
        <w:rFonts w:ascii="Arial" w:hAnsi="Arial" w:cs="Arial"/>
        <w:noProof/>
        <w:sz w:val="12"/>
        <w:szCs w:val="12"/>
        <w:lang w:val="fr-FR"/>
      </w:rPr>
      <w:t>32</w:t>
    </w:r>
    <w:r w:rsidRPr="00CB70DF">
      <w:rPr>
        <w:rFonts w:ascii="Arial" w:hAnsi="Arial" w:cs="Arial"/>
        <w:sz w:val="12"/>
        <w:szCs w:val="12"/>
        <w:lang w:val="fr-FR"/>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B70DF" w:rsidRDefault="00FD7E64" w:rsidP="00CB70DF">
    <w:pPr>
      <w:pStyle w:val="Footer"/>
      <w:jc w:val="right"/>
      <w:rPr>
        <w:rFonts w:ascii="Arial" w:hAnsi="Arial" w:cs="Arial"/>
        <w:sz w:val="12"/>
        <w:szCs w:val="12"/>
        <w:lang w:val="fr-FR"/>
      </w:rPr>
    </w:pPr>
    <w:r>
      <w:rPr>
        <w:rFonts w:ascii="Arial" w:hAnsi="Arial" w:cs="Arial"/>
        <w:sz w:val="12"/>
        <w:szCs w:val="12"/>
        <w:lang w:val="fr-FR"/>
      </w:rPr>
      <w:t>mm/adn/wp15ac2/2019/02de</w:t>
    </w:r>
  </w:p>
  <w:p w:rsidR="00FD7E64" w:rsidRPr="00CB70DF" w:rsidRDefault="00FD7E64" w:rsidP="00CB70DF">
    <w:pPr>
      <w:pStyle w:val="Footer"/>
      <w:jc w:val="right"/>
    </w:pPr>
    <w:r w:rsidRPr="00CB70DF">
      <w:rPr>
        <w:rFonts w:ascii="Arial" w:hAnsi="Arial" w:cs="Arial"/>
        <w:sz w:val="12"/>
        <w:szCs w:val="12"/>
        <w:lang w:val="fr-FR"/>
      </w:rPr>
      <w:t xml:space="preserve">Seite </w:t>
    </w:r>
    <w:r w:rsidRPr="00CB70DF">
      <w:rPr>
        <w:rFonts w:ascii="Arial" w:hAnsi="Arial" w:cs="Arial"/>
        <w:sz w:val="12"/>
        <w:szCs w:val="12"/>
      </w:rPr>
      <w:fldChar w:fldCharType="begin"/>
    </w:r>
    <w:r w:rsidRPr="00CB70DF">
      <w:rPr>
        <w:rFonts w:ascii="Arial" w:hAnsi="Arial" w:cs="Arial"/>
        <w:sz w:val="12"/>
        <w:szCs w:val="12"/>
        <w:lang w:val="fr-FR"/>
      </w:rPr>
      <w:instrText xml:space="preserve"> PAGE </w:instrText>
    </w:r>
    <w:r w:rsidRPr="00CB70DF">
      <w:rPr>
        <w:rFonts w:ascii="Arial" w:hAnsi="Arial" w:cs="Arial"/>
        <w:sz w:val="12"/>
        <w:szCs w:val="12"/>
      </w:rPr>
      <w:fldChar w:fldCharType="separate"/>
    </w:r>
    <w:r w:rsidR="0005003E">
      <w:rPr>
        <w:rFonts w:ascii="Arial" w:hAnsi="Arial" w:cs="Arial"/>
        <w:noProof/>
        <w:sz w:val="12"/>
        <w:szCs w:val="12"/>
        <w:lang w:val="fr-FR"/>
      </w:rPr>
      <w:t>35</w:t>
    </w:r>
    <w:r w:rsidRPr="00CB70DF">
      <w:rPr>
        <w:rFonts w:ascii="Arial" w:hAnsi="Arial" w:cs="Arial"/>
        <w:sz w:val="12"/>
        <w:szCs w:val="12"/>
        <w:lang w:val="fr-F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CB70DF" w:rsidRDefault="00FD7E64" w:rsidP="00CB70DF">
    <w:pPr>
      <w:pStyle w:val="Footer"/>
      <w:rPr>
        <w:rFonts w:ascii="Arial" w:hAnsi="Arial" w:cs="Arial"/>
        <w:sz w:val="12"/>
        <w:szCs w:val="12"/>
        <w:lang w:val="fr-FR"/>
      </w:rPr>
    </w:pPr>
    <w:r>
      <w:rPr>
        <w:rFonts w:ascii="Arial" w:hAnsi="Arial" w:cs="Arial"/>
        <w:sz w:val="12"/>
        <w:szCs w:val="12"/>
        <w:lang w:val="fr-FR"/>
      </w:rPr>
      <w:t>mm/adn/wp15ac2/2019/02de</w:t>
    </w:r>
  </w:p>
  <w:p w:rsidR="00FD7E64" w:rsidRPr="00CB70DF" w:rsidRDefault="00FD7E64" w:rsidP="00CB70DF">
    <w:pPr>
      <w:pStyle w:val="Footer"/>
    </w:pPr>
    <w:r w:rsidRPr="00CB70DF">
      <w:rPr>
        <w:rFonts w:ascii="Arial" w:hAnsi="Arial" w:cs="Arial"/>
        <w:sz w:val="12"/>
        <w:szCs w:val="12"/>
        <w:lang w:val="fr-FR"/>
      </w:rPr>
      <w:t xml:space="preserve">Seite </w:t>
    </w:r>
    <w:r w:rsidRPr="00CB70DF">
      <w:rPr>
        <w:rFonts w:ascii="Arial" w:hAnsi="Arial" w:cs="Arial"/>
        <w:sz w:val="12"/>
        <w:szCs w:val="12"/>
      </w:rPr>
      <w:fldChar w:fldCharType="begin"/>
    </w:r>
    <w:r w:rsidRPr="00CB70DF">
      <w:rPr>
        <w:rFonts w:ascii="Arial" w:hAnsi="Arial" w:cs="Arial"/>
        <w:sz w:val="12"/>
        <w:szCs w:val="12"/>
        <w:lang w:val="fr-FR"/>
      </w:rPr>
      <w:instrText xml:space="preserve"> PAGE </w:instrText>
    </w:r>
    <w:r w:rsidRPr="00CB70DF">
      <w:rPr>
        <w:rFonts w:ascii="Arial" w:hAnsi="Arial" w:cs="Arial"/>
        <w:sz w:val="12"/>
        <w:szCs w:val="12"/>
      </w:rPr>
      <w:fldChar w:fldCharType="separate"/>
    </w:r>
    <w:r w:rsidR="0005003E">
      <w:rPr>
        <w:rFonts w:ascii="Arial" w:hAnsi="Arial" w:cs="Arial"/>
        <w:noProof/>
        <w:sz w:val="12"/>
        <w:szCs w:val="12"/>
        <w:lang w:val="fr-FR"/>
      </w:rPr>
      <w:t>12</w:t>
    </w:r>
    <w:r w:rsidRPr="00CB70DF">
      <w:rPr>
        <w:rFonts w:ascii="Arial" w:hAnsi="Arial" w:cs="Arial"/>
        <w:sz w:val="12"/>
        <w:szCs w:val="12"/>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7E64" w:rsidRDefault="00FD7E64">
      <w:r>
        <w:separator/>
      </w:r>
    </w:p>
  </w:footnote>
  <w:footnote w:type="continuationSeparator" w:id="0">
    <w:p w:rsidR="00FD7E64" w:rsidRDefault="00FD7E64">
      <w:r>
        <w:continuationSeparator/>
      </w:r>
    </w:p>
  </w:footnote>
  <w:footnote w:id="1">
    <w:p w:rsidR="00FD7E64" w:rsidRPr="00FD7E64" w:rsidRDefault="00FD7E64" w:rsidP="00FD7E64">
      <w:pPr>
        <w:pStyle w:val="FootnoteText"/>
        <w:ind w:left="284" w:hanging="284"/>
        <w:rPr>
          <w:rFonts w:ascii="Times New Roman" w:hAnsi="Times New Roman"/>
          <w:sz w:val="16"/>
          <w:szCs w:val="16"/>
          <w:lang w:val="de-DE"/>
        </w:rPr>
      </w:pPr>
      <w:r w:rsidRPr="00FD7E64">
        <w:rPr>
          <w:rStyle w:val="FootnoteReference"/>
          <w:lang w:val="de-DE"/>
        </w:rPr>
        <w:t>*</w:t>
      </w:r>
      <w:r w:rsidRPr="00FD7E64">
        <w:rPr>
          <w:rFonts w:ascii="Times New Roman" w:hAnsi="Times New Roman"/>
          <w:sz w:val="16"/>
          <w:szCs w:val="16"/>
          <w:lang w:val="de-DE"/>
        </w:rPr>
        <w:t xml:space="preserve"> </w:t>
      </w:r>
      <w:r w:rsidRPr="00FD7E64">
        <w:rPr>
          <w:rFonts w:ascii="Times New Roman" w:hAnsi="Times New Roman"/>
          <w:sz w:val="16"/>
          <w:szCs w:val="16"/>
          <w:lang w:val="de-DE"/>
        </w:rPr>
        <w:tab/>
        <w:t>Von der UN-ECE in Englisch, Französisch und Russisch unter dem Aktenzeichen ECE/TRANS/WP.15/AC.2/2019/</w:t>
      </w:r>
      <w:r>
        <w:rPr>
          <w:rFonts w:ascii="Times New Roman" w:hAnsi="Times New Roman"/>
          <w:sz w:val="16"/>
          <w:szCs w:val="16"/>
          <w:lang w:val="de-DE"/>
        </w:rPr>
        <w:t>2</w:t>
      </w:r>
      <w:r w:rsidRPr="00FD7E64">
        <w:rPr>
          <w:rFonts w:ascii="Times New Roman" w:hAnsi="Times New Roman"/>
          <w:sz w:val="16"/>
          <w:szCs w:val="16"/>
          <w:lang w:val="de-DE"/>
        </w:rPr>
        <w:t xml:space="preserve"> verteilt.</w:t>
      </w:r>
    </w:p>
  </w:footnote>
  <w:footnote w:id="2">
    <w:p w:rsidR="00FD7E64" w:rsidRPr="00FD7E64" w:rsidRDefault="00FD7E64" w:rsidP="00FD7E64">
      <w:pPr>
        <w:pStyle w:val="FootnoteText"/>
        <w:tabs>
          <w:tab w:val="left" w:pos="284"/>
        </w:tabs>
        <w:ind w:left="284" w:hanging="284"/>
        <w:rPr>
          <w:rFonts w:ascii="Times New Roman" w:hAnsi="Times New Roman"/>
          <w:sz w:val="16"/>
          <w:szCs w:val="16"/>
          <w:lang w:val="de-DE"/>
        </w:rPr>
      </w:pPr>
      <w:r w:rsidRPr="00FD7E64">
        <w:rPr>
          <w:rStyle w:val="FootnoteReference"/>
          <w:lang w:val="de-DE"/>
        </w:rPr>
        <w:t>**</w:t>
      </w:r>
      <w:r w:rsidRPr="00FD7E64">
        <w:rPr>
          <w:rFonts w:ascii="Times New Roman" w:hAnsi="Times New Roman"/>
          <w:sz w:val="16"/>
          <w:szCs w:val="16"/>
          <w:lang w:val="de-DE"/>
        </w:rPr>
        <w:t xml:space="preserve"> </w:t>
      </w:r>
      <w:r w:rsidRPr="00FD7E64">
        <w:rPr>
          <w:rFonts w:ascii="Times New Roman" w:hAnsi="Times New Roman"/>
          <w:sz w:val="16"/>
          <w:szCs w:val="16"/>
          <w:lang w:val="de-DE"/>
        </w:rPr>
        <w:tab/>
        <w:t>Entsprechend dem Arbeitsprogramm des Binnenverkehrsausschusses für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627F14">
    <w:pPr>
      <w:pStyle w:val="Heading1"/>
      <w:rPr>
        <w:lang w:val="de-DE"/>
      </w:rPr>
    </w:pPr>
    <w:r>
      <w:rPr>
        <w:lang w:val="de-DE"/>
      </w:rPr>
      <w:t>Physikalische und Chemische Kenntnisse</w:t>
    </w:r>
  </w:p>
  <w:p w:rsidR="00FD7E64" w:rsidRDefault="00FD7E64" w:rsidP="00627F14">
    <w:pPr>
      <w:pStyle w:val="Heading1"/>
      <w:rPr>
        <w:lang w:val="de-DE"/>
      </w:rPr>
    </w:pPr>
    <w:r>
      <w:rPr>
        <w:lang w:val="de-DE"/>
      </w:rPr>
      <w:t>Prüfungsziel 1: Allgemeines</w:t>
    </w:r>
  </w:p>
  <w:p w:rsidR="00FD7E64" w:rsidRDefault="00FD7E64" w:rsidP="00627F1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627F14">
          <w:pPr>
            <w:pStyle w:val="Header"/>
            <w:tabs>
              <w:tab w:val="clear" w:pos="4536"/>
              <w:tab w:val="left" w:pos="284"/>
            </w:tabs>
            <w:jc w:val="center"/>
            <w:rPr>
              <w:lang w:val="de-DE"/>
            </w:rPr>
          </w:pPr>
          <w:r>
            <w:rPr>
              <w:lang w:val="de-DE"/>
            </w:rPr>
            <w:t>Nummer</w:t>
          </w:r>
        </w:p>
      </w:tc>
      <w:tc>
        <w:tcPr>
          <w:tcW w:w="6945" w:type="dxa"/>
        </w:tcPr>
        <w:p w:rsidR="00FD7E64" w:rsidRDefault="00FD7E64" w:rsidP="00627F14">
          <w:pPr>
            <w:pStyle w:val="Header"/>
            <w:tabs>
              <w:tab w:val="clear" w:pos="4536"/>
              <w:tab w:val="left" w:pos="355"/>
            </w:tabs>
            <w:jc w:val="center"/>
            <w:rPr>
              <w:lang w:val="de-DE"/>
            </w:rPr>
          </w:pPr>
          <w:r>
            <w:rPr>
              <w:lang w:val="de-DE"/>
            </w:rPr>
            <w:t>Quelle</w:t>
          </w:r>
        </w:p>
        <w:p w:rsidR="00FD7E64" w:rsidRDefault="00FD7E64" w:rsidP="00627F14">
          <w:pPr>
            <w:pStyle w:val="Header"/>
            <w:tabs>
              <w:tab w:val="left" w:pos="832"/>
            </w:tabs>
            <w:jc w:val="center"/>
            <w:rPr>
              <w:lang w:val="de-DE"/>
            </w:rPr>
          </w:pPr>
        </w:p>
      </w:tc>
      <w:tc>
        <w:tcPr>
          <w:tcW w:w="1204" w:type="dxa"/>
        </w:tcPr>
        <w:p w:rsidR="00FD7E64" w:rsidRDefault="00FD7E64" w:rsidP="00627F14">
          <w:pPr>
            <w:pStyle w:val="Header"/>
            <w:tabs>
              <w:tab w:val="left" w:pos="497"/>
            </w:tabs>
            <w:jc w:val="center"/>
            <w:rPr>
              <w:lang w:val="de-DE"/>
            </w:rPr>
          </w:pPr>
          <w:r>
            <w:rPr>
              <w:lang w:val="de-DE"/>
            </w:rPr>
            <w:t>richtige Antwort</w:t>
          </w:r>
        </w:p>
      </w:tc>
    </w:tr>
  </w:tbl>
  <w:p w:rsidR="00FD7E64" w:rsidRDefault="00FD7E64" w:rsidP="00627F14">
    <w:pPr>
      <w:pStyle w:val="Header"/>
      <w:rPr>
        <w:lang w:val="de-DE"/>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1D288F">
    <w:pPr>
      <w:pStyle w:val="Heading1"/>
      <w:rPr>
        <w:lang w:val="de-DE"/>
      </w:rPr>
    </w:pPr>
    <w:r>
      <w:rPr>
        <w:lang w:val="de-DE"/>
      </w:rPr>
      <w:t>Maßnahmen bei Notfällen</w:t>
    </w:r>
  </w:p>
  <w:p w:rsidR="00FD7E64" w:rsidRDefault="00FD7E64" w:rsidP="001D288F">
    <w:pPr>
      <w:pStyle w:val="Heading1"/>
      <w:rPr>
        <w:lang w:val="de-DE"/>
      </w:rPr>
    </w:pPr>
    <w:r>
      <w:rPr>
        <w:lang w:val="de-DE"/>
      </w:rPr>
      <w:t xml:space="preserve">Prüfungsziel 2.3: </w:t>
    </w:r>
    <w:r w:rsidRPr="00096EF8">
      <w:rPr>
        <w:lang w:val="de-DE"/>
      </w:rPr>
      <w:t>Zwischenfälle im Zusammenhang mit der Ladung</w:t>
    </w:r>
    <w:r>
      <w:rPr>
        <w:lang w:val="de-DE"/>
      </w:rPr>
      <w:t xml:space="preserve"> </w:t>
    </w:r>
  </w:p>
  <w:p w:rsidR="00FD7E64" w:rsidRPr="00592577" w:rsidRDefault="00FD7E64" w:rsidP="00592577">
    <w:pPr>
      <w:suppressAutoHyphens/>
      <w:spacing w:after="40"/>
      <w:jc w:val="center"/>
      <w:rPr>
        <w:b/>
        <w:sz w:val="24"/>
        <w:lang w:val="de-DE"/>
      </w:rPr>
    </w:pPr>
    <w:r w:rsidRPr="00592577">
      <w:rPr>
        <w:b/>
        <w:sz w:val="24"/>
        <w:lang w:val="de-DE"/>
      </w:rPr>
      <w:t>Gefahren aus der Umgebung des Schiffes</w:t>
    </w:r>
  </w:p>
  <w:p w:rsidR="00FD7E64" w:rsidRPr="001D288F" w:rsidRDefault="00FD7E64" w:rsidP="001D288F">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096EF8" w:rsidRDefault="00FD7E64">
    <w:pPr>
      <w:pStyle w:val="Heading1"/>
      <w:rPr>
        <w:lang w:val="de-DE"/>
      </w:rPr>
    </w:pPr>
    <w:r w:rsidRPr="00096EF8">
      <w:rPr>
        <w:lang w:val="de-DE"/>
      </w:rPr>
      <w:t>Maßnahmen bei Notfällen</w:t>
    </w:r>
  </w:p>
  <w:p w:rsidR="00FD7E64" w:rsidRPr="00096EF8" w:rsidRDefault="00FD7E64">
    <w:pPr>
      <w:pStyle w:val="Heading1"/>
      <w:rPr>
        <w:lang w:val="de-DE"/>
      </w:rPr>
    </w:pPr>
    <w:r w:rsidRPr="00096EF8">
      <w:rPr>
        <w:lang w:val="de-DE"/>
      </w:rPr>
      <w:t>Prüfungsziel 2.</w:t>
    </w:r>
    <w:r>
      <w:rPr>
        <w:lang w:val="de-DE"/>
      </w:rPr>
      <w:t>3</w:t>
    </w:r>
    <w:r w:rsidRPr="00096EF8">
      <w:rPr>
        <w:lang w:val="de-DE"/>
      </w:rPr>
      <w:t>: Zwischenfälle im Zusammenhang mit der Ladung</w:t>
    </w:r>
  </w:p>
  <w:p w:rsidR="00FD7E64" w:rsidRPr="001D288F" w:rsidRDefault="00FD7E64" w:rsidP="001D288F">
    <w:pPr>
      <w:suppressAutoHyphens/>
      <w:spacing w:after="40"/>
      <w:jc w:val="center"/>
      <w:rPr>
        <w:b/>
        <w:sz w:val="24"/>
        <w:lang w:val="de-DE"/>
      </w:rPr>
    </w:pPr>
    <w:r w:rsidRPr="001D288F">
      <w:rPr>
        <w:b/>
        <w:sz w:val="24"/>
        <w:lang w:val="de-DE"/>
      </w:rPr>
      <w:t>Gefahren aus der Umgebung des Schiffes</w:t>
    </w:r>
  </w:p>
  <w:p w:rsidR="00FD7E64" w:rsidRPr="001D288F"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pPr>
          <w:r>
            <w:t>Nummer</w:t>
          </w:r>
        </w:p>
      </w:tc>
      <w:tc>
        <w:tcPr>
          <w:tcW w:w="6945" w:type="dxa"/>
        </w:tcPr>
        <w:p w:rsidR="00FD7E64" w:rsidRDefault="00FD7E64">
          <w:pPr>
            <w:pStyle w:val="Header"/>
            <w:tabs>
              <w:tab w:val="clear" w:pos="4536"/>
              <w:tab w:val="left" w:pos="355"/>
            </w:tabs>
            <w:jc w:val="center"/>
          </w:pPr>
          <w:r>
            <w:t>Quelle</w:t>
          </w:r>
        </w:p>
        <w:p w:rsidR="00FD7E64" w:rsidRDefault="00FD7E64">
          <w:pPr>
            <w:pStyle w:val="Header"/>
            <w:tabs>
              <w:tab w:val="left" w:pos="832"/>
            </w:tabs>
            <w:jc w:val="center"/>
          </w:pPr>
        </w:p>
      </w:tc>
      <w:tc>
        <w:tcPr>
          <w:tcW w:w="1204" w:type="dxa"/>
        </w:tcPr>
        <w:p w:rsidR="00FD7E64" w:rsidRDefault="00FD7E64">
          <w:pPr>
            <w:pStyle w:val="Header"/>
            <w:tabs>
              <w:tab w:val="left" w:pos="497"/>
            </w:tabs>
            <w:jc w:val="center"/>
          </w:pPr>
          <w:r>
            <w:t>richtige Antwort</w:t>
          </w:r>
        </w:p>
      </w:tc>
    </w:tr>
  </w:tbl>
  <w:p w:rsidR="00FD7E64" w:rsidRDefault="00FD7E64">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1D288F">
    <w:pPr>
      <w:pStyle w:val="Heading1"/>
      <w:rPr>
        <w:lang w:val="de-DE"/>
      </w:rPr>
    </w:pPr>
    <w:r>
      <w:rPr>
        <w:lang w:val="de-DE"/>
      </w:rPr>
      <w:t>Maßnahmen bei Notfällen</w:t>
    </w:r>
  </w:p>
  <w:p w:rsidR="00FD7E64" w:rsidRDefault="00FD7E64" w:rsidP="001D288F">
    <w:pPr>
      <w:pStyle w:val="Heading1"/>
      <w:rPr>
        <w:lang w:val="de-DE"/>
      </w:rPr>
    </w:pPr>
    <w:r>
      <w:rPr>
        <w:lang w:val="de-DE"/>
      </w:rPr>
      <w:t xml:space="preserve">Prüfungsziel 2.4: </w:t>
    </w:r>
    <w:r w:rsidRPr="00096EF8">
      <w:rPr>
        <w:lang w:val="de-DE"/>
      </w:rPr>
      <w:t>Zwischenfälle im Zusammenhang mit der Ladung</w:t>
    </w:r>
    <w:r>
      <w:rPr>
        <w:lang w:val="de-DE"/>
      </w:rPr>
      <w:t xml:space="preserve"> </w:t>
    </w:r>
  </w:p>
  <w:p w:rsidR="00FD7E64" w:rsidRDefault="00FD7E64" w:rsidP="001D288F">
    <w:pPr>
      <w:pStyle w:val="Heading1"/>
      <w:rPr>
        <w:lang w:val="de-DE"/>
      </w:rPr>
    </w:pPr>
    <w:r>
      <w:rPr>
        <w:lang w:val="de-DE"/>
      </w:rPr>
      <w:t>Überfüllung</w:t>
    </w:r>
  </w:p>
  <w:p w:rsidR="00FD7E64" w:rsidRPr="001D288F" w:rsidRDefault="00FD7E64" w:rsidP="001D288F">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Maßnahmen bei Notfällen</w:t>
    </w:r>
  </w:p>
  <w:p w:rsidR="00FD7E64" w:rsidRDefault="00FD7E64">
    <w:pPr>
      <w:pStyle w:val="Heading1"/>
      <w:rPr>
        <w:lang w:val="de-DE"/>
      </w:rPr>
    </w:pPr>
    <w:r>
      <w:rPr>
        <w:lang w:val="de-DE"/>
      </w:rPr>
      <w:t>Prüfungsziel 2.4: Zwischenfälle im Zusammenhang mit der Ladung</w:t>
    </w:r>
  </w:p>
  <w:p w:rsidR="00FD7E64" w:rsidRDefault="00FD7E64">
    <w:pPr>
      <w:pStyle w:val="Heading1"/>
      <w:rPr>
        <w:lang w:val="de-DE"/>
      </w:rPr>
    </w:pPr>
    <w:r>
      <w:rPr>
        <w:lang w:val="de-DE"/>
      </w:rPr>
      <w:t>Überfüllung</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Maßnahmen bei Notfällen</w:t>
    </w:r>
  </w:p>
  <w:p w:rsidR="00FD7E64" w:rsidRDefault="00FD7E64">
    <w:pPr>
      <w:pStyle w:val="Heading1"/>
      <w:rPr>
        <w:lang w:val="de-DE"/>
      </w:rPr>
    </w:pPr>
    <w:r>
      <w:rPr>
        <w:lang w:val="de-DE"/>
      </w:rPr>
      <w:t>Prüfungsziel 2.5: Zwischenfälle im Zusammenhang mit der Ladung</w:t>
    </w:r>
  </w:p>
  <w:p w:rsidR="00FD7E64" w:rsidRDefault="00FD7E64">
    <w:pPr>
      <w:pStyle w:val="Heading1"/>
      <w:rPr>
        <w:lang w:val="de-DE"/>
      </w:rPr>
    </w:pPr>
    <w:r>
      <w:rPr>
        <w:lang w:val="de-DE"/>
      </w:rPr>
      <w:t>Polymerisation</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DE2A30">
    <w:pPr>
      <w:pStyle w:val="Heading1"/>
      <w:rPr>
        <w:lang w:val="de-DE"/>
      </w:rPr>
    </w:pPr>
    <w:r>
      <w:rPr>
        <w:lang w:val="de-DE"/>
      </w:rPr>
      <w:t>Maßnahmen bei Notfällen</w:t>
    </w:r>
  </w:p>
  <w:p w:rsidR="00FD7E64" w:rsidRDefault="00FD7E64" w:rsidP="00DE2A30">
    <w:pPr>
      <w:pStyle w:val="Heading1"/>
      <w:rPr>
        <w:lang w:val="de-DE"/>
      </w:rPr>
    </w:pPr>
    <w:r>
      <w:rPr>
        <w:lang w:val="de-DE"/>
      </w:rPr>
      <w:t xml:space="preserve">Prüfungsziel 2.5: </w:t>
    </w:r>
    <w:r w:rsidRPr="00096EF8">
      <w:rPr>
        <w:lang w:val="de-DE"/>
      </w:rPr>
      <w:t>Zwischenfälle im Zusammenhang mit der Ladung</w:t>
    </w:r>
    <w:r>
      <w:rPr>
        <w:lang w:val="de-DE"/>
      </w:rPr>
      <w:t xml:space="preserve"> </w:t>
    </w:r>
  </w:p>
  <w:p w:rsidR="00FD7E64" w:rsidRDefault="00FD7E64" w:rsidP="00DE2A30">
    <w:pPr>
      <w:pStyle w:val="Heading1"/>
      <w:rPr>
        <w:lang w:val="de-DE"/>
      </w:rPr>
    </w:pPr>
    <w:r>
      <w:rPr>
        <w:lang w:val="de-DE"/>
      </w:rPr>
      <w:t>Polymerisation</w:t>
    </w:r>
  </w:p>
  <w:p w:rsidR="00FD7E64" w:rsidRDefault="00FD7E64" w:rsidP="005D27AB">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015820">
    <w:pPr>
      <w:pStyle w:val="Heading1"/>
      <w:rPr>
        <w:lang w:val="de-DE"/>
      </w:rPr>
    </w:pPr>
    <w:r>
      <w:rPr>
        <w:lang w:val="de-DE"/>
      </w:rPr>
      <w:t>Physikalische und chemische Kenntnisse</w:t>
    </w:r>
  </w:p>
  <w:p w:rsidR="00FD7E64" w:rsidRDefault="00FD7E64" w:rsidP="00015820">
    <w:pPr>
      <w:pStyle w:val="Heading1"/>
      <w:rPr>
        <w:lang w:val="de-DE"/>
      </w:rPr>
    </w:pPr>
    <w:r>
      <w:rPr>
        <w:lang w:val="de-DE"/>
      </w:rPr>
      <w:t>Prüfungsziel 2.2: Partialdruck und Gasgemische,</w:t>
    </w:r>
  </w:p>
  <w:p w:rsidR="00FD7E64" w:rsidRDefault="00FD7E64" w:rsidP="00015820">
    <w:pPr>
      <w:pStyle w:val="Heading1"/>
      <w:rPr>
        <w:lang w:val="de-DE"/>
      </w:rPr>
    </w:pPr>
    <w:r>
      <w:rPr>
        <w:lang w:val="de-DE"/>
      </w:rPr>
      <w:t>Druckerhöhungen und Abblasen der Ladetanks</w:t>
    </w:r>
  </w:p>
  <w:p w:rsidR="00FD7E64" w:rsidRDefault="00FD7E64" w:rsidP="00D3642E">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rPr>
              <w:lang w:val="de-DE"/>
            </w:rPr>
          </w:pPr>
          <w:r>
            <w:rPr>
              <w:lang w:val="de-DE"/>
            </w:rPr>
            <w:t>richtige Antwort</w:t>
          </w:r>
        </w:p>
      </w:tc>
    </w:tr>
  </w:tbl>
  <w:p w:rsidR="00FD7E64" w:rsidRDefault="00FD7E64" w:rsidP="00D3642E">
    <w:pPr>
      <w:pStyle w:val="Header"/>
      <w:rPr>
        <w:lang w:val="de-DE"/>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BF5946" w:rsidRDefault="00FD7E64">
    <w:pPr>
      <w:pStyle w:val="Heading1"/>
      <w:rPr>
        <w:lang w:val="de-DE"/>
      </w:rPr>
    </w:pPr>
    <w:r w:rsidRPr="00BF5946">
      <w:rPr>
        <w:lang w:val="de-DE"/>
      </w:rPr>
      <w:t>Physikalische und chemische Kenntnisse</w:t>
    </w:r>
  </w:p>
  <w:p w:rsidR="00FD7E64" w:rsidRPr="00BF5946" w:rsidRDefault="00FD7E64">
    <w:pPr>
      <w:pStyle w:val="Heading1"/>
      <w:rPr>
        <w:lang w:val="de-DE"/>
      </w:rPr>
    </w:pPr>
    <w:r w:rsidRPr="00BF5946">
      <w:rPr>
        <w:lang w:val="de-DE"/>
      </w:rPr>
      <w:t>Prüfungsziel 2.2: Partial</w:t>
    </w:r>
    <w:r>
      <w:rPr>
        <w:lang w:val="de-DE"/>
      </w:rPr>
      <w:t>druck</w:t>
    </w:r>
    <w:r w:rsidRPr="00BF5946">
      <w:rPr>
        <w:lang w:val="de-DE"/>
      </w:rPr>
      <w:t xml:space="preserve"> und Gasgemische,</w:t>
    </w:r>
  </w:p>
  <w:p w:rsidR="00FD7E64" w:rsidRDefault="00FD7E64">
    <w:pPr>
      <w:pStyle w:val="Heading1"/>
      <w:rPr>
        <w:lang w:val="de-DE"/>
      </w:rPr>
    </w:pPr>
    <w:r w:rsidRPr="00BF5946">
      <w:rPr>
        <w:lang w:val="de-DE"/>
      </w:rPr>
      <w:t>Druckerhöhungen und Abblasen der Ladetanks</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FA20D2">
    <w:pPr>
      <w:pStyle w:val="Heading1"/>
      <w:rPr>
        <w:lang w:val="de-DE"/>
      </w:rPr>
    </w:pPr>
    <w:r>
      <w:rPr>
        <w:lang w:val="de-DE"/>
      </w:rPr>
      <w:t>Physikalische und chemische Kenntnisse</w:t>
    </w:r>
  </w:p>
  <w:p w:rsidR="00FD7E64" w:rsidRPr="006D54C6" w:rsidRDefault="00FD7E64" w:rsidP="007B6C99">
    <w:pPr>
      <w:suppressAutoHyphens/>
      <w:spacing w:after="40"/>
      <w:jc w:val="center"/>
      <w:rPr>
        <w:b/>
        <w:sz w:val="24"/>
        <w:lang w:val="de-DE"/>
      </w:rPr>
    </w:pPr>
    <w:r w:rsidRPr="006D54C6">
      <w:rPr>
        <w:b/>
        <w:sz w:val="24"/>
        <w:lang w:val="de-DE"/>
      </w:rPr>
      <w:t>Prüfungsziel 3.</w:t>
    </w:r>
    <w:r>
      <w:rPr>
        <w:b/>
        <w:sz w:val="24"/>
        <w:lang w:val="de-DE"/>
      </w:rPr>
      <w:t>1</w:t>
    </w:r>
    <w:r w:rsidRPr="006D54C6">
      <w:rPr>
        <w:b/>
        <w:sz w:val="24"/>
        <w:lang w:val="de-DE"/>
      </w:rPr>
      <w:t>: Avogadro Gesetz und Massenberechnungen</w:t>
    </w:r>
  </w:p>
  <w:p w:rsidR="00FD7E64" w:rsidRPr="007B6C99" w:rsidRDefault="00FD7E64" w:rsidP="007B6C99">
    <w:pPr>
      <w:pStyle w:val="Heading1"/>
      <w:rPr>
        <w:sz w:val="22"/>
        <w:szCs w:val="22"/>
        <w:lang w:val="de-DE"/>
      </w:rPr>
    </w:pPr>
    <w:r w:rsidRPr="007B6C99">
      <w:rPr>
        <w:sz w:val="22"/>
        <w:szCs w:val="22"/>
        <w:lang w:val="de-DE"/>
      </w:rPr>
      <w:t xml:space="preserve">kmol, kg </w:t>
    </w:r>
    <w:r>
      <w:rPr>
        <w:sz w:val="22"/>
        <w:szCs w:val="22"/>
        <w:lang w:val="de-DE"/>
      </w:rPr>
      <w:t>und Druck bei</w:t>
    </w:r>
    <w:r w:rsidRPr="007B6C99">
      <w:rPr>
        <w:sz w:val="22"/>
        <w:szCs w:val="22"/>
        <w:lang w:val="de-DE"/>
      </w:rPr>
      <w:t xml:space="preserve"> </w:t>
    </w:r>
    <w:r>
      <w:rPr>
        <w:sz w:val="22"/>
        <w:szCs w:val="22"/>
        <w:lang w:val="de-DE"/>
      </w:rPr>
      <w:t>2</w:t>
    </w:r>
    <w:r w:rsidRPr="007B6C99">
      <w:rPr>
        <w:sz w:val="22"/>
        <w:szCs w:val="22"/>
        <w:lang w:val="de-DE"/>
      </w:rPr>
      <w:t>5 ºC</w:t>
    </w:r>
  </w:p>
  <w:p w:rsidR="00FD7E64" w:rsidRDefault="00FD7E64" w:rsidP="00FA20D2">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7B6C99">
    <w:pPr>
      <w:pStyle w:val="Heading1"/>
      <w:rPr>
        <w:lang w:val="de-DE"/>
      </w:rPr>
    </w:pPr>
    <w:r>
      <w:rPr>
        <w:lang w:val="de-DE"/>
      </w:rPr>
      <w:t>Physikalische und chemische Kenntnisse</w:t>
    </w:r>
  </w:p>
  <w:p w:rsidR="00FD7E64" w:rsidRPr="006D54C6" w:rsidRDefault="00FD7E64" w:rsidP="007B6C99">
    <w:pPr>
      <w:suppressAutoHyphens/>
      <w:spacing w:after="40"/>
      <w:jc w:val="center"/>
      <w:rPr>
        <w:b/>
        <w:sz w:val="24"/>
        <w:lang w:val="de-DE"/>
      </w:rPr>
    </w:pPr>
    <w:r w:rsidRPr="006D54C6">
      <w:rPr>
        <w:b/>
        <w:sz w:val="24"/>
        <w:lang w:val="de-DE"/>
      </w:rPr>
      <w:t>Prüfungsziel 3.</w:t>
    </w:r>
    <w:r>
      <w:rPr>
        <w:b/>
        <w:sz w:val="24"/>
        <w:lang w:val="de-DE"/>
      </w:rPr>
      <w:t>1</w:t>
    </w:r>
    <w:r w:rsidRPr="006D54C6">
      <w:rPr>
        <w:b/>
        <w:sz w:val="24"/>
        <w:lang w:val="de-DE"/>
      </w:rPr>
      <w:t>: Avogadro Gesetz und Massenberechnungen</w:t>
    </w:r>
  </w:p>
  <w:p w:rsidR="00FD7E64" w:rsidRPr="007B6C99" w:rsidRDefault="00FD7E64" w:rsidP="007B6C99">
    <w:pPr>
      <w:pStyle w:val="Heading1"/>
      <w:rPr>
        <w:sz w:val="22"/>
        <w:szCs w:val="22"/>
        <w:lang w:val="de-DE"/>
      </w:rPr>
    </w:pPr>
    <w:r w:rsidRPr="007B6C99">
      <w:rPr>
        <w:sz w:val="22"/>
        <w:szCs w:val="22"/>
        <w:lang w:val="de-DE"/>
      </w:rPr>
      <w:t xml:space="preserve">kmol, kg </w:t>
    </w:r>
    <w:r>
      <w:rPr>
        <w:sz w:val="22"/>
        <w:szCs w:val="22"/>
        <w:lang w:val="de-DE"/>
      </w:rPr>
      <w:t>und Druck bei</w:t>
    </w:r>
    <w:r w:rsidRPr="007B6C99">
      <w:rPr>
        <w:sz w:val="22"/>
        <w:szCs w:val="22"/>
        <w:lang w:val="de-DE"/>
      </w:rPr>
      <w:t xml:space="preserve"> </w:t>
    </w:r>
    <w:r>
      <w:rPr>
        <w:sz w:val="22"/>
        <w:szCs w:val="22"/>
        <w:lang w:val="de-DE"/>
      </w:rPr>
      <w:t>2</w:t>
    </w:r>
    <w:r w:rsidRPr="007B6C99">
      <w:rPr>
        <w:sz w:val="22"/>
        <w:szCs w:val="22"/>
        <w:lang w:val="de-DE"/>
      </w:rPr>
      <w:t>5 ºC</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E55609">
    <w:pPr>
      <w:pStyle w:val="Heading1"/>
      <w:rPr>
        <w:lang w:val="de-DE"/>
      </w:rPr>
    </w:pPr>
    <w:r>
      <w:rPr>
        <w:lang w:val="de-DE"/>
      </w:rPr>
      <w:t>Physikalische und chemische Kenntnisse</w:t>
    </w:r>
  </w:p>
  <w:p w:rsidR="00FD7E64" w:rsidRPr="006D54C6" w:rsidRDefault="00FD7E64" w:rsidP="00E55609">
    <w:pPr>
      <w:suppressAutoHyphens/>
      <w:spacing w:after="40"/>
      <w:jc w:val="center"/>
      <w:rPr>
        <w:b/>
        <w:sz w:val="24"/>
        <w:lang w:val="de-DE"/>
      </w:rPr>
    </w:pPr>
    <w:r w:rsidRPr="006D54C6">
      <w:rPr>
        <w:b/>
        <w:sz w:val="24"/>
        <w:lang w:val="de-DE"/>
      </w:rPr>
      <w:t>Prüfungsziel 3.</w:t>
    </w:r>
    <w:r>
      <w:rPr>
        <w:b/>
        <w:sz w:val="24"/>
        <w:lang w:val="de-DE"/>
      </w:rPr>
      <w:t>1</w:t>
    </w:r>
    <w:r w:rsidRPr="006D54C6">
      <w:rPr>
        <w:b/>
        <w:sz w:val="24"/>
        <w:lang w:val="de-DE"/>
      </w:rPr>
      <w:t>: Avogadro Gesetz und Massenberechnungen</w:t>
    </w:r>
  </w:p>
  <w:p w:rsidR="00FD7E64" w:rsidRPr="007B6C99" w:rsidRDefault="00FD7E64" w:rsidP="007B6C99">
    <w:pPr>
      <w:pStyle w:val="Heading1"/>
      <w:rPr>
        <w:sz w:val="22"/>
        <w:szCs w:val="22"/>
        <w:lang w:val="de-DE"/>
      </w:rPr>
    </w:pPr>
    <w:r w:rsidRPr="007B6C99">
      <w:rPr>
        <w:sz w:val="22"/>
        <w:szCs w:val="22"/>
        <w:lang w:val="de-DE"/>
      </w:rPr>
      <w:t xml:space="preserve">kmol, kg </w:t>
    </w:r>
    <w:r>
      <w:rPr>
        <w:sz w:val="22"/>
        <w:szCs w:val="22"/>
        <w:lang w:val="de-DE"/>
      </w:rPr>
      <w:t>und Druck bei</w:t>
    </w:r>
    <w:r w:rsidRPr="007B6C99">
      <w:rPr>
        <w:sz w:val="22"/>
        <w:szCs w:val="22"/>
        <w:lang w:val="de-DE"/>
      </w:rPr>
      <w:t xml:space="preserve"> </w:t>
    </w:r>
    <w:r>
      <w:rPr>
        <w:sz w:val="22"/>
        <w:szCs w:val="22"/>
        <w:lang w:val="de-DE"/>
      </w:rPr>
      <w:t>2</w:t>
    </w:r>
    <w:r w:rsidRPr="007B6C99">
      <w:rPr>
        <w:sz w:val="22"/>
        <w:szCs w:val="22"/>
        <w:lang w:val="de-DE"/>
      </w:rPr>
      <w:t>5  ºC</w:t>
    </w:r>
  </w:p>
  <w:p w:rsidR="00FD7E64" w:rsidRPr="006D54C6" w:rsidRDefault="00FD7E64" w:rsidP="00E55609">
    <w:pPr>
      <w:suppressAutoHyphens/>
      <w:spacing w:after="40"/>
      <w:jc w:val="center"/>
      <w:rPr>
        <w:b/>
        <w:sz w:val="24"/>
        <w:lang w:val="de-DE"/>
      </w:rPr>
    </w:pPr>
  </w:p>
  <w:p w:rsidR="00FD7E64" w:rsidRDefault="00FD7E64" w:rsidP="00E55609">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FA20D2">
    <w:pPr>
      <w:pStyle w:val="Heading1"/>
      <w:rPr>
        <w:lang w:val="de-DE"/>
      </w:rPr>
    </w:pPr>
    <w:r>
      <w:rPr>
        <w:lang w:val="de-DE"/>
      </w:rPr>
      <w:t>Physikalische und chemische Kenntnisse</w:t>
    </w:r>
  </w:p>
  <w:p w:rsidR="00FD7E64" w:rsidRPr="006D54C6" w:rsidRDefault="00FD7E64" w:rsidP="007B6C99">
    <w:pPr>
      <w:suppressAutoHyphens/>
      <w:spacing w:after="40"/>
      <w:jc w:val="center"/>
      <w:rPr>
        <w:b/>
        <w:sz w:val="24"/>
        <w:lang w:val="de-DE"/>
      </w:rPr>
    </w:pPr>
    <w:r w:rsidRPr="006D54C6">
      <w:rPr>
        <w:b/>
        <w:sz w:val="24"/>
        <w:lang w:val="de-DE"/>
      </w:rPr>
      <w:t>Prüfungsziel 3.</w:t>
    </w:r>
    <w:r>
      <w:rPr>
        <w:b/>
        <w:sz w:val="24"/>
        <w:lang w:val="de-DE"/>
      </w:rPr>
      <w:t>2</w:t>
    </w:r>
    <w:r w:rsidRPr="006D54C6">
      <w:rPr>
        <w:b/>
        <w:sz w:val="24"/>
        <w:lang w:val="de-DE"/>
      </w:rPr>
      <w:t>: Avogadro Gesetz und Massenberechnungen</w:t>
    </w:r>
  </w:p>
  <w:p w:rsidR="00FD7E64" w:rsidRPr="006D54C6" w:rsidRDefault="00FD7E64" w:rsidP="007B6C99">
    <w:pPr>
      <w:suppressAutoHyphens/>
      <w:spacing w:after="40"/>
      <w:jc w:val="center"/>
      <w:rPr>
        <w:b/>
        <w:sz w:val="24"/>
        <w:lang w:val="de-DE"/>
      </w:rPr>
    </w:pPr>
    <w:r>
      <w:rPr>
        <w:b/>
        <w:sz w:val="24"/>
        <w:lang w:val="de-DE"/>
      </w:rPr>
      <w:t>Anwendung der Massenformel</w:t>
    </w:r>
  </w:p>
  <w:p w:rsidR="00FD7E64" w:rsidRDefault="00FD7E64" w:rsidP="00FA20D2">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7B6C99">
    <w:pPr>
      <w:pStyle w:val="Heading1"/>
      <w:rPr>
        <w:lang w:val="de-DE"/>
      </w:rPr>
    </w:pPr>
    <w:r>
      <w:rPr>
        <w:lang w:val="de-DE"/>
      </w:rPr>
      <w:t>Physikalische und chemische Kenntnisse</w:t>
    </w:r>
  </w:p>
  <w:p w:rsidR="00FD7E64" w:rsidRPr="006D54C6" w:rsidRDefault="00FD7E64" w:rsidP="007B6C99">
    <w:pPr>
      <w:suppressAutoHyphens/>
      <w:spacing w:after="40"/>
      <w:jc w:val="center"/>
      <w:rPr>
        <w:b/>
        <w:sz w:val="24"/>
        <w:lang w:val="de-DE"/>
      </w:rPr>
    </w:pPr>
    <w:r w:rsidRPr="006D54C6">
      <w:rPr>
        <w:b/>
        <w:sz w:val="24"/>
        <w:lang w:val="de-DE"/>
      </w:rPr>
      <w:t>Prüfungsziel 3.</w:t>
    </w:r>
    <w:r>
      <w:rPr>
        <w:b/>
        <w:sz w:val="24"/>
        <w:lang w:val="de-DE"/>
      </w:rPr>
      <w:t>2</w:t>
    </w:r>
    <w:r w:rsidRPr="006D54C6">
      <w:rPr>
        <w:b/>
        <w:sz w:val="24"/>
        <w:lang w:val="de-DE"/>
      </w:rPr>
      <w:t>: Avogadro Gesetz und Massenberechnungen</w:t>
    </w:r>
  </w:p>
  <w:p w:rsidR="00FD7E64" w:rsidRPr="006D54C6" w:rsidRDefault="00FD7E64" w:rsidP="007B6C99">
    <w:pPr>
      <w:suppressAutoHyphens/>
      <w:spacing w:after="40"/>
      <w:jc w:val="center"/>
      <w:rPr>
        <w:b/>
        <w:sz w:val="24"/>
        <w:lang w:val="de-DE"/>
      </w:rPr>
    </w:pPr>
    <w:r>
      <w:rPr>
        <w:b/>
        <w:sz w:val="24"/>
        <w:lang w:val="de-DE"/>
      </w:rPr>
      <w:t>Anwendung der Massenformel</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E55609">
    <w:pPr>
      <w:pStyle w:val="Heading1"/>
      <w:rPr>
        <w:lang w:val="de-DE"/>
      </w:rPr>
    </w:pPr>
    <w:r>
      <w:rPr>
        <w:lang w:val="de-DE"/>
      </w:rPr>
      <w:t>Physikalische und chemische Kenntnisse</w:t>
    </w:r>
  </w:p>
  <w:p w:rsidR="00FD7E64" w:rsidRPr="006D54C6" w:rsidRDefault="00FD7E64" w:rsidP="007B6C99">
    <w:pPr>
      <w:suppressAutoHyphens/>
      <w:spacing w:after="40"/>
      <w:jc w:val="center"/>
      <w:rPr>
        <w:b/>
        <w:sz w:val="24"/>
        <w:lang w:val="de-DE"/>
      </w:rPr>
    </w:pPr>
    <w:r w:rsidRPr="006D54C6">
      <w:rPr>
        <w:b/>
        <w:sz w:val="24"/>
        <w:lang w:val="de-DE"/>
      </w:rPr>
      <w:t>Prüfungsziel 3.</w:t>
    </w:r>
    <w:r>
      <w:rPr>
        <w:b/>
        <w:sz w:val="24"/>
        <w:lang w:val="de-DE"/>
      </w:rPr>
      <w:t>2</w:t>
    </w:r>
    <w:r w:rsidRPr="006D54C6">
      <w:rPr>
        <w:b/>
        <w:sz w:val="24"/>
        <w:lang w:val="de-DE"/>
      </w:rPr>
      <w:t>: Avogadro Gesetz und Massenberechnungen</w:t>
    </w:r>
  </w:p>
  <w:p w:rsidR="00FD7E64" w:rsidRPr="006D54C6" w:rsidRDefault="00FD7E64" w:rsidP="007B6C99">
    <w:pPr>
      <w:suppressAutoHyphens/>
      <w:spacing w:after="40"/>
      <w:jc w:val="center"/>
      <w:rPr>
        <w:b/>
        <w:sz w:val="24"/>
        <w:lang w:val="de-DE"/>
      </w:rPr>
    </w:pPr>
    <w:r>
      <w:rPr>
        <w:b/>
        <w:sz w:val="24"/>
        <w:lang w:val="de-DE"/>
      </w:rPr>
      <w:t>Anwendung der Massenformel</w:t>
    </w:r>
  </w:p>
  <w:p w:rsidR="00FD7E64" w:rsidRPr="006D54C6" w:rsidRDefault="00FD7E64" w:rsidP="00E55609">
    <w:pPr>
      <w:suppressAutoHyphens/>
      <w:spacing w:after="40"/>
      <w:jc w:val="center"/>
      <w:rPr>
        <w:b/>
        <w:sz w:val="24"/>
        <w:lang w:val="de-DE"/>
      </w:rPr>
    </w:pPr>
  </w:p>
  <w:p w:rsidR="00FD7E64" w:rsidRDefault="00FD7E64" w:rsidP="00E55609">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266314">
    <w:pPr>
      <w:pStyle w:val="Heading1"/>
      <w:rPr>
        <w:lang w:val="de-DE"/>
      </w:rPr>
    </w:pPr>
    <w:r>
      <w:rPr>
        <w:lang w:val="de-DE"/>
      </w:rPr>
      <w:t>Physikalische und chemische Kenntnisse</w:t>
    </w:r>
  </w:p>
  <w:p w:rsidR="00FD7E64" w:rsidRDefault="00FD7E64" w:rsidP="00266314">
    <w:pPr>
      <w:pStyle w:val="Heading1"/>
      <w:rPr>
        <w:lang w:val="de-DE"/>
      </w:rPr>
    </w:pPr>
    <w:r>
      <w:rPr>
        <w:lang w:val="de-DE"/>
      </w:rPr>
      <w:t>Prüfungsziel 1.1: Idealgasgesetz, Boyle-</w:t>
    </w:r>
    <w:r w:rsidRPr="00AD0A36">
      <w:rPr>
        <w:lang w:val="de-DE"/>
      </w:rPr>
      <w:t xml:space="preserve"> </w:t>
    </w:r>
    <w:r w:rsidRPr="004E1E28">
      <w:rPr>
        <w:lang w:val="de-DE"/>
      </w:rPr>
      <w:t>Mariotte</w:t>
    </w:r>
    <w:r>
      <w:rPr>
        <w:lang w:val="de-DE"/>
      </w:rPr>
      <w:t xml:space="preserve"> – Gay Lussac</w:t>
    </w:r>
  </w:p>
  <w:p w:rsidR="00FD7E64" w:rsidRDefault="00FD7E64" w:rsidP="0026631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FA20D2">
    <w:pPr>
      <w:pStyle w:val="Heading1"/>
      <w:rPr>
        <w:lang w:val="de-DE"/>
      </w:rPr>
    </w:pPr>
    <w:r>
      <w:rPr>
        <w:lang w:val="de-DE"/>
      </w:rPr>
      <w:t>Physikalische und chemische Kenntnisse</w:t>
    </w:r>
  </w:p>
  <w:p w:rsidR="00FD7E64" w:rsidRDefault="00FD7E64" w:rsidP="00FA20D2">
    <w:pPr>
      <w:pStyle w:val="Heading1"/>
      <w:rPr>
        <w:lang w:val="de-DE"/>
      </w:rPr>
    </w:pPr>
    <w:r>
      <w:rPr>
        <w:lang w:val="de-DE"/>
      </w:rPr>
      <w:t>Prüfungsziel 4: Dichte und Flüssigkeitsvolumen,</w:t>
    </w:r>
  </w:p>
  <w:p w:rsidR="00FD7E64" w:rsidRDefault="00FD7E64" w:rsidP="00FA20D2">
    <w:pPr>
      <w:pStyle w:val="Heading1"/>
      <w:rPr>
        <w:lang w:val="de-DE"/>
      </w:rPr>
    </w:pPr>
    <w:r>
      <w:rPr>
        <w:lang w:val="de-DE"/>
      </w:rPr>
      <w:t>Dichte und Volumen bei Temperaturänderungen</w:t>
    </w:r>
  </w:p>
  <w:p w:rsidR="00FD7E64" w:rsidRDefault="00FD7E64" w:rsidP="00FA20D2">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Physikalische und chemische Kenntnisse</w:t>
    </w:r>
  </w:p>
  <w:p w:rsidR="00FD7E64" w:rsidRDefault="00FD7E64">
    <w:pPr>
      <w:pStyle w:val="Heading1"/>
      <w:rPr>
        <w:lang w:val="de-DE"/>
      </w:rPr>
    </w:pPr>
    <w:r>
      <w:rPr>
        <w:lang w:val="de-DE"/>
      </w:rPr>
      <w:t>Prüfungsziel 4: Dichte und Flüssigkeitsvolumen,</w:t>
    </w:r>
  </w:p>
  <w:p w:rsidR="00FD7E64" w:rsidRDefault="00FD7E64">
    <w:pPr>
      <w:pStyle w:val="Heading1"/>
      <w:rPr>
        <w:lang w:val="de-DE"/>
      </w:rPr>
    </w:pPr>
    <w:r>
      <w:rPr>
        <w:lang w:val="de-DE"/>
      </w:rPr>
      <w:t>Dichte und Volumen bei Temperaturänderungen</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DB28AC">
    <w:pPr>
      <w:pStyle w:val="Heading1"/>
      <w:rPr>
        <w:lang w:val="de-DE"/>
      </w:rPr>
    </w:pPr>
    <w:r>
      <w:rPr>
        <w:lang w:val="de-DE"/>
      </w:rPr>
      <w:t>Physikalische und chemische Kenntnisse</w:t>
    </w:r>
  </w:p>
  <w:p w:rsidR="00FD7E64" w:rsidRDefault="00FD7E64" w:rsidP="00BB133E">
    <w:pPr>
      <w:pStyle w:val="Header"/>
      <w:jc w:val="center"/>
      <w:rPr>
        <w:b/>
        <w:sz w:val="24"/>
        <w:lang w:val="de-DE"/>
      </w:rPr>
    </w:pPr>
    <w:r w:rsidRPr="00BB133E">
      <w:rPr>
        <w:b/>
        <w:sz w:val="24"/>
        <w:lang w:val="de-DE"/>
      </w:rPr>
      <w:t xml:space="preserve">Prüfungsziel </w:t>
    </w:r>
    <w:r>
      <w:rPr>
        <w:b/>
        <w:sz w:val="24"/>
        <w:lang w:val="de-DE"/>
      </w:rPr>
      <w:t>5</w:t>
    </w:r>
    <w:r w:rsidRPr="00BB133E">
      <w:rPr>
        <w:b/>
        <w:sz w:val="24"/>
        <w:lang w:val="de-DE"/>
      </w:rPr>
      <w:t>:</w:t>
    </w:r>
    <w:r>
      <w:rPr>
        <w:b/>
        <w:sz w:val="24"/>
        <w:lang w:val="de-DE"/>
      </w:rPr>
      <w:t xml:space="preserve"> Kritischer Druck und Temperatur</w:t>
    </w:r>
  </w:p>
  <w:p w:rsidR="00FD7E64" w:rsidRDefault="00FD7E64" w:rsidP="00DB28AC">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rsidTr="00DB28AC">
      <w:trPr>
        <w:cantSplit/>
      </w:trPr>
      <w:tc>
        <w:tcPr>
          <w:tcW w:w="1063" w:type="dxa"/>
        </w:tcPr>
        <w:p w:rsidR="00FD7E64" w:rsidRDefault="00FD7E64" w:rsidP="00DB28AC">
          <w:pPr>
            <w:pStyle w:val="Header"/>
            <w:tabs>
              <w:tab w:val="clear" w:pos="4536"/>
              <w:tab w:val="left" w:pos="284"/>
            </w:tabs>
            <w:jc w:val="center"/>
            <w:rPr>
              <w:lang w:val="de-DE"/>
            </w:rPr>
          </w:pPr>
          <w:r>
            <w:rPr>
              <w:lang w:val="de-DE"/>
            </w:rPr>
            <w:t>Nummer</w:t>
          </w:r>
        </w:p>
      </w:tc>
      <w:tc>
        <w:tcPr>
          <w:tcW w:w="6945" w:type="dxa"/>
        </w:tcPr>
        <w:p w:rsidR="00FD7E64" w:rsidRDefault="00FD7E64" w:rsidP="00DB28AC">
          <w:pPr>
            <w:pStyle w:val="Header"/>
            <w:tabs>
              <w:tab w:val="clear" w:pos="4536"/>
              <w:tab w:val="left" w:pos="355"/>
            </w:tabs>
            <w:jc w:val="center"/>
            <w:rPr>
              <w:lang w:val="de-DE"/>
            </w:rPr>
          </w:pPr>
          <w:r>
            <w:rPr>
              <w:lang w:val="de-DE"/>
            </w:rPr>
            <w:t>Quelle</w:t>
          </w:r>
        </w:p>
        <w:p w:rsidR="00FD7E64" w:rsidRDefault="00FD7E64" w:rsidP="00DB28AC">
          <w:pPr>
            <w:pStyle w:val="Header"/>
            <w:tabs>
              <w:tab w:val="left" w:pos="832"/>
            </w:tabs>
            <w:jc w:val="center"/>
            <w:rPr>
              <w:lang w:val="de-DE"/>
            </w:rPr>
          </w:pPr>
        </w:p>
      </w:tc>
      <w:tc>
        <w:tcPr>
          <w:tcW w:w="1204" w:type="dxa"/>
        </w:tcPr>
        <w:p w:rsidR="00FD7E64" w:rsidRDefault="00FD7E64" w:rsidP="00DB28AC">
          <w:pPr>
            <w:pStyle w:val="Header"/>
            <w:tabs>
              <w:tab w:val="left" w:pos="497"/>
            </w:tabs>
            <w:jc w:val="center"/>
            <w:rPr>
              <w:lang w:val="de-DE"/>
            </w:rPr>
          </w:pPr>
          <w:r>
            <w:rPr>
              <w:lang w:val="de-DE"/>
            </w:rPr>
            <w:t>richtige Antwort</w:t>
          </w:r>
        </w:p>
      </w:tc>
    </w:tr>
  </w:tbl>
  <w:p w:rsidR="00FD7E64" w:rsidRPr="00BB133E" w:rsidRDefault="00FD7E64" w:rsidP="00BB133E">
    <w:pPr>
      <w:pStyle w:val="Header"/>
      <w:jc w:val="center"/>
      <w:rPr>
        <w:b/>
        <w:sz w:val="24"/>
        <w:lang w:val="de-DE"/>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Physikalische und chemische Kenntnisse</w:t>
    </w:r>
  </w:p>
  <w:p w:rsidR="00FD7E64" w:rsidRDefault="00FD7E64">
    <w:pPr>
      <w:pStyle w:val="Heading1"/>
      <w:rPr>
        <w:lang w:val="de-DE"/>
      </w:rPr>
    </w:pPr>
    <w:r>
      <w:rPr>
        <w:lang w:val="de-DE"/>
      </w:rPr>
      <w:t>Prüfungsziel 5: Kritischer Druck und Temperatur</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AF1BA9">
    <w:pPr>
      <w:pStyle w:val="Heading1"/>
      <w:rPr>
        <w:lang w:val="de-DE"/>
      </w:rPr>
    </w:pPr>
    <w:r>
      <w:rPr>
        <w:lang w:val="de-DE"/>
      </w:rPr>
      <w:t>Physikalische und chemische Kenntnisse</w:t>
    </w:r>
  </w:p>
  <w:p w:rsidR="00FD7E64" w:rsidRDefault="00FD7E64" w:rsidP="00AF1BA9">
    <w:pPr>
      <w:pStyle w:val="Heading1"/>
      <w:rPr>
        <w:lang w:val="de-DE"/>
      </w:rPr>
    </w:pPr>
    <w:r>
      <w:rPr>
        <w:lang w:val="de-DE"/>
      </w:rPr>
      <w:t>Prüfungsziel 6.1: Polymerisation</w:t>
    </w:r>
  </w:p>
  <w:p w:rsidR="00FD7E64" w:rsidRDefault="00FD7E64" w:rsidP="00AF1BA9">
    <w:pPr>
      <w:pStyle w:val="Heading1"/>
      <w:rPr>
        <w:lang w:val="de-DE"/>
      </w:rPr>
    </w:pPr>
    <w:r>
      <w:rPr>
        <w:lang w:val="de-DE"/>
      </w:rPr>
      <w:t>Theoriefragen</w:t>
    </w:r>
  </w:p>
  <w:p w:rsidR="00FD7E64" w:rsidRPr="00FA20D2" w:rsidRDefault="00FD7E64" w:rsidP="00AF1BA9">
    <w:pPr>
      <w:jc w:val="center"/>
      <w:rPr>
        <w:b/>
        <w:sz w:val="24"/>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Physikalische und chemische Kenntnisse</w:t>
    </w:r>
  </w:p>
  <w:p w:rsidR="00FD7E64" w:rsidRDefault="00FD7E64">
    <w:pPr>
      <w:pStyle w:val="Heading1"/>
      <w:rPr>
        <w:lang w:val="de-DE"/>
      </w:rPr>
    </w:pPr>
    <w:r>
      <w:rPr>
        <w:lang w:val="de-DE"/>
      </w:rPr>
      <w:t>Prüfungsziel 6.1: Polymerisation</w:t>
    </w:r>
  </w:p>
  <w:p w:rsidR="00FD7E64" w:rsidRDefault="00FD7E64">
    <w:pPr>
      <w:pStyle w:val="Heading1"/>
      <w:rPr>
        <w:lang w:val="de-DE"/>
      </w:rPr>
    </w:pPr>
    <w:r>
      <w:rPr>
        <w:lang w:val="de-DE"/>
      </w:rPr>
      <w:t>Theoriefragen</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4A6C6D" w:rsidRDefault="00FD7E64" w:rsidP="00AF1BA9">
    <w:pPr>
      <w:pStyle w:val="Heading1"/>
      <w:rPr>
        <w:lang w:val="de-DE"/>
      </w:rPr>
    </w:pPr>
    <w:r w:rsidRPr="004A6C6D">
      <w:rPr>
        <w:lang w:val="de-DE"/>
      </w:rPr>
      <w:t>Physikalische- und Chemische Kenntnisse</w:t>
    </w:r>
  </w:p>
  <w:p w:rsidR="00FD7E64" w:rsidRPr="004A6C6D" w:rsidRDefault="00FD7E64" w:rsidP="00AF1BA9">
    <w:pPr>
      <w:pStyle w:val="Heading1"/>
      <w:rPr>
        <w:lang w:val="de-DE"/>
      </w:rPr>
    </w:pPr>
    <w:r w:rsidRPr="004A6C6D">
      <w:rPr>
        <w:lang w:val="de-DE"/>
      </w:rPr>
      <w:t>Prüfungsziel 6.2: Polymerisation</w:t>
    </w:r>
  </w:p>
  <w:p w:rsidR="00FD7E64" w:rsidRDefault="00FD7E64" w:rsidP="00AF1BA9">
    <w:pPr>
      <w:pStyle w:val="Heading1"/>
    </w:pPr>
    <w:r>
      <w:t>Praxisfragen, Beförderungsbedingungen</w:t>
    </w:r>
  </w:p>
  <w:p w:rsidR="00FD7E64" w:rsidRPr="00FA20D2" w:rsidRDefault="00FD7E64" w:rsidP="00FA20D2">
    <w:pPr>
      <w:jc w:val="center"/>
      <w:rPr>
        <w:b/>
        <w:sz w:val="24"/>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Physikalische und chemische Kenntnisse</w:t>
    </w:r>
  </w:p>
  <w:p w:rsidR="00FD7E64" w:rsidRDefault="00FD7E64">
    <w:pPr>
      <w:pStyle w:val="Heading1"/>
      <w:rPr>
        <w:lang w:val="de-DE"/>
      </w:rPr>
    </w:pPr>
    <w:r>
      <w:rPr>
        <w:lang w:val="de-DE"/>
      </w:rPr>
      <w:t>Prüfungsziel 1.1: Idealgasgesetz, Boyle – Gay Lussac</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4A6C6D" w:rsidRDefault="00FD7E64">
    <w:pPr>
      <w:pStyle w:val="Heading1"/>
      <w:rPr>
        <w:lang w:val="de-DE"/>
      </w:rPr>
    </w:pPr>
    <w:r w:rsidRPr="004A6C6D">
      <w:rPr>
        <w:lang w:val="de-DE"/>
      </w:rPr>
      <w:t>Physikalische- und Chemische Kenntnisse</w:t>
    </w:r>
  </w:p>
  <w:p w:rsidR="00FD7E64" w:rsidRPr="004A6C6D" w:rsidRDefault="00FD7E64">
    <w:pPr>
      <w:pStyle w:val="Heading1"/>
      <w:rPr>
        <w:lang w:val="de-DE"/>
      </w:rPr>
    </w:pPr>
    <w:r w:rsidRPr="004A6C6D">
      <w:rPr>
        <w:lang w:val="de-DE"/>
      </w:rPr>
      <w:t>Prüfungsziel 6.2: Polymerisation</w:t>
    </w:r>
  </w:p>
  <w:p w:rsidR="00FD7E64" w:rsidRDefault="00FD7E64">
    <w:pPr>
      <w:pStyle w:val="Heading1"/>
    </w:pPr>
    <w:r>
      <w:t>Praxisfragen, Beförderungsbedingungen</w:t>
    </w:r>
  </w:p>
  <w:p w:rsidR="00FD7E64" w:rsidRDefault="00FD7E64"/>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pPr>
            <w:pStyle w:val="Header"/>
            <w:tabs>
              <w:tab w:val="clear" w:pos="4536"/>
              <w:tab w:val="left" w:pos="284"/>
            </w:tabs>
            <w:jc w:val="center"/>
          </w:pPr>
          <w: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pPr>
            <w:pStyle w:val="Header"/>
            <w:tabs>
              <w:tab w:val="clear" w:pos="4536"/>
              <w:tab w:val="left" w:pos="355"/>
            </w:tabs>
            <w:jc w:val="center"/>
          </w:pPr>
          <w:r>
            <w:t>Quelle</w:t>
          </w:r>
        </w:p>
        <w:p w:rsidR="00FD7E64" w:rsidRDefault="00FD7E64">
          <w:pPr>
            <w:pStyle w:val="Header"/>
            <w:tabs>
              <w:tab w:val="left" w:pos="832"/>
            </w:tabs>
            <w:jc w:val="cente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pPr>
            <w:pStyle w:val="Header"/>
            <w:tabs>
              <w:tab w:val="left" w:pos="497"/>
            </w:tabs>
            <w:jc w:val="center"/>
          </w:pPr>
          <w:r>
            <w:t>richtige Antwort</w:t>
          </w:r>
        </w:p>
      </w:tc>
    </w:tr>
  </w:tbl>
  <w:p w:rsidR="00FD7E64" w:rsidRDefault="00FD7E64">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AF1BA9">
    <w:pPr>
      <w:pStyle w:val="Heading1"/>
      <w:rPr>
        <w:lang w:val="de-DE"/>
      </w:rPr>
    </w:pPr>
    <w:r>
      <w:rPr>
        <w:lang w:val="de-DE"/>
      </w:rPr>
      <w:t>Physikalische und chemische Kenntnisse</w:t>
    </w:r>
  </w:p>
  <w:p w:rsidR="00FD7E64" w:rsidRDefault="00FD7E64" w:rsidP="00AF1BA9">
    <w:pPr>
      <w:pStyle w:val="Heading1"/>
      <w:rPr>
        <w:lang w:val="de-DE"/>
      </w:rPr>
    </w:pPr>
    <w:r>
      <w:rPr>
        <w:lang w:val="de-DE"/>
      </w:rPr>
      <w:t xml:space="preserve">Prüfungsziel 7.1: Verdampfen und Kondensieren, </w:t>
    </w:r>
  </w:p>
  <w:p w:rsidR="00FD7E64" w:rsidRDefault="00FD7E64" w:rsidP="00AF1BA9">
    <w:pPr>
      <w:jc w:val="center"/>
      <w:rPr>
        <w:b/>
        <w:sz w:val="24"/>
        <w:lang w:val="de-DE"/>
      </w:rPr>
    </w:pPr>
    <w:r w:rsidRPr="00AF1BA9">
      <w:rPr>
        <w:b/>
        <w:sz w:val="24"/>
        <w:lang w:val="de-DE"/>
      </w:rPr>
      <w:t>Begriffsbestimmungen usw</w:t>
    </w:r>
    <w:r>
      <w:rPr>
        <w:b/>
        <w:sz w:val="24"/>
        <w:lang w:val="de-DE"/>
      </w:rPr>
      <w:t>.</w:t>
    </w:r>
  </w:p>
  <w:p w:rsidR="00FD7E64" w:rsidRPr="00480EFD" w:rsidRDefault="00FD7E64" w:rsidP="00AF1BA9">
    <w:pPr>
      <w:jc w:val="center"/>
      <w:rPr>
        <w:b/>
        <w:sz w:val="16"/>
        <w:szCs w:val="16"/>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Physikalische und chemische Kenntnisse</w:t>
    </w:r>
  </w:p>
  <w:p w:rsidR="00FD7E64" w:rsidRDefault="00FD7E64">
    <w:pPr>
      <w:pStyle w:val="Heading1"/>
      <w:rPr>
        <w:lang w:val="de-DE"/>
      </w:rPr>
    </w:pPr>
    <w:r>
      <w:rPr>
        <w:lang w:val="de-DE"/>
      </w:rPr>
      <w:t xml:space="preserve">Prüfungsziel 7.1: Verdampfen und Kondensieren, </w:t>
    </w:r>
  </w:p>
  <w:p w:rsidR="00FD7E64" w:rsidRDefault="00FD7E64">
    <w:pPr>
      <w:pStyle w:val="Heading1"/>
      <w:rPr>
        <w:lang w:val="de-DE"/>
      </w:rPr>
    </w:pPr>
    <w:r>
      <w:rPr>
        <w:lang w:val="de-DE"/>
      </w:rPr>
      <w:t>Begriffsbestimmungen usw.</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787FE5">
    <w:pPr>
      <w:pStyle w:val="Heading1"/>
      <w:rPr>
        <w:lang w:val="de-DE"/>
      </w:rPr>
    </w:pPr>
    <w:r>
      <w:rPr>
        <w:lang w:val="de-DE"/>
      </w:rPr>
      <w:t>Physikalische und chemische Kenntnisse</w:t>
    </w:r>
  </w:p>
  <w:p w:rsidR="00FD7E64" w:rsidRDefault="00FD7E64" w:rsidP="00787FE5">
    <w:pPr>
      <w:pStyle w:val="Heading1"/>
      <w:rPr>
        <w:lang w:val="de-DE"/>
      </w:rPr>
    </w:pPr>
    <w:r>
      <w:rPr>
        <w:lang w:val="de-DE"/>
      </w:rPr>
      <w:t xml:space="preserve">Prüfungsziel 7.2: Verdampfen und Kondensieren, </w:t>
    </w:r>
  </w:p>
  <w:p w:rsidR="00FD7E64" w:rsidRDefault="00FD7E64" w:rsidP="00787FE5">
    <w:pPr>
      <w:pStyle w:val="Heading1"/>
      <w:rPr>
        <w:lang w:val="de-DE"/>
      </w:rPr>
    </w:pPr>
    <w:r>
      <w:rPr>
        <w:lang w:val="de-DE"/>
      </w:rPr>
      <w:t>Sättigungsdampfdruck</w:t>
    </w:r>
  </w:p>
  <w:p w:rsidR="00FD7E64" w:rsidRDefault="00FD7E64" w:rsidP="00787FE5">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Physikalische und chemische Kenntnisse</w:t>
    </w:r>
  </w:p>
  <w:p w:rsidR="00FD7E64" w:rsidRDefault="00FD7E64">
    <w:pPr>
      <w:pStyle w:val="Heading1"/>
      <w:rPr>
        <w:lang w:val="de-DE"/>
      </w:rPr>
    </w:pPr>
    <w:r>
      <w:rPr>
        <w:lang w:val="de-DE"/>
      </w:rPr>
      <w:t xml:space="preserve">Prüfungsziel 7.2: Verdampfen und Kondensieren, </w:t>
    </w:r>
  </w:p>
  <w:p w:rsidR="00FD7E64" w:rsidRDefault="00FD7E64">
    <w:pPr>
      <w:pStyle w:val="Heading1"/>
      <w:rPr>
        <w:lang w:val="de-DE"/>
      </w:rPr>
    </w:pPr>
    <w:r w:rsidRPr="00CD44EC">
      <w:rPr>
        <w:lang w:val="de-DE"/>
      </w:rPr>
      <w:t>Sättigungsdampfdruck</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D32436" w:rsidRDefault="00FD7E64" w:rsidP="00D32436">
    <w:pPr>
      <w:pStyle w:val="Heading1"/>
      <w:rPr>
        <w:lang w:val="de-DE"/>
      </w:rPr>
    </w:pPr>
    <w:r w:rsidRPr="00D32436">
      <w:rPr>
        <w:lang w:val="de-DE"/>
      </w:rPr>
      <w:t>Physikalische und chemische Kenntnisse</w:t>
    </w:r>
  </w:p>
  <w:p w:rsidR="00FD7E64" w:rsidRPr="00D32436" w:rsidRDefault="00FD7E64" w:rsidP="00D32436">
    <w:pPr>
      <w:pStyle w:val="Heading1"/>
      <w:rPr>
        <w:lang w:val="de-DE"/>
      </w:rPr>
    </w:pPr>
    <w:r w:rsidRPr="00D32436">
      <w:rPr>
        <w:lang w:val="de-DE"/>
      </w:rPr>
      <w:t xml:space="preserve">Prüfungsziel 8.1: Gemische : </w:t>
    </w:r>
  </w:p>
  <w:p w:rsidR="00FD7E64" w:rsidRDefault="00FD7E64" w:rsidP="00D32436">
    <w:pPr>
      <w:pStyle w:val="Heading1"/>
      <w:rPr>
        <w:lang w:val="de-DE"/>
      </w:rPr>
    </w:pPr>
    <w:r w:rsidRPr="00D32436">
      <w:rPr>
        <w:lang w:val="de-DE"/>
      </w:rPr>
      <w:t>Dampfdruck, und Zusammensetzung</w:t>
    </w:r>
  </w:p>
  <w:p w:rsidR="00FD7E64" w:rsidRDefault="00FD7E64" w:rsidP="00787FE5">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Physikalische und chemische Kenntnisse</w:t>
    </w:r>
  </w:p>
  <w:p w:rsidR="00FD7E64" w:rsidRDefault="00FD7E64">
    <w:pPr>
      <w:pStyle w:val="Heading1"/>
      <w:rPr>
        <w:lang w:val="de-DE"/>
      </w:rPr>
    </w:pPr>
    <w:r>
      <w:rPr>
        <w:lang w:val="de-DE"/>
      </w:rPr>
      <w:t xml:space="preserve">Prüfungsziel 8.1: Gemische : </w:t>
    </w:r>
  </w:p>
  <w:p w:rsidR="00FD7E64" w:rsidRDefault="00FD7E64">
    <w:pPr>
      <w:pStyle w:val="Heading1"/>
      <w:rPr>
        <w:lang w:val="de-DE"/>
      </w:rPr>
    </w:pPr>
    <w:r>
      <w:rPr>
        <w:lang w:val="de-DE"/>
      </w:rPr>
      <w:t>Dampfdruck, und Zusammensetzung</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787FE5">
    <w:pPr>
      <w:pStyle w:val="Heading1"/>
      <w:rPr>
        <w:lang w:val="de-DE"/>
      </w:rPr>
    </w:pPr>
    <w:r>
      <w:rPr>
        <w:lang w:val="de-DE"/>
      </w:rPr>
      <w:t>Physikalische und chemische Kenntnisse</w:t>
    </w:r>
  </w:p>
  <w:p w:rsidR="00FD7E64" w:rsidRDefault="00FD7E64" w:rsidP="00DA2747">
    <w:pPr>
      <w:pStyle w:val="Heading1"/>
      <w:rPr>
        <w:lang w:val="de-DE"/>
      </w:rPr>
    </w:pPr>
    <w:r>
      <w:rPr>
        <w:lang w:val="de-DE"/>
      </w:rPr>
      <w:t>Prüfungsziel 8.2: Gemische: Gefahreneigenschaften</w:t>
    </w:r>
  </w:p>
  <w:p w:rsidR="00FD7E64" w:rsidRDefault="00FD7E64" w:rsidP="00787FE5">
    <w:pPr>
      <w:pStyle w:val="Heading1"/>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Physikalische und chemische Kenntnisse</w:t>
    </w:r>
  </w:p>
  <w:p w:rsidR="00FD7E64" w:rsidRDefault="00FD7E64" w:rsidP="00096EF8">
    <w:pPr>
      <w:pStyle w:val="Heading1"/>
      <w:rPr>
        <w:lang w:val="de-DE"/>
      </w:rPr>
    </w:pPr>
    <w:r>
      <w:rPr>
        <w:lang w:val="de-DE"/>
      </w:rPr>
      <w:t>Prüfungsziel 8.2: Gemische: Gefahreneigenschaften</w:t>
    </w:r>
  </w:p>
  <w:p w:rsidR="00FD7E64" w:rsidRDefault="00FD7E64">
    <w:pPr>
      <w:pStyle w:val="Heading1"/>
      <w:rPr>
        <w:lang w:val="de-DE"/>
      </w:rPr>
    </w:pP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4A6C6D" w:rsidRDefault="00FD7E64" w:rsidP="00241FBB">
    <w:pPr>
      <w:pStyle w:val="Heading1"/>
      <w:tabs>
        <w:tab w:val="center" w:pos="4536"/>
        <w:tab w:val="left" w:pos="7187"/>
      </w:tabs>
      <w:jc w:val="left"/>
      <w:rPr>
        <w:lang w:val="de-DE"/>
      </w:rPr>
    </w:pPr>
    <w:r>
      <w:rPr>
        <w:lang w:val="de-DE"/>
      </w:rPr>
      <w:tab/>
    </w:r>
    <w:r w:rsidRPr="004A6C6D">
      <w:rPr>
        <w:lang w:val="de-DE"/>
      </w:rPr>
      <w:t>Physikalische und chemische Kenntnisse</w:t>
    </w:r>
    <w:r>
      <w:rPr>
        <w:lang w:val="de-DE"/>
      </w:rPr>
      <w:tab/>
    </w:r>
  </w:p>
  <w:p w:rsidR="00FD7E64" w:rsidRDefault="00FD7E64" w:rsidP="00241FBB">
    <w:pPr>
      <w:pStyle w:val="Heading1"/>
      <w:rPr>
        <w:lang w:val="de-DE"/>
      </w:rPr>
    </w:pPr>
    <w:r w:rsidRPr="004A6C6D">
      <w:rPr>
        <w:lang w:val="de-DE"/>
      </w:rPr>
      <w:t>Prüfungsziel 9: Verbindungen und chemischen Formeln</w:t>
    </w:r>
  </w:p>
  <w:p w:rsidR="00FD7E64" w:rsidRPr="004A6C6D" w:rsidRDefault="00FD7E64" w:rsidP="00241FBB">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rsidTr="00FE739C">
      <w:trPr>
        <w:cantSplit/>
      </w:trPr>
      <w:tc>
        <w:tcPr>
          <w:tcW w:w="1063" w:type="dxa"/>
        </w:tcPr>
        <w:p w:rsidR="00FD7E64" w:rsidRDefault="00FD7E64" w:rsidP="00FE739C">
          <w:pPr>
            <w:pStyle w:val="Header"/>
            <w:tabs>
              <w:tab w:val="clear" w:pos="4536"/>
              <w:tab w:val="left" w:pos="284"/>
            </w:tabs>
            <w:jc w:val="center"/>
          </w:pPr>
          <w:r>
            <w:t>Nummer</w:t>
          </w:r>
        </w:p>
      </w:tc>
      <w:tc>
        <w:tcPr>
          <w:tcW w:w="6945" w:type="dxa"/>
        </w:tcPr>
        <w:p w:rsidR="00FD7E64" w:rsidRDefault="00FD7E64" w:rsidP="00FE739C">
          <w:pPr>
            <w:pStyle w:val="Header"/>
            <w:tabs>
              <w:tab w:val="clear" w:pos="4536"/>
              <w:tab w:val="left" w:pos="355"/>
            </w:tabs>
            <w:jc w:val="center"/>
          </w:pPr>
          <w:r>
            <w:t>Quelle</w:t>
          </w:r>
        </w:p>
        <w:p w:rsidR="00FD7E64" w:rsidRDefault="00FD7E64" w:rsidP="00FE739C">
          <w:pPr>
            <w:pStyle w:val="Header"/>
            <w:tabs>
              <w:tab w:val="left" w:pos="832"/>
            </w:tabs>
            <w:jc w:val="center"/>
          </w:pPr>
        </w:p>
      </w:tc>
      <w:tc>
        <w:tcPr>
          <w:tcW w:w="1204" w:type="dxa"/>
        </w:tcPr>
        <w:p w:rsidR="00FD7E64" w:rsidRDefault="00FD7E64" w:rsidP="00FE739C">
          <w:pPr>
            <w:pStyle w:val="Header"/>
            <w:tabs>
              <w:tab w:val="left" w:pos="497"/>
            </w:tabs>
            <w:jc w:val="center"/>
          </w:pPr>
          <w:r>
            <w:t>richtige Antwort</w:t>
          </w:r>
        </w:p>
      </w:tc>
    </w:tr>
  </w:tbl>
  <w:p w:rsidR="00FD7E64" w:rsidRDefault="00FD7E64" w:rsidP="00241FBB">
    <w:pPr>
      <w:pStyle w:val="Header"/>
    </w:pPr>
  </w:p>
  <w:p w:rsidR="00FD7E64" w:rsidRPr="00BB133E" w:rsidRDefault="00FD7E64" w:rsidP="00BB133E">
    <w:pPr>
      <w:rPr>
        <w:lang w:val="de-DE"/>
      </w:rPr>
    </w:pPr>
  </w:p>
  <w:p w:rsidR="00FD7E64" w:rsidRPr="00BB133E" w:rsidRDefault="00FD7E64">
    <w:pPr>
      <w:pStyle w:val="Header"/>
      <w:rPr>
        <w:lang w:val="de-DE"/>
      </w:rP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4A6C6D" w:rsidRDefault="00FD7E64">
    <w:pPr>
      <w:pStyle w:val="Heading1"/>
      <w:rPr>
        <w:lang w:val="de-DE"/>
      </w:rPr>
    </w:pPr>
    <w:r w:rsidRPr="004A6C6D">
      <w:rPr>
        <w:lang w:val="de-DE"/>
      </w:rPr>
      <w:t>Physikalische und chemische Kenntnisse</w:t>
    </w:r>
  </w:p>
  <w:p w:rsidR="00FD7E64" w:rsidRPr="004A6C6D" w:rsidRDefault="00FD7E64">
    <w:pPr>
      <w:pStyle w:val="Heading1"/>
      <w:rPr>
        <w:lang w:val="de-DE"/>
      </w:rPr>
    </w:pPr>
    <w:r w:rsidRPr="004A6C6D">
      <w:rPr>
        <w:lang w:val="de-DE"/>
      </w:rPr>
      <w:t>Prüfungsziel 9: Verbindungen und chemischen Formeln</w:t>
    </w:r>
  </w:p>
  <w:p w:rsidR="00FD7E64" w:rsidRPr="004A6C6D"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pPr>
          <w:r>
            <w:t>Nummer</w:t>
          </w:r>
        </w:p>
      </w:tc>
      <w:tc>
        <w:tcPr>
          <w:tcW w:w="6945" w:type="dxa"/>
        </w:tcPr>
        <w:p w:rsidR="00FD7E64" w:rsidRDefault="00FD7E64">
          <w:pPr>
            <w:pStyle w:val="Header"/>
            <w:tabs>
              <w:tab w:val="clear" w:pos="4536"/>
              <w:tab w:val="left" w:pos="355"/>
            </w:tabs>
            <w:jc w:val="center"/>
          </w:pPr>
          <w:r>
            <w:t>Quelle</w:t>
          </w:r>
        </w:p>
        <w:p w:rsidR="00FD7E64" w:rsidRDefault="00FD7E64">
          <w:pPr>
            <w:pStyle w:val="Header"/>
            <w:tabs>
              <w:tab w:val="left" w:pos="832"/>
            </w:tabs>
            <w:jc w:val="center"/>
          </w:pPr>
        </w:p>
      </w:tc>
      <w:tc>
        <w:tcPr>
          <w:tcW w:w="1204" w:type="dxa"/>
        </w:tcPr>
        <w:p w:rsidR="00FD7E64" w:rsidRDefault="00FD7E64">
          <w:pPr>
            <w:pStyle w:val="Header"/>
            <w:tabs>
              <w:tab w:val="left" w:pos="497"/>
            </w:tabs>
            <w:jc w:val="center"/>
          </w:pPr>
          <w:r>
            <w:t>richtige Antwort</w:t>
          </w:r>
        </w:p>
      </w:tc>
    </w:tr>
  </w:tbl>
  <w:p w:rsidR="00FD7E64" w:rsidRDefault="00FD7E64">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4A6C6D" w:rsidRDefault="00FD7E64" w:rsidP="00241FBB">
    <w:pPr>
      <w:pStyle w:val="Heading1"/>
      <w:tabs>
        <w:tab w:val="center" w:pos="4536"/>
        <w:tab w:val="left" w:pos="7187"/>
      </w:tabs>
      <w:jc w:val="left"/>
      <w:rPr>
        <w:lang w:val="de-DE"/>
      </w:rPr>
    </w:pPr>
    <w:r>
      <w:rPr>
        <w:lang w:val="de-DE"/>
      </w:rPr>
      <w:tab/>
    </w:r>
    <w:r w:rsidRPr="004A6C6D">
      <w:rPr>
        <w:lang w:val="de-DE"/>
      </w:rPr>
      <w:t>Physikalische und chemische Kenntnisse</w:t>
    </w:r>
    <w:r>
      <w:rPr>
        <w:lang w:val="de-DE"/>
      </w:rPr>
      <w:tab/>
    </w:r>
  </w:p>
  <w:p w:rsidR="00FD7E64" w:rsidRPr="004A6C6D" w:rsidRDefault="00FD7E64" w:rsidP="001D288F">
    <w:pPr>
      <w:pStyle w:val="Heading1"/>
      <w:rPr>
        <w:lang w:val="de-DE"/>
      </w:rPr>
    </w:pPr>
    <w:r w:rsidRPr="004A6C6D">
      <w:rPr>
        <w:lang w:val="de-DE"/>
      </w:rPr>
      <w:t>Prüfungsziel 9: Verbindungen und chemischen Formeln</w:t>
    </w:r>
  </w:p>
  <w:p w:rsidR="00FD7E64" w:rsidRPr="004A6C6D" w:rsidRDefault="00FD7E64" w:rsidP="001D288F">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pPr>
          <w:r>
            <w:t>Nummer</w:t>
          </w:r>
        </w:p>
      </w:tc>
      <w:tc>
        <w:tcPr>
          <w:tcW w:w="6945" w:type="dxa"/>
        </w:tcPr>
        <w:p w:rsidR="00FD7E64" w:rsidRDefault="00FD7E64" w:rsidP="005D71E6">
          <w:pPr>
            <w:pStyle w:val="Header"/>
            <w:tabs>
              <w:tab w:val="clear" w:pos="4536"/>
              <w:tab w:val="left" w:pos="355"/>
            </w:tabs>
            <w:jc w:val="center"/>
          </w:pPr>
          <w:r>
            <w:t>Quelle</w:t>
          </w:r>
        </w:p>
        <w:p w:rsidR="00FD7E64" w:rsidRDefault="00FD7E64" w:rsidP="005D71E6">
          <w:pPr>
            <w:pStyle w:val="Header"/>
            <w:tabs>
              <w:tab w:val="left" w:pos="832"/>
            </w:tabs>
            <w:jc w:val="center"/>
          </w:pPr>
        </w:p>
      </w:tc>
      <w:tc>
        <w:tcPr>
          <w:tcW w:w="1204" w:type="dxa"/>
        </w:tcPr>
        <w:p w:rsidR="00FD7E64" w:rsidRDefault="00FD7E64" w:rsidP="005D71E6">
          <w:pPr>
            <w:pStyle w:val="Header"/>
            <w:tabs>
              <w:tab w:val="left" w:pos="497"/>
            </w:tabs>
            <w:jc w:val="center"/>
          </w:pPr>
          <w:r>
            <w:t>richtige Antwort</w:t>
          </w:r>
        </w:p>
      </w:tc>
    </w:tr>
  </w:tbl>
  <w:p w:rsidR="00FD7E64" w:rsidRDefault="00FD7E64">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DE2A30">
    <w:pPr>
      <w:pStyle w:val="Heading1"/>
      <w:rPr>
        <w:lang w:val="de-DE"/>
      </w:rPr>
    </w:pPr>
    <w:r>
      <w:rPr>
        <w:lang w:val="de-DE"/>
      </w:rPr>
      <w:t>Praxis</w:t>
    </w:r>
  </w:p>
  <w:p w:rsidR="00FD7E64" w:rsidRDefault="00FD7E64" w:rsidP="00DE2A30">
    <w:pPr>
      <w:pStyle w:val="Heading1"/>
      <w:rPr>
        <w:lang w:val="de-DE"/>
      </w:rPr>
    </w:pPr>
    <w:r>
      <w:rPr>
        <w:lang w:val="de-DE"/>
      </w:rPr>
      <w:t>Prüfungsziel 1.1: Spülen</w:t>
    </w:r>
  </w:p>
  <w:p w:rsidR="00FD7E64" w:rsidRDefault="00FD7E64" w:rsidP="00DE2A30">
    <w:pPr>
      <w:pStyle w:val="Heading1"/>
      <w:rPr>
        <w:lang w:val="de-DE"/>
      </w:rPr>
    </w:pPr>
    <w:r>
      <w:rPr>
        <w:lang w:val="de-DE"/>
      </w:rPr>
      <w:t>Spülen bei Ladungswechsel</w:t>
    </w:r>
  </w:p>
  <w:p w:rsidR="00FD7E64" w:rsidRDefault="00FD7E64" w:rsidP="00DE2A30">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rPr>
              <w:lang w:val="de-DE"/>
            </w:rPr>
          </w:pPr>
          <w:r>
            <w:rPr>
              <w:lang w:val="de-DE"/>
            </w:rPr>
            <w:t>richtige Antwort</w:t>
          </w:r>
        </w:p>
      </w:tc>
    </w:tr>
  </w:tbl>
  <w:p w:rsidR="00FD7E64" w:rsidRDefault="00FD7E64" w:rsidP="00DE2A30">
    <w:pPr>
      <w:pStyle w:val="Header"/>
      <w:rPr>
        <w:lang w:val="de-DE"/>
      </w:rP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Praxis</w:t>
    </w:r>
  </w:p>
  <w:p w:rsidR="00FD7E64" w:rsidRDefault="00FD7E64">
    <w:pPr>
      <w:pStyle w:val="Heading1"/>
      <w:rPr>
        <w:lang w:val="de-DE"/>
      </w:rPr>
    </w:pPr>
    <w:r>
      <w:rPr>
        <w:lang w:val="de-DE"/>
      </w:rPr>
      <w:t>Prüfungsziel 1.1: Spülen</w:t>
    </w:r>
  </w:p>
  <w:p w:rsidR="00FD7E64" w:rsidRDefault="00FD7E64">
    <w:pPr>
      <w:pStyle w:val="Heading1"/>
      <w:rPr>
        <w:lang w:val="de-DE"/>
      </w:rPr>
    </w:pPr>
    <w:r>
      <w:rPr>
        <w:lang w:val="de-DE"/>
      </w:rPr>
      <w:t>Spülen bei Ladungswechsel</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266314">
    <w:pPr>
      <w:pStyle w:val="Heading1"/>
      <w:rPr>
        <w:lang w:val="de-DE"/>
      </w:rPr>
    </w:pPr>
    <w:r>
      <w:rPr>
        <w:lang w:val="de-DE"/>
      </w:rPr>
      <w:t>Physikalische und chemische Kenntnisse</w:t>
    </w:r>
  </w:p>
  <w:p w:rsidR="00FD7E64" w:rsidRDefault="00FD7E64" w:rsidP="00266314">
    <w:pPr>
      <w:pStyle w:val="Heading1"/>
      <w:rPr>
        <w:lang w:val="de-DE"/>
      </w:rPr>
    </w:pPr>
    <w:r>
      <w:rPr>
        <w:lang w:val="de-DE"/>
      </w:rPr>
      <w:t>Prüfungsziel 1.2: Idealgasgesetz– Allgemeine Gesetze</w:t>
    </w:r>
  </w:p>
  <w:p w:rsidR="00FD7E64" w:rsidRDefault="00FD7E64" w:rsidP="0026631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97613A" w:rsidRDefault="00FD7E64" w:rsidP="00DE2A30">
    <w:pPr>
      <w:pStyle w:val="Heading1"/>
      <w:rPr>
        <w:lang w:val="de-DE"/>
      </w:rPr>
    </w:pPr>
    <w:r w:rsidRPr="0097613A">
      <w:rPr>
        <w:lang w:val="de-DE"/>
      </w:rPr>
      <w:t>Praxis</w:t>
    </w:r>
  </w:p>
  <w:p w:rsidR="00FD7E64" w:rsidRPr="0097613A" w:rsidRDefault="00FD7E64" w:rsidP="00DE2A30">
    <w:pPr>
      <w:pStyle w:val="Heading1"/>
      <w:rPr>
        <w:lang w:val="de-DE"/>
      </w:rPr>
    </w:pPr>
    <w:r w:rsidRPr="0097613A">
      <w:rPr>
        <w:lang w:val="de-DE"/>
      </w:rPr>
      <w:t>Prüfungsziel 1.2: Spülen</w:t>
    </w:r>
  </w:p>
  <w:p w:rsidR="00FD7E64" w:rsidRPr="0097613A" w:rsidRDefault="00FD7E64" w:rsidP="00DE2A30">
    <w:pPr>
      <w:pStyle w:val="Heading1"/>
      <w:rPr>
        <w:lang w:val="de-DE"/>
      </w:rPr>
    </w:pPr>
    <w:r w:rsidRPr="0097613A">
      <w:rPr>
        <w:lang w:val="de-DE"/>
      </w:rPr>
      <w:t>Spülen von Luft zu Ladung</w:t>
    </w:r>
  </w:p>
  <w:p w:rsidR="00FD7E64" w:rsidRDefault="00FD7E64" w:rsidP="00DE2A30">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rPr>
              <w:lang w:val="de-DE"/>
            </w:rPr>
          </w:pPr>
          <w:r>
            <w:rPr>
              <w:lang w:val="de-DE"/>
            </w:rPr>
            <w:t>richtige Antwort</w:t>
          </w:r>
        </w:p>
      </w:tc>
    </w:tr>
  </w:tbl>
  <w:p w:rsidR="00FD7E64" w:rsidRDefault="00FD7E64" w:rsidP="00DE2A30">
    <w:pPr>
      <w:pStyle w:val="Header"/>
      <w:rPr>
        <w:lang w:val="de-DE"/>
      </w:rP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97613A" w:rsidRDefault="00FD7E64">
    <w:pPr>
      <w:pStyle w:val="Heading1"/>
      <w:rPr>
        <w:lang w:val="de-DE"/>
      </w:rPr>
    </w:pPr>
    <w:r w:rsidRPr="0097613A">
      <w:rPr>
        <w:lang w:val="de-DE"/>
      </w:rPr>
      <w:t>Praxis</w:t>
    </w:r>
  </w:p>
  <w:p w:rsidR="00FD7E64" w:rsidRPr="0097613A" w:rsidRDefault="00FD7E64">
    <w:pPr>
      <w:pStyle w:val="Heading1"/>
      <w:rPr>
        <w:lang w:val="de-DE"/>
      </w:rPr>
    </w:pPr>
    <w:r w:rsidRPr="0097613A">
      <w:rPr>
        <w:lang w:val="de-DE"/>
      </w:rPr>
      <w:t>Prüfungsziel 1.2: Spülen</w:t>
    </w:r>
  </w:p>
  <w:p w:rsidR="00FD7E64" w:rsidRPr="0097613A" w:rsidRDefault="00FD7E64">
    <w:pPr>
      <w:pStyle w:val="Heading1"/>
      <w:rPr>
        <w:lang w:val="de-DE"/>
      </w:rPr>
    </w:pPr>
    <w:r w:rsidRPr="0097613A">
      <w:rPr>
        <w:lang w:val="de-DE"/>
      </w:rPr>
      <w:t>Spülen von Luft zu Ladung</w:t>
    </w:r>
  </w:p>
  <w:p w:rsidR="00FD7E64" w:rsidRPr="0097613A"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pPr>
            <w:pStyle w:val="Header"/>
            <w:tabs>
              <w:tab w:val="clear" w:pos="4536"/>
              <w:tab w:val="left" w:pos="284"/>
            </w:tabs>
            <w:jc w:val="center"/>
          </w:pPr>
          <w: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pPr>
            <w:pStyle w:val="Header"/>
            <w:tabs>
              <w:tab w:val="clear" w:pos="4536"/>
              <w:tab w:val="left" w:pos="355"/>
            </w:tabs>
            <w:jc w:val="center"/>
          </w:pPr>
          <w:r>
            <w:t>Quelle</w:t>
          </w:r>
        </w:p>
        <w:p w:rsidR="00FD7E64" w:rsidRDefault="00FD7E64">
          <w:pPr>
            <w:pStyle w:val="Header"/>
            <w:tabs>
              <w:tab w:val="left" w:pos="832"/>
            </w:tabs>
            <w:jc w:val="cente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pPr>
            <w:pStyle w:val="Header"/>
            <w:tabs>
              <w:tab w:val="left" w:pos="497"/>
            </w:tabs>
            <w:jc w:val="center"/>
          </w:pPr>
          <w:r>
            <w:t>richtige Antwort</w:t>
          </w:r>
        </w:p>
      </w:tc>
    </w:tr>
  </w:tbl>
  <w:p w:rsidR="00FD7E64" w:rsidRDefault="00FD7E64">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9A6AEC">
    <w:pPr>
      <w:pStyle w:val="Heading1"/>
      <w:rPr>
        <w:lang w:val="de-DE"/>
      </w:rPr>
    </w:pPr>
    <w:r>
      <w:rPr>
        <w:lang w:val="de-DE"/>
      </w:rPr>
      <w:t>Praxis</w:t>
    </w:r>
  </w:p>
  <w:p w:rsidR="00FD7E64" w:rsidRDefault="00FD7E64" w:rsidP="009A6AEC">
    <w:pPr>
      <w:pStyle w:val="Heading1"/>
      <w:rPr>
        <w:lang w:val="de-DE"/>
      </w:rPr>
    </w:pPr>
    <w:r>
      <w:rPr>
        <w:lang w:val="de-DE"/>
      </w:rPr>
      <w:t>Prüfungsziel 1.3: Spülen</w:t>
    </w:r>
  </w:p>
  <w:p w:rsidR="00FD7E64" w:rsidRDefault="00FD7E64" w:rsidP="009A6AEC">
    <w:pPr>
      <w:pStyle w:val="Heading1"/>
      <w:rPr>
        <w:lang w:val="de-DE"/>
      </w:rPr>
    </w:pPr>
    <w:r>
      <w:rPr>
        <w:lang w:val="de-DE"/>
      </w:rPr>
      <w:t>Spülmethoden und Spülen vor Betreten</w:t>
    </w:r>
  </w:p>
  <w:p w:rsidR="00FD7E64" w:rsidRDefault="00FD7E64" w:rsidP="00DE2A30">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rPr>
              <w:lang w:val="de-DE"/>
            </w:rPr>
          </w:pPr>
          <w:r>
            <w:rPr>
              <w:lang w:val="de-DE"/>
            </w:rPr>
            <w:t>richtige Antwort</w:t>
          </w:r>
        </w:p>
      </w:tc>
    </w:tr>
  </w:tbl>
  <w:p w:rsidR="00FD7E64" w:rsidRDefault="00FD7E64" w:rsidP="00DE2A30">
    <w:pPr>
      <w:pStyle w:val="Header"/>
      <w:rPr>
        <w:lang w:val="de-DE"/>
      </w:rP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Praxis</w:t>
    </w:r>
  </w:p>
  <w:p w:rsidR="00FD7E64" w:rsidRDefault="00FD7E64">
    <w:pPr>
      <w:pStyle w:val="Heading1"/>
      <w:rPr>
        <w:lang w:val="de-DE"/>
      </w:rPr>
    </w:pPr>
    <w:r>
      <w:rPr>
        <w:lang w:val="de-DE"/>
      </w:rPr>
      <w:t>Prüfungsziel 1.3: Spülen</w:t>
    </w:r>
  </w:p>
  <w:p w:rsidR="00FD7E64" w:rsidRDefault="00FD7E64">
    <w:pPr>
      <w:pStyle w:val="Heading1"/>
      <w:rPr>
        <w:lang w:val="de-DE"/>
      </w:rPr>
    </w:pPr>
    <w:r>
      <w:rPr>
        <w:lang w:val="de-DE"/>
      </w:rPr>
      <w:t>Spülmethoden und Spülen vor Betreten</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9A6AEC">
    <w:pPr>
      <w:pStyle w:val="Heading1"/>
    </w:pPr>
    <w:r>
      <w:t>Praxis</w:t>
    </w:r>
  </w:p>
  <w:p w:rsidR="00FD7E64" w:rsidRDefault="00FD7E64" w:rsidP="009A6AEC">
    <w:pPr>
      <w:pStyle w:val="Heading1"/>
    </w:pPr>
    <w:r>
      <w:t>Prüfungsziel 2: Probeentnahme</w:t>
    </w:r>
  </w:p>
  <w:p w:rsidR="00FD7E64" w:rsidRDefault="00FD7E64" w:rsidP="009A6AEC"/>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pPr>
          <w: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pPr>
          <w:r>
            <w:t>Quelle</w:t>
          </w:r>
        </w:p>
        <w:p w:rsidR="00FD7E64" w:rsidRDefault="00FD7E64" w:rsidP="005D71E6">
          <w:pPr>
            <w:pStyle w:val="Header"/>
            <w:tabs>
              <w:tab w:val="left" w:pos="832"/>
            </w:tabs>
            <w:jc w:val="cente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pPr>
          <w:r>
            <w:t>richtige Antwort</w:t>
          </w:r>
        </w:p>
      </w:tc>
    </w:tr>
  </w:tbl>
  <w:p w:rsidR="00FD7E64" w:rsidRPr="009A6AEC" w:rsidRDefault="00FD7E64" w:rsidP="009A6AEC">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pPr>
    <w:r>
      <w:t>Praxis</w:t>
    </w:r>
  </w:p>
  <w:p w:rsidR="00FD7E64" w:rsidRDefault="00FD7E64">
    <w:pPr>
      <w:pStyle w:val="Heading1"/>
    </w:pPr>
    <w:r>
      <w:t>Prüfungsziel 2: Probeentnahme</w:t>
    </w:r>
  </w:p>
  <w:p w:rsidR="00FD7E64" w:rsidRDefault="00FD7E64"/>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pPr>
            <w:pStyle w:val="Header"/>
            <w:tabs>
              <w:tab w:val="clear" w:pos="4536"/>
              <w:tab w:val="left" w:pos="284"/>
            </w:tabs>
            <w:jc w:val="center"/>
          </w:pPr>
          <w: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pPr>
            <w:pStyle w:val="Header"/>
            <w:tabs>
              <w:tab w:val="clear" w:pos="4536"/>
              <w:tab w:val="left" w:pos="355"/>
            </w:tabs>
            <w:jc w:val="center"/>
          </w:pPr>
          <w:r>
            <w:t>Quelle</w:t>
          </w:r>
        </w:p>
        <w:p w:rsidR="00FD7E64" w:rsidRDefault="00FD7E64">
          <w:pPr>
            <w:pStyle w:val="Header"/>
            <w:tabs>
              <w:tab w:val="left" w:pos="832"/>
            </w:tabs>
            <w:jc w:val="cente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pPr>
            <w:pStyle w:val="Header"/>
            <w:tabs>
              <w:tab w:val="left" w:pos="497"/>
            </w:tabs>
            <w:jc w:val="center"/>
          </w:pPr>
          <w:r>
            <w:t>richtige Antwort</w:t>
          </w:r>
        </w:p>
      </w:tc>
    </w:tr>
  </w:tbl>
  <w:p w:rsidR="00FD7E64" w:rsidRDefault="00FD7E64">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9A6AEC">
    <w:pPr>
      <w:pStyle w:val="Heading1"/>
      <w:rPr>
        <w:lang w:val="de-DE"/>
      </w:rPr>
    </w:pPr>
    <w:r>
      <w:rPr>
        <w:lang w:val="de-DE"/>
      </w:rPr>
      <w:t>Praxis</w:t>
    </w:r>
  </w:p>
  <w:p w:rsidR="00FD7E64" w:rsidRDefault="00FD7E64" w:rsidP="009A6AEC">
    <w:pPr>
      <w:pStyle w:val="Heading1"/>
      <w:rPr>
        <w:lang w:val="de-DE"/>
      </w:rPr>
    </w:pPr>
    <w:r>
      <w:rPr>
        <w:lang w:val="de-DE"/>
      </w:rPr>
      <w:t>Prüfungsziel 3: Explosionsgefahren</w:t>
    </w:r>
  </w:p>
  <w:p w:rsidR="00FD7E64" w:rsidRDefault="00FD7E64" w:rsidP="009A6AEC">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rsidP="009A6AEC">
    <w:pPr>
      <w:pStyle w:val="Header"/>
      <w:rPr>
        <w:lang w:val="de-DE"/>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Physikalische und chemische Kenntnisse</w:t>
    </w:r>
  </w:p>
  <w:p w:rsidR="00FD7E64" w:rsidRDefault="00FD7E64">
    <w:pPr>
      <w:pStyle w:val="Heading1"/>
      <w:rPr>
        <w:lang w:val="de-DE"/>
      </w:rPr>
    </w:pPr>
    <w:r>
      <w:rPr>
        <w:lang w:val="de-DE"/>
      </w:rPr>
      <w:t>Prüfungsziel 1.2: Idealgasgesetz– Allgemeine Gesetze</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Praxis</w:t>
    </w:r>
  </w:p>
  <w:p w:rsidR="00FD7E64" w:rsidRDefault="00FD7E64">
    <w:pPr>
      <w:pStyle w:val="Heading1"/>
      <w:rPr>
        <w:lang w:val="de-DE"/>
      </w:rPr>
    </w:pPr>
    <w:r>
      <w:rPr>
        <w:lang w:val="de-DE"/>
      </w:rPr>
      <w:t>Prüfungsziel 3: Explosionsgefahren</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110D28">
    <w:pPr>
      <w:pStyle w:val="Heading1"/>
      <w:rPr>
        <w:lang w:val="de-DE"/>
      </w:rPr>
    </w:pPr>
    <w:r>
      <w:rPr>
        <w:lang w:val="de-DE"/>
      </w:rPr>
      <w:t>Praxis</w:t>
    </w:r>
  </w:p>
  <w:p w:rsidR="00FD7E64" w:rsidRDefault="00FD7E64" w:rsidP="00A6641F">
    <w:pPr>
      <w:pStyle w:val="Heading1"/>
      <w:rPr>
        <w:lang w:val="de-DE"/>
      </w:rPr>
    </w:pPr>
    <w:r>
      <w:rPr>
        <w:lang w:val="de-DE"/>
      </w:rPr>
      <w:t xml:space="preserve">Prüfungsziel 4: </w:t>
    </w:r>
    <w:r w:rsidRPr="004E1E28">
      <w:rPr>
        <w:lang w:val="de-DE"/>
      </w:rPr>
      <w:t>Gesundheitsrisiken</w:t>
    </w:r>
  </w:p>
  <w:p w:rsidR="00FD7E64" w:rsidRDefault="00FD7E64" w:rsidP="00FD064F">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rsidP="00FD064F">
    <w:pPr>
      <w:pStyle w:val="Header"/>
      <w:rPr>
        <w:lang w:val="de-DE"/>
      </w:rP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Praxis</w:t>
    </w:r>
  </w:p>
  <w:p w:rsidR="00FD7E64" w:rsidRDefault="00FD7E64" w:rsidP="00A6641F">
    <w:pPr>
      <w:pStyle w:val="Heading1"/>
      <w:rPr>
        <w:lang w:val="de-DE"/>
      </w:rPr>
    </w:pPr>
    <w:r>
      <w:rPr>
        <w:lang w:val="de-DE"/>
      </w:rPr>
      <w:t xml:space="preserve">Prüfungsziel 4: </w:t>
    </w:r>
    <w:r w:rsidRPr="004E1E28">
      <w:rPr>
        <w:lang w:val="de-DE"/>
      </w:rPr>
      <w:t>Gesundheitsrisiken</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110D28">
    <w:pPr>
      <w:pStyle w:val="Heading1"/>
      <w:rPr>
        <w:lang w:val="de-DE"/>
      </w:rPr>
    </w:pPr>
    <w:r>
      <w:rPr>
        <w:lang w:val="de-DE"/>
      </w:rPr>
      <w:t>Praxis</w:t>
    </w:r>
  </w:p>
  <w:p w:rsidR="00FD7E64" w:rsidRDefault="00FD7E64" w:rsidP="00110D28">
    <w:pPr>
      <w:pStyle w:val="Heading1"/>
      <w:rPr>
        <w:lang w:val="de-DE"/>
      </w:rPr>
    </w:pPr>
    <w:r>
      <w:rPr>
        <w:lang w:val="de-DE"/>
      </w:rPr>
      <w:t xml:space="preserve">Prüfungsziel 5.1: Gaskonzentrationsmessungen, </w:t>
    </w:r>
  </w:p>
  <w:p w:rsidR="00FD7E64" w:rsidRDefault="00FD7E64" w:rsidP="00110D28">
    <w:pPr>
      <w:pStyle w:val="Heading1"/>
      <w:rPr>
        <w:lang w:val="de-DE"/>
      </w:rPr>
    </w:pPr>
    <w:r>
      <w:rPr>
        <w:lang w:val="de-DE"/>
      </w:rPr>
      <w:t>Messgeräte</w:t>
    </w:r>
  </w:p>
  <w:p w:rsidR="00FD7E64" w:rsidRDefault="00FD7E64" w:rsidP="00FD064F">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rsidP="00FD064F">
    <w:pPr>
      <w:pStyle w:val="Header"/>
      <w:rPr>
        <w:lang w:val="de-DE"/>
      </w:rP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Praxis</w:t>
    </w:r>
  </w:p>
  <w:p w:rsidR="00FD7E64" w:rsidRDefault="00FD7E64">
    <w:pPr>
      <w:pStyle w:val="Heading1"/>
      <w:rPr>
        <w:lang w:val="de-DE"/>
      </w:rPr>
    </w:pPr>
    <w:r>
      <w:rPr>
        <w:lang w:val="de-DE"/>
      </w:rPr>
      <w:t xml:space="preserve">Prüfungsziel 5.1: Gaskonzentrationsmessungen, </w:t>
    </w:r>
  </w:p>
  <w:p w:rsidR="00FD7E64" w:rsidRDefault="00FD7E64">
    <w:pPr>
      <w:pStyle w:val="Heading1"/>
      <w:rPr>
        <w:lang w:val="de-DE"/>
      </w:rPr>
    </w:pPr>
    <w:r>
      <w:rPr>
        <w:lang w:val="de-DE"/>
      </w:rPr>
      <w:t>Messgeräte</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pPr>
            <w:pStyle w:val="Header"/>
            <w:tabs>
              <w:tab w:val="clear" w:pos="4536"/>
              <w:tab w:val="left" w:pos="284"/>
            </w:tabs>
            <w:jc w:val="center"/>
            <w:rPr>
              <w:lang w:val="de-DE"/>
            </w:rPr>
          </w:pPr>
          <w:r>
            <w:rPr>
              <w:lang w:val="de-DE"/>
            </w:rP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C7178A">
    <w:pPr>
      <w:pStyle w:val="Heading1"/>
      <w:rPr>
        <w:lang w:val="de-DE"/>
      </w:rPr>
    </w:pPr>
    <w:r>
      <w:rPr>
        <w:lang w:val="de-DE"/>
      </w:rPr>
      <w:t>Praxis</w:t>
    </w:r>
  </w:p>
  <w:p w:rsidR="00FD7E64" w:rsidRDefault="00FD7E64" w:rsidP="00C7178A">
    <w:pPr>
      <w:pStyle w:val="Heading1"/>
      <w:rPr>
        <w:lang w:val="de-DE"/>
      </w:rPr>
    </w:pPr>
    <w:r>
      <w:rPr>
        <w:lang w:val="de-DE"/>
      </w:rPr>
      <w:t xml:space="preserve">Prüfungsziel 5.2: Gaskonzentrationsmessungen, </w:t>
    </w:r>
  </w:p>
  <w:p w:rsidR="00FD7E64" w:rsidRDefault="00FD7E64" w:rsidP="00C7178A">
    <w:pPr>
      <w:pStyle w:val="Heading1"/>
      <w:rPr>
        <w:lang w:val="de-DE"/>
      </w:rPr>
    </w:pPr>
    <w:r>
      <w:rPr>
        <w:lang w:val="de-DE"/>
      </w:rPr>
      <w:t>Verwendung von Messgeräten</w:t>
    </w:r>
  </w:p>
  <w:p w:rsidR="00FD7E64" w:rsidRDefault="00FD7E64" w:rsidP="00C7178A">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Praxis</w:t>
    </w:r>
  </w:p>
  <w:p w:rsidR="00FD7E64" w:rsidRDefault="00FD7E64">
    <w:pPr>
      <w:pStyle w:val="Heading1"/>
      <w:rPr>
        <w:lang w:val="de-DE"/>
      </w:rPr>
    </w:pPr>
    <w:r>
      <w:rPr>
        <w:lang w:val="de-DE"/>
      </w:rPr>
      <w:t xml:space="preserve">Prüfungsziel 5.2: Gaskonzentrationsmessungen, </w:t>
    </w:r>
  </w:p>
  <w:p w:rsidR="00FD7E64" w:rsidRDefault="00FD7E64">
    <w:pPr>
      <w:pStyle w:val="Heading1"/>
      <w:rPr>
        <w:lang w:val="de-DE"/>
      </w:rPr>
    </w:pPr>
    <w:r>
      <w:rPr>
        <w:lang w:val="de-DE"/>
      </w:rPr>
      <w:t>Verwendung von Messgeräten</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FD064F">
    <w:pPr>
      <w:pStyle w:val="Heading1"/>
      <w:rPr>
        <w:lang w:val="de-DE"/>
      </w:rPr>
    </w:pPr>
    <w:r>
      <w:rPr>
        <w:lang w:val="de-DE"/>
      </w:rPr>
      <w:t>Praxis</w:t>
    </w:r>
  </w:p>
  <w:p w:rsidR="00FD7E64" w:rsidRDefault="00FD7E64" w:rsidP="00FD064F">
    <w:pPr>
      <w:pStyle w:val="Heading1"/>
      <w:rPr>
        <w:lang w:val="de-DE"/>
      </w:rPr>
    </w:pPr>
    <w:r>
      <w:rPr>
        <w:lang w:val="de-DE"/>
      </w:rPr>
      <w:t xml:space="preserve">Prüfungsziel 5.2: Gaskonzentrationsmessungen, </w:t>
    </w:r>
  </w:p>
  <w:p w:rsidR="00FD7E64" w:rsidRDefault="00FD7E64" w:rsidP="00FD064F">
    <w:pPr>
      <w:pStyle w:val="Heading1"/>
      <w:rPr>
        <w:lang w:val="de-DE"/>
      </w:rPr>
    </w:pPr>
    <w:r>
      <w:rPr>
        <w:lang w:val="de-DE"/>
      </w:rPr>
      <w:t>Verwendung von Messgeräten</w:t>
    </w:r>
  </w:p>
  <w:p w:rsidR="00FD7E64" w:rsidRDefault="00FD7E64" w:rsidP="00FD064F">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C7178A">
    <w:pPr>
      <w:pStyle w:val="Heading1"/>
      <w:rPr>
        <w:lang w:val="de-DE"/>
      </w:rPr>
    </w:pPr>
    <w:r>
      <w:rPr>
        <w:lang w:val="de-DE"/>
      </w:rPr>
      <w:t>Praxis</w:t>
    </w:r>
  </w:p>
  <w:p w:rsidR="00FD7E64" w:rsidRDefault="00FD7E64" w:rsidP="00C7178A">
    <w:pPr>
      <w:pStyle w:val="Heading1"/>
      <w:rPr>
        <w:lang w:val="de-DE"/>
      </w:rPr>
    </w:pPr>
    <w:r>
      <w:rPr>
        <w:lang w:val="de-DE"/>
      </w:rPr>
      <w:t xml:space="preserve">Prüfungsziel 6: Prüfen und Betreten von geschlossenen Räumen </w:t>
    </w:r>
  </w:p>
  <w:p w:rsidR="00FD7E64" w:rsidRDefault="00FD7E64" w:rsidP="00C7178A">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rsidP="00C7178A">
    <w:pPr>
      <w:pStyle w:val="Header"/>
      <w:rPr>
        <w:lang w:val="de-DE"/>
      </w:rP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Praxis</w:t>
    </w:r>
  </w:p>
  <w:p w:rsidR="00FD7E64" w:rsidRDefault="00FD7E64">
    <w:pPr>
      <w:pStyle w:val="Heading1"/>
      <w:rPr>
        <w:lang w:val="de-DE"/>
      </w:rPr>
    </w:pPr>
    <w:r>
      <w:rPr>
        <w:lang w:val="de-DE"/>
      </w:rPr>
      <w:t xml:space="preserve">Prüfungsziel 6: Prüfen und Betreten von geschlossenen Räumen </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C7178A">
    <w:pPr>
      <w:pStyle w:val="Heading1"/>
      <w:rPr>
        <w:lang w:val="de-DE"/>
      </w:rPr>
    </w:pPr>
    <w:r>
      <w:rPr>
        <w:lang w:val="de-DE"/>
      </w:rPr>
      <w:t>Praxis</w:t>
    </w:r>
  </w:p>
  <w:p w:rsidR="00FD7E64" w:rsidRDefault="00FD7E64" w:rsidP="00C7178A">
    <w:pPr>
      <w:pStyle w:val="Heading1"/>
      <w:rPr>
        <w:lang w:val="de-DE"/>
      </w:rPr>
    </w:pPr>
    <w:r>
      <w:rPr>
        <w:lang w:val="de-DE"/>
      </w:rPr>
      <w:t xml:space="preserve">Prüfungsziel 7: Gasfreiheitsbescheinigungen und zugelassene Arbeiten </w:t>
    </w:r>
  </w:p>
  <w:p w:rsidR="00FD7E64" w:rsidRDefault="00FD7E64" w:rsidP="00C7178A">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Pr="00C7178A" w:rsidRDefault="00FD7E64" w:rsidP="00C7178A">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Praxis</w:t>
    </w:r>
  </w:p>
  <w:p w:rsidR="00FD7E64" w:rsidRDefault="00FD7E64">
    <w:pPr>
      <w:pStyle w:val="Heading1"/>
      <w:rPr>
        <w:lang w:val="de-DE"/>
      </w:rPr>
    </w:pPr>
    <w:r>
      <w:rPr>
        <w:lang w:val="de-DE"/>
      </w:rPr>
      <w:t xml:space="preserve">Prüfungsziel 7: Gasfreiheitsbescheinigungen und zugelassene Arbeiten </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C7178A">
    <w:pPr>
      <w:pStyle w:val="Heading1"/>
    </w:pPr>
    <w:r>
      <w:t>Praxis</w:t>
    </w:r>
  </w:p>
  <w:p w:rsidR="00FD7E64" w:rsidRDefault="00FD7E64" w:rsidP="00C7178A">
    <w:pPr>
      <w:pStyle w:val="Heading1"/>
    </w:pPr>
    <w:r>
      <w:t xml:space="preserve">Prüfungsziel 8: Füllungsgrad und Überfüllung </w:t>
    </w:r>
  </w:p>
  <w:p w:rsidR="00FD7E64" w:rsidRDefault="00FD7E64" w:rsidP="00C7178A"/>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rsidP="005D71E6">
          <w:pPr>
            <w:pStyle w:val="Header"/>
            <w:tabs>
              <w:tab w:val="clear" w:pos="4536"/>
              <w:tab w:val="left" w:pos="284"/>
            </w:tabs>
            <w:jc w:val="center"/>
          </w:pPr>
          <w: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rsidP="005D71E6">
          <w:pPr>
            <w:pStyle w:val="Header"/>
            <w:tabs>
              <w:tab w:val="clear" w:pos="4536"/>
              <w:tab w:val="left" w:pos="355"/>
            </w:tabs>
            <w:jc w:val="center"/>
          </w:pPr>
          <w:r>
            <w:t>Quelle</w:t>
          </w:r>
        </w:p>
        <w:p w:rsidR="00FD7E64" w:rsidRDefault="00FD7E64" w:rsidP="005D71E6">
          <w:pPr>
            <w:pStyle w:val="Header"/>
            <w:tabs>
              <w:tab w:val="left" w:pos="832"/>
            </w:tabs>
            <w:jc w:val="cente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rsidP="005D71E6">
          <w:pPr>
            <w:pStyle w:val="Header"/>
            <w:tabs>
              <w:tab w:val="left" w:pos="497"/>
            </w:tabs>
            <w:jc w:val="center"/>
          </w:pPr>
          <w:r>
            <w:t>richtige Antwort</w:t>
          </w:r>
        </w:p>
      </w:tc>
    </w:tr>
  </w:tbl>
  <w:p w:rsidR="00FD7E64" w:rsidRPr="00C7178A" w:rsidRDefault="00FD7E64" w:rsidP="00C7178A">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pPr>
    <w:r>
      <w:t>Praxis</w:t>
    </w:r>
  </w:p>
  <w:p w:rsidR="00FD7E64" w:rsidRDefault="00FD7E64">
    <w:pPr>
      <w:pStyle w:val="Heading1"/>
    </w:pPr>
    <w:r>
      <w:t xml:space="preserve">Prüfungsziel 8: Füllungsgrad und Überfüllung </w:t>
    </w:r>
  </w:p>
  <w:p w:rsidR="00FD7E64" w:rsidRDefault="00FD7E64"/>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Borders>
            <w:top w:val="double" w:sz="6" w:space="0" w:color="auto"/>
            <w:left w:val="double" w:sz="6" w:space="0" w:color="auto"/>
            <w:bottom w:val="double" w:sz="6" w:space="0" w:color="auto"/>
            <w:right w:val="single" w:sz="6" w:space="0" w:color="auto"/>
          </w:tcBorders>
        </w:tcPr>
        <w:p w:rsidR="00FD7E64" w:rsidRDefault="00FD7E64">
          <w:pPr>
            <w:pStyle w:val="Header"/>
            <w:tabs>
              <w:tab w:val="clear" w:pos="4536"/>
              <w:tab w:val="left" w:pos="284"/>
            </w:tabs>
            <w:jc w:val="center"/>
          </w:pPr>
          <w:r>
            <w:t>Nummer</w:t>
          </w:r>
        </w:p>
      </w:tc>
      <w:tc>
        <w:tcPr>
          <w:tcW w:w="6945" w:type="dxa"/>
          <w:tcBorders>
            <w:top w:val="double" w:sz="6" w:space="0" w:color="auto"/>
            <w:left w:val="single" w:sz="6" w:space="0" w:color="auto"/>
            <w:bottom w:val="double" w:sz="6" w:space="0" w:color="auto"/>
            <w:right w:val="single" w:sz="6" w:space="0" w:color="auto"/>
          </w:tcBorders>
        </w:tcPr>
        <w:p w:rsidR="00FD7E64" w:rsidRDefault="00FD7E64">
          <w:pPr>
            <w:pStyle w:val="Header"/>
            <w:tabs>
              <w:tab w:val="clear" w:pos="4536"/>
              <w:tab w:val="left" w:pos="355"/>
            </w:tabs>
            <w:jc w:val="center"/>
          </w:pPr>
          <w:r>
            <w:t>Quelle</w:t>
          </w:r>
        </w:p>
        <w:p w:rsidR="00FD7E64" w:rsidRDefault="00FD7E64">
          <w:pPr>
            <w:pStyle w:val="Header"/>
            <w:tabs>
              <w:tab w:val="left" w:pos="832"/>
            </w:tabs>
            <w:jc w:val="center"/>
          </w:pPr>
        </w:p>
      </w:tc>
      <w:tc>
        <w:tcPr>
          <w:tcW w:w="1204" w:type="dxa"/>
          <w:tcBorders>
            <w:top w:val="double" w:sz="6" w:space="0" w:color="auto"/>
            <w:left w:val="single" w:sz="6" w:space="0" w:color="auto"/>
            <w:bottom w:val="double" w:sz="6" w:space="0" w:color="auto"/>
            <w:right w:val="double" w:sz="6" w:space="0" w:color="auto"/>
          </w:tcBorders>
        </w:tcPr>
        <w:p w:rsidR="00FD7E64" w:rsidRDefault="00FD7E64">
          <w:pPr>
            <w:pStyle w:val="Header"/>
            <w:tabs>
              <w:tab w:val="left" w:pos="497"/>
            </w:tabs>
            <w:jc w:val="center"/>
          </w:pPr>
          <w:r>
            <w:t>richtige Antwort</w:t>
          </w:r>
        </w:p>
      </w:tc>
    </w:tr>
  </w:tbl>
  <w:p w:rsidR="00FD7E64" w:rsidRDefault="00FD7E64">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9772E1" w:rsidRDefault="00FD7E64" w:rsidP="00101A36">
    <w:pPr>
      <w:pStyle w:val="Heading1"/>
      <w:rPr>
        <w:lang w:val="de-DE"/>
      </w:rPr>
    </w:pPr>
    <w:r w:rsidRPr="009772E1">
      <w:rPr>
        <w:lang w:val="de-DE"/>
      </w:rPr>
      <w:t>Physikalische und chemische Kenntnisse</w:t>
    </w:r>
  </w:p>
  <w:p w:rsidR="00FD7E64" w:rsidRPr="009772E1" w:rsidRDefault="00FD7E64" w:rsidP="00101A36">
    <w:pPr>
      <w:pStyle w:val="Heading1"/>
      <w:rPr>
        <w:lang w:val="de-DE"/>
      </w:rPr>
    </w:pPr>
    <w:r w:rsidRPr="009772E1">
      <w:rPr>
        <w:lang w:val="de-DE"/>
      </w:rPr>
      <w:t>Prüfungsziel 2.1: Partial</w:t>
    </w:r>
    <w:r>
      <w:rPr>
        <w:lang w:val="de-DE"/>
      </w:rPr>
      <w:t>druck</w:t>
    </w:r>
    <w:r w:rsidRPr="009772E1">
      <w:rPr>
        <w:lang w:val="de-DE"/>
      </w:rPr>
      <w:t xml:space="preserve"> und Gasgemische,</w:t>
    </w:r>
  </w:p>
  <w:p w:rsidR="00FD7E64" w:rsidRPr="009772E1" w:rsidRDefault="00FD7E64" w:rsidP="00101A36">
    <w:pPr>
      <w:pStyle w:val="Heading1"/>
    </w:pPr>
    <w:r w:rsidRPr="009772E1">
      <w:t>Begriffsbestimmungen und einfache Berechnungen</w:t>
    </w:r>
  </w:p>
  <w:p w:rsidR="00FD7E64" w:rsidRPr="00101A36" w:rsidRDefault="00FD7E64" w:rsidP="00101A36">
    <w:pPr>
      <w:rPr>
        <w:highlight w:val="yellow"/>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95429F">
    <w:pPr>
      <w:pStyle w:val="Heading1"/>
      <w:rPr>
        <w:lang w:val="de-DE"/>
      </w:rPr>
    </w:pPr>
    <w:r>
      <w:rPr>
        <w:lang w:val="de-DE"/>
      </w:rPr>
      <w:t>Praxis</w:t>
    </w:r>
  </w:p>
  <w:p w:rsidR="00FD7E64" w:rsidRDefault="00FD7E64" w:rsidP="0095429F">
    <w:pPr>
      <w:pStyle w:val="Heading1"/>
      <w:rPr>
        <w:lang w:val="de-DE"/>
      </w:rPr>
    </w:pPr>
    <w:r>
      <w:rPr>
        <w:lang w:val="de-DE"/>
      </w:rPr>
      <w:t>Prüfungsziel 9: Sicherheitsgeräte</w:t>
    </w:r>
  </w:p>
  <w:p w:rsidR="00FD7E64" w:rsidRDefault="00FD7E64" w:rsidP="0095429F">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Pr="0095429F" w:rsidRDefault="00FD7E64" w:rsidP="0095429F">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95429F">
    <w:pPr>
      <w:pStyle w:val="Heading1"/>
      <w:rPr>
        <w:lang w:val="de-DE"/>
      </w:rPr>
    </w:pPr>
    <w:r>
      <w:rPr>
        <w:lang w:val="de-DE"/>
      </w:rPr>
      <w:t>Praxis</w:t>
    </w:r>
  </w:p>
  <w:p w:rsidR="00FD7E64" w:rsidRDefault="00FD7E64" w:rsidP="0095429F">
    <w:pPr>
      <w:pStyle w:val="Heading1"/>
      <w:rPr>
        <w:lang w:val="de-DE"/>
      </w:rPr>
    </w:pPr>
    <w:r>
      <w:rPr>
        <w:lang w:val="de-DE"/>
      </w:rPr>
      <w:t>Prüfungsziel 9: Sicherheitsgeräte</w:t>
    </w:r>
  </w:p>
  <w:p w:rsidR="00FD7E64" w:rsidRDefault="00FD7E64" w:rsidP="0095429F">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Pr="0095429F" w:rsidRDefault="00FD7E64" w:rsidP="0095429F">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95429F">
    <w:pPr>
      <w:pStyle w:val="Heading1"/>
      <w:rPr>
        <w:lang w:val="de-DE"/>
      </w:rPr>
    </w:pPr>
    <w:r>
      <w:rPr>
        <w:lang w:val="de-DE"/>
      </w:rPr>
      <w:t>Praxis</w:t>
    </w:r>
  </w:p>
  <w:p w:rsidR="00FD7E64" w:rsidRDefault="00FD7E64" w:rsidP="0095429F">
    <w:pPr>
      <w:pStyle w:val="Heading1"/>
      <w:rPr>
        <w:lang w:val="de-DE"/>
      </w:rPr>
    </w:pPr>
    <w:r>
      <w:rPr>
        <w:lang w:val="de-DE"/>
      </w:rPr>
      <w:t xml:space="preserve">Prüfungsziel 10: Pumpen und Kompressoren </w:t>
    </w:r>
  </w:p>
  <w:p w:rsidR="00FD7E64" w:rsidRDefault="00FD7E64" w:rsidP="0095429F">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rsidP="0095429F">
    <w:pPr>
      <w:pStyle w:val="Header"/>
      <w:rPr>
        <w:lang w:val="de-DE"/>
      </w:rP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Praxis</w:t>
    </w:r>
  </w:p>
  <w:p w:rsidR="00FD7E64" w:rsidRDefault="00FD7E64">
    <w:pPr>
      <w:pStyle w:val="Heading1"/>
      <w:rPr>
        <w:lang w:val="de-DE"/>
      </w:rPr>
    </w:pPr>
    <w:r>
      <w:rPr>
        <w:lang w:val="de-DE"/>
      </w:rPr>
      <w:t xml:space="preserve">Prüfungsziel 10: Pumpen und Kompressoren </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95429F">
    <w:pPr>
      <w:pStyle w:val="Heading1"/>
      <w:rPr>
        <w:lang w:val="de-DE"/>
      </w:rPr>
    </w:pPr>
    <w:r>
      <w:rPr>
        <w:lang w:val="de-DE"/>
      </w:rPr>
      <w:t>Praxis</w:t>
    </w:r>
  </w:p>
  <w:p w:rsidR="00FD7E64" w:rsidRDefault="00FD7E64" w:rsidP="0095429F">
    <w:pPr>
      <w:pStyle w:val="Heading1"/>
      <w:rPr>
        <w:lang w:val="de-DE"/>
      </w:rPr>
    </w:pPr>
    <w:r>
      <w:rPr>
        <w:lang w:val="de-DE"/>
      </w:rPr>
      <w:t xml:space="preserve">Prüfungsziel 10: Pumpen und Kompressoren </w:t>
    </w:r>
  </w:p>
  <w:p w:rsidR="00FD7E64" w:rsidRDefault="00FD7E64" w:rsidP="0095429F">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rsidP="0095429F">
    <w:pPr>
      <w:pStyle w:val="Header"/>
      <w:rPr>
        <w:lang w:val="de-DE"/>
      </w:rP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1D288F">
    <w:pPr>
      <w:pStyle w:val="Heading1"/>
      <w:rPr>
        <w:lang w:val="de-DE"/>
      </w:rPr>
    </w:pPr>
    <w:r>
      <w:rPr>
        <w:lang w:val="de-DE"/>
      </w:rPr>
      <w:t>Maßnahmen bei Notfällen</w:t>
    </w:r>
  </w:p>
  <w:p w:rsidR="00FD7E64" w:rsidRDefault="00FD7E64" w:rsidP="001D288F">
    <w:pPr>
      <w:pStyle w:val="Heading1"/>
      <w:rPr>
        <w:lang w:val="de-DE"/>
      </w:rPr>
    </w:pPr>
    <w:r>
      <w:rPr>
        <w:lang w:val="de-DE"/>
      </w:rPr>
      <w:t>Prüfungsziel 1.1: Persönliche Schäden</w:t>
    </w:r>
  </w:p>
  <w:p w:rsidR="00FD7E64" w:rsidRDefault="00FD7E64" w:rsidP="001D288F">
    <w:pPr>
      <w:pStyle w:val="Heading1"/>
      <w:rPr>
        <w:lang w:val="de-DE"/>
      </w:rPr>
    </w:pPr>
    <w:r>
      <w:rPr>
        <w:lang w:val="de-DE"/>
      </w:rPr>
      <w:t xml:space="preserve">Flüssiggas auf der Haut </w:t>
    </w:r>
  </w:p>
  <w:p w:rsidR="00FD7E64" w:rsidRDefault="00FD7E64" w:rsidP="001D288F">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Maßnahmen bei Notfällen</w:t>
    </w:r>
  </w:p>
  <w:p w:rsidR="00FD7E64" w:rsidRDefault="00FD7E64">
    <w:pPr>
      <w:pStyle w:val="Heading1"/>
      <w:rPr>
        <w:lang w:val="de-DE"/>
      </w:rPr>
    </w:pPr>
    <w:r>
      <w:rPr>
        <w:lang w:val="de-DE"/>
      </w:rPr>
      <w:t>Prüfungsziel 1.1: Persönliche Schäden</w:t>
    </w:r>
  </w:p>
  <w:p w:rsidR="00FD7E64" w:rsidRDefault="00FD7E64">
    <w:pPr>
      <w:pStyle w:val="Heading1"/>
      <w:rPr>
        <w:lang w:val="de-DE"/>
      </w:rPr>
    </w:pPr>
    <w:r>
      <w:rPr>
        <w:lang w:val="de-DE"/>
      </w:rPr>
      <w:t xml:space="preserve">Flüssiggas auf der Haut </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1D288F">
    <w:pPr>
      <w:pStyle w:val="Heading1"/>
      <w:rPr>
        <w:lang w:val="de-DE"/>
      </w:rPr>
    </w:pPr>
    <w:r>
      <w:rPr>
        <w:lang w:val="de-DE"/>
      </w:rPr>
      <w:t>Maßnahmen bei Notfällen</w:t>
    </w:r>
  </w:p>
  <w:p w:rsidR="00FD7E64" w:rsidRDefault="00FD7E64" w:rsidP="001D288F">
    <w:pPr>
      <w:pStyle w:val="Heading1"/>
      <w:rPr>
        <w:lang w:val="de-DE"/>
      </w:rPr>
    </w:pPr>
    <w:r>
      <w:rPr>
        <w:lang w:val="de-DE"/>
      </w:rPr>
      <w:t>Prüfungsziel 1.2: Persönliche Schäden</w:t>
    </w:r>
  </w:p>
  <w:p w:rsidR="00FD7E64" w:rsidRDefault="00FD7E64" w:rsidP="001D288F">
    <w:pPr>
      <w:pStyle w:val="Heading1"/>
      <w:rPr>
        <w:lang w:val="de-DE"/>
      </w:rPr>
    </w:pPr>
    <w:r>
      <w:rPr>
        <w:lang w:val="de-DE"/>
      </w:rPr>
      <w:t xml:space="preserve">Einatmen von Gas </w:t>
    </w:r>
  </w:p>
  <w:p w:rsidR="00FD7E64" w:rsidRDefault="00FD7E64" w:rsidP="001D288F">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9772E1" w:rsidRDefault="00FD7E64" w:rsidP="00101A36">
    <w:pPr>
      <w:pStyle w:val="Heading1"/>
      <w:rPr>
        <w:lang w:val="de-DE"/>
      </w:rPr>
    </w:pPr>
    <w:r w:rsidRPr="009772E1">
      <w:rPr>
        <w:lang w:val="de-DE"/>
      </w:rPr>
      <w:t>Physikalische und chemische Kenntnisse</w:t>
    </w:r>
  </w:p>
  <w:p w:rsidR="00FD7E64" w:rsidRPr="009772E1" w:rsidRDefault="00FD7E64" w:rsidP="00101A36">
    <w:pPr>
      <w:pStyle w:val="Heading1"/>
      <w:rPr>
        <w:lang w:val="de-DE"/>
      </w:rPr>
    </w:pPr>
    <w:r w:rsidRPr="009772E1">
      <w:rPr>
        <w:lang w:val="de-DE"/>
      </w:rPr>
      <w:t xml:space="preserve">Prüfungsziel 2.1: </w:t>
    </w:r>
    <w:r w:rsidRPr="00393BB8">
      <w:rPr>
        <w:lang w:val="de-DE"/>
      </w:rPr>
      <w:t>Partiald</w:t>
    </w:r>
    <w:r>
      <w:rPr>
        <w:lang w:val="de-DE"/>
      </w:rPr>
      <w:t>ruck</w:t>
    </w:r>
    <w:r w:rsidRPr="009772E1">
      <w:rPr>
        <w:lang w:val="de-DE"/>
      </w:rPr>
      <w:t xml:space="preserve"> und Gasgemische,</w:t>
    </w:r>
  </w:p>
  <w:p w:rsidR="00FD7E64" w:rsidRDefault="00FD7E64" w:rsidP="00101A36">
    <w:pPr>
      <w:pStyle w:val="Heading1"/>
      <w:rPr>
        <w:lang w:val="de-DE"/>
      </w:rPr>
    </w:pPr>
    <w:r w:rsidRPr="009772E1">
      <w:t>Begriffsbestimmungen und einfache Berechnungen</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Maßnahmen bei Notfällen</w:t>
    </w:r>
  </w:p>
  <w:p w:rsidR="00FD7E64" w:rsidRDefault="00FD7E64">
    <w:pPr>
      <w:pStyle w:val="Heading1"/>
      <w:rPr>
        <w:lang w:val="de-DE"/>
      </w:rPr>
    </w:pPr>
    <w:r>
      <w:rPr>
        <w:lang w:val="de-DE"/>
      </w:rPr>
      <w:t>Prüfungsziel 1.2: Persönliche Schäden</w:t>
    </w:r>
  </w:p>
  <w:p w:rsidR="00FD7E64" w:rsidRDefault="00FD7E64">
    <w:pPr>
      <w:pStyle w:val="Heading1"/>
      <w:rPr>
        <w:lang w:val="de-DE"/>
      </w:rPr>
    </w:pPr>
    <w:r>
      <w:rPr>
        <w:lang w:val="de-DE"/>
      </w:rPr>
      <w:t xml:space="preserve">Einatmen von Gas </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1D288F">
    <w:pPr>
      <w:pStyle w:val="Heading1"/>
      <w:rPr>
        <w:lang w:val="de-DE"/>
      </w:rPr>
    </w:pPr>
    <w:r>
      <w:rPr>
        <w:lang w:val="de-DE"/>
      </w:rPr>
      <w:t>Maßnahmen bei Notfällen</w:t>
    </w:r>
  </w:p>
  <w:p w:rsidR="00FD7E64" w:rsidRDefault="00FD7E64" w:rsidP="001D288F">
    <w:pPr>
      <w:pStyle w:val="Heading1"/>
      <w:rPr>
        <w:lang w:val="de-DE"/>
      </w:rPr>
    </w:pPr>
    <w:r>
      <w:rPr>
        <w:lang w:val="de-DE"/>
      </w:rPr>
      <w:t>Prüfungsziel 1.3: Persönliche Schäden</w:t>
    </w:r>
  </w:p>
  <w:p w:rsidR="00FD7E64" w:rsidRDefault="00FD7E64" w:rsidP="001D288F">
    <w:pPr>
      <w:pStyle w:val="Heading1"/>
      <w:rPr>
        <w:lang w:val="de-DE"/>
      </w:rPr>
    </w:pPr>
    <w:r>
      <w:rPr>
        <w:lang w:val="de-DE"/>
      </w:rPr>
      <w:t>Hilfeleistung allgemein</w:t>
    </w:r>
  </w:p>
  <w:p w:rsidR="00FD7E64" w:rsidRPr="001D288F" w:rsidRDefault="00FD7E64" w:rsidP="001D288F">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ing1"/>
      <w:rPr>
        <w:lang w:val="de-DE"/>
      </w:rPr>
    </w:pPr>
    <w:r>
      <w:rPr>
        <w:lang w:val="de-DE"/>
      </w:rPr>
      <w:t>Maßnahmen bei Notfällen</w:t>
    </w:r>
  </w:p>
  <w:p w:rsidR="00FD7E64" w:rsidRDefault="00FD7E64">
    <w:pPr>
      <w:pStyle w:val="Heading1"/>
      <w:rPr>
        <w:lang w:val="de-DE"/>
      </w:rPr>
    </w:pPr>
    <w:r>
      <w:rPr>
        <w:lang w:val="de-DE"/>
      </w:rPr>
      <w:t>Prüfungsziel 1.3: Persönliche Schäden</w:t>
    </w:r>
  </w:p>
  <w:p w:rsidR="00FD7E64" w:rsidRDefault="00FD7E64">
    <w:pPr>
      <w:pStyle w:val="Heading1"/>
      <w:rPr>
        <w:lang w:val="de-DE"/>
      </w:rPr>
    </w:pPr>
    <w:r>
      <w:rPr>
        <w:lang w:val="de-DE"/>
      </w:rPr>
      <w:t xml:space="preserve">Hilfeleistung allgemein </w:t>
    </w:r>
  </w:p>
  <w:p w:rsidR="00FD7E64" w:rsidRDefault="00FD7E6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rPr>
              <w:lang w:val="de-DE"/>
            </w:rPr>
          </w:pPr>
          <w:r>
            <w:rPr>
              <w:lang w:val="de-DE"/>
            </w:rPr>
            <w:t>Nummer</w:t>
          </w:r>
        </w:p>
      </w:tc>
      <w:tc>
        <w:tcPr>
          <w:tcW w:w="6945" w:type="dxa"/>
        </w:tcPr>
        <w:p w:rsidR="00FD7E64" w:rsidRDefault="00FD7E64">
          <w:pPr>
            <w:pStyle w:val="Header"/>
            <w:tabs>
              <w:tab w:val="clear" w:pos="4536"/>
              <w:tab w:val="left" w:pos="355"/>
            </w:tabs>
            <w:jc w:val="center"/>
            <w:rPr>
              <w:lang w:val="de-DE"/>
            </w:rPr>
          </w:pPr>
          <w:r>
            <w:rPr>
              <w:lang w:val="de-DE"/>
            </w:rPr>
            <w:t>Quelle</w:t>
          </w:r>
        </w:p>
        <w:p w:rsidR="00FD7E64" w:rsidRDefault="00FD7E64">
          <w:pPr>
            <w:pStyle w:val="Header"/>
            <w:tabs>
              <w:tab w:val="left" w:pos="832"/>
            </w:tabs>
            <w:jc w:val="center"/>
            <w:rPr>
              <w:lang w:val="de-DE"/>
            </w:rPr>
          </w:pPr>
        </w:p>
      </w:tc>
      <w:tc>
        <w:tcPr>
          <w:tcW w:w="1204" w:type="dxa"/>
        </w:tcPr>
        <w:p w:rsidR="00FD7E64" w:rsidRDefault="00FD7E64">
          <w:pPr>
            <w:pStyle w:val="Header"/>
            <w:tabs>
              <w:tab w:val="left" w:pos="497"/>
            </w:tabs>
            <w:jc w:val="center"/>
            <w:rPr>
              <w:lang w:val="de-DE"/>
            </w:rPr>
          </w:pPr>
          <w:r>
            <w:rPr>
              <w:lang w:val="de-DE"/>
            </w:rPr>
            <w:t>richtige Antwort</w:t>
          </w:r>
        </w:p>
      </w:tc>
    </w:tr>
  </w:tbl>
  <w:p w:rsidR="00FD7E64" w:rsidRDefault="00FD7E64">
    <w:pPr>
      <w:pStyle w:val="Header"/>
      <w:rPr>
        <w:lang w:val="de-DE"/>
      </w:rP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096EF8" w:rsidRDefault="00FD7E64" w:rsidP="00592577">
    <w:pPr>
      <w:pStyle w:val="Heading1"/>
      <w:rPr>
        <w:lang w:val="de-DE"/>
      </w:rPr>
    </w:pPr>
    <w:r w:rsidRPr="00096EF8">
      <w:rPr>
        <w:lang w:val="de-DE"/>
      </w:rPr>
      <w:t>Maßnahmen bei Notfällen</w:t>
    </w:r>
  </w:p>
  <w:p w:rsidR="00FD7E64" w:rsidRPr="00096EF8" w:rsidRDefault="00FD7E64" w:rsidP="00592577">
    <w:pPr>
      <w:pStyle w:val="Heading1"/>
      <w:rPr>
        <w:lang w:val="de-DE"/>
      </w:rPr>
    </w:pPr>
    <w:r w:rsidRPr="00096EF8">
      <w:rPr>
        <w:lang w:val="de-DE"/>
      </w:rPr>
      <w:t>Prüfungsziel 2.1: Zwischenfälle im Zusammenhang mit der Ladung</w:t>
    </w:r>
  </w:p>
  <w:p w:rsidR="00FD7E64" w:rsidRDefault="00FD7E64" w:rsidP="00592577">
    <w:pPr>
      <w:pStyle w:val="Heading1"/>
    </w:pPr>
    <w:r>
      <w:t xml:space="preserve">Leckage an einem Flansch </w:t>
    </w:r>
  </w:p>
  <w:p w:rsidR="00FD7E64" w:rsidRPr="001D288F" w:rsidRDefault="00FD7E64" w:rsidP="001D288F">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Pr="00096EF8" w:rsidRDefault="00FD7E64">
    <w:pPr>
      <w:pStyle w:val="Heading1"/>
      <w:rPr>
        <w:lang w:val="de-DE"/>
      </w:rPr>
    </w:pPr>
    <w:r w:rsidRPr="00096EF8">
      <w:rPr>
        <w:lang w:val="de-DE"/>
      </w:rPr>
      <w:t>Maßnahmen bei Notfällen</w:t>
    </w:r>
  </w:p>
  <w:p w:rsidR="00FD7E64" w:rsidRPr="00096EF8" w:rsidRDefault="00FD7E64">
    <w:pPr>
      <w:pStyle w:val="Heading1"/>
      <w:rPr>
        <w:lang w:val="de-DE"/>
      </w:rPr>
    </w:pPr>
    <w:r w:rsidRPr="00096EF8">
      <w:rPr>
        <w:lang w:val="de-DE"/>
      </w:rPr>
      <w:t>Prüfungsziel 2.1: Zwischenfälle im Zusammenhang mit der Ladung</w:t>
    </w:r>
  </w:p>
  <w:p w:rsidR="00FD7E64" w:rsidRDefault="00FD7E64">
    <w:pPr>
      <w:pStyle w:val="Heading1"/>
    </w:pPr>
    <w:r>
      <w:t xml:space="preserve">Leckage an einem Flansch </w:t>
    </w:r>
  </w:p>
  <w:p w:rsidR="00FD7E64" w:rsidRDefault="00FD7E64"/>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pPr>
          <w:r>
            <w:t>Nummer</w:t>
          </w:r>
        </w:p>
      </w:tc>
      <w:tc>
        <w:tcPr>
          <w:tcW w:w="6945" w:type="dxa"/>
        </w:tcPr>
        <w:p w:rsidR="00FD7E64" w:rsidRDefault="00FD7E64">
          <w:pPr>
            <w:pStyle w:val="Header"/>
            <w:tabs>
              <w:tab w:val="clear" w:pos="4536"/>
              <w:tab w:val="left" w:pos="355"/>
            </w:tabs>
            <w:jc w:val="center"/>
          </w:pPr>
          <w:r>
            <w:t>Quelle</w:t>
          </w:r>
        </w:p>
        <w:p w:rsidR="00FD7E64" w:rsidRDefault="00FD7E64">
          <w:pPr>
            <w:pStyle w:val="Header"/>
            <w:tabs>
              <w:tab w:val="left" w:pos="832"/>
            </w:tabs>
            <w:jc w:val="center"/>
          </w:pPr>
        </w:p>
      </w:tc>
      <w:tc>
        <w:tcPr>
          <w:tcW w:w="1204" w:type="dxa"/>
        </w:tcPr>
        <w:p w:rsidR="00FD7E64" w:rsidRDefault="00FD7E64">
          <w:pPr>
            <w:pStyle w:val="Header"/>
            <w:tabs>
              <w:tab w:val="left" w:pos="497"/>
            </w:tabs>
            <w:jc w:val="center"/>
          </w:pPr>
          <w:r>
            <w:t>richtige Antwort</w:t>
          </w:r>
        </w:p>
      </w:tc>
    </w:tr>
  </w:tbl>
  <w:p w:rsidR="00FD7E64" w:rsidRDefault="00FD7E64">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pPr>
      <w:pStyle w:val="Header"/>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1D288F">
    <w:pPr>
      <w:pStyle w:val="Heading1"/>
      <w:rPr>
        <w:lang w:val="de-DE"/>
      </w:rPr>
    </w:pPr>
    <w:r>
      <w:rPr>
        <w:lang w:val="de-DE"/>
      </w:rPr>
      <w:t>Maßnahmen bei Notfällen</w:t>
    </w:r>
  </w:p>
  <w:p w:rsidR="00FD7E64" w:rsidRDefault="00FD7E64" w:rsidP="001D288F">
    <w:pPr>
      <w:pStyle w:val="Heading1"/>
      <w:rPr>
        <w:lang w:val="de-DE"/>
      </w:rPr>
    </w:pPr>
    <w:r>
      <w:rPr>
        <w:lang w:val="de-DE"/>
      </w:rPr>
      <w:t xml:space="preserve">Prüfungsziel 2.2: </w:t>
    </w:r>
    <w:r w:rsidRPr="00096EF8">
      <w:rPr>
        <w:lang w:val="de-DE"/>
      </w:rPr>
      <w:t>Zwischenfälle im Zusammenhang mit der Ladung</w:t>
    </w:r>
    <w:r>
      <w:rPr>
        <w:lang w:val="de-DE"/>
      </w:rPr>
      <w:t xml:space="preserve"> </w:t>
    </w:r>
  </w:p>
  <w:p w:rsidR="00FD7E64" w:rsidRDefault="00FD7E64" w:rsidP="001D288F">
    <w:pPr>
      <w:pStyle w:val="Heading1"/>
      <w:rPr>
        <w:lang w:val="de-DE"/>
      </w:rPr>
    </w:pPr>
    <w:r>
      <w:rPr>
        <w:lang w:val="de-DE"/>
      </w:rPr>
      <w:t>Brand im Maschinenraum</w:t>
    </w:r>
  </w:p>
  <w:p w:rsidR="00FD7E64" w:rsidRPr="001D288F" w:rsidRDefault="00FD7E64" w:rsidP="001D288F">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rsidP="005D71E6">
          <w:pPr>
            <w:pStyle w:val="Header"/>
            <w:tabs>
              <w:tab w:val="clear" w:pos="4536"/>
              <w:tab w:val="left" w:pos="284"/>
            </w:tabs>
            <w:jc w:val="center"/>
            <w:rPr>
              <w:lang w:val="de-DE"/>
            </w:rPr>
          </w:pPr>
          <w:r>
            <w:rPr>
              <w:lang w:val="de-DE"/>
            </w:rPr>
            <w:t>Nummer</w:t>
          </w:r>
        </w:p>
      </w:tc>
      <w:tc>
        <w:tcPr>
          <w:tcW w:w="6945" w:type="dxa"/>
        </w:tcPr>
        <w:p w:rsidR="00FD7E64" w:rsidRDefault="00FD7E64" w:rsidP="005D71E6">
          <w:pPr>
            <w:pStyle w:val="Header"/>
            <w:tabs>
              <w:tab w:val="clear" w:pos="4536"/>
              <w:tab w:val="left" w:pos="355"/>
            </w:tabs>
            <w:jc w:val="center"/>
            <w:rPr>
              <w:lang w:val="de-DE"/>
            </w:rPr>
          </w:pPr>
          <w:r>
            <w:rPr>
              <w:lang w:val="de-DE"/>
            </w:rPr>
            <w:t>Quelle</w:t>
          </w:r>
        </w:p>
        <w:p w:rsidR="00FD7E64" w:rsidRDefault="00FD7E64" w:rsidP="005D71E6">
          <w:pPr>
            <w:pStyle w:val="Header"/>
            <w:tabs>
              <w:tab w:val="left" w:pos="832"/>
            </w:tabs>
            <w:jc w:val="center"/>
            <w:rPr>
              <w:lang w:val="de-DE"/>
            </w:rPr>
          </w:pPr>
        </w:p>
      </w:tc>
      <w:tc>
        <w:tcPr>
          <w:tcW w:w="1204" w:type="dxa"/>
        </w:tcPr>
        <w:p w:rsidR="00FD7E64" w:rsidRDefault="00FD7E64" w:rsidP="005D71E6">
          <w:pPr>
            <w:pStyle w:val="Header"/>
            <w:tabs>
              <w:tab w:val="left" w:pos="497"/>
            </w:tabs>
            <w:jc w:val="center"/>
            <w:rPr>
              <w:lang w:val="de-DE"/>
            </w:rPr>
          </w:pPr>
          <w:r>
            <w:rPr>
              <w:lang w:val="de-DE"/>
            </w:rPr>
            <w:t>richtige Antwort</w:t>
          </w:r>
        </w:p>
      </w:tc>
    </w:tr>
  </w:tbl>
  <w:p w:rsidR="00FD7E64" w:rsidRDefault="00FD7E64">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7E64" w:rsidRDefault="00FD7E64" w:rsidP="00592577">
    <w:pPr>
      <w:pStyle w:val="Heading1"/>
      <w:rPr>
        <w:lang w:val="de-DE"/>
      </w:rPr>
    </w:pPr>
    <w:r>
      <w:rPr>
        <w:lang w:val="de-DE"/>
      </w:rPr>
      <w:t>Maßnahmen bei Notfällen</w:t>
    </w:r>
  </w:p>
  <w:p w:rsidR="00FD7E64" w:rsidRDefault="00FD7E64" w:rsidP="00592577">
    <w:pPr>
      <w:pStyle w:val="Heading1"/>
      <w:rPr>
        <w:lang w:val="de-DE"/>
      </w:rPr>
    </w:pPr>
    <w:r>
      <w:rPr>
        <w:lang w:val="de-DE"/>
      </w:rPr>
      <w:t xml:space="preserve">Prüfungsziel 2.2: </w:t>
    </w:r>
    <w:r w:rsidRPr="00096EF8">
      <w:rPr>
        <w:lang w:val="de-DE"/>
      </w:rPr>
      <w:t>Zwischenfälle im Zusammenhang mit der Ladung</w:t>
    </w:r>
    <w:r>
      <w:rPr>
        <w:lang w:val="de-DE"/>
      </w:rPr>
      <w:t xml:space="preserve"> </w:t>
    </w:r>
  </w:p>
  <w:p w:rsidR="00FD7E64" w:rsidRDefault="00FD7E64" w:rsidP="00592577">
    <w:pPr>
      <w:pStyle w:val="Heading1"/>
      <w:rPr>
        <w:lang w:val="de-DE"/>
      </w:rPr>
    </w:pPr>
    <w:r>
      <w:rPr>
        <w:lang w:val="de-DE"/>
      </w:rPr>
      <w:t>Brand im Maschinenraum</w:t>
    </w:r>
  </w:p>
  <w:p w:rsidR="00FD7E64" w:rsidRDefault="00FD7E64"/>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FD7E64">
      <w:trPr>
        <w:cantSplit/>
      </w:trPr>
      <w:tc>
        <w:tcPr>
          <w:tcW w:w="1063" w:type="dxa"/>
        </w:tcPr>
        <w:p w:rsidR="00FD7E64" w:rsidRDefault="00FD7E64">
          <w:pPr>
            <w:pStyle w:val="Header"/>
            <w:tabs>
              <w:tab w:val="clear" w:pos="4536"/>
              <w:tab w:val="left" w:pos="284"/>
            </w:tabs>
            <w:jc w:val="center"/>
          </w:pPr>
          <w:r>
            <w:t>Nummer</w:t>
          </w:r>
        </w:p>
      </w:tc>
      <w:tc>
        <w:tcPr>
          <w:tcW w:w="6945" w:type="dxa"/>
        </w:tcPr>
        <w:p w:rsidR="00FD7E64" w:rsidRDefault="00FD7E64">
          <w:pPr>
            <w:pStyle w:val="Header"/>
            <w:tabs>
              <w:tab w:val="clear" w:pos="4536"/>
              <w:tab w:val="left" w:pos="355"/>
            </w:tabs>
            <w:jc w:val="center"/>
          </w:pPr>
          <w:r>
            <w:t>Quelle</w:t>
          </w:r>
        </w:p>
        <w:p w:rsidR="00FD7E64" w:rsidRDefault="00FD7E64">
          <w:pPr>
            <w:pStyle w:val="Header"/>
            <w:tabs>
              <w:tab w:val="left" w:pos="832"/>
            </w:tabs>
            <w:jc w:val="center"/>
          </w:pPr>
        </w:p>
      </w:tc>
      <w:tc>
        <w:tcPr>
          <w:tcW w:w="1204" w:type="dxa"/>
        </w:tcPr>
        <w:p w:rsidR="00FD7E64" w:rsidRDefault="00FD7E64">
          <w:pPr>
            <w:pStyle w:val="Header"/>
            <w:tabs>
              <w:tab w:val="left" w:pos="497"/>
            </w:tabs>
            <w:jc w:val="center"/>
          </w:pPr>
          <w:r>
            <w:t>richtige Antwort</w:t>
          </w:r>
        </w:p>
      </w:tc>
    </w:tr>
  </w:tbl>
  <w:p w:rsidR="00FD7E64" w:rsidRDefault="00FD7E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3049"/>
    <w:multiLevelType w:val="singleLevel"/>
    <w:tmpl w:val="41E2DF1A"/>
    <w:lvl w:ilvl="0">
      <w:start w:val="1"/>
      <w:numFmt w:val="lowerLetter"/>
      <w:lvlText w:val="%1)"/>
      <w:lvlJc w:val="left"/>
      <w:pPr>
        <w:tabs>
          <w:tab w:val="num" w:pos="2840"/>
        </w:tabs>
        <w:ind w:left="2840" w:hanging="855"/>
      </w:pPr>
      <w:rPr>
        <w:rFonts w:hint="default"/>
      </w:rPr>
    </w:lvl>
  </w:abstractNum>
  <w:abstractNum w:abstractNumId="1" w15:restartNumberingAfterBreak="0">
    <w:nsid w:val="07AF6B75"/>
    <w:multiLevelType w:val="hybridMultilevel"/>
    <w:tmpl w:val="265E3C02"/>
    <w:lvl w:ilvl="0" w:tplc="0D502126">
      <w:start w:val="1"/>
      <w:numFmt w:val="decimal"/>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0857273"/>
    <w:multiLevelType w:val="multilevel"/>
    <w:tmpl w:val="E72C0C92"/>
    <w:lvl w:ilvl="0">
      <w:start w:val="1"/>
      <w:numFmt w:val="upp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1AA6D45"/>
    <w:multiLevelType w:val="hybridMultilevel"/>
    <w:tmpl w:val="E24AB3A2"/>
    <w:lvl w:ilvl="0" w:tplc="4BD836AC">
      <w:start w:val="1"/>
      <w:numFmt w:val="decimal"/>
      <w:lvlText w:val="%1."/>
      <w:lvlJc w:val="left"/>
      <w:pPr>
        <w:tabs>
          <w:tab w:val="num" w:pos="989"/>
        </w:tabs>
        <w:ind w:left="989" w:hanging="705"/>
      </w:pPr>
      <w:rPr>
        <w:rFonts w:hint="default"/>
        <w:b/>
        <w:color w:val="000000"/>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43B2015"/>
    <w:multiLevelType w:val="hybridMultilevel"/>
    <w:tmpl w:val="688C59C0"/>
    <w:lvl w:ilvl="0" w:tplc="95F096C4">
      <w:start w:val="1"/>
      <w:numFmt w:val="decimal"/>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25573706"/>
    <w:multiLevelType w:val="singleLevel"/>
    <w:tmpl w:val="616E2C66"/>
    <w:lvl w:ilvl="0">
      <w:start w:val="8"/>
      <w:numFmt w:val="decimal"/>
      <w:lvlText w:val="%1."/>
      <w:lvlJc w:val="left"/>
      <w:pPr>
        <w:tabs>
          <w:tab w:val="num" w:pos="420"/>
        </w:tabs>
        <w:ind w:left="420" w:hanging="420"/>
      </w:pPr>
      <w:rPr>
        <w:rFonts w:hint="default"/>
      </w:rPr>
    </w:lvl>
  </w:abstractNum>
  <w:abstractNum w:abstractNumId="6" w15:restartNumberingAfterBreak="0">
    <w:nsid w:val="26CB01A9"/>
    <w:multiLevelType w:val="multilevel"/>
    <w:tmpl w:val="A0AA3668"/>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7" w15:restartNumberingAfterBreak="0">
    <w:nsid w:val="28767717"/>
    <w:multiLevelType w:val="singleLevel"/>
    <w:tmpl w:val="E1E471BC"/>
    <w:lvl w:ilvl="0">
      <w:start w:val="10"/>
      <w:numFmt w:val="decimal"/>
      <w:lvlText w:val="%1."/>
      <w:lvlJc w:val="left"/>
      <w:pPr>
        <w:tabs>
          <w:tab w:val="num" w:pos="420"/>
        </w:tabs>
        <w:ind w:left="420" w:hanging="420"/>
      </w:pPr>
      <w:rPr>
        <w:rFonts w:hint="default"/>
      </w:rPr>
    </w:lvl>
  </w:abstractNum>
  <w:abstractNum w:abstractNumId="8" w15:restartNumberingAfterBreak="0">
    <w:nsid w:val="2966632B"/>
    <w:multiLevelType w:val="singleLevel"/>
    <w:tmpl w:val="85FA3194"/>
    <w:lvl w:ilvl="0">
      <w:start w:val="22"/>
      <w:numFmt w:val="decimal"/>
      <w:lvlText w:val="%1."/>
      <w:lvlJc w:val="left"/>
      <w:pPr>
        <w:tabs>
          <w:tab w:val="num" w:pos="420"/>
        </w:tabs>
        <w:ind w:left="420" w:hanging="420"/>
      </w:pPr>
      <w:rPr>
        <w:rFonts w:hint="default"/>
      </w:rPr>
    </w:lvl>
  </w:abstractNum>
  <w:abstractNum w:abstractNumId="9" w15:restartNumberingAfterBreak="0">
    <w:nsid w:val="327A3F3B"/>
    <w:multiLevelType w:val="multilevel"/>
    <w:tmpl w:val="170C8028"/>
    <w:lvl w:ilvl="0">
      <w:start w:val="1"/>
      <w:numFmt w:val="upp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39D59F3"/>
    <w:multiLevelType w:val="multilevel"/>
    <w:tmpl w:val="250CA230"/>
    <w:lvl w:ilvl="0">
      <w:start w:val="1"/>
      <w:numFmt w:val="upp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4D7504E"/>
    <w:multiLevelType w:val="singleLevel"/>
    <w:tmpl w:val="EAD0AF2C"/>
    <w:lvl w:ilvl="0">
      <w:start w:val="13"/>
      <w:numFmt w:val="decimal"/>
      <w:lvlText w:val="%1."/>
      <w:lvlJc w:val="left"/>
      <w:pPr>
        <w:tabs>
          <w:tab w:val="num" w:pos="420"/>
        </w:tabs>
        <w:ind w:left="420" w:hanging="420"/>
      </w:pPr>
      <w:rPr>
        <w:rFonts w:hint="default"/>
      </w:rPr>
    </w:lvl>
  </w:abstractNum>
  <w:abstractNum w:abstractNumId="12" w15:restartNumberingAfterBreak="0">
    <w:nsid w:val="3ABF75AF"/>
    <w:multiLevelType w:val="multilevel"/>
    <w:tmpl w:val="3BEE631C"/>
    <w:lvl w:ilvl="0">
      <w:start w:val="1"/>
      <w:numFmt w:val="upp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3" w15:restartNumberingAfterBreak="0">
    <w:nsid w:val="40776734"/>
    <w:multiLevelType w:val="multilevel"/>
    <w:tmpl w:val="15BAFAC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3414505"/>
    <w:multiLevelType w:val="multilevel"/>
    <w:tmpl w:val="4AE00044"/>
    <w:lvl w:ilvl="0">
      <w:start w:val="1"/>
      <w:numFmt w:val="decimal"/>
      <w:lvlText w:val="%1."/>
      <w:lvlJc w:val="left"/>
      <w:pPr>
        <w:ind w:left="4897" w:hanging="360"/>
      </w:pPr>
    </w:lvl>
    <w:lvl w:ilvl="1">
      <w:start w:val="1"/>
      <w:numFmt w:val="lowerLetter"/>
      <w:lvlText w:val="%2."/>
      <w:lvlJc w:val="left"/>
      <w:pPr>
        <w:ind w:left="5617" w:hanging="360"/>
      </w:pPr>
    </w:lvl>
    <w:lvl w:ilvl="2">
      <w:start w:val="1"/>
      <w:numFmt w:val="lowerRoman"/>
      <w:lvlText w:val="%3."/>
      <w:lvlJc w:val="right"/>
      <w:pPr>
        <w:ind w:left="6337" w:hanging="180"/>
      </w:pPr>
    </w:lvl>
    <w:lvl w:ilvl="3">
      <w:start w:val="1"/>
      <w:numFmt w:val="decimal"/>
      <w:lvlText w:val="%4."/>
      <w:lvlJc w:val="left"/>
      <w:pPr>
        <w:ind w:left="7057" w:hanging="360"/>
      </w:pPr>
    </w:lvl>
    <w:lvl w:ilvl="4">
      <w:start w:val="1"/>
      <w:numFmt w:val="lowerLetter"/>
      <w:lvlText w:val="%5."/>
      <w:lvlJc w:val="left"/>
      <w:pPr>
        <w:ind w:left="7777" w:hanging="360"/>
      </w:pPr>
    </w:lvl>
    <w:lvl w:ilvl="5">
      <w:start w:val="1"/>
      <w:numFmt w:val="lowerRoman"/>
      <w:lvlText w:val="%6."/>
      <w:lvlJc w:val="right"/>
      <w:pPr>
        <w:ind w:left="8497" w:hanging="180"/>
      </w:pPr>
    </w:lvl>
    <w:lvl w:ilvl="6">
      <w:start w:val="1"/>
      <w:numFmt w:val="decimal"/>
      <w:lvlText w:val="%7."/>
      <w:lvlJc w:val="left"/>
      <w:pPr>
        <w:ind w:left="9217" w:hanging="360"/>
      </w:pPr>
    </w:lvl>
    <w:lvl w:ilvl="7">
      <w:start w:val="1"/>
      <w:numFmt w:val="lowerLetter"/>
      <w:lvlText w:val="%8."/>
      <w:lvlJc w:val="left"/>
      <w:pPr>
        <w:ind w:left="9937" w:hanging="360"/>
      </w:pPr>
    </w:lvl>
    <w:lvl w:ilvl="8">
      <w:start w:val="1"/>
      <w:numFmt w:val="lowerRoman"/>
      <w:lvlText w:val="%9."/>
      <w:lvlJc w:val="right"/>
      <w:pPr>
        <w:ind w:left="10657" w:hanging="180"/>
      </w:pPr>
    </w:lvl>
  </w:abstractNum>
  <w:abstractNum w:abstractNumId="15" w15:restartNumberingAfterBreak="0">
    <w:nsid w:val="437A52C5"/>
    <w:multiLevelType w:val="multilevel"/>
    <w:tmpl w:val="1C64A6F4"/>
    <w:lvl w:ilvl="0">
      <w:start w:val="1"/>
      <w:numFmt w:val="upp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6" w15:restartNumberingAfterBreak="0">
    <w:nsid w:val="44106D13"/>
    <w:multiLevelType w:val="multilevel"/>
    <w:tmpl w:val="67D81F2E"/>
    <w:lvl w:ilvl="0">
      <w:start w:val="1"/>
      <w:numFmt w:val="upperLetter"/>
      <w:lvlText w:val="%1."/>
      <w:lvlJc w:val="left"/>
      <w:pPr>
        <w:ind w:left="2771" w:hanging="360"/>
      </w:pPr>
    </w:lvl>
    <w:lvl w:ilvl="1">
      <w:start w:val="1"/>
      <w:numFmt w:val="bullet"/>
      <w:lvlText w:val="o"/>
      <w:lvlJc w:val="left"/>
      <w:pPr>
        <w:ind w:left="3491" w:hanging="360"/>
      </w:pPr>
      <w:rPr>
        <w:rFonts w:ascii="Courier New" w:hAnsi="Courier New" w:cs="Courier New" w:hint="default"/>
      </w:rPr>
    </w:lvl>
    <w:lvl w:ilvl="2">
      <w:start w:val="1"/>
      <w:numFmt w:val="bullet"/>
      <w:lvlText w:val=""/>
      <w:lvlJc w:val="left"/>
      <w:pPr>
        <w:ind w:left="4211" w:hanging="360"/>
      </w:pPr>
      <w:rPr>
        <w:rFonts w:ascii="Wingdings" w:hAnsi="Wingdings" w:cs="Wingdings" w:hint="default"/>
      </w:rPr>
    </w:lvl>
    <w:lvl w:ilvl="3">
      <w:start w:val="1"/>
      <w:numFmt w:val="bullet"/>
      <w:lvlText w:val=""/>
      <w:lvlJc w:val="left"/>
      <w:pPr>
        <w:ind w:left="4931" w:hanging="360"/>
      </w:pPr>
      <w:rPr>
        <w:rFonts w:ascii="Symbol" w:hAnsi="Symbol" w:cs="Symbol" w:hint="default"/>
      </w:rPr>
    </w:lvl>
    <w:lvl w:ilvl="4">
      <w:start w:val="1"/>
      <w:numFmt w:val="bullet"/>
      <w:lvlText w:val="o"/>
      <w:lvlJc w:val="left"/>
      <w:pPr>
        <w:ind w:left="5651" w:hanging="360"/>
      </w:pPr>
      <w:rPr>
        <w:rFonts w:ascii="Courier New" w:hAnsi="Courier New" w:cs="Courier New" w:hint="default"/>
      </w:rPr>
    </w:lvl>
    <w:lvl w:ilvl="5">
      <w:start w:val="1"/>
      <w:numFmt w:val="bullet"/>
      <w:lvlText w:val=""/>
      <w:lvlJc w:val="left"/>
      <w:pPr>
        <w:ind w:left="6371" w:hanging="360"/>
      </w:pPr>
      <w:rPr>
        <w:rFonts w:ascii="Wingdings" w:hAnsi="Wingdings" w:cs="Wingdings" w:hint="default"/>
      </w:rPr>
    </w:lvl>
    <w:lvl w:ilvl="6">
      <w:start w:val="1"/>
      <w:numFmt w:val="bullet"/>
      <w:lvlText w:val=""/>
      <w:lvlJc w:val="left"/>
      <w:pPr>
        <w:ind w:left="7091" w:hanging="360"/>
      </w:pPr>
      <w:rPr>
        <w:rFonts w:ascii="Symbol" w:hAnsi="Symbol" w:cs="Symbol" w:hint="default"/>
      </w:rPr>
    </w:lvl>
    <w:lvl w:ilvl="7">
      <w:start w:val="1"/>
      <w:numFmt w:val="bullet"/>
      <w:lvlText w:val="o"/>
      <w:lvlJc w:val="left"/>
      <w:pPr>
        <w:ind w:left="7811" w:hanging="360"/>
      </w:pPr>
      <w:rPr>
        <w:rFonts w:ascii="Courier New" w:hAnsi="Courier New" w:cs="Courier New" w:hint="default"/>
      </w:rPr>
    </w:lvl>
    <w:lvl w:ilvl="8">
      <w:start w:val="1"/>
      <w:numFmt w:val="bullet"/>
      <w:lvlText w:val=""/>
      <w:lvlJc w:val="left"/>
      <w:pPr>
        <w:ind w:left="8531" w:hanging="360"/>
      </w:pPr>
      <w:rPr>
        <w:rFonts w:ascii="Wingdings" w:hAnsi="Wingdings" w:cs="Wingdings" w:hint="default"/>
      </w:rPr>
    </w:lvl>
  </w:abstractNum>
  <w:abstractNum w:abstractNumId="17" w15:restartNumberingAfterBreak="0">
    <w:nsid w:val="45395615"/>
    <w:multiLevelType w:val="singleLevel"/>
    <w:tmpl w:val="4F26FC0E"/>
    <w:lvl w:ilvl="0">
      <w:start w:val="27"/>
      <w:numFmt w:val="decimal"/>
      <w:lvlText w:val="%1."/>
      <w:lvlJc w:val="left"/>
      <w:pPr>
        <w:tabs>
          <w:tab w:val="num" w:pos="420"/>
        </w:tabs>
        <w:ind w:left="420" w:hanging="420"/>
      </w:pPr>
      <w:rPr>
        <w:rFonts w:hint="default"/>
      </w:rPr>
    </w:lvl>
  </w:abstractNum>
  <w:abstractNum w:abstractNumId="18" w15:restartNumberingAfterBreak="0">
    <w:nsid w:val="47D16EC0"/>
    <w:multiLevelType w:val="multilevel"/>
    <w:tmpl w:val="1EB4484C"/>
    <w:lvl w:ilvl="0">
      <w:start w:val="1"/>
      <w:numFmt w:val="upperLetter"/>
      <w:lvlText w:val="%1."/>
      <w:lvlJc w:val="left"/>
      <w:pPr>
        <w:ind w:left="750" w:hanging="360"/>
      </w:pPr>
    </w:lvl>
    <w:lvl w:ilvl="1">
      <w:start w:val="1"/>
      <w:numFmt w:val="bullet"/>
      <w:lvlText w:val="o"/>
      <w:lvlJc w:val="left"/>
      <w:pPr>
        <w:ind w:left="1470" w:hanging="360"/>
      </w:pPr>
      <w:rPr>
        <w:rFonts w:ascii="Courier New" w:hAnsi="Courier New" w:cs="Courier New" w:hint="default"/>
      </w:rPr>
    </w:lvl>
    <w:lvl w:ilvl="2">
      <w:start w:val="1"/>
      <w:numFmt w:val="bullet"/>
      <w:lvlText w:val=""/>
      <w:lvlJc w:val="left"/>
      <w:pPr>
        <w:ind w:left="2190" w:hanging="360"/>
      </w:pPr>
      <w:rPr>
        <w:rFonts w:ascii="Wingdings" w:hAnsi="Wingdings" w:cs="Wingdings" w:hint="default"/>
      </w:rPr>
    </w:lvl>
    <w:lvl w:ilvl="3">
      <w:start w:val="1"/>
      <w:numFmt w:val="bullet"/>
      <w:lvlText w:val=""/>
      <w:lvlJc w:val="left"/>
      <w:pPr>
        <w:ind w:left="2910" w:hanging="360"/>
      </w:pPr>
      <w:rPr>
        <w:rFonts w:ascii="Symbol" w:hAnsi="Symbol" w:cs="Symbol" w:hint="default"/>
      </w:rPr>
    </w:lvl>
    <w:lvl w:ilvl="4">
      <w:start w:val="1"/>
      <w:numFmt w:val="bullet"/>
      <w:lvlText w:val="o"/>
      <w:lvlJc w:val="left"/>
      <w:pPr>
        <w:ind w:left="3630" w:hanging="360"/>
      </w:pPr>
      <w:rPr>
        <w:rFonts w:ascii="Courier New" w:hAnsi="Courier New" w:cs="Courier New" w:hint="default"/>
      </w:rPr>
    </w:lvl>
    <w:lvl w:ilvl="5">
      <w:start w:val="1"/>
      <w:numFmt w:val="bullet"/>
      <w:lvlText w:val=""/>
      <w:lvlJc w:val="left"/>
      <w:pPr>
        <w:ind w:left="4350" w:hanging="360"/>
      </w:pPr>
      <w:rPr>
        <w:rFonts w:ascii="Wingdings" w:hAnsi="Wingdings" w:cs="Wingdings" w:hint="default"/>
      </w:rPr>
    </w:lvl>
    <w:lvl w:ilvl="6">
      <w:start w:val="1"/>
      <w:numFmt w:val="bullet"/>
      <w:lvlText w:val=""/>
      <w:lvlJc w:val="left"/>
      <w:pPr>
        <w:ind w:left="5070" w:hanging="360"/>
      </w:pPr>
      <w:rPr>
        <w:rFonts w:ascii="Symbol" w:hAnsi="Symbol" w:cs="Symbol" w:hint="default"/>
      </w:rPr>
    </w:lvl>
    <w:lvl w:ilvl="7">
      <w:start w:val="1"/>
      <w:numFmt w:val="bullet"/>
      <w:lvlText w:val="o"/>
      <w:lvlJc w:val="left"/>
      <w:pPr>
        <w:ind w:left="5790" w:hanging="360"/>
      </w:pPr>
      <w:rPr>
        <w:rFonts w:ascii="Courier New" w:hAnsi="Courier New" w:cs="Courier New" w:hint="default"/>
      </w:rPr>
    </w:lvl>
    <w:lvl w:ilvl="8">
      <w:start w:val="1"/>
      <w:numFmt w:val="bullet"/>
      <w:lvlText w:val=""/>
      <w:lvlJc w:val="left"/>
      <w:pPr>
        <w:ind w:left="6510" w:hanging="360"/>
      </w:pPr>
      <w:rPr>
        <w:rFonts w:ascii="Wingdings" w:hAnsi="Wingdings" w:cs="Wingdings" w:hint="default"/>
      </w:rPr>
    </w:lvl>
  </w:abstractNum>
  <w:abstractNum w:abstractNumId="19" w15:restartNumberingAfterBreak="0">
    <w:nsid w:val="490D3F6C"/>
    <w:multiLevelType w:val="hybridMultilevel"/>
    <w:tmpl w:val="87ECCC2E"/>
    <w:lvl w:ilvl="0" w:tplc="04070005">
      <w:start w:val="1"/>
      <w:numFmt w:val="bullet"/>
      <w:lvlText w:val=""/>
      <w:lvlJc w:val="left"/>
      <w:pPr>
        <w:tabs>
          <w:tab w:val="num" w:pos="502"/>
        </w:tabs>
        <w:ind w:left="502" w:hanging="360"/>
      </w:pPr>
      <w:rPr>
        <w:rFonts w:ascii="Wingdings" w:hAnsi="Wingdings" w:hint="default"/>
      </w:rPr>
    </w:lvl>
    <w:lvl w:ilvl="1" w:tplc="04070003" w:tentative="1">
      <w:start w:val="1"/>
      <w:numFmt w:val="bullet"/>
      <w:lvlText w:val="o"/>
      <w:lvlJc w:val="left"/>
      <w:pPr>
        <w:tabs>
          <w:tab w:val="num" w:pos="1222"/>
        </w:tabs>
        <w:ind w:left="1222" w:hanging="360"/>
      </w:pPr>
      <w:rPr>
        <w:rFonts w:ascii="Courier New" w:hAnsi="Courier New" w:hint="default"/>
      </w:rPr>
    </w:lvl>
    <w:lvl w:ilvl="2" w:tplc="04070005" w:tentative="1">
      <w:start w:val="1"/>
      <w:numFmt w:val="bullet"/>
      <w:lvlText w:val=""/>
      <w:lvlJc w:val="left"/>
      <w:pPr>
        <w:tabs>
          <w:tab w:val="num" w:pos="1942"/>
        </w:tabs>
        <w:ind w:left="1942" w:hanging="360"/>
      </w:pPr>
      <w:rPr>
        <w:rFonts w:ascii="Wingdings" w:hAnsi="Wingdings" w:hint="default"/>
      </w:rPr>
    </w:lvl>
    <w:lvl w:ilvl="3" w:tplc="04070001" w:tentative="1">
      <w:start w:val="1"/>
      <w:numFmt w:val="bullet"/>
      <w:lvlText w:val=""/>
      <w:lvlJc w:val="left"/>
      <w:pPr>
        <w:tabs>
          <w:tab w:val="num" w:pos="2662"/>
        </w:tabs>
        <w:ind w:left="2662" w:hanging="360"/>
      </w:pPr>
      <w:rPr>
        <w:rFonts w:ascii="Symbol" w:hAnsi="Symbol" w:hint="default"/>
      </w:rPr>
    </w:lvl>
    <w:lvl w:ilvl="4" w:tplc="04070003" w:tentative="1">
      <w:start w:val="1"/>
      <w:numFmt w:val="bullet"/>
      <w:lvlText w:val="o"/>
      <w:lvlJc w:val="left"/>
      <w:pPr>
        <w:tabs>
          <w:tab w:val="num" w:pos="3382"/>
        </w:tabs>
        <w:ind w:left="3382" w:hanging="360"/>
      </w:pPr>
      <w:rPr>
        <w:rFonts w:ascii="Courier New" w:hAnsi="Courier New" w:hint="default"/>
      </w:rPr>
    </w:lvl>
    <w:lvl w:ilvl="5" w:tplc="04070005" w:tentative="1">
      <w:start w:val="1"/>
      <w:numFmt w:val="bullet"/>
      <w:lvlText w:val=""/>
      <w:lvlJc w:val="left"/>
      <w:pPr>
        <w:tabs>
          <w:tab w:val="num" w:pos="4102"/>
        </w:tabs>
        <w:ind w:left="4102" w:hanging="360"/>
      </w:pPr>
      <w:rPr>
        <w:rFonts w:ascii="Wingdings" w:hAnsi="Wingdings" w:hint="default"/>
      </w:rPr>
    </w:lvl>
    <w:lvl w:ilvl="6" w:tplc="04070001" w:tentative="1">
      <w:start w:val="1"/>
      <w:numFmt w:val="bullet"/>
      <w:lvlText w:val=""/>
      <w:lvlJc w:val="left"/>
      <w:pPr>
        <w:tabs>
          <w:tab w:val="num" w:pos="4822"/>
        </w:tabs>
        <w:ind w:left="4822" w:hanging="360"/>
      </w:pPr>
      <w:rPr>
        <w:rFonts w:ascii="Symbol" w:hAnsi="Symbol" w:hint="default"/>
      </w:rPr>
    </w:lvl>
    <w:lvl w:ilvl="7" w:tplc="04070003" w:tentative="1">
      <w:start w:val="1"/>
      <w:numFmt w:val="bullet"/>
      <w:lvlText w:val="o"/>
      <w:lvlJc w:val="left"/>
      <w:pPr>
        <w:tabs>
          <w:tab w:val="num" w:pos="5542"/>
        </w:tabs>
        <w:ind w:left="5542" w:hanging="360"/>
      </w:pPr>
      <w:rPr>
        <w:rFonts w:ascii="Courier New" w:hAnsi="Courier New" w:hint="default"/>
      </w:rPr>
    </w:lvl>
    <w:lvl w:ilvl="8" w:tplc="04070005" w:tentative="1">
      <w:start w:val="1"/>
      <w:numFmt w:val="bullet"/>
      <w:lvlText w:val=""/>
      <w:lvlJc w:val="left"/>
      <w:pPr>
        <w:tabs>
          <w:tab w:val="num" w:pos="6262"/>
        </w:tabs>
        <w:ind w:left="6262" w:hanging="360"/>
      </w:pPr>
      <w:rPr>
        <w:rFonts w:ascii="Wingdings" w:hAnsi="Wingdings" w:hint="default"/>
      </w:rPr>
    </w:lvl>
  </w:abstractNum>
  <w:abstractNum w:abstractNumId="20" w15:restartNumberingAfterBreak="0">
    <w:nsid w:val="4C5809E6"/>
    <w:multiLevelType w:val="singleLevel"/>
    <w:tmpl w:val="0407000F"/>
    <w:lvl w:ilvl="0">
      <w:start w:val="1"/>
      <w:numFmt w:val="decimal"/>
      <w:lvlText w:val="%1."/>
      <w:lvlJc w:val="left"/>
      <w:pPr>
        <w:tabs>
          <w:tab w:val="num" w:pos="360"/>
        </w:tabs>
        <w:ind w:left="360" w:hanging="360"/>
      </w:pPr>
      <w:rPr>
        <w:rFonts w:hint="default"/>
      </w:rPr>
    </w:lvl>
  </w:abstractNum>
  <w:abstractNum w:abstractNumId="21" w15:restartNumberingAfterBreak="0">
    <w:nsid w:val="4DFA4184"/>
    <w:multiLevelType w:val="singleLevel"/>
    <w:tmpl w:val="0407000F"/>
    <w:lvl w:ilvl="0">
      <w:start w:val="4"/>
      <w:numFmt w:val="decimal"/>
      <w:lvlText w:val="%1."/>
      <w:lvlJc w:val="left"/>
      <w:pPr>
        <w:tabs>
          <w:tab w:val="num" w:pos="360"/>
        </w:tabs>
        <w:ind w:left="360" w:hanging="360"/>
      </w:pPr>
      <w:rPr>
        <w:rFonts w:hint="default"/>
      </w:rPr>
    </w:lvl>
  </w:abstractNum>
  <w:abstractNum w:abstractNumId="22" w15:restartNumberingAfterBreak="0">
    <w:nsid w:val="503539B3"/>
    <w:multiLevelType w:val="multilevel"/>
    <w:tmpl w:val="9A009A2C"/>
    <w:lvl w:ilvl="0">
      <w:start w:val="1"/>
      <w:numFmt w:val="upp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2932613"/>
    <w:multiLevelType w:val="multilevel"/>
    <w:tmpl w:val="A476BA10"/>
    <w:lvl w:ilvl="0">
      <w:start w:val="1"/>
      <w:numFmt w:val="upp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52C75D6A"/>
    <w:multiLevelType w:val="multilevel"/>
    <w:tmpl w:val="F85A4964"/>
    <w:lvl w:ilvl="0">
      <w:start w:val="1"/>
      <w:numFmt w:val="upp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E483DFD"/>
    <w:multiLevelType w:val="multilevel"/>
    <w:tmpl w:val="AFC6B170"/>
    <w:lvl w:ilvl="0">
      <w:start w:val="1"/>
      <w:numFmt w:val="upp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6" w15:restartNumberingAfterBreak="0">
    <w:nsid w:val="6A396848"/>
    <w:multiLevelType w:val="multilevel"/>
    <w:tmpl w:val="D62AC2CC"/>
    <w:lvl w:ilvl="0">
      <w:start w:val="1"/>
      <w:numFmt w:val="upperLetter"/>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7" w15:restartNumberingAfterBreak="0">
    <w:nsid w:val="6EB61DD1"/>
    <w:multiLevelType w:val="multilevel"/>
    <w:tmpl w:val="3522AB80"/>
    <w:lvl w:ilvl="0">
      <w:start w:val="1"/>
      <w:numFmt w:val="upp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740E1B99"/>
    <w:multiLevelType w:val="singleLevel"/>
    <w:tmpl w:val="D4D8E1C0"/>
    <w:lvl w:ilvl="0">
      <w:start w:val="1"/>
      <w:numFmt w:val="decimal"/>
      <w:lvlText w:val="%1)"/>
      <w:lvlJc w:val="left"/>
      <w:pPr>
        <w:tabs>
          <w:tab w:val="num" w:pos="705"/>
        </w:tabs>
        <w:ind w:left="705" w:hanging="705"/>
      </w:pPr>
      <w:rPr>
        <w:rFonts w:hint="default"/>
      </w:rPr>
    </w:lvl>
  </w:abstractNum>
  <w:abstractNum w:abstractNumId="29" w15:restartNumberingAfterBreak="0">
    <w:nsid w:val="776F3F71"/>
    <w:multiLevelType w:val="hybridMultilevel"/>
    <w:tmpl w:val="4140A7A8"/>
    <w:lvl w:ilvl="0" w:tplc="29644076">
      <w:start w:val="2"/>
      <w:numFmt w:val="upperLetter"/>
      <w:lvlText w:val="%1."/>
      <w:lvlJc w:val="left"/>
      <w:pPr>
        <w:tabs>
          <w:tab w:val="num" w:pos="1695"/>
        </w:tabs>
        <w:ind w:left="1695" w:hanging="555"/>
      </w:pPr>
      <w:rPr>
        <w:rFonts w:hint="default"/>
      </w:rPr>
    </w:lvl>
    <w:lvl w:ilvl="1" w:tplc="04130019" w:tentative="1">
      <w:start w:val="1"/>
      <w:numFmt w:val="lowerLetter"/>
      <w:lvlText w:val="%2."/>
      <w:lvlJc w:val="left"/>
      <w:pPr>
        <w:tabs>
          <w:tab w:val="num" w:pos="2220"/>
        </w:tabs>
        <w:ind w:left="2220" w:hanging="360"/>
      </w:pPr>
    </w:lvl>
    <w:lvl w:ilvl="2" w:tplc="0413001B" w:tentative="1">
      <w:start w:val="1"/>
      <w:numFmt w:val="lowerRoman"/>
      <w:lvlText w:val="%3."/>
      <w:lvlJc w:val="right"/>
      <w:pPr>
        <w:tabs>
          <w:tab w:val="num" w:pos="2940"/>
        </w:tabs>
        <w:ind w:left="2940" w:hanging="180"/>
      </w:pPr>
    </w:lvl>
    <w:lvl w:ilvl="3" w:tplc="0413000F" w:tentative="1">
      <w:start w:val="1"/>
      <w:numFmt w:val="decimal"/>
      <w:lvlText w:val="%4."/>
      <w:lvlJc w:val="left"/>
      <w:pPr>
        <w:tabs>
          <w:tab w:val="num" w:pos="3660"/>
        </w:tabs>
        <w:ind w:left="3660" w:hanging="360"/>
      </w:pPr>
    </w:lvl>
    <w:lvl w:ilvl="4" w:tplc="04130019" w:tentative="1">
      <w:start w:val="1"/>
      <w:numFmt w:val="lowerLetter"/>
      <w:lvlText w:val="%5."/>
      <w:lvlJc w:val="left"/>
      <w:pPr>
        <w:tabs>
          <w:tab w:val="num" w:pos="4380"/>
        </w:tabs>
        <w:ind w:left="4380" w:hanging="360"/>
      </w:pPr>
    </w:lvl>
    <w:lvl w:ilvl="5" w:tplc="0413001B" w:tentative="1">
      <w:start w:val="1"/>
      <w:numFmt w:val="lowerRoman"/>
      <w:lvlText w:val="%6."/>
      <w:lvlJc w:val="right"/>
      <w:pPr>
        <w:tabs>
          <w:tab w:val="num" w:pos="5100"/>
        </w:tabs>
        <w:ind w:left="5100" w:hanging="180"/>
      </w:pPr>
    </w:lvl>
    <w:lvl w:ilvl="6" w:tplc="0413000F" w:tentative="1">
      <w:start w:val="1"/>
      <w:numFmt w:val="decimal"/>
      <w:lvlText w:val="%7."/>
      <w:lvlJc w:val="left"/>
      <w:pPr>
        <w:tabs>
          <w:tab w:val="num" w:pos="5820"/>
        </w:tabs>
        <w:ind w:left="5820" w:hanging="360"/>
      </w:pPr>
    </w:lvl>
    <w:lvl w:ilvl="7" w:tplc="04130019" w:tentative="1">
      <w:start w:val="1"/>
      <w:numFmt w:val="lowerLetter"/>
      <w:lvlText w:val="%8."/>
      <w:lvlJc w:val="left"/>
      <w:pPr>
        <w:tabs>
          <w:tab w:val="num" w:pos="6540"/>
        </w:tabs>
        <w:ind w:left="6540" w:hanging="360"/>
      </w:pPr>
    </w:lvl>
    <w:lvl w:ilvl="8" w:tplc="0413001B" w:tentative="1">
      <w:start w:val="1"/>
      <w:numFmt w:val="lowerRoman"/>
      <w:lvlText w:val="%9."/>
      <w:lvlJc w:val="right"/>
      <w:pPr>
        <w:tabs>
          <w:tab w:val="num" w:pos="7260"/>
        </w:tabs>
        <w:ind w:left="7260" w:hanging="180"/>
      </w:pPr>
    </w:lvl>
  </w:abstractNum>
  <w:abstractNum w:abstractNumId="30" w15:restartNumberingAfterBreak="0">
    <w:nsid w:val="77EC647B"/>
    <w:multiLevelType w:val="singleLevel"/>
    <w:tmpl w:val="2F78878A"/>
    <w:lvl w:ilvl="0">
      <w:start w:val="1"/>
      <w:numFmt w:val="decimal"/>
      <w:lvlText w:val="%1."/>
      <w:lvlJc w:val="left"/>
      <w:pPr>
        <w:tabs>
          <w:tab w:val="num" w:pos="570"/>
        </w:tabs>
        <w:ind w:left="570" w:hanging="570"/>
      </w:pPr>
      <w:rPr>
        <w:rFonts w:hint="default"/>
      </w:rPr>
    </w:lvl>
  </w:abstractNum>
  <w:abstractNum w:abstractNumId="31" w15:restartNumberingAfterBreak="0">
    <w:nsid w:val="798C5135"/>
    <w:multiLevelType w:val="multilevel"/>
    <w:tmpl w:val="4CE0AC02"/>
    <w:lvl w:ilvl="0">
      <w:start w:val="1"/>
      <w:numFmt w:val="upp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15:restartNumberingAfterBreak="0">
    <w:nsid w:val="7EF70B89"/>
    <w:multiLevelType w:val="hybridMultilevel"/>
    <w:tmpl w:val="DCA07CF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8"/>
  </w:num>
  <w:num w:numId="2">
    <w:abstractNumId w:val="17"/>
  </w:num>
  <w:num w:numId="3">
    <w:abstractNumId w:val="11"/>
  </w:num>
  <w:num w:numId="4">
    <w:abstractNumId w:val="21"/>
  </w:num>
  <w:num w:numId="5">
    <w:abstractNumId w:val="7"/>
  </w:num>
  <w:num w:numId="6">
    <w:abstractNumId w:val="5"/>
  </w:num>
  <w:num w:numId="7">
    <w:abstractNumId w:val="30"/>
  </w:num>
  <w:num w:numId="8">
    <w:abstractNumId w:val="28"/>
  </w:num>
  <w:num w:numId="9">
    <w:abstractNumId w:val="0"/>
  </w:num>
  <w:num w:numId="10">
    <w:abstractNumId w:val="20"/>
  </w:num>
  <w:num w:numId="11">
    <w:abstractNumId w:val="4"/>
  </w:num>
  <w:num w:numId="12">
    <w:abstractNumId w:val="19"/>
  </w:num>
  <w:num w:numId="13">
    <w:abstractNumId w:val="1"/>
  </w:num>
  <w:num w:numId="14">
    <w:abstractNumId w:val="32"/>
  </w:num>
  <w:num w:numId="15">
    <w:abstractNumId w:val="3"/>
  </w:num>
  <w:num w:numId="16">
    <w:abstractNumId w:val="29"/>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4"/>
  </w:num>
  <w:num w:numId="20">
    <w:abstractNumId w:val="12"/>
  </w:num>
  <w:num w:numId="21">
    <w:abstractNumId w:val="25"/>
  </w:num>
  <w:num w:numId="22">
    <w:abstractNumId w:val="15"/>
  </w:num>
  <w:num w:numId="23">
    <w:abstractNumId w:val="6"/>
  </w:num>
  <w:num w:numId="24">
    <w:abstractNumId w:val="24"/>
  </w:num>
  <w:num w:numId="25">
    <w:abstractNumId w:val="22"/>
  </w:num>
  <w:num w:numId="26">
    <w:abstractNumId w:val="31"/>
  </w:num>
  <w:num w:numId="27">
    <w:abstractNumId w:val="9"/>
  </w:num>
  <w:num w:numId="28">
    <w:abstractNumId w:val="2"/>
  </w:num>
  <w:num w:numId="29">
    <w:abstractNumId w:val="23"/>
  </w:num>
  <w:num w:numId="30">
    <w:abstractNumId w:val="16"/>
  </w:num>
  <w:num w:numId="31">
    <w:abstractNumId w:val="27"/>
  </w:num>
  <w:num w:numId="32">
    <w:abstractNumId w:val="10"/>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9"/>
  <w:hyphenationZone w:val="425"/>
  <w:doNotHyphenateCaps/>
  <w:evenAndOddHeaders/>
  <w:drawingGridHorizontalSpacing w:val="120"/>
  <w:drawingGridVerticalSpacing w:val="120"/>
  <w:displayVerticalDrawingGridEvery w:val="0"/>
  <w:doNotUseMarginsForDrawingGridOrigin/>
  <w:characterSpacingControl w:val="doNotCompress"/>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WfBmTagged" w:val="CCNR_USER"/>
    <w:docVar w:name="WfID" w:val="17x3D7WWWW00123456789 (_x0017__x0018__x0013_0&lt;_x0007_) CCNR_USER"/>
    <w:docVar w:name="WfMT" w:val="0"/>
    <w:docVar w:name="WfProtection" w:val="1"/>
    <w:docVar w:name="WfStyles" w:val=" 285   no"/>
  </w:docVars>
  <w:rsids>
    <w:rsidRoot w:val="00AA7AA7"/>
    <w:rsid w:val="0001001C"/>
    <w:rsid w:val="00010C55"/>
    <w:rsid w:val="0001158F"/>
    <w:rsid w:val="00011D59"/>
    <w:rsid w:val="00015820"/>
    <w:rsid w:val="00015F24"/>
    <w:rsid w:val="00025A83"/>
    <w:rsid w:val="000278E9"/>
    <w:rsid w:val="000341BB"/>
    <w:rsid w:val="00041AF2"/>
    <w:rsid w:val="00045312"/>
    <w:rsid w:val="0004770A"/>
    <w:rsid w:val="0005003E"/>
    <w:rsid w:val="00052681"/>
    <w:rsid w:val="000541E1"/>
    <w:rsid w:val="00055FB3"/>
    <w:rsid w:val="00057906"/>
    <w:rsid w:val="00057E5C"/>
    <w:rsid w:val="000617CF"/>
    <w:rsid w:val="00062FB4"/>
    <w:rsid w:val="00063BD0"/>
    <w:rsid w:val="00064BD6"/>
    <w:rsid w:val="00067A1F"/>
    <w:rsid w:val="00070747"/>
    <w:rsid w:val="00071762"/>
    <w:rsid w:val="00072C1A"/>
    <w:rsid w:val="00083BD0"/>
    <w:rsid w:val="00087113"/>
    <w:rsid w:val="0009411B"/>
    <w:rsid w:val="000948AF"/>
    <w:rsid w:val="00094E5A"/>
    <w:rsid w:val="00096EF8"/>
    <w:rsid w:val="000A0E30"/>
    <w:rsid w:val="000A4518"/>
    <w:rsid w:val="000A7065"/>
    <w:rsid w:val="000B2145"/>
    <w:rsid w:val="000D1B68"/>
    <w:rsid w:val="000E0993"/>
    <w:rsid w:val="000E1C90"/>
    <w:rsid w:val="000E258A"/>
    <w:rsid w:val="000E2D45"/>
    <w:rsid w:val="000E50F0"/>
    <w:rsid w:val="000E6DB1"/>
    <w:rsid w:val="000E77A0"/>
    <w:rsid w:val="000E7A54"/>
    <w:rsid w:val="000F5253"/>
    <w:rsid w:val="000F5612"/>
    <w:rsid w:val="0010077F"/>
    <w:rsid w:val="00101A36"/>
    <w:rsid w:val="00102113"/>
    <w:rsid w:val="0010493D"/>
    <w:rsid w:val="00104EBB"/>
    <w:rsid w:val="00110D28"/>
    <w:rsid w:val="00113BF0"/>
    <w:rsid w:val="00116A48"/>
    <w:rsid w:val="00123A31"/>
    <w:rsid w:val="00131EAE"/>
    <w:rsid w:val="00137D2C"/>
    <w:rsid w:val="00142EF3"/>
    <w:rsid w:val="001464E5"/>
    <w:rsid w:val="0015043D"/>
    <w:rsid w:val="001524FC"/>
    <w:rsid w:val="00155552"/>
    <w:rsid w:val="00155E5F"/>
    <w:rsid w:val="0015673E"/>
    <w:rsid w:val="00160BDD"/>
    <w:rsid w:val="001623B1"/>
    <w:rsid w:val="00172A49"/>
    <w:rsid w:val="0017318D"/>
    <w:rsid w:val="001767AD"/>
    <w:rsid w:val="00177512"/>
    <w:rsid w:val="00180973"/>
    <w:rsid w:val="00180F15"/>
    <w:rsid w:val="0018166D"/>
    <w:rsid w:val="001819C6"/>
    <w:rsid w:val="00184D99"/>
    <w:rsid w:val="001930B4"/>
    <w:rsid w:val="001A4017"/>
    <w:rsid w:val="001A452A"/>
    <w:rsid w:val="001A4925"/>
    <w:rsid w:val="001A4A0E"/>
    <w:rsid w:val="001A7C9B"/>
    <w:rsid w:val="001B0B3D"/>
    <w:rsid w:val="001B10D7"/>
    <w:rsid w:val="001B16A1"/>
    <w:rsid w:val="001B2BA0"/>
    <w:rsid w:val="001B589B"/>
    <w:rsid w:val="001B721D"/>
    <w:rsid w:val="001C1BBE"/>
    <w:rsid w:val="001C3B71"/>
    <w:rsid w:val="001D0EF6"/>
    <w:rsid w:val="001D288F"/>
    <w:rsid w:val="001D4B30"/>
    <w:rsid w:val="001D4B4C"/>
    <w:rsid w:val="001D75A9"/>
    <w:rsid w:val="001E09D3"/>
    <w:rsid w:val="001E1FCF"/>
    <w:rsid w:val="001E4633"/>
    <w:rsid w:val="001E463D"/>
    <w:rsid w:val="001F0A48"/>
    <w:rsid w:val="001F1336"/>
    <w:rsid w:val="001F2EAF"/>
    <w:rsid w:val="0020248C"/>
    <w:rsid w:val="00203266"/>
    <w:rsid w:val="00204EE2"/>
    <w:rsid w:val="002054A0"/>
    <w:rsid w:val="00205612"/>
    <w:rsid w:val="0020617A"/>
    <w:rsid w:val="002063ED"/>
    <w:rsid w:val="0021312E"/>
    <w:rsid w:val="0021736E"/>
    <w:rsid w:val="00224106"/>
    <w:rsid w:val="00227B2F"/>
    <w:rsid w:val="00231265"/>
    <w:rsid w:val="0023385D"/>
    <w:rsid w:val="00234709"/>
    <w:rsid w:val="00234CC4"/>
    <w:rsid w:val="002355D3"/>
    <w:rsid w:val="002415AC"/>
    <w:rsid w:val="00241B2D"/>
    <w:rsid w:val="00241FBB"/>
    <w:rsid w:val="00254553"/>
    <w:rsid w:val="002620E8"/>
    <w:rsid w:val="00264D67"/>
    <w:rsid w:val="00266314"/>
    <w:rsid w:val="002735BD"/>
    <w:rsid w:val="00273EF3"/>
    <w:rsid w:val="00276900"/>
    <w:rsid w:val="0028157F"/>
    <w:rsid w:val="002817E6"/>
    <w:rsid w:val="002838E1"/>
    <w:rsid w:val="00284AA1"/>
    <w:rsid w:val="002904E2"/>
    <w:rsid w:val="00293E1B"/>
    <w:rsid w:val="002A1820"/>
    <w:rsid w:val="002A2143"/>
    <w:rsid w:val="002A4009"/>
    <w:rsid w:val="002A57CC"/>
    <w:rsid w:val="002B0157"/>
    <w:rsid w:val="002B5E78"/>
    <w:rsid w:val="002C5A8F"/>
    <w:rsid w:val="002C7765"/>
    <w:rsid w:val="002D36A3"/>
    <w:rsid w:val="002D494F"/>
    <w:rsid w:val="002D6133"/>
    <w:rsid w:val="002D6DD5"/>
    <w:rsid w:val="002E1F94"/>
    <w:rsid w:val="002E45A7"/>
    <w:rsid w:val="002E6F52"/>
    <w:rsid w:val="002F5E4B"/>
    <w:rsid w:val="003008B7"/>
    <w:rsid w:val="00300C8B"/>
    <w:rsid w:val="0030220A"/>
    <w:rsid w:val="0031578E"/>
    <w:rsid w:val="0032338C"/>
    <w:rsid w:val="003300D5"/>
    <w:rsid w:val="00332CE6"/>
    <w:rsid w:val="0033312E"/>
    <w:rsid w:val="00334727"/>
    <w:rsid w:val="00365E2F"/>
    <w:rsid w:val="003732B2"/>
    <w:rsid w:val="003735D1"/>
    <w:rsid w:val="00380BEF"/>
    <w:rsid w:val="00381B39"/>
    <w:rsid w:val="003844B8"/>
    <w:rsid w:val="00386739"/>
    <w:rsid w:val="0039232F"/>
    <w:rsid w:val="00393BB8"/>
    <w:rsid w:val="003965CB"/>
    <w:rsid w:val="003A1974"/>
    <w:rsid w:val="003A2684"/>
    <w:rsid w:val="003B0637"/>
    <w:rsid w:val="003B0943"/>
    <w:rsid w:val="003B19E4"/>
    <w:rsid w:val="003B3859"/>
    <w:rsid w:val="003C2C70"/>
    <w:rsid w:val="003C3CD3"/>
    <w:rsid w:val="003C5E9A"/>
    <w:rsid w:val="003D2D99"/>
    <w:rsid w:val="003D7651"/>
    <w:rsid w:val="003E2605"/>
    <w:rsid w:val="003E4B6A"/>
    <w:rsid w:val="003E7B9A"/>
    <w:rsid w:val="003F0A45"/>
    <w:rsid w:val="003F2230"/>
    <w:rsid w:val="004013A3"/>
    <w:rsid w:val="0041600A"/>
    <w:rsid w:val="00423CFE"/>
    <w:rsid w:val="00423DFD"/>
    <w:rsid w:val="004256D3"/>
    <w:rsid w:val="00430AA6"/>
    <w:rsid w:val="00434E1D"/>
    <w:rsid w:val="00436500"/>
    <w:rsid w:val="0044392D"/>
    <w:rsid w:val="00444579"/>
    <w:rsid w:val="00445FAA"/>
    <w:rsid w:val="004475B9"/>
    <w:rsid w:val="00455F8F"/>
    <w:rsid w:val="004560B4"/>
    <w:rsid w:val="00457748"/>
    <w:rsid w:val="00464FB8"/>
    <w:rsid w:val="00465793"/>
    <w:rsid w:val="00466309"/>
    <w:rsid w:val="00466631"/>
    <w:rsid w:val="004757D5"/>
    <w:rsid w:val="0047627C"/>
    <w:rsid w:val="00477A33"/>
    <w:rsid w:val="00480EFD"/>
    <w:rsid w:val="004834D8"/>
    <w:rsid w:val="00484278"/>
    <w:rsid w:val="00484AC3"/>
    <w:rsid w:val="00492B87"/>
    <w:rsid w:val="0049723C"/>
    <w:rsid w:val="004A7365"/>
    <w:rsid w:val="004B167E"/>
    <w:rsid w:val="004B1993"/>
    <w:rsid w:val="004B5039"/>
    <w:rsid w:val="004B6CD3"/>
    <w:rsid w:val="004B7695"/>
    <w:rsid w:val="004D20B9"/>
    <w:rsid w:val="004D3ACF"/>
    <w:rsid w:val="004D6212"/>
    <w:rsid w:val="004D7266"/>
    <w:rsid w:val="004E1E28"/>
    <w:rsid w:val="004E26E7"/>
    <w:rsid w:val="004E392A"/>
    <w:rsid w:val="004F23EC"/>
    <w:rsid w:val="004F43DC"/>
    <w:rsid w:val="004F4FD2"/>
    <w:rsid w:val="004F707E"/>
    <w:rsid w:val="00500615"/>
    <w:rsid w:val="00504FE6"/>
    <w:rsid w:val="0050537F"/>
    <w:rsid w:val="005076A1"/>
    <w:rsid w:val="0052241A"/>
    <w:rsid w:val="0052697D"/>
    <w:rsid w:val="00531B1A"/>
    <w:rsid w:val="00532280"/>
    <w:rsid w:val="0053276F"/>
    <w:rsid w:val="00532C92"/>
    <w:rsid w:val="00545F84"/>
    <w:rsid w:val="00546D2D"/>
    <w:rsid w:val="0054716F"/>
    <w:rsid w:val="0054745B"/>
    <w:rsid w:val="00552B06"/>
    <w:rsid w:val="00557003"/>
    <w:rsid w:val="005602CA"/>
    <w:rsid w:val="005620CD"/>
    <w:rsid w:val="005625FC"/>
    <w:rsid w:val="00563941"/>
    <w:rsid w:val="00563A0A"/>
    <w:rsid w:val="00563F4D"/>
    <w:rsid w:val="005717FD"/>
    <w:rsid w:val="0057303D"/>
    <w:rsid w:val="00574B14"/>
    <w:rsid w:val="0057529D"/>
    <w:rsid w:val="00576E87"/>
    <w:rsid w:val="00577CDC"/>
    <w:rsid w:val="00582897"/>
    <w:rsid w:val="0058385B"/>
    <w:rsid w:val="00584D4B"/>
    <w:rsid w:val="005913F4"/>
    <w:rsid w:val="00592577"/>
    <w:rsid w:val="00595B4F"/>
    <w:rsid w:val="00597E87"/>
    <w:rsid w:val="005A128A"/>
    <w:rsid w:val="005B0D47"/>
    <w:rsid w:val="005B290D"/>
    <w:rsid w:val="005B5A84"/>
    <w:rsid w:val="005B6AF9"/>
    <w:rsid w:val="005C157F"/>
    <w:rsid w:val="005C25DC"/>
    <w:rsid w:val="005C2ACB"/>
    <w:rsid w:val="005C32E4"/>
    <w:rsid w:val="005C5142"/>
    <w:rsid w:val="005C58F1"/>
    <w:rsid w:val="005C5DEC"/>
    <w:rsid w:val="005C7E23"/>
    <w:rsid w:val="005D27AB"/>
    <w:rsid w:val="005D67E8"/>
    <w:rsid w:val="005D71E6"/>
    <w:rsid w:val="005E0281"/>
    <w:rsid w:val="005E2CDB"/>
    <w:rsid w:val="005E3DAD"/>
    <w:rsid w:val="005E53F0"/>
    <w:rsid w:val="005F0DD0"/>
    <w:rsid w:val="005F30AC"/>
    <w:rsid w:val="005F4793"/>
    <w:rsid w:val="005F59A9"/>
    <w:rsid w:val="005F6AEB"/>
    <w:rsid w:val="005F6B9A"/>
    <w:rsid w:val="0060771D"/>
    <w:rsid w:val="006105EC"/>
    <w:rsid w:val="00613D98"/>
    <w:rsid w:val="0062091D"/>
    <w:rsid w:val="00621ACD"/>
    <w:rsid w:val="00627E84"/>
    <w:rsid w:val="00627F14"/>
    <w:rsid w:val="006329D1"/>
    <w:rsid w:val="0063534D"/>
    <w:rsid w:val="00635FB9"/>
    <w:rsid w:val="00637C0B"/>
    <w:rsid w:val="006429FF"/>
    <w:rsid w:val="006432BE"/>
    <w:rsid w:val="00643C3E"/>
    <w:rsid w:val="00645EE0"/>
    <w:rsid w:val="006472CD"/>
    <w:rsid w:val="0065491C"/>
    <w:rsid w:val="006555BF"/>
    <w:rsid w:val="006636C1"/>
    <w:rsid w:val="0067339E"/>
    <w:rsid w:val="00680305"/>
    <w:rsid w:val="006868E2"/>
    <w:rsid w:val="00690C90"/>
    <w:rsid w:val="00691B5D"/>
    <w:rsid w:val="0069236B"/>
    <w:rsid w:val="00697068"/>
    <w:rsid w:val="006977DC"/>
    <w:rsid w:val="006A0C23"/>
    <w:rsid w:val="006A2A12"/>
    <w:rsid w:val="006A7AC1"/>
    <w:rsid w:val="006B07DC"/>
    <w:rsid w:val="006B303E"/>
    <w:rsid w:val="006B4884"/>
    <w:rsid w:val="006B6B87"/>
    <w:rsid w:val="006C0248"/>
    <w:rsid w:val="006C3101"/>
    <w:rsid w:val="006C3659"/>
    <w:rsid w:val="006D1DA0"/>
    <w:rsid w:val="006D541F"/>
    <w:rsid w:val="006D54C6"/>
    <w:rsid w:val="006E3BDB"/>
    <w:rsid w:val="006E75BD"/>
    <w:rsid w:val="006F40B7"/>
    <w:rsid w:val="006F53E6"/>
    <w:rsid w:val="00700700"/>
    <w:rsid w:val="00701344"/>
    <w:rsid w:val="00704561"/>
    <w:rsid w:val="00716FC3"/>
    <w:rsid w:val="00717CBD"/>
    <w:rsid w:val="007349FB"/>
    <w:rsid w:val="00742854"/>
    <w:rsid w:val="007453A7"/>
    <w:rsid w:val="00745A8B"/>
    <w:rsid w:val="007467DC"/>
    <w:rsid w:val="00750BF2"/>
    <w:rsid w:val="00750D70"/>
    <w:rsid w:val="00751119"/>
    <w:rsid w:val="007522BA"/>
    <w:rsid w:val="00762B74"/>
    <w:rsid w:val="00763270"/>
    <w:rsid w:val="0076465A"/>
    <w:rsid w:val="00766A6B"/>
    <w:rsid w:val="00770359"/>
    <w:rsid w:val="0077368C"/>
    <w:rsid w:val="0077432F"/>
    <w:rsid w:val="0077521F"/>
    <w:rsid w:val="00776505"/>
    <w:rsid w:val="00777E1A"/>
    <w:rsid w:val="0078448A"/>
    <w:rsid w:val="00787FE5"/>
    <w:rsid w:val="00791E66"/>
    <w:rsid w:val="007B2249"/>
    <w:rsid w:val="007B4E39"/>
    <w:rsid w:val="007B6C99"/>
    <w:rsid w:val="007C7F0E"/>
    <w:rsid w:val="007D46E1"/>
    <w:rsid w:val="007D5817"/>
    <w:rsid w:val="007D782E"/>
    <w:rsid w:val="007E1564"/>
    <w:rsid w:val="007E30FA"/>
    <w:rsid w:val="007E5AF1"/>
    <w:rsid w:val="007E6456"/>
    <w:rsid w:val="007E686C"/>
    <w:rsid w:val="007F39A0"/>
    <w:rsid w:val="007F5B42"/>
    <w:rsid w:val="007F7FBE"/>
    <w:rsid w:val="008008A2"/>
    <w:rsid w:val="00802E39"/>
    <w:rsid w:val="00806496"/>
    <w:rsid w:val="0080709F"/>
    <w:rsid w:val="00807754"/>
    <w:rsid w:val="008106D6"/>
    <w:rsid w:val="00820464"/>
    <w:rsid w:val="00821F87"/>
    <w:rsid w:val="00822F28"/>
    <w:rsid w:val="0082333F"/>
    <w:rsid w:val="008270E4"/>
    <w:rsid w:val="00831411"/>
    <w:rsid w:val="00834F05"/>
    <w:rsid w:val="00835113"/>
    <w:rsid w:val="008357DC"/>
    <w:rsid w:val="00837187"/>
    <w:rsid w:val="00840495"/>
    <w:rsid w:val="00842553"/>
    <w:rsid w:val="00846B9B"/>
    <w:rsid w:val="00850418"/>
    <w:rsid w:val="008534B7"/>
    <w:rsid w:val="00855556"/>
    <w:rsid w:val="00855EE6"/>
    <w:rsid w:val="008645E3"/>
    <w:rsid w:val="00866C77"/>
    <w:rsid w:val="00870B98"/>
    <w:rsid w:val="00871B99"/>
    <w:rsid w:val="0087241F"/>
    <w:rsid w:val="00876F5A"/>
    <w:rsid w:val="00877662"/>
    <w:rsid w:val="00881086"/>
    <w:rsid w:val="0088768C"/>
    <w:rsid w:val="00887A6C"/>
    <w:rsid w:val="00895841"/>
    <w:rsid w:val="008976E5"/>
    <w:rsid w:val="008A1EC3"/>
    <w:rsid w:val="008A5726"/>
    <w:rsid w:val="008A635D"/>
    <w:rsid w:val="008B3E14"/>
    <w:rsid w:val="008C3402"/>
    <w:rsid w:val="008C54C1"/>
    <w:rsid w:val="008C7A37"/>
    <w:rsid w:val="008D1B0F"/>
    <w:rsid w:val="008D72E3"/>
    <w:rsid w:val="008E2ABA"/>
    <w:rsid w:val="008E66B9"/>
    <w:rsid w:val="008E7356"/>
    <w:rsid w:val="008F0B3C"/>
    <w:rsid w:val="008F2A20"/>
    <w:rsid w:val="008F2ABE"/>
    <w:rsid w:val="008F3308"/>
    <w:rsid w:val="008F7256"/>
    <w:rsid w:val="009055FC"/>
    <w:rsid w:val="0090625B"/>
    <w:rsid w:val="00910DCC"/>
    <w:rsid w:val="00914D7E"/>
    <w:rsid w:val="00920161"/>
    <w:rsid w:val="009246FE"/>
    <w:rsid w:val="00925FF9"/>
    <w:rsid w:val="009273BE"/>
    <w:rsid w:val="0093134D"/>
    <w:rsid w:val="0093367B"/>
    <w:rsid w:val="00935971"/>
    <w:rsid w:val="00937E3C"/>
    <w:rsid w:val="00941EA3"/>
    <w:rsid w:val="00943A6E"/>
    <w:rsid w:val="009448DC"/>
    <w:rsid w:val="009451C3"/>
    <w:rsid w:val="009452F4"/>
    <w:rsid w:val="009471BD"/>
    <w:rsid w:val="0095053C"/>
    <w:rsid w:val="0095429F"/>
    <w:rsid w:val="00960732"/>
    <w:rsid w:val="009659C3"/>
    <w:rsid w:val="00970153"/>
    <w:rsid w:val="00972791"/>
    <w:rsid w:val="00976FE3"/>
    <w:rsid w:val="00977228"/>
    <w:rsid w:val="009772E1"/>
    <w:rsid w:val="00980174"/>
    <w:rsid w:val="009839EB"/>
    <w:rsid w:val="00983C51"/>
    <w:rsid w:val="00992F18"/>
    <w:rsid w:val="00995021"/>
    <w:rsid w:val="009961CD"/>
    <w:rsid w:val="00997A62"/>
    <w:rsid w:val="009A0097"/>
    <w:rsid w:val="009A4E82"/>
    <w:rsid w:val="009A6AEC"/>
    <w:rsid w:val="009B543E"/>
    <w:rsid w:val="009B5FF4"/>
    <w:rsid w:val="009B644D"/>
    <w:rsid w:val="009C4ABD"/>
    <w:rsid w:val="009C5037"/>
    <w:rsid w:val="009C6604"/>
    <w:rsid w:val="009C6A3B"/>
    <w:rsid w:val="009C6A85"/>
    <w:rsid w:val="009D3097"/>
    <w:rsid w:val="009D40CB"/>
    <w:rsid w:val="009D4DEA"/>
    <w:rsid w:val="009D53F9"/>
    <w:rsid w:val="009D6DB5"/>
    <w:rsid w:val="009E2506"/>
    <w:rsid w:val="009E39EA"/>
    <w:rsid w:val="009E6ED1"/>
    <w:rsid w:val="009F03D1"/>
    <w:rsid w:val="009F0D4F"/>
    <w:rsid w:val="009F0DDF"/>
    <w:rsid w:val="009F1536"/>
    <w:rsid w:val="009F6B04"/>
    <w:rsid w:val="00A0038C"/>
    <w:rsid w:val="00A037BC"/>
    <w:rsid w:val="00A05E9A"/>
    <w:rsid w:val="00A064A1"/>
    <w:rsid w:val="00A14F1D"/>
    <w:rsid w:val="00A151C8"/>
    <w:rsid w:val="00A23AED"/>
    <w:rsid w:val="00A24EF0"/>
    <w:rsid w:val="00A2592A"/>
    <w:rsid w:val="00A3044E"/>
    <w:rsid w:val="00A339F8"/>
    <w:rsid w:val="00A35D1B"/>
    <w:rsid w:val="00A379D2"/>
    <w:rsid w:val="00A40EC2"/>
    <w:rsid w:val="00A40FF3"/>
    <w:rsid w:val="00A508FC"/>
    <w:rsid w:val="00A51283"/>
    <w:rsid w:val="00A53DE5"/>
    <w:rsid w:val="00A55F00"/>
    <w:rsid w:val="00A6415E"/>
    <w:rsid w:val="00A6417C"/>
    <w:rsid w:val="00A6641F"/>
    <w:rsid w:val="00A77D8C"/>
    <w:rsid w:val="00A813DC"/>
    <w:rsid w:val="00A81F70"/>
    <w:rsid w:val="00A82B39"/>
    <w:rsid w:val="00A8358F"/>
    <w:rsid w:val="00A9056F"/>
    <w:rsid w:val="00A91902"/>
    <w:rsid w:val="00A9507E"/>
    <w:rsid w:val="00AA3429"/>
    <w:rsid w:val="00AA4CD8"/>
    <w:rsid w:val="00AA6916"/>
    <w:rsid w:val="00AA6DF5"/>
    <w:rsid w:val="00AA7AA7"/>
    <w:rsid w:val="00AB3947"/>
    <w:rsid w:val="00AB3D5B"/>
    <w:rsid w:val="00AB43BF"/>
    <w:rsid w:val="00AB4C66"/>
    <w:rsid w:val="00AC0D38"/>
    <w:rsid w:val="00AC289B"/>
    <w:rsid w:val="00AD0A36"/>
    <w:rsid w:val="00AD22CA"/>
    <w:rsid w:val="00AD5EA6"/>
    <w:rsid w:val="00AD6837"/>
    <w:rsid w:val="00AE5A3A"/>
    <w:rsid w:val="00AF1BA9"/>
    <w:rsid w:val="00AF31EA"/>
    <w:rsid w:val="00AF3471"/>
    <w:rsid w:val="00AF5688"/>
    <w:rsid w:val="00AF585F"/>
    <w:rsid w:val="00AF79DD"/>
    <w:rsid w:val="00AF7C41"/>
    <w:rsid w:val="00B07769"/>
    <w:rsid w:val="00B07818"/>
    <w:rsid w:val="00B11B3E"/>
    <w:rsid w:val="00B123B1"/>
    <w:rsid w:val="00B14F48"/>
    <w:rsid w:val="00B1610A"/>
    <w:rsid w:val="00B16FB3"/>
    <w:rsid w:val="00B2048E"/>
    <w:rsid w:val="00B27433"/>
    <w:rsid w:val="00B3083F"/>
    <w:rsid w:val="00B364AD"/>
    <w:rsid w:val="00B40270"/>
    <w:rsid w:val="00B421EB"/>
    <w:rsid w:val="00B4787B"/>
    <w:rsid w:val="00B506A1"/>
    <w:rsid w:val="00B514BB"/>
    <w:rsid w:val="00B52780"/>
    <w:rsid w:val="00B559A5"/>
    <w:rsid w:val="00B63D99"/>
    <w:rsid w:val="00B700E0"/>
    <w:rsid w:val="00B7237C"/>
    <w:rsid w:val="00B765C5"/>
    <w:rsid w:val="00B81AD4"/>
    <w:rsid w:val="00B81C2E"/>
    <w:rsid w:val="00B8544C"/>
    <w:rsid w:val="00B87456"/>
    <w:rsid w:val="00B91D65"/>
    <w:rsid w:val="00B95077"/>
    <w:rsid w:val="00B96118"/>
    <w:rsid w:val="00BA107C"/>
    <w:rsid w:val="00BA52D0"/>
    <w:rsid w:val="00BA6452"/>
    <w:rsid w:val="00BB133E"/>
    <w:rsid w:val="00BB1A8C"/>
    <w:rsid w:val="00BB2AEA"/>
    <w:rsid w:val="00BB6897"/>
    <w:rsid w:val="00BB7097"/>
    <w:rsid w:val="00BC096C"/>
    <w:rsid w:val="00BC35F1"/>
    <w:rsid w:val="00BC40B5"/>
    <w:rsid w:val="00BC4144"/>
    <w:rsid w:val="00BC75F7"/>
    <w:rsid w:val="00BD30BB"/>
    <w:rsid w:val="00BD4830"/>
    <w:rsid w:val="00BD4D9D"/>
    <w:rsid w:val="00BD690D"/>
    <w:rsid w:val="00BE7A8A"/>
    <w:rsid w:val="00BF1683"/>
    <w:rsid w:val="00BF47BF"/>
    <w:rsid w:val="00BF4E7F"/>
    <w:rsid w:val="00BF5946"/>
    <w:rsid w:val="00C013FE"/>
    <w:rsid w:val="00C03130"/>
    <w:rsid w:val="00C03CC6"/>
    <w:rsid w:val="00C05F32"/>
    <w:rsid w:val="00C06CE9"/>
    <w:rsid w:val="00C1617B"/>
    <w:rsid w:val="00C208AC"/>
    <w:rsid w:val="00C26484"/>
    <w:rsid w:val="00C27CAD"/>
    <w:rsid w:val="00C30F72"/>
    <w:rsid w:val="00C34F95"/>
    <w:rsid w:val="00C35DB6"/>
    <w:rsid w:val="00C664AB"/>
    <w:rsid w:val="00C679BF"/>
    <w:rsid w:val="00C7178A"/>
    <w:rsid w:val="00C71D13"/>
    <w:rsid w:val="00C74464"/>
    <w:rsid w:val="00C7634E"/>
    <w:rsid w:val="00C76E28"/>
    <w:rsid w:val="00C77C55"/>
    <w:rsid w:val="00C80727"/>
    <w:rsid w:val="00C81A29"/>
    <w:rsid w:val="00C8467E"/>
    <w:rsid w:val="00C85192"/>
    <w:rsid w:val="00C85C55"/>
    <w:rsid w:val="00C96942"/>
    <w:rsid w:val="00CA229E"/>
    <w:rsid w:val="00CA328A"/>
    <w:rsid w:val="00CA53F9"/>
    <w:rsid w:val="00CA7135"/>
    <w:rsid w:val="00CB70DF"/>
    <w:rsid w:val="00CC1108"/>
    <w:rsid w:val="00CC7EBC"/>
    <w:rsid w:val="00CD44EC"/>
    <w:rsid w:val="00CD5AB6"/>
    <w:rsid w:val="00CD6446"/>
    <w:rsid w:val="00CE3636"/>
    <w:rsid w:val="00CE4534"/>
    <w:rsid w:val="00CE4A2C"/>
    <w:rsid w:val="00CF2283"/>
    <w:rsid w:val="00CF35AC"/>
    <w:rsid w:val="00D04AFF"/>
    <w:rsid w:val="00D07625"/>
    <w:rsid w:val="00D07A31"/>
    <w:rsid w:val="00D13AE7"/>
    <w:rsid w:val="00D217D0"/>
    <w:rsid w:val="00D25063"/>
    <w:rsid w:val="00D25C90"/>
    <w:rsid w:val="00D268A5"/>
    <w:rsid w:val="00D313E3"/>
    <w:rsid w:val="00D320B9"/>
    <w:rsid w:val="00D32436"/>
    <w:rsid w:val="00D3642E"/>
    <w:rsid w:val="00D40B7E"/>
    <w:rsid w:val="00D40D64"/>
    <w:rsid w:val="00D44B69"/>
    <w:rsid w:val="00D45B7A"/>
    <w:rsid w:val="00D57055"/>
    <w:rsid w:val="00D60E6E"/>
    <w:rsid w:val="00D66A7F"/>
    <w:rsid w:val="00D673B2"/>
    <w:rsid w:val="00D67AAE"/>
    <w:rsid w:val="00D95ED6"/>
    <w:rsid w:val="00DA158E"/>
    <w:rsid w:val="00DA2747"/>
    <w:rsid w:val="00DA2C58"/>
    <w:rsid w:val="00DA385B"/>
    <w:rsid w:val="00DA3973"/>
    <w:rsid w:val="00DA64A8"/>
    <w:rsid w:val="00DA7970"/>
    <w:rsid w:val="00DA7FE8"/>
    <w:rsid w:val="00DB00D7"/>
    <w:rsid w:val="00DB06DB"/>
    <w:rsid w:val="00DB28AC"/>
    <w:rsid w:val="00DB3B06"/>
    <w:rsid w:val="00DB5E0A"/>
    <w:rsid w:val="00DC2B1B"/>
    <w:rsid w:val="00DC4D38"/>
    <w:rsid w:val="00DD28FC"/>
    <w:rsid w:val="00DD2D82"/>
    <w:rsid w:val="00DE2A30"/>
    <w:rsid w:val="00DE2FDC"/>
    <w:rsid w:val="00DF5AF8"/>
    <w:rsid w:val="00DF6A70"/>
    <w:rsid w:val="00E01321"/>
    <w:rsid w:val="00E035C6"/>
    <w:rsid w:val="00E05D1A"/>
    <w:rsid w:val="00E130DC"/>
    <w:rsid w:val="00E13CC4"/>
    <w:rsid w:val="00E2009A"/>
    <w:rsid w:val="00E2587C"/>
    <w:rsid w:val="00E30D2B"/>
    <w:rsid w:val="00E30F33"/>
    <w:rsid w:val="00E32279"/>
    <w:rsid w:val="00E33567"/>
    <w:rsid w:val="00E34B27"/>
    <w:rsid w:val="00E41D67"/>
    <w:rsid w:val="00E42CC8"/>
    <w:rsid w:val="00E43C91"/>
    <w:rsid w:val="00E447B7"/>
    <w:rsid w:val="00E456B5"/>
    <w:rsid w:val="00E46A00"/>
    <w:rsid w:val="00E47051"/>
    <w:rsid w:val="00E473DF"/>
    <w:rsid w:val="00E5013D"/>
    <w:rsid w:val="00E55609"/>
    <w:rsid w:val="00E55730"/>
    <w:rsid w:val="00E5631D"/>
    <w:rsid w:val="00E61C40"/>
    <w:rsid w:val="00E66684"/>
    <w:rsid w:val="00E71755"/>
    <w:rsid w:val="00E7438F"/>
    <w:rsid w:val="00E8022E"/>
    <w:rsid w:val="00E80DD4"/>
    <w:rsid w:val="00E81497"/>
    <w:rsid w:val="00E81643"/>
    <w:rsid w:val="00E838C0"/>
    <w:rsid w:val="00E84719"/>
    <w:rsid w:val="00E87DAA"/>
    <w:rsid w:val="00E900FD"/>
    <w:rsid w:val="00E9011B"/>
    <w:rsid w:val="00E927ED"/>
    <w:rsid w:val="00E931AC"/>
    <w:rsid w:val="00E95AC8"/>
    <w:rsid w:val="00E97DD4"/>
    <w:rsid w:val="00EA19C5"/>
    <w:rsid w:val="00EA5AAF"/>
    <w:rsid w:val="00EA6ABF"/>
    <w:rsid w:val="00EB6482"/>
    <w:rsid w:val="00EB7E7F"/>
    <w:rsid w:val="00EC28AD"/>
    <w:rsid w:val="00EC4C71"/>
    <w:rsid w:val="00EC4F52"/>
    <w:rsid w:val="00ED0144"/>
    <w:rsid w:val="00ED0B9B"/>
    <w:rsid w:val="00ED1AF1"/>
    <w:rsid w:val="00ED3188"/>
    <w:rsid w:val="00ED5FF3"/>
    <w:rsid w:val="00EE1847"/>
    <w:rsid w:val="00EE4F57"/>
    <w:rsid w:val="00EE5343"/>
    <w:rsid w:val="00EE5529"/>
    <w:rsid w:val="00EE63F7"/>
    <w:rsid w:val="00EE706D"/>
    <w:rsid w:val="00EF00B8"/>
    <w:rsid w:val="00EF1377"/>
    <w:rsid w:val="00EF3804"/>
    <w:rsid w:val="00EF3C56"/>
    <w:rsid w:val="00EF3FBD"/>
    <w:rsid w:val="00EF4160"/>
    <w:rsid w:val="00F00786"/>
    <w:rsid w:val="00F01624"/>
    <w:rsid w:val="00F03990"/>
    <w:rsid w:val="00F04361"/>
    <w:rsid w:val="00F05270"/>
    <w:rsid w:val="00F06034"/>
    <w:rsid w:val="00F0626F"/>
    <w:rsid w:val="00F068CB"/>
    <w:rsid w:val="00F109A2"/>
    <w:rsid w:val="00F14EA0"/>
    <w:rsid w:val="00F1763B"/>
    <w:rsid w:val="00F21562"/>
    <w:rsid w:val="00F26F17"/>
    <w:rsid w:val="00F27B00"/>
    <w:rsid w:val="00F35BC5"/>
    <w:rsid w:val="00F41A36"/>
    <w:rsid w:val="00F45C0B"/>
    <w:rsid w:val="00F64145"/>
    <w:rsid w:val="00F66FFE"/>
    <w:rsid w:val="00F67245"/>
    <w:rsid w:val="00F70BB3"/>
    <w:rsid w:val="00F7173B"/>
    <w:rsid w:val="00F73462"/>
    <w:rsid w:val="00F73FF4"/>
    <w:rsid w:val="00F74E36"/>
    <w:rsid w:val="00F8196F"/>
    <w:rsid w:val="00F81C5B"/>
    <w:rsid w:val="00F82349"/>
    <w:rsid w:val="00F84B25"/>
    <w:rsid w:val="00F9172E"/>
    <w:rsid w:val="00FA0B61"/>
    <w:rsid w:val="00FA20D2"/>
    <w:rsid w:val="00FA381C"/>
    <w:rsid w:val="00FA3C51"/>
    <w:rsid w:val="00FA5616"/>
    <w:rsid w:val="00FA56F5"/>
    <w:rsid w:val="00FB4F52"/>
    <w:rsid w:val="00FB5492"/>
    <w:rsid w:val="00FC0DD3"/>
    <w:rsid w:val="00FC132F"/>
    <w:rsid w:val="00FC6543"/>
    <w:rsid w:val="00FC787A"/>
    <w:rsid w:val="00FC7B01"/>
    <w:rsid w:val="00FD064F"/>
    <w:rsid w:val="00FD2380"/>
    <w:rsid w:val="00FD23C5"/>
    <w:rsid w:val="00FD6F92"/>
    <w:rsid w:val="00FD788B"/>
    <w:rsid w:val="00FD7E64"/>
    <w:rsid w:val="00FE3EB0"/>
    <w:rsid w:val="00FE739C"/>
    <w:rsid w:val="00FF195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FFB0405C-80A6-477F-8AB4-5657CDC10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358F"/>
    <w:pPr>
      <w:overflowPunct w:val="0"/>
      <w:autoSpaceDE w:val="0"/>
      <w:autoSpaceDN w:val="0"/>
      <w:adjustRightInd w:val="0"/>
      <w:textAlignment w:val="baseline"/>
    </w:pPr>
    <w:rPr>
      <w:lang w:val="nl-NL" w:eastAsia="nl-NL"/>
    </w:rPr>
  </w:style>
  <w:style w:type="paragraph" w:styleId="Heading1">
    <w:name w:val="heading 1"/>
    <w:basedOn w:val="Normal"/>
    <w:next w:val="Normal"/>
    <w:link w:val="Heading1Char"/>
    <w:qFormat/>
    <w:rsid w:val="00A8358F"/>
    <w:pPr>
      <w:keepNext/>
      <w:jc w:val="center"/>
      <w:outlineLvl w:val="0"/>
    </w:pPr>
    <w:rPr>
      <w:b/>
      <w:sz w:val="24"/>
    </w:rPr>
  </w:style>
  <w:style w:type="paragraph" w:styleId="Heading2">
    <w:name w:val="heading 2"/>
    <w:basedOn w:val="Normal"/>
    <w:next w:val="Normal"/>
    <w:qFormat/>
    <w:rsid w:val="00A8358F"/>
    <w:pPr>
      <w:keepNext/>
      <w:tabs>
        <w:tab w:val="left" w:pos="426"/>
      </w:tabs>
      <w:spacing w:line="240" w:lineRule="atLeast"/>
      <w:ind w:left="426" w:hanging="426"/>
      <w:jc w:val="both"/>
      <w:outlineLvl w:val="1"/>
    </w:pPr>
    <w:rPr>
      <w:b/>
      <w:caps/>
      <w:sz w:val="22"/>
      <w:lang w:val="de-DE" w:eastAsia="fr-FR"/>
    </w:rPr>
  </w:style>
  <w:style w:type="paragraph" w:styleId="Heading3">
    <w:name w:val="heading 3"/>
    <w:basedOn w:val="Normal"/>
    <w:next w:val="Normal"/>
    <w:qFormat/>
    <w:rsid w:val="00A8358F"/>
    <w:pPr>
      <w:keepNext/>
      <w:tabs>
        <w:tab w:val="left" w:pos="0"/>
      </w:tabs>
      <w:spacing w:line="360" w:lineRule="auto"/>
      <w:jc w:val="center"/>
      <w:outlineLvl w:val="2"/>
    </w:pPr>
    <w:rPr>
      <w:b/>
      <w:sz w:val="22"/>
      <w:lang w:val="de-DE" w:eastAsia="fr-FR"/>
    </w:rPr>
  </w:style>
  <w:style w:type="paragraph" w:styleId="Heading4">
    <w:name w:val="heading 4"/>
    <w:basedOn w:val="Normal"/>
    <w:next w:val="Normal"/>
    <w:qFormat/>
    <w:rsid w:val="00A8358F"/>
    <w:pPr>
      <w:keepNext/>
      <w:jc w:val="both"/>
      <w:outlineLvl w:val="3"/>
    </w:pPr>
    <w:rPr>
      <w:sz w:val="24"/>
      <w:lang w:val="fr-FR" w:eastAsia="fr-FR"/>
    </w:rPr>
  </w:style>
  <w:style w:type="paragraph" w:styleId="Heading5">
    <w:name w:val="heading 5"/>
    <w:basedOn w:val="Normal"/>
    <w:next w:val="Normal"/>
    <w:link w:val="Heading5Char"/>
    <w:qFormat/>
    <w:rsid w:val="00A8358F"/>
    <w:pPr>
      <w:spacing w:before="240" w:after="60"/>
      <w:jc w:val="both"/>
      <w:outlineLvl w:val="4"/>
    </w:pPr>
    <w:rPr>
      <w:rFonts w:ascii="Arial" w:hAnsi="Arial"/>
      <w:b/>
      <w:bCs/>
      <w:i/>
      <w:iCs/>
      <w:sz w:val="26"/>
      <w:szCs w:val="26"/>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A8358F"/>
    <w:pPr>
      <w:tabs>
        <w:tab w:val="center" w:pos="4536"/>
        <w:tab w:val="right" w:pos="9072"/>
      </w:tabs>
    </w:pPr>
  </w:style>
  <w:style w:type="paragraph" w:styleId="Footer">
    <w:name w:val="footer"/>
    <w:basedOn w:val="Normal"/>
    <w:link w:val="FooterChar"/>
    <w:semiHidden/>
    <w:rsid w:val="00A8358F"/>
    <w:pPr>
      <w:tabs>
        <w:tab w:val="center" w:pos="4536"/>
        <w:tab w:val="right" w:pos="9072"/>
      </w:tabs>
    </w:pPr>
  </w:style>
  <w:style w:type="character" w:styleId="PageNumber">
    <w:name w:val="page number"/>
    <w:basedOn w:val="DefaultParagraphFont"/>
    <w:semiHidden/>
  </w:style>
  <w:style w:type="paragraph" w:styleId="BalloonText">
    <w:name w:val="Balloon Text"/>
    <w:basedOn w:val="Normal"/>
    <w:link w:val="BalloonTextChar"/>
    <w:semiHidden/>
    <w:unhideWhenUsed/>
    <w:rsid w:val="00AA7AA7"/>
    <w:rPr>
      <w:rFonts w:ascii="Tahoma" w:hAnsi="Tahoma"/>
      <w:sz w:val="16"/>
      <w:szCs w:val="16"/>
      <w:lang w:val="x-none" w:eastAsia="x-none"/>
    </w:rPr>
  </w:style>
  <w:style w:type="character" w:customStyle="1" w:styleId="BalloonTextChar">
    <w:name w:val="Balloon Text Char"/>
    <w:link w:val="BalloonText"/>
    <w:rsid w:val="00A8358F"/>
    <w:rPr>
      <w:rFonts w:ascii="Tahoma" w:hAnsi="Tahoma" w:cs="Tahoma"/>
      <w:sz w:val="16"/>
      <w:szCs w:val="16"/>
    </w:rPr>
  </w:style>
  <w:style w:type="paragraph" w:customStyle="1" w:styleId="BodyText22">
    <w:name w:val="Body Text 22"/>
    <w:basedOn w:val="Normal"/>
    <w:rsid w:val="00DE2FDC"/>
    <w:pPr>
      <w:widowControl w:val="0"/>
      <w:tabs>
        <w:tab w:val="left" w:pos="-1440"/>
        <w:tab w:val="left" w:pos="-720"/>
        <w:tab w:val="left" w:pos="567"/>
        <w:tab w:val="left" w:pos="1134"/>
        <w:tab w:val="left" w:pos="8505"/>
      </w:tabs>
      <w:spacing w:line="287" w:lineRule="auto"/>
      <w:ind w:left="1134" w:hanging="1134"/>
      <w:jc w:val="both"/>
    </w:pPr>
    <w:rPr>
      <w:lang w:val="de-DE"/>
    </w:rPr>
  </w:style>
  <w:style w:type="paragraph" w:styleId="BodyText2">
    <w:name w:val="Body Text 2"/>
    <w:basedOn w:val="Normal"/>
    <w:rsid w:val="00A8358F"/>
    <w:pPr>
      <w:tabs>
        <w:tab w:val="left" w:pos="567"/>
      </w:tabs>
      <w:overflowPunct/>
      <w:autoSpaceDE/>
      <w:autoSpaceDN/>
      <w:adjustRightInd/>
      <w:jc w:val="both"/>
      <w:textAlignment w:val="auto"/>
    </w:pPr>
    <w:rPr>
      <w:rFonts w:ascii="Arial" w:hAnsi="Arial"/>
      <w:sz w:val="24"/>
      <w:lang w:val="fr-FR" w:eastAsia="fr-FR"/>
    </w:rPr>
  </w:style>
  <w:style w:type="paragraph" w:styleId="BodyTextIndent2">
    <w:name w:val="Body Text Indent 2"/>
    <w:basedOn w:val="Normal"/>
    <w:rsid w:val="00A8358F"/>
    <w:pPr>
      <w:tabs>
        <w:tab w:val="left" w:pos="426"/>
        <w:tab w:val="left" w:pos="3402"/>
      </w:tabs>
      <w:overflowPunct/>
      <w:autoSpaceDE/>
      <w:autoSpaceDN/>
      <w:adjustRightInd/>
      <w:ind w:left="993"/>
      <w:jc w:val="both"/>
      <w:textAlignment w:val="auto"/>
    </w:pPr>
    <w:rPr>
      <w:rFonts w:ascii="Arial" w:hAnsi="Arial"/>
      <w:sz w:val="24"/>
      <w:lang w:val="fr-FR" w:eastAsia="fr-FR"/>
    </w:rPr>
  </w:style>
  <w:style w:type="paragraph" w:styleId="BodyText">
    <w:name w:val="Body Text"/>
    <w:basedOn w:val="Normal"/>
    <w:link w:val="BodyTextChar"/>
    <w:rsid w:val="00A8358F"/>
    <w:pPr>
      <w:tabs>
        <w:tab w:val="left" w:pos="2977"/>
      </w:tabs>
      <w:jc w:val="both"/>
    </w:pPr>
    <w:rPr>
      <w:rFonts w:ascii="Arial" w:hAnsi="Arial"/>
      <w:b/>
      <w:lang w:val="fr-FR" w:eastAsia="fr-FR"/>
    </w:rPr>
  </w:style>
  <w:style w:type="paragraph" w:styleId="BodyTextIndent">
    <w:name w:val="Body Text Indent"/>
    <w:basedOn w:val="Normal"/>
    <w:link w:val="BodyTextIndentChar"/>
    <w:rsid w:val="00A8358F"/>
    <w:pPr>
      <w:tabs>
        <w:tab w:val="left" w:pos="1701"/>
      </w:tabs>
      <w:spacing w:line="300" w:lineRule="atLeast"/>
      <w:ind w:left="1701" w:hanging="1701"/>
      <w:jc w:val="both"/>
    </w:pPr>
    <w:rPr>
      <w:sz w:val="22"/>
      <w:lang w:val="de-DE" w:eastAsia="fr-FR"/>
    </w:rPr>
  </w:style>
  <w:style w:type="paragraph" w:styleId="BodyText3">
    <w:name w:val="Body Text 3"/>
    <w:basedOn w:val="Normal"/>
    <w:rsid w:val="00A8358F"/>
    <w:pPr>
      <w:spacing w:line="360" w:lineRule="auto"/>
      <w:jc w:val="both"/>
    </w:pPr>
    <w:rPr>
      <w:sz w:val="22"/>
      <w:lang w:val="de-DE" w:eastAsia="fr-FR"/>
    </w:rPr>
  </w:style>
  <w:style w:type="paragraph" w:styleId="FootnoteText">
    <w:name w:val="footnote text"/>
    <w:basedOn w:val="Normal"/>
    <w:link w:val="FootnoteTextChar"/>
    <w:semiHidden/>
    <w:rsid w:val="00A8358F"/>
    <w:pPr>
      <w:jc w:val="both"/>
    </w:pPr>
    <w:rPr>
      <w:rFonts w:ascii="Arial" w:hAnsi="Arial"/>
      <w:lang w:val="fr-FR" w:eastAsia="fr-FR"/>
    </w:rPr>
  </w:style>
  <w:style w:type="character" w:styleId="FootnoteReference">
    <w:name w:val="footnote reference"/>
    <w:semiHidden/>
    <w:rsid w:val="00A8358F"/>
    <w:rPr>
      <w:vertAlign w:val="superscript"/>
    </w:rPr>
  </w:style>
  <w:style w:type="paragraph" w:styleId="Title">
    <w:name w:val="Title"/>
    <w:basedOn w:val="Normal"/>
    <w:qFormat/>
    <w:rsid w:val="00A8358F"/>
    <w:pPr>
      <w:overflowPunct/>
      <w:autoSpaceDE/>
      <w:autoSpaceDN/>
      <w:adjustRightInd/>
      <w:jc w:val="center"/>
      <w:textAlignment w:val="auto"/>
    </w:pPr>
    <w:rPr>
      <w:rFonts w:ascii="Arial" w:hAnsi="Arial"/>
      <w:sz w:val="24"/>
      <w:lang w:val="de-DE" w:eastAsia="fr-FR"/>
    </w:rPr>
  </w:style>
  <w:style w:type="paragraph" w:styleId="BodyTextIndent3">
    <w:name w:val="Body Text Indent 3"/>
    <w:basedOn w:val="Normal"/>
    <w:rsid w:val="00A8358F"/>
    <w:pPr>
      <w:tabs>
        <w:tab w:val="left" w:pos="426"/>
      </w:tabs>
      <w:spacing w:line="240" w:lineRule="atLeast"/>
      <w:ind w:left="425" w:hanging="425"/>
      <w:jc w:val="both"/>
    </w:pPr>
    <w:rPr>
      <w:sz w:val="22"/>
      <w:lang w:val="de-DE" w:eastAsia="fr-FR"/>
    </w:rPr>
  </w:style>
  <w:style w:type="paragraph" w:customStyle="1" w:styleId="FR1">
    <w:name w:val="FR1"/>
    <w:rsid w:val="00A8358F"/>
    <w:pPr>
      <w:widowControl w:val="0"/>
      <w:autoSpaceDE w:val="0"/>
      <w:autoSpaceDN w:val="0"/>
      <w:adjustRightInd w:val="0"/>
      <w:spacing w:line="460" w:lineRule="auto"/>
      <w:ind w:left="2080" w:right="2000"/>
      <w:jc w:val="center"/>
    </w:pPr>
    <w:rPr>
      <w:rFonts w:ascii="Arial" w:hAnsi="Arial" w:cs="Arial"/>
      <w:b/>
      <w:bCs/>
      <w:sz w:val="28"/>
      <w:szCs w:val="28"/>
    </w:rPr>
  </w:style>
  <w:style w:type="paragraph" w:customStyle="1" w:styleId="FR2">
    <w:name w:val="FR2"/>
    <w:rsid w:val="00A8358F"/>
    <w:pPr>
      <w:widowControl w:val="0"/>
      <w:autoSpaceDE w:val="0"/>
      <w:autoSpaceDN w:val="0"/>
      <w:adjustRightInd w:val="0"/>
      <w:spacing w:before="420"/>
      <w:jc w:val="center"/>
    </w:pPr>
    <w:rPr>
      <w:b/>
      <w:bCs/>
      <w:sz w:val="24"/>
      <w:szCs w:val="24"/>
    </w:rPr>
  </w:style>
  <w:style w:type="paragraph" w:customStyle="1" w:styleId="FR3">
    <w:name w:val="FR3"/>
    <w:rsid w:val="00A8358F"/>
    <w:pPr>
      <w:widowControl w:val="0"/>
      <w:autoSpaceDE w:val="0"/>
      <w:autoSpaceDN w:val="0"/>
      <w:adjustRightInd w:val="0"/>
      <w:spacing w:before="560" w:line="300" w:lineRule="auto"/>
      <w:ind w:right="400"/>
    </w:pPr>
    <w:rPr>
      <w:rFonts w:ascii="Arial" w:hAnsi="Arial" w:cs="Arial"/>
      <w:sz w:val="24"/>
      <w:szCs w:val="24"/>
    </w:rPr>
  </w:style>
  <w:style w:type="paragraph" w:styleId="BlockText">
    <w:name w:val="Block Text"/>
    <w:basedOn w:val="Normal"/>
    <w:rsid w:val="00A8358F"/>
    <w:pPr>
      <w:widowControl w:val="0"/>
      <w:overflowPunct/>
      <w:spacing w:before="160" w:line="280" w:lineRule="auto"/>
      <w:ind w:left="2240" w:right="2200"/>
      <w:jc w:val="center"/>
      <w:textAlignment w:val="auto"/>
    </w:pPr>
    <w:rPr>
      <w:rFonts w:ascii="Arial" w:hAnsi="Arial" w:cs="Arial"/>
      <w:lang w:val="en-GB" w:eastAsia="fr-FR"/>
    </w:rPr>
  </w:style>
  <w:style w:type="paragraph" w:styleId="DocumentMap">
    <w:name w:val="Document Map"/>
    <w:basedOn w:val="Normal"/>
    <w:semiHidden/>
    <w:rsid w:val="00A8358F"/>
    <w:pPr>
      <w:shd w:val="clear" w:color="auto" w:fill="000080"/>
      <w:jc w:val="both"/>
    </w:pPr>
    <w:rPr>
      <w:rFonts w:ascii="Tahoma" w:hAnsi="Tahoma" w:cs="Tahoma"/>
      <w:lang w:val="fr-FR" w:eastAsia="fr-FR"/>
    </w:rPr>
  </w:style>
  <w:style w:type="paragraph" w:customStyle="1" w:styleId="TNRa">
    <w:name w:val="TNRa"/>
    <w:basedOn w:val="Normal"/>
    <w:rsid w:val="00A8358F"/>
    <w:pPr>
      <w:widowControl w:val="0"/>
      <w:spacing w:before="80"/>
      <w:ind w:left="284" w:hanging="284"/>
      <w:jc w:val="both"/>
    </w:pPr>
    <w:rPr>
      <w:sz w:val="24"/>
      <w:lang w:val="de-DE" w:eastAsia="fr-FR"/>
    </w:rPr>
  </w:style>
  <w:style w:type="paragraph" w:customStyle="1" w:styleId="TNR01">
    <w:name w:val="TNR01"/>
    <w:basedOn w:val="Normal"/>
    <w:rsid w:val="00A8358F"/>
    <w:pPr>
      <w:tabs>
        <w:tab w:val="left" w:pos="284"/>
        <w:tab w:val="left" w:pos="454"/>
        <w:tab w:val="left" w:pos="680"/>
        <w:tab w:val="left" w:pos="1021"/>
      </w:tabs>
      <w:ind w:hanging="284"/>
      <w:jc w:val="both"/>
    </w:pPr>
    <w:rPr>
      <w:color w:val="000000"/>
      <w:sz w:val="24"/>
      <w:lang w:val="de-DE" w:eastAsia="fr-FR"/>
    </w:rPr>
  </w:style>
  <w:style w:type="paragraph" w:customStyle="1" w:styleId="N3">
    <w:name w:val="N3"/>
    <w:basedOn w:val="Normal"/>
    <w:rsid w:val="00A8358F"/>
    <w:pPr>
      <w:widowControl w:val="0"/>
      <w:tabs>
        <w:tab w:val="left" w:pos="170"/>
      </w:tabs>
      <w:jc w:val="both"/>
    </w:pPr>
    <w:rPr>
      <w:rFonts w:ascii="Tms Rmn" w:hAnsi="Tms Rmn"/>
      <w:sz w:val="22"/>
      <w:lang w:val="fr-FR" w:eastAsia="de-DE"/>
    </w:rPr>
  </w:style>
  <w:style w:type="paragraph" w:customStyle="1" w:styleId="Plattetekst21">
    <w:name w:val="Platte tekst 21"/>
    <w:basedOn w:val="Normal"/>
    <w:rsid w:val="00A8358F"/>
    <w:pPr>
      <w:tabs>
        <w:tab w:val="left" w:pos="567"/>
        <w:tab w:val="left" w:pos="720"/>
        <w:tab w:val="left" w:pos="1134"/>
        <w:tab w:val="left" w:pos="1584"/>
        <w:tab w:val="left" w:pos="5040"/>
        <w:tab w:val="left" w:pos="5328"/>
        <w:tab w:val="left" w:pos="6237"/>
        <w:tab w:val="left" w:pos="6912"/>
        <w:tab w:val="left" w:pos="7938"/>
      </w:tabs>
      <w:spacing w:line="240" w:lineRule="atLeast"/>
      <w:ind w:left="567" w:hanging="567"/>
      <w:jc w:val="both"/>
    </w:pPr>
    <w:rPr>
      <w:sz w:val="24"/>
      <w:lang w:val="de-DE"/>
    </w:rPr>
  </w:style>
  <w:style w:type="paragraph" w:customStyle="1" w:styleId="Plattetekst22">
    <w:name w:val="Platte tekst 22"/>
    <w:basedOn w:val="Normal"/>
    <w:rsid w:val="00A8358F"/>
    <w:pPr>
      <w:tabs>
        <w:tab w:val="left" w:pos="284"/>
        <w:tab w:val="left" w:pos="720"/>
        <w:tab w:val="left" w:pos="1134"/>
        <w:tab w:val="left" w:pos="5040"/>
        <w:tab w:val="left" w:pos="5328"/>
        <w:tab w:val="left" w:pos="6912"/>
        <w:tab w:val="left" w:pos="8222"/>
      </w:tabs>
      <w:spacing w:line="240" w:lineRule="atLeast"/>
      <w:ind w:left="1134" w:hanging="850"/>
      <w:jc w:val="both"/>
    </w:pPr>
    <w:rPr>
      <w:sz w:val="24"/>
      <w:lang w:val="de-DE"/>
    </w:rPr>
  </w:style>
  <w:style w:type="paragraph" w:customStyle="1" w:styleId="Plattetekstinspringen21">
    <w:name w:val="Platte tekst inspringen 21"/>
    <w:basedOn w:val="Normal"/>
    <w:rsid w:val="00A8358F"/>
    <w:pPr>
      <w:tabs>
        <w:tab w:val="left" w:pos="567"/>
        <w:tab w:val="left" w:pos="1134"/>
        <w:tab w:val="left" w:pos="1418"/>
        <w:tab w:val="left" w:pos="1701"/>
        <w:tab w:val="left" w:pos="8222"/>
      </w:tabs>
      <w:spacing w:line="240" w:lineRule="atLeast"/>
      <w:ind w:left="1134" w:hanging="1134"/>
      <w:jc w:val="both"/>
    </w:pPr>
    <w:rPr>
      <w:lang w:val="en-GB"/>
    </w:rPr>
  </w:style>
  <w:style w:type="paragraph" w:customStyle="1" w:styleId="Plattetekstinspringen31">
    <w:name w:val="Platte tekst inspringen 31"/>
    <w:basedOn w:val="Normal"/>
    <w:rsid w:val="00A8358F"/>
    <w:pPr>
      <w:tabs>
        <w:tab w:val="left" w:pos="284"/>
        <w:tab w:val="left" w:pos="1134"/>
        <w:tab w:val="left" w:pos="1418"/>
        <w:tab w:val="left" w:pos="1701"/>
        <w:tab w:val="left" w:pos="8222"/>
      </w:tabs>
      <w:spacing w:line="240" w:lineRule="atLeast"/>
      <w:ind w:left="1701" w:hanging="1417"/>
      <w:jc w:val="both"/>
    </w:pPr>
    <w:rPr>
      <w:lang w:val="de-DE"/>
    </w:rPr>
  </w:style>
  <w:style w:type="paragraph" w:customStyle="1" w:styleId="BodyText21">
    <w:name w:val="Body Text 21"/>
    <w:basedOn w:val="Normal"/>
    <w:rsid w:val="00A8358F"/>
    <w:pPr>
      <w:tabs>
        <w:tab w:val="left" w:pos="284"/>
        <w:tab w:val="left" w:pos="1134"/>
        <w:tab w:val="left" w:pos="1701"/>
        <w:tab w:val="left" w:pos="8222"/>
      </w:tabs>
      <w:spacing w:line="240" w:lineRule="atLeast"/>
      <w:ind w:left="1701" w:hanging="1417"/>
      <w:jc w:val="both"/>
    </w:pPr>
    <w:rPr>
      <w:lang w:val="de-DE"/>
    </w:rPr>
  </w:style>
  <w:style w:type="paragraph" w:customStyle="1" w:styleId="BodyTextIndent21">
    <w:name w:val="Body Text Indent 21"/>
    <w:basedOn w:val="Normal"/>
    <w:rsid w:val="00A8358F"/>
    <w:pPr>
      <w:tabs>
        <w:tab w:val="left" w:pos="567"/>
        <w:tab w:val="left" w:pos="1134"/>
        <w:tab w:val="left" w:pos="1418"/>
        <w:tab w:val="left" w:pos="1701"/>
        <w:tab w:val="left" w:pos="8222"/>
      </w:tabs>
      <w:spacing w:line="240" w:lineRule="atLeast"/>
      <w:ind w:left="1134" w:hanging="1134"/>
      <w:jc w:val="both"/>
    </w:pPr>
    <w:rPr>
      <w:lang w:val="en-GB"/>
    </w:rPr>
  </w:style>
  <w:style w:type="paragraph" w:customStyle="1" w:styleId="BodyTextIndent31">
    <w:name w:val="Body Text Indent 31"/>
    <w:basedOn w:val="Normal"/>
    <w:rsid w:val="00A8358F"/>
    <w:pPr>
      <w:tabs>
        <w:tab w:val="left" w:pos="284"/>
        <w:tab w:val="left" w:pos="1134"/>
        <w:tab w:val="left" w:pos="8222"/>
      </w:tabs>
      <w:spacing w:line="240" w:lineRule="atLeast"/>
      <w:ind w:left="1134" w:hanging="1134"/>
    </w:pPr>
    <w:rPr>
      <w:lang w:val="de-DE"/>
    </w:rPr>
  </w:style>
  <w:style w:type="paragraph" w:customStyle="1" w:styleId="BlockText1">
    <w:name w:val="Block Text1"/>
    <w:basedOn w:val="Normal"/>
    <w:rsid w:val="00A8358F"/>
    <w:pPr>
      <w:tabs>
        <w:tab w:val="left" w:pos="567"/>
        <w:tab w:val="left" w:pos="1134"/>
        <w:tab w:val="left" w:pos="1584"/>
        <w:tab w:val="left" w:pos="5040"/>
        <w:tab w:val="left" w:pos="5328"/>
        <w:tab w:val="left" w:pos="6237"/>
        <w:tab w:val="left" w:pos="6804"/>
        <w:tab w:val="left" w:pos="8222"/>
      </w:tabs>
      <w:spacing w:line="240" w:lineRule="atLeast"/>
      <w:ind w:left="567" w:right="567" w:hanging="567"/>
    </w:pPr>
  </w:style>
  <w:style w:type="character" w:customStyle="1" w:styleId="HeaderChar">
    <w:name w:val="Header Char"/>
    <w:aliases w:val="6_G Char"/>
    <w:link w:val="Header"/>
    <w:rsid w:val="00A8358F"/>
    <w:rPr>
      <w:lang w:val="nl-NL" w:eastAsia="nl-NL" w:bidi="ar-SA"/>
    </w:rPr>
  </w:style>
  <w:style w:type="paragraph" w:customStyle="1" w:styleId="Adabcd">
    <w:name w:val="Ad_abcd"/>
    <w:basedOn w:val="Normal"/>
    <w:rsid w:val="00A8358F"/>
    <w:pPr>
      <w:tabs>
        <w:tab w:val="left" w:pos="1701"/>
      </w:tabs>
      <w:ind w:left="1701" w:right="1361" w:hanging="567"/>
      <w:jc w:val="both"/>
    </w:pPr>
    <w:rPr>
      <w:rFonts w:ascii="Arial" w:hAnsi="Arial" w:cs="Arial"/>
      <w:lang w:val="de-DE" w:eastAsia="fr-FR"/>
    </w:rPr>
  </w:style>
  <w:style w:type="paragraph" w:customStyle="1" w:styleId="Adtitre">
    <w:name w:val="Ad_titre"/>
    <w:basedOn w:val="BodyTextIndent21"/>
    <w:rsid w:val="00A8358F"/>
    <w:pPr>
      <w:tabs>
        <w:tab w:val="clear" w:pos="567"/>
        <w:tab w:val="clear" w:pos="1134"/>
        <w:tab w:val="clear" w:pos="1418"/>
        <w:tab w:val="clear" w:pos="1701"/>
        <w:tab w:val="clear" w:pos="8222"/>
      </w:tabs>
      <w:ind w:right="1361" w:firstLine="0"/>
    </w:pPr>
    <w:rPr>
      <w:rFonts w:ascii="Arial" w:hAnsi="Arial" w:cs="Arial"/>
      <w:lang w:val="de-DE"/>
    </w:rPr>
  </w:style>
  <w:style w:type="paragraph" w:customStyle="1" w:styleId="Adcode">
    <w:name w:val="Ad_code"/>
    <w:basedOn w:val="BodyTextIndent21"/>
    <w:rsid w:val="00A8358F"/>
    <w:pPr>
      <w:tabs>
        <w:tab w:val="clear" w:pos="1134"/>
        <w:tab w:val="clear" w:pos="1701"/>
        <w:tab w:val="clear" w:pos="8222"/>
        <w:tab w:val="left" w:pos="8505"/>
      </w:tabs>
      <w:ind w:left="1418"/>
    </w:pPr>
    <w:rPr>
      <w:rFonts w:ascii="Arial" w:hAnsi="Arial" w:cs="Arial"/>
      <w:lang w:val="de-DE"/>
    </w:rPr>
  </w:style>
  <w:style w:type="paragraph" w:customStyle="1" w:styleId="BlockText2">
    <w:name w:val="Block Text2"/>
    <w:basedOn w:val="Normal"/>
    <w:rsid w:val="00096EF8"/>
    <w:pPr>
      <w:widowControl w:val="0"/>
      <w:tabs>
        <w:tab w:val="left" w:pos="-1440"/>
        <w:tab w:val="left" w:pos="-720"/>
        <w:tab w:val="left" w:pos="284"/>
        <w:tab w:val="left" w:pos="1134"/>
        <w:tab w:val="left" w:pos="8505"/>
      </w:tabs>
      <w:spacing w:line="287" w:lineRule="auto"/>
      <w:ind w:left="1134" w:right="283" w:hanging="1134"/>
      <w:jc w:val="both"/>
    </w:pPr>
    <w:rPr>
      <w:lang w:val="de-DE"/>
    </w:rPr>
  </w:style>
  <w:style w:type="character" w:customStyle="1" w:styleId="Heading5Char">
    <w:name w:val="Heading 5 Char"/>
    <w:link w:val="Heading5"/>
    <w:rsid w:val="00096EF8"/>
    <w:rPr>
      <w:rFonts w:ascii="Arial" w:hAnsi="Arial"/>
      <w:b/>
      <w:bCs/>
      <w:i/>
      <w:iCs/>
      <w:sz w:val="26"/>
      <w:szCs w:val="26"/>
      <w:lang w:val="fr-FR" w:eastAsia="fr-FR" w:bidi="ar-SA"/>
    </w:rPr>
  </w:style>
  <w:style w:type="character" w:customStyle="1" w:styleId="FootnoteTextChar">
    <w:name w:val="Footnote Text Char"/>
    <w:link w:val="FootnoteText"/>
    <w:semiHidden/>
    <w:rsid w:val="00096EF8"/>
    <w:rPr>
      <w:rFonts w:ascii="Arial" w:hAnsi="Arial"/>
      <w:lang w:val="fr-FR" w:eastAsia="fr-FR" w:bidi="ar-SA"/>
    </w:rPr>
  </w:style>
  <w:style w:type="character" w:styleId="CommentReference">
    <w:name w:val="annotation reference"/>
    <w:rsid w:val="00A24EF0"/>
    <w:rPr>
      <w:sz w:val="16"/>
      <w:szCs w:val="16"/>
    </w:rPr>
  </w:style>
  <w:style w:type="paragraph" w:styleId="CommentText">
    <w:name w:val="annotation text"/>
    <w:basedOn w:val="Normal"/>
    <w:link w:val="CommentTextChar"/>
    <w:rsid w:val="00A24EF0"/>
  </w:style>
  <w:style w:type="character" w:customStyle="1" w:styleId="CommentTextChar">
    <w:name w:val="Comment Text Char"/>
    <w:link w:val="CommentText"/>
    <w:rsid w:val="00A24EF0"/>
    <w:rPr>
      <w:lang w:val="nl-NL" w:eastAsia="nl-NL"/>
    </w:rPr>
  </w:style>
  <w:style w:type="paragraph" w:styleId="CommentSubject">
    <w:name w:val="annotation subject"/>
    <w:basedOn w:val="CommentText"/>
    <w:next w:val="CommentText"/>
    <w:link w:val="CommentSubjectChar"/>
    <w:rsid w:val="00A24EF0"/>
    <w:rPr>
      <w:b/>
      <w:bCs/>
    </w:rPr>
  </w:style>
  <w:style w:type="character" w:customStyle="1" w:styleId="CommentSubjectChar">
    <w:name w:val="Comment Subject Char"/>
    <w:link w:val="CommentSubject"/>
    <w:rsid w:val="00A24EF0"/>
    <w:rPr>
      <w:b/>
      <w:bCs/>
      <w:lang w:val="nl-NL" w:eastAsia="nl-NL"/>
    </w:rPr>
  </w:style>
  <w:style w:type="paragraph" w:customStyle="1" w:styleId="berarbeitung1">
    <w:name w:val="Überarbeitung1"/>
    <w:hidden/>
    <w:uiPriority w:val="99"/>
    <w:semiHidden/>
    <w:rsid w:val="004E1E28"/>
    <w:rPr>
      <w:lang w:val="nl-NL" w:eastAsia="nl-NL"/>
    </w:rPr>
  </w:style>
  <w:style w:type="character" w:customStyle="1" w:styleId="Heading1Char">
    <w:name w:val="Heading 1 Char"/>
    <w:link w:val="Heading1"/>
    <w:rsid w:val="00DB28AC"/>
    <w:rPr>
      <w:b/>
      <w:sz w:val="24"/>
      <w:lang w:val="nl-NL" w:eastAsia="nl-NL"/>
    </w:rPr>
  </w:style>
  <w:style w:type="paragraph" w:customStyle="1" w:styleId="Paragraphedeliste1">
    <w:name w:val="Paragraphe de liste1"/>
    <w:basedOn w:val="Normal"/>
    <w:rsid w:val="00B2048E"/>
    <w:pPr>
      <w:suppressAutoHyphens/>
      <w:overflowPunct/>
      <w:autoSpaceDE/>
      <w:autoSpaceDN/>
      <w:adjustRightInd/>
      <w:spacing w:after="200" w:line="276" w:lineRule="auto"/>
      <w:ind w:left="720"/>
      <w:contextualSpacing/>
      <w:textAlignment w:val="auto"/>
    </w:pPr>
    <w:rPr>
      <w:rFonts w:ascii="Calibri" w:eastAsia="DejaVu Sans" w:hAnsi="Calibri" w:cs="Calibri"/>
      <w:color w:val="00000A"/>
      <w:sz w:val="22"/>
      <w:szCs w:val="22"/>
      <w:lang w:eastAsia="en-US"/>
    </w:rPr>
  </w:style>
  <w:style w:type="character" w:customStyle="1" w:styleId="BodyTextChar">
    <w:name w:val="Body Text Char"/>
    <w:link w:val="BodyText"/>
    <w:rsid w:val="00057906"/>
    <w:rPr>
      <w:rFonts w:ascii="Arial" w:hAnsi="Arial"/>
      <w:b/>
      <w:lang w:val="fr-FR" w:eastAsia="fr-FR"/>
    </w:rPr>
  </w:style>
  <w:style w:type="character" w:customStyle="1" w:styleId="BodyTextIndentChar">
    <w:name w:val="Body Text Indent Char"/>
    <w:link w:val="BodyTextIndent"/>
    <w:rsid w:val="00057906"/>
    <w:rPr>
      <w:sz w:val="22"/>
      <w:lang w:val="de-DE" w:eastAsia="fr-FR"/>
    </w:rPr>
  </w:style>
  <w:style w:type="paragraph" w:styleId="Revision">
    <w:name w:val="Revision"/>
    <w:hidden/>
    <w:uiPriority w:val="99"/>
    <w:semiHidden/>
    <w:rsid w:val="00BA52D0"/>
    <w:rPr>
      <w:lang w:val="nl-NL" w:eastAsia="nl-NL"/>
    </w:rPr>
  </w:style>
  <w:style w:type="character" w:customStyle="1" w:styleId="FooterChar">
    <w:name w:val="Footer Char"/>
    <w:link w:val="Footer"/>
    <w:semiHidden/>
    <w:rsid w:val="00234709"/>
    <w:rPr>
      <w:lang w:val="nl-NL" w:eastAsia="nl-NL"/>
    </w:rPr>
  </w:style>
  <w:style w:type="character" w:customStyle="1" w:styleId="tw4winMark">
    <w:name w:val="tw4winMark"/>
    <w:basedOn w:val="DefaultParagraphFont"/>
    <w:rsid w:val="00A81F70"/>
    <w:rPr>
      <w:rFonts w:ascii="Courier New" w:hAnsi="Courier New" w:cs="Courier New"/>
      <w:b w:val="0"/>
      <w:i w:val="0"/>
      <w:dstrike w:val="0"/>
      <w:noProof/>
      <w:vanish/>
      <w:color w:val="800080"/>
      <w:sz w:val="18"/>
      <w:effect w:val="none"/>
      <w:vertAlign w:val="subscript"/>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668180">
      <w:bodyDiv w:val="1"/>
      <w:marLeft w:val="0"/>
      <w:marRight w:val="0"/>
      <w:marTop w:val="0"/>
      <w:marBottom w:val="0"/>
      <w:divBdr>
        <w:top w:val="none" w:sz="0" w:space="0" w:color="auto"/>
        <w:left w:val="none" w:sz="0" w:space="0" w:color="auto"/>
        <w:bottom w:val="none" w:sz="0" w:space="0" w:color="auto"/>
        <w:right w:val="none" w:sz="0" w:space="0" w:color="auto"/>
      </w:divBdr>
    </w:div>
    <w:div w:id="1053698749">
      <w:bodyDiv w:val="1"/>
      <w:marLeft w:val="0"/>
      <w:marRight w:val="0"/>
      <w:marTop w:val="0"/>
      <w:marBottom w:val="0"/>
      <w:divBdr>
        <w:top w:val="none" w:sz="0" w:space="0" w:color="auto"/>
        <w:left w:val="none" w:sz="0" w:space="0" w:color="auto"/>
        <w:bottom w:val="none" w:sz="0" w:space="0" w:color="auto"/>
        <w:right w:val="none" w:sz="0" w:space="0" w:color="auto"/>
      </w:divBdr>
    </w:div>
    <w:div w:id="1112163022">
      <w:bodyDiv w:val="1"/>
      <w:marLeft w:val="0"/>
      <w:marRight w:val="0"/>
      <w:marTop w:val="0"/>
      <w:marBottom w:val="0"/>
      <w:divBdr>
        <w:top w:val="none" w:sz="0" w:space="0" w:color="auto"/>
        <w:left w:val="none" w:sz="0" w:space="0" w:color="auto"/>
        <w:bottom w:val="none" w:sz="0" w:space="0" w:color="auto"/>
        <w:right w:val="none" w:sz="0" w:space="0" w:color="auto"/>
      </w:divBdr>
    </w:div>
    <w:div w:id="119376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12.xml"/><Relationship Id="rId117" Type="http://schemas.openxmlformats.org/officeDocument/2006/relationships/header" Target="header92.xml"/><Relationship Id="rId21" Type="http://schemas.openxmlformats.org/officeDocument/2006/relationships/header" Target="header7.xml"/><Relationship Id="rId42" Type="http://schemas.openxmlformats.org/officeDocument/2006/relationships/header" Target="header24.xml"/><Relationship Id="rId47" Type="http://schemas.openxmlformats.org/officeDocument/2006/relationships/header" Target="header29.xml"/><Relationship Id="rId63" Type="http://schemas.openxmlformats.org/officeDocument/2006/relationships/header" Target="header45.xml"/><Relationship Id="rId68" Type="http://schemas.openxmlformats.org/officeDocument/2006/relationships/header" Target="header48.xml"/><Relationship Id="rId84" Type="http://schemas.openxmlformats.org/officeDocument/2006/relationships/header" Target="header62.xml"/><Relationship Id="rId89" Type="http://schemas.openxmlformats.org/officeDocument/2006/relationships/header" Target="header66.xml"/><Relationship Id="rId112" Type="http://schemas.openxmlformats.org/officeDocument/2006/relationships/header" Target="header87.xml"/><Relationship Id="rId133" Type="http://schemas.openxmlformats.org/officeDocument/2006/relationships/header" Target="header106.xml"/><Relationship Id="rId138" Type="http://schemas.openxmlformats.org/officeDocument/2006/relationships/header" Target="header109.xml"/><Relationship Id="rId16" Type="http://schemas.openxmlformats.org/officeDocument/2006/relationships/header" Target="header4.xml"/><Relationship Id="rId107" Type="http://schemas.openxmlformats.org/officeDocument/2006/relationships/header" Target="header83.xml"/><Relationship Id="rId11" Type="http://schemas.openxmlformats.org/officeDocument/2006/relationships/footer" Target="footer2.xml"/><Relationship Id="rId32" Type="http://schemas.openxmlformats.org/officeDocument/2006/relationships/header" Target="header16.xml"/><Relationship Id="rId37" Type="http://schemas.openxmlformats.org/officeDocument/2006/relationships/footer" Target="footer10.xml"/><Relationship Id="rId53" Type="http://schemas.openxmlformats.org/officeDocument/2006/relationships/header" Target="header35.xml"/><Relationship Id="rId58" Type="http://schemas.openxmlformats.org/officeDocument/2006/relationships/header" Target="header40.xml"/><Relationship Id="rId74" Type="http://schemas.openxmlformats.org/officeDocument/2006/relationships/header" Target="header53.xml"/><Relationship Id="rId79" Type="http://schemas.openxmlformats.org/officeDocument/2006/relationships/header" Target="header57.xml"/><Relationship Id="rId102" Type="http://schemas.openxmlformats.org/officeDocument/2006/relationships/header" Target="header78.xml"/><Relationship Id="rId123" Type="http://schemas.openxmlformats.org/officeDocument/2006/relationships/header" Target="header97.xml"/><Relationship Id="rId128" Type="http://schemas.openxmlformats.org/officeDocument/2006/relationships/header" Target="header101.xml"/><Relationship Id="rId5" Type="http://schemas.openxmlformats.org/officeDocument/2006/relationships/webSettings" Target="webSettings.xml"/><Relationship Id="rId90" Type="http://schemas.openxmlformats.org/officeDocument/2006/relationships/header" Target="header67.xml"/><Relationship Id="rId95" Type="http://schemas.openxmlformats.org/officeDocument/2006/relationships/header" Target="header71.xml"/><Relationship Id="rId22" Type="http://schemas.openxmlformats.org/officeDocument/2006/relationships/header" Target="header8.xml"/><Relationship Id="rId27" Type="http://schemas.openxmlformats.org/officeDocument/2006/relationships/footer" Target="footer7.xml"/><Relationship Id="rId43" Type="http://schemas.openxmlformats.org/officeDocument/2006/relationships/header" Target="header25.xml"/><Relationship Id="rId48" Type="http://schemas.openxmlformats.org/officeDocument/2006/relationships/header" Target="header30.xml"/><Relationship Id="rId64" Type="http://schemas.openxmlformats.org/officeDocument/2006/relationships/footer" Target="footer11.xml"/><Relationship Id="rId69" Type="http://schemas.openxmlformats.org/officeDocument/2006/relationships/footer" Target="footer13.xml"/><Relationship Id="rId113" Type="http://schemas.openxmlformats.org/officeDocument/2006/relationships/header" Target="header88.xml"/><Relationship Id="rId118" Type="http://schemas.openxmlformats.org/officeDocument/2006/relationships/header" Target="header93.xml"/><Relationship Id="rId134" Type="http://schemas.openxmlformats.org/officeDocument/2006/relationships/header" Target="header107.xml"/><Relationship Id="rId13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eader" Target="header33.xml"/><Relationship Id="rId72" Type="http://schemas.openxmlformats.org/officeDocument/2006/relationships/header" Target="header51.xml"/><Relationship Id="rId80" Type="http://schemas.openxmlformats.org/officeDocument/2006/relationships/header" Target="header58.xml"/><Relationship Id="rId85" Type="http://schemas.openxmlformats.org/officeDocument/2006/relationships/header" Target="header63.xml"/><Relationship Id="rId93" Type="http://schemas.openxmlformats.org/officeDocument/2006/relationships/header" Target="header70.xml"/><Relationship Id="rId98" Type="http://schemas.openxmlformats.org/officeDocument/2006/relationships/header" Target="header74.xml"/><Relationship Id="rId121" Type="http://schemas.openxmlformats.org/officeDocument/2006/relationships/header" Target="header96.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footer" Target="footer9.xml"/><Relationship Id="rId38" Type="http://schemas.openxmlformats.org/officeDocument/2006/relationships/header" Target="header20.xml"/><Relationship Id="rId46" Type="http://schemas.openxmlformats.org/officeDocument/2006/relationships/header" Target="header28.xml"/><Relationship Id="rId59" Type="http://schemas.openxmlformats.org/officeDocument/2006/relationships/header" Target="header41.xml"/><Relationship Id="rId67" Type="http://schemas.openxmlformats.org/officeDocument/2006/relationships/header" Target="header47.xml"/><Relationship Id="rId103" Type="http://schemas.openxmlformats.org/officeDocument/2006/relationships/header" Target="header79.xml"/><Relationship Id="rId108" Type="http://schemas.openxmlformats.org/officeDocument/2006/relationships/header" Target="header84.xml"/><Relationship Id="rId116" Type="http://schemas.openxmlformats.org/officeDocument/2006/relationships/header" Target="header91.xml"/><Relationship Id="rId124" Type="http://schemas.openxmlformats.org/officeDocument/2006/relationships/header" Target="header98.xml"/><Relationship Id="rId129" Type="http://schemas.openxmlformats.org/officeDocument/2006/relationships/header" Target="header102.xml"/><Relationship Id="rId137" Type="http://schemas.openxmlformats.org/officeDocument/2006/relationships/footer" Target="footer21.xml"/><Relationship Id="rId20" Type="http://schemas.openxmlformats.org/officeDocument/2006/relationships/footer" Target="footer6.xml"/><Relationship Id="rId41" Type="http://schemas.openxmlformats.org/officeDocument/2006/relationships/header" Target="header23.xml"/><Relationship Id="rId54" Type="http://schemas.openxmlformats.org/officeDocument/2006/relationships/header" Target="header36.xml"/><Relationship Id="rId62" Type="http://schemas.openxmlformats.org/officeDocument/2006/relationships/header" Target="header44.xml"/><Relationship Id="rId70" Type="http://schemas.openxmlformats.org/officeDocument/2006/relationships/header" Target="header49.xml"/><Relationship Id="rId75" Type="http://schemas.openxmlformats.org/officeDocument/2006/relationships/header" Target="header54.xml"/><Relationship Id="rId83" Type="http://schemas.openxmlformats.org/officeDocument/2006/relationships/header" Target="header61.xml"/><Relationship Id="rId88" Type="http://schemas.openxmlformats.org/officeDocument/2006/relationships/header" Target="header65.xml"/><Relationship Id="rId91" Type="http://schemas.openxmlformats.org/officeDocument/2006/relationships/header" Target="header68.xml"/><Relationship Id="rId96" Type="http://schemas.openxmlformats.org/officeDocument/2006/relationships/header" Target="header72.xml"/><Relationship Id="rId111" Type="http://schemas.openxmlformats.org/officeDocument/2006/relationships/header" Target="header86.xml"/><Relationship Id="rId132" Type="http://schemas.openxmlformats.org/officeDocument/2006/relationships/header" Target="header105.xm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footer" Target="footer8.xml"/><Relationship Id="rId36" Type="http://schemas.openxmlformats.org/officeDocument/2006/relationships/header" Target="header19.xml"/><Relationship Id="rId49" Type="http://schemas.openxmlformats.org/officeDocument/2006/relationships/header" Target="header31.xml"/><Relationship Id="rId57" Type="http://schemas.openxmlformats.org/officeDocument/2006/relationships/header" Target="header39.xml"/><Relationship Id="rId106" Type="http://schemas.openxmlformats.org/officeDocument/2006/relationships/header" Target="header82.xml"/><Relationship Id="rId114" Type="http://schemas.openxmlformats.org/officeDocument/2006/relationships/header" Target="header89.xml"/><Relationship Id="rId119" Type="http://schemas.openxmlformats.org/officeDocument/2006/relationships/header" Target="header94.xml"/><Relationship Id="rId127" Type="http://schemas.openxmlformats.org/officeDocument/2006/relationships/header" Target="header100.xml"/><Relationship Id="rId10" Type="http://schemas.openxmlformats.org/officeDocument/2006/relationships/footer" Target="footer1.xml"/><Relationship Id="rId31" Type="http://schemas.openxmlformats.org/officeDocument/2006/relationships/header" Target="header15.xml"/><Relationship Id="rId44" Type="http://schemas.openxmlformats.org/officeDocument/2006/relationships/header" Target="header26.xml"/><Relationship Id="rId52" Type="http://schemas.openxmlformats.org/officeDocument/2006/relationships/header" Target="header34.xml"/><Relationship Id="rId60" Type="http://schemas.openxmlformats.org/officeDocument/2006/relationships/header" Target="header42.xml"/><Relationship Id="rId65" Type="http://schemas.openxmlformats.org/officeDocument/2006/relationships/header" Target="header46.xml"/><Relationship Id="rId73" Type="http://schemas.openxmlformats.org/officeDocument/2006/relationships/header" Target="header52.xml"/><Relationship Id="rId78" Type="http://schemas.openxmlformats.org/officeDocument/2006/relationships/header" Target="header56.xml"/><Relationship Id="rId81" Type="http://schemas.openxmlformats.org/officeDocument/2006/relationships/header" Target="header59.xml"/><Relationship Id="rId86" Type="http://schemas.openxmlformats.org/officeDocument/2006/relationships/footer" Target="footer15.xml"/><Relationship Id="rId94" Type="http://schemas.openxmlformats.org/officeDocument/2006/relationships/footer" Target="footer16.xml"/><Relationship Id="rId99" Type="http://schemas.openxmlformats.org/officeDocument/2006/relationships/header" Target="header75.xml"/><Relationship Id="rId101" Type="http://schemas.openxmlformats.org/officeDocument/2006/relationships/header" Target="header77.xml"/><Relationship Id="rId122" Type="http://schemas.openxmlformats.org/officeDocument/2006/relationships/footer" Target="footer18.xml"/><Relationship Id="rId130" Type="http://schemas.openxmlformats.org/officeDocument/2006/relationships/header" Target="header103.xml"/><Relationship Id="rId135" Type="http://schemas.openxmlformats.org/officeDocument/2006/relationships/header" Target="header108.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9" Type="http://schemas.openxmlformats.org/officeDocument/2006/relationships/header" Target="header21.xml"/><Relationship Id="rId109" Type="http://schemas.openxmlformats.org/officeDocument/2006/relationships/header" Target="header85.xml"/><Relationship Id="rId34" Type="http://schemas.openxmlformats.org/officeDocument/2006/relationships/header" Target="header17.xml"/><Relationship Id="rId50" Type="http://schemas.openxmlformats.org/officeDocument/2006/relationships/header" Target="header32.xml"/><Relationship Id="rId55" Type="http://schemas.openxmlformats.org/officeDocument/2006/relationships/header" Target="header37.xml"/><Relationship Id="rId76" Type="http://schemas.openxmlformats.org/officeDocument/2006/relationships/footer" Target="footer14.xml"/><Relationship Id="rId97" Type="http://schemas.openxmlformats.org/officeDocument/2006/relationships/header" Target="header73.xml"/><Relationship Id="rId104" Type="http://schemas.openxmlformats.org/officeDocument/2006/relationships/header" Target="header80.xml"/><Relationship Id="rId120" Type="http://schemas.openxmlformats.org/officeDocument/2006/relationships/header" Target="header95.xml"/><Relationship Id="rId125" Type="http://schemas.openxmlformats.org/officeDocument/2006/relationships/header" Target="header99.xml"/><Relationship Id="rId7" Type="http://schemas.openxmlformats.org/officeDocument/2006/relationships/endnotes" Target="endnotes.xml"/><Relationship Id="rId71" Type="http://schemas.openxmlformats.org/officeDocument/2006/relationships/header" Target="header50.xml"/><Relationship Id="rId92" Type="http://schemas.openxmlformats.org/officeDocument/2006/relationships/header" Target="header69.xml"/><Relationship Id="rId2" Type="http://schemas.openxmlformats.org/officeDocument/2006/relationships/numbering" Target="numbering.xml"/><Relationship Id="rId29" Type="http://schemas.openxmlformats.org/officeDocument/2006/relationships/header" Target="header13.xml"/><Relationship Id="rId24" Type="http://schemas.openxmlformats.org/officeDocument/2006/relationships/header" Target="header10.xml"/><Relationship Id="rId40" Type="http://schemas.openxmlformats.org/officeDocument/2006/relationships/header" Target="header22.xml"/><Relationship Id="rId45" Type="http://schemas.openxmlformats.org/officeDocument/2006/relationships/header" Target="header27.xml"/><Relationship Id="rId66" Type="http://schemas.openxmlformats.org/officeDocument/2006/relationships/footer" Target="footer12.xml"/><Relationship Id="rId87" Type="http://schemas.openxmlformats.org/officeDocument/2006/relationships/header" Target="header64.xml"/><Relationship Id="rId110" Type="http://schemas.openxmlformats.org/officeDocument/2006/relationships/footer" Target="footer17.xml"/><Relationship Id="rId115" Type="http://schemas.openxmlformats.org/officeDocument/2006/relationships/header" Target="header90.xml"/><Relationship Id="rId131" Type="http://schemas.openxmlformats.org/officeDocument/2006/relationships/header" Target="header104.xml"/><Relationship Id="rId136" Type="http://schemas.openxmlformats.org/officeDocument/2006/relationships/footer" Target="footer20.xml"/><Relationship Id="rId61" Type="http://schemas.openxmlformats.org/officeDocument/2006/relationships/header" Target="header43.xml"/><Relationship Id="rId82" Type="http://schemas.openxmlformats.org/officeDocument/2006/relationships/header" Target="header60.xml"/><Relationship Id="rId19" Type="http://schemas.openxmlformats.org/officeDocument/2006/relationships/footer" Target="footer5.xml"/><Relationship Id="rId14" Type="http://schemas.openxmlformats.org/officeDocument/2006/relationships/footer" Target="footer3.xml"/><Relationship Id="rId30" Type="http://schemas.openxmlformats.org/officeDocument/2006/relationships/header" Target="header14.xml"/><Relationship Id="rId35" Type="http://schemas.openxmlformats.org/officeDocument/2006/relationships/header" Target="header18.xml"/><Relationship Id="rId56" Type="http://schemas.openxmlformats.org/officeDocument/2006/relationships/header" Target="header38.xml"/><Relationship Id="rId77" Type="http://schemas.openxmlformats.org/officeDocument/2006/relationships/header" Target="header55.xml"/><Relationship Id="rId100" Type="http://schemas.openxmlformats.org/officeDocument/2006/relationships/header" Target="header76.xml"/><Relationship Id="rId105" Type="http://schemas.openxmlformats.org/officeDocument/2006/relationships/header" Target="header81.xml"/><Relationship Id="rId126" Type="http://schemas.openxmlformats.org/officeDocument/2006/relationships/footer" Target="footer1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19543-A971-4771-A7FE-E6D78198F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16597</Words>
  <Characters>94603</Characters>
  <Application>Microsoft Office Word</Application>
  <DocSecurity>4</DocSecurity>
  <Lines>788</Lines>
  <Paragraphs>221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006__________Aa)____A</vt:lpstr>
      <vt:lpstr>006__________Aa)____A</vt:lpstr>
      <vt:lpstr>006__________Aa)____A</vt:lpstr>
    </vt:vector>
  </TitlesOfParts>
  <Company>DGSM</Company>
  <LinksUpToDate>false</LinksUpToDate>
  <CharactersWithSpaces>110979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006__________Aa)____A</dc:title>
  <dc:creator>CCNR@ccr-zkr.org</dc:creator>
  <cp:lastModifiedBy>Amend.2</cp:lastModifiedBy>
  <cp:revision>2</cp:revision>
  <cp:lastPrinted>2016-10-13T13:18:00Z</cp:lastPrinted>
  <dcterms:created xsi:type="dcterms:W3CDTF">2018-11-09T12:55:00Z</dcterms:created>
  <dcterms:modified xsi:type="dcterms:W3CDTF">2018-11-09T12:55:00Z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