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2D7037" w:rsidP="002D7037">
            <w:pPr>
              <w:suppressAutoHyphens w:val="0"/>
              <w:spacing w:after="20"/>
              <w:jc w:val="right"/>
            </w:pPr>
            <w:r w:rsidRPr="002D7037">
              <w:rPr>
                <w:sz w:val="40"/>
              </w:rPr>
              <w:t>ECE</w:t>
            </w:r>
            <w:r>
              <w:t>/TRANS/WP.15/AC.2/2019/2</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2D7037" w:rsidP="002D7037">
            <w:pPr>
              <w:spacing w:before="240"/>
            </w:pPr>
            <w:r>
              <w:t>Distr.: General</w:t>
            </w:r>
          </w:p>
          <w:p w:rsidR="002D7037" w:rsidRDefault="002D7037" w:rsidP="002D7037">
            <w:pPr>
              <w:suppressAutoHyphens w:val="0"/>
            </w:pPr>
            <w:r>
              <w:t>9 October 2018</w:t>
            </w:r>
          </w:p>
          <w:p w:rsidR="002D7037" w:rsidRDefault="002D7037" w:rsidP="002D7037">
            <w:pPr>
              <w:suppressAutoHyphens w:val="0"/>
            </w:pPr>
            <w:r>
              <w:t>English</w:t>
            </w:r>
          </w:p>
          <w:p w:rsidR="002D7037" w:rsidRDefault="002D7037" w:rsidP="002D7037">
            <w:pPr>
              <w:suppressAutoHyphens w:val="0"/>
            </w:pPr>
            <w:r>
              <w:t>Original: French</w:t>
            </w:r>
          </w:p>
        </w:tc>
      </w:tr>
    </w:tbl>
    <w:p w:rsidR="00D02926" w:rsidRPr="00842748" w:rsidRDefault="00D02926" w:rsidP="00D02926">
      <w:pPr>
        <w:spacing w:before="120"/>
        <w:rPr>
          <w:b/>
          <w:sz w:val="28"/>
          <w:szCs w:val="28"/>
        </w:rPr>
      </w:pPr>
      <w:r w:rsidRPr="00842748">
        <w:rPr>
          <w:b/>
          <w:sz w:val="28"/>
          <w:szCs w:val="28"/>
        </w:rPr>
        <w:t>Economic Commission for Europe</w:t>
      </w:r>
    </w:p>
    <w:p w:rsidR="00D02926" w:rsidRPr="00842748" w:rsidRDefault="00D02926" w:rsidP="00D02926">
      <w:pPr>
        <w:spacing w:before="120"/>
        <w:rPr>
          <w:sz w:val="28"/>
          <w:szCs w:val="28"/>
        </w:rPr>
      </w:pPr>
      <w:r w:rsidRPr="00842748">
        <w:rPr>
          <w:sz w:val="28"/>
          <w:szCs w:val="28"/>
        </w:rPr>
        <w:t>Inland Transport Committee</w:t>
      </w:r>
    </w:p>
    <w:p w:rsidR="00D02926" w:rsidRPr="00842748" w:rsidRDefault="00D02926" w:rsidP="00D02926">
      <w:pPr>
        <w:spacing w:before="120"/>
        <w:rPr>
          <w:b/>
          <w:sz w:val="24"/>
          <w:szCs w:val="24"/>
        </w:rPr>
      </w:pPr>
      <w:r w:rsidRPr="00842748">
        <w:rPr>
          <w:b/>
          <w:sz w:val="24"/>
          <w:szCs w:val="24"/>
        </w:rPr>
        <w:t>Working Party on the Transport of Dangerous Goods</w:t>
      </w:r>
    </w:p>
    <w:p w:rsidR="00D02926" w:rsidRPr="00842748" w:rsidRDefault="00D02926" w:rsidP="00D02926">
      <w:pPr>
        <w:spacing w:before="120"/>
        <w:rPr>
          <w:b/>
          <w:bCs/>
        </w:rPr>
      </w:pPr>
      <w:r w:rsidRPr="00842748">
        <w:rPr>
          <w:b/>
          <w:bCs/>
        </w:rPr>
        <w:t xml:space="preserve">Joint Meeting of Experts on the Regulations annexed to the </w:t>
      </w:r>
    </w:p>
    <w:p w:rsidR="00D02926" w:rsidRPr="00842748" w:rsidRDefault="00D02926" w:rsidP="00D02926">
      <w:pPr>
        <w:rPr>
          <w:b/>
          <w:bCs/>
        </w:rPr>
      </w:pPr>
      <w:r w:rsidRPr="00842748">
        <w:rPr>
          <w:b/>
          <w:bCs/>
        </w:rPr>
        <w:t xml:space="preserve">European Agreement concerning the International Carriage </w:t>
      </w:r>
    </w:p>
    <w:p w:rsidR="00D02926" w:rsidRPr="00842748" w:rsidRDefault="00D02926" w:rsidP="00D02926">
      <w:pPr>
        <w:rPr>
          <w:b/>
          <w:bCs/>
        </w:rPr>
      </w:pPr>
      <w:r w:rsidRPr="00842748">
        <w:rPr>
          <w:b/>
          <w:bCs/>
        </w:rPr>
        <w:t xml:space="preserve">of Dangerous Goods by Inland Waterways (ADN) </w:t>
      </w:r>
    </w:p>
    <w:p w:rsidR="00D02926" w:rsidRPr="00842748" w:rsidRDefault="00D02926" w:rsidP="00D02926">
      <w:pPr>
        <w:rPr>
          <w:b/>
          <w:bCs/>
        </w:rPr>
      </w:pPr>
      <w:r w:rsidRPr="00842748">
        <w:rPr>
          <w:b/>
          <w:bCs/>
        </w:rPr>
        <w:t>(ADN Safety Committee)</w:t>
      </w:r>
    </w:p>
    <w:p w:rsidR="00D02926" w:rsidRPr="00842748" w:rsidRDefault="00D02926" w:rsidP="00D02926">
      <w:pPr>
        <w:spacing w:before="120"/>
        <w:rPr>
          <w:b/>
          <w:bCs/>
        </w:rPr>
      </w:pPr>
      <w:r w:rsidRPr="00842748">
        <w:rPr>
          <w:b/>
          <w:bCs/>
        </w:rPr>
        <w:t>Thirty-fourth session</w:t>
      </w:r>
    </w:p>
    <w:p w:rsidR="00D02926" w:rsidRPr="00842748" w:rsidRDefault="00D02926" w:rsidP="00D02926">
      <w:r>
        <w:t>Geneva, 21–</w:t>
      </w:r>
      <w:r w:rsidRPr="00842748">
        <w:t>25 January 2019</w:t>
      </w:r>
    </w:p>
    <w:p w:rsidR="00D02926" w:rsidRPr="00842748" w:rsidRDefault="00D02926" w:rsidP="00D02926">
      <w:r w:rsidRPr="00842748">
        <w:t>Item 4 (d) of the provisional agenda</w:t>
      </w:r>
    </w:p>
    <w:p w:rsidR="00D02926" w:rsidRPr="00842748" w:rsidRDefault="00D02926" w:rsidP="00D02926">
      <w:pPr>
        <w:rPr>
          <w:b/>
          <w:bCs/>
        </w:rPr>
      </w:pPr>
      <w:r w:rsidRPr="00842748">
        <w:rPr>
          <w:b/>
          <w:bCs/>
        </w:rPr>
        <w:t xml:space="preserve">Implementation of the European Agreement concerning </w:t>
      </w:r>
    </w:p>
    <w:p w:rsidR="00D02926" w:rsidRPr="00842748" w:rsidRDefault="00D02926" w:rsidP="00D02926">
      <w:pPr>
        <w:rPr>
          <w:b/>
          <w:bCs/>
        </w:rPr>
      </w:pPr>
      <w:r w:rsidRPr="00842748">
        <w:rPr>
          <w:b/>
          <w:bCs/>
        </w:rPr>
        <w:t xml:space="preserve">the International Carriage of Dangerous Goods </w:t>
      </w:r>
    </w:p>
    <w:p w:rsidR="00D02926" w:rsidRPr="00842748" w:rsidRDefault="00D02926" w:rsidP="00D02926">
      <w:pPr>
        <w:rPr>
          <w:b/>
          <w:bCs/>
        </w:rPr>
      </w:pPr>
      <w:r w:rsidRPr="00842748">
        <w:rPr>
          <w:b/>
          <w:bCs/>
        </w:rPr>
        <w:t>by Inland Waterways (ADN): Training of experts</w:t>
      </w:r>
    </w:p>
    <w:p w:rsidR="00D02926" w:rsidRPr="00A71E08" w:rsidRDefault="00D02926" w:rsidP="00766955">
      <w:pPr>
        <w:pStyle w:val="HChG"/>
        <w:rPr>
          <w:lang w:val="en-US"/>
        </w:rPr>
      </w:pPr>
      <w:r w:rsidRPr="00842748">
        <w:tab/>
      </w:r>
      <w:r w:rsidRPr="00842748">
        <w:tab/>
      </w:r>
      <w:r w:rsidRPr="00A71E08">
        <w:rPr>
          <w:lang w:val="en-US"/>
        </w:rPr>
        <w:t xml:space="preserve">ADN catalogue of questions </w:t>
      </w:r>
      <w:ins w:id="0" w:author="Maria Rosario Corazon Gatmaytan" w:date="2018-11-12T16:21:00Z">
        <w:r w:rsidRPr="00D02926">
          <w:rPr>
            <w:strike/>
            <w:lang w:val="en-US"/>
          </w:rPr>
          <w:t>2017</w:t>
        </w:r>
      </w:ins>
      <w:ins w:id="1" w:author="Robert Daly" w:date="2018-11-01T14:21:00Z">
        <w:r w:rsidRPr="00A71E08">
          <w:rPr>
            <w:lang w:val="en-US"/>
          </w:rPr>
          <w:t>2019</w:t>
        </w:r>
      </w:ins>
      <w:r w:rsidRPr="00A71E08">
        <w:rPr>
          <w:lang w:val="en-US"/>
        </w:rPr>
        <w:t>: Gas</w:t>
      </w:r>
      <w:r w:rsidR="00736EBA">
        <w:rPr>
          <w:lang w:val="en-US"/>
        </w:rPr>
        <w:t xml:space="preserve"> </w:t>
      </w:r>
    </w:p>
    <w:p w:rsidR="00365E8F" w:rsidRDefault="00D02926" w:rsidP="00FF260E">
      <w:pPr>
        <w:pStyle w:val="HChG"/>
      </w:pPr>
      <w:r w:rsidRPr="00A71E08">
        <w:rPr>
          <w:lang w:val="en-US"/>
        </w:rPr>
        <w:tab/>
      </w:r>
      <w:r w:rsidRPr="00A71E08">
        <w:rPr>
          <w:lang w:val="en-US"/>
        </w:rPr>
        <w:tab/>
      </w:r>
      <w:r w:rsidRPr="00842748">
        <w:t>Transmitted by the Central Commission for the Navigation of the Rhine (CCNR)</w:t>
      </w:r>
      <w:r w:rsidR="00FF260E" w:rsidRPr="008E5966">
        <w:rPr>
          <w:rStyle w:val="FootnoteReference"/>
          <w:b w:val="0"/>
          <w:bCs/>
          <w:sz w:val="20"/>
          <w:szCs w:val="22"/>
          <w:vertAlign w:val="baseline"/>
        </w:rPr>
        <w:footnoteReference w:customMarkFollows="1" w:id="2"/>
        <w:t>*</w:t>
      </w:r>
      <w:r w:rsidRPr="00FF260E">
        <w:rPr>
          <w:b w:val="0"/>
          <w:bCs/>
          <w:position w:val="6"/>
          <w:sz w:val="20"/>
          <w:szCs w:val="14"/>
        </w:rPr>
        <w:t>,</w:t>
      </w:r>
      <w:r w:rsidR="00365E8F" w:rsidRPr="008E5966">
        <w:rPr>
          <w:rStyle w:val="FootnoteReference"/>
          <w:b w:val="0"/>
          <w:bCs/>
          <w:sz w:val="20"/>
          <w:szCs w:val="22"/>
          <w:vertAlign w:val="baseline"/>
        </w:rPr>
        <w:footnoteReference w:customMarkFollows="1" w:id="3"/>
        <w:t>**</w:t>
      </w:r>
    </w:p>
    <w:p w:rsidR="00766955" w:rsidRPr="00842748" w:rsidRDefault="00766955" w:rsidP="00365E8F">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2"/>
        <w:gridCol w:w="6009"/>
        <w:gridCol w:w="1134"/>
      </w:tblGrid>
      <w:tr w:rsidR="00D02926" w:rsidRPr="00842748" w:rsidTr="00891FDA">
        <w:trPr>
          <w:cantSplit/>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br w:type="page"/>
            </w:r>
            <w:r w:rsidRPr="00842748">
              <w:rPr>
                <w:sz w:val="28"/>
              </w:rPr>
              <w:br w:type="page"/>
            </w:r>
            <w:r w:rsidRPr="00842748">
              <w:rPr>
                <w:b/>
                <w:sz w:val="28"/>
              </w:rPr>
              <w:t>Gas — Knowledge of physics and chemistry</w:t>
            </w:r>
          </w:p>
          <w:p w:rsidR="00D02926" w:rsidRPr="00842748" w:rsidRDefault="00D02926" w:rsidP="00891FDA">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1.1: Law of ideal gases, Boyle-Mariotte — Gay-Lussac</w:t>
            </w:r>
          </w:p>
        </w:tc>
      </w:tr>
      <w:tr w:rsidR="00D02926" w:rsidRPr="00842748" w:rsidTr="00891FDA">
        <w:trPr>
          <w:cantSplit/>
          <w:tblHeader/>
        </w:trPr>
        <w:tc>
          <w:tcPr>
            <w:tcW w:w="1362" w:type="dxa"/>
            <w:tcBorders>
              <w:top w:val="single" w:sz="4" w:space="0" w:color="auto"/>
              <w:left w:val="nil"/>
              <w:bottom w:val="single" w:sz="12" w:space="0" w:color="auto"/>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9" w:type="dxa"/>
            <w:tcBorders>
              <w:top w:val="single" w:sz="4" w:space="0" w:color="auto"/>
              <w:left w:val="nil"/>
              <w:bottom w:val="single" w:sz="12" w:space="0" w:color="auto"/>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cantSplit/>
          <w:trHeight w:hRule="exact" w:val="113"/>
          <w:tblHeader/>
        </w:trPr>
        <w:tc>
          <w:tcPr>
            <w:tcW w:w="1362"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6009"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r>
      <w:tr w:rsidR="00D02926" w:rsidRPr="00842748" w:rsidTr="00891FDA">
        <w:trPr>
          <w:cantSplit/>
        </w:trPr>
        <w:tc>
          <w:tcPr>
            <w:tcW w:w="1362" w:type="dxa"/>
            <w:tcBorders>
              <w:top w:val="nil"/>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231 01.1-01</w:t>
            </w:r>
          </w:p>
        </w:tc>
        <w:tc>
          <w:tcPr>
            <w:tcW w:w="6009" w:type="dxa"/>
            <w:tcBorders>
              <w:top w:val="nil"/>
              <w:left w:val="nil"/>
              <w:bottom w:val="single" w:sz="4" w:space="0" w:color="auto"/>
              <w:right w:val="nil"/>
            </w:tcBorders>
            <w:hideMark/>
          </w:tcPr>
          <w:p w:rsidR="00D02926" w:rsidRPr="00842748" w:rsidRDefault="00D02926" w:rsidP="00411251">
            <w:pPr>
              <w:suppressAutoHyphens w:val="0"/>
              <w:spacing w:before="40" w:after="120"/>
              <w:ind w:right="113"/>
            </w:pPr>
            <w:r w:rsidRPr="00842748">
              <w:t xml:space="preserve">Boyle-Mariotte law: </w:t>
            </w:r>
            <w:r w:rsidRPr="00842748">
              <w:rPr>
                <w:i/>
                <w:iCs/>
              </w:rPr>
              <w:t>pV</w:t>
            </w:r>
            <w:r w:rsidRPr="00842748">
              <w:t>=constant</w:t>
            </w:r>
          </w:p>
        </w:tc>
        <w:tc>
          <w:tcPr>
            <w:tcW w:w="1134" w:type="dxa"/>
            <w:tcBorders>
              <w:top w:val="nil"/>
              <w:left w:val="nil"/>
              <w:bottom w:val="single" w:sz="4" w:space="0" w:color="auto"/>
              <w:right w:val="nil"/>
            </w:tcBorders>
            <w:hideMark/>
          </w:tcPr>
          <w:p w:rsidR="00D02926" w:rsidRPr="00842748" w:rsidRDefault="00D02926" w:rsidP="00411251">
            <w:pPr>
              <w:suppressAutoHyphens w:val="0"/>
              <w:spacing w:before="40" w:after="120"/>
              <w:ind w:right="113"/>
            </w:pPr>
            <w:r w:rsidRPr="00842748">
              <w:t>C</w:t>
            </w:r>
          </w:p>
        </w:tc>
      </w:tr>
      <w:tr w:rsidR="00D02926" w:rsidRPr="00842748" w:rsidTr="00891FDA">
        <w:trPr>
          <w:cantSplit/>
        </w:trPr>
        <w:tc>
          <w:tcPr>
            <w:tcW w:w="1362"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A quantity of nitrogen subject to an absolute pressure of 100</w:t>
            </w:r>
            <w:r w:rsidR="00BD232E">
              <w:rPr>
                <w:rFonts w:eastAsia="SimSun"/>
              </w:rPr>
              <w:t xml:space="preserve"> </w:t>
            </w:r>
            <w:r w:rsidRPr="00842748">
              <w:rPr>
                <w:rFonts w:eastAsia="SimSun"/>
              </w:rPr>
              <w:t>kPa takes up a volume of 60 m</w:t>
            </w:r>
            <w:r w:rsidRPr="00842748">
              <w:rPr>
                <w:rFonts w:eastAsia="SimSun"/>
                <w:vertAlign w:val="superscript"/>
              </w:rPr>
              <w:t>3</w:t>
            </w:r>
            <w:r w:rsidRPr="00842748">
              <w:rPr>
                <w:rFonts w:eastAsia="SimSun"/>
              </w:rPr>
              <w:t>. At a constant temperature of 10</w:t>
            </w:r>
            <w:r w:rsidR="00BD232E">
              <w:rPr>
                <w:rFonts w:eastAsia="SimSun"/>
              </w:rPr>
              <w:t xml:space="preserve"> </w:t>
            </w:r>
            <w:r w:rsidRPr="00842748">
              <w:rPr>
                <w:rFonts w:eastAsia="SimSun"/>
              </w:rPr>
              <w:t>°C, the nitrogen is compressed to an absolute pressure of 500</w:t>
            </w:r>
            <w:r w:rsidR="00BD232E">
              <w:rPr>
                <w:rFonts w:eastAsia="SimSun"/>
              </w:rPr>
              <w:t xml:space="preserve"> </w:t>
            </w:r>
            <w:r w:rsidRPr="00842748">
              <w:rPr>
                <w:rFonts w:eastAsia="SimSun"/>
              </w:rPr>
              <w:t>kPa.</w:t>
            </w:r>
          </w:p>
          <w:p w:rsidR="00D02926" w:rsidRPr="00842748" w:rsidRDefault="00D02926" w:rsidP="00411251">
            <w:pPr>
              <w:suppressAutoHyphens w:val="0"/>
              <w:spacing w:before="40" w:after="120"/>
              <w:ind w:right="113"/>
              <w:rPr>
                <w:rFonts w:eastAsia="SimSun"/>
              </w:rPr>
            </w:pPr>
            <w:r w:rsidRPr="00842748">
              <w:rPr>
                <w:rFonts w:eastAsia="SimSun"/>
              </w:rPr>
              <w:t>What is the resulting volume?</w:t>
            </w:r>
          </w:p>
          <w:p w:rsidR="00D02926" w:rsidRPr="00842748" w:rsidRDefault="00D02926" w:rsidP="00411251">
            <w:pPr>
              <w:suppressAutoHyphens w:val="0"/>
              <w:spacing w:before="40" w:after="120"/>
              <w:ind w:right="113"/>
              <w:rPr>
                <w:rFonts w:eastAsia="SimSun"/>
              </w:rPr>
            </w:pPr>
            <w:r w:rsidRPr="00842748">
              <w:rPr>
                <w:rFonts w:eastAsia="SimSun"/>
              </w:rPr>
              <w:t>A</w:t>
            </w:r>
            <w:r w:rsidRPr="00842748">
              <w:rPr>
                <w:rFonts w:eastAsia="SimSun"/>
              </w:rPr>
              <w:tab/>
              <w:t>1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B</w:t>
            </w:r>
            <w:r w:rsidRPr="00842748">
              <w:rPr>
                <w:rFonts w:eastAsia="SimSun"/>
              </w:rPr>
              <w:tab/>
              <w:t>11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C</w:t>
            </w:r>
            <w:r w:rsidRPr="00842748">
              <w:rPr>
                <w:rFonts w:eastAsia="SimSun"/>
              </w:rPr>
              <w:tab/>
              <w:t>12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D</w:t>
            </w:r>
            <w:r w:rsidRPr="00842748">
              <w:rPr>
                <w:rFonts w:eastAsia="SimSun"/>
              </w:rPr>
              <w:tab/>
              <w:t>20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r>
      <w:tr w:rsidR="00D02926" w:rsidRPr="00842748" w:rsidTr="00891FDA">
        <w:trPr>
          <w:cantSplit/>
        </w:trPr>
        <w:tc>
          <w:tcPr>
            <w:tcW w:w="1362"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231 01.1-02</w:t>
            </w: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 xml:space="preserve">Boyle-Mariotte law: </w:t>
            </w:r>
            <w:r w:rsidRPr="00842748">
              <w:rPr>
                <w:i/>
                <w:iCs/>
              </w:rPr>
              <w:t>pV</w:t>
            </w:r>
            <w:r w:rsidRPr="00842748">
              <w:t>=constant</w:t>
            </w:r>
          </w:p>
        </w:tc>
        <w:tc>
          <w:tcPr>
            <w:tcW w:w="1134"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C</w:t>
            </w:r>
          </w:p>
        </w:tc>
      </w:tr>
      <w:tr w:rsidR="00D02926" w:rsidRPr="00842748" w:rsidTr="00891FDA">
        <w:trPr>
          <w:cantSplit/>
        </w:trPr>
        <w:tc>
          <w:tcPr>
            <w:tcW w:w="1362"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Some propane vapour is in a cargo tank of 250 m</w:t>
            </w:r>
            <w:r w:rsidRPr="00842748">
              <w:rPr>
                <w:rFonts w:eastAsia="SimSun"/>
                <w:vertAlign w:val="superscript"/>
              </w:rPr>
              <w:t>3</w:t>
            </w:r>
            <w:r w:rsidRPr="00842748">
              <w:rPr>
                <w:rFonts w:eastAsia="SimSun"/>
              </w:rPr>
              <w:t xml:space="preserve"> at ambient temperature and at an absolute pressure of 400</w:t>
            </w:r>
            <w:r w:rsidR="00BD232E">
              <w:rPr>
                <w:rFonts w:eastAsia="SimSun"/>
              </w:rPr>
              <w:t xml:space="preserve"> </w:t>
            </w:r>
            <w:r w:rsidRPr="00842748">
              <w:rPr>
                <w:rFonts w:eastAsia="SimSun"/>
              </w:rPr>
              <w:t>kPa. Through a hole in the piping, enough propane escapes for the cargo tank to be at atmospheric pressure. What is the volume of the propane cloud if it does not mix with the air?</w:t>
            </w:r>
          </w:p>
          <w:p w:rsidR="00D02926" w:rsidRPr="00842748" w:rsidRDefault="00D02926" w:rsidP="00411251">
            <w:pPr>
              <w:suppressAutoHyphens w:val="0"/>
              <w:spacing w:before="40" w:after="120"/>
              <w:ind w:right="113"/>
              <w:rPr>
                <w:rFonts w:eastAsia="SimSun"/>
              </w:rPr>
            </w:pPr>
            <w:r w:rsidRPr="00842748">
              <w:rPr>
                <w:rFonts w:eastAsia="SimSun"/>
              </w:rPr>
              <w:t>A</w:t>
            </w:r>
            <w:r w:rsidRPr="00842748">
              <w:rPr>
                <w:rFonts w:eastAsia="SimSun"/>
              </w:rPr>
              <w:tab/>
              <w:t>250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B</w:t>
            </w:r>
            <w:r w:rsidRPr="00842748">
              <w:rPr>
                <w:rFonts w:eastAsia="SimSun"/>
              </w:rPr>
              <w:tab/>
              <w:t>500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C</w:t>
            </w:r>
            <w:r w:rsidRPr="00842748">
              <w:rPr>
                <w:rFonts w:eastAsia="SimSun"/>
              </w:rPr>
              <w:tab/>
              <w:t>750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D</w:t>
            </w:r>
            <w:r w:rsidRPr="00842748">
              <w:rPr>
                <w:rFonts w:eastAsia="SimSun"/>
              </w:rPr>
              <w:tab/>
              <w:t>1,000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r>
      <w:tr w:rsidR="00D02926" w:rsidRPr="00842748" w:rsidTr="00891FDA">
        <w:trPr>
          <w:cantSplit/>
        </w:trPr>
        <w:tc>
          <w:tcPr>
            <w:tcW w:w="1362"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231 01.1-03</w:t>
            </w: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 xml:space="preserve">Boyle-Mariotte law: </w:t>
            </w:r>
            <w:r w:rsidRPr="00842748">
              <w:rPr>
                <w:i/>
                <w:iCs/>
              </w:rPr>
              <w:t>pV=</w:t>
            </w:r>
            <w:r w:rsidRPr="00842748">
              <w:t>constant</w:t>
            </w:r>
          </w:p>
        </w:tc>
        <w:tc>
          <w:tcPr>
            <w:tcW w:w="1134"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B</w:t>
            </w:r>
          </w:p>
        </w:tc>
      </w:tr>
      <w:tr w:rsidR="00D02926" w:rsidRPr="00714A5E" w:rsidTr="000D0730">
        <w:trPr>
          <w:cantSplit/>
        </w:trPr>
        <w:tc>
          <w:tcPr>
            <w:tcW w:w="1362"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A given quantity of nitrogen has a volume of 50 m</w:t>
            </w:r>
            <w:r w:rsidRPr="00842748">
              <w:rPr>
                <w:rFonts w:eastAsia="SimSun"/>
                <w:vertAlign w:val="superscript"/>
              </w:rPr>
              <w:t>3</w:t>
            </w:r>
            <w:r w:rsidRPr="00842748">
              <w:rPr>
                <w:rFonts w:eastAsia="SimSun"/>
              </w:rPr>
              <w:t xml:space="preserve"> at an absolute pressure of 160</w:t>
            </w:r>
            <w:r w:rsidR="00BD232E">
              <w:rPr>
                <w:rFonts w:eastAsia="SimSun"/>
              </w:rPr>
              <w:t xml:space="preserve"> </w:t>
            </w:r>
            <w:r w:rsidRPr="00842748">
              <w:rPr>
                <w:rFonts w:eastAsia="SimSun"/>
              </w:rPr>
              <w:t>kPa. The nitrogen is compressed to a volume of 20 m</w:t>
            </w:r>
            <w:r w:rsidRPr="00842748">
              <w:rPr>
                <w:rFonts w:eastAsia="SimSun"/>
                <w:vertAlign w:val="superscript"/>
              </w:rPr>
              <w:t>3</w:t>
            </w:r>
            <w:r w:rsidRPr="00842748">
              <w:rPr>
                <w:rFonts w:eastAsia="SimSun"/>
              </w:rPr>
              <w:t>. The temperature remains constant. What is the resulting absolute pressure of the nitrogen?</w:t>
            </w:r>
          </w:p>
          <w:p w:rsidR="00D02926" w:rsidRPr="00842748" w:rsidRDefault="00D02926" w:rsidP="00411251">
            <w:pPr>
              <w:suppressAutoHyphens w:val="0"/>
              <w:spacing w:before="40" w:after="120"/>
              <w:ind w:right="113"/>
              <w:rPr>
                <w:rFonts w:eastAsia="SimSun"/>
              </w:rPr>
            </w:pPr>
            <w:r w:rsidRPr="00842748">
              <w:rPr>
                <w:rFonts w:eastAsia="SimSun"/>
              </w:rPr>
              <w:t>A</w:t>
            </w:r>
            <w:r w:rsidRPr="00842748">
              <w:rPr>
                <w:rFonts w:eastAsia="SimSun"/>
              </w:rPr>
              <w:tab/>
              <w:t>250</w:t>
            </w:r>
            <w:r w:rsidR="00BD232E">
              <w:rPr>
                <w:rFonts w:eastAsia="SimSun"/>
              </w:rPr>
              <w:t xml:space="preserve"> </w:t>
            </w:r>
            <w:r w:rsidRPr="00842748">
              <w:rPr>
                <w:rFonts w:eastAsia="SimSun"/>
              </w:rPr>
              <w:t>kPa</w:t>
            </w:r>
          </w:p>
          <w:p w:rsidR="00D02926" w:rsidRPr="00C149DF" w:rsidRDefault="00D02926" w:rsidP="00411251">
            <w:pPr>
              <w:suppressAutoHyphens w:val="0"/>
              <w:spacing w:before="40" w:after="120"/>
              <w:ind w:right="113"/>
              <w:rPr>
                <w:rFonts w:eastAsia="SimSun"/>
                <w:lang w:val="de-DE"/>
                <w:rPrChange w:id="2" w:author="Clare Lord" w:date="2018-11-08T15:36:00Z">
                  <w:rPr>
                    <w:rFonts w:eastAsia="SimSun"/>
                    <w:lang w:val="es-ES"/>
                  </w:rPr>
                </w:rPrChange>
              </w:rPr>
            </w:pPr>
            <w:r w:rsidRPr="00C149DF">
              <w:rPr>
                <w:rFonts w:eastAsia="SimSun"/>
                <w:lang w:val="de-DE"/>
                <w:rPrChange w:id="3" w:author="Clare Lord" w:date="2018-11-08T15:36:00Z">
                  <w:rPr>
                    <w:rFonts w:eastAsia="SimSun"/>
                    <w:lang w:val="es-ES"/>
                  </w:rPr>
                </w:rPrChange>
              </w:rPr>
              <w:t>B</w:t>
            </w:r>
            <w:r w:rsidRPr="00C149DF">
              <w:rPr>
                <w:rFonts w:eastAsia="SimSun"/>
                <w:lang w:val="de-DE"/>
                <w:rPrChange w:id="4" w:author="Clare Lord" w:date="2018-11-08T15:36:00Z">
                  <w:rPr>
                    <w:rFonts w:eastAsia="SimSun"/>
                    <w:lang w:val="es-ES"/>
                  </w:rPr>
                </w:rPrChange>
              </w:rPr>
              <w:tab/>
              <w:t>400</w:t>
            </w:r>
            <w:r w:rsidR="00BD232E">
              <w:rPr>
                <w:rFonts w:eastAsia="SimSun"/>
                <w:lang w:val="de-DE"/>
              </w:rPr>
              <w:t xml:space="preserve"> </w:t>
            </w:r>
            <w:r w:rsidRPr="00C149DF">
              <w:rPr>
                <w:rFonts w:eastAsia="SimSun"/>
                <w:lang w:val="de-DE"/>
                <w:rPrChange w:id="5" w:author="Clare Lord" w:date="2018-11-08T15:36:00Z">
                  <w:rPr>
                    <w:rFonts w:eastAsia="SimSun"/>
                    <w:lang w:val="es-ES"/>
                  </w:rPr>
                </w:rPrChange>
              </w:rPr>
              <w:t>kPa</w:t>
            </w:r>
          </w:p>
          <w:p w:rsidR="00D02926" w:rsidRPr="00C149DF" w:rsidRDefault="00D02926" w:rsidP="00411251">
            <w:pPr>
              <w:suppressAutoHyphens w:val="0"/>
              <w:spacing w:before="40" w:after="120"/>
              <w:ind w:right="113"/>
              <w:rPr>
                <w:rFonts w:eastAsia="SimSun"/>
                <w:lang w:val="de-DE"/>
                <w:rPrChange w:id="6" w:author="Clare Lord" w:date="2018-11-08T15:36:00Z">
                  <w:rPr>
                    <w:rFonts w:eastAsia="SimSun"/>
                    <w:lang w:val="es-ES"/>
                  </w:rPr>
                </w:rPrChange>
              </w:rPr>
            </w:pPr>
            <w:r w:rsidRPr="00C149DF">
              <w:rPr>
                <w:rFonts w:eastAsia="SimSun"/>
                <w:lang w:val="de-DE"/>
                <w:rPrChange w:id="7" w:author="Clare Lord" w:date="2018-11-08T15:36:00Z">
                  <w:rPr>
                    <w:rFonts w:eastAsia="SimSun"/>
                    <w:lang w:val="es-ES"/>
                  </w:rPr>
                </w:rPrChange>
              </w:rPr>
              <w:t>C</w:t>
            </w:r>
            <w:r w:rsidRPr="00C149DF">
              <w:rPr>
                <w:rFonts w:eastAsia="SimSun"/>
                <w:lang w:val="de-DE"/>
                <w:rPrChange w:id="8" w:author="Clare Lord" w:date="2018-11-08T15:36:00Z">
                  <w:rPr>
                    <w:rFonts w:eastAsia="SimSun"/>
                    <w:lang w:val="es-ES"/>
                  </w:rPr>
                </w:rPrChange>
              </w:rPr>
              <w:tab/>
              <w:t>500</w:t>
            </w:r>
            <w:r w:rsidR="00BD232E">
              <w:rPr>
                <w:rFonts w:eastAsia="SimSun"/>
                <w:lang w:val="de-DE"/>
              </w:rPr>
              <w:t xml:space="preserve"> </w:t>
            </w:r>
            <w:r w:rsidRPr="00C149DF">
              <w:rPr>
                <w:rFonts w:eastAsia="SimSun"/>
                <w:lang w:val="de-DE"/>
                <w:rPrChange w:id="9" w:author="Clare Lord" w:date="2018-11-08T15:36:00Z">
                  <w:rPr>
                    <w:rFonts w:eastAsia="SimSun"/>
                    <w:lang w:val="es-ES"/>
                  </w:rPr>
                </w:rPrChange>
              </w:rPr>
              <w:t>kPa</w:t>
            </w:r>
          </w:p>
          <w:p w:rsidR="00D02926" w:rsidRPr="00C149DF" w:rsidRDefault="00D02926" w:rsidP="00411251">
            <w:pPr>
              <w:suppressAutoHyphens w:val="0"/>
              <w:spacing w:before="40" w:after="120"/>
              <w:ind w:right="113"/>
              <w:rPr>
                <w:rFonts w:eastAsia="SimSun"/>
                <w:lang w:val="de-DE"/>
                <w:rPrChange w:id="10" w:author="Clare Lord" w:date="2018-11-08T15:36:00Z">
                  <w:rPr>
                    <w:rFonts w:eastAsia="SimSun"/>
                    <w:lang w:val="es-ES"/>
                  </w:rPr>
                </w:rPrChange>
              </w:rPr>
            </w:pPr>
            <w:r w:rsidRPr="00C149DF">
              <w:rPr>
                <w:rFonts w:eastAsia="SimSun"/>
                <w:lang w:val="de-DE"/>
                <w:rPrChange w:id="11" w:author="Clare Lord" w:date="2018-11-08T15:36:00Z">
                  <w:rPr>
                    <w:rFonts w:eastAsia="SimSun"/>
                    <w:lang w:val="es-ES"/>
                  </w:rPr>
                </w:rPrChange>
              </w:rPr>
              <w:t>D</w:t>
            </w:r>
            <w:r w:rsidRPr="00C149DF">
              <w:rPr>
                <w:rFonts w:eastAsia="SimSun"/>
                <w:lang w:val="de-DE"/>
                <w:rPrChange w:id="12" w:author="Clare Lord" w:date="2018-11-08T15:36:00Z">
                  <w:rPr>
                    <w:rFonts w:eastAsia="SimSun"/>
                    <w:lang w:val="es-ES"/>
                  </w:rPr>
                </w:rPrChange>
              </w:rPr>
              <w:tab/>
              <w:t>600</w:t>
            </w:r>
            <w:r w:rsidR="00BD232E">
              <w:rPr>
                <w:rFonts w:eastAsia="SimSun"/>
                <w:lang w:val="de-DE"/>
              </w:rPr>
              <w:t xml:space="preserve"> </w:t>
            </w:r>
            <w:r w:rsidRPr="00C149DF">
              <w:rPr>
                <w:rFonts w:eastAsia="SimSun"/>
                <w:lang w:val="de-DE"/>
                <w:rPrChange w:id="13" w:author="Clare Lord" w:date="2018-11-08T15:36:00Z">
                  <w:rPr>
                    <w:rFonts w:eastAsia="SimSun"/>
                    <w:lang w:val="es-ES"/>
                  </w:rPr>
                </w:rPrChange>
              </w:rPr>
              <w:t>kPa</w:t>
            </w:r>
          </w:p>
        </w:tc>
        <w:tc>
          <w:tcPr>
            <w:tcW w:w="1134" w:type="dxa"/>
            <w:tcBorders>
              <w:top w:val="single" w:sz="4" w:space="0" w:color="auto"/>
              <w:left w:val="nil"/>
              <w:bottom w:val="single" w:sz="4" w:space="0" w:color="auto"/>
              <w:right w:val="nil"/>
            </w:tcBorders>
          </w:tcPr>
          <w:p w:rsidR="00D02926" w:rsidRPr="00C149DF" w:rsidRDefault="00D02926" w:rsidP="00411251">
            <w:pPr>
              <w:suppressAutoHyphens w:val="0"/>
              <w:spacing w:before="40" w:after="120"/>
              <w:ind w:right="113"/>
              <w:rPr>
                <w:rFonts w:eastAsia="SimSun"/>
                <w:lang w:val="de-DE"/>
                <w:rPrChange w:id="14" w:author="Clare Lord" w:date="2018-11-08T15:36:00Z">
                  <w:rPr>
                    <w:rFonts w:eastAsia="SimSun"/>
                    <w:lang w:val="es-ES"/>
                  </w:rPr>
                </w:rPrChange>
              </w:rPr>
            </w:pPr>
          </w:p>
        </w:tc>
      </w:tr>
      <w:tr w:rsidR="00D02926" w:rsidRPr="00842748" w:rsidTr="000D0730">
        <w:trPr>
          <w:cantSplit/>
        </w:trPr>
        <w:tc>
          <w:tcPr>
            <w:tcW w:w="1362"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231 01.1-04</w:t>
            </w: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 xml:space="preserve">Boyle-Mariotte law: </w:t>
            </w:r>
            <w:r w:rsidRPr="00842748">
              <w:rPr>
                <w:i/>
                <w:iCs/>
              </w:rPr>
              <w:t>pV</w:t>
            </w:r>
            <w:r w:rsidRPr="00842748">
              <w:t>=constant</w:t>
            </w:r>
          </w:p>
        </w:tc>
        <w:tc>
          <w:tcPr>
            <w:tcW w:w="1134"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pPr>
            <w:r w:rsidRPr="00842748">
              <w:t>A</w:t>
            </w:r>
          </w:p>
        </w:tc>
      </w:tr>
      <w:tr w:rsidR="00D02926" w:rsidRPr="00842748" w:rsidTr="004749CB">
        <w:trPr>
          <w:cantSplit/>
        </w:trPr>
        <w:tc>
          <w:tcPr>
            <w:tcW w:w="1362" w:type="dxa"/>
            <w:tcBorders>
              <w:top w:val="single" w:sz="4" w:space="0" w:color="auto"/>
              <w:left w:val="nil"/>
              <w:bottom w:val="nil"/>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nil"/>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There is nitrogen in a cargo tank of 250 m</w:t>
            </w:r>
            <w:r w:rsidRPr="00842748">
              <w:rPr>
                <w:rFonts w:eastAsia="SimSun"/>
                <w:vertAlign w:val="superscript"/>
              </w:rPr>
              <w:t>3</w:t>
            </w:r>
            <w:r w:rsidRPr="00842748">
              <w:rPr>
                <w:rFonts w:eastAsia="SimSun"/>
              </w:rPr>
              <w:t xml:space="preserve"> at an absolute pressure of 220</w:t>
            </w:r>
            <w:r w:rsidR="00BD232E">
              <w:rPr>
                <w:rFonts w:eastAsia="SimSun"/>
              </w:rPr>
              <w:t> </w:t>
            </w:r>
            <w:r w:rsidRPr="00842748">
              <w:rPr>
                <w:rFonts w:eastAsia="SimSun"/>
              </w:rPr>
              <w:t>kPa. What amount of nitrogen is required to bring the absolute pressure in the tank to 400</w:t>
            </w:r>
            <w:r w:rsidR="00BD232E">
              <w:rPr>
                <w:rFonts w:eastAsia="SimSun"/>
              </w:rPr>
              <w:t xml:space="preserve"> </w:t>
            </w:r>
            <w:r w:rsidRPr="00842748">
              <w:rPr>
                <w:rFonts w:eastAsia="SimSun"/>
              </w:rPr>
              <w:t>kPa?</w:t>
            </w:r>
          </w:p>
          <w:p w:rsidR="00D02926" w:rsidRPr="00842748" w:rsidRDefault="00D02926" w:rsidP="00411251">
            <w:pPr>
              <w:suppressAutoHyphens w:val="0"/>
              <w:spacing w:before="40" w:after="120"/>
              <w:ind w:right="113"/>
              <w:rPr>
                <w:rFonts w:eastAsia="SimSun"/>
              </w:rPr>
            </w:pPr>
            <w:r w:rsidRPr="00842748">
              <w:rPr>
                <w:rFonts w:eastAsia="SimSun"/>
              </w:rPr>
              <w:t>A</w:t>
            </w:r>
            <w:r w:rsidRPr="00842748">
              <w:rPr>
                <w:rFonts w:eastAsia="SimSun"/>
              </w:rPr>
              <w:tab/>
              <w:t>450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B</w:t>
            </w:r>
            <w:r w:rsidRPr="00842748">
              <w:rPr>
                <w:rFonts w:eastAsia="SimSun"/>
              </w:rPr>
              <w:tab/>
              <w:t>700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C</w:t>
            </w:r>
            <w:r w:rsidRPr="00842748">
              <w:rPr>
                <w:rFonts w:eastAsia="SimSun"/>
              </w:rPr>
              <w:tab/>
              <w:t>950 m</w:t>
            </w:r>
            <w:r w:rsidRPr="00842748">
              <w:rPr>
                <w:rFonts w:eastAsia="SimSun"/>
                <w:vertAlign w:val="superscript"/>
              </w:rPr>
              <w:t>3</w:t>
            </w:r>
          </w:p>
          <w:p w:rsidR="00D02926" w:rsidRPr="00842748" w:rsidRDefault="00D02926" w:rsidP="00411251">
            <w:pPr>
              <w:suppressAutoHyphens w:val="0"/>
              <w:spacing w:before="40" w:after="120"/>
              <w:ind w:right="113"/>
              <w:rPr>
                <w:rFonts w:eastAsia="SimSun"/>
              </w:rPr>
            </w:pPr>
            <w:r w:rsidRPr="00842748">
              <w:rPr>
                <w:rFonts w:eastAsia="SimSun"/>
              </w:rPr>
              <w:t>D</w:t>
            </w:r>
            <w:r w:rsidRPr="00842748">
              <w:rPr>
                <w:rFonts w:eastAsia="SimSun"/>
              </w:rPr>
              <w:tab/>
              <w:t>1,200 m</w:t>
            </w:r>
            <w:r w:rsidRPr="00842748">
              <w:rPr>
                <w:rFonts w:eastAsia="SimSun"/>
                <w:vertAlign w:val="superscript"/>
              </w:rPr>
              <w:t>3</w:t>
            </w:r>
          </w:p>
        </w:tc>
        <w:tc>
          <w:tcPr>
            <w:tcW w:w="1134" w:type="dxa"/>
            <w:tcBorders>
              <w:top w:val="single" w:sz="4" w:space="0" w:color="auto"/>
              <w:left w:val="nil"/>
              <w:bottom w:val="nil"/>
              <w:right w:val="nil"/>
            </w:tcBorders>
          </w:tcPr>
          <w:p w:rsidR="00D02926" w:rsidRPr="00842748" w:rsidRDefault="00D02926" w:rsidP="00411251">
            <w:pPr>
              <w:suppressAutoHyphens w:val="0"/>
              <w:spacing w:before="40" w:after="120"/>
              <w:ind w:right="113"/>
              <w:rPr>
                <w:rFonts w:eastAsia="SimSun"/>
              </w:rPr>
            </w:pPr>
          </w:p>
        </w:tc>
      </w:tr>
      <w:tr w:rsidR="00D02926" w:rsidRPr="00842748" w:rsidTr="004749CB">
        <w:trPr>
          <w:cantSplit/>
        </w:trPr>
        <w:tc>
          <w:tcPr>
            <w:tcW w:w="1362"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lastRenderedPageBreak/>
              <w:t>231 01.1-05</w:t>
            </w:r>
          </w:p>
        </w:tc>
        <w:tc>
          <w:tcPr>
            <w:tcW w:w="6009"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 xml:space="preserve">Boyle-Mariotte law: </w:t>
            </w:r>
            <w:r w:rsidRPr="00842748">
              <w:rPr>
                <w:rFonts w:eastAsia="SimSun"/>
                <w:i/>
                <w:iCs/>
              </w:rPr>
              <w:t>pV</w:t>
            </w:r>
            <w:r w:rsidRPr="00842748">
              <w:rPr>
                <w:rFonts w:eastAsia="SimSun"/>
              </w:rPr>
              <w:t>=constant</w:t>
            </w:r>
            <w:r w:rsidR="004E502B">
              <w:rPr>
                <w:rFonts w:eastAsia="SimSun"/>
              </w:rPr>
              <w:t xml:space="preserve"> </w:t>
            </w:r>
            <w:bookmarkStart w:id="15" w:name="_GoBack"/>
            <w:bookmarkEnd w:id="15"/>
          </w:p>
        </w:tc>
        <w:tc>
          <w:tcPr>
            <w:tcW w:w="1134"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B</w:t>
            </w:r>
          </w:p>
        </w:tc>
      </w:tr>
      <w:tr w:rsidR="00D02926" w:rsidRPr="00714A5E" w:rsidTr="004749CB">
        <w:trPr>
          <w:cantSplit/>
        </w:trPr>
        <w:tc>
          <w:tcPr>
            <w:tcW w:w="1362" w:type="dxa"/>
            <w:tcBorders>
              <w:top w:val="single" w:sz="4" w:space="0" w:color="auto"/>
              <w:left w:val="nil"/>
              <w:bottom w:val="nil"/>
              <w:right w:val="nil"/>
            </w:tcBorders>
          </w:tcPr>
          <w:p w:rsidR="00D02926" w:rsidRPr="00842748" w:rsidRDefault="00D02926" w:rsidP="00411251">
            <w:pPr>
              <w:keepNext/>
              <w:keepLines/>
              <w:suppressAutoHyphens w:val="0"/>
              <w:spacing w:before="40" w:after="120"/>
              <w:ind w:right="113"/>
              <w:rPr>
                <w:rFonts w:eastAsia="SimSun"/>
              </w:rPr>
            </w:pPr>
          </w:p>
        </w:tc>
        <w:tc>
          <w:tcPr>
            <w:tcW w:w="6009"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A quantity of nitrogen takes up a volume of 50 m</w:t>
            </w:r>
            <w:r w:rsidRPr="00842748">
              <w:rPr>
                <w:rFonts w:eastAsia="SimSun"/>
                <w:vertAlign w:val="superscript"/>
              </w:rPr>
              <w:t>3</w:t>
            </w:r>
            <w:r w:rsidRPr="00842748">
              <w:rPr>
                <w:rFonts w:eastAsia="SimSun"/>
              </w:rPr>
              <w:t xml:space="preserve"> at an absolute pressure of </w:t>
            </w:r>
            <w:r w:rsidRPr="00842748">
              <w:t>320</w:t>
            </w:r>
            <w:r w:rsidR="00BD232E">
              <w:t xml:space="preserve"> </w:t>
            </w:r>
            <w:r w:rsidRPr="00842748">
              <w:t>kPa</w:t>
            </w:r>
            <w:r w:rsidRPr="00842748">
              <w:rPr>
                <w:rFonts w:eastAsia="SimSun"/>
              </w:rPr>
              <w:t>. At a constant temperature, the volume is reduced to 10 m</w:t>
            </w:r>
            <w:r w:rsidRPr="00842748">
              <w:rPr>
                <w:rFonts w:eastAsia="SimSun"/>
                <w:vertAlign w:val="superscript"/>
              </w:rPr>
              <w:t>3</w:t>
            </w:r>
            <w:r w:rsidRPr="00842748">
              <w:rPr>
                <w:rFonts w:eastAsia="SimSun"/>
              </w:rPr>
              <w:t>. What is the resulting absolute pressure of the nitrogen?</w:t>
            </w:r>
          </w:p>
          <w:p w:rsidR="00D02926" w:rsidRPr="00842748" w:rsidRDefault="00D02926" w:rsidP="00411251">
            <w:pPr>
              <w:keepNext/>
              <w:keepLines/>
              <w:suppressAutoHyphens w:val="0"/>
              <w:spacing w:before="40" w:after="120"/>
              <w:ind w:right="113"/>
              <w:rPr>
                <w:rFonts w:eastAsia="SimSun"/>
              </w:rPr>
            </w:pPr>
            <w:r w:rsidRPr="00842748">
              <w:rPr>
                <w:rFonts w:eastAsia="SimSun"/>
              </w:rPr>
              <w:t>A</w:t>
            </w:r>
            <w:r w:rsidRPr="00842748">
              <w:rPr>
                <w:rFonts w:eastAsia="SimSun"/>
              </w:rPr>
              <w:tab/>
            </w:r>
            <w:r w:rsidRPr="00842748">
              <w:t>1,100</w:t>
            </w:r>
            <w:r w:rsidR="00BD232E">
              <w:t xml:space="preserve"> </w:t>
            </w:r>
            <w:r w:rsidRPr="00842748">
              <w:t>kPa</w:t>
            </w:r>
          </w:p>
          <w:p w:rsidR="00D02926" w:rsidRPr="00C149DF" w:rsidRDefault="00D02926" w:rsidP="00411251">
            <w:pPr>
              <w:keepNext/>
              <w:keepLines/>
              <w:suppressAutoHyphens w:val="0"/>
              <w:spacing w:before="40" w:after="120"/>
              <w:ind w:right="113"/>
              <w:rPr>
                <w:rFonts w:eastAsia="SimSun"/>
                <w:lang w:val="de-DE"/>
                <w:rPrChange w:id="16" w:author="Clare Lord" w:date="2018-11-08T15:36:00Z">
                  <w:rPr>
                    <w:rFonts w:eastAsia="SimSun"/>
                    <w:lang w:val="es-ES"/>
                  </w:rPr>
                </w:rPrChange>
              </w:rPr>
            </w:pPr>
            <w:r w:rsidRPr="00C149DF">
              <w:rPr>
                <w:rFonts w:eastAsia="SimSun"/>
                <w:lang w:val="de-DE"/>
                <w:rPrChange w:id="17" w:author="Clare Lord" w:date="2018-11-08T15:36:00Z">
                  <w:rPr>
                    <w:rFonts w:eastAsia="SimSun"/>
                    <w:lang w:val="es-ES"/>
                  </w:rPr>
                </w:rPrChange>
              </w:rPr>
              <w:t>B</w:t>
            </w:r>
            <w:r w:rsidRPr="00C149DF">
              <w:rPr>
                <w:rFonts w:eastAsia="SimSun"/>
                <w:lang w:val="de-DE"/>
                <w:rPrChange w:id="18" w:author="Clare Lord" w:date="2018-11-08T15:36:00Z">
                  <w:rPr>
                    <w:rFonts w:eastAsia="SimSun"/>
                    <w:lang w:val="es-ES"/>
                  </w:rPr>
                </w:rPrChange>
              </w:rPr>
              <w:tab/>
            </w:r>
            <w:r w:rsidRPr="00C149DF">
              <w:rPr>
                <w:lang w:val="de-DE"/>
                <w:rPrChange w:id="19" w:author="Clare Lord" w:date="2018-11-08T15:36:00Z">
                  <w:rPr>
                    <w:lang w:val="es-ES"/>
                  </w:rPr>
                </w:rPrChange>
              </w:rPr>
              <w:t>1,600</w:t>
            </w:r>
            <w:r w:rsidR="00BD232E">
              <w:rPr>
                <w:lang w:val="de-DE"/>
              </w:rPr>
              <w:t xml:space="preserve"> </w:t>
            </w:r>
            <w:r w:rsidRPr="00C149DF">
              <w:rPr>
                <w:lang w:val="de-DE"/>
                <w:rPrChange w:id="20" w:author="Clare Lord" w:date="2018-11-08T15:36:00Z">
                  <w:rPr>
                    <w:lang w:val="es-ES"/>
                  </w:rPr>
                </w:rPrChange>
              </w:rPr>
              <w:t>kPa</w:t>
            </w:r>
          </w:p>
          <w:p w:rsidR="00D02926" w:rsidRPr="00C149DF" w:rsidRDefault="00D02926" w:rsidP="00411251">
            <w:pPr>
              <w:keepNext/>
              <w:keepLines/>
              <w:suppressAutoHyphens w:val="0"/>
              <w:spacing w:before="40" w:after="120"/>
              <w:ind w:right="113"/>
              <w:rPr>
                <w:rFonts w:eastAsia="SimSun"/>
                <w:lang w:val="de-DE"/>
                <w:rPrChange w:id="21" w:author="Clare Lord" w:date="2018-11-08T15:36:00Z">
                  <w:rPr>
                    <w:rFonts w:eastAsia="SimSun"/>
                    <w:lang w:val="es-ES"/>
                  </w:rPr>
                </w:rPrChange>
              </w:rPr>
            </w:pPr>
            <w:r w:rsidRPr="00C149DF">
              <w:rPr>
                <w:rFonts w:eastAsia="SimSun"/>
                <w:lang w:val="de-DE"/>
                <w:rPrChange w:id="22" w:author="Clare Lord" w:date="2018-11-08T15:36:00Z">
                  <w:rPr>
                    <w:rFonts w:eastAsia="SimSun"/>
                    <w:lang w:val="es-ES"/>
                  </w:rPr>
                </w:rPrChange>
              </w:rPr>
              <w:t>C</w:t>
            </w:r>
            <w:r w:rsidRPr="00C149DF">
              <w:rPr>
                <w:rFonts w:eastAsia="SimSun"/>
                <w:lang w:val="de-DE"/>
                <w:rPrChange w:id="23" w:author="Clare Lord" w:date="2018-11-08T15:36:00Z">
                  <w:rPr>
                    <w:rFonts w:eastAsia="SimSun"/>
                    <w:lang w:val="es-ES"/>
                  </w:rPr>
                </w:rPrChange>
              </w:rPr>
              <w:tab/>
            </w:r>
            <w:r w:rsidRPr="00C149DF">
              <w:rPr>
                <w:lang w:val="de-DE"/>
                <w:rPrChange w:id="24" w:author="Clare Lord" w:date="2018-11-08T15:36:00Z">
                  <w:rPr>
                    <w:lang w:val="es-ES"/>
                  </w:rPr>
                </w:rPrChange>
              </w:rPr>
              <w:t>2,000</w:t>
            </w:r>
            <w:r w:rsidR="00BD232E">
              <w:rPr>
                <w:lang w:val="de-DE"/>
              </w:rPr>
              <w:t xml:space="preserve"> </w:t>
            </w:r>
            <w:r w:rsidRPr="00C149DF">
              <w:rPr>
                <w:lang w:val="de-DE"/>
                <w:rPrChange w:id="25" w:author="Clare Lord" w:date="2018-11-08T15:36:00Z">
                  <w:rPr>
                    <w:lang w:val="es-ES"/>
                  </w:rPr>
                </w:rPrChange>
              </w:rPr>
              <w:t>kPa</w:t>
            </w:r>
          </w:p>
          <w:p w:rsidR="00D02926" w:rsidRPr="00C149DF" w:rsidRDefault="00D02926" w:rsidP="00411251">
            <w:pPr>
              <w:keepNext/>
              <w:keepLines/>
              <w:suppressAutoHyphens w:val="0"/>
              <w:spacing w:before="40" w:after="120"/>
              <w:ind w:right="113"/>
              <w:rPr>
                <w:rFonts w:eastAsia="SimSun"/>
                <w:lang w:val="de-DE"/>
                <w:rPrChange w:id="26" w:author="Clare Lord" w:date="2018-11-08T15:36:00Z">
                  <w:rPr>
                    <w:rFonts w:eastAsia="SimSun"/>
                    <w:lang w:val="es-ES"/>
                  </w:rPr>
                </w:rPrChange>
              </w:rPr>
            </w:pPr>
            <w:r w:rsidRPr="00C149DF">
              <w:rPr>
                <w:rFonts w:eastAsia="SimSun"/>
                <w:lang w:val="de-DE"/>
                <w:rPrChange w:id="27" w:author="Clare Lord" w:date="2018-11-08T15:36:00Z">
                  <w:rPr>
                    <w:rFonts w:eastAsia="SimSun"/>
                    <w:lang w:val="es-ES"/>
                  </w:rPr>
                </w:rPrChange>
              </w:rPr>
              <w:t>D</w:t>
            </w:r>
            <w:r w:rsidRPr="00C149DF">
              <w:rPr>
                <w:rFonts w:eastAsia="SimSun"/>
                <w:lang w:val="de-DE"/>
                <w:rPrChange w:id="28" w:author="Clare Lord" w:date="2018-11-08T15:36:00Z">
                  <w:rPr>
                    <w:rFonts w:eastAsia="SimSun"/>
                    <w:lang w:val="es-ES"/>
                  </w:rPr>
                </w:rPrChange>
              </w:rPr>
              <w:tab/>
            </w:r>
            <w:r w:rsidRPr="00C149DF">
              <w:rPr>
                <w:lang w:val="de-DE"/>
                <w:rPrChange w:id="29" w:author="Clare Lord" w:date="2018-11-08T15:36:00Z">
                  <w:rPr>
                    <w:lang w:val="es-ES"/>
                  </w:rPr>
                </w:rPrChange>
              </w:rPr>
              <w:t>2,100</w:t>
            </w:r>
            <w:r w:rsidR="00BD232E">
              <w:rPr>
                <w:lang w:val="de-DE"/>
              </w:rPr>
              <w:t xml:space="preserve"> </w:t>
            </w:r>
            <w:r w:rsidRPr="00C149DF">
              <w:rPr>
                <w:lang w:val="de-DE"/>
                <w:rPrChange w:id="30" w:author="Clare Lord" w:date="2018-11-08T15:36:00Z">
                  <w:rPr>
                    <w:lang w:val="es-ES"/>
                  </w:rPr>
                </w:rPrChange>
              </w:rPr>
              <w:t>kPa</w:t>
            </w:r>
          </w:p>
        </w:tc>
        <w:tc>
          <w:tcPr>
            <w:tcW w:w="1134" w:type="dxa"/>
            <w:tcBorders>
              <w:top w:val="single" w:sz="4" w:space="0" w:color="auto"/>
              <w:left w:val="nil"/>
              <w:bottom w:val="nil"/>
              <w:right w:val="nil"/>
            </w:tcBorders>
          </w:tcPr>
          <w:p w:rsidR="00D02926" w:rsidRPr="00C149DF" w:rsidRDefault="00D02926" w:rsidP="00411251">
            <w:pPr>
              <w:keepNext/>
              <w:keepLines/>
              <w:suppressAutoHyphens w:val="0"/>
              <w:spacing w:before="40" w:after="120"/>
              <w:ind w:right="113"/>
              <w:rPr>
                <w:rFonts w:eastAsia="SimSun"/>
                <w:lang w:val="de-DE"/>
                <w:rPrChange w:id="31" w:author="Clare Lord" w:date="2018-11-08T15:36:00Z">
                  <w:rPr>
                    <w:rFonts w:eastAsia="SimSun"/>
                    <w:lang w:val="es-ES"/>
                  </w:rPr>
                </w:rPrChange>
              </w:rPr>
            </w:pPr>
          </w:p>
        </w:tc>
      </w:tr>
      <w:tr w:rsidR="00D02926" w:rsidRPr="00842748" w:rsidTr="00891FDA">
        <w:trPr>
          <w:cantSplit/>
        </w:trPr>
        <w:tc>
          <w:tcPr>
            <w:tcW w:w="1362"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231 01.1-06</w:t>
            </w:r>
          </w:p>
        </w:tc>
        <w:tc>
          <w:tcPr>
            <w:tcW w:w="6009"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lang w:val="fr-CH"/>
              </w:rPr>
            </w:pPr>
            <w:r w:rsidRPr="00842748">
              <w:rPr>
                <w:rFonts w:eastAsia="SimSun"/>
                <w:lang w:val="fr-CH"/>
              </w:rPr>
              <w:t xml:space="preserve">Gay-Lussac law: </w:t>
            </w:r>
            <w:r w:rsidRPr="00842748">
              <w:rPr>
                <w:rFonts w:eastAsia="SimSun"/>
                <w:i/>
                <w:iCs/>
                <w:lang w:val="fr-CH"/>
              </w:rPr>
              <w:t>p/T</w:t>
            </w:r>
            <w:r w:rsidRPr="00842748">
              <w:rPr>
                <w:rFonts w:eastAsia="SimSun"/>
                <w:lang w:val="fr-CH"/>
              </w:rPr>
              <w:t>=constant</w:t>
            </w:r>
          </w:p>
        </w:tc>
        <w:tc>
          <w:tcPr>
            <w:tcW w:w="1134"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C</w:t>
            </w:r>
          </w:p>
        </w:tc>
      </w:tr>
      <w:tr w:rsidR="00D02926" w:rsidRPr="00842748" w:rsidTr="00891FDA">
        <w:trPr>
          <w:cantSplit/>
        </w:trPr>
        <w:tc>
          <w:tcPr>
            <w:tcW w:w="1362" w:type="dxa"/>
            <w:tcBorders>
              <w:top w:val="single" w:sz="4" w:space="0" w:color="auto"/>
              <w:left w:val="nil"/>
              <w:bottom w:val="nil"/>
              <w:right w:val="nil"/>
            </w:tcBorders>
          </w:tcPr>
          <w:p w:rsidR="00D02926" w:rsidRPr="00842748" w:rsidRDefault="00D02926" w:rsidP="00411251">
            <w:pPr>
              <w:keepNext/>
              <w:keepLines/>
              <w:suppressAutoHyphens w:val="0"/>
              <w:spacing w:before="40" w:after="120"/>
              <w:ind w:right="113"/>
              <w:rPr>
                <w:rFonts w:eastAsia="SimSun"/>
              </w:rPr>
            </w:pPr>
          </w:p>
        </w:tc>
        <w:tc>
          <w:tcPr>
            <w:tcW w:w="6009"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In a closed tank, there is propane vapour at an absolute pressure of 120</w:t>
            </w:r>
            <w:r w:rsidR="00BD232E">
              <w:rPr>
                <w:rFonts w:eastAsia="SimSun"/>
              </w:rPr>
              <w:t> </w:t>
            </w:r>
            <w:r w:rsidRPr="00842748">
              <w:rPr>
                <w:rFonts w:eastAsia="SimSun"/>
              </w:rPr>
              <w:t>kPa and at a temperature of 10</w:t>
            </w:r>
            <w:r w:rsidR="00BD232E">
              <w:rPr>
                <w:rFonts w:eastAsia="SimSun"/>
              </w:rPr>
              <w:t xml:space="preserve"> </w:t>
            </w:r>
            <w:r w:rsidRPr="00842748">
              <w:rPr>
                <w:rFonts w:eastAsia="SimSun"/>
              </w:rPr>
              <w:t>°C. With the volume of the tank remaining constant, the temperature is increased until the pressure reaches an absolute pressure of 140</w:t>
            </w:r>
            <w:r w:rsidR="00BD232E">
              <w:rPr>
                <w:rFonts w:eastAsia="SimSun"/>
              </w:rPr>
              <w:t xml:space="preserve"> </w:t>
            </w:r>
            <w:r w:rsidRPr="00842748">
              <w:rPr>
                <w:rFonts w:eastAsia="SimSun"/>
              </w:rPr>
              <w:t>kPa. What is the resulting temperature of the gas?</w:t>
            </w:r>
          </w:p>
          <w:p w:rsidR="00D02926" w:rsidRPr="00842748" w:rsidRDefault="00D02926" w:rsidP="00411251">
            <w:pPr>
              <w:keepNext/>
              <w:keepLines/>
              <w:suppressAutoHyphens w:val="0"/>
              <w:spacing w:before="40" w:after="120"/>
              <w:ind w:right="113"/>
              <w:rPr>
                <w:rFonts w:eastAsia="SimSun"/>
              </w:rPr>
            </w:pPr>
            <w:r w:rsidRPr="00842748">
              <w:rPr>
                <w:rFonts w:eastAsia="SimSun"/>
              </w:rPr>
              <w:t>A</w:t>
            </w:r>
            <w:r w:rsidRPr="00842748">
              <w:rPr>
                <w:rFonts w:eastAsia="SimSun"/>
              </w:rPr>
              <w:tab/>
              <w:t>12</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B</w:t>
            </w:r>
            <w:r w:rsidRPr="00842748">
              <w:rPr>
                <w:rFonts w:eastAsia="SimSun"/>
              </w:rPr>
              <w:tab/>
              <w:t>20</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C</w:t>
            </w:r>
            <w:r w:rsidRPr="00842748">
              <w:rPr>
                <w:rFonts w:eastAsia="SimSun"/>
              </w:rPr>
              <w:tab/>
              <w:t>57</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D</w:t>
            </w:r>
            <w:r w:rsidRPr="00842748">
              <w:rPr>
                <w:rFonts w:eastAsia="SimSun"/>
              </w:rPr>
              <w:tab/>
              <w:t>293</w:t>
            </w:r>
            <w:r w:rsidR="00BD232E">
              <w:rPr>
                <w:rFonts w:eastAsia="SimSun"/>
              </w:rPr>
              <w:t xml:space="preserve"> </w:t>
            </w:r>
            <w:r w:rsidRPr="00842748">
              <w:rPr>
                <w:rFonts w:eastAsia="SimSun"/>
              </w:rPr>
              <w:t>°C</w:t>
            </w:r>
          </w:p>
        </w:tc>
        <w:tc>
          <w:tcPr>
            <w:tcW w:w="1134" w:type="dxa"/>
            <w:tcBorders>
              <w:top w:val="single" w:sz="4" w:space="0" w:color="auto"/>
              <w:left w:val="nil"/>
              <w:bottom w:val="nil"/>
              <w:right w:val="nil"/>
            </w:tcBorders>
          </w:tcPr>
          <w:p w:rsidR="00D02926" w:rsidRPr="00842748" w:rsidRDefault="00D02926" w:rsidP="00411251">
            <w:pPr>
              <w:keepNext/>
              <w:keepLines/>
              <w:suppressAutoHyphens w:val="0"/>
              <w:spacing w:before="40" w:after="120"/>
              <w:ind w:right="113"/>
              <w:rPr>
                <w:rFonts w:eastAsia="SimSun"/>
              </w:rPr>
            </w:pPr>
          </w:p>
        </w:tc>
      </w:tr>
      <w:tr w:rsidR="00D02926" w:rsidRPr="00842748" w:rsidTr="00891FDA">
        <w:trPr>
          <w:cantSplit/>
        </w:trPr>
        <w:tc>
          <w:tcPr>
            <w:tcW w:w="1362" w:type="dxa"/>
            <w:tcBorders>
              <w:top w:val="single" w:sz="4" w:space="0" w:color="auto"/>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231 01.1-07</w:t>
            </w:r>
          </w:p>
        </w:tc>
        <w:tc>
          <w:tcPr>
            <w:tcW w:w="6009" w:type="dxa"/>
            <w:tcBorders>
              <w:top w:val="single" w:sz="4" w:space="0" w:color="auto"/>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lang w:val="fr-CH"/>
              </w:rPr>
            </w:pPr>
            <w:r w:rsidRPr="00842748">
              <w:rPr>
                <w:rFonts w:eastAsia="SimSun"/>
                <w:lang w:val="fr-CH"/>
              </w:rPr>
              <w:t xml:space="preserve">Gay-Lussac law: </w:t>
            </w:r>
            <w:r w:rsidRPr="00842748">
              <w:rPr>
                <w:rFonts w:eastAsia="SimSun"/>
                <w:i/>
                <w:iCs/>
                <w:lang w:val="fr-CH"/>
              </w:rPr>
              <w:t>p/T</w:t>
            </w:r>
            <w:r w:rsidRPr="00842748">
              <w:rPr>
                <w:rFonts w:eastAsia="SimSun"/>
                <w:lang w:val="fr-CH"/>
              </w:rPr>
              <w:t>=constant</w:t>
            </w:r>
          </w:p>
        </w:tc>
        <w:tc>
          <w:tcPr>
            <w:tcW w:w="1134" w:type="dxa"/>
            <w:tcBorders>
              <w:top w:val="single" w:sz="4" w:space="0" w:color="auto"/>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D</w:t>
            </w:r>
          </w:p>
        </w:tc>
      </w:tr>
      <w:tr w:rsidR="00D02926" w:rsidRPr="00842748" w:rsidTr="006855B4">
        <w:trPr>
          <w:cantSplit/>
        </w:trPr>
        <w:tc>
          <w:tcPr>
            <w:tcW w:w="1362"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single" w:sz="4" w:space="0" w:color="auto"/>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A cargo tank contains propane gas at an absolute pressure of 500</w:t>
            </w:r>
            <w:r w:rsidR="00BD232E">
              <w:rPr>
                <w:rFonts w:eastAsia="SimSun"/>
              </w:rPr>
              <w:t xml:space="preserve"> </w:t>
            </w:r>
            <w:r w:rsidRPr="00842748">
              <w:rPr>
                <w:rFonts w:eastAsia="SimSun"/>
              </w:rPr>
              <w:t>kPa and a temperature of 40</w:t>
            </w:r>
            <w:r w:rsidR="00BD232E">
              <w:rPr>
                <w:rFonts w:eastAsia="SimSun"/>
              </w:rPr>
              <w:t xml:space="preserve"> </w:t>
            </w:r>
            <w:r w:rsidRPr="00842748">
              <w:rPr>
                <w:rFonts w:eastAsia="SimSun"/>
              </w:rPr>
              <w:t xml:space="preserve">°C. The propane gas cools to </w:t>
            </w:r>
            <w:ins w:id="32" w:author="Robert Daly" w:date="2018-11-01T10:39:00Z">
              <w:r>
                <w:rPr>
                  <w:rFonts w:eastAsia="SimSun"/>
                </w:rPr>
                <w:t>9</w:t>
              </w:r>
            </w:ins>
            <w:del w:id="33" w:author="Robert Daly" w:date="2018-11-01T10:39:00Z">
              <w:r w:rsidRPr="00842748" w:rsidDel="007D071B">
                <w:rPr>
                  <w:rFonts w:eastAsia="SimSun"/>
                </w:rPr>
                <w:delText>10</w:delText>
              </w:r>
            </w:del>
            <w:r w:rsidR="00BD232E">
              <w:rPr>
                <w:rFonts w:eastAsia="SimSun"/>
              </w:rPr>
              <w:t xml:space="preserve"> </w:t>
            </w:r>
            <w:r w:rsidRPr="00842748">
              <w:rPr>
                <w:rFonts w:eastAsia="SimSun"/>
              </w:rPr>
              <w:t>°C. What is the absolute pressure in the cargo tank?</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r>
            <w:r w:rsidRPr="00842748">
              <w:rPr>
                <w:lang w:val="es-ES"/>
              </w:rPr>
              <w:t>100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r>
            <w:r w:rsidRPr="00842748">
              <w:rPr>
                <w:lang w:val="es-ES"/>
              </w:rPr>
              <w:t>120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r>
            <w:r w:rsidRPr="00842748">
              <w:rPr>
                <w:lang w:val="es-ES"/>
              </w:rPr>
              <w:t>360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rPr>
            </w:pPr>
            <w:r w:rsidRPr="00842748">
              <w:rPr>
                <w:rFonts w:eastAsia="SimSun"/>
              </w:rPr>
              <w:t>D</w:t>
            </w:r>
            <w:r w:rsidRPr="00842748">
              <w:rPr>
                <w:rFonts w:eastAsia="SimSun"/>
              </w:rPr>
              <w:tab/>
            </w:r>
            <w:r w:rsidRPr="00842748">
              <w:t>450</w:t>
            </w:r>
            <w:r w:rsidR="00BD232E">
              <w:t xml:space="preserve"> </w:t>
            </w:r>
            <w:r w:rsidRPr="00842748">
              <w:t>kPa</w:t>
            </w:r>
          </w:p>
        </w:tc>
        <w:tc>
          <w:tcPr>
            <w:tcW w:w="1134" w:type="dxa"/>
            <w:tcBorders>
              <w:top w:val="single" w:sz="4" w:space="0" w:color="auto"/>
              <w:left w:val="nil"/>
              <w:bottom w:val="single" w:sz="4" w:space="0" w:color="auto"/>
              <w:right w:val="nil"/>
            </w:tcBorders>
          </w:tcPr>
          <w:p w:rsidR="00D02926" w:rsidRPr="00842748" w:rsidRDefault="00D02926" w:rsidP="00411251">
            <w:pPr>
              <w:suppressAutoHyphens w:val="0"/>
              <w:spacing w:before="40" w:after="120"/>
              <w:ind w:right="113"/>
              <w:rPr>
                <w:rFonts w:eastAsia="SimSun"/>
              </w:rPr>
            </w:pPr>
          </w:p>
        </w:tc>
      </w:tr>
      <w:tr w:rsidR="00D02926" w:rsidRPr="00842748" w:rsidTr="006855B4">
        <w:trPr>
          <w:cantSplit/>
        </w:trPr>
        <w:tc>
          <w:tcPr>
            <w:tcW w:w="1362" w:type="dxa"/>
            <w:tcBorders>
              <w:top w:val="single" w:sz="4" w:space="0" w:color="auto"/>
              <w:left w:val="nil"/>
              <w:bottom w:val="nil"/>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231 01.1-08</w:t>
            </w:r>
          </w:p>
        </w:tc>
        <w:tc>
          <w:tcPr>
            <w:tcW w:w="6009" w:type="dxa"/>
            <w:tcBorders>
              <w:top w:val="single" w:sz="4" w:space="0" w:color="auto"/>
              <w:left w:val="nil"/>
              <w:bottom w:val="nil"/>
              <w:right w:val="nil"/>
            </w:tcBorders>
            <w:hideMark/>
          </w:tcPr>
          <w:p w:rsidR="00D02926" w:rsidRPr="00842748" w:rsidRDefault="00D02926" w:rsidP="00411251">
            <w:pPr>
              <w:suppressAutoHyphens w:val="0"/>
              <w:spacing w:before="40" w:after="120"/>
              <w:ind w:right="113"/>
              <w:rPr>
                <w:rFonts w:eastAsia="SimSun"/>
                <w:lang w:val="fr-CH"/>
              </w:rPr>
            </w:pPr>
            <w:r w:rsidRPr="00842748">
              <w:rPr>
                <w:rFonts w:eastAsia="SimSun"/>
                <w:lang w:val="fr-CH"/>
              </w:rPr>
              <w:t xml:space="preserve">Gay-Lussac law: </w:t>
            </w:r>
            <w:r w:rsidRPr="00842748">
              <w:rPr>
                <w:rFonts w:eastAsia="SimSun"/>
                <w:i/>
                <w:iCs/>
                <w:lang w:val="fr-CH"/>
              </w:rPr>
              <w:t>p/T</w:t>
            </w:r>
            <w:r w:rsidRPr="00842748">
              <w:rPr>
                <w:rFonts w:eastAsia="SimSun"/>
                <w:lang w:val="fr-CH"/>
              </w:rPr>
              <w:t>=constant</w:t>
            </w:r>
          </w:p>
        </w:tc>
        <w:tc>
          <w:tcPr>
            <w:tcW w:w="1134" w:type="dxa"/>
            <w:tcBorders>
              <w:top w:val="single" w:sz="4" w:space="0" w:color="auto"/>
              <w:left w:val="nil"/>
              <w:bottom w:val="nil"/>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D</w:t>
            </w:r>
          </w:p>
        </w:tc>
      </w:tr>
      <w:tr w:rsidR="00D02926" w:rsidRPr="00842748" w:rsidTr="00BC27AC">
        <w:trPr>
          <w:cantSplit/>
        </w:trPr>
        <w:tc>
          <w:tcPr>
            <w:tcW w:w="1362" w:type="dxa"/>
            <w:tcBorders>
              <w:top w:val="single" w:sz="4" w:space="0" w:color="auto"/>
              <w:left w:val="nil"/>
              <w:bottom w:val="nil"/>
              <w:right w:val="nil"/>
            </w:tcBorders>
          </w:tcPr>
          <w:p w:rsidR="00D02926" w:rsidRPr="00842748" w:rsidRDefault="00D02926" w:rsidP="00411251">
            <w:pPr>
              <w:suppressAutoHyphens w:val="0"/>
              <w:spacing w:before="40" w:after="120"/>
              <w:ind w:right="113"/>
              <w:rPr>
                <w:rFonts w:eastAsia="SimSun"/>
              </w:rPr>
            </w:pPr>
          </w:p>
        </w:tc>
        <w:tc>
          <w:tcPr>
            <w:tcW w:w="6009" w:type="dxa"/>
            <w:tcBorders>
              <w:top w:val="single" w:sz="4" w:space="0" w:color="auto"/>
              <w:left w:val="nil"/>
              <w:bottom w:val="nil"/>
              <w:right w:val="nil"/>
            </w:tcBorders>
            <w:hideMark/>
          </w:tcPr>
          <w:p w:rsidR="00D02926" w:rsidRPr="00842748" w:rsidRDefault="00D02926" w:rsidP="00411251">
            <w:pPr>
              <w:suppressAutoHyphens w:val="0"/>
              <w:spacing w:before="40" w:after="120"/>
              <w:ind w:right="113"/>
              <w:rPr>
                <w:rFonts w:eastAsia="SimSun"/>
              </w:rPr>
            </w:pPr>
            <w:r w:rsidRPr="00842748">
              <w:rPr>
                <w:rFonts w:eastAsia="SimSun"/>
              </w:rPr>
              <w:t>A cargo tank of 300 m</w:t>
            </w:r>
            <w:r w:rsidRPr="00842748">
              <w:rPr>
                <w:rFonts w:eastAsia="SimSun"/>
                <w:vertAlign w:val="superscript"/>
              </w:rPr>
              <w:t>2</w:t>
            </w:r>
            <w:r w:rsidRPr="00842748">
              <w:rPr>
                <w:rFonts w:eastAsia="SimSun"/>
              </w:rPr>
              <w:t xml:space="preserve"> contains nitrogen at an absolute pressure of 250 kPa at -1</w:t>
            </w:r>
            <w:ins w:id="34" w:author="Robert Daly" w:date="2018-11-01T14:42:00Z">
              <w:r>
                <w:rPr>
                  <w:rFonts w:eastAsia="SimSun"/>
                </w:rPr>
                <w:t>2</w:t>
              </w:r>
            </w:ins>
            <w:del w:id="35" w:author="Robert Daly" w:date="2018-11-01T10:39:00Z">
              <w:r w:rsidRPr="00842748" w:rsidDel="007D071B">
                <w:rPr>
                  <w:rFonts w:eastAsia="SimSun"/>
                </w:rPr>
                <w:delText>0</w:delText>
              </w:r>
            </w:del>
            <w:r w:rsidR="00BD232E">
              <w:rPr>
                <w:rFonts w:eastAsia="SimSun"/>
              </w:rPr>
              <w:t xml:space="preserve"> </w:t>
            </w:r>
            <w:r w:rsidRPr="00842748">
              <w:rPr>
                <w:rFonts w:eastAsia="SimSun"/>
              </w:rPr>
              <w:t>°C. The temperature of the nitrogen increases to 30</w:t>
            </w:r>
            <w:r w:rsidR="00BD232E">
              <w:rPr>
                <w:rFonts w:eastAsia="SimSun"/>
              </w:rPr>
              <w:t xml:space="preserve"> </w:t>
            </w:r>
            <w:r w:rsidRPr="00842748">
              <w:rPr>
                <w:rFonts w:eastAsia="SimSun"/>
              </w:rPr>
              <w:t>°C. What is the resulting absolute pressure?</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r>
            <w:r w:rsidRPr="00842748">
              <w:rPr>
                <w:lang w:val="es-ES"/>
              </w:rPr>
              <w:t>180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r>
            <w:r w:rsidRPr="00842748">
              <w:rPr>
                <w:lang w:val="es-ES"/>
              </w:rPr>
              <w:t>290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r>
            <w:r w:rsidRPr="00842748">
              <w:rPr>
                <w:lang w:val="es-ES"/>
              </w:rPr>
              <w:t>450</w:t>
            </w:r>
            <w:r w:rsidR="00BD232E">
              <w:rPr>
                <w:lang w:val="es-ES"/>
              </w:rPr>
              <w:t xml:space="preserve"> </w:t>
            </w:r>
            <w:r w:rsidRPr="00842748">
              <w:rPr>
                <w:lang w:val="es-ES"/>
              </w:rPr>
              <w:t>kPa</w:t>
            </w:r>
          </w:p>
          <w:p w:rsidR="00D02926" w:rsidRPr="00842748" w:rsidRDefault="00D02926" w:rsidP="00411251">
            <w:pPr>
              <w:suppressAutoHyphens w:val="0"/>
              <w:spacing w:before="40" w:after="120"/>
              <w:ind w:right="113"/>
              <w:rPr>
                <w:rFonts w:eastAsia="SimSun"/>
              </w:rPr>
            </w:pPr>
            <w:r w:rsidRPr="00842748">
              <w:rPr>
                <w:rFonts w:eastAsia="SimSun"/>
              </w:rPr>
              <w:t>D</w:t>
            </w:r>
            <w:r w:rsidRPr="00842748">
              <w:rPr>
                <w:rFonts w:eastAsia="SimSun"/>
              </w:rPr>
              <w:tab/>
            </w:r>
            <w:r w:rsidRPr="00842748">
              <w:t>750</w:t>
            </w:r>
            <w:r w:rsidR="00BD232E">
              <w:t xml:space="preserve"> </w:t>
            </w:r>
            <w:r w:rsidRPr="00842748">
              <w:t>kPa</w:t>
            </w:r>
          </w:p>
        </w:tc>
        <w:tc>
          <w:tcPr>
            <w:tcW w:w="1134" w:type="dxa"/>
            <w:tcBorders>
              <w:top w:val="single" w:sz="4" w:space="0" w:color="auto"/>
              <w:left w:val="nil"/>
              <w:bottom w:val="nil"/>
              <w:right w:val="nil"/>
            </w:tcBorders>
          </w:tcPr>
          <w:p w:rsidR="00D02926" w:rsidRPr="00842748" w:rsidRDefault="00D02926" w:rsidP="00411251">
            <w:pPr>
              <w:suppressAutoHyphens w:val="0"/>
              <w:spacing w:before="40" w:after="120"/>
              <w:ind w:right="113"/>
              <w:rPr>
                <w:rFonts w:eastAsia="SimSun"/>
              </w:rPr>
            </w:pPr>
          </w:p>
        </w:tc>
      </w:tr>
      <w:tr w:rsidR="00D02926" w:rsidRPr="00842748" w:rsidTr="00BC27AC">
        <w:trPr>
          <w:cantSplit/>
        </w:trPr>
        <w:tc>
          <w:tcPr>
            <w:tcW w:w="1362"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lastRenderedPageBreak/>
              <w:t>231 01.1-09</w:t>
            </w:r>
          </w:p>
        </w:tc>
        <w:tc>
          <w:tcPr>
            <w:tcW w:w="6009"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lang w:val="fr-CH"/>
              </w:rPr>
            </w:pPr>
            <w:r w:rsidRPr="00842748">
              <w:rPr>
                <w:rFonts w:eastAsia="SimSun"/>
                <w:lang w:val="fr-CH"/>
              </w:rPr>
              <w:t xml:space="preserve">Gay-Lussac law: </w:t>
            </w:r>
            <w:r w:rsidRPr="00842748">
              <w:rPr>
                <w:rFonts w:eastAsia="SimSun"/>
                <w:i/>
                <w:iCs/>
                <w:lang w:val="fr-CH"/>
              </w:rPr>
              <w:t>p/T</w:t>
            </w:r>
            <w:r w:rsidRPr="00842748">
              <w:rPr>
                <w:rFonts w:eastAsia="SimSun"/>
                <w:lang w:val="fr-CH"/>
              </w:rPr>
              <w:t>=constant</w:t>
            </w:r>
          </w:p>
        </w:tc>
        <w:tc>
          <w:tcPr>
            <w:tcW w:w="1134" w:type="dxa"/>
            <w:tcBorders>
              <w:top w:val="nil"/>
              <w:left w:val="nil"/>
              <w:bottom w:val="single" w:sz="4"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B</w:t>
            </w:r>
          </w:p>
        </w:tc>
      </w:tr>
      <w:tr w:rsidR="00D02926" w:rsidRPr="00842748" w:rsidTr="00BC27AC">
        <w:trPr>
          <w:cantSplit/>
        </w:trPr>
        <w:tc>
          <w:tcPr>
            <w:tcW w:w="1362" w:type="dxa"/>
            <w:tcBorders>
              <w:top w:val="single" w:sz="4" w:space="0" w:color="auto"/>
              <w:left w:val="nil"/>
              <w:bottom w:val="nil"/>
              <w:right w:val="nil"/>
            </w:tcBorders>
          </w:tcPr>
          <w:p w:rsidR="00D02926" w:rsidRPr="00842748" w:rsidRDefault="00D02926" w:rsidP="00411251">
            <w:pPr>
              <w:keepNext/>
              <w:keepLines/>
              <w:suppressAutoHyphens w:val="0"/>
              <w:spacing w:before="40" w:after="120"/>
              <w:ind w:right="113"/>
              <w:rPr>
                <w:rFonts w:eastAsia="SimSun"/>
              </w:rPr>
            </w:pPr>
          </w:p>
        </w:tc>
        <w:tc>
          <w:tcPr>
            <w:tcW w:w="6009"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A drum of 10 m</w:t>
            </w:r>
            <w:r w:rsidRPr="00842748">
              <w:rPr>
                <w:rFonts w:eastAsia="SimSun"/>
                <w:vertAlign w:val="superscript"/>
              </w:rPr>
              <w:t>3</w:t>
            </w:r>
            <w:r w:rsidRPr="00842748">
              <w:rPr>
                <w:rFonts w:eastAsia="SimSun"/>
              </w:rPr>
              <w:t xml:space="preserve"> filled with nitrogen is under an absolute pressure of 1,000 kPa at a temperature of 100</w:t>
            </w:r>
            <w:r w:rsidR="00BD232E">
              <w:rPr>
                <w:rFonts w:eastAsia="SimSun"/>
              </w:rPr>
              <w:t xml:space="preserve"> </w:t>
            </w:r>
            <w:r w:rsidRPr="00842748">
              <w:rPr>
                <w:rFonts w:eastAsia="SimSun"/>
              </w:rPr>
              <w:t xml:space="preserve">°C. With the drum volume remaining constant, the drum and its contents are cooled to </w:t>
            </w:r>
            <w:r w:rsidRPr="00842748">
              <w:rPr>
                <w:rFonts w:eastAsia="SimSun"/>
              </w:rPr>
              <w:noBreakHyphen/>
              <w:t>1</w:t>
            </w:r>
            <w:ins w:id="36" w:author="Robert Daly" w:date="2018-11-01T14:42:00Z">
              <w:r>
                <w:rPr>
                  <w:rFonts w:eastAsia="SimSun"/>
                </w:rPr>
                <w:t>2</w:t>
              </w:r>
            </w:ins>
            <w:del w:id="37" w:author="Robert Daly" w:date="2018-11-01T10:39:00Z">
              <w:r w:rsidRPr="00842748" w:rsidDel="007D071B">
                <w:rPr>
                  <w:rFonts w:eastAsia="SimSun"/>
                </w:rPr>
                <w:delText>0</w:delText>
              </w:r>
            </w:del>
            <w:r w:rsidR="00BD232E">
              <w:rPr>
                <w:rFonts w:eastAsia="SimSun"/>
              </w:rPr>
              <w:t xml:space="preserve"> </w:t>
            </w:r>
            <w:r w:rsidRPr="00842748">
              <w:rPr>
                <w:rFonts w:eastAsia="SimSun"/>
              </w:rPr>
              <w:t>°C. What is the resulting absolute pressure?</w:t>
            </w:r>
          </w:p>
          <w:p w:rsidR="00D02926" w:rsidRPr="00842748" w:rsidRDefault="00D02926" w:rsidP="00411251">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r>
            <w:r w:rsidRPr="00842748">
              <w:rPr>
                <w:lang w:val="es-ES"/>
              </w:rPr>
              <w:t>100</w:t>
            </w:r>
            <w:r w:rsidR="00BD232E">
              <w:rPr>
                <w:lang w:val="es-ES"/>
              </w:rPr>
              <w:t xml:space="preserve"> </w:t>
            </w:r>
            <w:r w:rsidRPr="00842748">
              <w:rPr>
                <w:lang w:val="es-ES"/>
              </w:rPr>
              <w:t>kPa</w:t>
            </w:r>
          </w:p>
          <w:p w:rsidR="00D02926" w:rsidRPr="00842748" w:rsidRDefault="00D02926" w:rsidP="00411251">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r>
            <w:r w:rsidRPr="00842748">
              <w:rPr>
                <w:lang w:val="es-ES"/>
              </w:rPr>
              <w:t>600</w:t>
            </w:r>
            <w:r w:rsidR="00BD232E">
              <w:rPr>
                <w:lang w:val="es-ES"/>
              </w:rPr>
              <w:t xml:space="preserve"> </w:t>
            </w:r>
            <w:r w:rsidRPr="00842748">
              <w:rPr>
                <w:lang w:val="es-ES"/>
              </w:rPr>
              <w:t>kPa</w:t>
            </w:r>
          </w:p>
          <w:p w:rsidR="00D02926" w:rsidRPr="00842748" w:rsidRDefault="00D02926" w:rsidP="00411251">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r>
            <w:r w:rsidRPr="00842748">
              <w:rPr>
                <w:lang w:val="es-ES"/>
              </w:rPr>
              <w:t>700</w:t>
            </w:r>
            <w:r w:rsidR="00BD232E">
              <w:rPr>
                <w:lang w:val="es-ES"/>
              </w:rPr>
              <w:t xml:space="preserve"> </w:t>
            </w:r>
            <w:r w:rsidRPr="00842748">
              <w:rPr>
                <w:lang w:val="es-ES"/>
              </w:rPr>
              <w:t>kPa</w:t>
            </w:r>
          </w:p>
          <w:p w:rsidR="00D02926" w:rsidRPr="00842748" w:rsidRDefault="00D02926" w:rsidP="00411251">
            <w:pPr>
              <w:keepNext/>
              <w:keepLines/>
              <w:suppressAutoHyphens w:val="0"/>
              <w:spacing w:before="40" w:after="120"/>
              <w:ind w:right="113"/>
              <w:rPr>
                <w:rFonts w:eastAsia="SimSun"/>
              </w:rPr>
            </w:pPr>
            <w:r w:rsidRPr="00842748">
              <w:rPr>
                <w:rFonts w:eastAsia="SimSun"/>
              </w:rPr>
              <w:t>D</w:t>
            </w:r>
            <w:r w:rsidRPr="00842748">
              <w:rPr>
                <w:rFonts w:eastAsia="SimSun"/>
              </w:rPr>
              <w:tab/>
            </w:r>
            <w:r w:rsidRPr="00842748">
              <w:t>800</w:t>
            </w:r>
            <w:r w:rsidR="00BD232E">
              <w:t xml:space="preserve"> </w:t>
            </w:r>
            <w:r w:rsidRPr="00842748">
              <w:t>kPa</w:t>
            </w:r>
          </w:p>
        </w:tc>
        <w:tc>
          <w:tcPr>
            <w:tcW w:w="1134" w:type="dxa"/>
            <w:tcBorders>
              <w:top w:val="single" w:sz="4" w:space="0" w:color="auto"/>
              <w:left w:val="nil"/>
              <w:bottom w:val="nil"/>
              <w:right w:val="nil"/>
            </w:tcBorders>
          </w:tcPr>
          <w:p w:rsidR="00D02926" w:rsidRPr="00842748" w:rsidRDefault="00D02926" w:rsidP="00411251">
            <w:pPr>
              <w:keepNext/>
              <w:keepLines/>
              <w:suppressAutoHyphens w:val="0"/>
              <w:spacing w:before="40" w:after="120"/>
              <w:ind w:right="113"/>
              <w:rPr>
                <w:rFonts w:eastAsia="SimSun"/>
              </w:rPr>
            </w:pPr>
          </w:p>
        </w:tc>
      </w:tr>
      <w:tr w:rsidR="00D02926" w:rsidRPr="00842748" w:rsidTr="00891FDA">
        <w:trPr>
          <w:cantSplit/>
        </w:trPr>
        <w:tc>
          <w:tcPr>
            <w:tcW w:w="1362"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231 01.1-10</w:t>
            </w:r>
          </w:p>
        </w:tc>
        <w:tc>
          <w:tcPr>
            <w:tcW w:w="6009"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lang w:val="fr-CH"/>
              </w:rPr>
            </w:pPr>
            <w:r w:rsidRPr="00842748">
              <w:rPr>
                <w:rFonts w:eastAsia="SimSun"/>
                <w:lang w:val="fr-CH"/>
              </w:rPr>
              <w:t xml:space="preserve">Gay-Lussac law: </w:t>
            </w:r>
            <w:r w:rsidRPr="00842748">
              <w:rPr>
                <w:rFonts w:eastAsia="SimSun"/>
                <w:i/>
                <w:iCs/>
                <w:lang w:val="fr-CH"/>
              </w:rPr>
              <w:t>p/T</w:t>
            </w:r>
            <w:r w:rsidRPr="00842748">
              <w:rPr>
                <w:rFonts w:eastAsia="SimSun"/>
                <w:lang w:val="fr-CH"/>
              </w:rPr>
              <w:t>=constant</w:t>
            </w:r>
          </w:p>
        </w:tc>
        <w:tc>
          <w:tcPr>
            <w:tcW w:w="1134" w:type="dxa"/>
            <w:tcBorders>
              <w:top w:val="single" w:sz="4" w:space="0" w:color="auto"/>
              <w:left w:val="nil"/>
              <w:bottom w:val="nil"/>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B</w:t>
            </w:r>
          </w:p>
        </w:tc>
      </w:tr>
      <w:tr w:rsidR="00D02926" w:rsidRPr="00842748" w:rsidTr="00891FDA">
        <w:trPr>
          <w:cantSplit/>
        </w:trPr>
        <w:tc>
          <w:tcPr>
            <w:tcW w:w="1362" w:type="dxa"/>
            <w:tcBorders>
              <w:top w:val="single" w:sz="4" w:space="0" w:color="auto"/>
              <w:left w:val="nil"/>
              <w:bottom w:val="single" w:sz="12" w:space="0" w:color="auto"/>
              <w:right w:val="nil"/>
            </w:tcBorders>
          </w:tcPr>
          <w:p w:rsidR="00D02926" w:rsidRPr="00842748" w:rsidRDefault="00D02926" w:rsidP="00411251">
            <w:pPr>
              <w:keepNext/>
              <w:keepLines/>
              <w:suppressAutoHyphens w:val="0"/>
              <w:spacing w:before="40" w:after="120"/>
              <w:ind w:right="113"/>
              <w:rPr>
                <w:rFonts w:eastAsia="SimSun"/>
              </w:rPr>
            </w:pPr>
          </w:p>
        </w:tc>
        <w:tc>
          <w:tcPr>
            <w:tcW w:w="6009" w:type="dxa"/>
            <w:tcBorders>
              <w:top w:val="single" w:sz="4" w:space="0" w:color="auto"/>
              <w:left w:val="nil"/>
              <w:bottom w:val="single" w:sz="12" w:space="0" w:color="auto"/>
              <w:right w:val="nil"/>
            </w:tcBorders>
            <w:hideMark/>
          </w:tcPr>
          <w:p w:rsidR="00D02926" w:rsidRPr="00842748" w:rsidRDefault="00D02926" w:rsidP="00411251">
            <w:pPr>
              <w:keepNext/>
              <w:keepLines/>
              <w:suppressAutoHyphens w:val="0"/>
              <w:spacing w:before="40" w:after="120"/>
              <w:ind w:right="113"/>
              <w:rPr>
                <w:rFonts w:eastAsia="SimSun"/>
              </w:rPr>
            </w:pPr>
            <w:r w:rsidRPr="00842748">
              <w:rPr>
                <w:rFonts w:eastAsia="SimSun"/>
              </w:rPr>
              <w:t>In a cargo tank, there is nitrogen at a temperature of 40</w:t>
            </w:r>
            <w:r w:rsidR="00BD232E">
              <w:rPr>
                <w:rFonts w:eastAsia="SimSun"/>
              </w:rPr>
              <w:t xml:space="preserve"> </w:t>
            </w:r>
            <w:r w:rsidRPr="00842748">
              <w:rPr>
                <w:rFonts w:eastAsia="SimSun"/>
              </w:rPr>
              <w:t xml:space="preserve">°C. The absolute pressure of </w:t>
            </w:r>
            <w:r w:rsidRPr="00842748">
              <w:t>600</w:t>
            </w:r>
            <w:r w:rsidR="00BD232E">
              <w:t xml:space="preserve"> </w:t>
            </w:r>
            <w:r w:rsidRPr="00842748">
              <w:t xml:space="preserve">kPa </w:t>
            </w:r>
            <w:r w:rsidRPr="00842748">
              <w:rPr>
                <w:rFonts w:eastAsia="SimSun"/>
              </w:rPr>
              <w:t xml:space="preserve">has to be reduced to </w:t>
            </w:r>
            <w:r w:rsidRPr="00842748">
              <w:t>500</w:t>
            </w:r>
            <w:r w:rsidR="00BD232E">
              <w:t xml:space="preserve"> </w:t>
            </w:r>
            <w:r w:rsidRPr="00842748">
              <w:t>kPa</w:t>
            </w:r>
            <w:r w:rsidRPr="00842748">
              <w:rPr>
                <w:rFonts w:eastAsia="SimSun"/>
              </w:rPr>
              <w:t>. The nitrogen must be cooled to what temperature?</w:t>
            </w:r>
          </w:p>
          <w:p w:rsidR="00D02926" w:rsidRPr="00842748" w:rsidRDefault="00D02926" w:rsidP="00411251">
            <w:pPr>
              <w:keepNext/>
              <w:keepLines/>
              <w:suppressAutoHyphens w:val="0"/>
              <w:spacing w:before="40" w:after="120"/>
              <w:ind w:right="113"/>
              <w:rPr>
                <w:rFonts w:eastAsia="SimSun"/>
              </w:rPr>
            </w:pPr>
            <w:r w:rsidRPr="00842748">
              <w:rPr>
                <w:rFonts w:eastAsia="SimSun"/>
              </w:rPr>
              <w:t>A</w:t>
            </w:r>
            <w:r w:rsidRPr="00842748">
              <w:rPr>
                <w:rFonts w:eastAsia="SimSun"/>
              </w:rPr>
              <w:tab/>
              <w:t>To -22.6</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B</w:t>
            </w:r>
            <w:r w:rsidRPr="00842748">
              <w:rPr>
                <w:rFonts w:eastAsia="SimSun"/>
              </w:rPr>
              <w:tab/>
              <w:t>To -12.2</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C</w:t>
            </w:r>
            <w:r w:rsidRPr="00842748">
              <w:rPr>
                <w:rFonts w:eastAsia="SimSun"/>
              </w:rPr>
              <w:tab/>
              <w:t>To 33.3</w:t>
            </w:r>
            <w:r w:rsidR="00BD232E">
              <w:rPr>
                <w:rFonts w:eastAsia="SimSun"/>
              </w:rPr>
              <w:t xml:space="preserve"> </w:t>
            </w:r>
            <w:r w:rsidRPr="00842748">
              <w:rPr>
                <w:rFonts w:eastAsia="SimSun"/>
              </w:rPr>
              <w:t>°C</w:t>
            </w:r>
          </w:p>
          <w:p w:rsidR="00D02926" w:rsidRPr="00842748" w:rsidRDefault="00D02926" w:rsidP="00411251">
            <w:pPr>
              <w:keepNext/>
              <w:keepLines/>
              <w:suppressAutoHyphens w:val="0"/>
              <w:spacing w:before="40" w:after="120"/>
              <w:ind w:right="113"/>
              <w:rPr>
                <w:rFonts w:eastAsia="SimSun"/>
              </w:rPr>
            </w:pPr>
            <w:r w:rsidRPr="00842748">
              <w:rPr>
                <w:rFonts w:eastAsia="SimSun"/>
              </w:rPr>
              <w:t>D</w:t>
            </w:r>
            <w:r w:rsidRPr="00842748">
              <w:rPr>
                <w:rFonts w:eastAsia="SimSun"/>
              </w:rPr>
              <w:tab/>
              <w:t>To 32</w:t>
            </w:r>
            <w:r w:rsidR="00BD232E">
              <w:rPr>
                <w:rFonts w:eastAsia="SimSun"/>
              </w:rPr>
              <w:t xml:space="preserve"> </w:t>
            </w:r>
            <w:r w:rsidRPr="00842748">
              <w:rPr>
                <w:rFonts w:eastAsia="SimSun"/>
              </w:rPr>
              <w:t>°C</w:t>
            </w:r>
          </w:p>
        </w:tc>
        <w:tc>
          <w:tcPr>
            <w:tcW w:w="1134" w:type="dxa"/>
            <w:tcBorders>
              <w:top w:val="single" w:sz="4" w:space="0" w:color="auto"/>
              <w:left w:val="nil"/>
              <w:bottom w:val="single" w:sz="12" w:space="0" w:color="auto"/>
              <w:right w:val="nil"/>
            </w:tcBorders>
          </w:tcPr>
          <w:p w:rsidR="00D02926" w:rsidRPr="00842748" w:rsidRDefault="00D02926" w:rsidP="00411251">
            <w:pPr>
              <w:keepNext/>
              <w:keepLines/>
              <w:suppressAutoHyphens w:val="0"/>
              <w:spacing w:before="40" w:after="120"/>
              <w:ind w:right="113"/>
              <w:rPr>
                <w:rFonts w:eastAsia="SimSun"/>
              </w:rPr>
            </w:pPr>
          </w:p>
        </w:tc>
      </w:tr>
    </w:tbl>
    <w:p w:rsidR="00D02926" w:rsidRPr="00842748" w:rsidRDefault="00D02926" w:rsidP="00D02926">
      <w:pPr>
        <w:spacing w:line="240" w:lineRule="auto"/>
        <w:ind w:left="1134" w:right="1134"/>
        <w:jc w:val="both"/>
        <w:rPr>
          <w:rFonts w:eastAsia="SimSun"/>
          <w:sz w:val="4"/>
          <w:szCs w:val="4"/>
          <w:lang w:eastAsia="zh-CN"/>
        </w:rPr>
      </w:pPr>
      <w:r w:rsidRPr="00842748">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58"/>
        <w:gridCol w:w="6033"/>
        <w:gridCol w:w="1114"/>
      </w:tblGrid>
      <w:tr w:rsidR="00D02926" w:rsidRPr="00842748" w:rsidTr="00891FDA">
        <w:trPr>
          <w:cantSplit/>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Gas — Knowledge of physics and chemistry</w:t>
            </w:r>
          </w:p>
          <w:p w:rsidR="00D02926" w:rsidRPr="00842748" w:rsidRDefault="00D02926" w:rsidP="00891FDA">
            <w:pPr>
              <w:keepNext/>
              <w:keepLines/>
              <w:tabs>
                <w:tab w:val="right" w:pos="851"/>
              </w:tabs>
              <w:spacing w:before="240" w:after="120" w:line="240" w:lineRule="exact"/>
              <w:ind w:left="1134" w:right="1134" w:hanging="1134"/>
              <w:rPr>
                <w:b/>
                <w:i/>
                <w:sz w:val="16"/>
              </w:rPr>
            </w:pPr>
            <w:r w:rsidRPr="00842748">
              <w:rPr>
                <w:b/>
              </w:rPr>
              <w:t>Examination objective 1.2: Law of ideal gases, Fundamental laws</w:t>
            </w:r>
          </w:p>
        </w:tc>
      </w:tr>
      <w:tr w:rsidR="00D02926" w:rsidRPr="00842748" w:rsidTr="00891FDA">
        <w:trPr>
          <w:cantSplit/>
          <w:tblHeader/>
        </w:trPr>
        <w:tc>
          <w:tcPr>
            <w:tcW w:w="135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i/>
                <w:sz w:val="16"/>
              </w:rPr>
            </w:pPr>
            <w:r w:rsidRPr="00842748">
              <w:rPr>
                <w:i/>
                <w:sz w:val="16"/>
              </w:rPr>
              <w:t>Number</w:t>
            </w:r>
          </w:p>
        </w:tc>
        <w:tc>
          <w:tcPr>
            <w:tcW w:w="603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i/>
                <w:sz w:val="16"/>
              </w:rPr>
            </w:pPr>
            <w:r w:rsidRPr="00842748">
              <w:rPr>
                <w:i/>
                <w:sz w:val="16"/>
              </w:rPr>
              <w:t>Source</w:t>
            </w:r>
          </w:p>
        </w:tc>
        <w:tc>
          <w:tcPr>
            <w:tcW w:w="111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i/>
                <w:sz w:val="16"/>
              </w:rPr>
            </w:pPr>
            <w:r w:rsidRPr="00842748">
              <w:rPr>
                <w:i/>
                <w:sz w:val="16"/>
              </w:rPr>
              <w:t>Correct answer</w:t>
            </w:r>
          </w:p>
        </w:tc>
      </w:tr>
      <w:tr w:rsidR="00D02926" w:rsidRPr="00842748" w:rsidTr="00891FDA">
        <w:trPr>
          <w:cantSplit/>
          <w:trHeight w:hRule="exact" w:val="113"/>
          <w:tblHeader/>
        </w:trPr>
        <w:tc>
          <w:tcPr>
            <w:tcW w:w="1358"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i/>
                <w:sz w:val="16"/>
              </w:rPr>
            </w:pPr>
          </w:p>
        </w:tc>
        <w:tc>
          <w:tcPr>
            <w:tcW w:w="6033"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i/>
                <w:sz w:val="16"/>
              </w:rPr>
            </w:pPr>
          </w:p>
        </w:tc>
        <w:tc>
          <w:tcPr>
            <w:tcW w:w="1114"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i/>
                <w:sz w:val="16"/>
              </w:rPr>
            </w:pPr>
          </w:p>
        </w:tc>
      </w:tr>
      <w:tr w:rsidR="00D02926" w:rsidRPr="00842748" w:rsidTr="00891FDA">
        <w:trPr>
          <w:cantSplit/>
        </w:trPr>
        <w:tc>
          <w:tcPr>
            <w:tcW w:w="1358" w:type="dxa"/>
            <w:tcBorders>
              <w:top w:val="nil"/>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231 01.2-01</w:t>
            </w:r>
          </w:p>
        </w:tc>
        <w:tc>
          <w:tcPr>
            <w:tcW w:w="6033" w:type="dxa"/>
            <w:tcBorders>
              <w:top w:val="nil"/>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 xml:space="preserve">Fundamental law of gases: </w:t>
            </w:r>
            <w:r w:rsidRPr="00842748">
              <w:rPr>
                <w:i/>
                <w:iCs/>
              </w:rPr>
              <w:t>pV/T</w:t>
            </w:r>
            <w:r w:rsidRPr="00842748">
              <w:t>=constant</w:t>
            </w:r>
          </w:p>
        </w:tc>
        <w:tc>
          <w:tcPr>
            <w:tcW w:w="1114" w:type="dxa"/>
            <w:tcBorders>
              <w:top w:val="nil"/>
              <w:left w:val="nil"/>
              <w:bottom w:val="single" w:sz="4" w:space="0" w:color="auto"/>
              <w:right w:val="nil"/>
            </w:tcBorders>
            <w:hideMark/>
          </w:tcPr>
          <w:p w:rsidR="00D02926" w:rsidRPr="00842748" w:rsidRDefault="00D02926" w:rsidP="00C23092">
            <w:pPr>
              <w:suppressAutoHyphens w:val="0"/>
              <w:spacing w:before="40" w:after="110" w:line="220" w:lineRule="exact"/>
              <w:ind w:right="113"/>
            </w:pPr>
            <w:r w:rsidRPr="00842748">
              <w:t>A</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The temperature of a volume of gas of 40 m</w:t>
            </w:r>
            <w:r w:rsidRPr="00842748">
              <w:rPr>
                <w:vertAlign w:val="superscript"/>
              </w:rPr>
              <w:t>3</w:t>
            </w:r>
            <w:r w:rsidRPr="00842748">
              <w:t xml:space="preserve"> at an absolute pressure of 100 kPa is increased from 20</w:t>
            </w:r>
            <w:r w:rsidR="00BD232E">
              <w:t xml:space="preserve"> </w:t>
            </w:r>
            <w:r w:rsidRPr="00842748">
              <w:t>°C to 50</w:t>
            </w:r>
            <w:r w:rsidR="00BD232E">
              <w:t xml:space="preserve"> </w:t>
            </w:r>
            <w:r w:rsidRPr="00842748">
              <w:t>°C. The absolute pressure increases to an absolute pressure of 200</w:t>
            </w:r>
            <w:r w:rsidR="00BD232E">
              <w:t xml:space="preserve"> </w:t>
            </w:r>
            <w:r w:rsidRPr="00842748">
              <w:t>kPa. What is the resulting volume?</w:t>
            </w:r>
          </w:p>
          <w:p w:rsidR="00D02926" w:rsidRPr="00842748" w:rsidRDefault="00D02926" w:rsidP="00891FDA">
            <w:pPr>
              <w:suppressAutoHyphens w:val="0"/>
              <w:spacing w:before="40" w:after="110" w:line="220" w:lineRule="exact"/>
              <w:ind w:right="113"/>
            </w:pPr>
            <w:r w:rsidRPr="00842748">
              <w:t>A</w:t>
            </w:r>
            <w:r w:rsidRPr="00842748">
              <w:tab/>
              <w:t>22 m</w:t>
            </w:r>
            <w:r w:rsidRPr="00842748">
              <w:rPr>
                <w:vertAlign w:val="superscript"/>
              </w:rPr>
              <w:t>3</w:t>
            </w:r>
          </w:p>
          <w:p w:rsidR="00D02926" w:rsidRPr="00842748" w:rsidRDefault="00D02926" w:rsidP="00891FDA">
            <w:pPr>
              <w:suppressAutoHyphens w:val="0"/>
              <w:spacing w:before="40" w:after="110" w:line="220" w:lineRule="exact"/>
              <w:ind w:right="113"/>
            </w:pPr>
            <w:r w:rsidRPr="00842748">
              <w:t>B</w:t>
            </w:r>
            <w:r w:rsidRPr="00842748">
              <w:tab/>
              <w:t>29 m</w:t>
            </w:r>
            <w:r w:rsidRPr="00842748">
              <w:rPr>
                <w:vertAlign w:val="superscript"/>
              </w:rPr>
              <w:t>3</w:t>
            </w:r>
          </w:p>
          <w:p w:rsidR="00D02926" w:rsidRPr="00842748" w:rsidRDefault="00D02926" w:rsidP="00891FDA">
            <w:pPr>
              <w:suppressAutoHyphens w:val="0"/>
              <w:spacing w:before="40" w:after="110" w:line="220" w:lineRule="exact"/>
              <w:ind w:right="113"/>
            </w:pPr>
            <w:r w:rsidRPr="00842748">
              <w:t>C</w:t>
            </w:r>
            <w:r w:rsidRPr="00842748">
              <w:tab/>
              <w:t>33 m</w:t>
            </w:r>
            <w:r w:rsidRPr="00842748">
              <w:rPr>
                <w:vertAlign w:val="superscript"/>
              </w:rPr>
              <w:t>3</w:t>
            </w:r>
          </w:p>
          <w:p w:rsidR="00D02926" w:rsidRPr="00842748" w:rsidRDefault="00D02926" w:rsidP="00891FDA">
            <w:pPr>
              <w:suppressAutoHyphens w:val="0"/>
              <w:spacing w:before="40" w:after="110" w:line="220" w:lineRule="exact"/>
              <w:ind w:right="113"/>
            </w:pPr>
            <w:r w:rsidRPr="00842748">
              <w:t>D</w:t>
            </w:r>
            <w:r w:rsidRPr="00842748">
              <w:tab/>
              <w:t>50 m</w:t>
            </w:r>
            <w:r w:rsidRPr="00842748">
              <w:rPr>
                <w:vertAlign w:val="superscript"/>
              </w:rPr>
              <w:t>3</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1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231 01.2-02</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10" w:line="220" w:lineRule="exact"/>
              <w:ind w:right="113"/>
            </w:pPr>
            <w:r w:rsidRPr="00842748">
              <w:t>B</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A gas takes up a volume of 9 m</w:t>
            </w:r>
            <w:r w:rsidRPr="00842748">
              <w:rPr>
                <w:vertAlign w:val="superscript"/>
              </w:rPr>
              <w:t>3</w:t>
            </w:r>
            <w:r w:rsidRPr="00842748">
              <w:t xml:space="preserve"> at an absolute pressure of 100</w:t>
            </w:r>
            <w:r w:rsidR="00BD232E">
              <w:t xml:space="preserve"> </w:t>
            </w:r>
            <w:r w:rsidRPr="00842748">
              <w:t>kPa and a temperature of 10</w:t>
            </w:r>
            <w:r w:rsidR="00BD232E">
              <w:t xml:space="preserve"> </w:t>
            </w:r>
            <w:r w:rsidRPr="00842748">
              <w:t>°C. The temperature is increased to 5</w:t>
            </w:r>
            <w:ins w:id="38" w:author="Robert Daly" w:date="2018-11-01T14:43:00Z">
              <w:r>
                <w:t>1</w:t>
              </w:r>
            </w:ins>
            <w:del w:id="39" w:author="Robert Daly" w:date="2018-11-01T10:39:00Z">
              <w:r w:rsidRPr="00842748" w:rsidDel="007D071B">
                <w:delText>0</w:delText>
              </w:r>
            </w:del>
            <w:r w:rsidR="00BD232E">
              <w:t xml:space="preserve"> </w:t>
            </w:r>
            <w:r w:rsidRPr="00842748">
              <w:t>°C and at the same time the volume is reduced to 1 m</w:t>
            </w:r>
            <w:r w:rsidRPr="00842748">
              <w:rPr>
                <w:vertAlign w:val="superscript"/>
              </w:rPr>
              <w:t>3</w:t>
            </w:r>
            <w:r w:rsidRPr="00842748">
              <w:t>. What is the resulting absolute pressure?</w:t>
            </w:r>
          </w:p>
          <w:p w:rsidR="00D02926" w:rsidRPr="00842748" w:rsidRDefault="00D02926" w:rsidP="00891FDA">
            <w:pPr>
              <w:suppressAutoHyphens w:val="0"/>
              <w:spacing w:before="40" w:after="110" w:line="220" w:lineRule="exact"/>
              <w:ind w:right="113"/>
            </w:pPr>
            <w:r w:rsidRPr="00842748">
              <w:t>A</w:t>
            </w:r>
            <w:r w:rsidRPr="00842748">
              <w:tab/>
              <w:t>930</w:t>
            </w:r>
            <w:r w:rsidR="00BD232E">
              <w:t xml:space="preserve"> </w:t>
            </w:r>
            <w:r w:rsidRPr="00842748">
              <w:t>kPa</w:t>
            </w:r>
          </w:p>
          <w:p w:rsidR="00D02926" w:rsidRPr="00842748" w:rsidRDefault="00D02926" w:rsidP="00891FDA">
            <w:pPr>
              <w:suppressAutoHyphens w:val="0"/>
              <w:spacing w:before="40" w:after="110" w:line="220" w:lineRule="exact"/>
              <w:ind w:right="113"/>
            </w:pPr>
            <w:r w:rsidRPr="00842748">
              <w:t>B</w:t>
            </w:r>
            <w:r w:rsidRPr="00842748">
              <w:tab/>
              <w:t>1,030</w:t>
            </w:r>
            <w:r w:rsidR="00BD232E">
              <w:t xml:space="preserve"> </w:t>
            </w:r>
            <w:r w:rsidRPr="00842748">
              <w:t>kPa</w:t>
            </w:r>
          </w:p>
          <w:p w:rsidR="00D02926" w:rsidRPr="00842748" w:rsidRDefault="00D02926" w:rsidP="00891FDA">
            <w:pPr>
              <w:suppressAutoHyphens w:val="0"/>
              <w:spacing w:before="40" w:after="110" w:line="220" w:lineRule="exact"/>
              <w:ind w:right="113"/>
            </w:pPr>
            <w:r w:rsidRPr="00842748">
              <w:t>C</w:t>
            </w:r>
            <w:r w:rsidRPr="00842748">
              <w:tab/>
              <w:t>1,130</w:t>
            </w:r>
            <w:r w:rsidR="00BD232E">
              <w:t xml:space="preserve"> </w:t>
            </w:r>
            <w:r w:rsidRPr="00842748">
              <w:t>kPa</w:t>
            </w:r>
          </w:p>
          <w:p w:rsidR="00D02926" w:rsidRPr="00842748" w:rsidRDefault="00D02926" w:rsidP="00891FDA">
            <w:pPr>
              <w:suppressAutoHyphens w:val="0"/>
              <w:spacing w:before="40" w:after="110" w:line="220" w:lineRule="exact"/>
              <w:ind w:right="113"/>
            </w:pPr>
            <w:r w:rsidRPr="00842748">
              <w:t>D</w:t>
            </w:r>
            <w:r w:rsidRPr="00842748">
              <w:tab/>
              <w:t>2,050</w:t>
            </w:r>
            <w:r w:rsidR="00BD232E">
              <w:t xml:space="preserve"> </w:t>
            </w:r>
            <w:r w:rsidRPr="00842748">
              <w:t>kPa</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1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231 01.2-03</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10" w:line="220" w:lineRule="exact"/>
              <w:ind w:right="113"/>
            </w:pPr>
            <w:r w:rsidRPr="00842748">
              <w:t>D</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A gas takes up a volume of 40 m</w:t>
            </w:r>
            <w:r w:rsidRPr="00842748">
              <w:rPr>
                <w:vertAlign w:val="superscript"/>
              </w:rPr>
              <w:t>3</w:t>
            </w:r>
            <w:r w:rsidRPr="00842748">
              <w:t xml:space="preserve"> at a temperature of 50</w:t>
            </w:r>
            <w:r w:rsidR="00BD232E">
              <w:t xml:space="preserve"> </w:t>
            </w:r>
            <w:r w:rsidRPr="00842748">
              <w:t>°C and at an absolute pressure of 200</w:t>
            </w:r>
            <w:r w:rsidR="00BD232E">
              <w:t xml:space="preserve"> </w:t>
            </w:r>
            <w:r w:rsidRPr="00842748">
              <w:t>kPa. With the temperature reduced to 10</w:t>
            </w:r>
            <w:r w:rsidR="00BD232E">
              <w:t xml:space="preserve"> </w:t>
            </w:r>
            <w:r w:rsidRPr="00842748">
              <w:t>°C, the gas is at an absolute pressure of 100</w:t>
            </w:r>
            <w:r w:rsidR="00BD232E">
              <w:t xml:space="preserve"> </w:t>
            </w:r>
            <w:r w:rsidRPr="00842748">
              <w:t>kPa. What is the resulting volume?</w:t>
            </w:r>
          </w:p>
          <w:p w:rsidR="00D02926" w:rsidRPr="00842748" w:rsidRDefault="00D02926" w:rsidP="00891FDA">
            <w:pPr>
              <w:suppressAutoHyphens w:val="0"/>
              <w:spacing w:before="40" w:after="110" w:line="220" w:lineRule="exact"/>
              <w:ind w:right="113"/>
            </w:pPr>
            <w:r w:rsidRPr="00842748">
              <w:t>A</w:t>
            </w:r>
            <w:r w:rsidRPr="00842748">
              <w:tab/>
              <w:t>12 m</w:t>
            </w:r>
            <w:r w:rsidRPr="00842748">
              <w:rPr>
                <w:vertAlign w:val="superscript"/>
              </w:rPr>
              <w:t>3</w:t>
            </w:r>
          </w:p>
          <w:p w:rsidR="00D02926" w:rsidRPr="00842748" w:rsidRDefault="00D02926" w:rsidP="00891FDA">
            <w:pPr>
              <w:suppressAutoHyphens w:val="0"/>
              <w:spacing w:before="40" w:after="110" w:line="220" w:lineRule="exact"/>
              <w:ind w:right="113"/>
            </w:pPr>
            <w:r w:rsidRPr="00842748">
              <w:t>B</w:t>
            </w:r>
            <w:r w:rsidRPr="00842748">
              <w:tab/>
              <w:t>16 m</w:t>
            </w:r>
            <w:r w:rsidRPr="00842748">
              <w:rPr>
                <w:vertAlign w:val="superscript"/>
              </w:rPr>
              <w:t>3</w:t>
            </w:r>
          </w:p>
          <w:p w:rsidR="00D02926" w:rsidRPr="00842748" w:rsidRDefault="00D02926" w:rsidP="00891FDA">
            <w:pPr>
              <w:suppressAutoHyphens w:val="0"/>
              <w:spacing w:before="40" w:after="110" w:line="220" w:lineRule="exact"/>
              <w:ind w:right="113"/>
            </w:pPr>
            <w:r w:rsidRPr="00842748">
              <w:t>C</w:t>
            </w:r>
            <w:r w:rsidRPr="00842748">
              <w:tab/>
              <w:t>52 m</w:t>
            </w:r>
            <w:r w:rsidRPr="00842748">
              <w:rPr>
                <w:vertAlign w:val="superscript"/>
              </w:rPr>
              <w:t>3</w:t>
            </w:r>
          </w:p>
          <w:p w:rsidR="00D02926" w:rsidRPr="00842748" w:rsidRDefault="00D02926" w:rsidP="00891FDA">
            <w:pPr>
              <w:suppressAutoHyphens w:val="0"/>
              <w:spacing w:before="40" w:after="110" w:line="220" w:lineRule="exact"/>
              <w:ind w:right="113"/>
            </w:pPr>
            <w:r w:rsidRPr="00842748">
              <w:t>D</w:t>
            </w:r>
            <w:r w:rsidRPr="00842748">
              <w:tab/>
              <w:t>70 m</w:t>
            </w:r>
            <w:r w:rsidRPr="00842748">
              <w:rPr>
                <w:vertAlign w:val="superscript"/>
              </w:rPr>
              <w:t>3</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1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231 01.2-04</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10" w:line="220" w:lineRule="exact"/>
              <w:ind w:right="113"/>
            </w:pPr>
            <w:r w:rsidRPr="00842748">
              <w:t>C</w:t>
            </w:r>
          </w:p>
        </w:tc>
      </w:tr>
      <w:tr w:rsidR="00D02926" w:rsidRPr="00714A5E" w:rsidTr="00891FDA">
        <w:trPr>
          <w:cantSplit/>
        </w:trPr>
        <w:tc>
          <w:tcPr>
            <w:tcW w:w="1358" w:type="dxa"/>
            <w:tcBorders>
              <w:top w:val="single" w:sz="4" w:space="0" w:color="auto"/>
              <w:left w:val="nil"/>
              <w:bottom w:val="nil"/>
              <w:right w:val="nil"/>
            </w:tcBorders>
          </w:tcPr>
          <w:p w:rsidR="00D02926" w:rsidRPr="00842748" w:rsidRDefault="00D02926" w:rsidP="00891FDA">
            <w:pPr>
              <w:suppressAutoHyphens w:val="0"/>
              <w:spacing w:before="40" w:after="110" w:line="220" w:lineRule="exact"/>
              <w:ind w:right="113"/>
            </w:pPr>
          </w:p>
        </w:tc>
        <w:tc>
          <w:tcPr>
            <w:tcW w:w="6033" w:type="dxa"/>
            <w:tcBorders>
              <w:top w:val="single" w:sz="4" w:space="0" w:color="auto"/>
              <w:left w:val="nil"/>
              <w:bottom w:val="nil"/>
              <w:right w:val="nil"/>
            </w:tcBorders>
            <w:hideMark/>
          </w:tcPr>
          <w:p w:rsidR="00D02926" w:rsidRPr="00842748" w:rsidRDefault="00D02926" w:rsidP="00891FDA">
            <w:pPr>
              <w:suppressAutoHyphens w:val="0"/>
              <w:spacing w:before="40" w:after="110" w:line="220" w:lineRule="exact"/>
              <w:ind w:right="113"/>
            </w:pPr>
            <w:r w:rsidRPr="00842748">
              <w:t>A gas takes up a volume of 20 m</w:t>
            </w:r>
            <w:r w:rsidRPr="00842748">
              <w:rPr>
                <w:vertAlign w:val="superscript"/>
              </w:rPr>
              <w:t>3</w:t>
            </w:r>
            <w:r w:rsidRPr="00842748">
              <w:t xml:space="preserve"> at a temperature of 50</w:t>
            </w:r>
            <w:r w:rsidR="00BD232E">
              <w:t xml:space="preserve"> </w:t>
            </w:r>
            <w:r w:rsidRPr="00842748">
              <w:t>°C and at an absolute pressure of 200</w:t>
            </w:r>
            <w:r w:rsidR="00BD232E">
              <w:t xml:space="preserve"> </w:t>
            </w:r>
            <w:r w:rsidRPr="00842748">
              <w:t xml:space="preserve">kPa. The temperature of the gas is reduced to </w:t>
            </w:r>
            <w:ins w:id="40" w:author="Robert Daly" w:date="2018-11-01T14:43:00Z">
              <w:r>
                <w:t>18</w:t>
              </w:r>
            </w:ins>
            <w:del w:id="41" w:author="Robert Daly" w:date="2018-11-01T10:40:00Z">
              <w:r w:rsidRPr="00842748" w:rsidDel="007D071B">
                <w:delText>20</w:delText>
              </w:r>
            </w:del>
            <w:r w:rsidR="00BD232E">
              <w:t xml:space="preserve"> </w:t>
            </w:r>
            <w:r w:rsidRPr="00842748">
              <w:t>°C and the volume is increased to 40 m</w:t>
            </w:r>
            <w:r w:rsidRPr="00842748">
              <w:rPr>
                <w:vertAlign w:val="superscript"/>
              </w:rPr>
              <w:t>3</w:t>
            </w:r>
            <w:r w:rsidRPr="00842748">
              <w:t>. What is the resulting absolute pressure of the gas?</w:t>
            </w:r>
          </w:p>
          <w:p w:rsidR="00D02926" w:rsidRPr="00842748" w:rsidRDefault="00D02926" w:rsidP="00891FDA">
            <w:pPr>
              <w:suppressAutoHyphens w:val="0"/>
              <w:spacing w:before="40" w:after="110" w:line="220" w:lineRule="exact"/>
              <w:ind w:right="113"/>
            </w:pPr>
            <w:r w:rsidRPr="00842748">
              <w:t>A</w:t>
            </w:r>
            <w:r w:rsidRPr="00842748">
              <w:tab/>
              <w:t>40</w:t>
            </w:r>
            <w:r w:rsidR="00BD232E">
              <w:t xml:space="preserve"> </w:t>
            </w:r>
            <w:r w:rsidRPr="00842748">
              <w:t>kPa</w:t>
            </w:r>
          </w:p>
          <w:p w:rsidR="00D02926" w:rsidRPr="00C149DF" w:rsidRDefault="00D02926" w:rsidP="00891FDA">
            <w:pPr>
              <w:suppressAutoHyphens w:val="0"/>
              <w:spacing w:before="40" w:after="110" w:line="220" w:lineRule="exact"/>
              <w:ind w:right="113"/>
              <w:rPr>
                <w:lang w:val="de-DE"/>
                <w:rPrChange w:id="42" w:author="Clare Lord" w:date="2018-11-08T15:36:00Z">
                  <w:rPr>
                    <w:lang w:val="es-ES"/>
                  </w:rPr>
                </w:rPrChange>
              </w:rPr>
            </w:pPr>
            <w:r w:rsidRPr="00C149DF">
              <w:rPr>
                <w:lang w:val="de-DE"/>
                <w:rPrChange w:id="43" w:author="Clare Lord" w:date="2018-11-08T15:36:00Z">
                  <w:rPr>
                    <w:lang w:val="es-ES"/>
                  </w:rPr>
                </w:rPrChange>
              </w:rPr>
              <w:t>B</w:t>
            </w:r>
            <w:r w:rsidRPr="00C149DF">
              <w:rPr>
                <w:lang w:val="de-DE"/>
                <w:rPrChange w:id="44" w:author="Clare Lord" w:date="2018-11-08T15:36:00Z">
                  <w:rPr>
                    <w:lang w:val="es-ES"/>
                  </w:rPr>
                </w:rPrChange>
              </w:rPr>
              <w:tab/>
              <w:t>60</w:t>
            </w:r>
            <w:r w:rsidR="00BD232E">
              <w:rPr>
                <w:lang w:val="de-DE"/>
              </w:rPr>
              <w:t xml:space="preserve"> </w:t>
            </w:r>
            <w:r w:rsidRPr="00C149DF">
              <w:rPr>
                <w:lang w:val="de-DE"/>
                <w:rPrChange w:id="45" w:author="Clare Lord" w:date="2018-11-08T15:36:00Z">
                  <w:rPr>
                    <w:lang w:val="es-ES"/>
                  </w:rPr>
                </w:rPrChange>
              </w:rPr>
              <w:t>kPa</w:t>
            </w:r>
          </w:p>
          <w:p w:rsidR="00D02926" w:rsidRPr="00C149DF" w:rsidRDefault="00D02926" w:rsidP="00891FDA">
            <w:pPr>
              <w:suppressAutoHyphens w:val="0"/>
              <w:spacing w:before="40" w:after="110" w:line="220" w:lineRule="exact"/>
              <w:ind w:right="113"/>
              <w:rPr>
                <w:lang w:val="de-DE"/>
                <w:rPrChange w:id="46" w:author="Clare Lord" w:date="2018-11-08T15:36:00Z">
                  <w:rPr>
                    <w:lang w:val="es-ES"/>
                  </w:rPr>
                </w:rPrChange>
              </w:rPr>
            </w:pPr>
            <w:r w:rsidRPr="00C149DF">
              <w:rPr>
                <w:lang w:val="de-DE"/>
                <w:rPrChange w:id="47" w:author="Clare Lord" w:date="2018-11-08T15:36:00Z">
                  <w:rPr>
                    <w:lang w:val="es-ES"/>
                  </w:rPr>
                </w:rPrChange>
              </w:rPr>
              <w:t>C</w:t>
            </w:r>
            <w:r w:rsidRPr="00C149DF">
              <w:rPr>
                <w:lang w:val="de-DE"/>
                <w:rPrChange w:id="48" w:author="Clare Lord" w:date="2018-11-08T15:36:00Z">
                  <w:rPr>
                    <w:lang w:val="es-ES"/>
                  </w:rPr>
                </w:rPrChange>
              </w:rPr>
              <w:tab/>
              <w:t>90</w:t>
            </w:r>
            <w:r w:rsidR="00BD232E">
              <w:rPr>
                <w:lang w:val="de-DE"/>
              </w:rPr>
              <w:t xml:space="preserve"> </w:t>
            </w:r>
            <w:r w:rsidRPr="00C149DF">
              <w:rPr>
                <w:lang w:val="de-DE"/>
                <w:rPrChange w:id="49" w:author="Clare Lord" w:date="2018-11-08T15:36:00Z">
                  <w:rPr>
                    <w:lang w:val="es-ES"/>
                  </w:rPr>
                </w:rPrChange>
              </w:rPr>
              <w:t>kPa</w:t>
            </w:r>
          </w:p>
          <w:p w:rsidR="00D02926" w:rsidRPr="00C149DF" w:rsidRDefault="00D02926" w:rsidP="00891FDA">
            <w:pPr>
              <w:suppressAutoHyphens w:val="0"/>
              <w:spacing w:before="40" w:after="110" w:line="220" w:lineRule="exact"/>
              <w:ind w:right="113"/>
              <w:rPr>
                <w:lang w:val="de-DE"/>
                <w:rPrChange w:id="50" w:author="Clare Lord" w:date="2018-11-08T15:36:00Z">
                  <w:rPr>
                    <w:lang w:val="es-ES"/>
                  </w:rPr>
                </w:rPrChange>
              </w:rPr>
            </w:pPr>
            <w:r w:rsidRPr="00C149DF">
              <w:rPr>
                <w:lang w:val="de-DE"/>
                <w:rPrChange w:id="51" w:author="Clare Lord" w:date="2018-11-08T15:36:00Z">
                  <w:rPr>
                    <w:lang w:val="es-ES"/>
                  </w:rPr>
                </w:rPrChange>
              </w:rPr>
              <w:t>D</w:t>
            </w:r>
            <w:r w:rsidRPr="00C149DF">
              <w:rPr>
                <w:lang w:val="de-DE"/>
                <w:rPrChange w:id="52" w:author="Clare Lord" w:date="2018-11-08T15:36:00Z">
                  <w:rPr>
                    <w:lang w:val="es-ES"/>
                  </w:rPr>
                </w:rPrChange>
              </w:rPr>
              <w:tab/>
              <w:t>140</w:t>
            </w:r>
            <w:r w:rsidR="00BD232E">
              <w:rPr>
                <w:lang w:val="de-DE"/>
              </w:rPr>
              <w:t xml:space="preserve"> </w:t>
            </w:r>
            <w:r w:rsidRPr="00C149DF">
              <w:rPr>
                <w:lang w:val="de-DE"/>
                <w:rPrChange w:id="53" w:author="Clare Lord" w:date="2018-11-08T15:36:00Z">
                  <w:rPr>
                    <w:lang w:val="es-ES"/>
                  </w:rPr>
                </w:rPrChange>
              </w:rPr>
              <w:t>kPa</w:t>
            </w:r>
          </w:p>
        </w:tc>
        <w:tc>
          <w:tcPr>
            <w:tcW w:w="1114" w:type="dxa"/>
            <w:tcBorders>
              <w:top w:val="single" w:sz="4" w:space="0" w:color="auto"/>
              <w:left w:val="nil"/>
              <w:bottom w:val="nil"/>
              <w:right w:val="nil"/>
            </w:tcBorders>
          </w:tcPr>
          <w:p w:rsidR="00D02926" w:rsidRPr="00C149DF" w:rsidRDefault="00D02926" w:rsidP="00C23092">
            <w:pPr>
              <w:suppressAutoHyphens w:val="0"/>
              <w:spacing w:before="40" w:after="110" w:line="220" w:lineRule="exact"/>
              <w:ind w:right="113"/>
              <w:rPr>
                <w:lang w:val="de-DE"/>
                <w:rPrChange w:id="54" w:author="Clare Lord" w:date="2018-11-08T15:36:00Z">
                  <w:rPr>
                    <w:lang w:val="es-ES"/>
                  </w:rPr>
                </w:rPrChange>
              </w:rPr>
            </w:pPr>
          </w:p>
        </w:tc>
      </w:tr>
      <w:tr w:rsidR="00D02926" w:rsidRPr="00714A5E" w:rsidTr="00891FDA">
        <w:trPr>
          <w:cantSplit/>
          <w:trHeight w:hRule="exact" w:val="113"/>
        </w:trPr>
        <w:tc>
          <w:tcPr>
            <w:tcW w:w="1358" w:type="dxa"/>
            <w:tcBorders>
              <w:top w:val="nil"/>
              <w:left w:val="nil"/>
              <w:bottom w:val="nil"/>
              <w:right w:val="nil"/>
            </w:tcBorders>
          </w:tcPr>
          <w:p w:rsidR="00D02926" w:rsidRPr="00C149DF" w:rsidRDefault="00D02926" w:rsidP="00891FDA">
            <w:pPr>
              <w:suppressAutoHyphens w:val="0"/>
              <w:spacing w:before="40" w:after="120" w:line="220" w:lineRule="exact"/>
              <w:ind w:right="113"/>
              <w:rPr>
                <w:lang w:val="de-DE"/>
                <w:rPrChange w:id="55" w:author="Clare Lord" w:date="2018-11-08T15:36:00Z">
                  <w:rPr>
                    <w:lang w:val="es-ES"/>
                  </w:rPr>
                </w:rPrChange>
              </w:rPr>
            </w:pPr>
          </w:p>
        </w:tc>
        <w:tc>
          <w:tcPr>
            <w:tcW w:w="6033" w:type="dxa"/>
            <w:tcBorders>
              <w:top w:val="nil"/>
              <w:left w:val="nil"/>
              <w:bottom w:val="nil"/>
              <w:right w:val="nil"/>
            </w:tcBorders>
          </w:tcPr>
          <w:p w:rsidR="00D02926" w:rsidRPr="00C149DF" w:rsidRDefault="00D02926" w:rsidP="00891FDA">
            <w:pPr>
              <w:suppressAutoHyphens w:val="0"/>
              <w:spacing w:before="40" w:after="120" w:line="220" w:lineRule="exact"/>
              <w:ind w:right="113"/>
              <w:rPr>
                <w:lang w:val="de-DE"/>
                <w:rPrChange w:id="56" w:author="Clare Lord" w:date="2018-11-08T15:36:00Z">
                  <w:rPr>
                    <w:lang w:val="es-ES"/>
                  </w:rPr>
                </w:rPrChange>
              </w:rPr>
            </w:pPr>
          </w:p>
        </w:tc>
        <w:tc>
          <w:tcPr>
            <w:tcW w:w="1114" w:type="dxa"/>
            <w:tcBorders>
              <w:top w:val="nil"/>
              <w:left w:val="nil"/>
              <w:bottom w:val="nil"/>
              <w:right w:val="nil"/>
            </w:tcBorders>
          </w:tcPr>
          <w:p w:rsidR="00D02926" w:rsidRPr="00C149DF" w:rsidRDefault="00D02926" w:rsidP="00C23092">
            <w:pPr>
              <w:suppressAutoHyphens w:val="0"/>
              <w:spacing w:before="40" w:after="120" w:line="220" w:lineRule="exact"/>
              <w:ind w:right="113"/>
              <w:rPr>
                <w:lang w:val="de-DE"/>
                <w:rPrChange w:id="57" w:author="Clare Lord" w:date="2018-11-08T15:36:00Z">
                  <w:rPr>
                    <w:lang w:val="es-ES"/>
                  </w:rPr>
                </w:rPrChange>
              </w:rPr>
            </w:pPr>
          </w:p>
        </w:tc>
      </w:tr>
      <w:tr w:rsidR="00D02926" w:rsidRPr="00842748" w:rsidTr="00891FDA">
        <w:trPr>
          <w:cantSplit/>
        </w:trPr>
        <w:tc>
          <w:tcPr>
            <w:tcW w:w="1358"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lastRenderedPageBreak/>
              <w:t>231 01.2-05</w:t>
            </w:r>
          </w:p>
        </w:tc>
        <w:tc>
          <w:tcPr>
            <w:tcW w:w="6033"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nil"/>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D</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A gas takes up a volume of 10 m</w:t>
            </w:r>
            <w:r w:rsidRPr="00842748">
              <w:rPr>
                <w:vertAlign w:val="superscript"/>
              </w:rPr>
              <w:t>3</w:t>
            </w:r>
            <w:r w:rsidRPr="00842748">
              <w:t xml:space="preserve"> at 3.0</w:t>
            </w:r>
            <w:r w:rsidR="00BD232E">
              <w:t xml:space="preserve"> </w:t>
            </w:r>
            <w:r w:rsidRPr="00842748">
              <w:t>°C and at an absolute pressure of 100</w:t>
            </w:r>
            <w:r w:rsidR="00BD232E">
              <w:t xml:space="preserve"> </w:t>
            </w:r>
            <w:r w:rsidRPr="00842748">
              <w:t>kPa. To what temperature must the gas be brought so that at an absolute pressure of 110</w:t>
            </w:r>
            <w:r w:rsidR="00BD232E">
              <w:t xml:space="preserve"> </w:t>
            </w:r>
            <w:r w:rsidRPr="00842748">
              <w:t>kPa it takes up a volume of 11 m</w:t>
            </w:r>
            <w:r w:rsidRPr="00842748">
              <w:rPr>
                <w:vertAlign w:val="superscript"/>
              </w:rPr>
              <w:t>3</w:t>
            </w:r>
            <w:r w:rsidRPr="00842748">
              <w:t>?</w:t>
            </w:r>
          </w:p>
          <w:p w:rsidR="00D02926" w:rsidRPr="00842748" w:rsidRDefault="00D02926" w:rsidP="00891FDA">
            <w:pPr>
              <w:suppressAutoHyphens w:val="0"/>
              <w:spacing w:before="40" w:after="120" w:line="220" w:lineRule="exact"/>
              <w:ind w:right="113"/>
            </w:pPr>
            <w:r w:rsidRPr="00842748">
              <w:t>A</w:t>
            </w:r>
            <w:r w:rsidRPr="00842748">
              <w:tab/>
              <w:t>3.5</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B</w:t>
            </w:r>
            <w:r w:rsidRPr="00842748">
              <w:tab/>
              <w:t>3.6</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C</w:t>
            </w:r>
            <w:r w:rsidRPr="00842748">
              <w:tab/>
              <w:t>46</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D</w:t>
            </w:r>
            <w:r w:rsidRPr="00842748">
              <w:tab/>
              <w:t>61</w:t>
            </w:r>
            <w:r w:rsidR="00BD232E">
              <w:t xml:space="preserve"> </w:t>
            </w:r>
            <w:r w:rsidRPr="00842748">
              <w:t>°C</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231 01.2-06</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B</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A gas takes up a volume of 20 m</w:t>
            </w:r>
            <w:r w:rsidRPr="00842748">
              <w:rPr>
                <w:vertAlign w:val="superscript"/>
              </w:rPr>
              <w:t>3</w:t>
            </w:r>
            <w:r w:rsidRPr="00842748">
              <w:t xml:space="preserve"> at a temperature of 77</w:t>
            </w:r>
            <w:r w:rsidR="00BD232E">
              <w:t xml:space="preserve"> </w:t>
            </w:r>
            <w:r w:rsidRPr="00842748">
              <w:t>°C and an absolute pressure of 100</w:t>
            </w:r>
            <w:r w:rsidR="00BD232E">
              <w:t xml:space="preserve"> </w:t>
            </w:r>
            <w:r w:rsidRPr="00842748">
              <w:t>kPa. To what temperature should the gas be cooled so that it occupies a volume of 8 m</w:t>
            </w:r>
            <w:r w:rsidRPr="00842748">
              <w:rPr>
                <w:vertAlign w:val="superscript"/>
              </w:rPr>
              <w:t>3</w:t>
            </w:r>
            <w:r w:rsidRPr="00842748">
              <w:t xml:space="preserve"> at an absolute pressure of 200</w:t>
            </w:r>
            <w:r w:rsidR="00BD232E">
              <w:t> </w:t>
            </w:r>
            <w:r w:rsidRPr="00842748">
              <w:t>kPa?</w:t>
            </w:r>
          </w:p>
          <w:p w:rsidR="00D02926" w:rsidRPr="00842748" w:rsidRDefault="00D02926" w:rsidP="00891FDA">
            <w:pPr>
              <w:suppressAutoHyphens w:val="0"/>
              <w:spacing w:before="40" w:after="120" w:line="220" w:lineRule="exact"/>
              <w:ind w:right="113"/>
            </w:pPr>
            <w:r w:rsidRPr="00842748">
              <w:t>A</w:t>
            </w:r>
            <w:r w:rsidRPr="00842748">
              <w:tab/>
              <w:t>-63</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B</w:t>
            </w:r>
            <w:r w:rsidRPr="00842748">
              <w:tab/>
              <w:t>7</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C</w:t>
            </w:r>
            <w:r w:rsidRPr="00842748">
              <w:tab/>
              <w:t>46</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D</w:t>
            </w:r>
            <w:r w:rsidRPr="00842748">
              <w:tab/>
              <w:t>62</w:t>
            </w:r>
            <w:r w:rsidR="00BD232E">
              <w:t xml:space="preserve"> </w:t>
            </w:r>
            <w:r w:rsidRPr="00842748">
              <w:t>°C</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231 01.2-07</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A</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At a temperature of 10</w:t>
            </w:r>
            <w:r w:rsidR="00BD232E">
              <w:t xml:space="preserve"> </w:t>
            </w:r>
            <w:r w:rsidRPr="00842748">
              <w:t>°C and an absolute pressure of 100</w:t>
            </w:r>
            <w:r w:rsidR="00BD232E">
              <w:t xml:space="preserve"> </w:t>
            </w:r>
            <w:r w:rsidRPr="00842748">
              <w:t>kPa, a gas occupies a volume of 70 m</w:t>
            </w:r>
            <w:r w:rsidRPr="00842748">
              <w:rPr>
                <w:vertAlign w:val="superscript"/>
              </w:rPr>
              <w:t>3</w:t>
            </w:r>
            <w:r w:rsidRPr="00842748">
              <w:t>. What is the volume when the pressure is brought to an absolute pressure of 200</w:t>
            </w:r>
            <w:r w:rsidR="00BD232E">
              <w:t xml:space="preserve"> </w:t>
            </w:r>
            <w:r w:rsidRPr="00842748">
              <w:t>kPa and the temperature to 50</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A</w:t>
            </w:r>
            <w:r w:rsidRPr="00842748">
              <w:tab/>
              <w:t>40 m</w:t>
            </w:r>
            <w:r w:rsidRPr="00842748">
              <w:rPr>
                <w:vertAlign w:val="superscript"/>
              </w:rPr>
              <w:t>3</w:t>
            </w:r>
          </w:p>
          <w:p w:rsidR="00D02926" w:rsidRPr="00842748" w:rsidRDefault="00D02926" w:rsidP="00891FDA">
            <w:pPr>
              <w:suppressAutoHyphens w:val="0"/>
              <w:spacing w:before="40" w:after="120" w:line="220" w:lineRule="exact"/>
              <w:ind w:right="113"/>
            </w:pPr>
            <w:r w:rsidRPr="00842748">
              <w:t>B</w:t>
            </w:r>
            <w:r w:rsidRPr="00842748">
              <w:tab/>
              <w:t>53 m</w:t>
            </w:r>
            <w:r w:rsidRPr="00842748">
              <w:rPr>
                <w:vertAlign w:val="superscript"/>
              </w:rPr>
              <w:t xml:space="preserve">3 </w:t>
            </w:r>
          </w:p>
          <w:p w:rsidR="00D02926" w:rsidRPr="00842748" w:rsidRDefault="00D02926" w:rsidP="00891FDA">
            <w:pPr>
              <w:suppressAutoHyphens w:val="0"/>
              <w:spacing w:before="40" w:after="120" w:line="220" w:lineRule="exact"/>
              <w:ind w:right="113"/>
            </w:pPr>
            <w:r w:rsidRPr="00842748">
              <w:t>C</w:t>
            </w:r>
            <w:r w:rsidRPr="00842748">
              <w:tab/>
              <w:t>117 m</w:t>
            </w:r>
            <w:r w:rsidRPr="00842748">
              <w:rPr>
                <w:vertAlign w:val="superscript"/>
              </w:rPr>
              <w:t>3</w:t>
            </w:r>
            <w:r w:rsidRPr="00842748">
              <w:t xml:space="preserve"> </w:t>
            </w:r>
          </w:p>
          <w:p w:rsidR="00D02926" w:rsidRPr="00842748" w:rsidRDefault="00D02926" w:rsidP="00891FDA">
            <w:pPr>
              <w:suppressAutoHyphens w:val="0"/>
              <w:spacing w:before="40" w:after="120" w:line="220" w:lineRule="exact"/>
              <w:ind w:right="113"/>
            </w:pPr>
            <w:r w:rsidRPr="00842748">
              <w:t>D</w:t>
            </w:r>
            <w:r w:rsidRPr="00842748">
              <w:tab/>
              <w:t>175 m</w:t>
            </w:r>
            <w:r w:rsidRPr="00842748">
              <w:rPr>
                <w:vertAlign w:val="superscript"/>
              </w:rPr>
              <w:t>3</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231 01.2-08</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B</w:t>
            </w:r>
          </w:p>
        </w:tc>
      </w:tr>
      <w:tr w:rsidR="00D02926" w:rsidRPr="00842748" w:rsidTr="00891FDA">
        <w:trPr>
          <w:cantSplit/>
        </w:trPr>
        <w:tc>
          <w:tcPr>
            <w:tcW w:w="1358"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pPr>
            <w:r w:rsidRPr="00842748">
              <w:t>At a temperature of 10</w:t>
            </w:r>
            <w:r w:rsidR="00BD232E">
              <w:t xml:space="preserve"> </w:t>
            </w:r>
            <w:r w:rsidRPr="00842748">
              <w:t>°C and an absolute pressure of 100</w:t>
            </w:r>
            <w:r w:rsidR="00BD232E">
              <w:t xml:space="preserve"> </w:t>
            </w:r>
            <w:r w:rsidRPr="00842748">
              <w:t>kPa, a gas takes up 5 m</w:t>
            </w:r>
            <w:r w:rsidRPr="00842748">
              <w:rPr>
                <w:vertAlign w:val="superscript"/>
              </w:rPr>
              <w:t>3</w:t>
            </w:r>
            <w:r w:rsidRPr="00842748">
              <w:t>. What is the volume when the pressure is brought to an absolute pressure of 200</w:t>
            </w:r>
            <w:r w:rsidR="00BD232E">
              <w:t xml:space="preserve"> </w:t>
            </w:r>
            <w:r w:rsidRPr="00842748">
              <w:t>kPa and the temperature is 170</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A</w:t>
            </w:r>
            <w:r w:rsidRPr="00842748">
              <w:tab/>
              <w:t>2.0 m</w:t>
            </w:r>
            <w:r w:rsidRPr="00842748">
              <w:rPr>
                <w:vertAlign w:val="superscript"/>
              </w:rPr>
              <w:t>3</w:t>
            </w:r>
          </w:p>
          <w:p w:rsidR="00D02926" w:rsidRPr="00842748" w:rsidRDefault="00D02926" w:rsidP="00891FDA">
            <w:pPr>
              <w:suppressAutoHyphens w:val="0"/>
              <w:spacing w:before="40" w:after="120" w:line="220" w:lineRule="exact"/>
              <w:ind w:right="113"/>
            </w:pPr>
            <w:r w:rsidRPr="00842748">
              <w:t>B</w:t>
            </w:r>
            <w:r w:rsidRPr="00842748">
              <w:tab/>
              <w:t>3.9 m</w:t>
            </w:r>
            <w:r w:rsidRPr="00842748">
              <w:rPr>
                <w:vertAlign w:val="superscript"/>
              </w:rPr>
              <w:t xml:space="preserve">3 </w:t>
            </w:r>
          </w:p>
          <w:p w:rsidR="00D02926" w:rsidRPr="00842748" w:rsidRDefault="00D02926" w:rsidP="00891FDA">
            <w:pPr>
              <w:suppressAutoHyphens w:val="0"/>
              <w:spacing w:before="40" w:after="120" w:line="220" w:lineRule="exact"/>
              <w:ind w:right="113"/>
            </w:pPr>
            <w:r w:rsidRPr="00842748">
              <w:t>C</w:t>
            </w:r>
            <w:r w:rsidRPr="00842748">
              <w:tab/>
              <w:t>5.3 m</w:t>
            </w:r>
            <w:r w:rsidRPr="00842748">
              <w:rPr>
                <w:vertAlign w:val="superscript"/>
              </w:rPr>
              <w:t>3</w:t>
            </w:r>
            <w:r w:rsidRPr="00842748">
              <w:t xml:space="preserve"> </w:t>
            </w:r>
          </w:p>
          <w:p w:rsidR="00D02926" w:rsidRPr="00842748" w:rsidRDefault="00D02926" w:rsidP="00891FDA">
            <w:pPr>
              <w:suppressAutoHyphens w:val="0"/>
              <w:spacing w:before="40" w:after="120" w:line="220" w:lineRule="exact"/>
              <w:ind w:right="113"/>
            </w:pPr>
            <w:r w:rsidRPr="00842748">
              <w:t>D</w:t>
            </w:r>
            <w:r w:rsidRPr="00842748">
              <w:tab/>
              <w:t>42.5 m</w:t>
            </w:r>
            <w:r w:rsidRPr="00842748">
              <w:rPr>
                <w:vertAlign w:val="superscript"/>
              </w:rPr>
              <w:t>3</w:t>
            </w:r>
          </w:p>
        </w:tc>
        <w:tc>
          <w:tcPr>
            <w:tcW w:w="1114"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Height w:hRule="exact" w:val="113"/>
        </w:trPr>
        <w:tc>
          <w:tcPr>
            <w:tcW w:w="1358" w:type="dxa"/>
            <w:tcBorders>
              <w:top w:val="nil"/>
              <w:left w:val="nil"/>
              <w:bottom w:val="nil"/>
              <w:right w:val="nil"/>
            </w:tcBorders>
          </w:tcPr>
          <w:p w:rsidR="00D02926" w:rsidRPr="00842748" w:rsidRDefault="00D02926" w:rsidP="00891FDA">
            <w:pPr>
              <w:suppressAutoHyphens w:val="0"/>
              <w:spacing w:before="40" w:after="120" w:line="220" w:lineRule="exact"/>
              <w:ind w:right="113"/>
            </w:pPr>
          </w:p>
        </w:tc>
        <w:tc>
          <w:tcPr>
            <w:tcW w:w="6033" w:type="dxa"/>
            <w:tcBorders>
              <w:top w:val="nil"/>
              <w:left w:val="nil"/>
              <w:bottom w:val="nil"/>
              <w:right w:val="nil"/>
            </w:tcBorders>
          </w:tcPr>
          <w:p w:rsidR="00D02926" w:rsidRPr="00842748" w:rsidRDefault="00D02926" w:rsidP="00891FDA">
            <w:pPr>
              <w:suppressAutoHyphens w:val="0"/>
              <w:spacing w:before="40" w:after="120" w:line="220" w:lineRule="exact"/>
              <w:ind w:right="113"/>
            </w:pPr>
          </w:p>
        </w:tc>
        <w:tc>
          <w:tcPr>
            <w:tcW w:w="1114" w:type="dxa"/>
            <w:tcBorders>
              <w:top w:val="nil"/>
              <w:left w:val="nil"/>
              <w:bottom w:val="nil"/>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Pr>
        <w:tc>
          <w:tcPr>
            <w:tcW w:w="1358"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lastRenderedPageBreak/>
              <w:t>231 01.2-09</w:t>
            </w:r>
          </w:p>
        </w:tc>
        <w:tc>
          <w:tcPr>
            <w:tcW w:w="6033"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nil"/>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A</w:t>
            </w:r>
          </w:p>
        </w:tc>
      </w:tr>
      <w:tr w:rsidR="00D02926" w:rsidRPr="00842748" w:rsidTr="00891FDA">
        <w:trPr>
          <w:cantSplit/>
        </w:trPr>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A gas takes up 8 m</w:t>
            </w:r>
            <w:r w:rsidRPr="00842748">
              <w:rPr>
                <w:vertAlign w:val="superscript"/>
              </w:rPr>
              <w:t>3</w:t>
            </w:r>
            <w:r w:rsidRPr="00842748">
              <w:t xml:space="preserve"> at a temperature of 7</w:t>
            </w:r>
            <w:r w:rsidR="00BD232E">
              <w:t xml:space="preserve"> </w:t>
            </w:r>
            <w:r w:rsidRPr="00842748">
              <w:t>°C and at an absolute pressure of 200</w:t>
            </w:r>
            <w:r w:rsidR="00BD232E">
              <w:t xml:space="preserve"> </w:t>
            </w:r>
            <w:r w:rsidRPr="00842748">
              <w:t>kPa. What is the absolute pressure when the volume is brought to 20 m</w:t>
            </w:r>
            <w:r w:rsidRPr="00842748">
              <w:rPr>
                <w:vertAlign w:val="superscript"/>
              </w:rPr>
              <w:t>3</w:t>
            </w:r>
            <w:r w:rsidRPr="00842748">
              <w:t xml:space="preserve"> and the temperature to 77</w:t>
            </w:r>
            <w:r w:rsidR="00BD232E">
              <w:t xml:space="preserve"> </w:t>
            </w:r>
            <w:r w:rsidRPr="00842748">
              <w:t>°C?</w:t>
            </w:r>
          </w:p>
          <w:p w:rsidR="00D02926" w:rsidRPr="00842748" w:rsidRDefault="00D02926" w:rsidP="00891FDA">
            <w:pPr>
              <w:suppressAutoHyphens w:val="0"/>
              <w:spacing w:before="40" w:after="120" w:line="220" w:lineRule="exact"/>
              <w:ind w:right="113"/>
              <w:rPr>
                <w:lang w:val="es-ES"/>
              </w:rPr>
            </w:pPr>
            <w:r w:rsidRPr="00842748">
              <w:rPr>
                <w:lang w:val="es-ES"/>
              </w:rPr>
              <w:t>A</w:t>
            </w:r>
            <w:r w:rsidRPr="00842748">
              <w:rPr>
                <w:lang w:val="es-ES"/>
              </w:rPr>
              <w:tab/>
              <w:t>100</w:t>
            </w:r>
            <w:r w:rsidR="00BD232E">
              <w:rPr>
                <w:lang w:val="es-ES"/>
              </w:rPr>
              <w:t xml:space="preserve"> </w:t>
            </w:r>
            <w:r w:rsidRPr="00842748">
              <w:rPr>
                <w:lang w:val="es-ES"/>
              </w:rPr>
              <w:t>kPa</w:t>
            </w:r>
          </w:p>
          <w:p w:rsidR="00D02926" w:rsidRPr="00842748" w:rsidRDefault="00D02926" w:rsidP="00891FDA">
            <w:pPr>
              <w:suppressAutoHyphens w:val="0"/>
              <w:spacing w:before="40" w:after="120" w:line="220" w:lineRule="exact"/>
              <w:ind w:right="113"/>
              <w:rPr>
                <w:lang w:val="es-ES"/>
              </w:rPr>
            </w:pPr>
            <w:r w:rsidRPr="00842748">
              <w:rPr>
                <w:lang w:val="es-ES"/>
              </w:rPr>
              <w:t>B</w:t>
            </w:r>
            <w:r w:rsidRPr="00842748">
              <w:rPr>
                <w:lang w:val="es-ES"/>
              </w:rPr>
              <w:tab/>
              <w:t>150</w:t>
            </w:r>
            <w:r w:rsidR="00BD232E">
              <w:rPr>
                <w:lang w:val="es-ES"/>
              </w:rPr>
              <w:t xml:space="preserve"> </w:t>
            </w:r>
            <w:r w:rsidRPr="00842748">
              <w:rPr>
                <w:lang w:val="es-ES"/>
              </w:rPr>
              <w:t>kPa</w:t>
            </w:r>
          </w:p>
          <w:p w:rsidR="00D02926" w:rsidRPr="00842748" w:rsidRDefault="00D02926" w:rsidP="00891FDA">
            <w:pPr>
              <w:suppressAutoHyphens w:val="0"/>
              <w:spacing w:before="40" w:after="120" w:line="220" w:lineRule="exact"/>
              <w:ind w:right="113"/>
              <w:rPr>
                <w:lang w:val="es-ES"/>
              </w:rPr>
            </w:pPr>
            <w:r w:rsidRPr="00842748">
              <w:rPr>
                <w:lang w:val="es-ES"/>
              </w:rPr>
              <w:t>C</w:t>
            </w:r>
            <w:r w:rsidRPr="00842748">
              <w:rPr>
                <w:lang w:val="es-ES"/>
              </w:rPr>
              <w:tab/>
              <w:t>880</w:t>
            </w:r>
            <w:r w:rsidR="00BD232E">
              <w:rPr>
                <w:lang w:val="es-ES"/>
              </w:rPr>
              <w:t xml:space="preserve"> </w:t>
            </w:r>
            <w:r w:rsidRPr="00842748">
              <w:rPr>
                <w:lang w:val="es-ES"/>
              </w:rPr>
              <w:t>kPa</w:t>
            </w:r>
          </w:p>
          <w:p w:rsidR="00D02926" w:rsidRPr="00842748" w:rsidRDefault="00D02926" w:rsidP="00891FDA">
            <w:pPr>
              <w:suppressAutoHyphens w:val="0"/>
              <w:spacing w:before="40" w:after="120" w:line="220" w:lineRule="exact"/>
              <w:ind w:right="113"/>
            </w:pPr>
            <w:r w:rsidRPr="00842748">
              <w:t>D</w:t>
            </w:r>
            <w:r w:rsidRPr="00842748">
              <w:tab/>
              <w:t>1,320</w:t>
            </w:r>
            <w:r w:rsidR="00BD232E">
              <w:t xml:space="preserve"> </w:t>
            </w:r>
            <w:r w:rsidRPr="00842748">
              <w:t>kPa</w:t>
            </w:r>
          </w:p>
        </w:tc>
        <w:tc>
          <w:tcPr>
            <w:tcW w:w="111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line="220" w:lineRule="exact"/>
              <w:ind w:right="113"/>
            </w:pPr>
          </w:p>
        </w:tc>
      </w:tr>
      <w:tr w:rsidR="00D02926" w:rsidRPr="00842748" w:rsidTr="00891FDA">
        <w:trPr>
          <w:cantSplit/>
        </w:trPr>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231 01.2-10</w:t>
            </w:r>
          </w:p>
        </w:tc>
        <w:tc>
          <w:tcPr>
            <w:tcW w:w="603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t xml:space="preserve">Fundamental law of gases: </w:t>
            </w:r>
            <w:r w:rsidRPr="00842748">
              <w:rPr>
                <w:i/>
                <w:iCs/>
              </w:rPr>
              <w:t>pV/T</w:t>
            </w:r>
            <w:r w:rsidRPr="00842748">
              <w:t>=constant</w:t>
            </w:r>
          </w:p>
        </w:tc>
        <w:tc>
          <w:tcPr>
            <w:tcW w:w="111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C</w:t>
            </w:r>
          </w:p>
        </w:tc>
      </w:tr>
      <w:tr w:rsidR="00D02926" w:rsidRPr="00842748" w:rsidTr="00891FDA">
        <w:trPr>
          <w:cantSplit/>
        </w:trPr>
        <w:tc>
          <w:tcPr>
            <w:tcW w:w="1358"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line="220" w:lineRule="exact"/>
              <w:ind w:right="113"/>
            </w:pPr>
          </w:p>
        </w:tc>
        <w:tc>
          <w:tcPr>
            <w:tcW w:w="6033"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line="220" w:lineRule="exact"/>
              <w:ind w:right="113"/>
            </w:pPr>
            <w:r w:rsidRPr="00842748">
              <w:t>A gas takes up 8 m</w:t>
            </w:r>
            <w:r w:rsidRPr="00842748">
              <w:rPr>
                <w:vertAlign w:val="superscript"/>
              </w:rPr>
              <w:t>3</w:t>
            </w:r>
            <w:r w:rsidRPr="00842748">
              <w:t xml:space="preserve"> at a temperature of 7</w:t>
            </w:r>
            <w:r w:rsidR="00BD232E">
              <w:t xml:space="preserve"> </w:t>
            </w:r>
            <w:r w:rsidRPr="00842748">
              <w:t>°C and at an absolute pressure of 200</w:t>
            </w:r>
            <w:r w:rsidR="00BD232E">
              <w:t xml:space="preserve"> </w:t>
            </w:r>
            <w:r w:rsidRPr="00842748">
              <w:t>kPa. What should the temperature be for the gas to take up a volume of 20 m</w:t>
            </w:r>
            <w:r w:rsidRPr="00842748">
              <w:rPr>
                <w:vertAlign w:val="superscript"/>
              </w:rPr>
              <w:t>3</w:t>
            </w:r>
            <w:r w:rsidRPr="00842748">
              <w:t xml:space="preserve"> at an absolute pressure of 100</w:t>
            </w:r>
            <w:r w:rsidR="00BD232E">
              <w:t xml:space="preserve"> </w:t>
            </w:r>
            <w:r w:rsidRPr="00842748">
              <w:t>kPa?</w:t>
            </w:r>
          </w:p>
          <w:p w:rsidR="00D02926" w:rsidRPr="00842748" w:rsidRDefault="00D02926" w:rsidP="00891FDA">
            <w:pPr>
              <w:suppressAutoHyphens w:val="0"/>
              <w:spacing w:before="40" w:after="120" w:line="220" w:lineRule="exact"/>
              <w:ind w:right="113"/>
            </w:pPr>
            <w:r w:rsidRPr="00842748">
              <w:t>A</w:t>
            </w:r>
            <w:r w:rsidRPr="00842748">
              <w:tab/>
              <w:t>9</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B</w:t>
            </w:r>
            <w:r w:rsidRPr="00842748">
              <w:tab/>
              <w:t>12</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C</w:t>
            </w:r>
            <w:r w:rsidRPr="00842748">
              <w:tab/>
              <w:t>77</w:t>
            </w:r>
            <w:r w:rsidR="00BD232E">
              <w:t xml:space="preserve"> </w:t>
            </w:r>
            <w:r w:rsidRPr="00842748">
              <w:t>°C</w:t>
            </w:r>
          </w:p>
          <w:p w:rsidR="00D02926" w:rsidRPr="00842748" w:rsidRDefault="00D02926" w:rsidP="00891FDA">
            <w:pPr>
              <w:suppressAutoHyphens w:val="0"/>
              <w:spacing w:before="40" w:after="120" w:line="220" w:lineRule="exact"/>
              <w:ind w:right="113"/>
            </w:pPr>
            <w:r w:rsidRPr="00842748">
              <w:t>D</w:t>
            </w:r>
            <w:r w:rsidRPr="00842748">
              <w:tab/>
              <w:t>194</w:t>
            </w:r>
            <w:r w:rsidR="00BD232E">
              <w:t xml:space="preserve"> </w:t>
            </w:r>
            <w:r w:rsidRPr="00842748">
              <w:t>°C</w:t>
            </w:r>
          </w:p>
        </w:tc>
        <w:tc>
          <w:tcPr>
            <w:tcW w:w="1114" w:type="dxa"/>
            <w:tcBorders>
              <w:top w:val="single" w:sz="4" w:space="0" w:color="auto"/>
              <w:left w:val="nil"/>
              <w:bottom w:val="single" w:sz="12" w:space="0" w:color="auto"/>
              <w:right w:val="nil"/>
            </w:tcBorders>
          </w:tcPr>
          <w:p w:rsidR="00D02926" w:rsidRPr="00842748" w:rsidRDefault="00D02926" w:rsidP="00C23092">
            <w:pPr>
              <w:suppressAutoHyphens w:val="0"/>
              <w:spacing w:before="40" w:after="120" w:line="220" w:lineRule="exact"/>
              <w:ind w:right="113"/>
            </w:pPr>
          </w:p>
        </w:tc>
      </w:tr>
    </w:tbl>
    <w:p w:rsidR="00324546" w:rsidRDefault="00324546" w:rsidP="00D02926">
      <w:pPr>
        <w:spacing w:after="120"/>
        <w:ind w:left="1134" w:right="1134"/>
        <w:jc w:val="both"/>
        <w:rPr>
          <w:rFonts w:eastAsia="SimSun"/>
          <w:lang w:eastAsia="zh-CN"/>
        </w:rPr>
      </w:pPr>
    </w:p>
    <w:p w:rsidR="00D02926" w:rsidRPr="00324546" w:rsidRDefault="00324546" w:rsidP="00324546">
      <w:pPr>
        <w:spacing w:line="240" w:lineRule="auto"/>
        <w:ind w:left="1134" w:right="1134"/>
        <w:jc w:val="both"/>
        <w:rPr>
          <w:rFonts w:eastAsia="SimSun"/>
          <w:sz w:val="2"/>
          <w:szCs w:val="2"/>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44"/>
        <w:gridCol w:w="6027"/>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sz w:val="28"/>
              </w:rPr>
              <w:br w:type="page"/>
            </w: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b/>
                <w:i/>
                <w:iCs/>
                <w:sz w:val="16"/>
                <w:szCs w:val="16"/>
              </w:rPr>
            </w:pPr>
            <w:r w:rsidRPr="00842748">
              <w:rPr>
                <w:b/>
              </w:rPr>
              <w:t xml:space="preserve">Examination objective 2.1: Gases: partial pressures and mixtures </w:t>
            </w:r>
            <w:r w:rsidRPr="00842748">
              <w:rPr>
                <w:b/>
              </w:rPr>
              <w:br/>
              <w:t>Definitions and simple calculations</w:t>
            </w:r>
          </w:p>
        </w:tc>
      </w:tr>
      <w:tr w:rsidR="00D02926" w:rsidRPr="00842748" w:rsidTr="00891FDA">
        <w:trPr>
          <w:tblHeader/>
        </w:trPr>
        <w:tc>
          <w:tcPr>
            <w:tcW w:w="134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Number</w:t>
            </w:r>
          </w:p>
        </w:tc>
        <w:tc>
          <w:tcPr>
            <w:tcW w:w="6027"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Correct answer</w:t>
            </w:r>
          </w:p>
        </w:tc>
      </w:tr>
      <w:tr w:rsidR="00D02926" w:rsidRPr="00842748" w:rsidTr="00891FDA">
        <w:trPr>
          <w:trHeight w:hRule="exact" w:val="113"/>
          <w:tblHeader/>
        </w:trPr>
        <w:tc>
          <w:tcPr>
            <w:tcW w:w="134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c>
          <w:tcPr>
            <w:tcW w:w="6027"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r>
      <w:tr w:rsidR="00D02926" w:rsidRPr="00842748" w:rsidTr="00891FDA">
        <w:tc>
          <w:tcPr>
            <w:tcW w:w="1344" w:type="dxa"/>
            <w:tcBorders>
              <w:top w:val="nil"/>
              <w:left w:val="nil"/>
              <w:bottom w:val="single" w:sz="4" w:space="0" w:color="auto"/>
              <w:right w:val="nil"/>
            </w:tcBorders>
            <w:hideMark/>
          </w:tcPr>
          <w:p w:rsidR="00D02926" w:rsidRPr="00842748" w:rsidRDefault="00D02926" w:rsidP="008205AB">
            <w:pPr>
              <w:suppressAutoHyphens w:val="0"/>
              <w:spacing w:before="40" w:after="120" w:line="220" w:lineRule="exact"/>
              <w:ind w:right="113"/>
              <w:rPr>
                <w:rFonts w:eastAsia="SimSun"/>
              </w:rPr>
            </w:pPr>
            <w:r w:rsidRPr="00842748">
              <w:rPr>
                <w:rFonts w:eastAsia="SimSun"/>
              </w:rPr>
              <w:t>231 02.1-01</w:t>
            </w:r>
          </w:p>
        </w:tc>
        <w:tc>
          <w:tcPr>
            <w:tcW w:w="6027" w:type="dxa"/>
            <w:tcBorders>
              <w:top w:val="nil"/>
              <w:left w:val="nil"/>
              <w:bottom w:val="single" w:sz="4" w:space="0" w:color="auto"/>
              <w:right w:val="nil"/>
            </w:tcBorders>
            <w:hideMark/>
          </w:tcPr>
          <w:p w:rsidR="00D02926" w:rsidRPr="00842748" w:rsidRDefault="00D02926" w:rsidP="008205AB">
            <w:pPr>
              <w:suppressAutoHyphens w:val="0"/>
              <w:spacing w:before="40" w:after="120" w:line="220" w:lineRule="exact"/>
              <w:ind w:right="113"/>
            </w:pPr>
            <w:r w:rsidRPr="00842748">
              <w:t>Partial pressure — definitions</w:t>
            </w:r>
          </w:p>
        </w:tc>
        <w:tc>
          <w:tcPr>
            <w:tcW w:w="1134" w:type="dxa"/>
            <w:tcBorders>
              <w:top w:val="nil"/>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B</w:t>
            </w:r>
          </w:p>
        </w:tc>
      </w:tr>
      <w:tr w:rsidR="00D02926" w:rsidRPr="00842748" w:rsidTr="008205AB">
        <w:tc>
          <w:tcPr>
            <w:tcW w:w="1344" w:type="dxa"/>
            <w:tcBorders>
              <w:top w:val="single" w:sz="4" w:space="0" w:color="auto"/>
              <w:left w:val="nil"/>
              <w:bottom w:val="nil"/>
              <w:right w:val="nil"/>
            </w:tcBorders>
          </w:tcPr>
          <w:p w:rsidR="00D02926" w:rsidRPr="00842748" w:rsidRDefault="00D02926" w:rsidP="008205AB">
            <w:pPr>
              <w:suppressAutoHyphens w:val="0"/>
              <w:spacing w:before="40" w:after="120" w:line="220" w:lineRule="exact"/>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205AB">
            <w:pPr>
              <w:suppressAutoHyphens w:val="0"/>
              <w:spacing w:before="40" w:after="120" w:line="220" w:lineRule="exact"/>
              <w:ind w:right="113"/>
              <w:rPr>
                <w:rFonts w:eastAsia="SimSun"/>
              </w:rPr>
            </w:pPr>
            <w:r w:rsidRPr="00842748">
              <w:rPr>
                <w:rFonts w:eastAsia="SimSun"/>
              </w:rPr>
              <w:t>What is the definition of the partial pressure of a gas in a gas mixture contained in a cargo tank?</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003D3">
        <w:tc>
          <w:tcPr>
            <w:tcW w:w="1344" w:type="dxa"/>
            <w:tcBorders>
              <w:top w:val="nil"/>
              <w:left w:val="nil"/>
              <w:bottom w:val="single" w:sz="4" w:space="0" w:color="auto"/>
              <w:right w:val="nil"/>
            </w:tcBorders>
          </w:tcPr>
          <w:p w:rsidR="00D02926" w:rsidRPr="00842748" w:rsidRDefault="00D02926" w:rsidP="008205AB">
            <w:pPr>
              <w:suppressAutoHyphens w:val="0"/>
              <w:spacing w:before="40" w:after="120" w:line="220" w:lineRule="exact"/>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205AB">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The pressure indicated on the pressure gauge</w:t>
            </w:r>
          </w:p>
          <w:p w:rsidR="00D02926" w:rsidRPr="00842748" w:rsidRDefault="00D02926" w:rsidP="008205AB">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The pressure the gas would have if that gas alone were contained in the cargo tank</w:t>
            </w:r>
          </w:p>
          <w:p w:rsidR="00D02926" w:rsidRPr="00842748" w:rsidRDefault="00D02926" w:rsidP="008205AB">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The volume that gas alone would occupy</w:t>
            </w:r>
          </w:p>
          <w:p w:rsidR="00D02926" w:rsidRPr="00842748" w:rsidRDefault="00D02926" w:rsidP="008205AB">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The difference between the pressure of that gas and the atmospheric pressure</w:t>
            </w:r>
          </w:p>
        </w:tc>
        <w:tc>
          <w:tcPr>
            <w:tcW w:w="1134" w:type="dxa"/>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003D3">
        <w:tc>
          <w:tcPr>
            <w:tcW w:w="1344" w:type="dxa"/>
            <w:tcBorders>
              <w:top w:val="single" w:sz="4" w:space="0" w:color="auto"/>
              <w:left w:val="nil"/>
              <w:bottom w:val="single" w:sz="4" w:space="0" w:color="auto"/>
              <w:right w:val="nil"/>
            </w:tcBorders>
            <w:hideMark/>
          </w:tcPr>
          <w:p w:rsidR="00D02926" w:rsidRPr="00842748" w:rsidRDefault="00D02926" w:rsidP="008205AB">
            <w:pPr>
              <w:keepNext/>
              <w:keepLines/>
              <w:suppressAutoHyphens w:val="0"/>
              <w:spacing w:before="40" w:after="120" w:line="220" w:lineRule="exact"/>
              <w:ind w:right="113"/>
              <w:rPr>
                <w:rFonts w:eastAsia="SimSun"/>
              </w:rPr>
            </w:pPr>
            <w:r w:rsidRPr="00842748">
              <w:rPr>
                <w:rFonts w:eastAsia="SimSun"/>
              </w:rPr>
              <w:t>231 02.1-02</w:t>
            </w:r>
          </w:p>
        </w:tc>
        <w:tc>
          <w:tcPr>
            <w:tcW w:w="6027" w:type="dxa"/>
            <w:tcBorders>
              <w:top w:val="single" w:sz="4" w:space="0" w:color="auto"/>
              <w:left w:val="nil"/>
              <w:bottom w:val="single" w:sz="4" w:space="0" w:color="auto"/>
              <w:right w:val="nil"/>
            </w:tcBorders>
            <w:hideMark/>
          </w:tcPr>
          <w:p w:rsidR="00D02926" w:rsidRPr="00842748" w:rsidRDefault="00D02926" w:rsidP="008003D3">
            <w:pPr>
              <w:keepNext/>
              <w:keepLines/>
              <w:suppressAutoHyphens w:val="0"/>
              <w:spacing w:before="40" w:after="120" w:line="220" w:lineRule="exact"/>
              <w:ind w:right="113"/>
            </w:pPr>
            <w:r w:rsidRPr="00842748">
              <w:t xml:space="preserve">Partial pressure </w:t>
            </w:r>
            <w:r w:rsidR="008003D3">
              <w:t>—</w:t>
            </w:r>
            <w:r w:rsidRPr="00842748">
              <w:t xml:space="preserve"> definitions</w:t>
            </w:r>
          </w:p>
        </w:tc>
        <w:tc>
          <w:tcPr>
            <w:tcW w:w="1134" w:type="dxa"/>
            <w:tcBorders>
              <w:top w:val="single" w:sz="4" w:space="0" w:color="auto"/>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C</w:t>
            </w:r>
          </w:p>
        </w:tc>
      </w:tr>
      <w:tr w:rsidR="00D02926" w:rsidRPr="00842748" w:rsidTr="00891FDA">
        <w:tc>
          <w:tcPr>
            <w:tcW w:w="1344" w:type="dxa"/>
            <w:tcBorders>
              <w:top w:val="single" w:sz="4" w:space="0" w:color="auto"/>
              <w:left w:val="nil"/>
              <w:bottom w:val="nil"/>
              <w:right w:val="nil"/>
            </w:tcBorders>
          </w:tcPr>
          <w:p w:rsidR="00D02926" w:rsidRPr="00842748" w:rsidRDefault="00D02926" w:rsidP="008205AB">
            <w:pPr>
              <w:keepNext/>
              <w:keepLines/>
              <w:suppressAutoHyphens w:val="0"/>
              <w:spacing w:before="40" w:after="120" w:line="220" w:lineRule="exact"/>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205AB">
            <w:pPr>
              <w:keepNext/>
              <w:keepLines/>
              <w:suppressAutoHyphens w:val="0"/>
              <w:spacing w:before="40" w:after="120" w:line="220" w:lineRule="exact"/>
              <w:ind w:right="113"/>
              <w:rPr>
                <w:rFonts w:eastAsia="SimSun"/>
              </w:rPr>
            </w:pPr>
            <w:r w:rsidRPr="00842748">
              <w:rPr>
                <w:rFonts w:eastAsia="SimSun"/>
              </w:rPr>
              <w:t>What is the definition of the partial pressure of a gas in a gas mixture contained in a cargo tank?</w:t>
            </w:r>
          </w:p>
        </w:tc>
        <w:tc>
          <w:tcPr>
            <w:tcW w:w="1134" w:type="dxa"/>
            <w:tcBorders>
              <w:top w:val="single" w:sz="4" w:space="0" w:color="auto"/>
              <w:left w:val="nil"/>
              <w:bottom w:val="nil"/>
              <w:right w:val="nil"/>
            </w:tcBorders>
          </w:tcPr>
          <w:p w:rsidR="00D02926" w:rsidRPr="00842748" w:rsidRDefault="00D02926" w:rsidP="00C23092">
            <w:pPr>
              <w:keepNext/>
              <w:keepLines/>
              <w:suppressAutoHyphens w:val="0"/>
              <w:spacing w:before="40" w:after="120" w:line="220" w:lineRule="exact"/>
              <w:ind w:right="113"/>
              <w:rPr>
                <w:rFonts w:eastAsia="SimSun"/>
              </w:rPr>
            </w:pPr>
          </w:p>
        </w:tc>
      </w:tr>
      <w:tr w:rsidR="00D02926" w:rsidRPr="00842748" w:rsidTr="00891FDA">
        <w:trPr>
          <w:trHeight w:val="1530"/>
        </w:trPr>
        <w:tc>
          <w:tcPr>
            <w:tcW w:w="1344"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The gauge pressure +100</w:t>
            </w:r>
            <w:r w:rsidR="00BD232E">
              <w:rPr>
                <w:rFonts w:eastAsia="SimSun"/>
              </w:rPr>
              <w:t xml:space="preserve"> </w:t>
            </w:r>
            <w:r w:rsidRPr="00842748">
              <w:rPr>
                <w:rFonts w:eastAsia="SimSun"/>
              </w:rPr>
              <w:t>kPa</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The volume of that gas at atmospheric pressure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The pressure the gas would have if that gas alone were contained in the cargo tank</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The difference between the pressure in the cargo tank and the atmospheric pressure</w:t>
            </w:r>
          </w:p>
        </w:tc>
        <w:tc>
          <w:tcPr>
            <w:tcW w:w="1134" w:type="dxa"/>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91FDA">
        <w:tc>
          <w:tcPr>
            <w:tcW w:w="134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231 02.1-03</w:t>
            </w:r>
          </w:p>
        </w:tc>
        <w:tc>
          <w:tcPr>
            <w:tcW w:w="602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i/>
                <w:iCs/>
              </w:rPr>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rPr>
                <w:i/>
                <w:iCs/>
              </w:rPr>
              <w:t xml:space="preserve"> </w:t>
            </w:r>
            <w:r w:rsidRPr="00842748">
              <w:t>and Vol.-%</w:t>
            </w:r>
            <w:r w:rsidRPr="00842748">
              <w:rPr>
                <w:i/>
                <w:iCs/>
              </w:rPr>
              <w:t xml:space="preserve"> = p</w:t>
            </w:r>
            <w:r w:rsidRPr="00842748">
              <w:rPr>
                <w:i/>
                <w:iCs/>
                <w:vertAlign w:val="subscript"/>
              </w:rPr>
              <w:t>i</w:t>
            </w:r>
            <w:r w:rsidRPr="00842748">
              <w:rPr>
                <w:i/>
                <w:iCs/>
              </w:rPr>
              <w:t xml:space="preserve"> x 100/ p</w:t>
            </w:r>
            <w:r w:rsidRPr="00842748">
              <w:rPr>
                <w:i/>
                <w:iCs/>
                <w:vertAlign w:val="subscript"/>
              </w:rPr>
              <w:t>tot</w:t>
            </w:r>
          </w:p>
        </w:tc>
        <w:tc>
          <w:tcPr>
            <w:tcW w:w="113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D</w:t>
            </w:r>
          </w:p>
        </w:tc>
      </w:tr>
      <w:tr w:rsidR="00D02926" w:rsidRPr="00842748" w:rsidTr="00891FDA">
        <w:tc>
          <w:tcPr>
            <w:tcW w:w="1344"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 xml:space="preserve">A cargo tank contains a mixture of nitrogen and propane. The volume per cent of nitrogen is 20 and the volume per cent of propane is 80. The total </w:t>
            </w:r>
            <w:del w:id="58" w:author="Robert Daly" w:date="2018-11-01T10:40:00Z">
              <w:r w:rsidRPr="00842748" w:rsidDel="007D071B">
                <w:rPr>
                  <w:rFonts w:eastAsia="SimSun"/>
                </w:rPr>
                <w:delText xml:space="preserve">absolute </w:delText>
              </w:r>
            </w:del>
            <w:r w:rsidRPr="00842748">
              <w:rPr>
                <w:rFonts w:eastAsia="SimSun"/>
              </w:rPr>
              <w:t>pressure in the cargo tank is 500</w:t>
            </w:r>
            <w:r w:rsidR="00BD232E">
              <w:rPr>
                <w:rFonts w:eastAsia="SimSun"/>
              </w:rPr>
              <w:t xml:space="preserve"> </w:t>
            </w:r>
            <w:r w:rsidRPr="00842748">
              <w:rPr>
                <w:rFonts w:eastAsia="SimSun"/>
              </w:rPr>
              <w:t>kPa. What is the partial pressure of the propane?</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367815">
        <w:tc>
          <w:tcPr>
            <w:tcW w:w="1344"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A</w:t>
            </w:r>
            <w:r w:rsidRPr="00842748">
              <w:rPr>
                <w:rFonts w:eastAsia="SimSun"/>
                <w:lang w:val="es-ES"/>
              </w:rPr>
              <w:tab/>
              <w:t>20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B</w:t>
            </w:r>
            <w:r w:rsidRPr="00842748">
              <w:rPr>
                <w:rFonts w:eastAsia="SimSun"/>
                <w:lang w:val="es-ES"/>
              </w:rPr>
              <w:tab/>
              <w:t>80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C</w:t>
            </w:r>
            <w:r w:rsidRPr="00842748">
              <w:rPr>
                <w:rFonts w:eastAsia="SimSun"/>
                <w:lang w:val="es-ES"/>
              </w:rPr>
              <w:tab/>
              <w:t>320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400</w:t>
            </w:r>
            <w:r w:rsidR="001E123D">
              <w:rPr>
                <w:rFonts w:eastAsia="SimSun"/>
              </w:rPr>
              <w:t xml:space="preserve"> </w:t>
            </w:r>
            <w:r w:rsidRPr="00842748">
              <w:rPr>
                <w:rFonts w:eastAsia="SimSun"/>
              </w:rPr>
              <w:t>kPa</w:t>
            </w:r>
          </w:p>
        </w:tc>
        <w:tc>
          <w:tcPr>
            <w:tcW w:w="1134" w:type="dxa"/>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367815">
        <w:tc>
          <w:tcPr>
            <w:tcW w:w="1344" w:type="dxa"/>
            <w:tcBorders>
              <w:top w:val="single" w:sz="4" w:space="0" w:color="auto"/>
              <w:left w:val="nil"/>
              <w:bottom w:val="single" w:sz="4" w:space="0" w:color="auto"/>
              <w:right w:val="nil"/>
            </w:tcBorders>
            <w:hideMark/>
          </w:tcPr>
          <w:p w:rsidR="00D02926" w:rsidRPr="00842748" w:rsidRDefault="00D02926" w:rsidP="007A7EE6">
            <w:pPr>
              <w:suppressAutoHyphens w:val="0"/>
              <w:spacing w:before="40" w:after="120" w:line="220" w:lineRule="exact"/>
              <w:ind w:right="113"/>
              <w:rPr>
                <w:rFonts w:eastAsia="SimSun"/>
              </w:rPr>
            </w:pPr>
            <w:r w:rsidRPr="00842748">
              <w:rPr>
                <w:rFonts w:eastAsia="SimSun"/>
              </w:rPr>
              <w:t>231 02.1-04</w:t>
            </w:r>
          </w:p>
        </w:tc>
        <w:tc>
          <w:tcPr>
            <w:tcW w:w="6027" w:type="dxa"/>
            <w:tcBorders>
              <w:top w:val="single" w:sz="4" w:space="0" w:color="auto"/>
              <w:left w:val="nil"/>
              <w:bottom w:val="single" w:sz="4" w:space="0" w:color="auto"/>
              <w:right w:val="nil"/>
            </w:tcBorders>
            <w:hideMark/>
          </w:tcPr>
          <w:p w:rsidR="00D02926" w:rsidRPr="00842748" w:rsidRDefault="00D02926" w:rsidP="007A7EE6">
            <w:pPr>
              <w:suppressAutoHyphens w:val="0"/>
              <w:spacing w:before="40" w:after="120" w:line="220" w:lineRule="exact"/>
              <w:ind w:right="113"/>
              <w:rPr>
                <w:i/>
                <w:iCs/>
              </w:rPr>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rPr>
                <w:i/>
                <w:iCs/>
              </w:rPr>
              <w:t xml:space="preserve"> </w:t>
            </w:r>
            <w:r w:rsidRPr="00842748">
              <w:t>and</w:t>
            </w:r>
            <w:r w:rsidRPr="00842748">
              <w:rPr>
                <w:i/>
                <w:iCs/>
              </w:rPr>
              <w:t xml:space="preserve"> </w:t>
            </w:r>
            <w:r w:rsidRPr="00842748">
              <w:t>Vol.-% =</w:t>
            </w:r>
            <w:r w:rsidRPr="00842748">
              <w:rPr>
                <w:i/>
                <w:iCs/>
              </w:rPr>
              <w:t xml:space="preserve"> p</w:t>
            </w:r>
            <w:r w:rsidRPr="00842748">
              <w:rPr>
                <w:i/>
                <w:iCs/>
                <w:vertAlign w:val="subscript"/>
              </w:rPr>
              <w:t>i</w:t>
            </w:r>
            <w:r w:rsidRPr="00842748">
              <w:rPr>
                <w:i/>
                <w:iCs/>
              </w:rPr>
              <w:t xml:space="preserve"> x 100/ p</w:t>
            </w:r>
            <w:r w:rsidRPr="00842748">
              <w:rPr>
                <w:i/>
                <w:iCs/>
                <w:vertAlign w:val="subscript"/>
              </w:rPr>
              <w:t>tot</w:t>
            </w:r>
          </w:p>
        </w:tc>
        <w:tc>
          <w:tcPr>
            <w:tcW w:w="1134" w:type="dxa"/>
            <w:tcBorders>
              <w:top w:val="single" w:sz="4" w:space="0" w:color="auto"/>
              <w:left w:val="nil"/>
              <w:bottom w:val="single" w:sz="4" w:space="0" w:color="auto"/>
              <w:right w:val="nil"/>
            </w:tcBorders>
            <w:hideMark/>
          </w:tcPr>
          <w:p w:rsidR="00D02926" w:rsidRPr="00842748" w:rsidRDefault="00D02926" w:rsidP="007A7EE6">
            <w:pPr>
              <w:suppressAutoHyphens w:val="0"/>
              <w:spacing w:before="40" w:after="120" w:line="220" w:lineRule="exact"/>
              <w:ind w:right="113"/>
            </w:pPr>
            <w:r w:rsidRPr="00842748">
              <w:t>C</w:t>
            </w:r>
          </w:p>
        </w:tc>
      </w:tr>
      <w:tr w:rsidR="00D02926" w:rsidRPr="00842748" w:rsidTr="007A7EE6">
        <w:tc>
          <w:tcPr>
            <w:tcW w:w="1344" w:type="dxa"/>
            <w:tcBorders>
              <w:top w:val="single" w:sz="4" w:space="0" w:color="auto"/>
              <w:left w:val="nil"/>
              <w:bottom w:val="nil"/>
              <w:right w:val="nil"/>
            </w:tcBorders>
          </w:tcPr>
          <w:p w:rsidR="00D02926" w:rsidRPr="00842748" w:rsidRDefault="00D02926" w:rsidP="007A7EE6">
            <w:pPr>
              <w:suppressAutoHyphens w:val="0"/>
              <w:spacing w:before="40" w:after="120" w:line="220" w:lineRule="exact"/>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7A7EE6">
            <w:pPr>
              <w:suppressAutoHyphens w:val="0"/>
              <w:spacing w:before="40" w:after="120" w:line="220" w:lineRule="exact"/>
              <w:ind w:right="113"/>
              <w:rPr>
                <w:rFonts w:eastAsia="SimSun"/>
              </w:rPr>
            </w:pPr>
            <w:r w:rsidRPr="00842748">
              <w:rPr>
                <w:rFonts w:eastAsia="SimSun"/>
              </w:rPr>
              <w:t>A cargo tank contains a mixture of nitrogen and propane. The nitrogen has a partial pressure of 100</w:t>
            </w:r>
            <w:r w:rsidR="001E123D">
              <w:rPr>
                <w:rFonts w:eastAsia="SimSun"/>
              </w:rPr>
              <w:t xml:space="preserve"> </w:t>
            </w:r>
            <w:r w:rsidRPr="00842748">
              <w:rPr>
                <w:rFonts w:eastAsia="SimSun"/>
              </w:rPr>
              <w:t>kPa and its volume per cent is 20. What is the partial pressure of the propane?</w:t>
            </w:r>
          </w:p>
        </w:tc>
        <w:tc>
          <w:tcPr>
            <w:tcW w:w="1134" w:type="dxa"/>
            <w:tcBorders>
              <w:top w:val="single" w:sz="4" w:space="0" w:color="auto"/>
              <w:left w:val="nil"/>
              <w:bottom w:val="nil"/>
              <w:right w:val="nil"/>
            </w:tcBorders>
          </w:tcPr>
          <w:p w:rsidR="00D02926" w:rsidRPr="00842748" w:rsidRDefault="00D02926" w:rsidP="007A7EE6">
            <w:pPr>
              <w:suppressAutoHyphens w:val="0"/>
              <w:spacing w:before="40" w:after="120" w:line="220" w:lineRule="exact"/>
              <w:ind w:right="113"/>
              <w:rPr>
                <w:rFonts w:eastAsia="SimSun"/>
              </w:rPr>
            </w:pPr>
          </w:p>
        </w:tc>
      </w:tr>
      <w:tr w:rsidR="00D02926" w:rsidRPr="00842748" w:rsidTr="007A7EE6">
        <w:tc>
          <w:tcPr>
            <w:tcW w:w="1344" w:type="dxa"/>
            <w:tcBorders>
              <w:top w:val="nil"/>
              <w:left w:val="nil"/>
              <w:bottom w:val="nil"/>
              <w:right w:val="nil"/>
            </w:tcBorders>
          </w:tcPr>
          <w:p w:rsidR="00D02926" w:rsidRPr="00842748" w:rsidRDefault="00D02926" w:rsidP="007A7EE6">
            <w:pPr>
              <w:suppressAutoHyphens w:val="0"/>
              <w:spacing w:before="40" w:after="120" w:line="220" w:lineRule="exact"/>
              <w:ind w:right="113"/>
              <w:rPr>
                <w:rFonts w:eastAsia="SimSun"/>
              </w:rPr>
            </w:pPr>
          </w:p>
        </w:tc>
        <w:tc>
          <w:tcPr>
            <w:tcW w:w="6027" w:type="dxa"/>
            <w:tcBorders>
              <w:top w:val="nil"/>
              <w:left w:val="nil"/>
              <w:bottom w:val="nil"/>
              <w:right w:val="nil"/>
            </w:tcBorders>
            <w:hideMark/>
          </w:tcPr>
          <w:p w:rsidR="00D02926" w:rsidRPr="00842748" w:rsidRDefault="00D02926" w:rsidP="007A7EE6">
            <w:pPr>
              <w:suppressAutoHyphens w:val="0"/>
              <w:spacing w:before="40" w:after="120" w:line="220" w:lineRule="exact"/>
              <w:ind w:right="113"/>
              <w:rPr>
                <w:rFonts w:eastAsia="SimSun"/>
                <w:lang w:val="es-ES"/>
              </w:rPr>
            </w:pPr>
            <w:r w:rsidRPr="00842748">
              <w:rPr>
                <w:rFonts w:eastAsia="SimSun"/>
                <w:lang w:val="es-ES"/>
              </w:rPr>
              <w:t>A</w:t>
            </w:r>
            <w:r w:rsidRPr="00842748">
              <w:rPr>
                <w:rFonts w:eastAsia="SimSun"/>
                <w:lang w:val="es-ES"/>
              </w:rPr>
              <w:tab/>
              <w:t>80</w:t>
            </w:r>
            <w:r w:rsidR="001E123D">
              <w:rPr>
                <w:rFonts w:eastAsia="SimSun"/>
                <w:lang w:val="es-ES"/>
              </w:rPr>
              <w:t xml:space="preserve"> </w:t>
            </w:r>
            <w:r w:rsidRPr="00842748">
              <w:rPr>
                <w:rFonts w:eastAsia="SimSun"/>
                <w:lang w:val="es-ES"/>
              </w:rPr>
              <w:t>kPa</w:t>
            </w:r>
          </w:p>
          <w:p w:rsidR="00D02926" w:rsidRPr="00842748" w:rsidRDefault="00D02926" w:rsidP="007A7EE6">
            <w:pPr>
              <w:suppressAutoHyphens w:val="0"/>
              <w:spacing w:before="40" w:after="120" w:line="220" w:lineRule="exact"/>
              <w:ind w:right="113"/>
              <w:rPr>
                <w:rFonts w:eastAsia="SimSun"/>
                <w:lang w:val="es-ES"/>
              </w:rPr>
            </w:pPr>
            <w:r w:rsidRPr="00842748">
              <w:rPr>
                <w:rFonts w:eastAsia="SimSun"/>
                <w:lang w:val="es-ES"/>
              </w:rPr>
              <w:t>B</w:t>
            </w:r>
            <w:r w:rsidRPr="00842748">
              <w:rPr>
                <w:rFonts w:eastAsia="SimSun"/>
                <w:lang w:val="es-ES"/>
              </w:rPr>
              <w:tab/>
              <w:t>320</w:t>
            </w:r>
            <w:r w:rsidR="001E123D">
              <w:rPr>
                <w:rFonts w:eastAsia="SimSun"/>
                <w:lang w:val="es-ES"/>
              </w:rPr>
              <w:t xml:space="preserve"> </w:t>
            </w:r>
            <w:r w:rsidRPr="00842748">
              <w:rPr>
                <w:rFonts w:eastAsia="SimSun"/>
                <w:lang w:val="es-ES"/>
              </w:rPr>
              <w:t>kPa</w:t>
            </w:r>
          </w:p>
          <w:p w:rsidR="00D02926" w:rsidRPr="00842748" w:rsidRDefault="00D02926" w:rsidP="007A7EE6">
            <w:pPr>
              <w:suppressAutoHyphens w:val="0"/>
              <w:spacing w:before="40" w:after="120" w:line="220" w:lineRule="exact"/>
              <w:ind w:right="113"/>
              <w:rPr>
                <w:rFonts w:eastAsia="SimSun"/>
                <w:lang w:val="es-ES"/>
              </w:rPr>
            </w:pPr>
            <w:r w:rsidRPr="00842748">
              <w:rPr>
                <w:rFonts w:eastAsia="SimSun"/>
                <w:lang w:val="es-ES"/>
              </w:rPr>
              <w:t>C</w:t>
            </w:r>
            <w:r w:rsidRPr="00842748">
              <w:rPr>
                <w:rFonts w:eastAsia="SimSun"/>
                <w:lang w:val="es-ES"/>
              </w:rPr>
              <w:tab/>
              <w:t>400</w:t>
            </w:r>
            <w:r w:rsidR="001E123D">
              <w:rPr>
                <w:rFonts w:eastAsia="SimSun"/>
                <w:lang w:val="es-ES"/>
              </w:rPr>
              <w:t xml:space="preserve"> </w:t>
            </w:r>
            <w:r w:rsidRPr="00842748">
              <w:rPr>
                <w:rFonts w:eastAsia="SimSun"/>
                <w:lang w:val="es-ES"/>
              </w:rPr>
              <w:t>kPa</w:t>
            </w:r>
          </w:p>
          <w:p w:rsidR="00D02926" w:rsidRPr="00842748" w:rsidRDefault="00D02926" w:rsidP="007A7EE6">
            <w:pPr>
              <w:suppressAutoHyphens w:val="0"/>
              <w:spacing w:before="40" w:after="120" w:line="220" w:lineRule="exact"/>
              <w:ind w:right="113"/>
              <w:rPr>
                <w:rFonts w:eastAsia="SimSun"/>
              </w:rPr>
            </w:pPr>
            <w:r w:rsidRPr="00842748">
              <w:rPr>
                <w:rFonts w:eastAsia="SimSun"/>
              </w:rPr>
              <w:t>D</w:t>
            </w:r>
            <w:r w:rsidRPr="00842748">
              <w:rPr>
                <w:rFonts w:eastAsia="SimSun"/>
              </w:rPr>
              <w:tab/>
              <w:t>500</w:t>
            </w:r>
            <w:r w:rsidR="001E123D">
              <w:rPr>
                <w:rFonts w:eastAsia="SimSun"/>
              </w:rPr>
              <w:t xml:space="preserve"> </w:t>
            </w:r>
            <w:r w:rsidRPr="00842748">
              <w:rPr>
                <w:rFonts w:eastAsia="SimSun"/>
              </w:rPr>
              <w:t>kPa</w:t>
            </w:r>
          </w:p>
        </w:tc>
        <w:tc>
          <w:tcPr>
            <w:tcW w:w="1134" w:type="dxa"/>
            <w:tcBorders>
              <w:top w:val="nil"/>
              <w:left w:val="nil"/>
              <w:bottom w:val="nil"/>
              <w:right w:val="nil"/>
            </w:tcBorders>
          </w:tcPr>
          <w:p w:rsidR="00D02926" w:rsidRPr="00842748" w:rsidRDefault="00D02926" w:rsidP="007A7EE6">
            <w:pPr>
              <w:suppressAutoHyphens w:val="0"/>
              <w:spacing w:before="40" w:after="120" w:line="220" w:lineRule="exact"/>
              <w:ind w:right="113"/>
              <w:rPr>
                <w:rFonts w:eastAsia="SimSun"/>
              </w:rPr>
            </w:pPr>
          </w:p>
        </w:tc>
      </w:tr>
      <w:tr w:rsidR="00D02926" w:rsidRPr="00842748" w:rsidTr="007A7EE6">
        <w:tc>
          <w:tcPr>
            <w:tcW w:w="1344" w:type="dxa"/>
            <w:tcBorders>
              <w:top w:val="nil"/>
              <w:left w:val="nil"/>
              <w:bottom w:val="single" w:sz="4" w:space="0" w:color="auto"/>
              <w:right w:val="nil"/>
            </w:tcBorders>
            <w:hideMark/>
          </w:tcPr>
          <w:p w:rsidR="00D02926" w:rsidRPr="00842748" w:rsidRDefault="00D02926" w:rsidP="007A7EE6">
            <w:pPr>
              <w:keepNext/>
              <w:keepLines/>
              <w:suppressAutoHyphens w:val="0"/>
              <w:spacing w:before="40" w:after="120" w:line="220" w:lineRule="exact"/>
              <w:ind w:right="113"/>
              <w:rPr>
                <w:rFonts w:eastAsia="SimSun"/>
              </w:rPr>
            </w:pPr>
            <w:r w:rsidRPr="00842748">
              <w:rPr>
                <w:rFonts w:eastAsia="SimSun"/>
              </w:rPr>
              <w:lastRenderedPageBreak/>
              <w:t>231 02.1-05</w:t>
            </w:r>
          </w:p>
        </w:tc>
        <w:tc>
          <w:tcPr>
            <w:tcW w:w="6027" w:type="dxa"/>
            <w:tcBorders>
              <w:top w:val="nil"/>
              <w:left w:val="nil"/>
              <w:bottom w:val="single" w:sz="4" w:space="0" w:color="auto"/>
              <w:right w:val="nil"/>
            </w:tcBorders>
            <w:hideMark/>
          </w:tcPr>
          <w:p w:rsidR="00D02926" w:rsidRPr="00842748" w:rsidRDefault="00D02926" w:rsidP="007A7EE6">
            <w:pPr>
              <w:keepNext/>
              <w:keepLines/>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p>
        </w:tc>
        <w:tc>
          <w:tcPr>
            <w:tcW w:w="1134" w:type="dxa"/>
            <w:tcBorders>
              <w:top w:val="nil"/>
              <w:left w:val="nil"/>
              <w:bottom w:val="single" w:sz="4" w:space="0" w:color="auto"/>
              <w:right w:val="nil"/>
            </w:tcBorders>
            <w:hideMark/>
          </w:tcPr>
          <w:p w:rsidR="00D02926" w:rsidRPr="00842748" w:rsidRDefault="00D02926" w:rsidP="007A7EE6">
            <w:pPr>
              <w:keepNext/>
              <w:keepLines/>
              <w:suppressAutoHyphens w:val="0"/>
              <w:spacing w:before="40" w:after="120" w:line="220" w:lineRule="exact"/>
              <w:ind w:right="113"/>
            </w:pPr>
            <w:r w:rsidRPr="00842748">
              <w:t>B</w:t>
            </w:r>
          </w:p>
        </w:tc>
      </w:tr>
      <w:tr w:rsidR="00D02926" w:rsidRPr="00842748" w:rsidTr="00891FDA">
        <w:tc>
          <w:tcPr>
            <w:tcW w:w="134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447D9">
            <w:pPr>
              <w:keepNext/>
              <w:keepLines/>
              <w:suppressAutoHyphens w:val="0"/>
              <w:spacing w:before="40" w:after="120"/>
              <w:ind w:right="113"/>
              <w:jc w:val="both"/>
              <w:rPr>
                <w:rFonts w:eastAsia="SimSun"/>
              </w:rPr>
            </w:pPr>
            <w:r w:rsidRPr="00842748">
              <w:rPr>
                <w:rFonts w:eastAsia="SimSun"/>
              </w:rPr>
              <w:t>A gas mixture composed of 70 volume per cent propane and 30 volume per cent butane is contained in a cargo tank at an absolute pressure of 1,000</w:t>
            </w:r>
            <w:r w:rsidR="001E123D">
              <w:rPr>
                <w:rFonts w:eastAsia="SimSun"/>
              </w:rPr>
              <w:t xml:space="preserve"> </w:t>
            </w:r>
            <w:r w:rsidRPr="00842748">
              <w:rPr>
                <w:rFonts w:eastAsia="SimSun"/>
              </w:rPr>
              <w:t>kPa. What is the partial pressure of the butane?</w:t>
            </w:r>
          </w:p>
        </w:tc>
        <w:tc>
          <w:tcPr>
            <w:tcW w:w="113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r>
      <w:tr w:rsidR="00D02926" w:rsidRPr="00842748" w:rsidTr="00B47013">
        <w:tc>
          <w:tcPr>
            <w:tcW w:w="1344" w:type="dxa"/>
            <w:tcBorders>
              <w:top w:val="nil"/>
              <w:left w:val="nil"/>
              <w:bottom w:val="single" w:sz="4" w:space="0" w:color="auto"/>
              <w:right w:val="nil"/>
            </w:tcBorders>
          </w:tcPr>
          <w:p w:rsidR="00D02926" w:rsidRPr="00842748" w:rsidRDefault="00D02926" w:rsidP="008447D9">
            <w:pPr>
              <w:suppressAutoHyphens w:val="0"/>
              <w:spacing w:before="40" w:after="120"/>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447D9">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270</w:t>
            </w:r>
            <w:r w:rsidR="001E123D">
              <w:rPr>
                <w:rFonts w:eastAsia="SimSun"/>
                <w:lang w:val="es-ES"/>
              </w:rPr>
              <w:t xml:space="preserve"> </w:t>
            </w:r>
            <w:r w:rsidRPr="00842748">
              <w:rPr>
                <w:rFonts w:eastAsia="SimSun"/>
                <w:lang w:val="es-ES"/>
              </w:rPr>
              <w:t>kPa</w:t>
            </w:r>
          </w:p>
          <w:p w:rsidR="00D02926" w:rsidRPr="00842748" w:rsidRDefault="00D02926" w:rsidP="008447D9">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300</w:t>
            </w:r>
            <w:r w:rsidR="001E123D">
              <w:rPr>
                <w:rFonts w:eastAsia="SimSun"/>
                <w:lang w:val="es-ES"/>
              </w:rPr>
              <w:t xml:space="preserve"> </w:t>
            </w:r>
            <w:r w:rsidRPr="00842748">
              <w:rPr>
                <w:rFonts w:eastAsia="SimSun"/>
                <w:lang w:val="es-ES"/>
              </w:rPr>
              <w:t>kPa</w:t>
            </w:r>
          </w:p>
          <w:p w:rsidR="00D02926" w:rsidRPr="00842748" w:rsidRDefault="00D02926" w:rsidP="008447D9">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630</w:t>
            </w:r>
            <w:r w:rsidR="001E123D">
              <w:rPr>
                <w:rFonts w:eastAsia="SimSun"/>
                <w:lang w:val="es-ES"/>
              </w:rPr>
              <w:t xml:space="preserve"> </w:t>
            </w:r>
            <w:r w:rsidRPr="00842748">
              <w:rPr>
                <w:rFonts w:eastAsia="SimSun"/>
                <w:lang w:val="es-ES"/>
              </w:rPr>
              <w:t>kPa</w:t>
            </w:r>
          </w:p>
          <w:p w:rsidR="00D02926" w:rsidRPr="00842748" w:rsidRDefault="00D02926" w:rsidP="008447D9">
            <w:pPr>
              <w:suppressAutoHyphens w:val="0"/>
              <w:spacing w:before="40" w:after="120"/>
              <w:ind w:right="113"/>
              <w:rPr>
                <w:rFonts w:eastAsia="SimSun"/>
              </w:rPr>
            </w:pPr>
            <w:r w:rsidRPr="00842748">
              <w:rPr>
                <w:rFonts w:eastAsia="SimSun"/>
              </w:rPr>
              <w:t>D</w:t>
            </w:r>
            <w:r w:rsidRPr="00842748">
              <w:rPr>
                <w:rFonts w:eastAsia="SimSun"/>
              </w:rPr>
              <w:tab/>
              <w:t>700</w:t>
            </w:r>
            <w:r w:rsidR="001E123D">
              <w:rPr>
                <w:rFonts w:eastAsia="SimSun"/>
              </w:rPr>
              <w:t xml:space="preserve"> </w:t>
            </w:r>
            <w:r w:rsidRPr="00842748">
              <w:rPr>
                <w:rFonts w:eastAsia="SimSun"/>
              </w:rPr>
              <w:t>kPa</w:t>
            </w:r>
          </w:p>
        </w:tc>
        <w:tc>
          <w:tcPr>
            <w:tcW w:w="1134" w:type="dxa"/>
            <w:tcBorders>
              <w:top w:val="nil"/>
              <w:left w:val="nil"/>
              <w:bottom w:val="single" w:sz="4" w:space="0" w:color="auto"/>
              <w:right w:val="nil"/>
            </w:tcBorders>
          </w:tcPr>
          <w:p w:rsidR="00D02926" w:rsidRPr="00842748" w:rsidRDefault="00D02926" w:rsidP="008447D9">
            <w:pPr>
              <w:suppressAutoHyphens w:val="0"/>
              <w:spacing w:before="40" w:after="120"/>
              <w:ind w:right="113"/>
              <w:rPr>
                <w:rFonts w:eastAsia="SimSun"/>
              </w:rPr>
            </w:pPr>
          </w:p>
        </w:tc>
      </w:tr>
      <w:tr w:rsidR="00D02926" w:rsidRPr="00842748" w:rsidTr="00E0157E">
        <w:tc>
          <w:tcPr>
            <w:tcW w:w="1344" w:type="dxa"/>
            <w:tcBorders>
              <w:top w:val="single" w:sz="4" w:space="0" w:color="auto"/>
              <w:left w:val="nil"/>
              <w:bottom w:val="single" w:sz="4" w:space="0" w:color="auto"/>
              <w:right w:val="nil"/>
            </w:tcBorders>
            <w:hideMark/>
          </w:tcPr>
          <w:p w:rsidR="00D02926" w:rsidRPr="00842748" w:rsidRDefault="00D02926" w:rsidP="008447D9">
            <w:pPr>
              <w:suppressAutoHyphens w:val="0"/>
              <w:spacing w:before="40" w:after="120"/>
              <w:ind w:right="113"/>
              <w:rPr>
                <w:rFonts w:eastAsia="SimSun"/>
              </w:rPr>
            </w:pPr>
            <w:r w:rsidRPr="00842748">
              <w:rPr>
                <w:rFonts w:eastAsia="SimSun"/>
              </w:rPr>
              <w:t>231 02.1-06</w:t>
            </w:r>
          </w:p>
        </w:tc>
        <w:tc>
          <w:tcPr>
            <w:tcW w:w="6027" w:type="dxa"/>
            <w:tcBorders>
              <w:top w:val="single" w:sz="4" w:space="0" w:color="auto"/>
              <w:left w:val="nil"/>
              <w:bottom w:val="single" w:sz="4" w:space="0" w:color="auto"/>
              <w:right w:val="nil"/>
            </w:tcBorders>
            <w:hideMark/>
          </w:tcPr>
          <w:p w:rsidR="00D02926" w:rsidRPr="00842748" w:rsidRDefault="00D02926" w:rsidP="008447D9">
            <w:pPr>
              <w:suppressAutoHyphens w:val="0"/>
              <w:spacing w:before="40" w:after="120"/>
              <w:ind w:right="113"/>
            </w:pPr>
            <w:r w:rsidRPr="00842748">
              <w:t>Deleted</w:t>
            </w:r>
          </w:p>
        </w:tc>
        <w:tc>
          <w:tcPr>
            <w:tcW w:w="1134" w:type="dxa"/>
            <w:tcBorders>
              <w:top w:val="single" w:sz="4" w:space="0" w:color="auto"/>
              <w:left w:val="nil"/>
              <w:bottom w:val="single" w:sz="4" w:space="0" w:color="auto"/>
              <w:right w:val="nil"/>
            </w:tcBorders>
          </w:tcPr>
          <w:p w:rsidR="00D02926" w:rsidRPr="00842748" w:rsidRDefault="00D02926" w:rsidP="008447D9">
            <w:pPr>
              <w:suppressAutoHyphens w:val="0"/>
              <w:spacing w:before="40" w:after="120"/>
              <w:ind w:right="113"/>
            </w:pPr>
          </w:p>
        </w:tc>
      </w:tr>
      <w:tr w:rsidR="00D02926" w:rsidRPr="00842748" w:rsidTr="00E0157E">
        <w:tc>
          <w:tcPr>
            <w:tcW w:w="134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231 02.1-07</w:t>
            </w:r>
          </w:p>
        </w:tc>
        <w:tc>
          <w:tcPr>
            <w:tcW w:w="6027"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p>
        </w:tc>
        <w:tc>
          <w:tcPr>
            <w:tcW w:w="113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t>B</w:t>
            </w:r>
          </w:p>
        </w:tc>
      </w:tr>
      <w:tr w:rsidR="00D02926" w:rsidRPr="00842748" w:rsidTr="00891FDA">
        <w:tc>
          <w:tcPr>
            <w:tcW w:w="1344" w:type="dxa"/>
            <w:tcBorders>
              <w:top w:val="single" w:sz="4" w:space="0" w:color="auto"/>
              <w:left w:val="nil"/>
              <w:bottom w:val="nil"/>
              <w:right w:val="nil"/>
            </w:tcBorders>
          </w:tcPr>
          <w:p w:rsidR="00D02926" w:rsidRPr="00842748" w:rsidRDefault="00D02926" w:rsidP="008447D9">
            <w:pPr>
              <w:suppressAutoHyphens w:val="0"/>
              <w:spacing w:before="40" w:after="120"/>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447D9">
            <w:pPr>
              <w:suppressAutoHyphens w:val="0"/>
              <w:spacing w:before="40" w:after="120"/>
              <w:ind w:right="113"/>
              <w:rPr>
                <w:rFonts w:eastAsia="SimSun"/>
              </w:rPr>
            </w:pPr>
            <w:r w:rsidRPr="00842748">
              <w:rPr>
                <w:rFonts w:eastAsia="SimSun"/>
              </w:rPr>
              <w:t>A gas mixture composed of propane and butane is contained in a cargo tank at an absolute pressure of 1,000</w:t>
            </w:r>
            <w:r w:rsidR="001E123D">
              <w:rPr>
                <w:rFonts w:eastAsia="SimSun"/>
              </w:rPr>
              <w:t xml:space="preserve"> </w:t>
            </w:r>
            <w:r w:rsidRPr="00842748">
              <w:rPr>
                <w:rFonts w:eastAsia="SimSun"/>
              </w:rPr>
              <w:t>kPa. The partial pressure of the propane is</w:t>
            </w:r>
            <w:r w:rsidR="009665B1">
              <w:rPr>
                <w:rFonts w:eastAsia="SimSun"/>
              </w:rPr>
              <w:t xml:space="preserve"> </w:t>
            </w:r>
            <w:r w:rsidRPr="00842748">
              <w:rPr>
                <w:rFonts w:eastAsia="SimSun"/>
              </w:rPr>
              <w:t>700</w:t>
            </w:r>
            <w:r w:rsidR="001E123D">
              <w:rPr>
                <w:rFonts w:eastAsia="SimSun"/>
              </w:rPr>
              <w:t xml:space="preserve"> </w:t>
            </w:r>
            <w:r w:rsidRPr="00842748">
              <w:rPr>
                <w:rFonts w:eastAsia="SimSun"/>
              </w:rPr>
              <w:t>kPa. What is the volume per cent of the butane?</w:t>
            </w:r>
          </w:p>
        </w:tc>
        <w:tc>
          <w:tcPr>
            <w:tcW w:w="1134" w:type="dxa"/>
            <w:tcBorders>
              <w:top w:val="single" w:sz="4" w:space="0" w:color="auto"/>
              <w:left w:val="nil"/>
              <w:bottom w:val="nil"/>
              <w:right w:val="nil"/>
            </w:tcBorders>
          </w:tcPr>
          <w:p w:rsidR="00D02926" w:rsidRPr="00842748" w:rsidRDefault="00D02926" w:rsidP="008447D9">
            <w:pPr>
              <w:suppressAutoHyphens w:val="0"/>
              <w:spacing w:before="40" w:after="120"/>
              <w:ind w:right="113"/>
              <w:rPr>
                <w:rFonts w:eastAsia="SimSun"/>
              </w:rPr>
            </w:pPr>
          </w:p>
        </w:tc>
      </w:tr>
      <w:tr w:rsidR="00D02926" w:rsidRPr="00842748" w:rsidTr="00C7657C">
        <w:tc>
          <w:tcPr>
            <w:tcW w:w="1344" w:type="dxa"/>
            <w:tcBorders>
              <w:top w:val="nil"/>
              <w:left w:val="nil"/>
              <w:bottom w:val="single" w:sz="4" w:space="0" w:color="auto"/>
              <w:right w:val="nil"/>
            </w:tcBorders>
          </w:tcPr>
          <w:p w:rsidR="00D02926" w:rsidRPr="00842748" w:rsidRDefault="00D02926" w:rsidP="008447D9">
            <w:pPr>
              <w:keepNext/>
              <w:keepLines/>
              <w:suppressAutoHyphens w:val="0"/>
              <w:spacing w:before="40" w:after="120"/>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A</w:t>
            </w:r>
            <w:r w:rsidRPr="00842748">
              <w:rPr>
                <w:rFonts w:eastAsia="SimSun"/>
              </w:rPr>
              <w:tab/>
              <w:t>20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B</w:t>
            </w:r>
            <w:r w:rsidRPr="00842748">
              <w:rPr>
                <w:rFonts w:eastAsia="SimSun"/>
              </w:rPr>
              <w:tab/>
              <w:t>30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C</w:t>
            </w:r>
            <w:r w:rsidRPr="00842748">
              <w:rPr>
                <w:rFonts w:eastAsia="SimSun"/>
              </w:rPr>
              <w:tab/>
              <w:t>40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D</w:t>
            </w:r>
            <w:r w:rsidRPr="00842748">
              <w:rPr>
                <w:rFonts w:eastAsia="SimSun"/>
              </w:rPr>
              <w:tab/>
              <w:t>60 volume per cent</w:t>
            </w:r>
          </w:p>
        </w:tc>
        <w:tc>
          <w:tcPr>
            <w:tcW w:w="1134" w:type="dxa"/>
            <w:tcBorders>
              <w:top w:val="nil"/>
              <w:left w:val="nil"/>
              <w:bottom w:val="single" w:sz="4" w:space="0" w:color="auto"/>
              <w:right w:val="nil"/>
            </w:tcBorders>
          </w:tcPr>
          <w:p w:rsidR="00D02926" w:rsidRPr="00842748" w:rsidRDefault="00D02926" w:rsidP="008447D9">
            <w:pPr>
              <w:keepNext/>
              <w:keepLines/>
              <w:suppressAutoHyphens w:val="0"/>
              <w:spacing w:before="40" w:after="120"/>
              <w:ind w:right="113"/>
              <w:rPr>
                <w:rFonts w:eastAsia="SimSun"/>
              </w:rPr>
            </w:pPr>
          </w:p>
        </w:tc>
      </w:tr>
      <w:tr w:rsidR="00D02926" w:rsidRPr="00842748" w:rsidTr="00C7657C">
        <w:tc>
          <w:tcPr>
            <w:tcW w:w="134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231 02.1-08</w:t>
            </w:r>
          </w:p>
        </w:tc>
        <w:tc>
          <w:tcPr>
            <w:tcW w:w="6027"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p>
        </w:tc>
        <w:tc>
          <w:tcPr>
            <w:tcW w:w="113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t>C</w:t>
            </w:r>
          </w:p>
        </w:tc>
      </w:tr>
      <w:tr w:rsidR="00D02926" w:rsidRPr="00842748" w:rsidTr="00891FDA">
        <w:tc>
          <w:tcPr>
            <w:tcW w:w="134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A gas mixture composed of propane, butane and isobutane is contained in a cargo tank at an absolute pressure of 1,000</w:t>
            </w:r>
            <w:r w:rsidR="001E123D">
              <w:rPr>
                <w:rFonts w:eastAsia="SimSun"/>
              </w:rPr>
              <w:t xml:space="preserve"> </w:t>
            </w:r>
            <w:r w:rsidRPr="00842748">
              <w:rPr>
                <w:rFonts w:eastAsia="SimSun"/>
              </w:rPr>
              <w:t>kPa. The partial pressures of the butane and isobutane are 200</w:t>
            </w:r>
            <w:r w:rsidR="001E123D">
              <w:rPr>
                <w:rFonts w:eastAsia="SimSun"/>
              </w:rPr>
              <w:t xml:space="preserve"> </w:t>
            </w:r>
            <w:r w:rsidRPr="00842748">
              <w:rPr>
                <w:rFonts w:eastAsia="SimSun"/>
              </w:rPr>
              <w:t>kPa and 300</w:t>
            </w:r>
            <w:r w:rsidR="001E123D">
              <w:rPr>
                <w:rFonts w:eastAsia="SimSun"/>
              </w:rPr>
              <w:t xml:space="preserve"> </w:t>
            </w:r>
            <w:r w:rsidRPr="00842748">
              <w:rPr>
                <w:rFonts w:eastAsia="SimSun"/>
              </w:rPr>
              <w:t>kPa, respectively. What is the volume per cent of the propane?</w:t>
            </w:r>
          </w:p>
        </w:tc>
        <w:tc>
          <w:tcPr>
            <w:tcW w:w="113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r>
      <w:tr w:rsidR="00D02926" w:rsidRPr="00842748" w:rsidTr="00891FDA">
        <w:tc>
          <w:tcPr>
            <w:tcW w:w="1344" w:type="dxa"/>
            <w:tcBorders>
              <w:top w:val="nil"/>
              <w:left w:val="nil"/>
              <w:bottom w:val="single" w:sz="4" w:space="0" w:color="auto"/>
              <w:right w:val="nil"/>
            </w:tcBorders>
          </w:tcPr>
          <w:p w:rsidR="00D02926" w:rsidRPr="00842748" w:rsidRDefault="00D02926" w:rsidP="008447D9">
            <w:pPr>
              <w:keepNext/>
              <w:keepLines/>
              <w:suppressAutoHyphens w:val="0"/>
              <w:spacing w:before="40" w:after="120"/>
              <w:ind w:right="113"/>
              <w:rPr>
                <w:rFonts w:eastAsia="SimSun"/>
              </w:rPr>
            </w:pPr>
          </w:p>
        </w:tc>
        <w:tc>
          <w:tcPr>
            <w:tcW w:w="6027" w:type="dxa"/>
            <w:tcBorders>
              <w:top w:val="nil"/>
              <w:left w:val="nil"/>
              <w:bottom w:val="single" w:sz="4" w:space="0" w:color="auto"/>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A</w:t>
            </w:r>
            <w:r w:rsidRPr="00842748">
              <w:rPr>
                <w:rFonts w:eastAsia="SimSun"/>
              </w:rPr>
              <w:tab/>
              <w:t>30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B</w:t>
            </w:r>
            <w:r w:rsidRPr="00842748">
              <w:rPr>
                <w:rFonts w:eastAsia="SimSun"/>
              </w:rPr>
              <w:tab/>
              <w:t>40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C</w:t>
            </w:r>
            <w:r w:rsidRPr="00842748">
              <w:rPr>
                <w:rFonts w:eastAsia="SimSun"/>
              </w:rPr>
              <w:tab/>
              <w:t>50 volume per cent</w:t>
            </w:r>
          </w:p>
          <w:p w:rsidR="00D02926" w:rsidRPr="00842748" w:rsidRDefault="00D02926" w:rsidP="008447D9">
            <w:pPr>
              <w:keepNext/>
              <w:keepLines/>
              <w:suppressAutoHyphens w:val="0"/>
              <w:spacing w:before="40" w:after="120"/>
              <w:ind w:right="113"/>
              <w:rPr>
                <w:rFonts w:eastAsia="SimSun"/>
              </w:rPr>
            </w:pPr>
            <w:r w:rsidRPr="00842748">
              <w:rPr>
                <w:rFonts w:eastAsia="SimSun"/>
              </w:rPr>
              <w:t>D</w:t>
            </w:r>
            <w:r w:rsidRPr="00842748">
              <w:rPr>
                <w:rFonts w:eastAsia="SimSun"/>
              </w:rPr>
              <w:tab/>
              <w:t>60 volume per cent</w:t>
            </w:r>
          </w:p>
        </w:tc>
        <w:tc>
          <w:tcPr>
            <w:tcW w:w="1134" w:type="dxa"/>
            <w:tcBorders>
              <w:top w:val="nil"/>
              <w:left w:val="nil"/>
              <w:bottom w:val="single" w:sz="4" w:space="0" w:color="auto"/>
              <w:right w:val="nil"/>
            </w:tcBorders>
          </w:tcPr>
          <w:p w:rsidR="00D02926" w:rsidRPr="00842748" w:rsidRDefault="00D02926" w:rsidP="008447D9">
            <w:pPr>
              <w:keepNext/>
              <w:keepLines/>
              <w:suppressAutoHyphens w:val="0"/>
              <w:spacing w:before="40" w:after="120"/>
              <w:ind w:right="113"/>
              <w:rPr>
                <w:rFonts w:eastAsia="SimSun"/>
              </w:rPr>
            </w:pPr>
          </w:p>
        </w:tc>
      </w:tr>
      <w:tr w:rsidR="00D02926" w:rsidRPr="00842748" w:rsidTr="00891FDA">
        <w:tc>
          <w:tcPr>
            <w:tcW w:w="134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231 02.1-09</w:t>
            </w:r>
          </w:p>
        </w:tc>
        <w:tc>
          <w:tcPr>
            <w:tcW w:w="6027"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rPr>
                <w:i/>
                <w:iCs/>
              </w:rPr>
              <w:t>p</w:t>
            </w:r>
            <w:r w:rsidRPr="00842748">
              <w:rPr>
                <w:i/>
                <w:iCs/>
                <w:vertAlign w:val="subscript"/>
              </w:rPr>
              <w:t>tot</w:t>
            </w:r>
            <w:r w:rsidRPr="00842748">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t xml:space="preserve"> </w:t>
            </w:r>
            <w:r w:rsidRPr="00842748">
              <w:rPr>
                <w:i/>
                <w:iCs/>
              </w:rPr>
              <w:t>x 100/ p</w:t>
            </w:r>
            <w:r w:rsidRPr="00842748">
              <w:rPr>
                <w:i/>
                <w:iCs/>
                <w:vertAlign w:val="subscript"/>
              </w:rPr>
              <w:t>tot</w:t>
            </w:r>
          </w:p>
        </w:tc>
        <w:tc>
          <w:tcPr>
            <w:tcW w:w="1134" w:type="dxa"/>
            <w:tcBorders>
              <w:top w:val="single" w:sz="4" w:space="0" w:color="auto"/>
              <w:left w:val="nil"/>
              <w:bottom w:val="single" w:sz="4" w:space="0" w:color="auto"/>
              <w:right w:val="nil"/>
            </w:tcBorders>
            <w:hideMark/>
          </w:tcPr>
          <w:p w:rsidR="00D02926" w:rsidRPr="00842748" w:rsidRDefault="00D02926" w:rsidP="008447D9">
            <w:pPr>
              <w:keepNext/>
              <w:keepLines/>
              <w:suppressAutoHyphens w:val="0"/>
              <w:spacing w:before="40" w:after="120"/>
              <w:ind w:right="113"/>
            </w:pPr>
            <w:r w:rsidRPr="00842748">
              <w:t>D</w:t>
            </w:r>
          </w:p>
        </w:tc>
      </w:tr>
      <w:tr w:rsidR="00D02926" w:rsidRPr="00842748" w:rsidTr="00891FDA">
        <w:tc>
          <w:tcPr>
            <w:tcW w:w="134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c>
          <w:tcPr>
            <w:tcW w:w="6027" w:type="dxa"/>
            <w:tcBorders>
              <w:top w:val="single" w:sz="4" w:space="0" w:color="auto"/>
              <w:left w:val="nil"/>
              <w:bottom w:val="nil"/>
              <w:right w:val="nil"/>
            </w:tcBorders>
            <w:hideMark/>
          </w:tcPr>
          <w:p w:rsidR="00D02926" w:rsidRPr="00842748" w:rsidRDefault="00D02926" w:rsidP="008447D9">
            <w:pPr>
              <w:keepNext/>
              <w:keepLines/>
              <w:suppressAutoHyphens w:val="0"/>
              <w:spacing w:before="40" w:after="120"/>
              <w:ind w:right="113"/>
              <w:rPr>
                <w:rFonts w:eastAsia="SimSun"/>
              </w:rPr>
            </w:pPr>
            <w:r w:rsidRPr="00842748">
              <w:rPr>
                <w:rFonts w:eastAsia="SimSun"/>
              </w:rPr>
              <w:t>In a nitrogen/oxygen mixture at an absolute pressure of 2,000</w:t>
            </w:r>
            <w:r w:rsidR="001E123D">
              <w:rPr>
                <w:rFonts w:eastAsia="SimSun"/>
              </w:rPr>
              <w:t xml:space="preserve"> </w:t>
            </w:r>
            <w:r w:rsidRPr="00842748">
              <w:rPr>
                <w:rFonts w:eastAsia="SimSun"/>
              </w:rPr>
              <w:t>kPa, the partial pressure of the oxygen is 100</w:t>
            </w:r>
            <w:r w:rsidR="001E123D">
              <w:rPr>
                <w:rFonts w:eastAsia="SimSun"/>
              </w:rPr>
              <w:t xml:space="preserve"> </w:t>
            </w:r>
            <w:r w:rsidRPr="00842748">
              <w:rPr>
                <w:rFonts w:eastAsia="SimSun"/>
              </w:rPr>
              <w:t>kPa. What is the volume per cent of the nitrogen?</w:t>
            </w:r>
          </w:p>
        </w:tc>
        <w:tc>
          <w:tcPr>
            <w:tcW w:w="1134" w:type="dxa"/>
            <w:tcBorders>
              <w:top w:val="single" w:sz="4" w:space="0" w:color="auto"/>
              <w:left w:val="nil"/>
              <w:bottom w:val="nil"/>
              <w:right w:val="nil"/>
            </w:tcBorders>
          </w:tcPr>
          <w:p w:rsidR="00D02926" w:rsidRPr="00842748" w:rsidRDefault="00D02926" w:rsidP="008447D9">
            <w:pPr>
              <w:keepNext/>
              <w:keepLines/>
              <w:suppressAutoHyphens w:val="0"/>
              <w:spacing w:before="40" w:after="120"/>
              <w:ind w:right="113"/>
              <w:rPr>
                <w:rFonts w:eastAsia="SimSun"/>
              </w:rPr>
            </w:pPr>
          </w:p>
        </w:tc>
      </w:tr>
      <w:tr w:rsidR="00D02926" w:rsidRPr="00842748" w:rsidTr="00891FDA">
        <w:trPr>
          <w:trHeight w:val="1280"/>
        </w:trPr>
        <w:tc>
          <w:tcPr>
            <w:tcW w:w="1344" w:type="dxa"/>
            <w:tcBorders>
              <w:top w:val="nil"/>
              <w:left w:val="nil"/>
              <w:bottom w:val="single" w:sz="12"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27" w:type="dxa"/>
            <w:tcBorders>
              <w:top w:val="nil"/>
              <w:left w:val="nil"/>
              <w:bottom w:val="single" w:sz="12"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86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90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90.5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95 volume per cent</w:t>
            </w:r>
          </w:p>
        </w:tc>
        <w:tc>
          <w:tcPr>
            <w:tcW w:w="1134" w:type="dxa"/>
            <w:tcBorders>
              <w:top w:val="nil"/>
              <w:left w:val="nil"/>
              <w:bottom w:val="single" w:sz="12" w:space="0" w:color="auto"/>
              <w:right w:val="nil"/>
            </w:tcBorders>
          </w:tcPr>
          <w:p w:rsidR="00D02926" w:rsidRPr="00842748" w:rsidRDefault="00D02926" w:rsidP="00C23092">
            <w:pPr>
              <w:suppressAutoHyphens w:val="0"/>
              <w:spacing w:before="40" w:after="120" w:line="220" w:lineRule="exact"/>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59"/>
        <w:gridCol w:w="6012"/>
        <w:gridCol w:w="1126"/>
        <w:gridCol w:w="8"/>
      </w:tblGrid>
      <w:tr w:rsidR="00D02926" w:rsidRPr="00842748" w:rsidTr="00891FDA">
        <w:trPr>
          <w:tblHeader/>
        </w:trPr>
        <w:tc>
          <w:tcPr>
            <w:tcW w:w="8505" w:type="dxa"/>
            <w:gridSpan w:val="4"/>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sz w:val="28"/>
              </w:rPr>
              <w:lastRenderedPageBreak/>
              <w:br w:type="page"/>
            </w: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b/>
                <w:i/>
                <w:iCs/>
                <w:sz w:val="16"/>
                <w:szCs w:val="16"/>
              </w:rPr>
            </w:pPr>
            <w:r w:rsidRPr="00842748">
              <w:rPr>
                <w:b/>
              </w:rPr>
              <w:tab/>
              <w:t>Examination objective 2.2: Gases: partial pressures and mixtures</w:t>
            </w:r>
            <w:r w:rsidRPr="00842748">
              <w:rPr>
                <w:b/>
              </w:rPr>
              <w:br/>
              <w:t>Pressure increase and gas release from cargo tanks</w:t>
            </w:r>
          </w:p>
        </w:tc>
      </w:tr>
      <w:tr w:rsidR="00D02926" w:rsidRPr="00842748" w:rsidTr="00891FDA">
        <w:trPr>
          <w:tblHeader/>
        </w:trPr>
        <w:tc>
          <w:tcPr>
            <w:tcW w:w="1359"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12"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Source</w:t>
            </w:r>
          </w:p>
        </w:tc>
        <w:tc>
          <w:tcPr>
            <w:tcW w:w="1134" w:type="dxa"/>
            <w:gridSpan w:val="2"/>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Correct answer</w:t>
            </w:r>
          </w:p>
        </w:tc>
      </w:tr>
      <w:tr w:rsidR="00D02926" w:rsidRPr="00842748" w:rsidTr="00891FDA">
        <w:trPr>
          <w:trHeight w:hRule="exact" w:val="113"/>
          <w:tblHeader/>
        </w:trPr>
        <w:tc>
          <w:tcPr>
            <w:tcW w:w="1359" w:type="dxa"/>
            <w:tcBorders>
              <w:top w:val="single" w:sz="12" w:space="0" w:color="auto"/>
              <w:left w:val="nil"/>
              <w:bottom w:val="nil"/>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single" w:sz="12" w:space="0" w:color="auto"/>
              <w:left w:val="nil"/>
              <w:bottom w:val="nil"/>
              <w:right w:val="nil"/>
            </w:tcBorders>
          </w:tcPr>
          <w:p w:rsidR="00D02926" w:rsidRPr="00842748" w:rsidRDefault="00D02926" w:rsidP="00891FDA">
            <w:pPr>
              <w:keepNext/>
              <w:keepLines/>
              <w:suppressAutoHyphens w:val="0"/>
              <w:spacing w:before="40" w:after="120" w:line="220" w:lineRule="exact"/>
              <w:ind w:right="113"/>
              <w:rPr>
                <w:i/>
                <w:iCs/>
              </w:rPr>
            </w:pPr>
          </w:p>
        </w:tc>
        <w:tc>
          <w:tcPr>
            <w:tcW w:w="1134" w:type="dxa"/>
            <w:gridSpan w:val="2"/>
            <w:tcBorders>
              <w:top w:val="single" w:sz="12" w:space="0" w:color="auto"/>
              <w:left w:val="nil"/>
              <w:bottom w:val="nil"/>
              <w:right w:val="nil"/>
            </w:tcBorders>
          </w:tcPr>
          <w:p w:rsidR="00D02926" w:rsidRPr="00842748" w:rsidRDefault="00D02926" w:rsidP="00891FDA">
            <w:pPr>
              <w:keepNext/>
              <w:keepLines/>
              <w:suppressAutoHyphens w:val="0"/>
              <w:spacing w:before="40" w:after="120" w:line="220" w:lineRule="exact"/>
              <w:ind w:right="113"/>
            </w:pPr>
          </w:p>
        </w:tc>
      </w:tr>
      <w:tr w:rsidR="00D02926" w:rsidRPr="00842748" w:rsidTr="00891FDA">
        <w:tc>
          <w:tcPr>
            <w:tcW w:w="1359"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231 02.2-01</w:t>
            </w:r>
          </w:p>
        </w:tc>
        <w:tc>
          <w:tcPr>
            <w:tcW w:w="6012"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34" w:type="dxa"/>
            <w:gridSpan w:val="2"/>
            <w:tcBorders>
              <w:top w:val="nil"/>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B</w:t>
            </w:r>
          </w:p>
        </w:tc>
      </w:tr>
      <w:tr w:rsidR="00D02926" w:rsidRPr="00842748" w:rsidTr="00891FDA">
        <w:tc>
          <w:tcPr>
            <w:tcW w:w="1359" w:type="dxa"/>
            <w:tcBorders>
              <w:top w:val="single" w:sz="4" w:space="0" w:color="auto"/>
              <w:left w:val="nil"/>
              <w:bottom w:val="nil"/>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 cargo tank contains a gas mixture composed of 80 volume per cent propane and 20 volume per cent butane at an absolute pressure of 500 kPa. After pressure relief of cargo tanks (gauge pressure = 0), the absolute pressure in the tank is increased to 400</w:t>
            </w:r>
            <w:r w:rsidR="001E123D">
              <w:rPr>
                <w:rFonts w:eastAsia="SimSun"/>
              </w:rPr>
              <w:t xml:space="preserve"> </w:t>
            </w:r>
            <w:r w:rsidRPr="00842748">
              <w:rPr>
                <w:rFonts w:eastAsia="SimSun"/>
              </w:rPr>
              <w:t>kPa. What is the volume per cent of the propane now?</w:t>
            </w:r>
          </w:p>
        </w:tc>
        <w:tc>
          <w:tcPr>
            <w:tcW w:w="1134" w:type="dxa"/>
            <w:gridSpan w:val="2"/>
            <w:tcBorders>
              <w:top w:val="single" w:sz="4" w:space="0" w:color="auto"/>
              <w:left w:val="nil"/>
              <w:bottom w:val="nil"/>
              <w:right w:val="nil"/>
            </w:tcBorders>
          </w:tcPr>
          <w:p w:rsidR="00D02926" w:rsidRPr="00842748" w:rsidRDefault="00D02926" w:rsidP="00C23092">
            <w:pPr>
              <w:keepNext/>
              <w:keepLines/>
              <w:suppressAutoHyphens w:val="0"/>
              <w:spacing w:before="40" w:after="120" w:line="220" w:lineRule="exact"/>
              <w:ind w:right="113"/>
              <w:rPr>
                <w:rFonts w:eastAsia="SimSun"/>
              </w:rPr>
            </w:pPr>
          </w:p>
        </w:tc>
      </w:tr>
      <w:tr w:rsidR="00D02926" w:rsidRPr="00842748" w:rsidTr="00891FDA">
        <w:tc>
          <w:tcPr>
            <w:tcW w:w="1359" w:type="dxa"/>
            <w:tcBorders>
              <w:top w:val="nil"/>
              <w:left w:val="nil"/>
              <w:bottom w:val="single" w:sz="4" w:space="0" w:color="auto"/>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w:t>
            </w:r>
            <w:r w:rsidRPr="00842748">
              <w:rPr>
                <w:rFonts w:eastAsia="SimSun"/>
              </w:rPr>
              <w:tab/>
              <w:t>16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B</w:t>
            </w:r>
            <w:r w:rsidRPr="00842748">
              <w:rPr>
                <w:rFonts w:eastAsia="SimSun"/>
              </w:rPr>
              <w:tab/>
              <w:t>20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C</w:t>
            </w:r>
            <w:r w:rsidRPr="00842748">
              <w:rPr>
                <w:rFonts w:eastAsia="SimSun"/>
              </w:rPr>
              <w:tab/>
              <w:t>25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w:t>
            </w:r>
            <w:r w:rsidRPr="00842748">
              <w:rPr>
                <w:rFonts w:eastAsia="SimSun"/>
              </w:rPr>
              <w:tab/>
              <w:t>32 volume per cent</w:t>
            </w:r>
          </w:p>
        </w:tc>
        <w:tc>
          <w:tcPr>
            <w:tcW w:w="1134" w:type="dxa"/>
            <w:gridSpan w:val="2"/>
            <w:tcBorders>
              <w:top w:val="nil"/>
              <w:left w:val="nil"/>
              <w:bottom w:val="single" w:sz="4" w:space="0" w:color="auto"/>
              <w:right w:val="nil"/>
            </w:tcBorders>
          </w:tcPr>
          <w:p w:rsidR="00D02926" w:rsidRPr="00842748" w:rsidRDefault="00D02926" w:rsidP="00C23092">
            <w:pPr>
              <w:keepNext/>
              <w:keepLines/>
              <w:suppressAutoHyphens w:val="0"/>
              <w:spacing w:before="40" w:after="120" w:line="220" w:lineRule="exact"/>
              <w:ind w:right="113"/>
              <w:rPr>
                <w:rFonts w:eastAsia="SimSun"/>
              </w:rPr>
            </w:pPr>
          </w:p>
        </w:tc>
      </w:tr>
      <w:tr w:rsidR="00D02926" w:rsidRPr="00842748" w:rsidTr="00891FDA">
        <w:tc>
          <w:tcPr>
            <w:tcW w:w="1359"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231 02.2-02</w:t>
            </w:r>
          </w:p>
        </w:tc>
        <w:tc>
          <w:tcPr>
            <w:tcW w:w="6012"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34" w:type="dxa"/>
            <w:gridSpan w:val="2"/>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D</w:t>
            </w:r>
          </w:p>
        </w:tc>
      </w:tr>
      <w:tr w:rsidR="00D02926" w:rsidRPr="00842748" w:rsidTr="00891FDA">
        <w:tc>
          <w:tcPr>
            <w:tcW w:w="1359"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cargo tank with a volume of 300 m</w:t>
            </w:r>
            <w:r w:rsidRPr="00842748">
              <w:rPr>
                <w:rFonts w:eastAsia="SimSun"/>
                <w:vertAlign w:val="superscript"/>
              </w:rPr>
              <w:t>3</w:t>
            </w:r>
            <w:r w:rsidRPr="00842748">
              <w:rPr>
                <w:rFonts w:eastAsia="SimSun"/>
              </w:rPr>
              <w:t xml:space="preserve"> contains isobutane at an absolute pressure of 150</w:t>
            </w:r>
            <w:r w:rsidR="001E123D">
              <w:rPr>
                <w:rFonts w:eastAsia="SimSun"/>
              </w:rPr>
              <w:t xml:space="preserve"> </w:t>
            </w:r>
            <w:r w:rsidRPr="00842748">
              <w:rPr>
                <w:rFonts w:eastAsia="SimSun"/>
              </w:rPr>
              <w:t>kPa. 900 m</w:t>
            </w:r>
            <w:r w:rsidRPr="00842748">
              <w:rPr>
                <w:rFonts w:eastAsia="SimSun"/>
                <w:vertAlign w:val="superscript"/>
              </w:rPr>
              <w:t>3</w:t>
            </w:r>
            <w:r w:rsidRPr="00842748">
              <w:rPr>
                <w:rFonts w:eastAsia="SimSun"/>
              </w:rPr>
              <w:t xml:space="preserve"> of propane is then also compressed into the tank at an absolute pressure of 100</w:t>
            </w:r>
            <w:r w:rsidR="001E123D">
              <w:rPr>
                <w:rFonts w:eastAsia="SimSun"/>
              </w:rPr>
              <w:t xml:space="preserve"> </w:t>
            </w:r>
            <w:r w:rsidRPr="00842748">
              <w:rPr>
                <w:rFonts w:eastAsia="SimSun"/>
              </w:rPr>
              <w:t>kPa. What is the volume per cent of the isobutane now?</w:t>
            </w:r>
          </w:p>
        </w:tc>
        <w:tc>
          <w:tcPr>
            <w:tcW w:w="1134" w:type="dxa"/>
            <w:gridSpan w:val="2"/>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91FDA">
        <w:tc>
          <w:tcPr>
            <w:tcW w:w="1359"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11.1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14.3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20.0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33.3 volume per cent</w:t>
            </w:r>
          </w:p>
        </w:tc>
        <w:tc>
          <w:tcPr>
            <w:tcW w:w="1134" w:type="dxa"/>
            <w:gridSpan w:val="2"/>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91FDA">
        <w:tc>
          <w:tcPr>
            <w:tcW w:w="1359"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231 02.2-03</w:t>
            </w:r>
          </w:p>
        </w:tc>
        <w:tc>
          <w:tcPr>
            <w:tcW w:w="6012"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34" w:type="dxa"/>
            <w:gridSpan w:val="2"/>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B</w:t>
            </w:r>
          </w:p>
        </w:tc>
      </w:tr>
      <w:tr w:rsidR="00D02926" w:rsidRPr="00842748" w:rsidTr="00891FDA">
        <w:tc>
          <w:tcPr>
            <w:tcW w:w="1359"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cargo tank with a volume of 100 m</w:t>
            </w:r>
            <w:r w:rsidRPr="00842748">
              <w:rPr>
                <w:rFonts w:eastAsia="SimSun"/>
                <w:vertAlign w:val="superscript"/>
              </w:rPr>
              <w:t>3</w:t>
            </w:r>
            <w:r w:rsidRPr="00842748">
              <w:rPr>
                <w:rFonts w:eastAsia="SimSun"/>
              </w:rPr>
              <w:t xml:space="preserve"> contains a gas mixture composed of 50 volume per cent propane and 50 volume per cent propylene, at an absolute pressure of 600</w:t>
            </w:r>
            <w:r w:rsidR="001E123D">
              <w:rPr>
                <w:rFonts w:eastAsia="SimSun"/>
              </w:rPr>
              <w:t xml:space="preserve"> </w:t>
            </w:r>
            <w:r w:rsidRPr="00842748">
              <w:rPr>
                <w:rFonts w:eastAsia="SimSun"/>
              </w:rPr>
              <w:t>kPa. At constant pressure, 600 m</w:t>
            </w:r>
            <w:r w:rsidRPr="00842748">
              <w:rPr>
                <w:rFonts w:eastAsia="SimSun"/>
                <w:vertAlign w:val="superscript"/>
              </w:rPr>
              <w:t>3</w:t>
            </w:r>
            <w:r w:rsidRPr="00842748">
              <w:rPr>
                <w:rFonts w:eastAsia="SimSun"/>
              </w:rPr>
              <w:t xml:space="preserve"> of nitrogen is then also compressed into the tank at an absolute pressure of 100</w:t>
            </w:r>
            <w:r w:rsidR="001E123D">
              <w:rPr>
                <w:rFonts w:eastAsia="SimSun"/>
              </w:rPr>
              <w:t xml:space="preserve"> </w:t>
            </w:r>
            <w:r w:rsidRPr="00842748">
              <w:rPr>
                <w:rFonts w:eastAsia="SimSun"/>
              </w:rPr>
              <w:t>kPa. What is the volume per cent of the propane now?</w:t>
            </w:r>
          </w:p>
        </w:tc>
        <w:tc>
          <w:tcPr>
            <w:tcW w:w="1134" w:type="dxa"/>
            <w:gridSpan w:val="2"/>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99159C">
        <w:tc>
          <w:tcPr>
            <w:tcW w:w="1359"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23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25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27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30 volume per cent</w:t>
            </w:r>
          </w:p>
        </w:tc>
        <w:tc>
          <w:tcPr>
            <w:tcW w:w="1134" w:type="dxa"/>
            <w:gridSpan w:val="2"/>
            <w:tcBorders>
              <w:top w:val="nil"/>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99159C">
        <w:trPr>
          <w:gridAfter w:val="1"/>
          <w:wAfter w:w="8" w:type="dxa"/>
        </w:trPr>
        <w:tc>
          <w:tcPr>
            <w:tcW w:w="1359" w:type="dxa"/>
            <w:tcBorders>
              <w:top w:val="single" w:sz="4" w:space="0" w:color="auto"/>
              <w:left w:val="nil"/>
              <w:bottom w:val="single" w:sz="4" w:space="0" w:color="auto"/>
              <w:right w:val="nil"/>
            </w:tcBorders>
            <w:hideMark/>
          </w:tcPr>
          <w:p w:rsidR="00D02926" w:rsidRPr="00842748" w:rsidRDefault="00D02926" w:rsidP="008205AB">
            <w:pPr>
              <w:suppressAutoHyphens w:val="0"/>
              <w:spacing w:before="40" w:after="120" w:line="220" w:lineRule="exact"/>
              <w:ind w:right="113"/>
              <w:rPr>
                <w:rFonts w:eastAsia="SimSun"/>
              </w:rPr>
            </w:pPr>
            <w:r w:rsidRPr="00842748">
              <w:rPr>
                <w:rFonts w:eastAsia="SimSun"/>
              </w:rPr>
              <w:t>231 02.2-04</w:t>
            </w:r>
          </w:p>
        </w:tc>
        <w:tc>
          <w:tcPr>
            <w:tcW w:w="6012" w:type="dxa"/>
            <w:tcBorders>
              <w:top w:val="single" w:sz="4" w:space="0" w:color="auto"/>
              <w:left w:val="nil"/>
              <w:bottom w:val="single" w:sz="4" w:space="0" w:color="auto"/>
              <w:right w:val="nil"/>
            </w:tcBorders>
            <w:hideMark/>
          </w:tcPr>
          <w:p w:rsidR="00D02926" w:rsidRPr="00842748" w:rsidRDefault="00D02926" w:rsidP="008205AB">
            <w:pPr>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26"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D</w:t>
            </w:r>
          </w:p>
        </w:tc>
      </w:tr>
      <w:tr w:rsidR="00D02926" w:rsidRPr="00842748" w:rsidTr="008205AB">
        <w:trPr>
          <w:gridAfter w:val="1"/>
          <w:wAfter w:w="8" w:type="dxa"/>
        </w:trPr>
        <w:tc>
          <w:tcPr>
            <w:tcW w:w="1359" w:type="dxa"/>
            <w:tcBorders>
              <w:top w:val="single" w:sz="4" w:space="0" w:color="auto"/>
              <w:left w:val="nil"/>
              <w:bottom w:val="nil"/>
              <w:right w:val="nil"/>
            </w:tcBorders>
          </w:tcPr>
          <w:p w:rsidR="00D02926" w:rsidRPr="00842748" w:rsidRDefault="00D02926" w:rsidP="008205AB">
            <w:pPr>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205AB">
            <w:pPr>
              <w:suppressAutoHyphens w:val="0"/>
              <w:spacing w:before="40" w:after="120" w:line="220" w:lineRule="exact"/>
              <w:ind w:right="113"/>
              <w:rPr>
                <w:rFonts w:eastAsia="SimSun"/>
              </w:rPr>
            </w:pPr>
            <w:r w:rsidRPr="00842748">
              <w:rPr>
                <w:rFonts w:eastAsia="SimSun"/>
              </w:rPr>
              <w:t>In a cargo tank filled with air (20 volume per cent oxygen), the absolute pressure is 120</w:t>
            </w:r>
            <w:r w:rsidR="001E123D">
              <w:rPr>
                <w:rFonts w:eastAsia="SimSun"/>
              </w:rPr>
              <w:t xml:space="preserve"> </w:t>
            </w:r>
            <w:r w:rsidRPr="00842748">
              <w:rPr>
                <w:rFonts w:eastAsia="SimSun"/>
              </w:rPr>
              <w:t>kPa. The absolute pressure is increased, using nitrogen, to 600</w:t>
            </w:r>
            <w:r w:rsidR="001E123D">
              <w:rPr>
                <w:rFonts w:eastAsia="SimSun"/>
              </w:rPr>
              <w:t xml:space="preserve"> </w:t>
            </w:r>
            <w:r w:rsidRPr="00842748">
              <w:rPr>
                <w:rFonts w:eastAsia="SimSun"/>
              </w:rPr>
              <w:t>kPa. What is the partial pressure of the oxygen in the cargo tank?</w:t>
            </w:r>
          </w:p>
        </w:tc>
        <w:tc>
          <w:tcPr>
            <w:tcW w:w="1126"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465CB4" w:rsidTr="008205AB">
        <w:trPr>
          <w:gridAfter w:val="1"/>
          <w:wAfter w:w="8" w:type="dxa"/>
        </w:trPr>
        <w:tc>
          <w:tcPr>
            <w:tcW w:w="1359" w:type="dxa"/>
            <w:tcBorders>
              <w:top w:val="nil"/>
              <w:left w:val="nil"/>
              <w:bottom w:val="nil"/>
              <w:right w:val="nil"/>
            </w:tcBorders>
          </w:tcPr>
          <w:p w:rsidR="00D02926" w:rsidRPr="00842748" w:rsidRDefault="00D02926" w:rsidP="008205AB">
            <w:pPr>
              <w:suppressAutoHyphens w:val="0"/>
              <w:spacing w:before="40" w:after="120" w:line="220" w:lineRule="exact"/>
              <w:ind w:right="113"/>
              <w:rPr>
                <w:rFonts w:eastAsia="SimSun"/>
              </w:rPr>
            </w:pPr>
          </w:p>
        </w:tc>
        <w:tc>
          <w:tcPr>
            <w:tcW w:w="6012" w:type="dxa"/>
            <w:tcBorders>
              <w:top w:val="nil"/>
              <w:left w:val="nil"/>
              <w:bottom w:val="nil"/>
              <w:right w:val="nil"/>
            </w:tcBorders>
            <w:hideMark/>
          </w:tcPr>
          <w:p w:rsidR="00D02926" w:rsidRPr="00842748" w:rsidRDefault="00D02926" w:rsidP="008205AB">
            <w:pPr>
              <w:suppressAutoHyphens w:val="0"/>
              <w:spacing w:before="40" w:after="120" w:line="220" w:lineRule="exact"/>
              <w:ind w:right="113"/>
              <w:rPr>
                <w:rFonts w:eastAsia="SimSun"/>
                <w:lang w:val="es-ES"/>
              </w:rPr>
            </w:pPr>
            <w:r w:rsidRPr="00842748">
              <w:rPr>
                <w:rFonts w:eastAsia="SimSun"/>
                <w:lang w:val="es-ES"/>
              </w:rPr>
              <w:t>A</w:t>
            </w:r>
            <w:r w:rsidRPr="00842748">
              <w:rPr>
                <w:rFonts w:eastAsia="SimSun"/>
                <w:lang w:val="es-ES"/>
              </w:rPr>
              <w:tab/>
              <w:t>0.1</w:t>
            </w:r>
            <w:r w:rsidR="001E123D">
              <w:rPr>
                <w:rFonts w:eastAsia="SimSun"/>
                <w:lang w:val="es-ES"/>
              </w:rPr>
              <w:t xml:space="preserve"> </w:t>
            </w:r>
            <w:r w:rsidRPr="00842748">
              <w:rPr>
                <w:rFonts w:eastAsia="SimSun"/>
                <w:lang w:val="es-ES"/>
              </w:rPr>
              <w:t>kPa</w:t>
            </w:r>
          </w:p>
          <w:p w:rsidR="00D02926" w:rsidRPr="00842748" w:rsidRDefault="00D02926" w:rsidP="008205AB">
            <w:pPr>
              <w:suppressAutoHyphens w:val="0"/>
              <w:spacing w:before="40" w:after="120" w:line="220" w:lineRule="exact"/>
              <w:ind w:right="113"/>
              <w:rPr>
                <w:rFonts w:eastAsia="SimSun"/>
                <w:lang w:val="es-ES"/>
              </w:rPr>
            </w:pPr>
            <w:r w:rsidRPr="00842748">
              <w:rPr>
                <w:rFonts w:eastAsia="SimSun"/>
                <w:lang w:val="es-ES"/>
              </w:rPr>
              <w:t>B</w:t>
            </w:r>
            <w:r w:rsidRPr="00842748">
              <w:rPr>
                <w:rFonts w:eastAsia="SimSun"/>
                <w:lang w:val="es-ES"/>
              </w:rPr>
              <w:tab/>
              <w:t>4</w:t>
            </w:r>
            <w:ins w:id="59" w:author="Robert Daly" w:date="2018-11-05T08:11:00Z">
              <w:r>
                <w:rPr>
                  <w:rFonts w:eastAsia="SimSun"/>
                  <w:lang w:val="es-ES"/>
                </w:rPr>
                <w:t>.</w:t>
              </w:r>
            </w:ins>
            <w:r w:rsidRPr="00842748">
              <w:rPr>
                <w:rFonts w:eastAsia="SimSun"/>
                <w:lang w:val="es-ES"/>
              </w:rPr>
              <w:t>0</w:t>
            </w:r>
            <w:r w:rsidR="001E123D">
              <w:rPr>
                <w:rFonts w:eastAsia="SimSun"/>
                <w:lang w:val="es-ES"/>
              </w:rPr>
              <w:t xml:space="preserve"> </w:t>
            </w:r>
            <w:r w:rsidRPr="00842748">
              <w:rPr>
                <w:rFonts w:eastAsia="SimSun"/>
                <w:lang w:val="es-ES"/>
              </w:rPr>
              <w:t>kPa</w:t>
            </w:r>
          </w:p>
          <w:p w:rsidR="00D02926" w:rsidRPr="00842748" w:rsidRDefault="00D02926" w:rsidP="008205AB">
            <w:pPr>
              <w:suppressAutoHyphens w:val="0"/>
              <w:spacing w:before="40" w:after="120" w:line="220" w:lineRule="exact"/>
              <w:ind w:right="113"/>
              <w:rPr>
                <w:rFonts w:eastAsia="SimSun"/>
                <w:lang w:val="es-ES"/>
              </w:rPr>
            </w:pPr>
            <w:r w:rsidRPr="00842748">
              <w:rPr>
                <w:rFonts w:eastAsia="SimSun"/>
                <w:lang w:val="es-ES"/>
              </w:rPr>
              <w:t>C</w:t>
            </w:r>
            <w:r w:rsidRPr="00842748">
              <w:rPr>
                <w:rFonts w:eastAsia="SimSun"/>
                <w:lang w:val="es-ES"/>
              </w:rPr>
              <w:tab/>
              <w:t>4</w:t>
            </w:r>
            <w:ins w:id="60" w:author="Robert Daly" w:date="2018-11-05T08:11:00Z">
              <w:r>
                <w:rPr>
                  <w:rFonts w:eastAsia="SimSun"/>
                  <w:lang w:val="es-ES"/>
                </w:rPr>
                <w:t>.</w:t>
              </w:r>
            </w:ins>
            <w:r w:rsidRPr="00842748">
              <w:rPr>
                <w:rFonts w:eastAsia="SimSun"/>
                <w:lang w:val="es-ES"/>
              </w:rPr>
              <w:t>8</w:t>
            </w:r>
            <w:r w:rsidR="001E123D">
              <w:rPr>
                <w:rFonts w:eastAsia="SimSun"/>
                <w:lang w:val="es-ES"/>
              </w:rPr>
              <w:t xml:space="preserve"> </w:t>
            </w:r>
            <w:r w:rsidRPr="00842748">
              <w:rPr>
                <w:rFonts w:eastAsia="SimSun"/>
                <w:lang w:val="es-ES"/>
              </w:rPr>
              <w:t>kPa</w:t>
            </w:r>
          </w:p>
          <w:p w:rsidR="00D02926" w:rsidRPr="00465CB4" w:rsidRDefault="00D02926" w:rsidP="008205AB">
            <w:pPr>
              <w:suppressAutoHyphens w:val="0"/>
              <w:spacing w:before="40" w:after="120" w:line="220" w:lineRule="exact"/>
              <w:ind w:right="113"/>
              <w:rPr>
                <w:rFonts w:eastAsia="SimSun"/>
                <w:lang w:val="es-ES"/>
              </w:rPr>
            </w:pPr>
            <w:r w:rsidRPr="00465CB4">
              <w:rPr>
                <w:rFonts w:eastAsia="SimSun"/>
                <w:lang w:val="es-ES"/>
              </w:rPr>
              <w:t>D</w:t>
            </w:r>
            <w:r w:rsidRPr="00465CB4">
              <w:rPr>
                <w:rFonts w:eastAsia="SimSun"/>
                <w:lang w:val="es-ES"/>
              </w:rPr>
              <w:tab/>
              <w:t>24</w:t>
            </w:r>
            <w:r w:rsidR="001E123D">
              <w:rPr>
                <w:rFonts w:eastAsia="SimSun"/>
                <w:lang w:val="es-ES"/>
              </w:rPr>
              <w:t xml:space="preserve"> </w:t>
            </w:r>
            <w:r w:rsidRPr="00465CB4">
              <w:rPr>
                <w:rFonts w:eastAsia="SimSun"/>
                <w:lang w:val="es-ES"/>
              </w:rPr>
              <w:t>kPa</w:t>
            </w:r>
          </w:p>
        </w:tc>
        <w:tc>
          <w:tcPr>
            <w:tcW w:w="1126" w:type="dxa"/>
            <w:tcBorders>
              <w:top w:val="nil"/>
              <w:left w:val="nil"/>
              <w:bottom w:val="nil"/>
              <w:right w:val="nil"/>
            </w:tcBorders>
          </w:tcPr>
          <w:p w:rsidR="00D02926" w:rsidRPr="00465CB4" w:rsidRDefault="00D02926" w:rsidP="00C23092">
            <w:pPr>
              <w:suppressAutoHyphens w:val="0"/>
              <w:spacing w:before="40" w:after="120" w:line="220" w:lineRule="exact"/>
              <w:ind w:right="113"/>
              <w:rPr>
                <w:rFonts w:eastAsia="SimSun"/>
                <w:lang w:val="es-ES"/>
              </w:rPr>
            </w:pPr>
          </w:p>
        </w:tc>
      </w:tr>
      <w:tr w:rsidR="00D02926" w:rsidRPr="00842748" w:rsidTr="008205AB">
        <w:trPr>
          <w:gridAfter w:val="1"/>
          <w:wAfter w:w="8" w:type="dxa"/>
        </w:trPr>
        <w:tc>
          <w:tcPr>
            <w:tcW w:w="1359" w:type="dxa"/>
            <w:tcBorders>
              <w:top w:val="nil"/>
              <w:left w:val="nil"/>
              <w:bottom w:val="single" w:sz="4" w:space="0" w:color="auto"/>
              <w:right w:val="nil"/>
            </w:tcBorders>
            <w:hideMark/>
          </w:tcPr>
          <w:p w:rsidR="00D02926" w:rsidRPr="00842748" w:rsidRDefault="00D02926" w:rsidP="008205AB">
            <w:pPr>
              <w:keepNext/>
              <w:keepLines/>
              <w:suppressAutoHyphens w:val="0"/>
              <w:spacing w:before="40" w:after="120" w:line="220" w:lineRule="exact"/>
              <w:ind w:right="113"/>
              <w:rPr>
                <w:rFonts w:eastAsia="SimSun"/>
              </w:rPr>
            </w:pPr>
            <w:r w:rsidRPr="00842748">
              <w:rPr>
                <w:rFonts w:eastAsia="SimSun"/>
              </w:rPr>
              <w:lastRenderedPageBreak/>
              <w:t>231 02.2-05</w:t>
            </w:r>
          </w:p>
        </w:tc>
        <w:tc>
          <w:tcPr>
            <w:tcW w:w="6012" w:type="dxa"/>
            <w:tcBorders>
              <w:top w:val="nil"/>
              <w:left w:val="nil"/>
              <w:bottom w:val="single" w:sz="4" w:space="0" w:color="auto"/>
              <w:right w:val="nil"/>
            </w:tcBorders>
            <w:hideMark/>
          </w:tcPr>
          <w:p w:rsidR="00D02926" w:rsidRPr="00842748" w:rsidRDefault="00D02926" w:rsidP="008205AB">
            <w:pPr>
              <w:keepNext/>
              <w:keepLines/>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26" w:type="dxa"/>
            <w:tcBorders>
              <w:top w:val="nil"/>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A</w:t>
            </w:r>
          </w:p>
        </w:tc>
      </w:tr>
      <w:tr w:rsidR="00D02926" w:rsidRPr="00842748" w:rsidTr="00891FDA">
        <w:trPr>
          <w:gridAfter w:val="1"/>
          <w:wAfter w:w="8" w:type="dxa"/>
        </w:trPr>
        <w:tc>
          <w:tcPr>
            <w:tcW w:w="1359"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In a cargo tank filled with nitrogen there is an absolute pressure of 50 kPa. An orifice is opened, and outside air containing 20 per cent oxygen enters</w:t>
            </w:r>
            <w:ins w:id="61" w:author="Robert Daly" w:date="2018-11-02T08:32:00Z">
              <w:r>
                <w:rPr>
                  <w:rFonts w:eastAsia="SimSun"/>
                </w:rPr>
                <w:t xml:space="preserve"> </w:t>
              </w:r>
            </w:ins>
            <w:ins w:id="62" w:author="Robert Daly" w:date="2018-11-02T08:52:00Z">
              <w:r>
                <w:rPr>
                  <w:rFonts w:eastAsia="SimSun"/>
                </w:rPr>
                <w:t>until the</w:t>
              </w:r>
            </w:ins>
            <w:ins w:id="63" w:author="Robert Daly" w:date="2018-11-01T17:13:00Z">
              <w:r w:rsidRPr="002307BA">
                <w:rPr>
                  <w:rFonts w:eastAsia="SimSun"/>
                </w:rPr>
                <w:t xml:space="preserve"> </w:t>
              </w:r>
            </w:ins>
            <w:ins w:id="64" w:author="Robert Daly" w:date="2018-11-01T10:40:00Z">
              <w:r w:rsidRPr="002307BA">
                <w:rPr>
                  <w:rFonts w:eastAsia="SimSun"/>
                </w:rPr>
                <w:t>absolute</w:t>
              </w:r>
              <w:r w:rsidRPr="00BF1946">
                <w:rPr>
                  <w:rFonts w:eastAsia="SimSun"/>
                </w:rPr>
                <w:t xml:space="preserve"> pressure</w:t>
              </w:r>
              <w:r>
                <w:rPr>
                  <w:rFonts w:eastAsia="SimSun"/>
                </w:rPr>
                <w:t xml:space="preserve"> </w:t>
              </w:r>
            </w:ins>
            <w:ins w:id="65" w:author="Robert Daly" w:date="2018-11-02T14:26:00Z">
              <w:r>
                <w:rPr>
                  <w:rFonts w:eastAsia="SimSun"/>
                </w:rPr>
                <w:t>i</w:t>
              </w:r>
            </w:ins>
            <w:ins w:id="66" w:author="Robert Daly" w:date="2018-11-02T08:52:00Z">
              <w:r>
                <w:rPr>
                  <w:rFonts w:eastAsia="SimSun"/>
                </w:rPr>
                <w:t>s</w:t>
              </w:r>
            </w:ins>
            <w:ins w:id="67" w:author="Robert Daly" w:date="2018-11-02T08:32:00Z">
              <w:r>
                <w:rPr>
                  <w:rFonts w:eastAsia="SimSun"/>
                </w:rPr>
                <w:t xml:space="preserve"> </w:t>
              </w:r>
            </w:ins>
            <w:ins w:id="68" w:author="Robert Daly" w:date="2018-11-01T10:40:00Z">
              <w:r>
                <w:rPr>
                  <w:rFonts w:eastAsia="SimSun"/>
                </w:rPr>
                <w:t>100 kPa</w:t>
              </w:r>
            </w:ins>
            <w:r w:rsidRPr="00842748">
              <w:rPr>
                <w:rFonts w:eastAsia="SimSun"/>
              </w:rPr>
              <w:t>. What is the partial pressure of the oxygen in the cargo tank?</w:t>
            </w:r>
          </w:p>
        </w:tc>
        <w:tc>
          <w:tcPr>
            <w:tcW w:w="1126"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91FDA">
        <w:trPr>
          <w:gridAfter w:val="1"/>
          <w:wAfter w:w="8" w:type="dxa"/>
        </w:trPr>
        <w:tc>
          <w:tcPr>
            <w:tcW w:w="1359"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A</w:t>
            </w:r>
            <w:r w:rsidRPr="00842748">
              <w:rPr>
                <w:rFonts w:eastAsia="SimSun"/>
                <w:lang w:val="es-ES"/>
              </w:rPr>
              <w:tab/>
              <w:t>10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B</w:t>
            </w:r>
            <w:r w:rsidRPr="00842748">
              <w:rPr>
                <w:rFonts w:eastAsia="SimSun"/>
                <w:lang w:val="es-ES"/>
              </w:rPr>
              <w:tab/>
              <w:t>20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lang w:val="es-ES"/>
              </w:rPr>
            </w:pPr>
            <w:r w:rsidRPr="00842748">
              <w:rPr>
                <w:rFonts w:eastAsia="SimSun"/>
                <w:lang w:val="es-ES"/>
              </w:rPr>
              <w:t>C</w:t>
            </w:r>
            <w:r w:rsidRPr="00842748">
              <w:rPr>
                <w:rFonts w:eastAsia="SimSun"/>
                <w:lang w:val="es-ES"/>
              </w:rPr>
              <w:tab/>
              <w:t>40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100</w:t>
            </w:r>
            <w:r w:rsidR="001E123D">
              <w:rPr>
                <w:rFonts w:eastAsia="SimSun"/>
              </w:rPr>
              <w:t xml:space="preserve"> </w:t>
            </w:r>
            <w:r w:rsidRPr="00842748">
              <w:rPr>
                <w:rFonts w:eastAsia="SimSun"/>
              </w:rPr>
              <w:t>kPa</w:t>
            </w:r>
          </w:p>
        </w:tc>
        <w:tc>
          <w:tcPr>
            <w:tcW w:w="1126" w:type="dxa"/>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891FDA">
        <w:trPr>
          <w:gridAfter w:val="1"/>
          <w:wAfter w:w="8" w:type="dxa"/>
        </w:trPr>
        <w:tc>
          <w:tcPr>
            <w:tcW w:w="1359"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231 02.2-06</w:t>
            </w:r>
          </w:p>
        </w:tc>
        <w:tc>
          <w:tcPr>
            <w:tcW w:w="6012"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26"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line="220" w:lineRule="exact"/>
              <w:ind w:right="113"/>
            </w:pPr>
            <w:r w:rsidRPr="00842748">
              <w:t>C</w:t>
            </w:r>
          </w:p>
        </w:tc>
      </w:tr>
      <w:tr w:rsidR="00D02926" w:rsidRPr="00842748" w:rsidTr="00891FDA">
        <w:trPr>
          <w:gridAfter w:val="1"/>
          <w:wAfter w:w="8" w:type="dxa"/>
        </w:trPr>
        <w:tc>
          <w:tcPr>
            <w:tcW w:w="1359"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cargo tank contains propane at an absolute pressure of 150</w:t>
            </w:r>
            <w:r w:rsidR="001E123D">
              <w:rPr>
                <w:rFonts w:eastAsia="SimSun"/>
              </w:rPr>
              <w:t xml:space="preserve"> </w:t>
            </w:r>
            <w:r w:rsidRPr="00842748">
              <w:rPr>
                <w:rFonts w:eastAsia="SimSun"/>
              </w:rPr>
              <w:t>kPa. Using nitrogen, the absolute pressure in the cargo tank is increased to 600</w:t>
            </w:r>
            <w:r w:rsidR="001E123D">
              <w:t xml:space="preserve"> </w:t>
            </w:r>
            <w:r w:rsidRPr="00842748">
              <w:t>kPa</w:t>
            </w:r>
            <w:r w:rsidRPr="00842748">
              <w:rPr>
                <w:rFonts w:eastAsia="SimSun"/>
              </w:rPr>
              <w:t>. What is the volume per cent of the propane?</w:t>
            </w:r>
          </w:p>
        </w:tc>
        <w:tc>
          <w:tcPr>
            <w:tcW w:w="1126" w:type="dxa"/>
            <w:tcBorders>
              <w:top w:val="single" w:sz="4" w:space="0" w:color="auto"/>
              <w:left w:val="nil"/>
              <w:bottom w:val="nil"/>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141234">
        <w:trPr>
          <w:gridAfter w:val="1"/>
          <w:wAfter w:w="8" w:type="dxa"/>
        </w:trPr>
        <w:tc>
          <w:tcPr>
            <w:tcW w:w="1359"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8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10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25 volume per cent</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30 volume per cent</w:t>
            </w:r>
          </w:p>
        </w:tc>
        <w:tc>
          <w:tcPr>
            <w:tcW w:w="1126" w:type="dxa"/>
            <w:tcBorders>
              <w:top w:val="nil"/>
              <w:left w:val="nil"/>
              <w:bottom w:val="single" w:sz="4" w:space="0" w:color="auto"/>
              <w:right w:val="nil"/>
            </w:tcBorders>
          </w:tcPr>
          <w:p w:rsidR="00D02926" w:rsidRPr="00842748" w:rsidRDefault="00D02926" w:rsidP="00C23092">
            <w:pPr>
              <w:suppressAutoHyphens w:val="0"/>
              <w:spacing w:before="40" w:after="120" w:line="220" w:lineRule="exact"/>
              <w:ind w:right="113"/>
              <w:rPr>
                <w:rFonts w:eastAsia="SimSun"/>
              </w:rPr>
            </w:pPr>
          </w:p>
        </w:tc>
      </w:tr>
      <w:tr w:rsidR="00D02926" w:rsidRPr="00842748" w:rsidTr="00141234">
        <w:trPr>
          <w:gridAfter w:val="1"/>
          <w:wAfter w:w="8" w:type="dxa"/>
        </w:trPr>
        <w:tc>
          <w:tcPr>
            <w:tcW w:w="1359"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231 02.2-07</w:t>
            </w:r>
          </w:p>
        </w:tc>
        <w:tc>
          <w:tcPr>
            <w:tcW w:w="6012"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rPr>
                <w:i/>
                <w:iCs/>
              </w:rPr>
              <w:t>p</w:t>
            </w:r>
            <w:r w:rsidRPr="00842748">
              <w:rPr>
                <w:i/>
                <w:iCs/>
                <w:vertAlign w:val="subscript"/>
              </w:rPr>
              <w:t>tot</w:t>
            </w:r>
            <w:r w:rsidRPr="00842748">
              <w:rPr>
                <w:i/>
                <w:iCs/>
              </w:rPr>
              <w:t xml:space="preserve"> = </w:t>
            </w:r>
            <w:r w:rsidRPr="00842748">
              <w:rPr>
                <w:i/>
                <w:iCs/>
              </w:rPr>
              <w:sym w:font="Symbol" w:char="F0E5"/>
            </w:r>
            <w:r w:rsidRPr="00842748">
              <w:rPr>
                <w:i/>
                <w:iCs/>
              </w:rPr>
              <w:t>p</w:t>
            </w:r>
            <w:r w:rsidRPr="00842748">
              <w:rPr>
                <w:i/>
                <w:iCs/>
                <w:vertAlign w:val="subscript"/>
              </w:rPr>
              <w:t>i</w:t>
            </w:r>
            <w:r w:rsidRPr="00842748">
              <w:t xml:space="preserve"> and Vol.-% = </w:t>
            </w:r>
            <w:r w:rsidRPr="00842748">
              <w:rPr>
                <w:i/>
                <w:iCs/>
              </w:rPr>
              <w:t>p</w:t>
            </w:r>
            <w:r w:rsidRPr="00842748">
              <w:rPr>
                <w:i/>
                <w:iCs/>
                <w:vertAlign w:val="subscript"/>
              </w:rPr>
              <w:t>i</w:t>
            </w:r>
            <w:r w:rsidRPr="00842748">
              <w:rPr>
                <w:i/>
                <w:iCs/>
              </w:rPr>
              <w:t xml:space="preserve"> x 100/ p</w:t>
            </w:r>
            <w:r w:rsidRPr="00842748">
              <w:rPr>
                <w:i/>
                <w:iCs/>
                <w:vertAlign w:val="subscript"/>
              </w:rPr>
              <w:t>tot</w:t>
            </w:r>
            <w:r w:rsidRPr="00842748">
              <w:t xml:space="preserve"> and </w:t>
            </w:r>
            <w:r w:rsidRPr="00842748">
              <w:rPr>
                <w:i/>
                <w:iCs/>
              </w:rPr>
              <w:t>p * V</w:t>
            </w:r>
            <w:r w:rsidRPr="00842748">
              <w:t xml:space="preserve"> = constant</w:t>
            </w:r>
          </w:p>
        </w:tc>
        <w:tc>
          <w:tcPr>
            <w:tcW w:w="1126" w:type="dxa"/>
            <w:tcBorders>
              <w:top w:val="single" w:sz="4" w:space="0" w:color="auto"/>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C</w:t>
            </w:r>
          </w:p>
        </w:tc>
      </w:tr>
      <w:tr w:rsidR="00D02926" w:rsidRPr="00842748" w:rsidTr="00891FDA">
        <w:trPr>
          <w:gridAfter w:val="1"/>
          <w:wAfter w:w="8" w:type="dxa"/>
        </w:trPr>
        <w:tc>
          <w:tcPr>
            <w:tcW w:w="1359" w:type="dxa"/>
            <w:tcBorders>
              <w:top w:val="single" w:sz="4" w:space="0" w:color="auto"/>
              <w:left w:val="nil"/>
              <w:bottom w:val="nil"/>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 cargo tank with a volume of 100 m</w:t>
            </w:r>
            <w:r w:rsidRPr="00842748">
              <w:rPr>
                <w:rFonts w:eastAsia="SimSun"/>
                <w:vertAlign w:val="superscript"/>
              </w:rPr>
              <w:t>3</w:t>
            </w:r>
            <w:r w:rsidRPr="00842748">
              <w:rPr>
                <w:rFonts w:eastAsia="SimSun"/>
              </w:rPr>
              <w:t xml:space="preserve"> contains propane at an absolute pressure of 150</w:t>
            </w:r>
            <w:r w:rsidR="001E123D">
              <w:t xml:space="preserve"> </w:t>
            </w:r>
            <w:r w:rsidRPr="00842748">
              <w:t>kPa</w:t>
            </w:r>
            <w:r w:rsidRPr="00842748">
              <w:rPr>
                <w:rFonts w:eastAsia="SimSun"/>
              </w:rPr>
              <w:t>. The absolute pressure of the cargo tank is increased with 450 m</w:t>
            </w:r>
            <w:r w:rsidRPr="00842748">
              <w:rPr>
                <w:rFonts w:eastAsia="SimSun"/>
                <w:vertAlign w:val="superscript"/>
              </w:rPr>
              <w:t>3</w:t>
            </w:r>
            <w:r w:rsidRPr="00842748">
              <w:rPr>
                <w:rFonts w:eastAsia="SimSun"/>
              </w:rPr>
              <w:t xml:space="preserve"> of nitrogen at an absolute pressure of 100</w:t>
            </w:r>
            <w:r w:rsidR="001E123D">
              <w:rPr>
                <w:rFonts w:eastAsia="SimSun"/>
              </w:rPr>
              <w:t xml:space="preserve"> </w:t>
            </w:r>
            <w:r w:rsidRPr="00842748">
              <w:rPr>
                <w:rFonts w:eastAsia="SimSun"/>
              </w:rPr>
              <w:t>kPa. What is the volume per cent of the propane?</w:t>
            </w:r>
          </w:p>
        </w:tc>
        <w:tc>
          <w:tcPr>
            <w:tcW w:w="1126" w:type="dxa"/>
            <w:tcBorders>
              <w:top w:val="single" w:sz="4" w:space="0" w:color="auto"/>
              <w:left w:val="nil"/>
              <w:bottom w:val="nil"/>
              <w:right w:val="nil"/>
            </w:tcBorders>
          </w:tcPr>
          <w:p w:rsidR="00D02926" w:rsidRPr="00842748" w:rsidRDefault="00D02926" w:rsidP="00C23092">
            <w:pPr>
              <w:keepNext/>
              <w:keepLines/>
              <w:suppressAutoHyphens w:val="0"/>
              <w:spacing w:before="40" w:after="120" w:line="220" w:lineRule="exact"/>
              <w:ind w:right="113"/>
              <w:rPr>
                <w:rFonts w:eastAsia="SimSun"/>
              </w:rPr>
            </w:pPr>
          </w:p>
        </w:tc>
      </w:tr>
      <w:tr w:rsidR="00D02926" w:rsidRPr="00842748" w:rsidTr="00891FDA">
        <w:trPr>
          <w:gridAfter w:val="1"/>
          <w:wAfter w:w="8" w:type="dxa"/>
        </w:trPr>
        <w:tc>
          <w:tcPr>
            <w:tcW w:w="1359" w:type="dxa"/>
            <w:tcBorders>
              <w:top w:val="nil"/>
              <w:left w:val="nil"/>
              <w:bottom w:val="single" w:sz="4" w:space="0" w:color="auto"/>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w:t>
            </w:r>
            <w:r w:rsidRPr="00842748">
              <w:rPr>
                <w:rFonts w:eastAsia="SimSun"/>
              </w:rPr>
              <w:tab/>
              <w:t>8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B</w:t>
            </w:r>
            <w:r w:rsidRPr="00842748">
              <w:rPr>
                <w:rFonts w:eastAsia="SimSun"/>
              </w:rPr>
              <w:tab/>
              <w:t>10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C</w:t>
            </w:r>
            <w:r w:rsidRPr="00842748">
              <w:rPr>
                <w:rFonts w:eastAsia="SimSun"/>
              </w:rPr>
              <w:tab/>
              <w:t>25 volume per cent</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w:t>
            </w:r>
            <w:r w:rsidRPr="00842748">
              <w:rPr>
                <w:rFonts w:eastAsia="SimSun"/>
              </w:rPr>
              <w:tab/>
              <w:t>30 volume per cent</w:t>
            </w:r>
          </w:p>
        </w:tc>
        <w:tc>
          <w:tcPr>
            <w:tcW w:w="1126" w:type="dxa"/>
            <w:tcBorders>
              <w:top w:val="nil"/>
              <w:left w:val="nil"/>
              <w:bottom w:val="single" w:sz="4" w:space="0" w:color="auto"/>
              <w:right w:val="nil"/>
            </w:tcBorders>
          </w:tcPr>
          <w:p w:rsidR="00D02926" w:rsidRPr="00842748" w:rsidRDefault="00D02926" w:rsidP="00C23092">
            <w:pPr>
              <w:keepNext/>
              <w:keepLines/>
              <w:suppressAutoHyphens w:val="0"/>
              <w:spacing w:before="40" w:after="120" w:line="220" w:lineRule="exact"/>
              <w:ind w:right="113"/>
              <w:rPr>
                <w:rFonts w:eastAsia="SimSun"/>
              </w:rPr>
            </w:pPr>
          </w:p>
        </w:tc>
      </w:tr>
      <w:tr w:rsidR="00D02926" w:rsidRPr="00842748" w:rsidTr="00891FDA">
        <w:trPr>
          <w:gridAfter w:val="1"/>
          <w:wAfter w:w="8" w:type="dxa"/>
        </w:trPr>
        <w:tc>
          <w:tcPr>
            <w:tcW w:w="1359"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231 02.2-08</w:t>
            </w:r>
          </w:p>
        </w:tc>
        <w:tc>
          <w:tcPr>
            <w:tcW w:w="6012"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pPr>
            <w:r w:rsidRPr="00842748">
              <w:t>Characteristics of substances</w:t>
            </w:r>
          </w:p>
        </w:tc>
        <w:tc>
          <w:tcPr>
            <w:tcW w:w="1126" w:type="dxa"/>
            <w:tcBorders>
              <w:top w:val="single" w:sz="4" w:space="0" w:color="auto"/>
              <w:left w:val="nil"/>
              <w:bottom w:val="single" w:sz="4" w:space="0" w:color="auto"/>
              <w:right w:val="nil"/>
            </w:tcBorders>
            <w:hideMark/>
          </w:tcPr>
          <w:p w:rsidR="00D02926" w:rsidRPr="00842748" w:rsidRDefault="00D02926" w:rsidP="00C23092">
            <w:pPr>
              <w:keepNext/>
              <w:keepLines/>
              <w:suppressAutoHyphens w:val="0"/>
              <w:spacing w:before="40" w:after="120" w:line="220" w:lineRule="exact"/>
              <w:ind w:right="113"/>
            </w:pPr>
            <w:r w:rsidRPr="00842748">
              <w:t>D</w:t>
            </w:r>
          </w:p>
        </w:tc>
      </w:tr>
      <w:tr w:rsidR="00D02926" w:rsidRPr="00842748" w:rsidTr="00891FDA">
        <w:trPr>
          <w:gridAfter w:val="1"/>
          <w:wAfter w:w="8" w:type="dxa"/>
        </w:trPr>
        <w:tc>
          <w:tcPr>
            <w:tcW w:w="1359"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6012" w:type="dxa"/>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Which statement is correct for LNG at room temperature and ambient pressure?</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w:t>
            </w:r>
            <w:r w:rsidRPr="00842748">
              <w:rPr>
                <w:rFonts w:eastAsia="SimSun"/>
              </w:rPr>
              <w:tab/>
              <w:t>The vapour is heavier than air</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B</w:t>
            </w:r>
            <w:r w:rsidRPr="00842748">
              <w:rPr>
                <w:rFonts w:eastAsia="SimSun"/>
              </w:rPr>
              <w:tab/>
              <w:t>The vapour is as heavy as the air</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C</w:t>
            </w:r>
            <w:r w:rsidRPr="00842748">
              <w:rPr>
                <w:rFonts w:eastAsia="SimSun"/>
              </w:rPr>
              <w:tab/>
              <w:t>Instead of vapour, liquid is released</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w:t>
            </w:r>
            <w:r w:rsidRPr="00842748">
              <w:rPr>
                <w:rFonts w:eastAsia="SimSun"/>
              </w:rPr>
              <w:tab/>
              <w:t>The vapour is lighter than air</w:t>
            </w:r>
          </w:p>
        </w:tc>
        <w:tc>
          <w:tcPr>
            <w:tcW w:w="1126" w:type="dxa"/>
            <w:tcBorders>
              <w:top w:val="single" w:sz="4" w:space="0" w:color="auto"/>
              <w:left w:val="nil"/>
              <w:bottom w:val="single" w:sz="12" w:space="0" w:color="auto"/>
              <w:right w:val="nil"/>
            </w:tcBorders>
          </w:tcPr>
          <w:p w:rsidR="00D02926" w:rsidRPr="00842748" w:rsidRDefault="00D02926" w:rsidP="00C23092">
            <w:pPr>
              <w:keepNext/>
              <w:keepLines/>
              <w:suppressAutoHyphens w:val="0"/>
              <w:spacing w:before="40" w:after="120" w:line="220" w:lineRule="exact"/>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sz w:val="28"/>
              </w:rPr>
              <w:lastRenderedPageBreak/>
              <w:br w:type="page"/>
            </w: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b/>
                <w:i/>
                <w:iCs/>
                <w:sz w:val="16"/>
                <w:szCs w:val="16"/>
              </w:rPr>
            </w:pPr>
            <w:r w:rsidRPr="00842748">
              <w:rPr>
                <w:b/>
              </w:rPr>
              <w:t>Examination objective 3.1: Avogadro’s number and calculation of masses of ideal gas</w:t>
            </w:r>
            <w:r w:rsidRPr="00842748">
              <w:rPr>
                <w:b/>
              </w:rPr>
              <w:br/>
              <w:t>kmol, kg and pressure at 25</w:t>
            </w:r>
            <w:r w:rsidR="001E123D">
              <w:rPr>
                <w:b/>
              </w:rPr>
              <w:t xml:space="preserve"> </w:t>
            </w:r>
            <w:r w:rsidRPr="00842748">
              <w:rPr>
                <w:b/>
              </w:rPr>
              <w:t>°C</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03.1-01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nil"/>
              <w:left w:val="nil"/>
              <w:bottom w:val="single" w:sz="4" w:space="0" w:color="auto"/>
              <w:right w:val="nil"/>
            </w:tcBorders>
            <w:hideMark/>
          </w:tcPr>
          <w:p w:rsidR="00D02926" w:rsidRPr="00842748" w:rsidRDefault="00D02926" w:rsidP="00C23092">
            <w:pPr>
              <w:keepNext/>
              <w:keepLines/>
              <w:suppressAutoHyphens w:val="0"/>
              <w:spacing w:before="40" w:after="120"/>
              <w:ind w:right="113"/>
            </w:pPr>
            <w:r w:rsidRPr="00842748">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cargo tank has a volume of 72 m</w:t>
            </w:r>
            <w:r w:rsidRPr="00842748">
              <w:rPr>
                <w:rFonts w:eastAsia="SimSun"/>
                <w:vertAlign w:val="superscript"/>
              </w:rPr>
              <w:t>3</w:t>
            </w:r>
            <w:r w:rsidRPr="00842748">
              <w:rPr>
                <w:rFonts w:eastAsia="SimSun"/>
              </w:rPr>
              <w:t xml:space="preserve">. The tank contains 12 kmol of an ideal gas at a temperature of 25 </w:t>
            </w:r>
            <w:r w:rsidRPr="00842748">
              <w:rPr>
                <w:rFonts w:eastAsia="SimSun"/>
              </w:rPr>
              <w:sym w:font="Symbol" w:char="F0B0"/>
            </w:r>
            <w:r w:rsidRPr="00842748">
              <w:rPr>
                <w:rFonts w:eastAsia="SimSun"/>
              </w:rPr>
              <w:t xml:space="preserve">C. What is the absolute pressure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tc>
        <w:tc>
          <w:tcPr>
            <w:tcW w:w="1134" w:type="dxa"/>
            <w:tcBorders>
              <w:top w:val="single" w:sz="4" w:space="0" w:color="auto"/>
              <w:left w:val="nil"/>
              <w:bottom w:val="nil"/>
              <w:right w:val="nil"/>
            </w:tcBorders>
          </w:tcPr>
          <w:p w:rsidR="00D02926" w:rsidRPr="00842748" w:rsidRDefault="00D02926" w:rsidP="00C23092">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300</w:t>
            </w:r>
            <w:r w:rsidR="001E123D">
              <w:rPr>
                <w:lang w:val="es-ES"/>
              </w:rPr>
              <w:t xml:space="preserve"> </w:t>
            </w:r>
            <w:r w:rsidRPr="00842748">
              <w:rPr>
                <w:lang w:val="es-ES"/>
              </w:rPr>
              <w:t>kPa</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400</w:t>
            </w:r>
            <w:r w:rsidR="001E123D">
              <w:rPr>
                <w:lang w:val="es-ES"/>
              </w:rPr>
              <w:t xml:space="preserve"> </w:t>
            </w:r>
            <w:r w:rsidRPr="00842748">
              <w:rPr>
                <w:lang w:val="es-ES"/>
              </w:rPr>
              <w:t>kPa</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500</w:t>
            </w:r>
            <w:r w:rsidR="001E123D">
              <w:rPr>
                <w:lang w:val="es-ES"/>
              </w:rPr>
              <w:t xml:space="preserve"> </w:t>
            </w:r>
            <w:r w:rsidRPr="00842748">
              <w:rPr>
                <w:lang w:val="es-ES"/>
              </w:rPr>
              <w:t>kPa</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600</w:t>
            </w:r>
            <w:r w:rsidR="001E123D">
              <w:t xml:space="preserve"> </w:t>
            </w:r>
            <w:r w:rsidRPr="00842748">
              <w:t>kPa</w:t>
            </w:r>
          </w:p>
        </w:tc>
        <w:tc>
          <w:tcPr>
            <w:tcW w:w="1134" w:type="dxa"/>
            <w:tcBorders>
              <w:top w:val="nil"/>
              <w:left w:val="nil"/>
              <w:bottom w:val="single" w:sz="4" w:space="0" w:color="auto"/>
              <w:right w:val="nil"/>
            </w:tcBorders>
          </w:tcPr>
          <w:p w:rsidR="00D02926" w:rsidRPr="00842748" w:rsidRDefault="00D02926" w:rsidP="00C23092">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03.1-02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ind w:right="113"/>
            </w:pPr>
            <w:r w:rsidRPr="00842748">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A cargo tank has a volume of 120 m</w:t>
            </w:r>
            <w:r w:rsidRPr="00842748">
              <w:rPr>
                <w:rFonts w:eastAsia="SimSun"/>
                <w:vertAlign w:val="superscript"/>
              </w:rPr>
              <w:t>3</w:t>
            </w:r>
            <w:r w:rsidRPr="00842748">
              <w:rPr>
                <w:rFonts w:eastAsia="SimSun"/>
              </w:rPr>
              <w:t xml:space="preserve">. The tank contains 10 kmol of an ideal gas at a temperature of 25 </w:t>
            </w:r>
            <w:r w:rsidRPr="00842748">
              <w:rPr>
                <w:rFonts w:eastAsia="SimSun"/>
              </w:rPr>
              <w:sym w:font="Symbol" w:char="F0B0"/>
            </w:r>
            <w:r w:rsidRPr="00842748">
              <w:rPr>
                <w:rFonts w:eastAsia="SimSun"/>
              </w:rPr>
              <w:t xml:space="preserve">C. What is the pressure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200</w:t>
            </w:r>
            <w:r w:rsidR="001E123D">
              <w:rPr>
                <w:lang w:val="es-ES"/>
              </w:rPr>
              <w:t xml:space="preserve"> </w:t>
            </w:r>
            <w:r w:rsidRPr="00842748">
              <w:rPr>
                <w:lang w:val="es-ES"/>
              </w:rPr>
              <w:t>kPa</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400</w:t>
            </w:r>
            <w:r w:rsidR="001E123D">
              <w:rPr>
                <w:lang w:val="es-ES"/>
              </w:rPr>
              <w:t xml:space="preserve"> </w:t>
            </w:r>
            <w:r w:rsidRPr="00842748">
              <w:rPr>
                <w:lang w:val="es-ES"/>
              </w:rPr>
              <w:t>kPa</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500</w:t>
            </w:r>
            <w:r w:rsidR="001E123D">
              <w:rPr>
                <w:lang w:val="es-ES"/>
              </w:rPr>
              <w:t xml:space="preserve"> </w:t>
            </w:r>
            <w:r w:rsidRPr="00842748">
              <w:rPr>
                <w:lang w:val="es-ES"/>
              </w:rPr>
              <w:t>kPa</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1,200</w:t>
            </w:r>
            <w:r w:rsidR="001E123D">
              <w:t xml:space="preserve"> </w:t>
            </w:r>
            <w:r w:rsidRPr="00842748">
              <w:t>kPa</w:t>
            </w:r>
          </w:p>
        </w:tc>
        <w:tc>
          <w:tcPr>
            <w:tcW w:w="1134" w:type="dxa"/>
            <w:tcBorders>
              <w:top w:val="nil"/>
              <w:left w:val="nil"/>
              <w:bottom w:val="single" w:sz="4" w:space="0" w:color="auto"/>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03.1-03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ind w:right="113"/>
            </w:pPr>
            <w:r w:rsidRPr="00842748">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A cargo tank has a volume of 120 m</w:t>
            </w:r>
            <w:r w:rsidRPr="00842748">
              <w:rPr>
                <w:rFonts w:eastAsia="SimSun"/>
                <w:vertAlign w:val="superscript"/>
              </w:rPr>
              <w:t>3</w:t>
            </w:r>
            <w:r w:rsidRPr="00842748">
              <w:rPr>
                <w:rFonts w:eastAsia="SimSun"/>
              </w:rPr>
              <w:t xml:space="preserve">. The tank contains a certain quantity of an ideal gas at a temperature of 25 </w:t>
            </w:r>
            <w:r w:rsidRPr="00842748">
              <w:rPr>
                <w:rFonts w:eastAsia="SimSun"/>
              </w:rPr>
              <w:sym w:font="Symbol" w:char="F0B0"/>
            </w:r>
            <w:r w:rsidRPr="00842748">
              <w:rPr>
                <w:rFonts w:eastAsia="SimSun"/>
              </w:rPr>
              <w:t>C and at an absolute pressure of 300</w:t>
            </w:r>
            <w:r w:rsidR="001E123D">
              <w:t xml:space="preserve"> </w:t>
            </w:r>
            <w:r w:rsidRPr="00842748">
              <w:t>kPa</w:t>
            </w:r>
            <w:r w:rsidRPr="00842748">
              <w:rPr>
                <w:rFonts w:eastAsia="SimSun"/>
              </w:rPr>
              <w:t xml:space="preserve">. What is the quantity of gas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5 kmol</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15 kmol</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20 kmol</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30 kmol</w:t>
            </w:r>
          </w:p>
        </w:tc>
        <w:tc>
          <w:tcPr>
            <w:tcW w:w="1134" w:type="dxa"/>
            <w:tcBorders>
              <w:top w:val="nil"/>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rPr>
                <w:rFonts w:eastAsia="SimSun"/>
              </w:rPr>
            </w:pPr>
            <w:r w:rsidRPr="00842748">
              <w:rPr>
                <w:rFonts w:eastAsia="SimSun"/>
              </w:rPr>
              <w:lastRenderedPageBreak/>
              <w:t>231 03.1-04</w:t>
            </w:r>
          </w:p>
        </w:tc>
        <w:tc>
          <w:tcPr>
            <w:tcW w:w="5811"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p>
        </w:tc>
        <w:tc>
          <w:tcPr>
            <w:tcW w:w="1134"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pPr>
            <w:r w:rsidRPr="00842748">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205FB7">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205FB7">
            <w:pPr>
              <w:keepNext/>
              <w:keepLines/>
              <w:spacing w:before="40" w:after="120"/>
              <w:rPr>
                <w:rFonts w:eastAsia="SimSun"/>
              </w:rPr>
            </w:pPr>
            <w:r w:rsidRPr="00842748">
              <w:rPr>
                <w:rFonts w:eastAsia="SimSun"/>
              </w:rPr>
              <w:t>In a cargo tank, there is a leakage of 120 m</w:t>
            </w:r>
            <w:r w:rsidRPr="00842748">
              <w:rPr>
                <w:rFonts w:eastAsia="SimSun"/>
                <w:vertAlign w:val="superscript"/>
              </w:rPr>
              <w:t>3</w:t>
            </w:r>
            <w:r w:rsidRPr="00842748">
              <w:rPr>
                <w:rFonts w:eastAsia="SimSun"/>
              </w:rPr>
              <w:t xml:space="preserve"> of gas UN No. 1978, PROPANE (M=44) at an absolute pressure of 100</w:t>
            </w:r>
            <w:r w:rsidR="001E123D">
              <w:t xml:space="preserve"> </w:t>
            </w:r>
            <w:r w:rsidRPr="00842748">
              <w:t>kPa</w:t>
            </w:r>
            <w:r w:rsidRPr="00842748">
              <w:rPr>
                <w:rFonts w:eastAsia="SimSun"/>
              </w:rPr>
              <w:t xml:space="preserve"> and at a temperature of 25</w:t>
            </w:r>
            <w:r w:rsidR="001E123D">
              <w:rPr>
                <w:rFonts w:eastAsia="SimSun"/>
              </w:rPr>
              <w:t xml:space="preserve"> </w:t>
            </w:r>
            <w:r w:rsidRPr="00842748">
              <w:rPr>
                <w:rFonts w:eastAsia="SimSun"/>
              </w:rPr>
              <w:t xml:space="preserve">°C. How many kg of propane gas leak into the atmosphere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tc>
        <w:tc>
          <w:tcPr>
            <w:tcW w:w="1134" w:type="dxa"/>
            <w:tcBorders>
              <w:top w:val="single" w:sz="4" w:space="0" w:color="auto"/>
              <w:left w:val="nil"/>
              <w:bottom w:val="nil"/>
              <w:right w:val="nil"/>
            </w:tcBorders>
          </w:tcPr>
          <w:p w:rsidR="00D02926" w:rsidRPr="00842748" w:rsidRDefault="00D02926" w:rsidP="00205FB7">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2739E6">
            <w:pPr>
              <w:keepNext/>
              <w:keepLines/>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2739E6">
            <w:pPr>
              <w:keepNext/>
              <w:keepLines/>
              <w:suppressAutoHyphens w:val="0"/>
              <w:spacing w:before="40" w:after="120"/>
              <w:ind w:right="113"/>
              <w:rPr>
                <w:rFonts w:eastAsia="SimSun"/>
              </w:rPr>
            </w:pPr>
            <w:r w:rsidRPr="00842748">
              <w:rPr>
                <w:rFonts w:eastAsia="SimSun"/>
              </w:rPr>
              <w:t>A</w:t>
            </w:r>
            <w:r w:rsidRPr="00842748">
              <w:rPr>
                <w:rFonts w:eastAsia="SimSun"/>
              </w:rPr>
              <w:tab/>
              <w:t>220 kg</w:t>
            </w:r>
          </w:p>
          <w:p w:rsidR="00D02926" w:rsidRPr="00842748" w:rsidRDefault="00D02926" w:rsidP="002739E6">
            <w:pPr>
              <w:keepNext/>
              <w:keepLines/>
              <w:suppressAutoHyphens w:val="0"/>
              <w:spacing w:before="40" w:after="120"/>
              <w:ind w:right="113"/>
              <w:rPr>
                <w:rFonts w:eastAsia="SimSun"/>
              </w:rPr>
            </w:pPr>
            <w:r w:rsidRPr="00842748">
              <w:rPr>
                <w:rFonts w:eastAsia="SimSun"/>
              </w:rPr>
              <w:t>B</w:t>
            </w:r>
            <w:r w:rsidRPr="00842748">
              <w:rPr>
                <w:rFonts w:eastAsia="SimSun"/>
              </w:rPr>
              <w:tab/>
              <w:t>440 kg</w:t>
            </w:r>
          </w:p>
          <w:p w:rsidR="00D02926" w:rsidRPr="00842748" w:rsidRDefault="00D02926" w:rsidP="002739E6">
            <w:pPr>
              <w:keepNext/>
              <w:keepLines/>
              <w:suppressAutoHyphens w:val="0"/>
              <w:spacing w:before="40" w:after="120"/>
              <w:ind w:right="113"/>
              <w:rPr>
                <w:rFonts w:eastAsia="SimSun"/>
              </w:rPr>
            </w:pPr>
            <w:r w:rsidRPr="00842748">
              <w:rPr>
                <w:rFonts w:eastAsia="SimSun"/>
              </w:rPr>
              <w:t>C</w:t>
            </w:r>
            <w:r w:rsidRPr="00842748">
              <w:rPr>
                <w:rFonts w:eastAsia="SimSun"/>
              </w:rPr>
              <w:tab/>
              <w:t>2,880 kg</w:t>
            </w:r>
          </w:p>
          <w:p w:rsidR="00D02926" w:rsidRPr="00842748" w:rsidRDefault="00D02926" w:rsidP="002739E6">
            <w:pPr>
              <w:keepNext/>
              <w:keepLines/>
              <w:suppressAutoHyphens w:val="0"/>
              <w:spacing w:before="40" w:after="120"/>
              <w:ind w:right="113"/>
              <w:rPr>
                <w:rFonts w:eastAsia="SimSun"/>
              </w:rPr>
            </w:pPr>
            <w:r w:rsidRPr="00842748">
              <w:rPr>
                <w:rFonts w:eastAsia="SimSun"/>
              </w:rPr>
              <w:t>D</w:t>
            </w:r>
            <w:r w:rsidRPr="00842748">
              <w:rPr>
                <w:rFonts w:eastAsia="SimSun"/>
              </w:rPr>
              <w:tab/>
              <w:t>5,280 kg</w:t>
            </w:r>
          </w:p>
        </w:tc>
        <w:tc>
          <w:tcPr>
            <w:tcW w:w="1134" w:type="dxa"/>
            <w:tcBorders>
              <w:top w:val="nil"/>
              <w:left w:val="nil"/>
              <w:bottom w:val="single" w:sz="4" w:space="0" w:color="auto"/>
              <w:right w:val="nil"/>
            </w:tcBorders>
          </w:tcPr>
          <w:p w:rsidR="00D02926" w:rsidRPr="00842748" w:rsidRDefault="00D02926" w:rsidP="00C23092">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03.1-05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single" w:sz="4" w:space="0" w:color="auto"/>
              <w:left w:val="nil"/>
              <w:bottom w:val="single" w:sz="4" w:space="0" w:color="auto"/>
              <w:right w:val="nil"/>
            </w:tcBorders>
            <w:hideMark/>
          </w:tcPr>
          <w:p w:rsidR="00D02926" w:rsidRPr="00842748" w:rsidRDefault="00D02926" w:rsidP="00C23092">
            <w:pPr>
              <w:keepNext/>
              <w:keepLines/>
              <w:suppressAutoHyphens w:val="0"/>
              <w:spacing w:before="40" w:after="120"/>
              <w:ind w:right="113"/>
            </w:pPr>
            <w:r w:rsidRPr="00842748">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has a volume of 240 m</w:t>
            </w:r>
            <w:r w:rsidRPr="00842748">
              <w:rPr>
                <w:rFonts w:eastAsia="SimSun"/>
                <w:vertAlign w:val="superscript"/>
              </w:rPr>
              <w:t>3</w:t>
            </w:r>
            <w:r w:rsidRPr="00842748">
              <w:rPr>
                <w:rFonts w:eastAsia="SimSun"/>
              </w:rPr>
              <w:t>. How many kg of UN No. 1969, ISOBUTANE (M=58) is there in the cargo tank when the temperature is 25</w:t>
            </w:r>
            <w:r w:rsidR="001E123D">
              <w:rPr>
                <w:rFonts w:eastAsia="SimSun"/>
              </w:rPr>
              <w:t xml:space="preserve"> </w:t>
            </w:r>
            <w:r w:rsidRPr="00842748">
              <w:rPr>
                <w:rFonts w:eastAsia="SimSun"/>
              </w:rPr>
              <w:t>°C and the absolute pressure is 200</w:t>
            </w:r>
            <w:r w:rsidR="001E123D">
              <w:t xml:space="preserve"> </w:t>
            </w:r>
            <w:r w:rsidRPr="00842748">
              <w:t xml:space="preserve">kPa </w:t>
            </w:r>
            <w:r w:rsidRPr="00842748">
              <w:rPr>
                <w:rFonts w:eastAsia="SimSun"/>
              </w:rPr>
              <w:t xml:space="preserve">if it is assumed that </w:t>
            </w:r>
            <w:r w:rsidR="00A258D9">
              <w:t>1 </w:t>
            </w:r>
            <w:r w:rsidRPr="00842748">
              <w:t>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580 kg</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1,160 kg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1,740 kg</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4,640 kg</w:t>
            </w:r>
          </w:p>
        </w:tc>
        <w:tc>
          <w:tcPr>
            <w:tcW w:w="113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03.1-06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ind w:right="113"/>
              <w:rPr>
                <w:rFonts w:eastAsia="SimSun"/>
              </w:rPr>
            </w:pPr>
            <w:r w:rsidRPr="00842748">
              <w:rPr>
                <w:rFonts w:eastAsia="SimSun"/>
              </w:rPr>
              <w:t>C</w:t>
            </w:r>
          </w:p>
        </w:tc>
      </w:tr>
      <w:tr w:rsidR="00D02926" w:rsidRPr="00842748" w:rsidTr="00205FB7">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has a volume of 120 m</w:t>
            </w:r>
            <w:r w:rsidRPr="00842748">
              <w:rPr>
                <w:rFonts w:eastAsia="SimSun"/>
                <w:vertAlign w:val="superscript"/>
              </w:rPr>
              <w:t>3</w:t>
            </w:r>
            <w:r w:rsidRPr="00842748">
              <w:rPr>
                <w:rFonts w:eastAsia="SimSun"/>
              </w:rPr>
              <w:t>. How many kg of UN No. 1077, PROPANE (M=42) is there in the cargo tank when the temperature is 25</w:t>
            </w:r>
            <w:r w:rsidR="001E123D">
              <w:rPr>
                <w:rFonts w:eastAsia="SimSun"/>
              </w:rPr>
              <w:t xml:space="preserve"> </w:t>
            </w:r>
            <w:r w:rsidRPr="00842748">
              <w:rPr>
                <w:rFonts w:eastAsia="SimSun"/>
              </w:rPr>
              <w:t>°C and the absolute pressure is 300</w:t>
            </w:r>
            <w:r w:rsidR="001E123D">
              <w:t xml:space="preserve"> </w:t>
            </w:r>
            <w:r w:rsidRPr="00842748">
              <w:t xml:space="preserve">kPa </w:t>
            </w:r>
            <w:r w:rsidRPr="00842748">
              <w:rPr>
                <w:rFonts w:eastAsia="SimSun"/>
              </w:rPr>
              <w:t xml:space="preserve">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210 kg</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420 kg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630 kg</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840 kg</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205FB7">
        <w:tc>
          <w:tcPr>
            <w:tcW w:w="1560"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rPr>
                <w:rFonts w:eastAsia="SimSun"/>
              </w:rPr>
            </w:pPr>
            <w:r w:rsidRPr="00842748">
              <w:rPr>
                <w:rFonts w:eastAsia="SimSun"/>
              </w:rPr>
              <w:lastRenderedPageBreak/>
              <w:t>231 03.1-07</w:t>
            </w:r>
          </w:p>
        </w:tc>
        <w:tc>
          <w:tcPr>
            <w:tcW w:w="5811"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nil"/>
              <w:left w:val="nil"/>
              <w:bottom w:val="single" w:sz="4" w:space="0" w:color="auto"/>
              <w:right w:val="nil"/>
            </w:tcBorders>
            <w:hideMark/>
          </w:tcPr>
          <w:p w:rsidR="00D02926" w:rsidRPr="00842748" w:rsidRDefault="00D02926" w:rsidP="00205FB7">
            <w:pPr>
              <w:keepNext/>
              <w:keepLines/>
              <w:suppressAutoHyphens w:val="0"/>
              <w:spacing w:before="40" w:after="120"/>
              <w:ind w:right="113"/>
              <w:rPr>
                <w:rFonts w:eastAsia="SimSun"/>
              </w:rPr>
            </w:pPr>
            <w:r w:rsidRPr="00842748">
              <w:rPr>
                <w:rFonts w:eastAsia="SimSun"/>
              </w:rPr>
              <w:t>B</w:t>
            </w:r>
          </w:p>
        </w:tc>
      </w:tr>
      <w:tr w:rsidR="00D02926" w:rsidRPr="00842748" w:rsidTr="009062EF">
        <w:tc>
          <w:tcPr>
            <w:tcW w:w="1560" w:type="dxa"/>
            <w:tcBorders>
              <w:top w:val="single" w:sz="4" w:space="0" w:color="auto"/>
              <w:left w:val="nil"/>
              <w:bottom w:val="nil"/>
              <w:right w:val="nil"/>
            </w:tcBorders>
          </w:tcPr>
          <w:p w:rsidR="00D02926" w:rsidRPr="00842748" w:rsidRDefault="00D02926" w:rsidP="00205FB7">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205FB7">
            <w:pPr>
              <w:keepNext/>
              <w:keepLines/>
              <w:suppressAutoHyphens w:val="0"/>
              <w:spacing w:before="40" w:after="120"/>
              <w:ind w:right="113"/>
              <w:rPr>
                <w:rFonts w:eastAsia="SimSun"/>
              </w:rPr>
            </w:pPr>
            <w:r w:rsidRPr="00842748">
              <w:rPr>
                <w:rFonts w:eastAsia="SimSun"/>
              </w:rPr>
              <w:t>A cargo tank has a volume of 120 m</w:t>
            </w:r>
            <w:r w:rsidRPr="00842748">
              <w:rPr>
                <w:rFonts w:eastAsia="SimSun"/>
                <w:vertAlign w:val="superscript"/>
              </w:rPr>
              <w:t>3</w:t>
            </w:r>
            <w:r w:rsidRPr="00842748">
              <w:rPr>
                <w:rFonts w:eastAsia="SimSun"/>
              </w:rPr>
              <w:t xml:space="preserve">. The tank contains 440 kg of gas UN No. 1978, PROPANE (M=44) at a temperature of 25 </w:t>
            </w:r>
            <w:r w:rsidRPr="00842748">
              <w:rPr>
                <w:rFonts w:eastAsia="SimSun"/>
              </w:rPr>
              <w:sym w:font="Symbol" w:char="F0B0"/>
            </w:r>
            <w:r w:rsidRPr="00842748">
              <w:rPr>
                <w:rFonts w:eastAsia="SimSun"/>
              </w:rPr>
              <w:t xml:space="preserve">C. What is the pressure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p w:rsidR="00D02926" w:rsidRPr="00842748" w:rsidRDefault="00D02926" w:rsidP="00205FB7">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100</w:t>
            </w:r>
            <w:r w:rsidR="001E123D">
              <w:rPr>
                <w:lang w:val="es-ES"/>
              </w:rPr>
              <w:t xml:space="preserve"> </w:t>
            </w:r>
            <w:r w:rsidRPr="00842748">
              <w:rPr>
                <w:lang w:val="es-ES"/>
              </w:rPr>
              <w:t>kPa</w:t>
            </w:r>
          </w:p>
          <w:p w:rsidR="00D02926" w:rsidRPr="00842748" w:rsidRDefault="00D02926" w:rsidP="00205FB7">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200</w:t>
            </w:r>
            <w:r w:rsidR="001E123D">
              <w:rPr>
                <w:lang w:val="es-ES"/>
              </w:rPr>
              <w:t xml:space="preserve"> </w:t>
            </w:r>
            <w:r w:rsidRPr="00842748">
              <w:rPr>
                <w:lang w:val="es-ES"/>
              </w:rPr>
              <w:t>kPa</w:t>
            </w:r>
          </w:p>
          <w:p w:rsidR="00D02926" w:rsidRPr="00842748" w:rsidRDefault="00D02926" w:rsidP="00205FB7">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1,100</w:t>
            </w:r>
            <w:r w:rsidR="001E123D">
              <w:rPr>
                <w:lang w:val="es-ES"/>
              </w:rPr>
              <w:t xml:space="preserve"> </w:t>
            </w:r>
            <w:r w:rsidRPr="00842748">
              <w:rPr>
                <w:lang w:val="es-ES"/>
              </w:rPr>
              <w:t>kPa</w:t>
            </w:r>
          </w:p>
          <w:p w:rsidR="00D02926" w:rsidRPr="00842748" w:rsidRDefault="00D02926" w:rsidP="00205FB7">
            <w:pPr>
              <w:keepNext/>
              <w:keepLines/>
              <w:suppressAutoHyphens w:val="0"/>
              <w:spacing w:before="40" w:after="120"/>
              <w:ind w:right="113"/>
              <w:rPr>
                <w:rFonts w:eastAsia="SimSun"/>
              </w:rPr>
            </w:pPr>
            <w:r w:rsidRPr="00842748">
              <w:rPr>
                <w:rFonts w:eastAsia="SimSun"/>
              </w:rPr>
              <w:t>D</w:t>
            </w:r>
            <w:r w:rsidRPr="00842748">
              <w:rPr>
                <w:rFonts w:eastAsia="SimSun"/>
              </w:rPr>
              <w:tab/>
              <w:t>1,200</w:t>
            </w:r>
            <w:r w:rsidR="001E123D">
              <w:t xml:space="preserve"> </w:t>
            </w:r>
            <w:r w:rsidRPr="00842748">
              <w:t>kPa</w:t>
            </w:r>
          </w:p>
        </w:tc>
        <w:tc>
          <w:tcPr>
            <w:tcW w:w="1134" w:type="dxa"/>
            <w:tcBorders>
              <w:top w:val="single" w:sz="4" w:space="0" w:color="auto"/>
              <w:left w:val="nil"/>
              <w:bottom w:val="nil"/>
              <w:right w:val="nil"/>
            </w:tcBorders>
          </w:tcPr>
          <w:p w:rsidR="00D02926" w:rsidRPr="00842748" w:rsidRDefault="00D02926" w:rsidP="00205FB7">
            <w:pPr>
              <w:keepNext/>
              <w:keepLines/>
              <w:suppressAutoHyphens w:val="0"/>
              <w:spacing w:before="40" w:after="120"/>
              <w:ind w:right="113"/>
              <w:rPr>
                <w:rFonts w:eastAsia="SimSun"/>
              </w:rPr>
            </w:pPr>
          </w:p>
        </w:tc>
      </w:tr>
      <w:tr w:rsidR="00D02926" w:rsidRPr="00842748" w:rsidTr="009062EF">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03.1-08</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pP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 quantity of substance = M *mass [kg]</w:t>
            </w:r>
            <w:r w:rsidRPr="00842748">
              <w:rPr>
                <w:strike/>
              </w:rPr>
              <w:t xml:space="preserve"> </w:t>
            </w:r>
          </w:p>
        </w:tc>
        <w:tc>
          <w:tcPr>
            <w:tcW w:w="1134" w:type="dxa"/>
            <w:tcBorders>
              <w:top w:val="nil"/>
              <w:left w:val="nil"/>
              <w:bottom w:val="single" w:sz="4" w:space="0" w:color="auto"/>
              <w:right w:val="nil"/>
            </w:tcBorders>
            <w:hideMark/>
          </w:tcPr>
          <w:p w:rsidR="00D02926" w:rsidRPr="00842748" w:rsidRDefault="00D02926" w:rsidP="00C23092">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with a volume of 100 m</w:t>
            </w:r>
            <w:r w:rsidRPr="00842748">
              <w:rPr>
                <w:rFonts w:eastAsia="SimSun"/>
                <w:vertAlign w:val="superscript"/>
              </w:rPr>
              <w:t>3</w:t>
            </w:r>
            <w:r w:rsidR="009B0A48">
              <w:rPr>
                <w:rFonts w:eastAsia="SimSun"/>
              </w:rPr>
              <w:t xml:space="preserve"> contains 30 kmol of gas UN </w:t>
            </w:r>
            <w:r w:rsidRPr="00842748">
              <w:rPr>
                <w:rFonts w:eastAsia="SimSun"/>
              </w:rPr>
              <w:t>No. 1978, PROPANE at a temperature of 25</w:t>
            </w:r>
            <w:r w:rsidR="001E123D">
              <w:rPr>
                <w:rFonts w:eastAsia="SimSun"/>
              </w:rPr>
              <w:t xml:space="preserve"> </w:t>
            </w:r>
            <w:r w:rsidRPr="00842748">
              <w:rPr>
                <w:rFonts w:eastAsia="SimSun"/>
              </w:rPr>
              <w:t>°C. What is the maximum quantity (m</w:t>
            </w:r>
            <w:r w:rsidRPr="00842748">
              <w:rPr>
                <w:rFonts w:eastAsia="SimSun"/>
                <w:vertAlign w:val="superscript"/>
              </w:rPr>
              <w:t>3</w:t>
            </w:r>
            <w:r w:rsidRPr="00842748">
              <w:rPr>
                <w:rFonts w:eastAsia="SimSun"/>
              </w:rPr>
              <w:t>) of propane gas at an absolute pressure of 100</w:t>
            </w:r>
            <w:r w:rsidR="001E123D">
              <w:rPr>
                <w:rFonts w:eastAsia="SimSun"/>
              </w:rPr>
              <w:t xml:space="preserve"> </w:t>
            </w:r>
            <w:r w:rsidRPr="00842748">
              <w:rPr>
                <w:rFonts w:eastAsia="SimSun"/>
              </w:rPr>
              <w:t xml:space="preserve">kPa that could leak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180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380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420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620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C23092">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03.1-09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1 kmol ideal gas = 24 m</w:t>
            </w:r>
            <w:r w:rsidRPr="00842748">
              <w:rPr>
                <w:vertAlign w:val="superscript"/>
              </w:rPr>
              <w:t>3</w:t>
            </w:r>
            <w:r w:rsidRPr="00842748">
              <w:t xml:space="preserve"> at </w:t>
            </w:r>
            <w:r w:rsidRPr="00842748">
              <w:rPr>
                <w:rFonts w:eastAsia="SimSun"/>
              </w:rPr>
              <w:t>100</w:t>
            </w:r>
            <w:r w:rsidR="001E123D">
              <w:rPr>
                <w:rFonts w:eastAsia="SimSun"/>
              </w:rPr>
              <w:t xml:space="preserve"> </w:t>
            </w:r>
            <w:r w:rsidRPr="00842748">
              <w:rPr>
                <w:rFonts w:eastAsia="SimSun"/>
              </w:rPr>
              <w:t>kPa</w:t>
            </w:r>
            <w:r w:rsidRPr="00842748">
              <w:t xml:space="preserve"> and 25</w:t>
            </w:r>
            <w:r w:rsidR="001E123D">
              <w:t xml:space="preserve"> </w:t>
            </w:r>
            <w:r w:rsidRPr="00842748">
              <w:t>°C, quantity of substance = M *mass [kg]</w:t>
            </w:r>
          </w:p>
        </w:tc>
        <w:tc>
          <w:tcPr>
            <w:tcW w:w="1134" w:type="dxa"/>
            <w:tcBorders>
              <w:top w:val="single" w:sz="4" w:space="0" w:color="auto"/>
              <w:left w:val="nil"/>
              <w:bottom w:val="single" w:sz="4" w:space="0" w:color="auto"/>
              <w:right w:val="nil"/>
            </w:tcBorders>
            <w:hideMark/>
          </w:tcPr>
          <w:p w:rsidR="00D02926" w:rsidRPr="00842748" w:rsidRDefault="00D02926" w:rsidP="00C23092">
            <w:pPr>
              <w:suppressAutoHyphens w:val="0"/>
              <w:spacing w:before="40" w:after="120"/>
              <w:ind w:right="113"/>
              <w:rPr>
                <w:rFonts w:eastAsia="SimSun"/>
              </w:rPr>
            </w:pPr>
            <w:r w:rsidRPr="00842748">
              <w:rPr>
                <w:rFonts w:eastAsia="SimSun"/>
              </w:rPr>
              <w:t>C</w:t>
            </w:r>
          </w:p>
        </w:tc>
      </w:tr>
      <w:tr w:rsidR="00D02926" w:rsidRPr="00842748" w:rsidTr="007F1C01">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contains 10 kmol of an ideal gas at a temperature of 25</w:t>
            </w:r>
            <w:r w:rsidR="001E123D">
              <w:rPr>
                <w:rFonts w:eastAsia="SimSun"/>
              </w:rPr>
              <w:t> </w:t>
            </w:r>
            <w:r w:rsidRPr="00842748">
              <w:rPr>
                <w:rFonts w:eastAsia="SimSun"/>
              </w:rPr>
              <w:t>°C and an absolute pressure of 500</w:t>
            </w:r>
            <w:r w:rsidR="001E123D">
              <w:rPr>
                <w:rFonts w:eastAsia="SimSun"/>
              </w:rPr>
              <w:t xml:space="preserve"> </w:t>
            </w:r>
            <w:r w:rsidRPr="00842748">
              <w:rPr>
                <w:rFonts w:eastAsia="SimSun"/>
              </w:rPr>
              <w:t xml:space="preserve">kPa. What is the volume of the cargo tank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tc>
        <w:tc>
          <w:tcPr>
            <w:tcW w:w="1134" w:type="dxa"/>
            <w:tcBorders>
              <w:top w:val="single" w:sz="4" w:space="0" w:color="auto"/>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7F1C01">
        <w:tc>
          <w:tcPr>
            <w:tcW w:w="1560"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12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40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48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60 m</w:t>
            </w:r>
            <w:r w:rsidRPr="00842748">
              <w:rPr>
                <w:rFonts w:eastAsia="SimSun"/>
                <w:vertAlign w:val="superscript"/>
              </w:rPr>
              <w:t>3</w:t>
            </w:r>
          </w:p>
        </w:tc>
        <w:tc>
          <w:tcPr>
            <w:tcW w:w="1134" w:type="dxa"/>
            <w:tcBorders>
              <w:top w:val="nil"/>
              <w:left w:val="nil"/>
              <w:bottom w:val="nil"/>
              <w:right w:val="nil"/>
            </w:tcBorders>
          </w:tcPr>
          <w:p w:rsidR="00D02926" w:rsidRPr="00842748" w:rsidRDefault="00D02926" w:rsidP="00C23092">
            <w:pPr>
              <w:suppressAutoHyphens w:val="0"/>
              <w:spacing w:before="40" w:after="120"/>
              <w:ind w:right="113"/>
              <w:rPr>
                <w:rFonts w:eastAsia="SimSun"/>
              </w:rPr>
            </w:pPr>
          </w:p>
        </w:tc>
      </w:tr>
      <w:tr w:rsidR="00D02926" w:rsidRPr="00842748" w:rsidTr="007F1C01">
        <w:tc>
          <w:tcPr>
            <w:tcW w:w="1560" w:type="dxa"/>
            <w:tcBorders>
              <w:top w:val="nil"/>
              <w:left w:val="nil"/>
              <w:bottom w:val="single" w:sz="4" w:space="0" w:color="auto"/>
              <w:right w:val="nil"/>
            </w:tcBorders>
            <w:hideMark/>
          </w:tcPr>
          <w:p w:rsidR="00D02926" w:rsidRPr="00842748" w:rsidRDefault="00D02926" w:rsidP="007F1C01">
            <w:pPr>
              <w:keepNext/>
              <w:keepLines/>
              <w:suppressAutoHyphens w:val="0"/>
              <w:spacing w:before="40" w:after="120"/>
              <w:ind w:right="113"/>
              <w:rPr>
                <w:rFonts w:eastAsia="SimSun"/>
              </w:rPr>
            </w:pPr>
            <w:r w:rsidRPr="00842748">
              <w:rPr>
                <w:rFonts w:eastAsia="SimSun"/>
              </w:rPr>
              <w:lastRenderedPageBreak/>
              <w:t>231 03.1-10</w:t>
            </w:r>
          </w:p>
        </w:tc>
        <w:tc>
          <w:tcPr>
            <w:tcW w:w="5811" w:type="dxa"/>
            <w:tcBorders>
              <w:top w:val="nil"/>
              <w:left w:val="nil"/>
              <w:bottom w:val="single" w:sz="4" w:space="0" w:color="auto"/>
              <w:right w:val="nil"/>
            </w:tcBorders>
            <w:hideMark/>
          </w:tcPr>
          <w:p w:rsidR="00D02926" w:rsidRPr="00842748" w:rsidRDefault="00D02926" w:rsidP="007F1C01">
            <w:pPr>
              <w:keepNext/>
              <w:keepLines/>
              <w:suppressAutoHyphens w:val="0"/>
              <w:spacing w:before="40" w:after="120"/>
              <w:ind w:right="113"/>
            </w:pPr>
            <w:r w:rsidRPr="00842748">
              <w:t>1 kmol ideal gas = 24 m</w:t>
            </w:r>
            <w:r w:rsidRPr="00842748">
              <w:rPr>
                <w:vertAlign w:val="superscript"/>
              </w:rPr>
              <w:t>3</w:t>
            </w:r>
            <w:r w:rsidRPr="00842748">
              <w:t xml:space="preserve"> at </w:t>
            </w:r>
            <w:r w:rsidRPr="00842748">
              <w:rPr>
                <w:rFonts w:eastAsia="SimSun"/>
              </w:rPr>
              <w:t>100</w:t>
            </w:r>
            <w:r w:rsidR="001E123D">
              <w:rPr>
                <w:rFonts w:eastAsia="SimSun"/>
              </w:rPr>
              <w:t xml:space="preserve"> </w:t>
            </w:r>
            <w:r w:rsidRPr="00842748">
              <w:rPr>
                <w:rFonts w:eastAsia="SimSun"/>
              </w:rPr>
              <w:t>kPa</w:t>
            </w:r>
            <w:r w:rsidRPr="00842748">
              <w:t xml:space="preserve"> and 25</w:t>
            </w:r>
            <w:r w:rsidR="001E123D">
              <w:t xml:space="preserve"> </w:t>
            </w:r>
            <w:r w:rsidRPr="00842748">
              <w:t>°C, quantity of substance = M *mass [kg]</w:t>
            </w:r>
            <w:r w:rsidRPr="00842748">
              <w:rPr>
                <w:strike/>
              </w:rPr>
              <w:t xml:space="preserve"> </w:t>
            </w:r>
          </w:p>
        </w:tc>
        <w:tc>
          <w:tcPr>
            <w:tcW w:w="1134" w:type="dxa"/>
            <w:tcBorders>
              <w:top w:val="nil"/>
              <w:left w:val="nil"/>
              <w:bottom w:val="single" w:sz="4" w:space="0" w:color="auto"/>
              <w:right w:val="nil"/>
            </w:tcBorders>
            <w:hideMark/>
          </w:tcPr>
          <w:p w:rsidR="00D02926" w:rsidRPr="00842748" w:rsidRDefault="00D02926" w:rsidP="007F1C01">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7F1C01">
            <w:pPr>
              <w:keepNext/>
              <w:keepLines/>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7F1C01">
            <w:pPr>
              <w:keepNext/>
              <w:keepLines/>
              <w:suppressAutoHyphens w:val="0"/>
              <w:spacing w:before="40" w:after="120"/>
              <w:ind w:right="113"/>
              <w:rPr>
                <w:rFonts w:eastAsia="SimSun"/>
              </w:rPr>
            </w:pPr>
            <w:r w:rsidRPr="00842748">
              <w:rPr>
                <w:rFonts w:eastAsia="SimSun"/>
              </w:rPr>
              <w:t>A cargo tank has a volume of 288 m</w:t>
            </w:r>
            <w:r w:rsidRPr="00842748">
              <w:rPr>
                <w:rFonts w:eastAsia="SimSun"/>
                <w:vertAlign w:val="superscript"/>
              </w:rPr>
              <w:t>3</w:t>
            </w:r>
            <w:r w:rsidRPr="00842748">
              <w:rPr>
                <w:rFonts w:eastAsia="SimSun"/>
              </w:rPr>
              <w:t>. The tank contains an ideal gas at an absolute pressure of 400</w:t>
            </w:r>
            <w:r w:rsidR="001E123D">
              <w:rPr>
                <w:rFonts w:eastAsia="SimSun"/>
              </w:rPr>
              <w:t xml:space="preserve"> </w:t>
            </w:r>
            <w:r w:rsidRPr="00842748">
              <w:rPr>
                <w:rFonts w:eastAsia="SimSun"/>
              </w:rPr>
              <w:t xml:space="preserve">kPa. What is the quantity of gas in kmol in the cargo tank if it is assumed that </w:t>
            </w:r>
            <w:r w:rsidRPr="00842748">
              <w:t>1 kmol ideal gas = 24 m</w:t>
            </w:r>
            <w:r w:rsidRPr="00842748">
              <w:rPr>
                <w:vertAlign w:val="superscript"/>
              </w:rPr>
              <w:t>3</w:t>
            </w:r>
            <w:r w:rsidRPr="00842748">
              <w:t xml:space="preserve"> at 100</w:t>
            </w:r>
            <w:r w:rsidR="001E123D">
              <w:t xml:space="preserve"> </w:t>
            </w:r>
            <w:r w:rsidRPr="00842748">
              <w:t>kPa and 25</w:t>
            </w:r>
            <w:r w:rsidR="001E123D">
              <w:t xml:space="preserve"> </w:t>
            </w:r>
            <w:r w:rsidRPr="00842748">
              <w:t>°C</w:t>
            </w:r>
            <w:r w:rsidRPr="00842748">
              <w:rPr>
                <w:rFonts w:eastAsia="SimSun"/>
              </w:rPr>
              <w:t>?</w:t>
            </w:r>
          </w:p>
          <w:p w:rsidR="00D02926" w:rsidRPr="00842748" w:rsidRDefault="00D02926" w:rsidP="007F1C01">
            <w:pPr>
              <w:keepNext/>
              <w:keepLines/>
              <w:suppressAutoHyphens w:val="0"/>
              <w:spacing w:before="40" w:after="120"/>
              <w:ind w:right="113"/>
              <w:rPr>
                <w:rFonts w:eastAsia="SimSun"/>
              </w:rPr>
            </w:pPr>
            <w:r w:rsidRPr="00842748">
              <w:rPr>
                <w:rFonts w:eastAsia="SimSun"/>
              </w:rPr>
              <w:t>A</w:t>
            </w:r>
            <w:r w:rsidRPr="00842748">
              <w:rPr>
                <w:rFonts w:eastAsia="SimSun"/>
              </w:rPr>
              <w:tab/>
              <w:t>24 kmol</w:t>
            </w:r>
          </w:p>
          <w:p w:rsidR="00D02926" w:rsidRPr="00842748" w:rsidRDefault="00D02926" w:rsidP="007F1C01">
            <w:pPr>
              <w:keepNext/>
              <w:keepLines/>
              <w:suppressAutoHyphens w:val="0"/>
              <w:spacing w:before="40" w:after="120"/>
              <w:ind w:right="113"/>
              <w:rPr>
                <w:rFonts w:eastAsia="SimSun"/>
              </w:rPr>
            </w:pPr>
            <w:r w:rsidRPr="00842748">
              <w:rPr>
                <w:rFonts w:eastAsia="SimSun"/>
              </w:rPr>
              <w:t>B</w:t>
            </w:r>
            <w:r w:rsidRPr="00842748">
              <w:rPr>
                <w:rFonts w:eastAsia="SimSun"/>
              </w:rPr>
              <w:tab/>
              <w:t>36 kmol</w:t>
            </w:r>
          </w:p>
          <w:p w:rsidR="00D02926" w:rsidRPr="00842748" w:rsidRDefault="00D02926" w:rsidP="007F1C01">
            <w:pPr>
              <w:keepNext/>
              <w:keepLines/>
              <w:suppressAutoHyphens w:val="0"/>
              <w:spacing w:before="40" w:after="120"/>
              <w:ind w:right="113"/>
              <w:rPr>
                <w:rFonts w:eastAsia="SimSun"/>
              </w:rPr>
            </w:pPr>
            <w:r w:rsidRPr="00842748">
              <w:rPr>
                <w:rFonts w:eastAsia="SimSun"/>
              </w:rPr>
              <w:t>C</w:t>
            </w:r>
            <w:r w:rsidRPr="00842748">
              <w:rPr>
                <w:rFonts w:eastAsia="SimSun"/>
              </w:rPr>
              <w:tab/>
              <w:t>48 kmol</w:t>
            </w:r>
          </w:p>
          <w:p w:rsidR="00D02926" w:rsidRPr="00842748" w:rsidRDefault="00D02926" w:rsidP="007F1C01">
            <w:pPr>
              <w:keepNext/>
              <w:keepLines/>
              <w:suppressAutoHyphens w:val="0"/>
              <w:spacing w:before="40" w:after="120"/>
              <w:ind w:right="113"/>
              <w:rPr>
                <w:rFonts w:eastAsia="SimSun"/>
              </w:rPr>
            </w:pPr>
            <w:r w:rsidRPr="00842748">
              <w:rPr>
                <w:rFonts w:eastAsia="SimSun"/>
              </w:rPr>
              <w:t>D</w:t>
            </w:r>
            <w:r w:rsidRPr="00842748">
              <w:rPr>
                <w:rFonts w:eastAsia="SimSun"/>
              </w:rPr>
              <w:tab/>
              <w:t>60 kmol</w:t>
            </w:r>
          </w:p>
        </w:tc>
        <w:tc>
          <w:tcPr>
            <w:tcW w:w="1134" w:type="dxa"/>
            <w:tcBorders>
              <w:top w:val="single" w:sz="4" w:space="0" w:color="auto"/>
              <w:left w:val="nil"/>
              <w:bottom w:val="single" w:sz="12" w:space="0" w:color="auto"/>
              <w:right w:val="nil"/>
            </w:tcBorders>
          </w:tcPr>
          <w:p w:rsidR="00D02926" w:rsidRPr="00842748" w:rsidRDefault="00D02926" w:rsidP="007F1C01">
            <w:pPr>
              <w:keepNext/>
              <w:keepLines/>
              <w:suppressAutoHyphens w:val="0"/>
              <w:spacing w:before="40" w:after="120"/>
              <w:ind w:right="113"/>
              <w:rPr>
                <w:rFonts w:eastAsia="SimSun"/>
              </w:rPr>
            </w:pPr>
          </w:p>
        </w:tc>
      </w:tr>
    </w:tbl>
    <w:p w:rsidR="00FD4359" w:rsidRDefault="00FD4359" w:rsidP="00D02926">
      <w:pPr>
        <w:spacing w:after="120"/>
        <w:ind w:left="1134" w:right="1134"/>
        <w:jc w:val="both"/>
        <w:rPr>
          <w:rFonts w:eastAsia="SimSun"/>
          <w:lang w:eastAsia="zh-CN"/>
        </w:rPr>
      </w:pPr>
    </w:p>
    <w:p w:rsidR="00D02926" w:rsidRPr="00FD4359" w:rsidRDefault="00FD4359" w:rsidP="00FD4359">
      <w:pPr>
        <w:spacing w:line="240" w:lineRule="auto"/>
        <w:ind w:left="1134" w:right="1134"/>
        <w:jc w:val="both"/>
        <w:rPr>
          <w:rFonts w:eastAsia="SimSun"/>
          <w:sz w:val="6"/>
          <w:szCs w:val="6"/>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sz w:val="28"/>
                <w:u w:val="single"/>
              </w:rPr>
              <w:br w:type="page"/>
            </w: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b/>
                <w:i/>
                <w:iCs/>
                <w:sz w:val="16"/>
                <w:szCs w:val="16"/>
              </w:rPr>
            </w:pPr>
            <w:r w:rsidRPr="00842748">
              <w:rPr>
                <w:b/>
              </w:rPr>
              <w:tab/>
              <w:t>Examination objective 3.2: Avogadro’s number and calculation of masses of ideal gas</w:t>
            </w:r>
            <w:r w:rsidRPr="00842748">
              <w:rPr>
                <w:b/>
              </w:rPr>
              <w:br/>
              <w:t>Application of the mass formula</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i/>
                <w:iCs/>
                <w:sz w:val="16"/>
                <w:szCs w:val="16"/>
              </w:rPr>
            </w:pPr>
            <w:r w:rsidRPr="00842748">
              <w:rPr>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03.2-01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i/>
                <w:iCs/>
              </w:rPr>
            </w:pPr>
            <w:r w:rsidRPr="00842748">
              <w:rPr>
                <w:rFonts w:eastAsia="SimSun"/>
                <w:i/>
                <w:iCs/>
              </w:rPr>
              <w:t xml:space="preserve">m </w:t>
            </w:r>
            <w:r w:rsidRPr="00842748">
              <w:rPr>
                <w:rFonts w:eastAsia="SimSun"/>
              </w:rPr>
              <w:t>= 0.12</w:t>
            </w:r>
            <w:r w:rsidRPr="00842748">
              <w:rPr>
                <w:rFonts w:eastAsia="SimSun"/>
                <w:i/>
                <w:iCs/>
              </w:rPr>
              <w:t xml:space="preserve"> * p * M * V / T</w:t>
            </w:r>
          </w:p>
        </w:tc>
        <w:tc>
          <w:tcPr>
            <w:tcW w:w="1134"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cargo tank has a volume of 200 m</w:t>
            </w:r>
            <w:r w:rsidRPr="00842748">
              <w:rPr>
                <w:rFonts w:eastAsia="SimSun"/>
                <w:vertAlign w:val="superscript"/>
              </w:rPr>
              <w:t>3</w:t>
            </w:r>
            <w:r w:rsidR="000112CE">
              <w:rPr>
                <w:rFonts w:eastAsia="SimSun"/>
              </w:rPr>
              <w:t>. What quantity (kg) of UN No. </w:t>
            </w:r>
            <w:r w:rsidRPr="00842748">
              <w:rPr>
                <w:rFonts w:eastAsia="SimSun"/>
              </w:rPr>
              <w:t>1005, AMMONIA, ANHYDROUS (M=17) is in the tank when the temperature is 40</w:t>
            </w:r>
            <w:r w:rsidR="001E123D">
              <w:rPr>
                <w:rFonts w:eastAsia="SimSun"/>
              </w:rPr>
              <w:t xml:space="preserve"> </w:t>
            </w:r>
            <w:r w:rsidRPr="00842748">
              <w:rPr>
                <w:rFonts w:eastAsia="SimSun"/>
              </w:rPr>
              <w:t>°C and the absolute pressure is 300</w:t>
            </w:r>
            <w:r w:rsidR="001E123D">
              <w:rPr>
                <w:rFonts w:eastAsia="SimSun"/>
              </w:rPr>
              <w:t xml:space="preserve"> </w:t>
            </w:r>
            <w:r w:rsidRPr="00842748">
              <w:rPr>
                <w:rFonts w:eastAsia="SimSun"/>
              </w:rPr>
              <w:t>kPa?</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261 kg</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391 kg</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2,040 kg</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3,060 kg</w:t>
            </w:r>
          </w:p>
        </w:tc>
        <w:tc>
          <w:tcPr>
            <w:tcW w:w="1134"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03.2-02</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i/>
                <w:iCs/>
              </w:rPr>
              <w:t>m</w:t>
            </w:r>
            <w:r w:rsidRPr="00842748">
              <w:rPr>
                <w:rFonts w:eastAsia="SimSun"/>
              </w:rPr>
              <w:t xml:space="preserve"> = 0.12 </w:t>
            </w:r>
            <w:r w:rsidRPr="00842748">
              <w:rPr>
                <w:rFonts w:eastAsia="SimSun"/>
                <w:i/>
                <w:iCs/>
              </w:rPr>
              <w:t>*</w:t>
            </w:r>
            <w:r w:rsidRPr="00842748">
              <w:rPr>
                <w:rFonts w:eastAsia="SimSun"/>
              </w:rPr>
              <w:t xml:space="preserve"> </w:t>
            </w:r>
            <w:r w:rsidRPr="00842748">
              <w:rPr>
                <w:rFonts w:eastAsia="SimSun"/>
                <w:i/>
                <w:iCs/>
              </w:rPr>
              <w:t>p * M * V / T</w:t>
            </w:r>
          </w:p>
        </w:tc>
        <w:tc>
          <w:tcPr>
            <w:tcW w:w="1134"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cargo tank has a volume of 100 m</w:t>
            </w:r>
            <w:r w:rsidRPr="00842748">
              <w:rPr>
                <w:rFonts w:eastAsia="SimSun"/>
                <w:vertAlign w:val="superscript"/>
              </w:rPr>
              <w:t>3</w:t>
            </w:r>
            <w:r w:rsidRPr="00842748">
              <w:rPr>
                <w:rFonts w:eastAsia="SimSun"/>
              </w:rPr>
              <w:t>. What quantity (kg) of UN No. 1010, BUTADIENES-1-2, STABILIZED (M=54) is in the tank when the temperature is 30</w:t>
            </w:r>
            <w:r w:rsidR="001E123D">
              <w:rPr>
                <w:rFonts w:eastAsia="SimSun"/>
              </w:rPr>
              <w:t xml:space="preserve"> </w:t>
            </w:r>
            <w:r w:rsidRPr="00842748">
              <w:rPr>
                <w:rFonts w:eastAsia="SimSun"/>
              </w:rPr>
              <w:t>°C and the absolute pressure is 200</w:t>
            </w:r>
            <w:r w:rsidR="001E123D">
              <w:rPr>
                <w:rFonts w:eastAsia="SimSun"/>
              </w:rPr>
              <w:t xml:space="preserve"> </w:t>
            </w:r>
            <w:r w:rsidRPr="00842748">
              <w:rPr>
                <w:rFonts w:eastAsia="SimSun"/>
              </w:rPr>
              <w:t>kPa?</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428 kg</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642 kg</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4,320 kg</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6,480 kg</w:t>
            </w:r>
          </w:p>
        </w:tc>
        <w:tc>
          <w:tcPr>
            <w:tcW w:w="1134"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i/>
                <w:iCs/>
              </w:rPr>
              <w:t>m</w:t>
            </w:r>
            <w:r w:rsidRPr="00842748">
              <w:rPr>
                <w:rFonts w:eastAsia="SimSun"/>
              </w:rPr>
              <w:t xml:space="preserve"> = 0.12 </w:t>
            </w:r>
            <w:r w:rsidRPr="00842748">
              <w:rPr>
                <w:rFonts w:eastAsia="SimSun"/>
                <w:i/>
                <w:iCs/>
              </w:rPr>
              <w:t>* p * M * V / T</w:t>
            </w:r>
          </w:p>
        </w:tc>
        <w:tc>
          <w:tcPr>
            <w:tcW w:w="113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w:t>
            </w:r>
          </w:p>
        </w:tc>
      </w:tr>
      <w:tr w:rsidR="00D02926" w:rsidRPr="00842748" w:rsidTr="0025648E">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has a volume of 100 m</w:t>
            </w:r>
            <w:r w:rsidRPr="00842748">
              <w:rPr>
                <w:rFonts w:eastAsia="SimSun"/>
                <w:vertAlign w:val="superscript"/>
              </w:rPr>
              <w:t>3</w:t>
            </w:r>
            <w:r w:rsidRPr="00842748">
              <w:rPr>
                <w:rFonts w:eastAsia="SimSun"/>
              </w:rPr>
              <w:t>. What quantity (kg) of UN No. 1978, PROPANE (M=44) is in the tank when the temperature is 20</w:t>
            </w:r>
            <w:r w:rsidR="001E123D">
              <w:rPr>
                <w:rFonts w:eastAsia="SimSun"/>
              </w:rPr>
              <w:t xml:space="preserve"> </w:t>
            </w:r>
            <w:r w:rsidRPr="00842748">
              <w:rPr>
                <w:rFonts w:eastAsia="SimSun"/>
              </w:rPr>
              <w:t>°C and the absolute pressure is 300</w:t>
            </w:r>
            <w:r w:rsidR="001E123D">
              <w:rPr>
                <w:rFonts w:eastAsia="SimSun"/>
              </w:rPr>
              <w:t xml:space="preserve"> </w:t>
            </w:r>
            <w:r w:rsidRPr="00842748">
              <w:rPr>
                <w:rFonts w:eastAsia="SimSun"/>
              </w:rPr>
              <w:t>kPa?</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360 kg</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541 kg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5,280 kg</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7,920 kg</w:t>
            </w:r>
          </w:p>
        </w:tc>
        <w:tc>
          <w:tcPr>
            <w:tcW w:w="1134"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r>
      <w:tr w:rsidR="00D02926" w:rsidRPr="00842748" w:rsidTr="00835866">
        <w:tc>
          <w:tcPr>
            <w:tcW w:w="1560" w:type="dxa"/>
            <w:tcBorders>
              <w:top w:val="single" w:sz="4" w:space="0" w:color="auto"/>
              <w:left w:val="nil"/>
              <w:bottom w:val="single" w:sz="4" w:space="0" w:color="auto"/>
              <w:right w:val="nil"/>
            </w:tcBorders>
            <w:hideMark/>
          </w:tcPr>
          <w:p w:rsidR="00D02926" w:rsidRPr="00842748" w:rsidRDefault="00D02926" w:rsidP="0025648E">
            <w:pPr>
              <w:suppressAutoHyphens w:val="0"/>
              <w:spacing w:before="40" w:after="110"/>
              <w:ind w:right="113"/>
              <w:rPr>
                <w:rFonts w:eastAsia="SimSun"/>
              </w:rPr>
            </w:pPr>
            <w:r w:rsidRPr="00842748">
              <w:rPr>
                <w:rFonts w:eastAsia="SimSun"/>
              </w:rPr>
              <w:t>231 03.2-04</w:t>
            </w:r>
          </w:p>
        </w:tc>
        <w:tc>
          <w:tcPr>
            <w:tcW w:w="5811" w:type="dxa"/>
            <w:tcBorders>
              <w:top w:val="single" w:sz="4" w:space="0" w:color="auto"/>
              <w:left w:val="nil"/>
              <w:bottom w:val="single" w:sz="4" w:space="0" w:color="auto"/>
              <w:right w:val="nil"/>
            </w:tcBorders>
            <w:hideMark/>
          </w:tcPr>
          <w:p w:rsidR="00D02926" w:rsidRPr="00842748" w:rsidRDefault="00D02926" w:rsidP="0025648E">
            <w:pPr>
              <w:suppressAutoHyphens w:val="0"/>
              <w:spacing w:before="40" w:after="110"/>
              <w:ind w:right="113"/>
              <w:rPr>
                <w:rFonts w:eastAsia="SimSun"/>
              </w:rPr>
            </w:pPr>
            <w:r w:rsidRPr="00842748">
              <w:rPr>
                <w:rFonts w:eastAsia="SimSun"/>
                <w:i/>
                <w:iCs/>
              </w:rPr>
              <w:t xml:space="preserve">m </w:t>
            </w:r>
            <w:r w:rsidRPr="00842748">
              <w:rPr>
                <w:rFonts w:eastAsia="SimSun"/>
              </w:rPr>
              <w:t xml:space="preserve">= 0.12 </w:t>
            </w:r>
            <w:r w:rsidRPr="00842748">
              <w:rPr>
                <w:rFonts w:eastAsia="SimSun"/>
                <w:i/>
                <w:iCs/>
              </w:rPr>
              <w:t>* p * M * V / T</w:t>
            </w:r>
          </w:p>
        </w:tc>
        <w:tc>
          <w:tcPr>
            <w:tcW w:w="1134" w:type="dxa"/>
            <w:tcBorders>
              <w:top w:val="single" w:sz="4" w:space="0" w:color="auto"/>
              <w:left w:val="nil"/>
              <w:bottom w:val="single" w:sz="4" w:space="0" w:color="auto"/>
              <w:right w:val="nil"/>
            </w:tcBorders>
            <w:hideMark/>
          </w:tcPr>
          <w:p w:rsidR="00D02926" w:rsidRPr="00842748" w:rsidRDefault="00D02926" w:rsidP="000D3A51">
            <w:pPr>
              <w:suppressAutoHyphens w:val="0"/>
              <w:spacing w:before="40" w:after="120"/>
              <w:ind w:right="113"/>
              <w:rPr>
                <w:rFonts w:eastAsia="SimSun"/>
              </w:rPr>
            </w:pPr>
            <w:r w:rsidRPr="00842748">
              <w:rPr>
                <w:rFonts w:eastAsia="SimSun"/>
              </w:rPr>
              <w:t>C</w:t>
            </w:r>
          </w:p>
        </w:tc>
      </w:tr>
      <w:tr w:rsidR="00D02926" w:rsidRPr="00842748" w:rsidTr="00835866">
        <w:tc>
          <w:tcPr>
            <w:tcW w:w="1560" w:type="dxa"/>
            <w:tcBorders>
              <w:top w:val="single" w:sz="4" w:space="0" w:color="auto"/>
              <w:left w:val="nil"/>
              <w:bottom w:val="nil"/>
              <w:right w:val="nil"/>
            </w:tcBorders>
          </w:tcPr>
          <w:p w:rsidR="00D02926" w:rsidRPr="00842748" w:rsidRDefault="00D02926" w:rsidP="0025648E">
            <w:pPr>
              <w:suppressAutoHyphens w:val="0"/>
              <w:spacing w:before="40" w:after="11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25648E">
            <w:pPr>
              <w:suppressAutoHyphens w:val="0"/>
              <w:spacing w:before="40" w:after="110"/>
              <w:ind w:right="113"/>
              <w:rPr>
                <w:rFonts w:eastAsia="SimSun"/>
              </w:rPr>
            </w:pPr>
            <w:r w:rsidRPr="00842748">
              <w:rPr>
                <w:rFonts w:eastAsia="SimSun"/>
              </w:rPr>
              <w:t>A cargo tank has a volume of 200 m</w:t>
            </w:r>
            <w:r w:rsidRPr="00842748">
              <w:rPr>
                <w:rFonts w:eastAsia="SimSun"/>
                <w:vertAlign w:val="superscript"/>
              </w:rPr>
              <w:t>3</w:t>
            </w:r>
            <w:r w:rsidRPr="00842748">
              <w:rPr>
                <w:rFonts w:eastAsia="SimSun"/>
              </w:rPr>
              <w:t xml:space="preserve">. What quantity (kg) of UN No. 1077, PROPYLENE (M=42) is in the tank when the temperature is </w:t>
            </w:r>
            <w:r w:rsidR="00AF34FB">
              <w:rPr>
                <w:rFonts w:eastAsia="SimSun"/>
              </w:rPr>
              <w:br/>
            </w:r>
            <w:r w:rsidRPr="00842748">
              <w:rPr>
                <w:rFonts w:eastAsia="SimSun"/>
              </w:rPr>
              <w:t>-5</w:t>
            </w:r>
            <w:r w:rsidR="001E123D">
              <w:rPr>
                <w:rFonts w:eastAsia="SimSun"/>
              </w:rPr>
              <w:t> </w:t>
            </w:r>
            <w:r w:rsidRPr="00842748">
              <w:rPr>
                <w:rFonts w:eastAsia="SimSun"/>
              </w:rPr>
              <w:t>°C and the absolute pressure is 200</w:t>
            </w:r>
            <w:r w:rsidR="001E123D">
              <w:rPr>
                <w:rFonts w:eastAsia="SimSun"/>
              </w:rPr>
              <w:t xml:space="preserve"> </w:t>
            </w:r>
            <w:r w:rsidRPr="00842748">
              <w:rPr>
                <w:rFonts w:eastAsia="SimSun"/>
              </w:rPr>
              <w:t>kPa?</w:t>
            </w:r>
          </w:p>
          <w:p w:rsidR="00D02926" w:rsidRPr="00842748" w:rsidRDefault="00D02926" w:rsidP="0025648E">
            <w:pPr>
              <w:suppressAutoHyphens w:val="0"/>
              <w:spacing w:before="40" w:after="110"/>
              <w:ind w:right="113"/>
              <w:rPr>
                <w:rFonts w:eastAsia="SimSun"/>
              </w:rPr>
            </w:pPr>
            <w:r w:rsidRPr="00842748">
              <w:rPr>
                <w:rFonts w:eastAsia="SimSun"/>
              </w:rPr>
              <w:t>A</w:t>
            </w:r>
            <w:r w:rsidRPr="00842748">
              <w:rPr>
                <w:rFonts w:eastAsia="SimSun"/>
              </w:rPr>
              <w:tab/>
              <w:t>376 kg</w:t>
            </w:r>
          </w:p>
          <w:p w:rsidR="00D02926" w:rsidRPr="00842748" w:rsidRDefault="00D02926" w:rsidP="0025648E">
            <w:pPr>
              <w:suppressAutoHyphens w:val="0"/>
              <w:spacing w:before="40" w:after="110"/>
              <w:ind w:right="113"/>
              <w:rPr>
                <w:rFonts w:eastAsia="SimSun"/>
              </w:rPr>
            </w:pPr>
            <w:r w:rsidRPr="00842748">
              <w:rPr>
                <w:rFonts w:eastAsia="SimSun"/>
              </w:rPr>
              <w:t>B</w:t>
            </w:r>
            <w:r w:rsidRPr="00842748">
              <w:rPr>
                <w:rFonts w:eastAsia="SimSun"/>
              </w:rPr>
              <w:tab/>
              <w:t>725 kg</w:t>
            </w:r>
          </w:p>
          <w:p w:rsidR="00D02926" w:rsidRPr="00842748" w:rsidRDefault="00D02926" w:rsidP="0025648E">
            <w:pPr>
              <w:suppressAutoHyphens w:val="0"/>
              <w:spacing w:before="40" w:after="110"/>
              <w:ind w:right="113"/>
              <w:rPr>
                <w:rFonts w:eastAsia="SimSun"/>
              </w:rPr>
            </w:pPr>
            <w:r w:rsidRPr="00842748">
              <w:rPr>
                <w:rFonts w:eastAsia="SimSun"/>
              </w:rPr>
              <w:t>C</w:t>
            </w:r>
            <w:r w:rsidRPr="00842748">
              <w:rPr>
                <w:rFonts w:eastAsia="SimSun"/>
              </w:rPr>
              <w:tab/>
              <w:t>752 kg</w:t>
            </w:r>
          </w:p>
          <w:p w:rsidR="00D02926" w:rsidRPr="00842748" w:rsidRDefault="00D02926" w:rsidP="0025648E">
            <w:pPr>
              <w:suppressAutoHyphens w:val="0"/>
              <w:spacing w:before="40" w:after="110"/>
              <w:ind w:right="113"/>
              <w:rPr>
                <w:rFonts w:eastAsia="SimSun"/>
              </w:rPr>
            </w:pPr>
            <w:r w:rsidRPr="00842748">
              <w:rPr>
                <w:rFonts w:eastAsia="SimSun"/>
              </w:rPr>
              <w:t>D</w:t>
            </w:r>
            <w:r w:rsidRPr="00842748">
              <w:rPr>
                <w:rFonts w:eastAsia="SimSun"/>
              </w:rPr>
              <w:tab/>
              <w:t>1,128 kg</w:t>
            </w:r>
          </w:p>
        </w:tc>
        <w:tc>
          <w:tcPr>
            <w:tcW w:w="1134" w:type="dxa"/>
            <w:tcBorders>
              <w:top w:val="single" w:sz="4" w:space="0" w:color="auto"/>
              <w:left w:val="nil"/>
              <w:bottom w:val="nil"/>
              <w:right w:val="nil"/>
            </w:tcBorders>
          </w:tcPr>
          <w:p w:rsidR="00D02926" w:rsidRPr="00842748" w:rsidRDefault="00D02926" w:rsidP="000D3A51">
            <w:pPr>
              <w:suppressAutoHyphens w:val="0"/>
              <w:spacing w:before="40" w:after="120"/>
              <w:ind w:right="113"/>
              <w:rPr>
                <w:rFonts w:eastAsia="SimSun"/>
              </w:rPr>
            </w:pPr>
          </w:p>
        </w:tc>
      </w:tr>
      <w:tr w:rsidR="00D02926" w:rsidRPr="00842748" w:rsidTr="00835866">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rPr>
              <w:lastRenderedPageBreak/>
              <w:t>231 03.2-05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i/>
                <w:iCs/>
              </w:rPr>
              <w:t>m</w:t>
            </w:r>
            <w:r w:rsidRPr="00842748">
              <w:rPr>
                <w:rFonts w:eastAsia="SimSun"/>
              </w:rPr>
              <w:t xml:space="preserve"> = 0.12 </w:t>
            </w:r>
            <w:r w:rsidRPr="00842748">
              <w:rPr>
                <w:rFonts w:eastAsia="SimSun"/>
                <w:i/>
                <w:iCs/>
              </w:rPr>
              <w:t>* p * M * V / T</w:t>
            </w:r>
          </w:p>
        </w:tc>
        <w:tc>
          <w:tcPr>
            <w:tcW w:w="1134" w:type="dxa"/>
            <w:tcBorders>
              <w:top w:val="nil"/>
              <w:left w:val="nil"/>
              <w:bottom w:val="single" w:sz="4" w:space="0" w:color="auto"/>
              <w:right w:val="nil"/>
            </w:tcBorders>
            <w:hideMark/>
          </w:tcPr>
          <w:p w:rsidR="00D02926" w:rsidRPr="00842748" w:rsidRDefault="00D02926" w:rsidP="000D3A51">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rPr>
              <w:t>A cargo tank has a volume of 200 m</w:t>
            </w:r>
            <w:r w:rsidRPr="00842748">
              <w:rPr>
                <w:rFonts w:eastAsia="SimSun"/>
                <w:vertAlign w:val="superscript"/>
              </w:rPr>
              <w:t>3</w:t>
            </w:r>
            <w:r w:rsidRPr="00842748">
              <w:rPr>
                <w:rFonts w:eastAsia="SimSun"/>
              </w:rPr>
              <w:t>. What quantity (kg) of UN No. 1969, ISOBUTANE (M=56) is in the tank when the temperature is 40 °C and the absolute pressure is 400</w:t>
            </w:r>
            <w:r w:rsidR="001E123D">
              <w:rPr>
                <w:rFonts w:eastAsia="SimSun"/>
              </w:rPr>
              <w:t xml:space="preserve"> </w:t>
            </w:r>
            <w:r w:rsidRPr="00842748">
              <w:rPr>
                <w:rFonts w:eastAsia="SimSun"/>
              </w:rPr>
              <w:t>kPa?</w:t>
            </w:r>
          </w:p>
          <w:p w:rsidR="00D02926" w:rsidRPr="00842748" w:rsidRDefault="00D02926" w:rsidP="00891FDA">
            <w:pPr>
              <w:keepNext/>
              <w:keepLines/>
              <w:suppressAutoHyphens w:val="0"/>
              <w:spacing w:before="40" w:after="110"/>
              <w:ind w:right="113"/>
              <w:rPr>
                <w:rFonts w:eastAsia="SimSun"/>
              </w:rPr>
            </w:pPr>
            <w:r w:rsidRPr="00842748">
              <w:rPr>
                <w:rFonts w:eastAsia="SimSun"/>
              </w:rPr>
              <w:t>A</w:t>
            </w:r>
            <w:r w:rsidRPr="00842748">
              <w:rPr>
                <w:rFonts w:eastAsia="SimSun"/>
              </w:rPr>
              <w:tab/>
              <w:t>1,718 kg</w:t>
            </w:r>
          </w:p>
          <w:p w:rsidR="00D02926" w:rsidRPr="00842748" w:rsidRDefault="00D02926" w:rsidP="00891FDA">
            <w:pPr>
              <w:keepNext/>
              <w:keepLines/>
              <w:suppressAutoHyphens w:val="0"/>
              <w:spacing w:before="40" w:after="110"/>
              <w:ind w:right="113"/>
              <w:rPr>
                <w:rFonts w:eastAsia="SimSun"/>
              </w:rPr>
            </w:pPr>
            <w:r w:rsidRPr="00842748">
              <w:rPr>
                <w:rFonts w:eastAsia="SimSun"/>
              </w:rPr>
              <w:t>B</w:t>
            </w:r>
            <w:r w:rsidRPr="00842748">
              <w:rPr>
                <w:rFonts w:eastAsia="SimSun"/>
              </w:rPr>
              <w:tab/>
              <w:t>2,147 kg</w:t>
            </w:r>
          </w:p>
          <w:p w:rsidR="00D02926" w:rsidRPr="00842748" w:rsidRDefault="00D02926" w:rsidP="00891FDA">
            <w:pPr>
              <w:keepNext/>
              <w:keepLines/>
              <w:suppressAutoHyphens w:val="0"/>
              <w:spacing w:before="40" w:after="110"/>
              <w:ind w:right="113"/>
              <w:rPr>
                <w:rFonts w:eastAsia="SimSun"/>
              </w:rPr>
            </w:pPr>
            <w:r w:rsidRPr="00842748">
              <w:rPr>
                <w:rFonts w:eastAsia="SimSun"/>
              </w:rPr>
              <w:t>C</w:t>
            </w:r>
            <w:r w:rsidRPr="00842748">
              <w:rPr>
                <w:rFonts w:eastAsia="SimSun"/>
              </w:rPr>
              <w:tab/>
              <w:t>10,080 kg</w:t>
            </w:r>
          </w:p>
          <w:p w:rsidR="00D02926" w:rsidRPr="00842748" w:rsidRDefault="00D02926" w:rsidP="00891FDA">
            <w:pPr>
              <w:keepNext/>
              <w:keepLines/>
              <w:suppressAutoHyphens w:val="0"/>
              <w:spacing w:before="40" w:after="110"/>
              <w:ind w:right="113"/>
              <w:rPr>
                <w:rFonts w:eastAsia="SimSun"/>
              </w:rPr>
            </w:pPr>
            <w:r w:rsidRPr="00842748">
              <w:rPr>
                <w:rFonts w:eastAsia="SimSun"/>
              </w:rPr>
              <w:t>D</w:t>
            </w:r>
            <w:r w:rsidRPr="00842748">
              <w:rPr>
                <w:rFonts w:eastAsia="SimSun"/>
              </w:rPr>
              <w:tab/>
              <w:t>12,600 kg</w:t>
            </w:r>
          </w:p>
        </w:tc>
        <w:tc>
          <w:tcPr>
            <w:tcW w:w="1134" w:type="dxa"/>
            <w:tcBorders>
              <w:top w:val="single" w:sz="4" w:space="0" w:color="auto"/>
              <w:left w:val="nil"/>
              <w:bottom w:val="single" w:sz="4" w:space="0" w:color="auto"/>
              <w:right w:val="nil"/>
            </w:tcBorders>
          </w:tcPr>
          <w:p w:rsidR="00D02926" w:rsidRPr="00842748" w:rsidRDefault="00D02926" w:rsidP="000D3A51">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03.2-06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lang w:val="fr-CH"/>
              </w:rPr>
            </w:pPr>
            <w:r w:rsidRPr="00842748">
              <w:rPr>
                <w:rFonts w:eastAsia="SimSun"/>
                <w:i/>
                <w:iCs/>
                <w:lang w:val="fr-CH"/>
              </w:rPr>
              <w:t>m</w:t>
            </w:r>
            <w:r w:rsidRPr="00842748">
              <w:rPr>
                <w:rFonts w:eastAsia="SimSun"/>
                <w:lang w:val="fr-CH"/>
              </w:rPr>
              <w:t xml:space="preserve"> = 0.12 </w:t>
            </w:r>
            <w:r w:rsidRPr="00842748">
              <w:rPr>
                <w:rFonts w:eastAsia="SimSun"/>
                <w:i/>
                <w:iCs/>
                <w:lang w:val="fr-CH"/>
              </w:rPr>
              <w:t>* p * M * V / T</w:t>
            </w:r>
            <w:r w:rsidRPr="00842748">
              <w:rPr>
                <w:rFonts w:eastAsia="SimSun"/>
                <w:lang w:val="fr-CH"/>
              </w:rPr>
              <w:t xml:space="preserve"> or </w:t>
            </w:r>
            <w:r w:rsidRPr="00842748">
              <w:rPr>
                <w:rFonts w:eastAsia="SimSun"/>
                <w:i/>
                <w:iCs/>
                <w:lang w:val="fr-CH"/>
              </w:rPr>
              <w:t>p = m * T / ( 0.12 * M * V )</w:t>
            </w:r>
          </w:p>
        </w:tc>
        <w:tc>
          <w:tcPr>
            <w:tcW w:w="1134" w:type="dxa"/>
            <w:tcBorders>
              <w:top w:val="single" w:sz="4" w:space="0" w:color="auto"/>
              <w:left w:val="nil"/>
              <w:bottom w:val="single" w:sz="4" w:space="0" w:color="auto"/>
              <w:right w:val="nil"/>
            </w:tcBorders>
            <w:hideMark/>
          </w:tcPr>
          <w:p w:rsidR="00D02926" w:rsidRPr="00842748" w:rsidRDefault="00D02926" w:rsidP="000D3A51">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A cargo tank has a volume of 300 m</w:t>
            </w:r>
            <w:r w:rsidRPr="00842748">
              <w:rPr>
                <w:rFonts w:eastAsia="SimSun"/>
                <w:vertAlign w:val="superscript"/>
              </w:rPr>
              <w:t>3</w:t>
            </w:r>
            <w:r w:rsidRPr="00842748">
              <w:rPr>
                <w:rFonts w:eastAsia="SimSun"/>
              </w:rPr>
              <w:t>. The tank contains 2,640 kg of gas UN No. 1978, PROPANE (M=44) at a temperature of -3</w:t>
            </w:r>
            <w:r w:rsidR="001E123D">
              <w:rPr>
                <w:rFonts w:eastAsia="SimSun"/>
              </w:rPr>
              <w:t xml:space="preserve"> </w:t>
            </w:r>
            <w:r w:rsidRPr="00842748">
              <w:rPr>
                <w:rFonts w:eastAsia="SimSun"/>
              </w:rPr>
              <w:t>°C. What is the pressure in the cargo tank?</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10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110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300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rPr>
            </w:pPr>
            <w:r w:rsidRPr="00842748">
              <w:rPr>
                <w:rFonts w:eastAsia="SimSun"/>
              </w:rPr>
              <w:t>D</w:t>
            </w:r>
            <w:r w:rsidRPr="00842748">
              <w:rPr>
                <w:rFonts w:eastAsia="SimSun"/>
              </w:rPr>
              <w:tab/>
              <w:t>450</w:t>
            </w:r>
            <w:r w:rsidR="001E123D">
              <w:rPr>
                <w:rFonts w:eastAsia="SimSun"/>
              </w:rPr>
              <w:t xml:space="preserve"> </w:t>
            </w:r>
            <w:r w:rsidRPr="00842748">
              <w:rPr>
                <w:rFonts w:eastAsia="SimSun"/>
              </w:rPr>
              <w:t>kPa</w:t>
            </w:r>
          </w:p>
        </w:tc>
        <w:tc>
          <w:tcPr>
            <w:tcW w:w="1134" w:type="dxa"/>
            <w:tcBorders>
              <w:top w:val="single" w:sz="4" w:space="0" w:color="auto"/>
              <w:left w:val="nil"/>
              <w:bottom w:val="single" w:sz="4" w:space="0" w:color="auto"/>
              <w:right w:val="nil"/>
            </w:tcBorders>
          </w:tcPr>
          <w:p w:rsidR="00D02926" w:rsidRPr="00842748" w:rsidRDefault="00D02926" w:rsidP="000D3A51">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03.2-07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lang w:val="fr-CH"/>
              </w:rPr>
            </w:pPr>
            <w:r w:rsidRPr="00842748">
              <w:rPr>
                <w:rFonts w:eastAsia="SimSun"/>
                <w:i/>
                <w:iCs/>
                <w:lang w:val="fr-CH"/>
              </w:rPr>
              <w:t>m</w:t>
            </w:r>
            <w:r w:rsidRPr="00842748">
              <w:rPr>
                <w:rFonts w:eastAsia="SimSun"/>
                <w:lang w:val="fr-CH"/>
              </w:rPr>
              <w:t xml:space="preserve"> = 0.12 </w:t>
            </w:r>
            <w:r w:rsidRPr="00842748">
              <w:rPr>
                <w:rFonts w:eastAsia="SimSun"/>
                <w:i/>
                <w:iCs/>
                <w:lang w:val="fr-CH"/>
              </w:rPr>
              <w:t>* p * M * V / T</w:t>
            </w:r>
            <w:r w:rsidRPr="00842748">
              <w:rPr>
                <w:rFonts w:eastAsia="SimSun"/>
                <w:lang w:val="fr-CH"/>
              </w:rPr>
              <w:t xml:space="preserve"> or </w:t>
            </w:r>
            <w:r w:rsidRPr="00842748">
              <w:rPr>
                <w:rFonts w:eastAsia="SimSun"/>
                <w:i/>
                <w:iCs/>
                <w:lang w:val="fr-CH"/>
              </w:rPr>
              <w:t>p = m * T / ( 0.12 * M * V )</w:t>
            </w:r>
          </w:p>
        </w:tc>
        <w:tc>
          <w:tcPr>
            <w:tcW w:w="1134" w:type="dxa"/>
            <w:tcBorders>
              <w:top w:val="single" w:sz="4" w:space="0" w:color="auto"/>
              <w:left w:val="nil"/>
              <w:bottom w:val="single" w:sz="4" w:space="0" w:color="auto"/>
              <w:right w:val="nil"/>
            </w:tcBorders>
            <w:hideMark/>
          </w:tcPr>
          <w:p w:rsidR="00D02926" w:rsidRPr="00842748" w:rsidRDefault="00D02926" w:rsidP="000D3A51">
            <w:pPr>
              <w:suppressAutoHyphens w:val="0"/>
              <w:spacing w:before="40" w:after="120"/>
              <w:ind w:right="113"/>
              <w:rPr>
                <w:rFonts w:eastAsia="SimSun"/>
              </w:rPr>
            </w:pPr>
            <w:r w:rsidRPr="00842748">
              <w:rPr>
                <w:rFonts w:eastAsia="SimSun"/>
              </w:rPr>
              <w:t>D</w:t>
            </w:r>
          </w:p>
        </w:tc>
      </w:tr>
      <w:tr w:rsidR="00D02926" w:rsidRPr="00842748" w:rsidTr="00662F26">
        <w:trPr>
          <w:trHeight w:val="1995"/>
        </w:trPr>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A cargo tank has a volume of 100 m</w:t>
            </w:r>
            <w:r w:rsidRPr="00842748">
              <w:rPr>
                <w:rFonts w:eastAsia="SimSun"/>
                <w:vertAlign w:val="superscript"/>
              </w:rPr>
              <w:t>3</w:t>
            </w:r>
            <w:r w:rsidRPr="00842748">
              <w:rPr>
                <w:rFonts w:eastAsia="SimSun"/>
              </w:rPr>
              <w:t>. The tank contains 1,176 kg of gas UN No. 1077, PROPYLENE (M=42) at a temperature of 27</w:t>
            </w:r>
            <w:r w:rsidR="001E123D">
              <w:rPr>
                <w:rFonts w:eastAsia="SimSun"/>
              </w:rPr>
              <w:t xml:space="preserve"> </w:t>
            </w:r>
            <w:r w:rsidRPr="00842748">
              <w:rPr>
                <w:rFonts w:eastAsia="SimSun"/>
              </w:rPr>
              <w:t>°C. What is the pressure in the cargo tank?</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60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190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600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10"/>
              <w:ind w:right="113"/>
              <w:rPr>
                <w:rFonts w:eastAsia="SimSun"/>
              </w:rPr>
            </w:pPr>
            <w:r w:rsidRPr="00842748">
              <w:rPr>
                <w:rFonts w:eastAsia="SimSun"/>
              </w:rPr>
              <w:t>D</w:t>
            </w:r>
            <w:r w:rsidRPr="00842748">
              <w:rPr>
                <w:rFonts w:eastAsia="SimSun"/>
              </w:rPr>
              <w:tab/>
              <w:t>700</w:t>
            </w:r>
            <w:r w:rsidR="001E123D">
              <w:rPr>
                <w:rFonts w:eastAsia="SimSun"/>
              </w:rPr>
              <w:t xml:space="preserve"> </w:t>
            </w:r>
            <w:r w:rsidRPr="00842748">
              <w:rPr>
                <w:rFonts w:eastAsia="SimSun"/>
              </w:rPr>
              <w:t>kPa</w:t>
            </w:r>
          </w:p>
        </w:tc>
        <w:tc>
          <w:tcPr>
            <w:tcW w:w="1134" w:type="dxa"/>
            <w:tcBorders>
              <w:top w:val="single" w:sz="4" w:space="0" w:color="auto"/>
              <w:left w:val="nil"/>
              <w:bottom w:val="single" w:sz="4" w:space="0" w:color="auto"/>
              <w:right w:val="nil"/>
            </w:tcBorders>
          </w:tcPr>
          <w:p w:rsidR="00D02926" w:rsidRPr="00842748" w:rsidRDefault="00D02926" w:rsidP="000D3A51">
            <w:pPr>
              <w:suppressAutoHyphens w:val="0"/>
              <w:spacing w:before="40" w:after="120"/>
              <w:ind w:right="113"/>
              <w:rPr>
                <w:rFonts w:eastAsia="SimSun"/>
              </w:rPr>
            </w:pPr>
          </w:p>
        </w:tc>
      </w:tr>
      <w:tr w:rsidR="00D02926" w:rsidRPr="00842748" w:rsidTr="00662F26">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03.2-08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lang w:val="fr-CH"/>
              </w:rPr>
            </w:pPr>
            <w:r w:rsidRPr="00842748">
              <w:rPr>
                <w:rFonts w:eastAsia="SimSun"/>
                <w:i/>
                <w:iCs/>
                <w:lang w:val="fr-CH"/>
              </w:rPr>
              <w:t>m</w:t>
            </w:r>
            <w:r w:rsidRPr="00842748">
              <w:rPr>
                <w:rFonts w:eastAsia="SimSun"/>
                <w:lang w:val="fr-CH"/>
              </w:rPr>
              <w:t xml:space="preserve"> = 0.12 </w:t>
            </w:r>
            <w:r w:rsidRPr="00842748">
              <w:rPr>
                <w:rFonts w:eastAsia="SimSun"/>
                <w:i/>
                <w:iCs/>
                <w:lang w:val="fr-CH"/>
              </w:rPr>
              <w:t xml:space="preserve">* p * M * V / T </w:t>
            </w:r>
            <w:r w:rsidRPr="00842748">
              <w:rPr>
                <w:rFonts w:eastAsia="SimSun"/>
                <w:lang w:val="fr-CH"/>
              </w:rPr>
              <w:t xml:space="preserve">or </w:t>
            </w:r>
            <w:r w:rsidRPr="00842748">
              <w:rPr>
                <w:rFonts w:eastAsia="SimSun"/>
                <w:i/>
                <w:iCs/>
                <w:lang w:val="fr-CH"/>
              </w:rPr>
              <w:t>p = m * T / ( 0.12 * M * V )</w:t>
            </w:r>
          </w:p>
        </w:tc>
        <w:tc>
          <w:tcPr>
            <w:tcW w:w="1134" w:type="dxa"/>
            <w:tcBorders>
              <w:top w:val="single" w:sz="4" w:space="0" w:color="auto"/>
              <w:left w:val="nil"/>
              <w:bottom w:val="single" w:sz="4" w:space="0" w:color="auto"/>
              <w:right w:val="nil"/>
            </w:tcBorders>
            <w:hideMark/>
          </w:tcPr>
          <w:p w:rsidR="00D02926" w:rsidRPr="00842748" w:rsidRDefault="00D02926" w:rsidP="000D3A51">
            <w:pPr>
              <w:suppressAutoHyphens w:val="0"/>
              <w:spacing w:before="40" w:after="120"/>
              <w:ind w:right="113"/>
              <w:rPr>
                <w:rFonts w:eastAsia="SimSun"/>
              </w:rPr>
            </w:pPr>
            <w:r w:rsidRPr="00842748">
              <w:rPr>
                <w:rFonts w:eastAsia="SimSun"/>
              </w:rPr>
              <w:t>C</w:t>
            </w:r>
          </w:p>
        </w:tc>
      </w:tr>
      <w:tr w:rsidR="00D02926" w:rsidRPr="00842748" w:rsidTr="00662F26">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has a volume of 450 m</w:t>
            </w:r>
            <w:r w:rsidRPr="00842748">
              <w:rPr>
                <w:rFonts w:eastAsia="SimSun"/>
                <w:vertAlign w:val="superscript"/>
              </w:rPr>
              <w:t>3</w:t>
            </w:r>
            <w:r w:rsidRPr="00842748">
              <w:rPr>
                <w:rFonts w:eastAsia="SimSun"/>
              </w:rPr>
              <w:t>. The tank contains 1,700 kg of gas UN No. 1005, AMMONIA (M=17) at a temperature of 29</w:t>
            </w:r>
            <w:r w:rsidR="001E123D">
              <w:rPr>
                <w:rFonts w:eastAsia="SimSun"/>
              </w:rPr>
              <w:t xml:space="preserve"> </w:t>
            </w:r>
            <w:r w:rsidRPr="00842748">
              <w:rPr>
                <w:rFonts w:eastAsia="SimSun"/>
              </w:rPr>
              <w:t>°C. What is the absolute pressure in the cargo tank?</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50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150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560</w:t>
            </w:r>
            <w:r w:rsidR="001E123D">
              <w:rPr>
                <w:rFonts w:eastAsia="SimSun"/>
                <w:lang w:val="es-ES"/>
              </w:rPr>
              <w:t xml:space="preserve"> </w:t>
            </w:r>
            <w:r w:rsidRPr="00842748">
              <w:rPr>
                <w:rFonts w:eastAsia="SimSun"/>
                <w:lang w:val="es-ES"/>
              </w:rPr>
              <w:t>kPa</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660</w:t>
            </w:r>
            <w:r w:rsidR="001E123D">
              <w:rPr>
                <w:rFonts w:eastAsia="SimSun"/>
              </w:rPr>
              <w:t xml:space="preserve"> </w:t>
            </w:r>
            <w:r w:rsidRPr="00842748">
              <w:rPr>
                <w:rFonts w:eastAsia="SimSun"/>
              </w:rPr>
              <w:t>kPa</w:t>
            </w:r>
          </w:p>
        </w:tc>
        <w:tc>
          <w:tcPr>
            <w:tcW w:w="1134" w:type="dxa"/>
            <w:tcBorders>
              <w:top w:val="single" w:sz="4" w:space="0" w:color="auto"/>
              <w:left w:val="nil"/>
              <w:bottom w:val="nil"/>
              <w:right w:val="nil"/>
            </w:tcBorders>
          </w:tcPr>
          <w:p w:rsidR="00D02926" w:rsidRPr="00842748" w:rsidRDefault="00D02926" w:rsidP="000D3A51">
            <w:pPr>
              <w:suppressAutoHyphens w:val="0"/>
              <w:spacing w:before="40" w:after="120"/>
              <w:ind w:right="113"/>
              <w:rPr>
                <w:rFonts w:eastAsia="SimSun"/>
              </w:rPr>
            </w:pPr>
          </w:p>
        </w:tc>
      </w:tr>
      <w:tr w:rsidR="00D02926" w:rsidRPr="00842748" w:rsidTr="00662F26">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lastRenderedPageBreak/>
              <w:t>231 03.2-09</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lang w:val="fr-CH"/>
              </w:rPr>
            </w:pPr>
            <w:r w:rsidRPr="00842748">
              <w:rPr>
                <w:rFonts w:eastAsia="SimSun"/>
                <w:i/>
                <w:iCs/>
                <w:lang w:val="fr-CH"/>
              </w:rPr>
              <w:t>m</w:t>
            </w:r>
            <w:r w:rsidRPr="00842748">
              <w:rPr>
                <w:rFonts w:eastAsia="SimSun"/>
                <w:lang w:val="fr-CH"/>
              </w:rPr>
              <w:t xml:space="preserve"> = 0.12 </w:t>
            </w:r>
            <w:r w:rsidRPr="00842748">
              <w:rPr>
                <w:rFonts w:eastAsia="SimSun"/>
                <w:i/>
                <w:iCs/>
                <w:lang w:val="fr-CH"/>
              </w:rPr>
              <w:t>* p * M * V / T</w:t>
            </w:r>
            <w:r w:rsidRPr="00842748">
              <w:rPr>
                <w:rFonts w:eastAsia="SimSun"/>
                <w:lang w:val="fr-CH"/>
              </w:rPr>
              <w:t xml:space="preserve"> or </w:t>
            </w:r>
            <w:r w:rsidRPr="00842748">
              <w:rPr>
                <w:rFonts w:eastAsia="SimSun"/>
                <w:i/>
                <w:iCs/>
                <w:lang w:val="fr-CH"/>
              </w:rPr>
              <w:t>p = m * T / ( 0.12 * M * V )</w:t>
            </w:r>
          </w:p>
        </w:tc>
        <w:tc>
          <w:tcPr>
            <w:tcW w:w="1134" w:type="dxa"/>
            <w:tcBorders>
              <w:top w:val="nil"/>
              <w:left w:val="nil"/>
              <w:bottom w:val="single" w:sz="4" w:space="0" w:color="auto"/>
              <w:right w:val="nil"/>
            </w:tcBorders>
            <w:hideMark/>
          </w:tcPr>
          <w:p w:rsidR="00D02926" w:rsidRPr="00842748" w:rsidRDefault="00D02926" w:rsidP="000D3A51">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cargo tank has a volume of 250 m</w:t>
            </w:r>
            <w:r w:rsidRPr="00842748">
              <w:rPr>
                <w:rFonts w:eastAsia="SimSun"/>
                <w:vertAlign w:val="superscript"/>
              </w:rPr>
              <w:t>3</w:t>
            </w:r>
            <w:r w:rsidRPr="00842748">
              <w:rPr>
                <w:rFonts w:eastAsia="SimSun"/>
              </w:rPr>
              <w:t>. The tank contains 1,160 kg of gas UN No. 1011, BUTANE (M=58) at a temperature of 27</w:t>
            </w:r>
            <w:r w:rsidR="001E123D">
              <w:rPr>
                <w:rFonts w:eastAsia="SimSun"/>
              </w:rPr>
              <w:t xml:space="preserve"> </w:t>
            </w:r>
            <w:r w:rsidRPr="00842748">
              <w:rPr>
                <w:rFonts w:eastAsia="SimSun"/>
              </w:rPr>
              <w:t>°C. What is the absolute pressure in the cargo tank?</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20</w:t>
            </w:r>
            <w:r w:rsidR="001E123D">
              <w:rPr>
                <w:rFonts w:eastAsia="SimSun"/>
                <w:lang w:val="es-ES"/>
              </w:rPr>
              <w:t xml:space="preserve"> </w:t>
            </w:r>
            <w:r w:rsidRPr="00842748">
              <w:rPr>
                <w:rFonts w:eastAsia="SimSun"/>
                <w:lang w:val="es-ES"/>
              </w:rPr>
              <w:t>kPa</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100</w:t>
            </w:r>
            <w:r w:rsidR="001E123D">
              <w:rPr>
                <w:rFonts w:eastAsia="SimSun"/>
                <w:lang w:val="es-ES"/>
              </w:rPr>
              <w:t xml:space="preserve"> </w:t>
            </w:r>
            <w:r w:rsidRPr="00842748">
              <w:rPr>
                <w:rFonts w:eastAsia="SimSun"/>
                <w:lang w:val="es-ES"/>
              </w:rPr>
              <w:t>kPa</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120</w:t>
            </w:r>
            <w:r w:rsidR="001E123D">
              <w:rPr>
                <w:rFonts w:eastAsia="SimSun"/>
                <w:lang w:val="es-ES"/>
              </w:rPr>
              <w:t xml:space="preserve"> </w:t>
            </w:r>
            <w:r w:rsidRPr="00842748">
              <w:rPr>
                <w:rFonts w:eastAsia="SimSun"/>
                <w:lang w:val="es-ES"/>
              </w:rPr>
              <w:t>kPa</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200</w:t>
            </w:r>
            <w:r w:rsidR="001E123D">
              <w:rPr>
                <w:rFonts w:eastAsia="SimSun"/>
              </w:rPr>
              <w:t xml:space="preserve"> </w:t>
            </w:r>
            <w:r w:rsidRPr="00842748">
              <w:rPr>
                <w:rFonts w:eastAsia="SimSun"/>
              </w:rPr>
              <w:t>kPa</w:t>
            </w:r>
          </w:p>
        </w:tc>
        <w:tc>
          <w:tcPr>
            <w:tcW w:w="1134" w:type="dxa"/>
            <w:tcBorders>
              <w:top w:val="single" w:sz="4" w:space="0" w:color="auto"/>
              <w:left w:val="nil"/>
              <w:bottom w:val="single" w:sz="4" w:space="0" w:color="auto"/>
              <w:right w:val="nil"/>
            </w:tcBorders>
          </w:tcPr>
          <w:p w:rsidR="00D02926" w:rsidRPr="00842748" w:rsidRDefault="00D02926" w:rsidP="000D3A51">
            <w:pPr>
              <w:keepNext/>
              <w:keepLines/>
              <w:suppressAutoHyphens w:val="0"/>
              <w:spacing w:before="40" w:after="120"/>
              <w:ind w:right="113"/>
              <w:rPr>
                <w:rFonts w:eastAsia="SimSun"/>
              </w:rPr>
            </w:pPr>
          </w:p>
        </w:tc>
      </w:tr>
      <w:tr w:rsidR="00D02926" w:rsidRPr="00842748" w:rsidTr="00973A3D">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03.2-10</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lang w:val="fr-CH"/>
              </w:rPr>
            </w:pPr>
            <w:r w:rsidRPr="00842748">
              <w:rPr>
                <w:rFonts w:eastAsia="SimSun"/>
                <w:i/>
                <w:iCs/>
                <w:lang w:val="fr-CH"/>
              </w:rPr>
              <w:t>m</w:t>
            </w:r>
            <w:r w:rsidRPr="00842748">
              <w:rPr>
                <w:rFonts w:eastAsia="SimSun"/>
                <w:lang w:val="fr-CH"/>
              </w:rPr>
              <w:t xml:space="preserve"> = 0.12 </w:t>
            </w:r>
            <w:r w:rsidRPr="00842748">
              <w:rPr>
                <w:rFonts w:eastAsia="SimSun"/>
                <w:i/>
                <w:iCs/>
                <w:lang w:val="fr-CH"/>
              </w:rPr>
              <w:t>* p * M * V / T</w:t>
            </w:r>
            <w:r w:rsidRPr="00842748">
              <w:rPr>
                <w:rFonts w:eastAsia="SimSun"/>
                <w:lang w:val="fr-CH"/>
              </w:rPr>
              <w:t xml:space="preserve"> or </w:t>
            </w:r>
            <w:r w:rsidRPr="00842748">
              <w:rPr>
                <w:rFonts w:eastAsia="SimSun"/>
                <w:i/>
                <w:iCs/>
                <w:lang w:val="fr-CH"/>
              </w:rPr>
              <w:t>p = m * T / ( 0.12 * M * V )</w:t>
            </w:r>
          </w:p>
        </w:tc>
        <w:tc>
          <w:tcPr>
            <w:tcW w:w="1134" w:type="dxa"/>
            <w:tcBorders>
              <w:top w:val="single" w:sz="4" w:space="0" w:color="auto"/>
              <w:left w:val="nil"/>
              <w:bottom w:val="single" w:sz="4" w:space="0" w:color="auto"/>
              <w:right w:val="nil"/>
            </w:tcBorders>
            <w:hideMark/>
          </w:tcPr>
          <w:p w:rsidR="00D02926" w:rsidRPr="00842748" w:rsidRDefault="00D02926" w:rsidP="000D3A51">
            <w:pPr>
              <w:suppressAutoHyphens w:val="0"/>
              <w:spacing w:before="40" w:after="120"/>
              <w:ind w:right="113"/>
              <w:rPr>
                <w:rFonts w:eastAsia="SimSun"/>
              </w:rPr>
            </w:pPr>
            <w:r w:rsidRPr="00842748">
              <w:rPr>
                <w:rFonts w:eastAsia="SimSun"/>
              </w:rPr>
              <w:t>D</w:t>
            </w:r>
          </w:p>
        </w:tc>
      </w:tr>
      <w:tr w:rsidR="00973A3D" w:rsidRPr="00842748" w:rsidTr="003677FC">
        <w:tc>
          <w:tcPr>
            <w:tcW w:w="1560" w:type="dxa"/>
            <w:tcBorders>
              <w:top w:val="single" w:sz="4" w:space="0" w:color="auto"/>
              <w:left w:val="nil"/>
              <w:bottom w:val="single" w:sz="12" w:space="0" w:color="auto"/>
              <w:right w:val="nil"/>
            </w:tcBorders>
          </w:tcPr>
          <w:p w:rsidR="00973A3D" w:rsidRPr="00842748" w:rsidRDefault="00973A3D"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tcPr>
          <w:p w:rsidR="00E80138" w:rsidRPr="00842748" w:rsidRDefault="00E80138" w:rsidP="00E80138">
            <w:pPr>
              <w:suppressAutoHyphens w:val="0"/>
              <w:spacing w:before="40" w:after="120"/>
              <w:ind w:right="113"/>
              <w:rPr>
                <w:rFonts w:eastAsia="SimSun"/>
              </w:rPr>
            </w:pPr>
            <w:r w:rsidRPr="00842748">
              <w:rPr>
                <w:rFonts w:eastAsia="SimSun"/>
              </w:rPr>
              <w:t>A cargo tank has a volume of 200 m</w:t>
            </w:r>
            <w:r w:rsidRPr="00842748">
              <w:rPr>
                <w:rFonts w:eastAsia="SimSun"/>
                <w:vertAlign w:val="superscript"/>
              </w:rPr>
              <w:t>3</w:t>
            </w:r>
            <w:r w:rsidRPr="00842748">
              <w:rPr>
                <w:rFonts w:eastAsia="SimSun"/>
              </w:rPr>
              <w:t xml:space="preserve">. The tank contains 2,000 kg of gas UN No. </w:t>
            </w:r>
            <w:del w:id="69" w:author="Robert Daly" w:date="2018-11-01T10:41:00Z">
              <w:r w:rsidRPr="00842748" w:rsidDel="007D071B">
                <w:rPr>
                  <w:rFonts w:eastAsia="SimSun"/>
                </w:rPr>
                <w:delText>1068</w:delText>
              </w:r>
            </w:del>
            <w:ins w:id="70" w:author="Robert Daly" w:date="2018-11-01T10:41:00Z">
              <w:r w:rsidRPr="00842748">
                <w:rPr>
                  <w:rFonts w:eastAsia="SimSun"/>
                </w:rPr>
                <w:t>10</w:t>
              </w:r>
              <w:r>
                <w:rPr>
                  <w:rFonts w:eastAsia="SimSun"/>
                </w:rPr>
                <w:t>86</w:t>
              </w:r>
            </w:ins>
            <w:r w:rsidRPr="00842748">
              <w:rPr>
                <w:rFonts w:eastAsia="SimSun"/>
              </w:rPr>
              <w:t>, VINYL CHLORIDE (M=62.5) at a temperature of 27</w:t>
            </w:r>
            <w:r>
              <w:rPr>
                <w:rFonts w:eastAsia="SimSun"/>
              </w:rPr>
              <w:t xml:space="preserve"> </w:t>
            </w:r>
            <w:r w:rsidRPr="00842748">
              <w:rPr>
                <w:rFonts w:eastAsia="SimSun"/>
              </w:rPr>
              <w:t>°C. What is the absolute pressure in the cargo tank?</w:t>
            </w:r>
          </w:p>
          <w:p w:rsidR="00E80138" w:rsidRPr="00842748" w:rsidRDefault="00E80138" w:rsidP="00E80138">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40</w:t>
            </w:r>
            <w:r>
              <w:rPr>
                <w:rFonts w:eastAsia="SimSun"/>
                <w:lang w:val="es-ES"/>
              </w:rPr>
              <w:t xml:space="preserve"> </w:t>
            </w:r>
            <w:r w:rsidRPr="00842748">
              <w:rPr>
                <w:rFonts w:eastAsia="SimSun"/>
                <w:lang w:val="es-ES"/>
              </w:rPr>
              <w:t>kPa</w:t>
            </w:r>
          </w:p>
          <w:p w:rsidR="00E80138" w:rsidRPr="00842748" w:rsidRDefault="00E80138" w:rsidP="00E80138">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140</w:t>
            </w:r>
            <w:r>
              <w:rPr>
                <w:rFonts w:eastAsia="SimSun"/>
                <w:lang w:val="es-ES"/>
              </w:rPr>
              <w:t xml:space="preserve"> </w:t>
            </w:r>
            <w:r w:rsidRPr="00842748">
              <w:rPr>
                <w:rFonts w:eastAsia="SimSun"/>
                <w:lang w:val="es-ES"/>
              </w:rPr>
              <w:t>kPa</w:t>
            </w:r>
          </w:p>
          <w:p w:rsidR="00E80138" w:rsidRPr="00842748" w:rsidRDefault="00E80138" w:rsidP="00E80138">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300</w:t>
            </w:r>
            <w:r>
              <w:rPr>
                <w:rFonts w:eastAsia="SimSun"/>
                <w:lang w:val="es-ES"/>
              </w:rPr>
              <w:t xml:space="preserve"> </w:t>
            </w:r>
            <w:r w:rsidRPr="00842748">
              <w:rPr>
                <w:rFonts w:eastAsia="SimSun"/>
                <w:lang w:val="es-ES"/>
              </w:rPr>
              <w:t>kPa</w:t>
            </w:r>
          </w:p>
          <w:p w:rsidR="003677FC" w:rsidRPr="003677FC" w:rsidRDefault="00E80138" w:rsidP="00AF32FD">
            <w:pPr>
              <w:suppressAutoHyphens w:val="0"/>
              <w:spacing w:before="40" w:after="120" w:line="240" w:lineRule="auto"/>
              <w:ind w:right="113"/>
              <w:rPr>
                <w:rFonts w:eastAsia="SimSun"/>
                <w:i/>
                <w:iCs/>
                <w:sz w:val="4"/>
                <w:szCs w:val="4"/>
                <w:lang w:val="fr-CH"/>
              </w:rPr>
            </w:pPr>
            <w:r w:rsidRPr="00842748">
              <w:rPr>
                <w:rFonts w:eastAsia="SimSun"/>
              </w:rPr>
              <w:t>D</w:t>
            </w:r>
            <w:r w:rsidRPr="00842748">
              <w:rPr>
                <w:rFonts w:eastAsia="SimSun"/>
              </w:rPr>
              <w:tab/>
              <w:t>400</w:t>
            </w:r>
            <w:r>
              <w:rPr>
                <w:rFonts w:eastAsia="SimSun"/>
              </w:rPr>
              <w:t xml:space="preserve"> </w:t>
            </w:r>
            <w:r w:rsidRPr="00842748">
              <w:rPr>
                <w:rFonts w:eastAsia="SimSun"/>
              </w:rPr>
              <w:t>kPa</w:t>
            </w:r>
          </w:p>
        </w:tc>
        <w:tc>
          <w:tcPr>
            <w:tcW w:w="1134" w:type="dxa"/>
            <w:tcBorders>
              <w:top w:val="single" w:sz="4" w:space="0" w:color="auto"/>
              <w:left w:val="nil"/>
              <w:bottom w:val="single" w:sz="12" w:space="0" w:color="auto"/>
              <w:right w:val="nil"/>
            </w:tcBorders>
          </w:tcPr>
          <w:p w:rsidR="00973A3D" w:rsidRPr="00842748" w:rsidRDefault="00973A3D" w:rsidP="000D3A51">
            <w:pPr>
              <w:suppressAutoHyphens w:val="0"/>
              <w:spacing w:before="40" w:after="120"/>
              <w:ind w:right="113"/>
              <w:rPr>
                <w:rFonts w:eastAsia="SimSun"/>
              </w:rPr>
            </w:pPr>
          </w:p>
        </w:tc>
      </w:tr>
    </w:tbl>
    <w:p w:rsidR="00E80138" w:rsidRDefault="00E80138" w:rsidP="00D02926">
      <w:pPr>
        <w:spacing w:after="120"/>
        <w:ind w:left="1134" w:right="1134"/>
        <w:jc w:val="both"/>
        <w:rPr>
          <w:rFonts w:eastAsia="SimSun"/>
          <w:lang w:eastAsia="zh-CN"/>
        </w:rPr>
      </w:pPr>
    </w:p>
    <w:p w:rsidR="006202EF" w:rsidRDefault="00E80138" w:rsidP="00D02926">
      <w:pPr>
        <w:spacing w:after="120"/>
        <w:ind w:left="1134" w:right="1134"/>
        <w:jc w:val="both"/>
        <w:rPr>
          <w:rFonts w:eastAsia="SimSun"/>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6202EF" w:rsidP="001F30AA">
            <w:pPr>
              <w:keepNext/>
              <w:keepLines/>
              <w:tabs>
                <w:tab w:val="right" w:pos="851"/>
              </w:tabs>
              <w:spacing w:before="360" w:after="240" w:line="300" w:lineRule="exact"/>
              <w:ind w:left="1134" w:right="1134" w:hanging="1134"/>
              <w:rPr>
                <w:b/>
                <w:sz w:val="28"/>
              </w:rPr>
            </w:pPr>
            <w:r>
              <w:rPr>
                <w:rFonts w:eastAsia="SimSun"/>
                <w:lang w:eastAsia="zh-CN"/>
              </w:rPr>
              <w:br w:type="page"/>
            </w:r>
            <w:r w:rsidR="00D02926" w:rsidRPr="00842748">
              <w:rPr>
                <w:sz w:val="28"/>
              </w:rPr>
              <w:br w:type="page"/>
            </w:r>
            <w:r w:rsidR="00D02926" w:rsidRPr="00842748">
              <w:rPr>
                <w:b/>
                <w:sz w:val="28"/>
              </w:rPr>
              <w:t>Knowledge of physics and chemistry</w:t>
            </w:r>
          </w:p>
          <w:p w:rsidR="00D02926" w:rsidRPr="00842748" w:rsidRDefault="00D02926" w:rsidP="001F30AA">
            <w:pPr>
              <w:keepNext/>
              <w:keepLines/>
              <w:tabs>
                <w:tab w:val="right" w:pos="851"/>
              </w:tabs>
              <w:spacing w:before="240" w:after="120" w:line="240" w:lineRule="exact"/>
              <w:ind w:right="1134"/>
              <w:rPr>
                <w:b/>
                <w:i/>
                <w:sz w:val="16"/>
              </w:rPr>
            </w:pPr>
            <w:r w:rsidRPr="00842748">
              <w:rPr>
                <w:b/>
              </w:rPr>
              <w:t>Examination objective 4: Density and volume of liquids</w:t>
            </w:r>
            <w:r w:rsidRPr="00842748">
              <w:rPr>
                <w:b/>
              </w:rPr>
              <w:br/>
              <w:t>Density and volume under changes in temperature</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1F30AA">
            <w:pPr>
              <w:keepNext/>
              <w:keepLines/>
              <w:spacing w:before="80" w:after="80" w:line="200" w:lineRule="exact"/>
              <w:ind w:right="113"/>
              <w:rPr>
                <w:i/>
                <w:sz w:val="16"/>
              </w:rPr>
            </w:pPr>
            <w:r w:rsidRPr="00842748">
              <w:rPr>
                <w:i/>
                <w:sz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1F30AA">
            <w:pPr>
              <w:keepNext/>
              <w:keepLines/>
              <w:spacing w:before="80" w:after="80" w:line="200" w:lineRule="exact"/>
              <w:ind w:right="113"/>
              <w:rPr>
                <w:i/>
                <w:sz w:val="16"/>
              </w:rPr>
            </w:pPr>
            <w:r w:rsidRPr="00842748">
              <w:rPr>
                <w:i/>
                <w:sz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pacing w:before="80" w:after="80" w:line="200" w:lineRule="exact"/>
              <w:ind w:right="113"/>
              <w:rPr>
                <w:i/>
                <w:sz w:val="16"/>
              </w:rPr>
            </w:pPr>
            <w:r w:rsidRPr="00842748">
              <w:rPr>
                <w:i/>
                <w:sz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1F30AA">
            <w:pPr>
              <w:keepNext/>
              <w:keepLines/>
              <w:spacing w:before="80" w:after="80" w:line="200" w:lineRule="exact"/>
              <w:ind w:right="113"/>
              <w:rPr>
                <w:i/>
                <w:sz w:val="16"/>
              </w:rPr>
            </w:pPr>
          </w:p>
        </w:tc>
        <w:tc>
          <w:tcPr>
            <w:tcW w:w="5811" w:type="dxa"/>
            <w:tcBorders>
              <w:top w:val="single" w:sz="12" w:space="0" w:color="auto"/>
              <w:left w:val="nil"/>
              <w:bottom w:val="nil"/>
              <w:right w:val="nil"/>
            </w:tcBorders>
            <w:vAlign w:val="bottom"/>
          </w:tcPr>
          <w:p w:rsidR="00D02926" w:rsidRPr="00842748" w:rsidRDefault="00D02926" w:rsidP="001F30AA">
            <w:pPr>
              <w:keepNext/>
              <w:keepLines/>
              <w:spacing w:before="80" w:after="80" w:line="200" w:lineRule="exact"/>
              <w:ind w:right="113"/>
              <w:rPr>
                <w:i/>
                <w:sz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pacing w:before="80" w:after="80" w:line="200" w:lineRule="exact"/>
              <w:ind w:right="113"/>
              <w:rPr>
                <w:i/>
                <w:sz w:val="16"/>
              </w:rPr>
            </w:pPr>
          </w:p>
        </w:tc>
      </w:tr>
      <w:tr w:rsidR="00D02926" w:rsidRPr="00842748" w:rsidTr="00C17E58">
        <w:tc>
          <w:tcPr>
            <w:tcW w:w="1560" w:type="dxa"/>
            <w:tcBorders>
              <w:top w:val="nil"/>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rPr>
            </w:pPr>
            <w:r w:rsidRPr="00842748">
              <w:rPr>
                <w:rFonts w:eastAsia="SimSun"/>
              </w:rPr>
              <w:t>231 04.1-01</w:t>
            </w:r>
          </w:p>
        </w:tc>
        <w:tc>
          <w:tcPr>
            <w:tcW w:w="5811" w:type="dxa"/>
            <w:tcBorders>
              <w:top w:val="nil"/>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nil"/>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C</w:t>
            </w:r>
          </w:p>
        </w:tc>
      </w:tr>
      <w:tr w:rsidR="00D02926" w:rsidRPr="00842748" w:rsidTr="00BB25A7">
        <w:tc>
          <w:tcPr>
            <w:tcW w:w="1560" w:type="dxa"/>
            <w:tcBorders>
              <w:top w:val="single" w:sz="4" w:space="0" w:color="auto"/>
              <w:left w:val="nil"/>
              <w:bottom w:val="single" w:sz="4" w:space="0" w:color="auto"/>
              <w:right w:val="nil"/>
            </w:tcBorders>
          </w:tcPr>
          <w:p w:rsidR="00D02926" w:rsidRPr="00842748" w:rsidRDefault="00D02926" w:rsidP="001F30A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rPr>
            </w:pPr>
            <w:r w:rsidRPr="00842748">
              <w:rPr>
                <w:rFonts w:eastAsia="SimSun"/>
              </w:rPr>
              <w:t>A cargo tank contains 100 m</w:t>
            </w:r>
            <w:r w:rsidRPr="00842748">
              <w:rPr>
                <w:rFonts w:eastAsia="SimSun"/>
                <w:vertAlign w:val="superscript"/>
              </w:rPr>
              <w:t>3</w:t>
            </w:r>
            <w:r w:rsidRPr="00842748">
              <w:rPr>
                <w:rFonts w:eastAsia="SimSun"/>
              </w:rPr>
              <w:t xml:space="preserve"> of UN No. 1978, PROPANE liquefied at a temperature of -5 °C. The contents are brought to a temperature of 20 °C. The substance then takes up what volume (rounded to the nearest m</w:t>
            </w:r>
            <w:r w:rsidRPr="00842748">
              <w:rPr>
                <w:rFonts w:eastAsia="SimSun"/>
                <w:vertAlign w:val="superscript"/>
              </w:rPr>
              <w:t>3</w:t>
            </w:r>
            <w:r w:rsidRPr="00842748">
              <w:rPr>
                <w:rFonts w:eastAsia="SimSun"/>
              </w:rPr>
              <w:t>)? Use the tables</w:t>
            </w:r>
          </w:p>
          <w:p w:rsidR="00D02926" w:rsidRPr="00842748" w:rsidRDefault="00D02926" w:rsidP="001F30AA">
            <w:pPr>
              <w:keepNext/>
              <w:keepLines/>
              <w:suppressAutoHyphens w:val="0"/>
              <w:spacing w:before="40" w:after="120"/>
              <w:ind w:right="113"/>
              <w:rPr>
                <w:rFonts w:eastAsia="SimSun"/>
              </w:rPr>
            </w:pPr>
            <w:r w:rsidRPr="00842748">
              <w:rPr>
                <w:rFonts w:eastAsia="SimSun"/>
              </w:rPr>
              <w:t>A</w:t>
            </w:r>
            <w:r w:rsidRPr="00842748">
              <w:rPr>
                <w:rFonts w:eastAsia="SimSun"/>
              </w:rPr>
              <w:tab/>
              <w:t>91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B</w:t>
            </w:r>
            <w:r w:rsidRPr="00842748">
              <w:rPr>
                <w:rFonts w:eastAsia="SimSun"/>
              </w:rPr>
              <w:tab/>
              <w:t>93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C</w:t>
            </w:r>
            <w:r w:rsidRPr="00842748">
              <w:rPr>
                <w:rFonts w:eastAsia="SimSun"/>
              </w:rPr>
              <w:tab/>
              <w:t>107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D</w:t>
            </w:r>
            <w:r w:rsidRPr="00842748">
              <w:rPr>
                <w:rFonts w:eastAsia="SimSun"/>
              </w:rPr>
              <w:tab/>
              <w:t>109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BB25A7">
        <w:tc>
          <w:tcPr>
            <w:tcW w:w="1560" w:type="dxa"/>
            <w:tcBorders>
              <w:top w:val="single" w:sz="4" w:space="0" w:color="auto"/>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rPr>
            </w:pPr>
            <w:r w:rsidRPr="00842748">
              <w:rPr>
                <w:rFonts w:eastAsia="SimSun"/>
              </w:rPr>
              <w:t>231 04.1-02</w:t>
            </w:r>
          </w:p>
        </w:tc>
        <w:tc>
          <w:tcPr>
            <w:tcW w:w="5811" w:type="dxa"/>
            <w:tcBorders>
              <w:top w:val="single" w:sz="4" w:space="0" w:color="auto"/>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1F30A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1F30AA">
            <w:pPr>
              <w:keepNext/>
              <w:keepLines/>
              <w:suppressAutoHyphens w:val="0"/>
              <w:spacing w:before="40" w:after="120"/>
              <w:ind w:right="113"/>
              <w:rPr>
                <w:rFonts w:eastAsia="SimSun"/>
              </w:rPr>
            </w:pPr>
            <w:r w:rsidRPr="00842748">
              <w:rPr>
                <w:rFonts w:eastAsia="SimSun"/>
              </w:rPr>
              <w:t>A cargo tank contains 100 m</w:t>
            </w:r>
            <w:r w:rsidRPr="00842748">
              <w:rPr>
                <w:rFonts w:eastAsia="SimSun"/>
                <w:vertAlign w:val="superscript"/>
              </w:rPr>
              <w:t>3</w:t>
            </w:r>
            <w:r w:rsidRPr="00842748">
              <w:rPr>
                <w:rFonts w:eastAsia="SimSun"/>
              </w:rPr>
              <w:t xml:space="preserve"> of UN No. 1978, PROPANE liquefied at a temperature of 20 °C. The contents are brought to a temperature of </w:t>
            </w:r>
            <w:r w:rsidRPr="00842748">
              <w:rPr>
                <w:rFonts w:eastAsia="SimSun"/>
              </w:rPr>
              <w:noBreakHyphen/>
              <w:t>5 °C. The substance then takes up what volume (rounded to the nearest m</w:t>
            </w:r>
            <w:r w:rsidRPr="00842748">
              <w:rPr>
                <w:rFonts w:eastAsia="SimSun"/>
                <w:vertAlign w:val="superscript"/>
              </w:rPr>
              <w:t>3</w:t>
            </w:r>
            <w:r w:rsidRPr="00842748">
              <w:rPr>
                <w:rFonts w:eastAsia="SimSun"/>
              </w:rPr>
              <w:t>)? Use the tables</w:t>
            </w:r>
          </w:p>
          <w:p w:rsidR="00D02926" w:rsidRPr="00842748" w:rsidRDefault="00D02926" w:rsidP="001F30AA">
            <w:pPr>
              <w:keepNext/>
              <w:keepLines/>
              <w:suppressAutoHyphens w:val="0"/>
              <w:spacing w:before="40" w:after="120"/>
              <w:ind w:right="113"/>
              <w:rPr>
                <w:rFonts w:eastAsia="SimSun"/>
              </w:rPr>
            </w:pPr>
            <w:r w:rsidRPr="00842748">
              <w:rPr>
                <w:rFonts w:eastAsia="SimSun"/>
              </w:rPr>
              <w:t>A</w:t>
            </w:r>
            <w:r w:rsidRPr="00842748">
              <w:rPr>
                <w:rFonts w:eastAsia="SimSun"/>
              </w:rPr>
              <w:tab/>
              <w:t>91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B</w:t>
            </w:r>
            <w:r w:rsidRPr="00842748">
              <w:rPr>
                <w:rFonts w:eastAsia="SimSun"/>
              </w:rPr>
              <w:tab/>
              <w:t>93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C</w:t>
            </w:r>
            <w:r w:rsidRPr="00842748">
              <w:rPr>
                <w:rFonts w:eastAsia="SimSun"/>
              </w:rPr>
              <w:tab/>
              <w:t>107 m</w:t>
            </w:r>
            <w:r w:rsidRPr="00842748">
              <w:rPr>
                <w:rFonts w:eastAsia="SimSun"/>
                <w:vertAlign w:val="superscript"/>
              </w:rPr>
              <w:t>3</w:t>
            </w:r>
          </w:p>
          <w:p w:rsidR="00D02926" w:rsidRPr="00842748" w:rsidRDefault="00D02926" w:rsidP="001F30AA">
            <w:pPr>
              <w:keepNext/>
              <w:keepLines/>
              <w:suppressAutoHyphens w:val="0"/>
              <w:spacing w:before="40" w:after="120"/>
              <w:ind w:right="113"/>
              <w:rPr>
                <w:rFonts w:eastAsia="SimSun"/>
              </w:rPr>
            </w:pPr>
            <w:r w:rsidRPr="00842748">
              <w:rPr>
                <w:rFonts w:eastAsia="SimSun"/>
              </w:rPr>
              <w:t>D</w:t>
            </w:r>
            <w:r w:rsidRPr="00842748">
              <w:rPr>
                <w:rFonts w:eastAsia="SimSun"/>
              </w:rPr>
              <w:tab/>
              <w:t>109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t>231 04.1-03</w:t>
            </w:r>
          </w:p>
        </w:tc>
        <w:tc>
          <w:tcPr>
            <w:tcW w:w="5811"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C</w:t>
            </w:r>
          </w:p>
        </w:tc>
      </w:tr>
      <w:tr w:rsidR="00D02926" w:rsidRPr="00842748" w:rsidTr="00CA12B2">
        <w:tc>
          <w:tcPr>
            <w:tcW w:w="1560" w:type="dxa"/>
            <w:tcBorders>
              <w:top w:val="single" w:sz="4" w:space="0" w:color="auto"/>
              <w:left w:val="nil"/>
              <w:bottom w:val="single" w:sz="4" w:space="0" w:color="auto"/>
              <w:right w:val="nil"/>
            </w:tcBorders>
          </w:tcPr>
          <w:p w:rsidR="00D02926" w:rsidRPr="00842748" w:rsidRDefault="00D02926" w:rsidP="006202EF">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t>A cargo tank contains 100 m</w:t>
            </w:r>
            <w:r w:rsidRPr="00842748">
              <w:rPr>
                <w:rFonts w:eastAsia="SimSun"/>
                <w:vertAlign w:val="superscript"/>
              </w:rPr>
              <w:t>3</w:t>
            </w:r>
            <w:r w:rsidRPr="00842748">
              <w:rPr>
                <w:rFonts w:eastAsia="SimSun"/>
              </w:rPr>
              <w:t xml:space="preserve"> of UN No. 1010, BUTADIENE-1-3, STABILIZED liquefied at a temperature of -10 °C. The contents are brought to a temperature of 20 °C. The substance then takes up what volume (rounded to the nearest m</w:t>
            </w:r>
            <w:r w:rsidRPr="00842748">
              <w:rPr>
                <w:rFonts w:eastAsia="SimSun"/>
                <w:vertAlign w:val="superscript"/>
              </w:rPr>
              <w:t>3</w:t>
            </w:r>
            <w:r w:rsidRPr="00842748">
              <w:rPr>
                <w:rFonts w:eastAsia="SimSun"/>
              </w:rPr>
              <w:t>)? Use the tables</w:t>
            </w:r>
          </w:p>
          <w:p w:rsidR="00D02926" w:rsidRPr="00842748" w:rsidRDefault="00D02926" w:rsidP="006202EF">
            <w:pPr>
              <w:suppressAutoHyphens w:val="0"/>
              <w:spacing w:before="40" w:after="120"/>
              <w:ind w:right="113"/>
              <w:rPr>
                <w:rFonts w:eastAsia="SimSun"/>
              </w:rPr>
            </w:pPr>
            <w:r w:rsidRPr="00842748">
              <w:rPr>
                <w:rFonts w:eastAsia="SimSun"/>
              </w:rPr>
              <w:t>A</w:t>
            </w:r>
            <w:r w:rsidRPr="00842748">
              <w:rPr>
                <w:rFonts w:eastAsia="SimSun"/>
              </w:rPr>
              <w:tab/>
              <w:t>90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B</w:t>
            </w:r>
            <w:r w:rsidRPr="00842748">
              <w:rPr>
                <w:rFonts w:eastAsia="SimSun"/>
              </w:rPr>
              <w:tab/>
              <w:t>95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C</w:t>
            </w:r>
            <w:r w:rsidRPr="00842748">
              <w:rPr>
                <w:rFonts w:eastAsia="SimSun"/>
              </w:rPr>
              <w:tab/>
              <w:t>106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D</w:t>
            </w:r>
            <w:r w:rsidRPr="00842748">
              <w:rPr>
                <w:rFonts w:eastAsia="SimSun"/>
              </w:rPr>
              <w:tab/>
              <w:t>111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1F30AA">
        <w:tc>
          <w:tcPr>
            <w:tcW w:w="1560"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t>231 04.1-04</w:t>
            </w:r>
          </w:p>
        </w:tc>
        <w:tc>
          <w:tcPr>
            <w:tcW w:w="5811"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keepNext/>
              <w:keepLines/>
              <w:suppressAutoHyphens w:val="0"/>
              <w:spacing w:before="40" w:after="120"/>
              <w:ind w:right="113"/>
              <w:rPr>
                <w:rFonts w:eastAsia="SimSun"/>
              </w:rPr>
            </w:pPr>
            <w:r w:rsidRPr="00842748">
              <w:rPr>
                <w:rFonts w:eastAsia="SimSun"/>
              </w:rPr>
              <w:t>B</w:t>
            </w:r>
          </w:p>
        </w:tc>
      </w:tr>
      <w:tr w:rsidR="00D02926" w:rsidRPr="00842748" w:rsidTr="001F30AA">
        <w:tc>
          <w:tcPr>
            <w:tcW w:w="1560" w:type="dxa"/>
            <w:tcBorders>
              <w:top w:val="single" w:sz="4" w:space="0" w:color="auto"/>
              <w:left w:val="nil"/>
              <w:bottom w:val="nil"/>
              <w:right w:val="nil"/>
            </w:tcBorders>
          </w:tcPr>
          <w:p w:rsidR="00D02926" w:rsidRPr="00842748" w:rsidRDefault="00D02926" w:rsidP="006202EF">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t>A cargo tank contains 100 m</w:t>
            </w:r>
            <w:r w:rsidRPr="00842748">
              <w:rPr>
                <w:rFonts w:eastAsia="SimSun"/>
                <w:vertAlign w:val="superscript"/>
              </w:rPr>
              <w:t>3</w:t>
            </w:r>
            <w:r w:rsidRPr="00842748">
              <w:rPr>
                <w:rFonts w:eastAsia="SimSun"/>
              </w:rPr>
              <w:t xml:space="preserve"> of UN No. 1011, BUTANE liquefied at a temperature of 20 °C. The contents are brought to a temperature of </w:t>
            </w:r>
            <w:r w:rsidRPr="00842748">
              <w:rPr>
                <w:rFonts w:eastAsia="SimSun"/>
              </w:rPr>
              <w:noBreakHyphen/>
              <w:t>10 °C. The substance then takes up what volume (rounded to the nearest m</w:t>
            </w:r>
            <w:r w:rsidRPr="00842748">
              <w:rPr>
                <w:rFonts w:eastAsia="SimSun"/>
                <w:vertAlign w:val="superscript"/>
              </w:rPr>
              <w:t>3</w:t>
            </w:r>
            <w:r w:rsidRPr="00842748">
              <w:rPr>
                <w:rFonts w:eastAsia="SimSun"/>
              </w:rPr>
              <w:t>)? Use the tables</w:t>
            </w:r>
          </w:p>
          <w:p w:rsidR="00D02926" w:rsidRPr="00842748" w:rsidRDefault="00D02926" w:rsidP="006202EF">
            <w:pPr>
              <w:suppressAutoHyphens w:val="0"/>
              <w:spacing w:before="40" w:after="120"/>
              <w:ind w:right="113"/>
              <w:rPr>
                <w:rFonts w:eastAsia="SimSun"/>
              </w:rPr>
            </w:pPr>
            <w:r w:rsidRPr="00842748">
              <w:rPr>
                <w:rFonts w:eastAsia="SimSun"/>
              </w:rPr>
              <w:t>A</w:t>
            </w:r>
            <w:r w:rsidRPr="00842748">
              <w:rPr>
                <w:rFonts w:eastAsia="SimSun"/>
              </w:rPr>
              <w:tab/>
              <w:t>90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B</w:t>
            </w:r>
            <w:r w:rsidRPr="00842748">
              <w:rPr>
                <w:rFonts w:eastAsia="SimSun"/>
              </w:rPr>
              <w:tab/>
              <w:t>95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C</w:t>
            </w:r>
            <w:r w:rsidRPr="00842748">
              <w:rPr>
                <w:rFonts w:eastAsia="SimSun"/>
              </w:rPr>
              <w:tab/>
              <w:t>106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D</w:t>
            </w:r>
            <w:r w:rsidRPr="00842748">
              <w:rPr>
                <w:rFonts w:eastAsia="SimSun"/>
              </w:rPr>
              <w:tab/>
              <w:t>111 m</w:t>
            </w:r>
            <w:r w:rsidRPr="00842748">
              <w:rPr>
                <w:rFonts w:eastAsia="SimSun"/>
                <w:vertAlign w:val="superscript"/>
              </w:rPr>
              <w:t>3</w:t>
            </w:r>
          </w:p>
        </w:tc>
        <w:tc>
          <w:tcPr>
            <w:tcW w:w="1134" w:type="dxa"/>
            <w:tcBorders>
              <w:top w:val="single" w:sz="4" w:space="0" w:color="auto"/>
              <w:left w:val="nil"/>
              <w:bottom w:val="nil"/>
              <w:right w:val="nil"/>
            </w:tcBorders>
          </w:tcPr>
          <w:p w:rsidR="00D02926" w:rsidRPr="00842748" w:rsidRDefault="00D02926" w:rsidP="006C5F2C">
            <w:pPr>
              <w:keepNext/>
              <w:keepLines/>
              <w:suppressAutoHyphens w:val="0"/>
              <w:spacing w:before="40" w:after="120"/>
              <w:ind w:right="113"/>
              <w:rPr>
                <w:rFonts w:eastAsia="SimSun"/>
              </w:rPr>
            </w:pPr>
          </w:p>
        </w:tc>
      </w:tr>
      <w:tr w:rsidR="00D02926" w:rsidRPr="00842748" w:rsidTr="001F30AA">
        <w:tc>
          <w:tcPr>
            <w:tcW w:w="1560" w:type="dxa"/>
            <w:tcBorders>
              <w:top w:val="nil"/>
              <w:left w:val="nil"/>
              <w:bottom w:val="single" w:sz="4" w:space="0" w:color="auto"/>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lastRenderedPageBreak/>
              <w:t>231 04.1-05</w:t>
            </w:r>
          </w:p>
        </w:tc>
        <w:tc>
          <w:tcPr>
            <w:tcW w:w="5811" w:type="dxa"/>
            <w:tcBorders>
              <w:top w:val="nil"/>
              <w:left w:val="nil"/>
              <w:bottom w:val="single" w:sz="4" w:space="0" w:color="auto"/>
              <w:right w:val="nil"/>
            </w:tcBorders>
            <w:hideMark/>
          </w:tcPr>
          <w:p w:rsidR="00D02926" w:rsidRPr="00842748" w:rsidRDefault="00D02926" w:rsidP="006202EF">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 xml:space="preserve">t2 </w:t>
            </w:r>
            <w:r w:rsidRPr="00842748">
              <w:rPr>
                <w:rFonts w:eastAsia="SimSun"/>
                <w:i/>
                <w:iCs/>
                <w:lang w:val="fr-CH"/>
              </w:rPr>
              <w:t>*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nil"/>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B</w:t>
            </w:r>
          </w:p>
        </w:tc>
      </w:tr>
      <w:tr w:rsidR="00D02926" w:rsidRPr="00842748" w:rsidTr="001C5D32">
        <w:tc>
          <w:tcPr>
            <w:tcW w:w="1560" w:type="dxa"/>
            <w:tcBorders>
              <w:top w:val="single" w:sz="4" w:space="0" w:color="auto"/>
              <w:left w:val="nil"/>
              <w:bottom w:val="single" w:sz="4" w:space="0" w:color="auto"/>
              <w:right w:val="nil"/>
            </w:tcBorders>
          </w:tcPr>
          <w:p w:rsidR="00D02926" w:rsidRPr="00842748" w:rsidRDefault="00D02926" w:rsidP="006202EF">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6202EF">
            <w:pPr>
              <w:suppressAutoHyphens w:val="0"/>
              <w:spacing w:before="40" w:after="120"/>
              <w:ind w:right="113"/>
              <w:rPr>
                <w:rFonts w:eastAsia="SimSun"/>
              </w:rPr>
            </w:pPr>
            <w:r w:rsidRPr="00842748">
              <w:rPr>
                <w:rFonts w:eastAsia="SimSun"/>
              </w:rPr>
              <w:t>A quantity of liquefied UN No. 1010, BUTADIENE-1-3, STABILIZED takes up a volume of 100 m</w:t>
            </w:r>
            <w:r w:rsidRPr="00842748">
              <w:rPr>
                <w:rFonts w:eastAsia="SimSun"/>
                <w:vertAlign w:val="superscript"/>
              </w:rPr>
              <w:t>3</w:t>
            </w:r>
            <w:r w:rsidRPr="00842748">
              <w:rPr>
                <w:rFonts w:eastAsia="SimSun"/>
              </w:rPr>
              <w:t xml:space="preserve"> at a temperature of 25 °C. What volume does the substance take up at a temperature of 5 °C (rounded to the nearest m</w:t>
            </w:r>
            <w:r w:rsidRPr="00842748">
              <w:rPr>
                <w:rFonts w:eastAsia="SimSun"/>
                <w:vertAlign w:val="superscript"/>
              </w:rPr>
              <w:t>3</w:t>
            </w:r>
            <w:r w:rsidRPr="00842748">
              <w:rPr>
                <w:rFonts w:eastAsia="SimSun"/>
              </w:rPr>
              <w:t>)? Use the tables</w:t>
            </w:r>
          </w:p>
          <w:p w:rsidR="00D02926" w:rsidRPr="00842748" w:rsidRDefault="00D02926" w:rsidP="006202EF">
            <w:pPr>
              <w:suppressAutoHyphens w:val="0"/>
              <w:spacing w:before="40" w:after="120"/>
              <w:ind w:right="113"/>
              <w:rPr>
                <w:rFonts w:eastAsia="SimSun"/>
              </w:rPr>
            </w:pPr>
            <w:r w:rsidRPr="00842748">
              <w:rPr>
                <w:rFonts w:eastAsia="SimSun"/>
              </w:rPr>
              <w:t>A</w:t>
            </w:r>
            <w:r w:rsidRPr="00842748">
              <w:rPr>
                <w:rFonts w:eastAsia="SimSun"/>
              </w:rPr>
              <w:tab/>
              <w:t>93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B</w:t>
            </w:r>
            <w:r w:rsidRPr="00842748">
              <w:rPr>
                <w:rFonts w:eastAsia="SimSun"/>
              </w:rPr>
              <w:tab/>
              <w:t>96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C</w:t>
            </w:r>
            <w:r w:rsidRPr="00842748">
              <w:rPr>
                <w:rFonts w:eastAsia="SimSun"/>
              </w:rPr>
              <w:tab/>
              <w:t>104 m</w:t>
            </w:r>
            <w:r w:rsidRPr="00842748">
              <w:rPr>
                <w:rFonts w:eastAsia="SimSun"/>
                <w:vertAlign w:val="superscript"/>
              </w:rPr>
              <w:t>3</w:t>
            </w:r>
          </w:p>
          <w:p w:rsidR="00D02926" w:rsidRPr="00842748" w:rsidRDefault="00D02926" w:rsidP="006202EF">
            <w:pPr>
              <w:suppressAutoHyphens w:val="0"/>
              <w:spacing w:before="40" w:after="120"/>
              <w:ind w:right="113"/>
              <w:rPr>
                <w:rFonts w:eastAsia="SimSun"/>
              </w:rPr>
            </w:pPr>
            <w:r w:rsidRPr="00842748">
              <w:rPr>
                <w:rFonts w:eastAsia="SimSun"/>
              </w:rPr>
              <w:t>D</w:t>
            </w:r>
            <w:r w:rsidRPr="00842748">
              <w:rPr>
                <w:rFonts w:eastAsia="SimSun"/>
              </w:rPr>
              <w:tab/>
              <w:t>107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1C5D32">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04.1-06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C</w:t>
            </w:r>
          </w:p>
        </w:tc>
      </w:tr>
      <w:tr w:rsidR="00D02926" w:rsidRPr="00842748" w:rsidTr="001C5D32">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quantity of liquefied UN No. 1010, BUTADIENE-1-3, STABILIZED takes up a volume of 100 m</w:t>
            </w:r>
            <w:r w:rsidRPr="00842748">
              <w:rPr>
                <w:rFonts w:eastAsia="SimSun"/>
                <w:vertAlign w:val="superscript"/>
              </w:rPr>
              <w:t>3</w:t>
            </w:r>
            <w:r w:rsidRPr="00842748">
              <w:rPr>
                <w:rFonts w:eastAsia="SimSun"/>
              </w:rPr>
              <w:t xml:space="preserve"> at a temperature of 5 °C. What volume does the substance take up at a temperature of 25 °C (rounded to the nearest m</w:t>
            </w:r>
            <w:r w:rsidRPr="00842748">
              <w:rPr>
                <w:rFonts w:eastAsia="SimSun"/>
                <w:vertAlign w:val="superscript"/>
              </w:rPr>
              <w:t>3</w:t>
            </w:r>
            <w:r w:rsidRPr="00842748">
              <w:rPr>
                <w:rFonts w:eastAsia="SimSun"/>
              </w:rPr>
              <w:t>)? Use the tables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93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96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104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107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1C5D32">
        <w:tc>
          <w:tcPr>
            <w:tcW w:w="1560" w:type="dxa"/>
            <w:tcBorders>
              <w:top w:val="single" w:sz="4" w:space="0" w:color="auto"/>
              <w:left w:val="nil"/>
              <w:bottom w:val="single" w:sz="4" w:space="0" w:color="auto"/>
              <w:right w:val="nil"/>
            </w:tcBorders>
            <w:hideMark/>
          </w:tcPr>
          <w:p w:rsidR="00D02926" w:rsidRPr="00842748" w:rsidRDefault="00D02926" w:rsidP="00EA1725">
            <w:pPr>
              <w:suppressAutoHyphens w:val="0"/>
              <w:spacing w:before="40" w:after="120"/>
              <w:ind w:right="113"/>
              <w:rPr>
                <w:rFonts w:eastAsia="SimSun"/>
              </w:rPr>
            </w:pPr>
            <w:r w:rsidRPr="00842748">
              <w:rPr>
                <w:rFonts w:eastAsia="SimSun"/>
              </w:rPr>
              <w:t>231 04.1-07</w:t>
            </w:r>
          </w:p>
        </w:tc>
        <w:tc>
          <w:tcPr>
            <w:tcW w:w="5811" w:type="dxa"/>
            <w:tcBorders>
              <w:top w:val="single" w:sz="4" w:space="0" w:color="auto"/>
              <w:left w:val="nil"/>
              <w:bottom w:val="single" w:sz="4" w:space="0" w:color="auto"/>
              <w:right w:val="nil"/>
            </w:tcBorders>
            <w:hideMark/>
          </w:tcPr>
          <w:p w:rsidR="00D02926" w:rsidRPr="00842748" w:rsidRDefault="00D02926" w:rsidP="00EA1725">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EA1725">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EA1725">
            <w:pPr>
              <w:suppressAutoHyphens w:val="0"/>
              <w:spacing w:before="40" w:after="120"/>
              <w:ind w:right="113"/>
              <w:rPr>
                <w:rFonts w:eastAsia="SimSun"/>
              </w:rPr>
            </w:pPr>
            <w:r w:rsidRPr="00842748">
              <w:rPr>
                <w:rFonts w:eastAsia="SimSun"/>
              </w:rPr>
              <w:t>A quantity of liquefied UN No. 1969, ISOBUTANE takes up a volume of 100 m</w:t>
            </w:r>
            <w:r w:rsidRPr="00842748">
              <w:rPr>
                <w:rFonts w:eastAsia="SimSun"/>
                <w:vertAlign w:val="superscript"/>
              </w:rPr>
              <w:t>3</w:t>
            </w:r>
            <w:r w:rsidRPr="00842748">
              <w:rPr>
                <w:rFonts w:eastAsia="SimSun"/>
              </w:rPr>
              <w:t xml:space="preserve"> at a temperature of -10 °C. What volume does the substance take up at a temperature of 30 °C (rounded to the nearest m</w:t>
            </w:r>
            <w:r w:rsidRPr="00842748">
              <w:rPr>
                <w:rFonts w:eastAsia="SimSun"/>
                <w:vertAlign w:val="superscript"/>
              </w:rPr>
              <w:t>3</w:t>
            </w:r>
            <w:r w:rsidRPr="00842748">
              <w:rPr>
                <w:rFonts w:eastAsia="SimSun"/>
              </w:rPr>
              <w:t>)? Use the tables</w:t>
            </w:r>
          </w:p>
          <w:p w:rsidR="00D02926" w:rsidRPr="00842748" w:rsidRDefault="00D02926" w:rsidP="00EA1725">
            <w:pPr>
              <w:suppressAutoHyphens w:val="0"/>
              <w:spacing w:before="40" w:after="120"/>
              <w:ind w:right="113"/>
              <w:rPr>
                <w:rFonts w:eastAsia="SimSun"/>
              </w:rPr>
            </w:pPr>
            <w:r w:rsidRPr="00842748">
              <w:rPr>
                <w:rFonts w:eastAsia="SimSun"/>
              </w:rPr>
              <w:t>A</w:t>
            </w:r>
            <w:r w:rsidRPr="00842748">
              <w:rPr>
                <w:rFonts w:eastAsia="SimSun"/>
              </w:rPr>
              <w:tab/>
              <w:t>87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B</w:t>
            </w:r>
            <w:r w:rsidRPr="00842748">
              <w:rPr>
                <w:rFonts w:eastAsia="SimSun"/>
              </w:rPr>
              <w:tab/>
              <w:t>92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C</w:t>
            </w:r>
            <w:r w:rsidRPr="00842748">
              <w:rPr>
                <w:rFonts w:eastAsia="SimSun"/>
              </w:rPr>
              <w:tab/>
              <w:t>109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D</w:t>
            </w:r>
            <w:r w:rsidRPr="00842748">
              <w:rPr>
                <w:rFonts w:eastAsia="SimSun"/>
              </w:rPr>
              <w:tab/>
              <w:t>115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EA1725">
        <w:tc>
          <w:tcPr>
            <w:tcW w:w="1560" w:type="dxa"/>
            <w:tcBorders>
              <w:top w:val="single" w:sz="4" w:space="0" w:color="auto"/>
              <w:left w:val="nil"/>
              <w:bottom w:val="single" w:sz="4" w:space="0" w:color="auto"/>
              <w:right w:val="nil"/>
            </w:tcBorders>
            <w:hideMark/>
          </w:tcPr>
          <w:p w:rsidR="00D02926" w:rsidRPr="00842748" w:rsidRDefault="00D02926" w:rsidP="00EA1725">
            <w:pPr>
              <w:suppressAutoHyphens w:val="0"/>
              <w:spacing w:before="40" w:after="120"/>
              <w:ind w:right="113"/>
              <w:rPr>
                <w:rFonts w:eastAsia="SimSun"/>
              </w:rPr>
            </w:pPr>
            <w:r w:rsidRPr="00842748">
              <w:rPr>
                <w:rFonts w:eastAsia="SimSun"/>
              </w:rPr>
              <w:t>231 04.1-08</w:t>
            </w:r>
          </w:p>
        </w:tc>
        <w:tc>
          <w:tcPr>
            <w:tcW w:w="5811" w:type="dxa"/>
            <w:tcBorders>
              <w:top w:val="single" w:sz="4" w:space="0" w:color="auto"/>
              <w:left w:val="nil"/>
              <w:bottom w:val="single" w:sz="4" w:space="0" w:color="auto"/>
              <w:right w:val="nil"/>
            </w:tcBorders>
            <w:hideMark/>
          </w:tcPr>
          <w:p w:rsidR="00D02926" w:rsidRPr="00842748" w:rsidRDefault="00D02926" w:rsidP="00EA1725">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B</w:t>
            </w:r>
          </w:p>
        </w:tc>
      </w:tr>
      <w:tr w:rsidR="00D02926" w:rsidRPr="00842748" w:rsidTr="00EA1725">
        <w:tc>
          <w:tcPr>
            <w:tcW w:w="1560" w:type="dxa"/>
            <w:tcBorders>
              <w:top w:val="single" w:sz="4" w:space="0" w:color="auto"/>
              <w:left w:val="nil"/>
              <w:bottom w:val="nil"/>
              <w:right w:val="nil"/>
            </w:tcBorders>
          </w:tcPr>
          <w:p w:rsidR="00D02926" w:rsidRPr="00842748" w:rsidRDefault="00D02926" w:rsidP="00EA1725">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EA1725">
            <w:pPr>
              <w:suppressAutoHyphens w:val="0"/>
              <w:spacing w:before="40" w:after="120"/>
              <w:ind w:right="113"/>
              <w:rPr>
                <w:rFonts w:eastAsia="SimSun"/>
              </w:rPr>
            </w:pPr>
            <w:r w:rsidRPr="00842748">
              <w:rPr>
                <w:rFonts w:eastAsia="SimSun"/>
              </w:rPr>
              <w:t>A quantity of liquefied UN No. 1969, ISOBUTANE takes up a volume of 100 m</w:t>
            </w:r>
            <w:r w:rsidRPr="00842748">
              <w:rPr>
                <w:rFonts w:eastAsia="SimSun"/>
                <w:vertAlign w:val="superscript"/>
              </w:rPr>
              <w:t>3</w:t>
            </w:r>
            <w:r w:rsidRPr="00842748">
              <w:rPr>
                <w:rFonts w:eastAsia="SimSun"/>
              </w:rPr>
              <w:t xml:space="preserve"> at a temperature of 30 °C. What volume does the substance take up at a temperature of -10 °C (rounded to the nearest m</w:t>
            </w:r>
            <w:r w:rsidRPr="00842748">
              <w:rPr>
                <w:rFonts w:eastAsia="SimSun"/>
                <w:vertAlign w:val="superscript"/>
              </w:rPr>
              <w:t>3</w:t>
            </w:r>
            <w:r w:rsidRPr="00842748">
              <w:rPr>
                <w:rFonts w:eastAsia="SimSun"/>
              </w:rPr>
              <w:t>)? Use the tables</w:t>
            </w:r>
          </w:p>
          <w:p w:rsidR="00D02926" w:rsidRPr="00842748" w:rsidRDefault="00D02926" w:rsidP="00EA1725">
            <w:pPr>
              <w:suppressAutoHyphens w:val="0"/>
              <w:spacing w:before="40" w:after="120"/>
              <w:ind w:right="113"/>
              <w:rPr>
                <w:rFonts w:eastAsia="SimSun"/>
              </w:rPr>
            </w:pPr>
            <w:r w:rsidRPr="00842748">
              <w:rPr>
                <w:rFonts w:eastAsia="SimSun"/>
              </w:rPr>
              <w:t>A</w:t>
            </w:r>
            <w:r w:rsidRPr="00842748">
              <w:rPr>
                <w:rFonts w:eastAsia="SimSun"/>
              </w:rPr>
              <w:tab/>
              <w:t>87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B</w:t>
            </w:r>
            <w:r w:rsidRPr="00842748">
              <w:rPr>
                <w:rFonts w:eastAsia="SimSun"/>
              </w:rPr>
              <w:tab/>
              <w:t>92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C</w:t>
            </w:r>
            <w:r w:rsidRPr="00842748">
              <w:rPr>
                <w:rFonts w:eastAsia="SimSun"/>
              </w:rPr>
              <w:tab/>
              <w:t>108 m</w:t>
            </w:r>
            <w:r w:rsidRPr="00842748">
              <w:rPr>
                <w:rFonts w:eastAsia="SimSun"/>
                <w:vertAlign w:val="superscript"/>
              </w:rPr>
              <w:t>3</w:t>
            </w:r>
          </w:p>
          <w:p w:rsidR="00D02926" w:rsidRPr="00842748" w:rsidRDefault="00D02926" w:rsidP="00EA1725">
            <w:pPr>
              <w:suppressAutoHyphens w:val="0"/>
              <w:spacing w:before="40" w:after="120"/>
              <w:ind w:right="113"/>
              <w:rPr>
                <w:rFonts w:eastAsia="SimSun"/>
              </w:rPr>
            </w:pPr>
            <w:r w:rsidRPr="00842748">
              <w:rPr>
                <w:rFonts w:eastAsia="SimSun"/>
              </w:rPr>
              <w:t>D</w:t>
            </w:r>
            <w:r w:rsidRPr="00842748">
              <w:rPr>
                <w:rFonts w:eastAsia="SimSun"/>
              </w:rPr>
              <w:tab/>
              <w:t>115 m</w:t>
            </w:r>
            <w:r w:rsidRPr="00842748">
              <w:rPr>
                <w:rFonts w:eastAsia="SimSun"/>
                <w:vertAlign w:val="superscript"/>
              </w:rPr>
              <w:t>3</w:t>
            </w:r>
          </w:p>
        </w:tc>
        <w:tc>
          <w:tcPr>
            <w:tcW w:w="1134" w:type="dxa"/>
            <w:tcBorders>
              <w:top w:val="single" w:sz="4" w:space="0" w:color="auto"/>
              <w:left w:val="nil"/>
              <w:bottom w:val="nil"/>
              <w:right w:val="nil"/>
            </w:tcBorders>
          </w:tcPr>
          <w:p w:rsidR="00D02926" w:rsidRPr="00842748" w:rsidRDefault="00D02926" w:rsidP="006C5F2C">
            <w:pPr>
              <w:suppressAutoHyphens w:val="0"/>
              <w:spacing w:before="40" w:after="120"/>
              <w:ind w:right="113"/>
              <w:rPr>
                <w:rFonts w:eastAsia="SimSun"/>
              </w:rPr>
            </w:pPr>
          </w:p>
        </w:tc>
      </w:tr>
      <w:tr w:rsidR="00D02926" w:rsidRPr="00842748" w:rsidTr="00EA1725">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lastRenderedPageBreak/>
              <w:t>231 04.1-09</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nil"/>
              <w:left w:val="nil"/>
              <w:bottom w:val="single" w:sz="4" w:space="0" w:color="auto"/>
              <w:right w:val="nil"/>
            </w:tcBorders>
            <w:hideMark/>
          </w:tcPr>
          <w:p w:rsidR="00D02926" w:rsidRPr="00842748" w:rsidRDefault="00D02926" w:rsidP="006C5F2C">
            <w:pPr>
              <w:suppressAutoHyphens w:val="0"/>
              <w:spacing w:before="40" w:after="120"/>
              <w:ind w:right="113"/>
              <w:rPr>
                <w:rFonts w:eastAsia="SimSun"/>
              </w:rPr>
            </w:pPr>
            <w:r w:rsidRPr="00842748">
              <w:rPr>
                <w:rFonts w:eastAsia="SimSun"/>
              </w:rPr>
              <w:t>C</w:t>
            </w:r>
          </w:p>
        </w:tc>
      </w:tr>
      <w:tr w:rsidR="00D02926" w:rsidRPr="00842748" w:rsidTr="001C5D32">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quantity of liquefied UN No. 1077, PROPYLENE takes up a volume of 100 m</w:t>
            </w:r>
            <w:r w:rsidRPr="00842748">
              <w:rPr>
                <w:rFonts w:eastAsia="SimSun"/>
                <w:vertAlign w:val="superscript"/>
              </w:rPr>
              <w:t>3</w:t>
            </w:r>
            <w:r w:rsidRPr="00842748">
              <w:rPr>
                <w:rFonts w:eastAsia="SimSun"/>
              </w:rPr>
              <w:t xml:space="preserve"> at a temperature of -10 °C. What volume does the substance take up at a temperature of 25 °C (rounded to the nearest m</w:t>
            </w:r>
            <w:r w:rsidRPr="00842748">
              <w:rPr>
                <w:rFonts w:eastAsia="SimSun"/>
                <w:vertAlign w:val="superscript"/>
              </w:rPr>
              <w:t>3</w:t>
            </w:r>
            <w:r w:rsidRPr="00842748">
              <w:rPr>
                <w:rFonts w:eastAsia="SimSun"/>
              </w:rPr>
              <w:t>)? Use the tables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88 m</w:t>
            </w:r>
            <w:r w:rsidRPr="00842748">
              <w:rPr>
                <w:rFonts w:eastAsia="SimSun"/>
                <w:vertAlign w:val="superscript"/>
              </w:rPr>
              <w:t>3</w:t>
            </w:r>
          </w:p>
          <w:p w:rsidR="00D02926" w:rsidRPr="00842748" w:rsidRDefault="00D02926" w:rsidP="00891FDA">
            <w:pPr>
              <w:suppressAutoHyphens w:val="0"/>
              <w:spacing w:before="40" w:after="120"/>
              <w:ind w:right="113"/>
              <w:rPr>
                <w:rFonts w:eastAsia="SimSun"/>
                <w:vertAlign w:val="superscript"/>
              </w:rPr>
            </w:pPr>
            <w:r w:rsidRPr="00842748">
              <w:rPr>
                <w:rFonts w:eastAsia="SimSun"/>
              </w:rPr>
              <w:t>B</w:t>
            </w:r>
            <w:r w:rsidRPr="00842748">
              <w:rPr>
                <w:rFonts w:eastAsia="SimSun"/>
              </w:rPr>
              <w:tab/>
              <w:t>90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111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113 m</w:t>
            </w:r>
            <w:r w:rsidRPr="00842748">
              <w:rPr>
                <w:rFonts w:eastAsia="SimSun"/>
                <w:vertAlign w:val="superscript"/>
              </w:rPr>
              <w:t>3</w:t>
            </w:r>
          </w:p>
        </w:tc>
        <w:tc>
          <w:tcPr>
            <w:tcW w:w="1134" w:type="dxa"/>
            <w:tcBorders>
              <w:top w:val="single" w:sz="4" w:space="0" w:color="auto"/>
              <w:left w:val="nil"/>
              <w:bottom w:val="single" w:sz="4" w:space="0" w:color="auto"/>
              <w:right w:val="nil"/>
            </w:tcBorders>
          </w:tcPr>
          <w:p w:rsidR="00D02926" w:rsidRPr="00842748" w:rsidRDefault="00D02926" w:rsidP="006C5F2C">
            <w:pPr>
              <w:suppressAutoHyphens w:val="0"/>
              <w:spacing w:before="40" w:after="120"/>
              <w:ind w:right="113"/>
              <w:rPr>
                <w:rFonts w:eastAsia="SimSun"/>
              </w:rPr>
            </w:pPr>
          </w:p>
        </w:tc>
      </w:tr>
      <w:tr w:rsidR="00D02926" w:rsidRPr="00842748" w:rsidTr="001C5D32">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04.1-10</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lang w:val="fr-CH"/>
              </w:rPr>
            </w:pPr>
            <w:r w:rsidRPr="00842748">
              <w:rPr>
                <w:rFonts w:eastAsia="SimSun"/>
                <w:i/>
                <w:iCs/>
                <w:lang w:val="fr-CH"/>
              </w:rPr>
              <w:t xml:space="preserve">m = </w:t>
            </w:r>
            <w:r w:rsidRPr="00842748">
              <w:rPr>
                <w:rFonts w:eastAsia="SimSun"/>
                <w:i/>
                <w:iCs/>
              </w:rPr>
              <w:sym w:font="Symbol" w:char="F072"/>
            </w:r>
            <w:r w:rsidRPr="00842748">
              <w:rPr>
                <w:rFonts w:eastAsia="SimSun"/>
                <w:i/>
                <w:iCs/>
                <w:vertAlign w:val="subscript"/>
                <w:lang w:val="fr-CH"/>
              </w:rPr>
              <w:t>t1</w:t>
            </w:r>
            <w:r w:rsidRPr="00842748">
              <w:rPr>
                <w:rFonts w:eastAsia="SimSun"/>
                <w:i/>
                <w:iCs/>
                <w:lang w:val="fr-CH"/>
              </w:rPr>
              <w:t xml:space="preserve"> * V</w:t>
            </w:r>
            <w:r w:rsidRPr="00842748">
              <w:rPr>
                <w:rFonts w:eastAsia="SimSun"/>
                <w:i/>
                <w:iCs/>
                <w:vertAlign w:val="subscript"/>
                <w:lang w:val="fr-CH"/>
              </w:rPr>
              <w:t>t1</w:t>
            </w:r>
            <w:r w:rsidRPr="00842748">
              <w:rPr>
                <w:rFonts w:eastAsia="SimSun"/>
                <w:i/>
                <w:iCs/>
                <w:lang w:val="fr-CH"/>
              </w:rPr>
              <w:t xml:space="preserve"> = </w:t>
            </w:r>
            <w:r w:rsidRPr="00842748">
              <w:rPr>
                <w:rFonts w:eastAsia="SimSun"/>
                <w:i/>
                <w:iCs/>
              </w:rPr>
              <w:sym w:font="Symbol" w:char="F072"/>
            </w:r>
            <w:r w:rsidRPr="00842748">
              <w:rPr>
                <w:rFonts w:eastAsia="SimSun"/>
                <w:i/>
                <w:iCs/>
                <w:vertAlign w:val="subscript"/>
                <w:lang w:val="fr-CH"/>
              </w:rPr>
              <w:t>t2</w:t>
            </w:r>
            <w:r w:rsidRPr="00842748">
              <w:rPr>
                <w:rFonts w:eastAsia="SimSun"/>
                <w:i/>
                <w:iCs/>
                <w:lang w:val="fr-CH"/>
              </w:rPr>
              <w:t xml:space="preserve"> * V</w:t>
            </w:r>
            <w:r w:rsidRPr="00842748">
              <w:rPr>
                <w:rFonts w:eastAsia="SimSun"/>
                <w:i/>
                <w:iCs/>
                <w:vertAlign w:val="subscript"/>
                <w:lang w:val="fr-CH"/>
              </w:rPr>
              <w:t>t2</w:t>
            </w:r>
            <w:r w:rsidRPr="00842748">
              <w:rPr>
                <w:rFonts w:eastAsia="SimSun"/>
                <w:lang w:val="fr-CH"/>
              </w:rPr>
              <w:t xml:space="preserve"> (with tables)</w:t>
            </w:r>
          </w:p>
        </w:tc>
        <w:tc>
          <w:tcPr>
            <w:tcW w:w="1134" w:type="dxa"/>
            <w:tcBorders>
              <w:top w:val="single" w:sz="4" w:space="0" w:color="auto"/>
              <w:left w:val="nil"/>
              <w:bottom w:val="single" w:sz="4" w:space="0" w:color="auto"/>
              <w:right w:val="nil"/>
            </w:tcBorders>
            <w:hideMark/>
          </w:tcPr>
          <w:p w:rsidR="00D02926" w:rsidRPr="00842748" w:rsidRDefault="00D02926" w:rsidP="006C5F2C">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quantity of liquefied UN No. 1077, PROPYLENE takes up a volume of 100 m</w:t>
            </w:r>
            <w:r w:rsidRPr="00842748">
              <w:rPr>
                <w:rFonts w:eastAsia="SimSun"/>
                <w:vertAlign w:val="superscript"/>
              </w:rPr>
              <w:t>3</w:t>
            </w:r>
            <w:r w:rsidRPr="00842748">
              <w:rPr>
                <w:rFonts w:eastAsia="SimSun"/>
              </w:rPr>
              <w:t xml:space="preserve"> at a temperature of 25 °C. What volume does the substance take up at a temperature of -10 °C (rounded to the nearest m</w:t>
            </w:r>
            <w:r w:rsidRPr="00842748">
              <w:rPr>
                <w:rFonts w:eastAsia="SimSun"/>
                <w:vertAlign w:val="superscript"/>
              </w:rPr>
              <w:t>3</w:t>
            </w:r>
            <w:r w:rsidRPr="00842748">
              <w:rPr>
                <w:rFonts w:eastAsia="SimSun"/>
              </w:rPr>
              <w:t>)? Use the tables</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88 m</w:t>
            </w:r>
            <w:r w:rsidRPr="00842748">
              <w:rPr>
                <w:rFonts w:eastAsia="SimSun"/>
                <w:vertAlign w:val="superscript"/>
              </w:rPr>
              <w:t>3</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90 m</w:t>
            </w:r>
            <w:r w:rsidRPr="00842748">
              <w:rPr>
                <w:rFonts w:eastAsia="SimSun"/>
                <w:vertAlign w:val="superscript"/>
              </w:rPr>
              <w:t>3</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111 m</w:t>
            </w:r>
            <w:r w:rsidRPr="00842748">
              <w:rPr>
                <w:rFonts w:eastAsia="SimSun"/>
                <w:vertAlign w:val="superscript"/>
              </w:rPr>
              <w:t>3</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113 m</w:t>
            </w:r>
            <w:r w:rsidRPr="00842748">
              <w:rPr>
                <w:rFonts w:eastAsia="SimSun"/>
                <w:vertAlign w:val="superscript"/>
              </w:rPr>
              <w:t>3</w:t>
            </w:r>
          </w:p>
        </w:tc>
        <w:tc>
          <w:tcPr>
            <w:tcW w:w="1134" w:type="dxa"/>
            <w:tcBorders>
              <w:top w:val="single" w:sz="4" w:space="0" w:color="auto"/>
              <w:left w:val="nil"/>
              <w:bottom w:val="single" w:sz="12" w:space="0" w:color="auto"/>
              <w:right w:val="nil"/>
            </w:tcBorders>
          </w:tcPr>
          <w:p w:rsidR="00D02926" w:rsidRPr="00842748" w:rsidRDefault="00D02926" w:rsidP="006C5F2C">
            <w:pPr>
              <w:keepNext/>
              <w:keepLines/>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sz w:val="28"/>
              </w:rPr>
              <w:lastRenderedPageBreak/>
              <w:br w:type="page"/>
            </w: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5: Critical pressure and temperature</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231 05.0-01</w:t>
            </w:r>
          </w:p>
        </w:tc>
        <w:tc>
          <w:tcPr>
            <w:tcW w:w="5811" w:type="dxa"/>
            <w:tcBorders>
              <w:top w:val="nil"/>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Critical pressure and temperature</w:t>
            </w:r>
          </w:p>
        </w:tc>
        <w:tc>
          <w:tcPr>
            <w:tcW w:w="1134" w:type="dxa"/>
            <w:tcBorders>
              <w:top w:val="nil"/>
              <w:left w:val="nil"/>
              <w:bottom w:val="single" w:sz="4" w:space="0" w:color="auto"/>
              <w:right w:val="nil"/>
            </w:tcBorders>
            <w:hideMark/>
          </w:tcPr>
          <w:p w:rsidR="00D02926" w:rsidRPr="00842748" w:rsidRDefault="00D02926" w:rsidP="0070579C">
            <w:pPr>
              <w:keepNext/>
              <w:keepLines/>
              <w:suppressAutoHyphens w:val="0"/>
              <w:spacing w:before="40" w:after="100" w:line="220" w:lineRule="atLeast"/>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7C7126">
            <w:pPr>
              <w:keepNext/>
              <w:keepLines/>
              <w:suppressAutoHyphens w:val="0"/>
              <w:spacing w:before="40" w:after="100" w:line="220" w:lineRule="atLeas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PROPANE (UN No. 1978) has a critical temperature of 97 °C, a boiling point of -42 °C and a critical pressure of 4,200 kPa. Which is the only case in which it is possible to liquefy the propane by increasing the pressure?</w:t>
            </w:r>
          </w:p>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A</w:t>
            </w:r>
            <w:r w:rsidRPr="00842748">
              <w:rPr>
                <w:rFonts w:eastAsia="SimSun"/>
              </w:rPr>
              <w:tab/>
              <w:t>A temperature under 97 °C</w:t>
            </w:r>
          </w:p>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B</w:t>
            </w:r>
            <w:r w:rsidRPr="00842748">
              <w:rPr>
                <w:rFonts w:eastAsia="SimSun"/>
              </w:rPr>
              <w:tab/>
              <w:t>A temperature over -42 °C</w:t>
            </w:r>
          </w:p>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C</w:t>
            </w:r>
            <w:r w:rsidRPr="00842748">
              <w:rPr>
                <w:rFonts w:eastAsia="SimSun"/>
              </w:rPr>
              <w:tab/>
              <w:t>A pressure over 4,200 kPa</w:t>
            </w:r>
          </w:p>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D</w:t>
            </w:r>
            <w:r w:rsidRPr="00842748">
              <w:rPr>
                <w:rFonts w:eastAsia="SimSun"/>
              </w:rPr>
              <w:tab/>
              <w:t>A pressure greater than atmospheric pressure</w:t>
            </w:r>
          </w:p>
        </w:tc>
        <w:tc>
          <w:tcPr>
            <w:tcW w:w="1134" w:type="dxa"/>
            <w:tcBorders>
              <w:top w:val="single" w:sz="4" w:space="0" w:color="auto"/>
              <w:left w:val="nil"/>
              <w:bottom w:val="single" w:sz="4" w:space="0" w:color="auto"/>
              <w:right w:val="nil"/>
            </w:tcBorders>
          </w:tcPr>
          <w:p w:rsidR="00D02926" w:rsidRPr="00842748" w:rsidRDefault="00D02926" w:rsidP="0070579C">
            <w:pPr>
              <w:keepNext/>
              <w:keepLines/>
              <w:suppressAutoHyphens w:val="0"/>
              <w:spacing w:before="40" w:after="100" w:line="220" w:lineRule="atLeast"/>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231 05.0-02</w:t>
            </w:r>
          </w:p>
        </w:tc>
        <w:tc>
          <w:tcPr>
            <w:tcW w:w="5811"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Critical pressure and temperature</w:t>
            </w:r>
          </w:p>
        </w:tc>
        <w:tc>
          <w:tcPr>
            <w:tcW w:w="1134" w:type="dxa"/>
            <w:tcBorders>
              <w:top w:val="single" w:sz="4" w:space="0" w:color="auto"/>
              <w:left w:val="nil"/>
              <w:bottom w:val="single" w:sz="4" w:space="0" w:color="auto"/>
              <w:right w:val="nil"/>
            </w:tcBorders>
            <w:hideMark/>
          </w:tcPr>
          <w:p w:rsidR="00D02926" w:rsidRPr="00842748" w:rsidRDefault="00D02926" w:rsidP="0070579C">
            <w:pPr>
              <w:keepNext/>
              <w:keepLines/>
              <w:suppressAutoHyphens w:val="0"/>
              <w:spacing w:before="40" w:after="100" w:line="220" w:lineRule="atLeast"/>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7C7126">
            <w:pPr>
              <w:keepNext/>
              <w:keepLines/>
              <w:suppressAutoHyphens w:val="0"/>
              <w:spacing w:before="40" w:after="100" w:line="220" w:lineRule="atLeas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VINYL CHLORIDE, STABILIZED (UN No. 1086) has a critical pressure of 5,600 kPa, a boiling point of -14 °C and a critical temperature of 156.6 °C. Which of the following is correct?</w:t>
            </w:r>
          </w:p>
          <w:p w:rsidR="00D02926" w:rsidRPr="00842748" w:rsidRDefault="00D02926" w:rsidP="007C7126">
            <w:pPr>
              <w:keepNext/>
              <w:keepLines/>
              <w:suppressAutoHyphens w:val="0"/>
              <w:spacing w:before="40" w:after="100" w:line="220" w:lineRule="atLeast"/>
              <w:ind w:left="567" w:right="113" w:hanging="567"/>
              <w:rPr>
                <w:rFonts w:eastAsia="SimSun"/>
              </w:rPr>
            </w:pPr>
            <w:r w:rsidRPr="00842748">
              <w:rPr>
                <w:rFonts w:eastAsia="SimSun"/>
              </w:rPr>
              <w:t>A</w:t>
            </w:r>
            <w:r w:rsidRPr="00842748">
              <w:rPr>
                <w:rFonts w:eastAsia="SimSun"/>
              </w:rPr>
              <w:tab/>
              <w:t>Vinyl chloride may be transported at ambient temperature, including in pressure tanks, only in gaseous state</w:t>
            </w:r>
          </w:p>
          <w:p w:rsidR="00D02926" w:rsidRPr="00842748" w:rsidRDefault="00D02926" w:rsidP="007C7126">
            <w:pPr>
              <w:keepNext/>
              <w:keepLines/>
              <w:suppressAutoHyphens w:val="0"/>
              <w:spacing w:before="40" w:after="100" w:line="220" w:lineRule="atLeast"/>
              <w:ind w:left="567" w:right="113" w:hanging="567"/>
              <w:rPr>
                <w:rFonts w:eastAsia="SimSun"/>
              </w:rPr>
            </w:pPr>
            <w:r w:rsidRPr="00842748">
              <w:rPr>
                <w:rFonts w:eastAsia="SimSun"/>
              </w:rPr>
              <w:t>B</w:t>
            </w:r>
            <w:r w:rsidRPr="00842748">
              <w:rPr>
                <w:rFonts w:eastAsia="SimSun"/>
              </w:rPr>
              <w:tab/>
              <w:t>Vinyl chloride can be liquefied only at ambient temperature and a pressure over 5,600 kPa</w:t>
            </w:r>
          </w:p>
          <w:p w:rsidR="00D02926" w:rsidRPr="00842748" w:rsidRDefault="00D02926" w:rsidP="007C7126">
            <w:pPr>
              <w:keepNext/>
              <w:keepLines/>
              <w:suppressAutoHyphens w:val="0"/>
              <w:spacing w:before="40" w:after="100" w:line="220" w:lineRule="atLeast"/>
              <w:ind w:left="567" w:right="113" w:hanging="567"/>
              <w:rPr>
                <w:rFonts w:eastAsia="SimSun"/>
              </w:rPr>
            </w:pPr>
            <w:r w:rsidRPr="00842748">
              <w:rPr>
                <w:rFonts w:eastAsia="SimSun"/>
              </w:rPr>
              <w:t>C</w:t>
            </w:r>
            <w:r w:rsidRPr="00842748">
              <w:rPr>
                <w:rFonts w:eastAsia="SimSun"/>
              </w:rPr>
              <w:tab/>
              <w:t xml:space="preserve">Vinyl chloride may be transported at atmospheric pressure in the liquid state </w:t>
            </w:r>
            <w:del w:id="71" w:author="Robert Daly" w:date="2018-11-01T10:41:00Z">
              <w:r w:rsidRPr="00842748" w:rsidDel="007D071B">
                <w:rPr>
                  <w:rFonts w:eastAsia="SimSun"/>
                </w:rPr>
                <w:delText xml:space="preserve">at </w:delText>
              </w:r>
            </w:del>
            <w:ins w:id="72" w:author="Robert Daly" w:date="2018-11-05T13:43:00Z">
              <w:r>
                <w:rPr>
                  <w:rFonts w:eastAsia="SimSun"/>
                </w:rPr>
                <w:t>below</w:t>
              </w:r>
            </w:ins>
            <w:ins w:id="73" w:author="Robert Daly" w:date="2018-11-01T10:41:00Z">
              <w:r w:rsidRPr="00842748">
                <w:rPr>
                  <w:rFonts w:eastAsia="SimSun"/>
                </w:rPr>
                <w:t xml:space="preserve"> </w:t>
              </w:r>
            </w:ins>
            <w:r w:rsidRPr="00842748">
              <w:rPr>
                <w:rFonts w:eastAsia="SimSun"/>
              </w:rPr>
              <w:t>the boiling point</w:t>
            </w:r>
          </w:p>
          <w:p w:rsidR="00D02926" w:rsidRPr="00842748" w:rsidRDefault="00D02926" w:rsidP="007C7126">
            <w:pPr>
              <w:keepNext/>
              <w:keepLines/>
              <w:suppressAutoHyphens w:val="0"/>
              <w:spacing w:before="40" w:after="100" w:line="220" w:lineRule="atLeast"/>
              <w:ind w:left="567" w:right="113" w:hanging="567"/>
              <w:rPr>
                <w:rFonts w:eastAsia="SimSun"/>
              </w:rPr>
            </w:pPr>
            <w:r w:rsidRPr="00842748">
              <w:rPr>
                <w:rFonts w:eastAsia="SimSun"/>
              </w:rPr>
              <w:t>D</w:t>
            </w:r>
            <w:r w:rsidRPr="00842748">
              <w:rPr>
                <w:rFonts w:eastAsia="SimSun"/>
              </w:rPr>
              <w:tab/>
              <w:t>Vinyl chloride can be liquefied only at a temperature over 156.6 °C</w:t>
            </w:r>
          </w:p>
        </w:tc>
        <w:tc>
          <w:tcPr>
            <w:tcW w:w="1134" w:type="dxa"/>
            <w:tcBorders>
              <w:top w:val="single" w:sz="4" w:space="0" w:color="auto"/>
              <w:left w:val="nil"/>
              <w:bottom w:val="single" w:sz="4" w:space="0" w:color="auto"/>
              <w:right w:val="nil"/>
            </w:tcBorders>
          </w:tcPr>
          <w:p w:rsidR="00D02926" w:rsidRPr="00842748" w:rsidRDefault="00D02926" w:rsidP="0070579C">
            <w:pPr>
              <w:keepNext/>
              <w:keepLines/>
              <w:suppressAutoHyphens w:val="0"/>
              <w:spacing w:before="40" w:after="100" w:line="220" w:lineRule="atLeast"/>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231 05.0-03</w:t>
            </w:r>
          </w:p>
        </w:tc>
        <w:tc>
          <w:tcPr>
            <w:tcW w:w="5811" w:type="dxa"/>
            <w:tcBorders>
              <w:top w:val="single" w:sz="4" w:space="0" w:color="auto"/>
              <w:left w:val="nil"/>
              <w:bottom w:val="single" w:sz="4" w:space="0" w:color="auto"/>
              <w:right w:val="nil"/>
            </w:tcBorders>
            <w:hideMark/>
          </w:tcPr>
          <w:p w:rsidR="00D02926" w:rsidRPr="00842748" w:rsidRDefault="00D02926" w:rsidP="007C7126">
            <w:pPr>
              <w:keepNext/>
              <w:keepLines/>
              <w:suppressAutoHyphens w:val="0"/>
              <w:spacing w:before="40" w:after="100" w:line="220" w:lineRule="atLeast"/>
              <w:ind w:right="113"/>
              <w:rPr>
                <w:rFonts w:eastAsia="SimSun"/>
              </w:rPr>
            </w:pPr>
            <w:r w:rsidRPr="00842748">
              <w:rPr>
                <w:rFonts w:eastAsia="SimSun"/>
              </w:rPr>
              <w:t>Critical pressure and temperature</w:t>
            </w:r>
          </w:p>
        </w:tc>
        <w:tc>
          <w:tcPr>
            <w:tcW w:w="1134" w:type="dxa"/>
            <w:tcBorders>
              <w:top w:val="single" w:sz="4" w:space="0" w:color="auto"/>
              <w:left w:val="nil"/>
              <w:bottom w:val="single" w:sz="4" w:space="0" w:color="auto"/>
              <w:right w:val="nil"/>
            </w:tcBorders>
            <w:hideMark/>
          </w:tcPr>
          <w:p w:rsidR="00D02926" w:rsidRPr="00842748" w:rsidRDefault="00D02926" w:rsidP="0070579C">
            <w:pPr>
              <w:keepNext/>
              <w:keepLines/>
              <w:suppressAutoHyphens w:val="0"/>
              <w:spacing w:before="40" w:after="100" w:line="220" w:lineRule="atLeast"/>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7C7126">
            <w:pPr>
              <w:suppressAutoHyphens w:val="0"/>
              <w:spacing w:before="40" w:after="100" w:line="220" w:lineRule="atLeast"/>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7C7126">
            <w:pPr>
              <w:suppressAutoHyphens w:val="0"/>
              <w:spacing w:before="40" w:after="100" w:line="220" w:lineRule="atLeast"/>
              <w:ind w:right="113"/>
              <w:rPr>
                <w:rFonts w:eastAsia="SimSun"/>
              </w:rPr>
            </w:pPr>
            <w:r w:rsidRPr="00842748">
              <w:rPr>
                <w:rFonts w:eastAsia="SimSun"/>
              </w:rPr>
              <w:t>BUTANE (UN No. 1011) has a boiling point of 0 °C, a critical temperature of 153 °C and a critical pressure of 3,700 kPa. Which of the following is correct?</w:t>
            </w:r>
          </w:p>
          <w:p w:rsidR="00D02926" w:rsidRPr="00842748" w:rsidRDefault="00D02926" w:rsidP="007C7126">
            <w:pPr>
              <w:suppressAutoHyphens w:val="0"/>
              <w:spacing w:before="40" w:after="100" w:line="220" w:lineRule="atLeast"/>
              <w:ind w:left="567" w:right="113" w:hanging="567"/>
              <w:rPr>
                <w:rFonts w:eastAsia="SimSun"/>
              </w:rPr>
            </w:pPr>
            <w:r w:rsidRPr="00842748">
              <w:rPr>
                <w:rFonts w:eastAsia="SimSun"/>
              </w:rPr>
              <w:t>A</w:t>
            </w:r>
            <w:r w:rsidRPr="00842748">
              <w:rPr>
                <w:rFonts w:eastAsia="SimSun"/>
              </w:rPr>
              <w:tab/>
              <w:t>Butane may be transported in the liquid state at a temperature over 153 °C</w:t>
            </w:r>
          </w:p>
        </w:tc>
        <w:tc>
          <w:tcPr>
            <w:tcW w:w="1134" w:type="dxa"/>
            <w:tcBorders>
              <w:top w:val="single" w:sz="4" w:space="0" w:color="auto"/>
              <w:left w:val="nil"/>
              <w:bottom w:val="nil"/>
              <w:right w:val="nil"/>
            </w:tcBorders>
          </w:tcPr>
          <w:p w:rsidR="00D02926" w:rsidRPr="00842748" w:rsidRDefault="00D02926" w:rsidP="0070579C">
            <w:pPr>
              <w:suppressAutoHyphens w:val="0"/>
              <w:spacing w:before="40" w:after="100" w:line="220" w:lineRule="atLeast"/>
              <w:ind w:right="113"/>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7C7126">
            <w:pPr>
              <w:suppressAutoHyphens w:val="0"/>
              <w:spacing w:before="40" w:after="100" w:line="220" w:lineRule="atLeast"/>
              <w:ind w:right="113"/>
              <w:rPr>
                <w:rFonts w:eastAsia="SimSun"/>
              </w:rPr>
            </w:pPr>
          </w:p>
        </w:tc>
        <w:tc>
          <w:tcPr>
            <w:tcW w:w="5811" w:type="dxa"/>
            <w:tcBorders>
              <w:top w:val="nil"/>
              <w:left w:val="nil"/>
              <w:bottom w:val="nil"/>
              <w:right w:val="nil"/>
            </w:tcBorders>
            <w:hideMark/>
          </w:tcPr>
          <w:p w:rsidR="00D02926" w:rsidRPr="00842748" w:rsidRDefault="00D02926" w:rsidP="007C7126">
            <w:pPr>
              <w:suppressAutoHyphens w:val="0"/>
              <w:spacing w:before="40" w:after="100" w:line="220" w:lineRule="atLeast"/>
              <w:ind w:left="567" w:right="113" w:hanging="567"/>
              <w:rPr>
                <w:rFonts w:eastAsia="SimSun"/>
              </w:rPr>
            </w:pPr>
            <w:r w:rsidRPr="00842748">
              <w:rPr>
                <w:rFonts w:eastAsia="SimSun"/>
              </w:rPr>
              <w:t>B</w:t>
            </w:r>
            <w:r w:rsidRPr="00842748">
              <w:rPr>
                <w:rFonts w:eastAsia="SimSun"/>
              </w:rPr>
              <w:tab/>
              <w:t>Butane may be liquefied by increasing the pressure at a temperature under 153 °C</w:t>
            </w:r>
          </w:p>
        </w:tc>
        <w:tc>
          <w:tcPr>
            <w:tcW w:w="1134" w:type="dxa"/>
            <w:tcBorders>
              <w:top w:val="nil"/>
              <w:left w:val="nil"/>
              <w:bottom w:val="nil"/>
              <w:right w:val="nil"/>
            </w:tcBorders>
          </w:tcPr>
          <w:p w:rsidR="00D02926" w:rsidRPr="00842748" w:rsidRDefault="00D02926" w:rsidP="0070579C">
            <w:pPr>
              <w:suppressAutoHyphens w:val="0"/>
              <w:spacing w:before="40" w:after="100" w:line="220" w:lineRule="atLeast"/>
              <w:ind w:right="113"/>
              <w:rPr>
                <w:rFonts w:eastAsia="SimSun"/>
              </w:rPr>
            </w:pPr>
          </w:p>
        </w:tc>
      </w:tr>
      <w:tr w:rsidR="00D02926" w:rsidRPr="00842748" w:rsidTr="008D7794">
        <w:tc>
          <w:tcPr>
            <w:tcW w:w="1560" w:type="dxa"/>
            <w:tcBorders>
              <w:top w:val="nil"/>
              <w:left w:val="nil"/>
              <w:bottom w:val="single" w:sz="4" w:space="0" w:color="auto"/>
              <w:right w:val="nil"/>
            </w:tcBorders>
          </w:tcPr>
          <w:p w:rsidR="00D02926" w:rsidRPr="00842748" w:rsidRDefault="00D02926" w:rsidP="007C7126">
            <w:pPr>
              <w:suppressAutoHyphens w:val="0"/>
              <w:spacing w:before="40" w:after="100" w:line="220" w:lineRule="atLeast"/>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7C7126">
            <w:pPr>
              <w:suppressAutoHyphens w:val="0"/>
              <w:spacing w:before="40" w:after="100" w:line="220" w:lineRule="atLeast"/>
              <w:ind w:left="567" w:right="113" w:hanging="567"/>
              <w:rPr>
                <w:rFonts w:eastAsia="SimSun"/>
              </w:rPr>
            </w:pPr>
            <w:r w:rsidRPr="00842748">
              <w:rPr>
                <w:rFonts w:eastAsia="SimSun"/>
              </w:rPr>
              <w:t>C</w:t>
            </w:r>
            <w:r w:rsidRPr="00842748">
              <w:rPr>
                <w:rFonts w:eastAsia="SimSun"/>
              </w:rPr>
              <w:tab/>
              <w:t>Butane can be liquefied only at a pressure over 3,700 kPa</w:t>
            </w:r>
          </w:p>
          <w:p w:rsidR="00D02926" w:rsidRPr="00842748" w:rsidRDefault="00D02926" w:rsidP="007C7126">
            <w:pPr>
              <w:suppressAutoHyphens w:val="0"/>
              <w:spacing w:before="40" w:after="100" w:line="220" w:lineRule="atLeast"/>
              <w:ind w:left="567" w:right="113" w:hanging="567"/>
              <w:rPr>
                <w:rFonts w:eastAsia="SimSun"/>
              </w:rPr>
            </w:pPr>
            <w:r w:rsidRPr="00842748">
              <w:rPr>
                <w:rFonts w:eastAsia="SimSun"/>
              </w:rPr>
              <w:t>D</w:t>
            </w:r>
            <w:r w:rsidRPr="00842748">
              <w:rPr>
                <w:rFonts w:eastAsia="SimSun"/>
              </w:rPr>
              <w:tab/>
              <w:t>Butane cannot be liquefied by refrigeration</w:t>
            </w:r>
          </w:p>
        </w:tc>
        <w:tc>
          <w:tcPr>
            <w:tcW w:w="1134" w:type="dxa"/>
            <w:tcBorders>
              <w:top w:val="nil"/>
              <w:left w:val="nil"/>
              <w:bottom w:val="single" w:sz="4" w:space="0" w:color="auto"/>
              <w:right w:val="nil"/>
            </w:tcBorders>
          </w:tcPr>
          <w:p w:rsidR="00D02926" w:rsidRPr="00842748" w:rsidRDefault="00D02926" w:rsidP="0070579C">
            <w:pPr>
              <w:suppressAutoHyphens w:val="0"/>
              <w:spacing w:before="40" w:after="100" w:line="220" w:lineRule="atLeast"/>
              <w:ind w:right="113"/>
              <w:rPr>
                <w:rFonts w:eastAsia="SimSun"/>
              </w:rPr>
            </w:pPr>
          </w:p>
        </w:tc>
      </w:tr>
      <w:tr w:rsidR="00D02926" w:rsidRPr="00842748" w:rsidTr="008D7794">
        <w:tc>
          <w:tcPr>
            <w:tcW w:w="1560" w:type="dxa"/>
            <w:tcBorders>
              <w:top w:val="single" w:sz="4" w:space="0" w:color="auto"/>
              <w:left w:val="nil"/>
              <w:bottom w:val="single" w:sz="4" w:space="0" w:color="auto"/>
              <w:right w:val="nil"/>
            </w:tcBorders>
            <w:hideMark/>
          </w:tcPr>
          <w:p w:rsidR="00D02926" w:rsidRPr="00842748" w:rsidRDefault="00D02926" w:rsidP="007C7126">
            <w:pPr>
              <w:suppressAutoHyphens w:val="0"/>
              <w:spacing w:before="40" w:after="100" w:line="220" w:lineRule="atLeast"/>
              <w:ind w:right="113"/>
              <w:rPr>
                <w:rFonts w:eastAsia="SimSun"/>
              </w:rPr>
            </w:pPr>
            <w:r w:rsidRPr="00842748">
              <w:rPr>
                <w:rFonts w:eastAsia="SimSun"/>
              </w:rPr>
              <w:t>231 05.0-04</w:t>
            </w:r>
          </w:p>
        </w:tc>
        <w:tc>
          <w:tcPr>
            <w:tcW w:w="5811" w:type="dxa"/>
            <w:tcBorders>
              <w:top w:val="single" w:sz="4" w:space="0" w:color="auto"/>
              <w:left w:val="nil"/>
              <w:bottom w:val="single" w:sz="4" w:space="0" w:color="auto"/>
              <w:right w:val="nil"/>
            </w:tcBorders>
            <w:hideMark/>
          </w:tcPr>
          <w:p w:rsidR="00D02926" w:rsidRPr="00842748" w:rsidRDefault="00D02926" w:rsidP="007C7126">
            <w:pPr>
              <w:suppressAutoHyphens w:val="0"/>
              <w:spacing w:before="40" w:after="100" w:line="220" w:lineRule="atLeast"/>
              <w:ind w:right="113"/>
              <w:rPr>
                <w:rFonts w:eastAsia="SimSun"/>
              </w:rPr>
            </w:pPr>
            <w:r w:rsidRPr="00842748">
              <w:rPr>
                <w:rFonts w:eastAsia="SimSun"/>
              </w:rPr>
              <w:t xml:space="preserve">Critical pressure and temperature </w:t>
            </w:r>
          </w:p>
        </w:tc>
        <w:tc>
          <w:tcPr>
            <w:tcW w:w="1134" w:type="dxa"/>
            <w:tcBorders>
              <w:top w:val="single" w:sz="4" w:space="0" w:color="auto"/>
              <w:left w:val="nil"/>
              <w:bottom w:val="single" w:sz="4" w:space="0" w:color="auto"/>
              <w:right w:val="nil"/>
            </w:tcBorders>
            <w:hideMark/>
          </w:tcPr>
          <w:p w:rsidR="00D02926" w:rsidRPr="00842748" w:rsidRDefault="00D02926" w:rsidP="0070579C">
            <w:pPr>
              <w:suppressAutoHyphens w:val="0"/>
              <w:spacing w:before="40" w:after="100" w:line="220" w:lineRule="atLeast"/>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7C7126">
            <w:pPr>
              <w:suppressAutoHyphens w:val="0"/>
              <w:spacing w:before="40" w:after="100" w:line="220" w:lineRule="atLeast"/>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7C7126">
            <w:pPr>
              <w:suppressAutoHyphens w:val="0"/>
              <w:spacing w:before="40" w:after="100" w:line="220" w:lineRule="atLeast"/>
              <w:ind w:right="113"/>
              <w:rPr>
                <w:rFonts w:eastAsia="SimSun"/>
              </w:rPr>
            </w:pPr>
            <w:r w:rsidRPr="00842748">
              <w:rPr>
                <w:rFonts w:eastAsia="SimSun"/>
              </w:rPr>
              <w:t xml:space="preserve">AMMONIA, ANHYDROUS (UN No. 1005) has a critical temperature of 132 °C, a critical pressure of 11,500 kPa and a boiling point of </w:t>
            </w:r>
            <w:r w:rsidR="00FC62E0">
              <w:rPr>
                <w:rFonts w:eastAsia="SimSun"/>
              </w:rPr>
              <w:br/>
            </w:r>
            <w:r w:rsidRPr="00842748">
              <w:rPr>
                <w:rFonts w:eastAsia="SimSun"/>
              </w:rPr>
              <w:t>-33 °C. In which of the following conditions is the only one in which it is possible to liquefy the ammonia?</w:t>
            </w:r>
          </w:p>
          <w:p w:rsidR="00D02926" w:rsidRPr="00842748" w:rsidRDefault="00D02926" w:rsidP="007C7126">
            <w:pPr>
              <w:suppressAutoHyphens w:val="0"/>
              <w:spacing w:before="40" w:after="100" w:line="220" w:lineRule="atLeast"/>
              <w:ind w:right="113"/>
              <w:rPr>
                <w:rFonts w:eastAsia="SimSun"/>
              </w:rPr>
            </w:pPr>
            <w:r w:rsidRPr="00842748">
              <w:rPr>
                <w:rFonts w:eastAsia="SimSun"/>
              </w:rPr>
              <w:t>A</w:t>
            </w:r>
            <w:r w:rsidRPr="00842748">
              <w:rPr>
                <w:rFonts w:eastAsia="SimSun"/>
              </w:rPr>
              <w:tab/>
              <w:t>Increase of pressure at a temperature under 132 °C</w:t>
            </w:r>
          </w:p>
          <w:p w:rsidR="00D02926" w:rsidRPr="00842748" w:rsidRDefault="00D02926" w:rsidP="007C7126">
            <w:pPr>
              <w:suppressAutoHyphens w:val="0"/>
              <w:spacing w:before="40" w:after="100" w:line="220" w:lineRule="atLeast"/>
              <w:ind w:right="113"/>
              <w:rPr>
                <w:rFonts w:eastAsia="SimSun"/>
              </w:rPr>
            </w:pPr>
            <w:r w:rsidRPr="00842748">
              <w:rPr>
                <w:rFonts w:eastAsia="SimSun"/>
              </w:rPr>
              <w:t>B</w:t>
            </w:r>
            <w:r w:rsidRPr="00842748">
              <w:rPr>
                <w:rFonts w:eastAsia="SimSun"/>
              </w:rPr>
              <w:tab/>
              <w:t>Increase of pressure at a temperature over 132 °C</w:t>
            </w:r>
          </w:p>
          <w:p w:rsidR="00D02926" w:rsidRPr="00842748" w:rsidRDefault="00D02926" w:rsidP="007C7126">
            <w:pPr>
              <w:suppressAutoHyphens w:val="0"/>
              <w:spacing w:before="40" w:after="100" w:line="220" w:lineRule="atLeast"/>
              <w:ind w:right="113"/>
              <w:rPr>
                <w:rFonts w:eastAsia="SimSun"/>
              </w:rPr>
            </w:pPr>
            <w:r w:rsidRPr="00842748">
              <w:rPr>
                <w:rFonts w:eastAsia="SimSun"/>
              </w:rPr>
              <w:t>C</w:t>
            </w:r>
            <w:r w:rsidRPr="00842748">
              <w:rPr>
                <w:rFonts w:eastAsia="SimSun"/>
              </w:rPr>
              <w:tab/>
              <w:t>Pressure over 11,500 kPa</w:t>
            </w:r>
          </w:p>
          <w:p w:rsidR="00D02926" w:rsidRPr="00842748" w:rsidRDefault="00D02926" w:rsidP="007C7126">
            <w:pPr>
              <w:suppressAutoHyphens w:val="0"/>
              <w:spacing w:before="40" w:after="100" w:line="220" w:lineRule="atLeast"/>
              <w:ind w:right="113"/>
              <w:rPr>
                <w:rFonts w:eastAsia="SimSun"/>
              </w:rPr>
            </w:pPr>
            <w:r w:rsidRPr="00842748">
              <w:rPr>
                <w:rFonts w:eastAsia="SimSun"/>
              </w:rPr>
              <w:t>D</w:t>
            </w:r>
            <w:r w:rsidRPr="00842748">
              <w:rPr>
                <w:rFonts w:eastAsia="SimSun"/>
              </w:rPr>
              <w:tab/>
              <w:t>Pressure over 100 kPa</w:t>
            </w:r>
          </w:p>
        </w:tc>
        <w:tc>
          <w:tcPr>
            <w:tcW w:w="1134" w:type="dxa"/>
            <w:tcBorders>
              <w:top w:val="single" w:sz="4" w:space="0" w:color="auto"/>
              <w:left w:val="nil"/>
              <w:bottom w:val="single" w:sz="12" w:space="0" w:color="auto"/>
              <w:right w:val="nil"/>
            </w:tcBorders>
          </w:tcPr>
          <w:p w:rsidR="00D02926" w:rsidRPr="00842748" w:rsidRDefault="00D02926" w:rsidP="0070579C">
            <w:pPr>
              <w:suppressAutoHyphens w:val="0"/>
              <w:spacing w:before="40" w:after="100" w:line="220" w:lineRule="atLeast"/>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lastRenderedPageBreak/>
              <w:t>Knowledge of physics and chemistry</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Examination objective 6.1: Polymerization</w:t>
            </w:r>
            <w:r w:rsidRPr="00842748">
              <w:rPr>
                <w:b/>
              </w:rPr>
              <w:br/>
              <w:t>Theoretical questions</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06.1-01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Polymerization</w:t>
            </w:r>
          </w:p>
        </w:tc>
        <w:tc>
          <w:tcPr>
            <w:tcW w:w="1134" w:type="dxa"/>
            <w:tcBorders>
              <w:top w:val="nil"/>
              <w:left w:val="nil"/>
              <w:bottom w:val="single" w:sz="4" w:space="0" w:color="auto"/>
              <w:right w:val="nil"/>
            </w:tcBorders>
            <w:hideMark/>
          </w:tcPr>
          <w:p w:rsidR="00D02926" w:rsidRPr="00842748" w:rsidRDefault="00D02926" w:rsidP="0070579C">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What is polymerization?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A chemical reaction during which a substance burns in the air, releasing heat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A chemical reaction during which a chemical bond spontaneously decomposes, producing gas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A chemical reaction during which a substance’s molecules bind, releasing heat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A chemical reaction during which a substance reacts with water while producing heat</w:t>
            </w:r>
          </w:p>
        </w:tc>
        <w:tc>
          <w:tcPr>
            <w:tcW w:w="1134" w:type="dxa"/>
            <w:tcBorders>
              <w:top w:val="single" w:sz="4" w:space="0" w:color="auto"/>
              <w:left w:val="nil"/>
              <w:bottom w:val="single" w:sz="4" w:space="0" w:color="auto"/>
              <w:right w:val="nil"/>
            </w:tcBorders>
          </w:tcPr>
          <w:p w:rsidR="00D02926" w:rsidRPr="00842748" w:rsidRDefault="00D02926" w:rsidP="0070579C">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06.1-02</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70579C">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How is polymerization triggered?</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By the presence of oxygen or another generator of radicals</w:t>
            </w:r>
          </w:p>
        </w:tc>
        <w:tc>
          <w:tcPr>
            <w:tcW w:w="1134" w:type="dxa"/>
            <w:tcBorders>
              <w:top w:val="single" w:sz="4" w:space="0" w:color="auto"/>
              <w:left w:val="nil"/>
              <w:bottom w:val="nil"/>
              <w:right w:val="nil"/>
            </w:tcBorders>
          </w:tcPr>
          <w:p w:rsidR="00D02926" w:rsidRPr="00842748" w:rsidRDefault="00D02926" w:rsidP="0070579C">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nil"/>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By too low pressure</w:t>
            </w:r>
          </w:p>
        </w:tc>
        <w:tc>
          <w:tcPr>
            <w:tcW w:w="1134" w:type="dxa"/>
            <w:tcBorders>
              <w:top w:val="nil"/>
              <w:left w:val="nil"/>
              <w:bottom w:val="nil"/>
              <w:right w:val="nil"/>
            </w:tcBorders>
          </w:tcPr>
          <w:p w:rsidR="00D02926" w:rsidRPr="00842748" w:rsidRDefault="00D02926" w:rsidP="0070579C">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By the presence of water in the substance subject to polymerization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By high-speed pumping of the substance subject to polymerization in the cargo tank</w:t>
            </w:r>
          </w:p>
        </w:tc>
        <w:tc>
          <w:tcPr>
            <w:tcW w:w="1134" w:type="dxa"/>
            <w:tcBorders>
              <w:top w:val="nil"/>
              <w:left w:val="nil"/>
              <w:bottom w:val="single" w:sz="4" w:space="0" w:color="auto"/>
              <w:right w:val="nil"/>
            </w:tcBorders>
          </w:tcPr>
          <w:p w:rsidR="00D02926" w:rsidRPr="00842748" w:rsidRDefault="00D02926" w:rsidP="0070579C">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06.1-03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70579C">
            <w:pPr>
              <w:suppressAutoHyphens w:val="0"/>
              <w:spacing w:before="40" w:after="120"/>
              <w:ind w:right="113"/>
              <w:rPr>
                <w:rFonts w:eastAsia="SimSun"/>
              </w:rPr>
            </w:pPr>
            <w:r w:rsidRPr="00842748">
              <w:rPr>
                <w:rFonts w:eastAsia="SimSun"/>
              </w:rPr>
              <w:t>B</w:t>
            </w:r>
          </w:p>
        </w:tc>
      </w:tr>
      <w:tr w:rsidR="00D02926" w:rsidRPr="00842748" w:rsidTr="007229FC">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a characteristic of spontaneous polymerization?</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Formation of vapour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Temperature increase of the liquid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Temperature decrease of the liquid</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Falling pressure of the gaseous phase</w:t>
            </w:r>
          </w:p>
        </w:tc>
        <w:tc>
          <w:tcPr>
            <w:tcW w:w="1134" w:type="dxa"/>
            <w:tcBorders>
              <w:top w:val="single" w:sz="4" w:space="0" w:color="auto"/>
              <w:left w:val="nil"/>
              <w:bottom w:val="single" w:sz="4" w:space="0" w:color="auto"/>
              <w:right w:val="nil"/>
            </w:tcBorders>
          </w:tcPr>
          <w:p w:rsidR="00D02926" w:rsidRPr="00842748" w:rsidRDefault="00D02926" w:rsidP="0070579C">
            <w:pPr>
              <w:suppressAutoHyphens w:val="0"/>
              <w:spacing w:before="40" w:after="120"/>
              <w:ind w:right="113"/>
              <w:rPr>
                <w:rFonts w:eastAsia="SimSun"/>
              </w:rPr>
            </w:pPr>
          </w:p>
        </w:tc>
      </w:tr>
      <w:tr w:rsidR="00D02926" w:rsidRPr="00842748" w:rsidTr="007229FC">
        <w:tc>
          <w:tcPr>
            <w:tcW w:w="1560" w:type="dxa"/>
            <w:tcBorders>
              <w:top w:val="single" w:sz="4" w:space="0" w:color="auto"/>
              <w:left w:val="nil"/>
              <w:bottom w:val="single" w:sz="4" w:space="0" w:color="auto"/>
              <w:right w:val="nil"/>
            </w:tcBorders>
            <w:hideMark/>
          </w:tcPr>
          <w:p w:rsidR="00D02926" w:rsidRPr="00842748" w:rsidRDefault="00D02926" w:rsidP="007229FC">
            <w:pPr>
              <w:suppressAutoHyphens w:val="0"/>
              <w:spacing w:before="40" w:after="120"/>
              <w:ind w:right="113"/>
              <w:rPr>
                <w:rFonts w:eastAsia="SimSun"/>
              </w:rPr>
            </w:pPr>
            <w:r w:rsidRPr="00842748">
              <w:rPr>
                <w:rFonts w:eastAsia="SimSun"/>
              </w:rPr>
              <w:t>231 06.1-04</w:t>
            </w:r>
          </w:p>
        </w:tc>
        <w:tc>
          <w:tcPr>
            <w:tcW w:w="5811" w:type="dxa"/>
            <w:tcBorders>
              <w:top w:val="single" w:sz="4" w:space="0" w:color="auto"/>
              <w:left w:val="nil"/>
              <w:bottom w:val="single" w:sz="4" w:space="0" w:color="auto"/>
              <w:right w:val="nil"/>
            </w:tcBorders>
            <w:hideMark/>
          </w:tcPr>
          <w:p w:rsidR="00D02926" w:rsidRPr="00842748" w:rsidRDefault="00D02926" w:rsidP="007229FC">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70579C">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7229FC">
            <w:pPr>
              <w:suppressAutoHyphens w:val="0"/>
              <w:spacing w:before="40" w:after="120"/>
              <w:ind w:left="567" w:right="113" w:hanging="567"/>
              <w:rPr>
                <w:rFonts w:eastAsia="SimSun"/>
              </w:rPr>
            </w:pPr>
          </w:p>
        </w:tc>
        <w:tc>
          <w:tcPr>
            <w:tcW w:w="5811" w:type="dxa"/>
            <w:tcBorders>
              <w:top w:val="single" w:sz="4" w:space="0" w:color="auto"/>
              <w:left w:val="nil"/>
              <w:bottom w:val="nil"/>
              <w:right w:val="nil"/>
            </w:tcBorders>
            <w:hideMark/>
          </w:tcPr>
          <w:p w:rsidR="00D02926" w:rsidRPr="00842748" w:rsidRDefault="00D02926" w:rsidP="007229FC">
            <w:pPr>
              <w:suppressAutoHyphens w:val="0"/>
              <w:spacing w:before="40" w:after="120"/>
              <w:ind w:right="113"/>
              <w:rPr>
                <w:rFonts w:eastAsia="SimSun"/>
              </w:rPr>
            </w:pPr>
            <w:r w:rsidRPr="00842748">
              <w:rPr>
                <w:rFonts w:eastAsia="SimSun"/>
              </w:rPr>
              <w:t>What is the hazard in the event of uncontrolled polymerization of a liquid?</w:t>
            </w:r>
          </w:p>
        </w:tc>
        <w:tc>
          <w:tcPr>
            <w:tcW w:w="1134" w:type="dxa"/>
            <w:tcBorders>
              <w:top w:val="single" w:sz="4" w:space="0" w:color="auto"/>
              <w:left w:val="nil"/>
              <w:bottom w:val="nil"/>
              <w:right w:val="nil"/>
            </w:tcBorders>
          </w:tcPr>
          <w:p w:rsidR="00D02926" w:rsidRPr="00842748" w:rsidRDefault="00D02926" w:rsidP="0070579C">
            <w:pPr>
              <w:suppressAutoHyphens w:val="0"/>
              <w:spacing w:before="40" w:after="120"/>
              <w:ind w:left="567" w:right="113" w:hanging="567"/>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7229FC">
            <w:pPr>
              <w:suppressAutoHyphens w:val="0"/>
              <w:spacing w:before="40" w:after="120"/>
              <w:ind w:left="567" w:right="113" w:hanging="567"/>
              <w:rPr>
                <w:rFonts w:eastAsia="SimSun"/>
              </w:rPr>
            </w:pPr>
          </w:p>
        </w:tc>
        <w:tc>
          <w:tcPr>
            <w:tcW w:w="5811" w:type="dxa"/>
            <w:tcBorders>
              <w:top w:val="nil"/>
              <w:left w:val="nil"/>
              <w:bottom w:val="nil"/>
              <w:right w:val="nil"/>
            </w:tcBorders>
            <w:hideMark/>
          </w:tcPr>
          <w:p w:rsidR="00D02926" w:rsidRPr="00842748" w:rsidRDefault="00D02926" w:rsidP="007229FC">
            <w:pPr>
              <w:suppressAutoHyphens w:val="0"/>
              <w:spacing w:before="40" w:after="120"/>
              <w:ind w:left="567" w:right="113" w:hanging="567"/>
              <w:rPr>
                <w:rFonts w:eastAsia="SimSun"/>
              </w:rPr>
            </w:pPr>
            <w:r w:rsidRPr="00842748">
              <w:rPr>
                <w:rFonts w:eastAsia="SimSun"/>
              </w:rPr>
              <w:t>A</w:t>
            </w:r>
            <w:r w:rsidRPr="00842748">
              <w:rPr>
                <w:rFonts w:eastAsia="SimSun"/>
              </w:rPr>
              <w:tab/>
              <w:t>Freezing of the level indicator float</w:t>
            </w:r>
          </w:p>
        </w:tc>
        <w:tc>
          <w:tcPr>
            <w:tcW w:w="1134" w:type="dxa"/>
            <w:tcBorders>
              <w:top w:val="nil"/>
              <w:left w:val="nil"/>
              <w:bottom w:val="nil"/>
              <w:right w:val="nil"/>
            </w:tcBorders>
          </w:tcPr>
          <w:p w:rsidR="00D02926" w:rsidRPr="00842748" w:rsidRDefault="00D02926" w:rsidP="0070579C">
            <w:pPr>
              <w:suppressAutoHyphens w:val="0"/>
              <w:spacing w:before="40" w:after="120"/>
              <w:ind w:left="567" w:right="113" w:hanging="567"/>
              <w:rPr>
                <w:rFonts w:eastAsia="SimSun"/>
              </w:rPr>
            </w:pPr>
          </w:p>
        </w:tc>
      </w:tr>
      <w:tr w:rsidR="00D02926" w:rsidRPr="00842748" w:rsidTr="00894B25">
        <w:tc>
          <w:tcPr>
            <w:tcW w:w="1560" w:type="dxa"/>
            <w:tcBorders>
              <w:top w:val="nil"/>
              <w:left w:val="nil"/>
              <w:bottom w:val="nil"/>
              <w:right w:val="nil"/>
            </w:tcBorders>
          </w:tcPr>
          <w:p w:rsidR="00D02926" w:rsidRPr="00842748" w:rsidRDefault="00D02926" w:rsidP="007229FC">
            <w:pPr>
              <w:suppressAutoHyphens w:val="0"/>
              <w:spacing w:before="40" w:after="120"/>
              <w:ind w:left="567" w:right="113" w:hanging="567"/>
              <w:rPr>
                <w:rFonts w:eastAsia="SimSun"/>
              </w:rPr>
            </w:pPr>
          </w:p>
        </w:tc>
        <w:tc>
          <w:tcPr>
            <w:tcW w:w="5811" w:type="dxa"/>
            <w:tcBorders>
              <w:top w:val="nil"/>
              <w:left w:val="nil"/>
              <w:bottom w:val="nil"/>
              <w:right w:val="nil"/>
            </w:tcBorders>
            <w:hideMark/>
          </w:tcPr>
          <w:p w:rsidR="00D02926" w:rsidRPr="00842748" w:rsidRDefault="00D02926" w:rsidP="007229FC">
            <w:pPr>
              <w:suppressAutoHyphens w:val="0"/>
              <w:spacing w:before="40" w:after="120"/>
              <w:ind w:left="567" w:right="113" w:hanging="567"/>
              <w:rPr>
                <w:rFonts w:eastAsia="SimSun"/>
              </w:rPr>
            </w:pPr>
            <w:r w:rsidRPr="00842748">
              <w:rPr>
                <w:rFonts w:eastAsia="SimSun"/>
              </w:rPr>
              <w:t>B</w:t>
            </w:r>
            <w:r w:rsidRPr="00842748">
              <w:rPr>
                <w:rFonts w:eastAsia="SimSun"/>
              </w:rPr>
              <w:tab/>
              <w:t>Explosion due to a significant release of heat</w:t>
            </w:r>
          </w:p>
        </w:tc>
        <w:tc>
          <w:tcPr>
            <w:tcW w:w="1134" w:type="dxa"/>
            <w:tcBorders>
              <w:top w:val="nil"/>
              <w:left w:val="nil"/>
              <w:bottom w:val="nil"/>
              <w:right w:val="nil"/>
            </w:tcBorders>
          </w:tcPr>
          <w:p w:rsidR="00D02926" w:rsidRPr="00842748" w:rsidRDefault="00D02926" w:rsidP="0070579C">
            <w:pPr>
              <w:suppressAutoHyphens w:val="0"/>
              <w:spacing w:before="40" w:after="120"/>
              <w:ind w:left="567" w:right="113" w:hanging="567"/>
              <w:rPr>
                <w:rFonts w:eastAsia="SimSun"/>
              </w:rPr>
            </w:pPr>
          </w:p>
        </w:tc>
      </w:tr>
      <w:tr w:rsidR="00D02926" w:rsidRPr="00842748" w:rsidTr="00894B25">
        <w:tc>
          <w:tcPr>
            <w:tcW w:w="1560" w:type="dxa"/>
            <w:tcBorders>
              <w:top w:val="nil"/>
              <w:left w:val="nil"/>
              <w:bottom w:val="nil"/>
              <w:right w:val="nil"/>
            </w:tcBorders>
          </w:tcPr>
          <w:p w:rsidR="00D02926" w:rsidRPr="00842748" w:rsidRDefault="00D02926" w:rsidP="007229FC">
            <w:pPr>
              <w:suppressAutoHyphens w:val="0"/>
              <w:spacing w:before="40" w:after="120"/>
              <w:ind w:left="567" w:right="113" w:hanging="567"/>
              <w:rPr>
                <w:rFonts w:eastAsia="SimSun"/>
              </w:rPr>
            </w:pPr>
          </w:p>
        </w:tc>
        <w:tc>
          <w:tcPr>
            <w:tcW w:w="5811" w:type="dxa"/>
            <w:tcBorders>
              <w:top w:val="nil"/>
              <w:left w:val="nil"/>
              <w:bottom w:val="nil"/>
              <w:right w:val="nil"/>
            </w:tcBorders>
            <w:hideMark/>
          </w:tcPr>
          <w:p w:rsidR="00D02926" w:rsidRPr="00842748" w:rsidRDefault="00D02926" w:rsidP="007229FC">
            <w:pPr>
              <w:suppressAutoHyphens w:val="0"/>
              <w:spacing w:before="40" w:after="120"/>
              <w:ind w:left="567" w:right="113" w:hanging="567"/>
              <w:rPr>
                <w:rFonts w:eastAsia="SimSun"/>
              </w:rPr>
            </w:pPr>
            <w:r w:rsidRPr="00842748">
              <w:rPr>
                <w:rFonts w:eastAsia="SimSun"/>
              </w:rPr>
              <w:t>C</w:t>
            </w:r>
            <w:r w:rsidRPr="00842748">
              <w:rPr>
                <w:rFonts w:eastAsia="SimSun"/>
              </w:rPr>
              <w:tab/>
              <w:t>Cracks forming in the walls of the cargo tank</w:t>
            </w:r>
          </w:p>
          <w:p w:rsidR="00D02926" w:rsidRPr="00842748" w:rsidRDefault="00D02926" w:rsidP="007229FC">
            <w:pPr>
              <w:suppressAutoHyphens w:val="0"/>
              <w:spacing w:before="40" w:after="120"/>
              <w:ind w:left="567" w:right="113" w:hanging="567"/>
              <w:rPr>
                <w:rFonts w:eastAsia="SimSun"/>
              </w:rPr>
            </w:pPr>
            <w:r w:rsidRPr="00842748">
              <w:rPr>
                <w:rFonts w:eastAsia="SimSun"/>
              </w:rPr>
              <w:t>D</w:t>
            </w:r>
            <w:r w:rsidRPr="00842748">
              <w:rPr>
                <w:rFonts w:eastAsia="SimSun"/>
              </w:rPr>
              <w:tab/>
              <w:t>Depression in the cargo tanks</w:t>
            </w:r>
          </w:p>
        </w:tc>
        <w:tc>
          <w:tcPr>
            <w:tcW w:w="1134" w:type="dxa"/>
            <w:tcBorders>
              <w:top w:val="nil"/>
              <w:left w:val="nil"/>
              <w:bottom w:val="nil"/>
              <w:right w:val="nil"/>
            </w:tcBorders>
          </w:tcPr>
          <w:p w:rsidR="00D02926" w:rsidRPr="00842748" w:rsidRDefault="00D02926" w:rsidP="0070579C">
            <w:pPr>
              <w:suppressAutoHyphens w:val="0"/>
              <w:spacing w:before="40" w:after="120"/>
              <w:ind w:left="567" w:right="113" w:hanging="567"/>
              <w:rPr>
                <w:rFonts w:eastAsia="SimSun"/>
              </w:rPr>
            </w:pPr>
          </w:p>
        </w:tc>
      </w:tr>
      <w:tr w:rsidR="00D02926" w:rsidRPr="00842748" w:rsidTr="00894B25">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lastRenderedPageBreak/>
              <w:t>231 06.1-05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Polymerization</w:t>
            </w:r>
          </w:p>
        </w:tc>
        <w:tc>
          <w:tcPr>
            <w:tcW w:w="1134" w:type="dxa"/>
            <w:tcBorders>
              <w:top w:val="nil"/>
              <w:left w:val="nil"/>
              <w:bottom w:val="single" w:sz="4" w:space="0" w:color="auto"/>
              <w:right w:val="nil"/>
            </w:tcBorders>
            <w:hideMark/>
          </w:tcPr>
          <w:p w:rsidR="00D02926" w:rsidRPr="00842748" w:rsidRDefault="00D02926" w:rsidP="0070579C">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Spontaneous, uncontrolled polymerization of a liquid in a cargo tank can lead to what?</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Deflagration</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Detonation</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Explosive combustion</w:t>
            </w:r>
          </w:p>
        </w:tc>
        <w:tc>
          <w:tcPr>
            <w:tcW w:w="1134" w:type="dxa"/>
            <w:tcBorders>
              <w:top w:val="single" w:sz="4" w:space="0" w:color="auto"/>
              <w:left w:val="nil"/>
              <w:bottom w:val="nil"/>
              <w:right w:val="nil"/>
            </w:tcBorders>
          </w:tcPr>
          <w:p w:rsidR="00D02926" w:rsidRPr="00842748" w:rsidRDefault="00D02926" w:rsidP="0070579C">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nil"/>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Explosion due to a significant release of heat</w:t>
            </w:r>
          </w:p>
        </w:tc>
        <w:tc>
          <w:tcPr>
            <w:tcW w:w="1134" w:type="dxa"/>
            <w:tcBorders>
              <w:top w:val="nil"/>
              <w:left w:val="nil"/>
              <w:bottom w:val="single" w:sz="12" w:space="0" w:color="auto"/>
              <w:right w:val="nil"/>
            </w:tcBorders>
          </w:tcPr>
          <w:p w:rsidR="00D02926" w:rsidRPr="00842748" w:rsidRDefault="00D02926" w:rsidP="0070579C">
            <w:pPr>
              <w:keepNext/>
              <w:keepLines/>
              <w:suppressAutoHyphens w:val="0"/>
              <w:spacing w:before="40" w:after="120"/>
              <w:ind w:right="113"/>
              <w:rPr>
                <w:rFonts w:eastAsia="SimSun"/>
              </w:rPr>
            </w:pPr>
          </w:p>
        </w:tc>
      </w:tr>
    </w:tbl>
    <w:p w:rsidR="00D02926" w:rsidRPr="002F04A0" w:rsidRDefault="002F04A0" w:rsidP="002F04A0">
      <w:pPr>
        <w:spacing w:line="240" w:lineRule="auto"/>
        <w:ind w:left="1134" w:right="1134"/>
        <w:jc w:val="both"/>
        <w:rPr>
          <w:rFonts w:eastAsia="SimSun"/>
          <w:sz w:val="4"/>
          <w:szCs w:val="4"/>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ab/>
              <w:t>Examination objective 6.2: Polymerization</w:t>
            </w:r>
            <w:r w:rsidRPr="00842748">
              <w:rPr>
                <w:b/>
              </w:rPr>
              <w:br/>
              <w:t>Practical questions, conditions of carriage</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06.2-01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3.2.3.2, Table C</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Table C of 3.2.3.2 contains “UN No. 1010, BUTADIENE-1-3, STABLIZED” What is the meaning of “STABILIZED”?</w:t>
            </w:r>
          </w:p>
        </w:tc>
        <w:tc>
          <w:tcPr>
            <w:tcW w:w="1134" w:type="dxa"/>
            <w:tcBorders>
              <w:top w:val="single" w:sz="4" w:space="0" w:color="auto"/>
              <w:left w:val="nil"/>
              <w:bottom w:val="nil"/>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During transport the product should not be subject to excessive shaking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The product is stable in all circumstances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Measures have been taken to stop polymerization during transport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BUTADIENE-1-3 is a product that involves no risk</w:t>
            </w:r>
          </w:p>
        </w:tc>
        <w:tc>
          <w:tcPr>
            <w:tcW w:w="1134" w:type="dxa"/>
            <w:tcBorders>
              <w:top w:val="nil"/>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When unstabilized vinyl chloride is transported, polymerization is always a possibility. How can it be prevented?</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By loading slowly</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By loading the product in a pressure tank at high </w:t>
            </w:r>
            <w:r w:rsidRPr="00842748">
              <w:rPr>
                <w:rFonts w:eastAsia="SimSun"/>
              </w:rPr>
              <w:tab/>
              <w:t>temperature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By adding a stabilizer and/or maintaining low oxygen content in the cargo tank</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By adding a stabilizer when the oxygen content in the cargo tank is 2.0% volume</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Why is it necessary to transport a mixture of UN No. 1010, BUTADIENE-1-3, STABILIZED and hydrocarbons with a stabilizer?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Because of high water concentration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Because of high concentration of isobutane and butylene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Because of the presence of solids</w:t>
            </w:r>
          </w:p>
          <w:p w:rsidR="00D02926" w:rsidRPr="00842748" w:rsidRDefault="00D02926" w:rsidP="00891FDA">
            <w:pPr>
              <w:spacing w:before="40" w:after="120"/>
              <w:ind w:left="567" w:hanging="567"/>
              <w:rPr>
                <w:rFonts w:eastAsia="SimSun"/>
              </w:rPr>
            </w:pPr>
            <w:r w:rsidRPr="00842748">
              <w:rPr>
                <w:rFonts w:eastAsia="SimSun"/>
              </w:rPr>
              <w:t>D</w:t>
            </w:r>
            <w:r w:rsidRPr="00842748">
              <w:rPr>
                <w:rFonts w:eastAsia="SimSun"/>
              </w:rPr>
              <w:tab/>
              <w:t>Because of the high butadiene concentration</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function of a stabilizer?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Prevent polymerization</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Interrupt polymerization by reducing temperature</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Exclude the possibility of a deflagration</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Exclude the possibility of dilation in a liquid</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rPr>
          <w:trHeight w:hRule="exact" w:val="57"/>
        </w:trPr>
        <w:tc>
          <w:tcPr>
            <w:tcW w:w="1560"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1134" w:type="dxa"/>
            <w:tcBorders>
              <w:top w:val="nil"/>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lastRenderedPageBreak/>
              <w:t>231 06.2-05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3.2.3.2, Table C</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pacing w:before="40" w:after="120"/>
              <w:rPr>
                <w:rFonts w:eastAsia="SimSun"/>
              </w:rPr>
            </w:pPr>
            <w:r w:rsidRPr="00842748">
              <w:rPr>
                <w:rFonts w:eastAsia="SimSun"/>
              </w:rPr>
              <w:t>A substance must be transported with a stabilizer. When can such transport take place?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When there is an entry in the transport document mentioning what stabilizer has been added and at what concentration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When the right stabilizer is on board in a sufficient quantity to be added if necessary during transport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When a sufficient quantity of stabilizer has been added immediately after loading</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When the cargo is sufficiently hot to absorb the stabilizer</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3.2.3.2, Table C</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Next/>
              <w:keepLines/>
              <w:suppressAutoHyphens w:val="0"/>
              <w:spacing w:before="40" w:after="120"/>
              <w:ind w:left="567" w:right="113" w:hanging="567"/>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Certain substances must be stabilized. In ADN, the requirements for stabilization appear where?</w:t>
            </w:r>
          </w:p>
        </w:tc>
        <w:tc>
          <w:tcPr>
            <w:tcW w:w="1134" w:type="dxa"/>
            <w:tcBorders>
              <w:top w:val="single" w:sz="4" w:space="0" w:color="auto"/>
              <w:left w:val="nil"/>
              <w:bottom w:val="nil"/>
              <w:right w:val="nil"/>
            </w:tcBorders>
          </w:tcPr>
          <w:p w:rsidR="00D02926" w:rsidRPr="00842748" w:rsidRDefault="00D02926" w:rsidP="00154F84">
            <w:pPr>
              <w:keepNext/>
              <w:keepLines/>
              <w:suppressAutoHyphens w:val="0"/>
              <w:spacing w:before="40" w:after="120"/>
              <w:ind w:left="567" w:right="113" w:hanging="567"/>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891FDA">
            <w:pPr>
              <w:keepNext/>
              <w:keepLines/>
              <w:suppressAutoHyphens w:val="0"/>
              <w:spacing w:before="40" w:after="120"/>
              <w:ind w:left="567" w:right="113" w:hanging="567"/>
              <w:rPr>
                <w:rFonts w:eastAsia="SimSun"/>
              </w:rPr>
            </w:pPr>
          </w:p>
        </w:tc>
        <w:tc>
          <w:tcPr>
            <w:tcW w:w="5811" w:type="dxa"/>
            <w:tcBorders>
              <w:top w:val="nil"/>
              <w:left w:val="nil"/>
              <w:bottom w:val="nil"/>
              <w:right w:val="nil"/>
            </w:tcBorders>
            <w:hideMark/>
          </w:tcPr>
          <w:p w:rsidR="00D02926" w:rsidRPr="00842748" w:rsidRDefault="00D02926" w:rsidP="00891FDA">
            <w:pPr>
              <w:spacing w:before="40" w:after="120"/>
              <w:rPr>
                <w:rFonts w:eastAsia="SimSun"/>
              </w:rPr>
            </w:pPr>
            <w:r w:rsidRPr="00842748">
              <w:rPr>
                <w:rFonts w:eastAsia="SimSun"/>
              </w:rPr>
              <w:t>A</w:t>
            </w:r>
            <w:r w:rsidRPr="00842748">
              <w:rPr>
                <w:rFonts w:eastAsia="SimSun"/>
              </w:rPr>
              <w:tab/>
              <w:t>In section 2.2.2, Gas</w:t>
            </w:r>
          </w:p>
        </w:tc>
        <w:tc>
          <w:tcPr>
            <w:tcW w:w="1134" w:type="dxa"/>
            <w:tcBorders>
              <w:top w:val="nil"/>
              <w:left w:val="nil"/>
              <w:bottom w:val="nil"/>
              <w:right w:val="nil"/>
            </w:tcBorders>
          </w:tcPr>
          <w:p w:rsidR="00D02926" w:rsidRPr="00842748" w:rsidRDefault="00D02926" w:rsidP="00154F84">
            <w:pPr>
              <w:keepNext/>
              <w:keepLines/>
              <w:suppressAutoHyphens w:val="0"/>
              <w:spacing w:before="40" w:after="120"/>
              <w:ind w:left="567" w:right="113" w:hanging="567"/>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891FDA">
            <w:pPr>
              <w:keepNext/>
              <w:keepLines/>
              <w:suppressAutoHyphens w:val="0"/>
              <w:spacing w:before="40" w:after="120"/>
              <w:ind w:left="567" w:right="113" w:hanging="567"/>
              <w:rPr>
                <w:rFonts w:eastAsia="SimSun"/>
              </w:rPr>
            </w:pPr>
          </w:p>
        </w:tc>
        <w:tc>
          <w:tcPr>
            <w:tcW w:w="5811" w:type="dxa"/>
            <w:tcBorders>
              <w:top w:val="nil"/>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 section 8.6.3, ADN checklist</w:t>
            </w:r>
          </w:p>
        </w:tc>
        <w:tc>
          <w:tcPr>
            <w:tcW w:w="1134" w:type="dxa"/>
            <w:tcBorders>
              <w:top w:val="nil"/>
              <w:left w:val="nil"/>
              <w:bottom w:val="nil"/>
              <w:right w:val="nil"/>
            </w:tcBorders>
          </w:tcPr>
          <w:p w:rsidR="00D02926" w:rsidRPr="00842748" w:rsidRDefault="00D02926" w:rsidP="00154F84">
            <w:pPr>
              <w:keepNext/>
              <w:keepLines/>
              <w:suppressAutoHyphens w:val="0"/>
              <w:spacing w:before="40" w:after="120"/>
              <w:ind w:left="567" w:right="113" w:hanging="567"/>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In section 3.2.1, Table A and in the explanations for this table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In subsection 3.2.3.2, Table C and in the explanations for this table</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an indication that a substance is in the process of polymerizing?</w:t>
            </w:r>
          </w:p>
          <w:p w:rsidR="00D02926" w:rsidRPr="00842748" w:rsidRDefault="00D02926" w:rsidP="00891FDA">
            <w:pPr>
              <w:spacing w:before="40" w:after="120"/>
              <w:rPr>
                <w:rFonts w:eastAsia="SimSun"/>
              </w:rPr>
            </w:pPr>
            <w:r w:rsidRPr="00842748">
              <w:rPr>
                <w:rFonts w:eastAsia="SimSun"/>
              </w:rPr>
              <w:t>A</w:t>
            </w:r>
            <w:r w:rsidRPr="00842748">
              <w:rPr>
                <w:rFonts w:eastAsia="SimSun"/>
              </w:rPr>
              <w:tab/>
              <w:t>Decrease in pressure in the cargo tank</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Increase in temperature of the liquid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Increase in temperature of the vapour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Decrease in temperature of the liquid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06.2-08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06.2-09</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Polymerization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sufficient concentration of stabilizer is diluted in a liquid prone to polymerization. Is the liquid then stabilized indefinitely?</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Yes, as the stabilizer itself is stable</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Yes, as there is no oxygen</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No, as the stabilizer is always slowly consumed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No, as the stabilizer collects on the walls of the cargo tank and loses its effect</w:t>
            </w:r>
          </w:p>
        </w:tc>
        <w:tc>
          <w:tcPr>
            <w:tcW w:w="1134" w:type="dxa"/>
            <w:tcBorders>
              <w:top w:val="single" w:sz="4" w:space="0" w:color="auto"/>
              <w:left w:val="nil"/>
              <w:bottom w:val="single" w:sz="12" w:space="0" w:color="auto"/>
              <w:right w:val="nil"/>
            </w:tcBorders>
          </w:tcPr>
          <w:p w:rsidR="00D02926" w:rsidRPr="00842748" w:rsidRDefault="00D02926" w:rsidP="00154F84">
            <w:pPr>
              <w:keepNext/>
              <w:keepLines/>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lastRenderedPageBreak/>
              <w:t>Knowledge of physics and chemistry</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ab/>
              <w:t>Examination objective 7.1: Evaporation and condensation</w:t>
            </w:r>
            <w:r w:rsidRPr="00842748">
              <w:rPr>
                <w:b/>
              </w:rPr>
              <w:br/>
              <w:t>Definitions, etc.</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12"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c>
          <w:tcPr>
            <w:tcW w:w="1134" w:type="dxa"/>
            <w:tcBorders>
              <w:top w:val="single" w:sz="12" w:space="0" w:color="auto"/>
              <w:left w:val="nil"/>
              <w:bottom w:val="nil"/>
              <w:right w:val="nil"/>
            </w:tcBorders>
          </w:tcPr>
          <w:p w:rsidR="00D02926" w:rsidRPr="00842748" w:rsidRDefault="00D02926" w:rsidP="00891FDA">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07.1-01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Vapour pressure</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The vapour pressure of a liquid is dependent on what?</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Temperature of the liquid</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Atmospheric pressure</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Volume of the liquid</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External temperature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07.1-02</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The vapour pressure of a liquid is dependent on what?</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Mass of the liquid</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Temperature of the liquid</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Contents of the cargo tank</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Vapour/liquid ratio in the cargo tank</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07.1-03</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When does vapour condense?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When the vapour pressure is higher than atmospheric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When the vapour pressure is lower than atmospheric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When the vapour pressure is higher than the vapour saturation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When the vapour pressure is lower than the vapour saturation pressure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07.1-04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What is a saturated vapour?</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 vapour whose temperature is identical to that of the evaporating liquid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A vapour whose pressure is less than the vapour saturation pressure </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A vapour whose pressure is higher than the vapour saturation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A vapour whose pressure is equal to the vapour saturation pressure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lastRenderedPageBreak/>
              <w:t>231 07.1-05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Vapour pressure</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When does a liquid evaporate?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When the vapour pressure is less than the vapour saturation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 xml:space="preserve">When the vapour pressure is equal to the vapour </w:t>
            </w:r>
            <w:r w:rsidRPr="00842748">
              <w:rPr>
                <w:rFonts w:eastAsia="SimSun"/>
              </w:rPr>
              <w:tab/>
              <w:t>saturation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When the vapour pressure is higher than the vapour saturation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When the vapour pressure is higher than atmospheric pressure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07.1-06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has for some time held propane vapour and a small quantity of liquid at the bottom of the tank. Which of the following statements is correct?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vapour pressure is less than the propane vapour saturation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vapour pressure is equal to the propane vapour saturation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vapour pressure is higher than the propane vapour saturation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vapour pressure is equal to atmospheric pressure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07.1-07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502618">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Vapour is drawn from a cargo tank containing liquid propane. What happens in the cargo tank once the drawing stops?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The vapour pressure will decrease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vapour pressure will remain constant</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The vapour pressure will increase</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The vapour temperature will increase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502618">
        <w:tc>
          <w:tcPr>
            <w:tcW w:w="1560" w:type="dxa"/>
            <w:tcBorders>
              <w:top w:val="single" w:sz="4" w:space="0" w:color="auto"/>
              <w:left w:val="nil"/>
              <w:bottom w:val="single" w:sz="4" w:space="0" w:color="auto"/>
              <w:right w:val="nil"/>
            </w:tcBorders>
            <w:hideMark/>
          </w:tcPr>
          <w:p w:rsidR="00D02926" w:rsidRPr="00842748" w:rsidRDefault="00D02926" w:rsidP="001C5D32">
            <w:pPr>
              <w:suppressAutoHyphens w:val="0"/>
              <w:spacing w:before="40" w:after="110"/>
              <w:ind w:right="113"/>
              <w:rPr>
                <w:rFonts w:eastAsia="SimSun"/>
              </w:rPr>
            </w:pPr>
            <w:r w:rsidRPr="00842748">
              <w:rPr>
                <w:rFonts w:eastAsia="SimSun"/>
              </w:rPr>
              <w:t>231 07.1-08</w:t>
            </w:r>
          </w:p>
        </w:tc>
        <w:tc>
          <w:tcPr>
            <w:tcW w:w="5811" w:type="dxa"/>
            <w:tcBorders>
              <w:top w:val="single" w:sz="4" w:space="0" w:color="auto"/>
              <w:left w:val="nil"/>
              <w:bottom w:val="single" w:sz="4" w:space="0" w:color="auto"/>
              <w:right w:val="nil"/>
            </w:tcBorders>
            <w:hideMark/>
          </w:tcPr>
          <w:p w:rsidR="00D02926" w:rsidRPr="00842748" w:rsidRDefault="00D02926" w:rsidP="001C5D32">
            <w:pPr>
              <w:suppressAutoHyphens w:val="0"/>
              <w:spacing w:before="40" w:after="11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1C5D32">
        <w:tc>
          <w:tcPr>
            <w:tcW w:w="1560" w:type="dxa"/>
            <w:tcBorders>
              <w:top w:val="single" w:sz="4" w:space="0" w:color="auto"/>
              <w:left w:val="nil"/>
              <w:bottom w:val="nil"/>
              <w:right w:val="nil"/>
            </w:tcBorders>
          </w:tcPr>
          <w:p w:rsidR="00D02926" w:rsidRPr="00842748" w:rsidRDefault="00D02926" w:rsidP="001C5D32">
            <w:pPr>
              <w:suppressAutoHyphens w:val="0"/>
              <w:spacing w:before="40" w:after="11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1C5D32">
            <w:pPr>
              <w:suppressAutoHyphens w:val="0"/>
              <w:spacing w:before="40" w:after="110"/>
              <w:ind w:right="113"/>
              <w:rPr>
                <w:rFonts w:eastAsia="SimSun"/>
              </w:rPr>
            </w:pPr>
            <w:r w:rsidRPr="00842748">
              <w:rPr>
                <w:rFonts w:eastAsia="SimSun"/>
              </w:rPr>
              <w:t>With the use of a compressor, propane vapour from cargo tank No. 3 is injected into cargo tank No. 2, containing liquid propane. What will happen in cargo tank No. 2 once the compressor stops?</w:t>
            </w:r>
          </w:p>
          <w:p w:rsidR="00D02926" w:rsidRPr="00842748" w:rsidRDefault="00D02926" w:rsidP="001C5D32">
            <w:pPr>
              <w:suppressAutoHyphens w:val="0"/>
              <w:spacing w:before="40" w:after="110"/>
              <w:ind w:right="113"/>
              <w:rPr>
                <w:rFonts w:eastAsia="SimSun"/>
              </w:rPr>
            </w:pPr>
            <w:r w:rsidRPr="00842748">
              <w:rPr>
                <w:rFonts w:eastAsia="SimSun"/>
              </w:rPr>
              <w:t>A</w:t>
            </w:r>
            <w:r w:rsidRPr="00842748">
              <w:rPr>
                <w:rFonts w:eastAsia="SimSun"/>
              </w:rPr>
              <w:tab/>
              <w:t>The temperature of the liquid will decrease</w:t>
            </w:r>
          </w:p>
          <w:p w:rsidR="00D02926" w:rsidRPr="00842748" w:rsidRDefault="00D02926" w:rsidP="001C5D32">
            <w:pPr>
              <w:suppressAutoHyphens w:val="0"/>
              <w:spacing w:before="40" w:after="110"/>
              <w:ind w:right="113"/>
              <w:rPr>
                <w:rFonts w:eastAsia="SimSun"/>
              </w:rPr>
            </w:pPr>
            <w:r w:rsidRPr="00842748">
              <w:rPr>
                <w:rFonts w:eastAsia="SimSun"/>
              </w:rPr>
              <w:t>B</w:t>
            </w:r>
            <w:r w:rsidRPr="00842748">
              <w:rPr>
                <w:rFonts w:eastAsia="SimSun"/>
              </w:rPr>
              <w:tab/>
              <w:t>The vapour pressure will increase</w:t>
            </w:r>
          </w:p>
          <w:p w:rsidR="00D02926" w:rsidRPr="00842748" w:rsidRDefault="00D02926" w:rsidP="001C5D32">
            <w:pPr>
              <w:suppressAutoHyphens w:val="0"/>
              <w:spacing w:before="40" w:after="110"/>
              <w:ind w:right="113"/>
              <w:rPr>
                <w:rFonts w:eastAsia="SimSun"/>
              </w:rPr>
            </w:pPr>
            <w:r w:rsidRPr="00842748">
              <w:rPr>
                <w:rFonts w:eastAsia="SimSun"/>
              </w:rPr>
              <w:t>C</w:t>
            </w:r>
            <w:r w:rsidRPr="00842748">
              <w:rPr>
                <w:rFonts w:eastAsia="SimSun"/>
              </w:rPr>
              <w:tab/>
              <w:t>The vapour pressure will remain constant</w:t>
            </w:r>
          </w:p>
          <w:p w:rsidR="00D02926" w:rsidRPr="00842748" w:rsidRDefault="00D02926" w:rsidP="001C5D32">
            <w:pPr>
              <w:suppressAutoHyphens w:val="0"/>
              <w:spacing w:before="40" w:after="110"/>
              <w:ind w:right="113"/>
              <w:rPr>
                <w:rFonts w:eastAsia="SimSun"/>
              </w:rPr>
            </w:pPr>
            <w:r w:rsidRPr="00842748">
              <w:rPr>
                <w:rFonts w:eastAsia="SimSun"/>
              </w:rPr>
              <w:t>D</w:t>
            </w:r>
            <w:r w:rsidRPr="00842748">
              <w:rPr>
                <w:rFonts w:eastAsia="SimSun"/>
              </w:rPr>
              <w:tab/>
              <w:t>The vapour pressure will decrease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1C5D32">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rPr>
              <w:lastRenderedPageBreak/>
              <w:t>231 07.1-09</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rPr>
              <w:t>Vapour pressure</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10"/>
              <w:ind w:right="113"/>
              <w:rPr>
                <w:rFonts w:eastAsia="SimSun"/>
              </w:rPr>
            </w:pPr>
            <w:r w:rsidRPr="00842748">
              <w:rPr>
                <w:rFonts w:eastAsia="SimSun"/>
              </w:rPr>
              <w:t>Liquid propane is pumped out of a cargo tank. What will happen in this cargo tank after the pumping stops?</w:t>
            </w:r>
          </w:p>
          <w:p w:rsidR="00D02926" w:rsidRPr="00842748" w:rsidRDefault="00D02926" w:rsidP="00891FDA">
            <w:pPr>
              <w:keepNext/>
              <w:keepLines/>
              <w:suppressAutoHyphens w:val="0"/>
              <w:spacing w:before="40" w:after="110"/>
              <w:ind w:right="113"/>
              <w:rPr>
                <w:rFonts w:eastAsia="SimSun"/>
              </w:rPr>
            </w:pPr>
            <w:r w:rsidRPr="00842748">
              <w:rPr>
                <w:rFonts w:eastAsia="SimSun"/>
              </w:rPr>
              <w:t>A</w:t>
            </w:r>
            <w:r w:rsidRPr="00842748">
              <w:rPr>
                <w:rFonts w:eastAsia="SimSun"/>
              </w:rPr>
              <w:tab/>
              <w:t>The vapour pressure will increase</w:t>
            </w:r>
          </w:p>
          <w:p w:rsidR="00D02926" w:rsidRPr="00842748" w:rsidRDefault="00D02926" w:rsidP="00891FDA">
            <w:pPr>
              <w:keepNext/>
              <w:keepLines/>
              <w:suppressAutoHyphens w:val="0"/>
              <w:spacing w:before="40" w:after="110"/>
              <w:ind w:right="113"/>
              <w:rPr>
                <w:rFonts w:eastAsia="SimSun"/>
              </w:rPr>
            </w:pPr>
            <w:r w:rsidRPr="00842748">
              <w:rPr>
                <w:rFonts w:eastAsia="SimSun"/>
              </w:rPr>
              <w:t>B</w:t>
            </w:r>
            <w:r w:rsidRPr="00842748">
              <w:rPr>
                <w:rFonts w:eastAsia="SimSun"/>
              </w:rPr>
              <w:tab/>
              <w:t>The vapour pressure will remain constant</w:t>
            </w:r>
          </w:p>
          <w:p w:rsidR="00D02926" w:rsidRPr="00842748" w:rsidRDefault="00D02926" w:rsidP="00891FDA">
            <w:pPr>
              <w:keepNext/>
              <w:keepLines/>
              <w:suppressAutoHyphens w:val="0"/>
              <w:spacing w:before="40" w:after="110"/>
              <w:ind w:right="113"/>
              <w:rPr>
                <w:rFonts w:eastAsia="SimSun"/>
              </w:rPr>
            </w:pPr>
            <w:r w:rsidRPr="00842748">
              <w:rPr>
                <w:rFonts w:eastAsia="SimSun"/>
              </w:rPr>
              <w:t>C</w:t>
            </w:r>
            <w:r w:rsidRPr="00842748">
              <w:rPr>
                <w:rFonts w:eastAsia="SimSun"/>
              </w:rPr>
              <w:tab/>
              <w:t>The temperature of the liquid will increase</w:t>
            </w:r>
          </w:p>
          <w:p w:rsidR="00D02926" w:rsidRPr="00842748" w:rsidRDefault="00D02926" w:rsidP="00891FDA">
            <w:pPr>
              <w:keepNext/>
              <w:keepLines/>
              <w:suppressAutoHyphens w:val="0"/>
              <w:spacing w:before="40" w:after="110"/>
              <w:ind w:right="113"/>
              <w:rPr>
                <w:rFonts w:eastAsia="SimSun"/>
              </w:rPr>
            </w:pPr>
            <w:r w:rsidRPr="00842748">
              <w:rPr>
                <w:rFonts w:eastAsia="SimSun"/>
              </w:rPr>
              <w:t>D</w:t>
            </w:r>
            <w:r w:rsidRPr="00842748">
              <w:rPr>
                <w:rFonts w:eastAsia="SimSun"/>
              </w:rPr>
              <w:tab/>
              <w:t>The temperature of the liquid will remain constant</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07.1-10</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Vapour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Liquid propane is pumped into a cargo tank containing nitrogen at an absolute pressure of 100 kPa. What will happen to the liquid propane in this tank?</w:t>
            </w:r>
          </w:p>
          <w:p w:rsidR="00D02926" w:rsidRPr="00842748" w:rsidRDefault="00D02926" w:rsidP="00891FDA">
            <w:pPr>
              <w:suppressAutoHyphens w:val="0"/>
              <w:spacing w:before="40" w:after="110"/>
              <w:ind w:right="113"/>
              <w:rPr>
                <w:rFonts w:eastAsia="SimSun"/>
              </w:rPr>
            </w:pPr>
            <w:r w:rsidRPr="00842748">
              <w:rPr>
                <w:rFonts w:eastAsia="SimSun"/>
              </w:rPr>
              <w:t>A</w:t>
            </w:r>
            <w:r w:rsidRPr="00842748">
              <w:rPr>
                <w:rFonts w:eastAsia="SimSun"/>
              </w:rPr>
              <w:tab/>
              <w:t>The temperature of the propane will increase</w:t>
            </w:r>
          </w:p>
          <w:p w:rsidR="00D02926" w:rsidRPr="00842748" w:rsidRDefault="00D02926" w:rsidP="00891FDA">
            <w:pPr>
              <w:suppressAutoHyphens w:val="0"/>
              <w:spacing w:before="40" w:after="110"/>
              <w:ind w:right="113"/>
              <w:rPr>
                <w:rFonts w:eastAsia="SimSun"/>
              </w:rPr>
            </w:pPr>
            <w:r w:rsidRPr="00842748">
              <w:rPr>
                <w:rFonts w:eastAsia="SimSun"/>
              </w:rPr>
              <w:t>B</w:t>
            </w:r>
            <w:r w:rsidRPr="00842748">
              <w:rPr>
                <w:rFonts w:eastAsia="SimSun"/>
              </w:rPr>
              <w:tab/>
              <w:t>The temperature of the propane will decrease</w:t>
            </w:r>
          </w:p>
          <w:p w:rsidR="00D02926" w:rsidRPr="00842748" w:rsidRDefault="00D02926" w:rsidP="00891FDA">
            <w:pPr>
              <w:suppressAutoHyphens w:val="0"/>
              <w:spacing w:before="40" w:after="110"/>
              <w:ind w:right="113"/>
              <w:rPr>
                <w:rFonts w:eastAsia="SimSun"/>
              </w:rPr>
            </w:pPr>
            <w:r w:rsidRPr="00842748">
              <w:rPr>
                <w:rFonts w:eastAsia="SimSun"/>
              </w:rPr>
              <w:t>C</w:t>
            </w:r>
            <w:r w:rsidRPr="00842748">
              <w:rPr>
                <w:rFonts w:eastAsia="SimSun"/>
              </w:rPr>
              <w:tab/>
              <w:t>The temperature of the propane will remain constant</w:t>
            </w:r>
          </w:p>
          <w:p w:rsidR="00D02926" w:rsidRPr="00842748" w:rsidRDefault="00D02926" w:rsidP="00891FDA">
            <w:pPr>
              <w:suppressAutoHyphens w:val="0"/>
              <w:spacing w:before="40" w:after="110"/>
              <w:ind w:right="113"/>
              <w:rPr>
                <w:rFonts w:eastAsia="SimSun"/>
              </w:rPr>
            </w:pPr>
            <w:r w:rsidRPr="00842748">
              <w:rPr>
                <w:rFonts w:eastAsia="SimSun"/>
              </w:rPr>
              <w:t>D</w:t>
            </w:r>
            <w:r w:rsidRPr="00842748">
              <w:rPr>
                <w:rFonts w:eastAsia="SimSun"/>
              </w:rPr>
              <w:tab/>
              <w:t>The propane will solidify</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07.1-11</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Influence on the cargo of an increase in temperature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DA14A8">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What happens when the temperature of refrigerated liquefied gas increases in the cargo tank?</w:t>
            </w:r>
          </w:p>
          <w:p w:rsidR="00D02926" w:rsidRPr="00842748" w:rsidRDefault="00D02926" w:rsidP="00891FDA">
            <w:pPr>
              <w:suppressAutoHyphens w:val="0"/>
              <w:spacing w:before="40" w:after="110"/>
              <w:ind w:left="567" w:right="113" w:hanging="567"/>
              <w:rPr>
                <w:rFonts w:eastAsia="SimSun"/>
              </w:rPr>
            </w:pPr>
            <w:r w:rsidRPr="00842748">
              <w:rPr>
                <w:rFonts w:eastAsia="SimSun"/>
              </w:rPr>
              <w:t>A</w:t>
            </w:r>
            <w:r w:rsidRPr="00842748">
              <w:rPr>
                <w:rFonts w:eastAsia="SimSun"/>
              </w:rPr>
              <w:tab/>
              <w:t>The level of filling of the liquid increases and the pressure drops</w:t>
            </w:r>
          </w:p>
          <w:p w:rsidR="00D02926" w:rsidRPr="00842748" w:rsidRDefault="00D02926" w:rsidP="00891FDA">
            <w:pPr>
              <w:suppressAutoHyphens w:val="0"/>
              <w:spacing w:before="40" w:after="110"/>
              <w:ind w:left="567" w:right="113" w:hanging="567"/>
              <w:rPr>
                <w:rFonts w:eastAsia="SimSun"/>
              </w:rPr>
            </w:pPr>
            <w:r w:rsidRPr="00842748">
              <w:rPr>
                <w:rFonts w:eastAsia="SimSun"/>
              </w:rPr>
              <w:t>B</w:t>
            </w:r>
            <w:r w:rsidRPr="00842748">
              <w:rPr>
                <w:rFonts w:eastAsia="SimSun"/>
              </w:rPr>
              <w:tab/>
              <w:t xml:space="preserve">The level of filling of the liquid and the pressure </w:t>
            </w:r>
            <w:r w:rsidRPr="00842748">
              <w:rPr>
                <w:rFonts w:eastAsia="SimSun"/>
              </w:rPr>
              <w:tab/>
              <w:t>increase and may result in a “boil-off”</w:t>
            </w:r>
          </w:p>
          <w:p w:rsidR="00D02926" w:rsidRPr="00842748" w:rsidRDefault="00D02926" w:rsidP="00891FDA">
            <w:pPr>
              <w:suppressAutoHyphens w:val="0"/>
              <w:spacing w:before="40" w:after="110"/>
              <w:ind w:left="567" w:right="113" w:hanging="567"/>
              <w:rPr>
                <w:rFonts w:eastAsia="SimSun"/>
              </w:rPr>
            </w:pPr>
            <w:r w:rsidRPr="00842748">
              <w:rPr>
                <w:rFonts w:eastAsia="SimSun"/>
              </w:rPr>
              <w:t>C</w:t>
            </w:r>
            <w:r w:rsidRPr="00842748">
              <w:rPr>
                <w:rFonts w:eastAsia="SimSun"/>
              </w:rPr>
              <w:tab/>
              <w:t>The pressure increases and the “boil-off” condenses</w:t>
            </w:r>
          </w:p>
          <w:p w:rsidR="00D02926" w:rsidRPr="00842748" w:rsidRDefault="00D02926" w:rsidP="00891FDA">
            <w:pPr>
              <w:suppressAutoHyphens w:val="0"/>
              <w:spacing w:before="40" w:after="110"/>
              <w:ind w:left="567" w:right="113" w:hanging="567"/>
              <w:rPr>
                <w:rFonts w:eastAsia="SimSun"/>
              </w:rPr>
            </w:pPr>
            <w:r w:rsidRPr="00842748">
              <w:rPr>
                <w:rFonts w:eastAsia="SimSun"/>
              </w:rPr>
              <w:t>D</w:t>
            </w:r>
            <w:r w:rsidRPr="00842748">
              <w:rPr>
                <w:rFonts w:eastAsia="SimSun"/>
              </w:rPr>
              <w:tab/>
              <w:t xml:space="preserve">The pressure increases and the level of the liquid </w:t>
            </w:r>
            <w:r w:rsidRPr="00842748">
              <w:rPr>
                <w:rFonts w:eastAsia="SimSun"/>
              </w:rPr>
              <w:tab/>
              <w:t>decreases</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DA14A8">
        <w:tc>
          <w:tcPr>
            <w:tcW w:w="1560" w:type="dxa"/>
            <w:tcBorders>
              <w:top w:val="single" w:sz="4" w:space="0" w:color="auto"/>
              <w:left w:val="nil"/>
              <w:bottom w:val="single" w:sz="4" w:space="0" w:color="auto"/>
              <w:right w:val="nil"/>
            </w:tcBorders>
            <w:hideMark/>
          </w:tcPr>
          <w:p w:rsidR="00D02926" w:rsidRPr="00842748" w:rsidRDefault="00D02926" w:rsidP="00DA14A8">
            <w:pPr>
              <w:suppressAutoHyphens w:val="0"/>
              <w:spacing w:before="40" w:after="120"/>
              <w:ind w:right="113"/>
              <w:rPr>
                <w:rFonts w:eastAsia="SimSun"/>
              </w:rPr>
            </w:pPr>
            <w:r w:rsidRPr="00842748">
              <w:rPr>
                <w:rFonts w:eastAsia="SimSun"/>
              </w:rPr>
              <w:t>231 07.1-12</w:t>
            </w:r>
          </w:p>
        </w:tc>
        <w:tc>
          <w:tcPr>
            <w:tcW w:w="5811" w:type="dxa"/>
            <w:tcBorders>
              <w:top w:val="single" w:sz="4" w:space="0" w:color="auto"/>
              <w:left w:val="nil"/>
              <w:bottom w:val="single" w:sz="4" w:space="0" w:color="auto"/>
              <w:right w:val="nil"/>
            </w:tcBorders>
            <w:hideMark/>
          </w:tcPr>
          <w:p w:rsidR="00D02926" w:rsidRPr="00842748" w:rsidRDefault="00D02926" w:rsidP="00DA14A8">
            <w:pPr>
              <w:suppressAutoHyphens w:val="0"/>
              <w:spacing w:before="40" w:after="120"/>
              <w:ind w:right="113"/>
              <w:jc w:val="both"/>
              <w:rPr>
                <w:rFonts w:eastAsia="SimSun"/>
              </w:rPr>
            </w:pPr>
            <w:r w:rsidRPr="00842748">
              <w:rPr>
                <w:rFonts w:eastAsia="SimSun"/>
              </w:rPr>
              <w:t>Change in inside cargo temperature, general knowledge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DA14A8">
        <w:tc>
          <w:tcPr>
            <w:tcW w:w="1560" w:type="dxa"/>
            <w:tcBorders>
              <w:top w:val="single" w:sz="4" w:space="0" w:color="auto"/>
              <w:left w:val="nil"/>
              <w:bottom w:val="nil"/>
              <w:right w:val="nil"/>
            </w:tcBorders>
          </w:tcPr>
          <w:p w:rsidR="00D02926" w:rsidRPr="00842748" w:rsidRDefault="00D02926" w:rsidP="00DA14A8">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DA14A8">
            <w:pPr>
              <w:suppressAutoHyphens w:val="0"/>
              <w:spacing w:before="40" w:after="120"/>
              <w:ind w:right="113"/>
              <w:rPr>
                <w:rFonts w:eastAsia="SimSun"/>
              </w:rPr>
            </w:pPr>
            <w:r w:rsidRPr="00842748">
              <w:rPr>
                <w:rFonts w:eastAsia="SimSun"/>
              </w:rPr>
              <w:t>An insulated cargo tank is filled with LNG at a temperature of -162 °C. Which of the following has no effect on the conservation period?</w:t>
            </w:r>
          </w:p>
          <w:p w:rsidR="00D02926" w:rsidRPr="00842748" w:rsidRDefault="00D02926" w:rsidP="00DA14A8">
            <w:pPr>
              <w:suppressAutoHyphens w:val="0"/>
              <w:spacing w:before="40" w:after="120"/>
              <w:ind w:right="113"/>
              <w:rPr>
                <w:rFonts w:eastAsia="SimSun"/>
              </w:rPr>
            </w:pPr>
            <w:r w:rsidRPr="00842748">
              <w:rPr>
                <w:rFonts w:eastAsia="SimSun"/>
              </w:rPr>
              <w:t>A</w:t>
            </w:r>
            <w:r w:rsidRPr="00842748">
              <w:rPr>
                <w:rFonts w:eastAsia="SimSun"/>
              </w:rPr>
              <w:tab/>
              <w:t>The heat transmission value according to 9.3.1.27.9</w:t>
            </w:r>
          </w:p>
          <w:p w:rsidR="00D02926" w:rsidRPr="00842748" w:rsidRDefault="00D02926" w:rsidP="00DA14A8">
            <w:pPr>
              <w:suppressAutoHyphens w:val="0"/>
              <w:spacing w:before="40" w:after="120"/>
              <w:ind w:right="113"/>
              <w:rPr>
                <w:rFonts w:eastAsia="SimSun"/>
              </w:rPr>
            </w:pPr>
            <w:r w:rsidRPr="00842748">
              <w:rPr>
                <w:rFonts w:eastAsia="SimSun"/>
              </w:rPr>
              <w:t>B</w:t>
            </w:r>
            <w:r w:rsidRPr="00842748">
              <w:rPr>
                <w:rFonts w:eastAsia="SimSun"/>
              </w:rPr>
              <w:tab/>
              <w:t>The diameter of the gas evacuation tube</w:t>
            </w:r>
          </w:p>
          <w:p w:rsidR="00D02926" w:rsidRPr="00842748" w:rsidRDefault="00D02926" w:rsidP="00DA14A8">
            <w:pPr>
              <w:suppressAutoHyphens w:val="0"/>
              <w:spacing w:before="40" w:after="120"/>
              <w:ind w:right="113"/>
              <w:rPr>
                <w:rFonts w:eastAsia="SimSun"/>
              </w:rPr>
            </w:pPr>
            <w:r w:rsidRPr="00842748">
              <w:rPr>
                <w:rFonts w:eastAsia="SimSun"/>
              </w:rPr>
              <w:t>C</w:t>
            </w:r>
            <w:r w:rsidRPr="00842748">
              <w:rPr>
                <w:rFonts w:eastAsia="SimSun"/>
              </w:rPr>
              <w:tab/>
              <w:t>The safety valve activation pressure</w:t>
            </w:r>
          </w:p>
          <w:p w:rsidR="00D02926" w:rsidRPr="00842748" w:rsidRDefault="00D02926" w:rsidP="00DA14A8">
            <w:pPr>
              <w:suppressAutoHyphens w:val="0"/>
              <w:spacing w:before="40" w:after="120"/>
              <w:ind w:right="113"/>
              <w:rPr>
                <w:rFonts w:eastAsia="SimSun"/>
              </w:rPr>
            </w:pPr>
            <w:r w:rsidRPr="00842748">
              <w:rPr>
                <w:rFonts w:eastAsia="SimSun"/>
              </w:rPr>
              <w:t>D</w:t>
            </w:r>
            <w:r w:rsidRPr="00842748">
              <w:rPr>
                <w:rFonts w:eastAsia="SimSun"/>
              </w:rPr>
              <w:tab/>
              <w:t>The ambient temperature according to 9.3.1.24.2</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DA14A8">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lastRenderedPageBreak/>
              <w:t>231 07.1-13</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Characteristics of substances, 1.2.1</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 xml:space="preserve">Describe the term “boil-off” as it is used in ADN. </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Vapour produced over the surface of a boiling cargo due to evaporation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Any temperature of a liquid above its normal boiling point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Quantity of vapour that escapes through safety valves when the pressure becomes too great in a cargo tank</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Vapour produced when there is strong evaporation of a liquid at the beginning of loading in an empty cargo tank containing only nitrogen</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07.1-14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Characteristics of substances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t>Why is it that methane cannot be liquefied at a temperature of 20 °C?</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12" w:space="0" w:color="auto"/>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critical temperature of methane is higher than the ambient temperature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critical temperature of methane is lower than the ambient temperature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pressure would reach a too high level regardless of the cargo tank or the substance used</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Methane can be liquefied at ambient temperature: it is called compressed natural gas (CNG)</w:t>
            </w:r>
          </w:p>
        </w:tc>
        <w:tc>
          <w:tcPr>
            <w:tcW w:w="1134" w:type="dxa"/>
            <w:tcBorders>
              <w:top w:val="nil"/>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4B394F" w:rsidRDefault="004B394F" w:rsidP="004B394F">
      <w:pPr>
        <w:spacing w:line="240" w:lineRule="auto"/>
        <w:ind w:left="1134" w:right="1134"/>
        <w:jc w:val="both"/>
        <w:rPr>
          <w:rFonts w:eastAsia="SimSun"/>
          <w:sz w:val="4"/>
          <w:szCs w:val="4"/>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ab/>
              <w:t>Knowledge of physics and chemistry</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Examination objective 7.2: Evaporation and condensation</w:t>
            </w:r>
            <w:r w:rsidRPr="00842748">
              <w:rPr>
                <w:b/>
              </w:rPr>
              <w:br/>
              <w:t>Saturation at vapour pressure</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07.2-01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07.2-02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Increase in temperature in the cargo tank</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is filled to 91% with UN No. 1010, BUTADIENE-1-3, STABILIZED, at a temperature of 15 °C. The absolute pressure is 400 kPa, which is above the vapour saturation pressure. Where does this pressure come from?</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stabilizer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fact that it takes 48 hours to reach equilibrium</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The presence of nitrogen</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The fact that the loading took place too slowly</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07.2-04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Pressure in the cargo tank</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type G tank vessel is loaded with UN No. 1077, PROPYLENE (M=42). A quantity of 1 m</w:t>
            </w:r>
            <w:r w:rsidRPr="00842748">
              <w:rPr>
                <w:rFonts w:eastAsia="SimSun"/>
                <w:vertAlign w:val="superscript"/>
              </w:rPr>
              <w:t>3</w:t>
            </w:r>
            <w:r w:rsidRPr="00842748">
              <w:rPr>
                <w:rFonts w:eastAsia="SimSun"/>
              </w:rPr>
              <w:t xml:space="preserve"> of liquid escapes from a pressure tank (d=600 kg/m</w:t>
            </w:r>
            <w:r w:rsidRPr="00842748">
              <w:rPr>
                <w:rFonts w:eastAsia="SimSun"/>
                <w:vertAlign w:val="superscript"/>
              </w:rPr>
              <w:t>3</w:t>
            </w:r>
            <w:r w:rsidRPr="00842748">
              <w:rPr>
                <w:rFonts w:eastAsia="SimSun"/>
              </w:rPr>
              <w:t>). Approximately how much propane vapour forms at ambient temperature of 20 °C?</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12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24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150 m</w:t>
            </w:r>
            <w:r w:rsidRPr="00842748">
              <w:rPr>
                <w:rFonts w:eastAsia="SimSun"/>
                <w:vertAlign w:val="superscript"/>
              </w:rPr>
              <w:t>3</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340 m</w:t>
            </w:r>
            <w:r w:rsidRPr="00842748">
              <w:rPr>
                <w:rFonts w:eastAsia="SimSun"/>
                <w:vertAlign w:val="superscript"/>
              </w:rPr>
              <w:t>3</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07.2-05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Behaviour of pressure in the cargo tank</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contains nitrogen at an absolute pressure of 100 kPa at a temperature of 5 °C. Without removing the nitrogen the absolute pressure in the cargo tank is brought to 300 kPa by adding isobutane vapour with the use of a compressor. The compressor is stopped. What happens in the cargo tank? (For information: isobutane’s vapour saturation pressure at 5 °C is 186 kPa</w:t>
            </w:r>
            <w:del w:id="74" w:author="Robert Daly" w:date="2018-11-01T10:43:00Z">
              <w:r w:rsidRPr="00842748" w:rsidDel="007D071B">
                <w:rPr>
                  <w:rFonts w:eastAsia="SimSun"/>
                </w:rPr>
                <w:delText xml:space="preserve"> absolute</w:delText>
              </w:r>
            </w:del>
            <w:r w:rsidRPr="00842748">
              <w:rPr>
                <w:rFonts w:eastAsia="SimSun"/>
              </w:rPr>
              <w: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The pressure increases in the cargo tank</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pressure remains constant in the cargo tank</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The pressure decreases in the cargo tank and liquid forms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Both the isobutane vapour and the nitrogen vapour condense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rPr>
          <w:trHeight w:hRule="exact" w:val="113"/>
        </w:trPr>
        <w:tc>
          <w:tcPr>
            <w:tcW w:w="1560"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1134" w:type="dxa"/>
            <w:tcBorders>
              <w:top w:val="nil"/>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line="240" w:lineRule="auto"/>
              <w:ind w:right="113"/>
              <w:rPr>
                <w:rFonts w:eastAsia="SimSun"/>
              </w:rPr>
            </w:pPr>
            <w:r w:rsidRPr="00842748">
              <w:rPr>
                <w:rFonts w:eastAsia="SimSun"/>
              </w:rPr>
              <w:lastRenderedPageBreak/>
              <w:t>231 07.2-06</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10" w:line="240" w:lineRule="auto"/>
              <w:ind w:right="113"/>
              <w:rPr>
                <w:rFonts w:eastAsia="SimSun"/>
              </w:rPr>
            </w:pPr>
            <w:r w:rsidRPr="00842748">
              <w:rPr>
                <w:rFonts w:eastAsia="SimSun"/>
              </w:rPr>
              <w:t>Behaviour of pressure in the cargo tank</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1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10" w:line="240" w:lineRule="auto"/>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10" w:line="240" w:lineRule="auto"/>
              <w:rPr>
                <w:rFonts w:eastAsia="SimSun"/>
              </w:rPr>
            </w:pPr>
            <w:r w:rsidRPr="00842748">
              <w:rPr>
                <w:rFonts w:eastAsia="SimSun"/>
              </w:rPr>
              <w:t>A cargo tank contains nitrogen at an absolute pressure of 100 kPa and at a temperature of 20 °C. Without vapour return, the cargo tank is filled to 80% with UN No. 1969, ISOBUTANE at 20 °C. What happens with the absolute pressure in the cargo tank? (For information: isobutane’s vapour saturation pressure at 20 °C is 300 kPa)</w:t>
            </w:r>
          </w:p>
          <w:p w:rsidR="00D02926" w:rsidRPr="00842748" w:rsidRDefault="00D02926" w:rsidP="00891FDA">
            <w:pPr>
              <w:keepNext/>
              <w:keepLines/>
              <w:suppressAutoHyphens w:val="0"/>
              <w:spacing w:before="40" w:after="110" w:line="240" w:lineRule="auto"/>
              <w:ind w:left="567" w:hanging="567"/>
              <w:rPr>
                <w:rFonts w:eastAsia="SimSun"/>
              </w:rPr>
            </w:pPr>
            <w:r w:rsidRPr="00842748">
              <w:rPr>
                <w:rFonts w:eastAsia="SimSun"/>
              </w:rPr>
              <w:t>A</w:t>
            </w:r>
            <w:r w:rsidRPr="00842748">
              <w:rPr>
                <w:rFonts w:eastAsia="SimSun"/>
              </w:rPr>
              <w:tab/>
              <w:t xml:space="preserve">The </w:t>
            </w:r>
            <w:ins w:id="75" w:author="Robert Daly" w:date="2018-11-01T10:43:00Z">
              <w:r>
                <w:rPr>
                  <w:rFonts w:eastAsia="SimSun"/>
                </w:rPr>
                <w:t xml:space="preserve">absolute </w:t>
              </w:r>
            </w:ins>
            <w:r w:rsidRPr="00842748">
              <w:rPr>
                <w:rFonts w:eastAsia="SimSun"/>
              </w:rPr>
              <w:t>pressure in the cargo tank is then 500 kPa</w:t>
            </w:r>
          </w:p>
          <w:p w:rsidR="00D02926" w:rsidRPr="00842748" w:rsidRDefault="00D02926" w:rsidP="00891FDA">
            <w:pPr>
              <w:keepNext/>
              <w:keepLines/>
              <w:suppressAutoHyphens w:val="0"/>
              <w:spacing w:before="40" w:after="110" w:line="240" w:lineRule="auto"/>
              <w:ind w:left="567" w:hanging="567"/>
              <w:rPr>
                <w:rFonts w:eastAsia="SimSun"/>
              </w:rPr>
            </w:pPr>
            <w:r w:rsidRPr="00842748">
              <w:rPr>
                <w:rFonts w:eastAsia="SimSun"/>
              </w:rPr>
              <w:t>B</w:t>
            </w:r>
            <w:r w:rsidRPr="00842748">
              <w:rPr>
                <w:rFonts w:eastAsia="SimSun"/>
              </w:rPr>
              <w:tab/>
              <w:t xml:space="preserve">The </w:t>
            </w:r>
            <w:ins w:id="76" w:author="Robert Daly" w:date="2018-11-01T10:43:00Z">
              <w:r>
                <w:rPr>
                  <w:rFonts w:eastAsia="SimSun"/>
                </w:rPr>
                <w:t xml:space="preserve">absolute </w:t>
              </w:r>
            </w:ins>
            <w:r w:rsidRPr="00842748">
              <w:rPr>
                <w:rFonts w:eastAsia="SimSun"/>
              </w:rPr>
              <w:t>pressure in the cargo tank is then under 500 kPa</w:t>
            </w:r>
          </w:p>
          <w:p w:rsidR="00D02926" w:rsidRPr="00842748" w:rsidRDefault="00D02926" w:rsidP="00891FDA">
            <w:pPr>
              <w:keepNext/>
              <w:keepLines/>
              <w:suppressAutoHyphens w:val="0"/>
              <w:spacing w:before="40" w:after="110" w:line="240" w:lineRule="auto"/>
              <w:ind w:left="567" w:hanging="567"/>
              <w:rPr>
                <w:rFonts w:eastAsia="SimSun"/>
              </w:rPr>
            </w:pPr>
            <w:r w:rsidRPr="00842748">
              <w:rPr>
                <w:rFonts w:eastAsia="SimSun"/>
              </w:rPr>
              <w:t>C</w:t>
            </w:r>
            <w:r w:rsidRPr="00842748">
              <w:rPr>
                <w:rFonts w:eastAsia="SimSun"/>
              </w:rPr>
              <w:tab/>
              <w:t xml:space="preserve">The </w:t>
            </w:r>
            <w:ins w:id="77" w:author="Robert Daly" w:date="2018-11-01T10:43:00Z">
              <w:r>
                <w:rPr>
                  <w:rFonts w:eastAsia="SimSun"/>
                </w:rPr>
                <w:t xml:space="preserve">absolute </w:t>
              </w:r>
            </w:ins>
            <w:r w:rsidRPr="00842748">
              <w:rPr>
                <w:rFonts w:eastAsia="SimSun"/>
              </w:rPr>
              <w:t>pressure in the cargo tank is then 300 kPa because all the nitrogen dissolves in the liquid</w:t>
            </w:r>
          </w:p>
          <w:p w:rsidR="00D02926" w:rsidRPr="00842748" w:rsidRDefault="00D02926" w:rsidP="00891FDA">
            <w:pPr>
              <w:keepNext/>
              <w:keepLines/>
              <w:suppressAutoHyphens w:val="0"/>
              <w:spacing w:before="40" w:after="110" w:line="240" w:lineRule="auto"/>
              <w:ind w:left="567" w:hanging="567"/>
              <w:rPr>
                <w:rFonts w:eastAsia="SimSun"/>
              </w:rPr>
            </w:pPr>
            <w:r w:rsidRPr="00842748">
              <w:rPr>
                <w:rFonts w:eastAsia="SimSun"/>
              </w:rPr>
              <w:t>D</w:t>
            </w:r>
            <w:r w:rsidRPr="00842748">
              <w:rPr>
                <w:rFonts w:eastAsia="SimSun"/>
              </w:rPr>
              <w:tab/>
              <w:t xml:space="preserve">The </w:t>
            </w:r>
            <w:ins w:id="78" w:author="Robert Daly" w:date="2018-11-01T10:43:00Z">
              <w:r>
                <w:rPr>
                  <w:rFonts w:eastAsia="SimSun"/>
                </w:rPr>
                <w:t xml:space="preserve">absolute </w:t>
              </w:r>
            </w:ins>
            <w:r w:rsidRPr="00842748">
              <w:rPr>
                <w:rFonts w:eastAsia="SimSun"/>
              </w:rPr>
              <w:t>pressure in the cargo tank is then over 500 kPa</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1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ind w:right="113"/>
              <w:rPr>
                <w:rFonts w:eastAsia="SimSun"/>
              </w:rPr>
            </w:pPr>
            <w:r w:rsidRPr="00842748">
              <w:rPr>
                <w:rFonts w:eastAsia="SimSun"/>
              </w:rPr>
              <w:t>231 07.2-07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1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ind w:right="113"/>
              <w:rPr>
                <w:rFonts w:eastAsia="SimSun"/>
              </w:rPr>
            </w:pPr>
            <w:r w:rsidRPr="00842748">
              <w:rPr>
                <w:rFonts w:eastAsia="SimSun"/>
              </w:rPr>
              <w:t>231 07.2-08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rPr>
                <w:rFonts w:eastAsia="SimSun"/>
              </w:rPr>
            </w:pPr>
            <w:r w:rsidRPr="00842748">
              <w:rPr>
                <w:rFonts w:eastAsia="SimSun"/>
              </w:rPr>
              <w:t>Vapour saturation pressure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line="240" w:lineRule="auto"/>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rPr>
                <w:rFonts w:eastAsia="SimSun"/>
              </w:rPr>
            </w:pPr>
            <w:r w:rsidRPr="00842748">
              <w:rPr>
                <w:rFonts w:eastAsia="SimSun"/>
              </w:rPr>
              <w:t>A cargo tank contains propane vapour at an absolute pressure of 550 kPa and at a temperature of 20 °C. To which temperature may the tank be cooled without causing condensation? (For information: propane’s vapour saturation pressure at 20 °C is 550 kPa)</w:t>
            </w:r>
          </w:p>
          <w:p w:rsidR="00D02926" w:rsidRPr="00842748" w:rsidRDefault="00D02926" w:rsidP="00891FDA">
            <w:pPr>
              <w:suppressAutoHyphens w:val="0"/>
              <w:spacing w:before="40" w:after="110" w:line="240" w:lineRule="auto"/>
              <w:rPr>
                <w:rFonts w:eastAsia="SimSun"/>
              </w:rPr>
            </w:pPr>
            <w:r w:rsidRPr="00842748">
              <w:rPr>
                <w:rFonts w:eastAsia="SimSun"/>
              </w:rPr>
              <w:t>A</w:t>
            </w:r>
            <w:r w:rsidRPr="00842748">
              <w:rPr>
                <w:rFonts w:eastAsia="SimSun"/>
              </w:rPr>
              <w:tab/>
              <w:t>-80 °C</w:t>
            </w:r>
          </w:p>
          <w:p w:rsidR="00D02926" w:rsidRPr="00842748" w:rsidRDefault="00D02926" w:rsidP="00891FDA">
            <w:pPr>
              <w:suppressAutoHyphens w:val="0"/>
              <w:spacing w:before="40" w:after="110" w:line="240" w:lineRule="auto"/>
              <w:rPr>
                <w:rFonts w:eastAsia="SimSun"/>
              </w:rPr>
            </w:pPr>
            <w:r w:rsidRPr="00842748">
              <w:rPr>
                <w:rFonts w:eastAsia="SimSun"/>
              </w:rPr>
              <w:t>B</w:t>
            </w:r>
            <w:r w:rsidRPr="00842748">
              <w:rPr>
                <w:rFonts w:eastAsia="SimSun"/>
              </w:rPr>
              <w:tab/>
              <w:t>5 °C</w:t>
            </w:r>
          </w:p>
          <w:p w:rsidR="00D02926" w:rsidRPr="00842748" w:rsidRDefault="00D02926" w:rsidP="00891FDA">
            <w:pPr>
              <w:suppressAutoHyphens w:val="0"/>
              <w:spacing w:before="40" w:after="110" w:line="240" w:lineRule="auto"/>
              <w:rPr>
                <w:rFonts w:eastAsia="SimSun"/>
              </w:rPr>
            </w:pPr>
            <w:r w:rsidRPr="00842748">
              <w:rPr>
                <w:rFonts w:eastAsia="SimSun"/>
              </w:rPr>
              <w:t>C</w:t>
            </w:r>
            <w:r w:rsidRPr="00842748">
              <w:rPr>
                <w:rFonts w:eastAsia="SimSun"/>
              </w:rPr>
              <w:tab/>
              <w:t>12 °C</w:t>
            </w:r>
          </w:p>
          <w:p w:rsidR="00D02926" w:rsidRPr="00842748" w:rsidRDefault="00D02926" w:rsidP="00891FDA">
            <w:pPr>
              <w:suppressAutoHyphens w:val="0"/>
              <w:spacing w:before="40" w:after="110" w:line="240" w:lineRule="auto"/>
              <w:rPr>
                <w:rFonts w:eastAsia="SimSun"/>
              </w:rPr>
            </w:pPr>
            <w:r w:rsidRPr="00842748">
              <w:rPr>
                <w:rFonts w:eastAsia="SimSun"/>
              </w:rPr>
              <w:t>D</w:t>
            </w:r>
            <w:r w:rsidRPr="00842748">
              <w:rPr>
                <w:rFonts w:eastAsia="SimSun"/>
              </w:rPr>
              <w:tab/>
              <w:t>13 °C</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1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ind w:right="113"/>
              <w:rPr>
                <w:rFonts w:eastAsia="SimSun"/>
              </w:rPr>
            </w:pPr>
            <w:r w:rsidRPr="00842748">
              <w:rPr>
                <w:rFonts w:eastAsia="SimSun"/>
              </w:rPr>
              <w:t>231 07.2-09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line="240" w:lineRule="auto"/>
              <w:rPr>
                <w:rFonts w:eastAsia="SimSun"/>
              </w:rPr>
            </w:pPr>
            <w:r w:rsidRPr="00842748">
              <w:rPr>
                <w:rFonts w:eastAsia="SimSun"/>
              </w:rPr>
              <w:t>Liquefying of gas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10" w:line="240" w:lineRule="auto"/>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10" w:line="240" w:lineRule="auto"/>
              <w:rPr>
                <w:rFonts w:eastAsia="SimSun"/>
              </w:rPr>
            </w:pPr>
            <w:r w:rsidRPr="00842748">
              <w:rPr>
                <w:rFonts w:eastAsia="SimSun"/>
              </w:rPr>
              <w:t>At 100 kPa, 9,000 m</w:t>
            </w:r>
            <w:r w:rsidRPr="00842748">
              <w:rPr>
                <w:rFonts w:eastAsia="SimSun"/>
                <w:vertAlign w:val="superscript"/>
              </w:rPr>
              <w:t>3</w:t>
            </w:r>
            <w:r w:rsidRPr="00842748">
              <w:rPr>
                <w:rFonts w:eastAsia="SimSun"/>
              </w:rPr>
              <w:t xml:space="preserve"> of vinyl chloride vapour (M=62) is liquefied by compression at </w:t>
            </w:r>
            <w:ins w:id="79" w:author="Robert Daly" w:date="2018-11-01T10:43:00Z">
              <w:r w:rsidRPr="00842748">
                <w:rPr>
                  <w:rFonts w:eastAsia="SimSun"/>
                </w:rPr>
                <w:t>2</w:t>
              </w:r>
              <w:r>
                <w:rPr>
                  <w:rFonts w:eastAsia="SimSun"/>
                </w:rPr>
                <w:t>5</w:t>
              </w:r>
              <w:r w:rsidRPr="00842748">
                <w:rPr>
                  <w:rFonts w:eastAsia="SimSun"/>
                </w:rPr>
                <w:t> °C</w:t>
              </w:r>
            </w:ins>
            <w:del w:id="80" w:author="Robert Daly" w:date="2018-11-01T10:43:00Z">
              <w:r w:rsidRPr="00842748" w:rsidDel="007D071B">
                <w:rPr>
                  <w:rFonts w:eastAsia="SimSun"/>
                </w:rPr>
                <w:delText>ambient temperature</w:delText>
              </w:r>
            </w:del>
            <w:r w:rsidRPr="00842748">
              <w:rPr>
                <w:rFonts w:eastAsia="SimSun"/>
              </w:rPr>
              <w:t>. Approximately how many m</w:t>
            </w:r>
            <w:r w:rsidRPr="00842748">
              <w:rPr>
                <w:rFonts w:eastAsia="SimSun"/>
                <w:vertAlign w:val="superscript"/>
              </w:rPr>
              <w:t>3</w:t>
            </w:r>
            <w:r w:rsidRPr="00842748">
              <w:rPr>
                <w:rFonts w:eastAsia="SimSun"/>
              </w:rPr>
              <w:t xml:space="preserve"> of liquid (d=900 kg/m</w:t>
            </w:r>
            <w:r w:rsidRPr="00842748">
              <w:rPr>
                <w:rFonts w:eastAsia="SimSun"/>
                <w:vertAlign w:val="superscript"/>
              </w:rPr>
              <w:t>3</w:t>
            </w:r>
            <w:r w:rsidRPr="00842748">
              <w:rPr>
                <w:rFonts w:eastAsia="SimSun"/>
              </w:rPr>
              <w:t>) will result</w:t>
            </w:r>
            <w:ins w:id="81" w:author="Robert Daly" w:date="2018-11-01T10:43:00Z">
              <w:r>
                <w:rPr>
                  <w:rFonts w:eastAsia="SimSun"/>
                </w:rPr>
                <w:t xml:space="preserve"> </w:t>
              </w:r>
              <w:r w:rsidRPr="000C19F9">
                <w:rPr>
                  <w:rFonts w:eastAsia="SimSun"/>
                </w:rPr>
                <w:t xml:space="preserve">if </w:t>
              </w:r>
            </w:ins>
            <w:ins w:id="82" w:author="Robert Daly" w:date="2018-11-01T11:30:00Z">
              <w:r>
                <w:rPr>
                  <w:rFonts w:eastAsia="SimSun"/>
                </w:rPr>
                <w:t xml:space="preserve">it is assumed that </w:t>
              </w:r>
              <w:r w:rsidRPr="000C19F9">
                <w:rPr>
                  <w:rFonts w:eastAsia="SimSun"/>
                </w:rPr>
                <w:t xml:space="preserve">1 kmol ideal gas = 24 </w:t>
              </w:r>
            </w:ins>
            <w:ins w:id="83" w:author="Robert Daly" w:date="2018-11-01T11:31:00Z">
              <w:r w:rsidRPr="00842748">
                <w:rPr>
                  <w:rFonts w:eastAsia="SimSun"/>
                </w:rPr>
                <w:t>m</w:t>
              </w:r>
              <w:r w:rsidRPr="00842748">
                <w:rPr>
                  <w:rFonts w:eastAsia="SimSun"/>
                  <w:vertAlign w:val="superscript"/>
                </w:rPr>
                <w:t>3</w:t>
              </w:r>
            </w:ins>
            <w:ins w:id="84" w:author="Robert Daly" w:date="2018-11-01T11:30:00Z">
              <w:r w:rsidRPr="000C19F9">
                <w:rPr>
                  <w:rFonts w:eastAsia="SimSun"/>
                </w:rPr>
                <w:t xml:space="preserve"> at 100 kPa </w:t>
              </w:r>
            </w:ins>
            <w:ins w:id="85" w:author="Robert Daly" w:date="2018-11-01T11:31:00Z">
              <w:r>
                <w:rPr>
                  <w:rFonts w:eastAsia="SimSun"/>
                </w:rPr>
                <w:t xml:space="preserve">and </w:t>
              </w:r>
              <w:r w:rsidRPr="00842748">
                <w:rPr>
                  <w:rFonts w:eastAsia="SimSun"/>
                </w:rPr>
                <w:t>2</w:t>
              </w:r>
              <w:r>
                <w:rPr>
                  <w:rFonts w:eastAsia="SimSun"/>
                </w:rPr>
                <w:t>5</w:t>
              </w:r>
              <w:r w:rsidRPr="00842748">
                <w:rPr>
                  <w:rFonts w:eastAsia="SimSun"/>
                </w:rPr>
                <w:t> °C</w:t>
              </w:r>
            </w:ins>
            <w:r w:rsidRPr="00842748">
              <w:rPr>
                <w:rFonts w:eastAsia="SimSun"/>
              </w:rPr>
              <w:t>?</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10"/>
              <w:ind w:right="113"/>
              <w:rPr>
                <w:rFonts w:eastAsia="SimSun"/>
              </w:rPr>
            </w:pPr>
          </w:p>
        </w:tc>
      </w:tr>
      <w:tr w:rsidR="00D02926" w:rsidRPr="00842748" w:rsidTr="00891FDA">
        <w:tc>
          <w:tcPr>
            <w:tcW w:w="1560" w:type="dxa"/>
            <w:tcBorders>
              <w:top w:val="nil"/>
              <w:left w:val="nil"/>
              <w:bottom w:val="single" w:sz="12" w:space="0" w:color="auto"/>
              <w:right w:val="nil"/>
            </w:tcBorders>
          </w:tcPr>
          <w:p w:rsidR="00D02926" w:rsidRPr="00842748" w:rsidRDefault="00D02926" w:rsidP="00891FDA">
            <w:pPr>
              <w:suppressAutoHyphens w:val="0"/>
              <w:spacing w:before="40" w:after="110" w:line="240" w:lineRule="auto"/>
              <w:ind w:right="113"/>
              <w:rPr>
                <w:rFonts w:eastAsia="SimSun"/>
              </w:rPr>
            </w:pPr>
          </w:p>
        </w:tc>
        <w:tc>
          <w:tcPr>
            <w:tcW w:w="5811" w:type="dxa"/>
            <w:tcBorders>
              <w:top w:val="nil"/>
              <w:left w:val="nil"/>
              <w:bottom w:val="single" w:sz="12" w:space="0" w:color="auto"/>
              <w:right w:val="nil"/>
            </w:tcBorders>
            <w:hideMark/>
          </w:tcPr>
          <w:p w:rsidR="00D02926" w:rsidRPr="00842748" w:rsidRDefault="00D02926" w:rsidP="00891FDA">
            <w:pPr>
              <w:suppressAutoHyphens w:val="0"/>
              <w:spacing w:before="40" w:after="110" w:line="240" w:lineRule="auto"/>
              <w:rPr>
                <w:rFonts w:eastAsia="SimSun"/>
                <w:vertAlign w:val="superscript"/>
              </w:rPr>
            </w:pPr>
            <w:r w:rsidRPr="00842748">
              <w:rPr>
                <w:rFonts w:eastAsia="SimSun"/>
              </w:rPr>
              <w:t>A</w:t>
            </w:r>
            <w:r w:rsidRPr="00842748">
              <w:rPr>
                <w:rFonts w:eastAsia="SimSun"/>
              </w:rPr>
              <w:tab/>
              <w:t>25 m</w:t>
            </w:r>
            <w:r w:rsidRPr="00842748">
              <w:rPr>
                <w:rFonts w:eastAsia="SimSun"/>
                <w:vertAlign w:val="superscript"/>
              </w:rPr>
              <w:t>3</w:t>
            </w:r>
          </w:p>
          <w:p w:rsidR="00D02926" w:rsidRPr="00842748" w:rsidRDefault="00D02926" w:rsidP="00891FDA">
            <w:pPr>
              <w:suppressAutoHyphens w:val="0"/>
              <w:spacing w:before="40" w:after="110" w:line="240" w:lineRule="auto"/>
              <w:rPr>
                <w:rFonts w:eastAsia="SimSun"/>
                <w:vertAlign w:val="superscript"/>
              </w:rPr>
            </w:pPr>
            <w:r w:rsidRPr="00842748">
              <w:rPr>
                <w:rFonts w:eastAsia="SimSun"/>
              </w:rPr>
              <w:t>B</w:t>
            </w:r>
            <w:r w:rsidRPr="00842748">
              <w:rPr>
                <w:rFonts w:eastAsia="SimSun"/>
              </w:rPr>
              <w:tab/>
              <w:t>375 m</w:t>
            </w:r>
            <w:r w:rsidRPr="00842748">
              <w:rPr>
                <w:rFonts w:eastAsia="SimSun"/>
                <w:vertAlign w:val="superscript"/>
              </w:rPr>
              <w:t>3</w:t>
            </w:r>
          </w:p>
          <w:p w:rsidR="00D02926" w:rsidRPr="00842748" w:rsidRDefault="00D02926" w:rsidP="00891FDA">
            <w:pPr>
              <w:suppressAutoHyphens w:val="0"/>
              <w:spacing w:before="40" w:after="110" w:line="240" w:lineRule="auto"/>
              <w:rPr>
                <w:rFonts w:eastAsia="SimSun"/>
                <w:vertAlign w:val="superscript"/>
              </w:rPr>
            </w:pPr>
            <w:r w:rsidRPr="00842748">
              <w:rPr>
                <w:rFonts w:eastAsia="SimSun"/>
              </w:rPr>
              <w:t>C</w:t>
            </w:r>
            <w:r w:rsidRPr="00842748">
              <w:rPr>
                <w:rFonts w:eastAsia="SimSun"/>
              </w:rPr>
              <w:tab/>
              <w:t>1,000 m</w:t>
            </w:r>
            <w:r w:rsidRPr="00842748">
              <w:rPr>
                <w:rFonts w:eastAsia="SimSun"/>
                <w:vertAlign w:val="superscript"/>
              </w:rPr>
              <w:t>3</w:t>
            </w:r>
          </w:p>
          <w:p w:rsidR="00D02926" w:rsidRPr="00842748" w:rsidRDefault="00D02926" w:rsidP="00891FDA">
            <w:pPr>
              <w:suppressAutoHyphens w:val="0"/>
              <w:spacing w:before="40" w:after="110" w:line="240" w:lineRule="auto"/>
              <w:rPr>
                <w:rFonts w:eastAsia="SimSun"/>
              </w:rPr>
            </w:pPr>
            <w:r w:rsidRPr="00842748">
              <w:rPr>
                <w:rFonts w:eastAsia="SimSun"/>
              </w:rPr>
              <w:t>D</w:t>
            </w:r>
            <w:r w:rsidRPr="00842748">
              <w:rPr>
                <w:rFonts w:eastAsia="SimSun"/>
              </w:rPr>
              <w:tab/>
              <w:t>3,000 m</w:t>
            </w:r>
            <w:r w:rsidRPr="00842748">
              <w:rPr>
                <w:rFonts w:eastAsia="SimSun"/>
                <w:vertAlign w:val="superscript"/>
              </w:rPr>
              <w:t>3</w:t>
            </w:r>
          </w:p>
        </w:tc>
        <w:tc>
          <w:tcPr>
            <w:tcW w:w="1134" w:type="dxa"/>
            <w:tcBorders>
              <w:top w:val="nil"/>
              <w:left w:val="nil"/>
              <w:bottom w:val="single" w:sz="12" w:space="0" w:color="auto"/>
              <w:right w:val="nil"/>
            </w:tcBorders>
          </w:tcPr>
          <w:p w:rsidR="00D02926" w:rsidRPr="00842748" w:rsidRDefault="00D02926" w:rsidP="00154F84">
            <w:pPr>
              <w:suppressAutoHyphens w:val="0"/>
              <w:spacing w:before="40" w:after="11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BA23FD">
            <w:pPr>
              <w:keepNext/>
              <w:keepLines/>
              <w:tabs>
                <w:tab w:val="right" w:pos="851"/>
              </w:tabs>
              <w:spacing w:before="360" w:after="240" w:line="300" w:lineRule="exact"/>
              <w:ind w:left="1134" w:right="1134" w:hanging="1134"/>
              <w:rPr>
                <w:b/>
                <w:sz w:val="28"/>
              </w:rPr>
            </w:pPr>
            <w:r w:rsidRPr="00842748">
              <w:rPr>
                <w:b/>
                <w:sz w:val="28"/>
              </w:rPr>
              <w:t>Knowledge of physics and chemistry</w:t>
            </w:r>
          </w:p>
          <w:p w:rsidR="00D02926" w:rsidRPr="00842748" w:rsidRDefault="00D02926" w:rsidP="00BA23FD">
            <w:pPr>
              <w:keepNext/>
              <w:keepLines/>
              <w:tabs>
                <w:tab w:val="right" w:pos="851"/>
              </w:tabs>
              <w:spacing w:before="240" w:after="120" w:line="240" w:lineRule="exact"/>
              <w:ind w:right="1134"/>
              <w:rPr>
                <w:rFonts w:eastAsia="SimSun"/>
                <w:b/>
                <w:i/>
                <w:sz w:val="16"/>
              </w:rPr>
            </w:pPr>
            <w:r w:rsidRPr="00842748">
              <w:rPr>
                <w:b/>
              </w:rPr>
              <w:tab/>
              <w:t>Examination objective 8.1: Mixtures</w:t>
            </w:r>
            <w:r w:rsidRPr="00842748">
              <w:rPr>
                <w:b/>
              </w:rPr>
              <w:br/>
              <w:t>Vapour pressure and composition</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BA23FD">
            <w:pPr>
              <w:keepNext/>
              <w:keepLines/>
              <w:suppressAutoHyphens w:val="0"/>
              <w:spacing w:before="80" w:after="80" w:line="200" w:lineRule="exact"/>
              <w:ind w:right="113"/>
              <w:rPr>
                <w:rFonts w:eastAsia="SimSun"/>
                <w:i/>
                <w:sz w:val="16"/>
              </w:rPr>
            </w:pPr>
            <w:r w:rsidRPr="00842748">
              <w:rPr>
                <w:rFonts w:eastAsia="SimSun"/>
                <w:i/>
                <w:sz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BA23FD">
            <w:pPr>
              <w:keepNext/>
              <w:keepLines/>
              <w:suppressAutoHyphens w:val="0"/>
              <w:spacing w:before="80" w:after="80" w:line="200" w:lineRule="exact"/>
              <w:ind w:right="113"/>
              <w:rPr>
                <w:rFonts w:eastAsia="SimSun"/>
                <w:i/>
                <w:sz w:val="16"/>
              </w:rPr>
            </w:pPr>
            <w:r w:rsidRPr="00842748">
              <w:rPr>
                <w:rFonts w:eastAsia="SimSun"/>
                <w:i/>
                <w:sz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BA23FD">
            <w:pPr>
              <w:keepNext/>
              <w:keepLines/>
              <w:suppressAutoHyphens w:val="0"/>
              <w:spacing w:before="80" w:after="80" w:line="200" w:lineRule="exact"/>
              <w:ind w:right="113"/>
              <w:rPr>
                <w:rFonts w:eastAsia="SimSun"/>
                <w:i/>
                <w:sz w:val="16"/>
              </w:rPr>
            </w:pPr>
            <w:r w:rsidRPr="00842748">
              <w:rPr>
                <w:rFonts w:eastAsia="SimSun"/>
                <w:i/>
                <w:sz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BA23FD">
            <w:pPr>
              <w:keepNext/>
              <w:keepLines/>
              <w:suppressAutoHyphens w:val="0"/>
              <w:spacing w:before="80" w:after="80" w:line="200" w:lineRule="exact"/>
              <w:ind w:right="113"/>
              <w:rPr>
                <w:rFonts w:eastAsia="SimSun"/>
                <w:i/>
                <w:sz w:val="16"/>
              </w:rPr>
            </w:pPr>
          </w:p>
        </w:tc>
        <w:tc>
          <w:tcPr>
            <w:tcW w:w="5811" w:type="dxa"/>
            <w:tcBorders>
              <w:top w:val="single" w:sz="12" w:space="0" w:color="auto"/>
              <w:left w:val="nil"/>
              <w:bottom w:val="nil"/>
              <w:right w:val="nil"/>
            </w:tcBorders>
            <w:vAlign w:val="bottom"/>
          </w:tcPr>
          <w:p w:rsidR="00D02926" w:rsidRPr="00842748" w:rsidRDefault="00D02926" w:rsidP="00BA23FD">
            <w:pPr>
              <w:keepNext/>
              <w:keepLines/>
              <w:suppressAutoHyphens w:val="0"/>
              <w:spacing w:before="80" w:after="80" w:line="200" w:lineRule="exact"/>
              <w:ind w:right="113"/>
              <w:rPr>
                <w:rFonts w:eastAsia="SimSun"/>
                <w:i/>
                <w:sz w:val="16"/>
              </w:rPr>
            </w:pPr>
          </w:p>
        </w:tc>
        <w:tc>
          <w:tcPr>
            <w:tcW w:w="1134" w:type="dxa"/>
            <w:tcBorders>
              <w:top w:val="single" w:sz="12" w:space="0" w:color="auto"/>
              <w:left w:val="nil"/>
              <w:bottom w:val="nil"/>
              <w:right w:val="nil"/>
            </w:tcBorders>
            <w:vAlign w:val="bottom"/>
          </w:tcPr>
          <w:p w:rsidR="00D02926" w:rsidRPr="00842748" w:rsidRDefault="00D02926" w:rsidP="00BA23FD">
            <w:pPr>
              <w:keepNext/>
              <w:keepLines/>
              <w:suppressAutoHyphens w:val="0"/>
              <w:spacing w:before="80" w:after="80" w:line="200" w:lineRule="exact"/>
              <w:ind w:right="113"/>
              <w:rPr>
                <w:rFonts w:eastAsia="SimSun"/>
                <w:i/>
                <w:sz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BA23FD">
            <w:pPr>
              <w:keepNext/>
              <w:keepLines/>
              <w:suppressAutoHyphens w:val="0"/>
              <w:spacing w:before="40" w:after="120"/>
              <w:ind w:right="113"/>
              <w:rPr>
                <w:rFonts w:eastAsia="SimSun"/>
              </w:rPr>
            </w:pPr>
            <w:r w:rsidRPr="00842748">
              <w:rPr>
                <w:rFonts w:eastAsia="SimSun"/>
              </w:rPr>
              <w:t>231 08.1-01</w:t>
            </w:r>
          </w:p>
        </w:tc>
        <w:tc>
          <w:tcPr>
            <w:tcW w:w="5811" w:type="dxa"/>
            <w:tcBorders>
              <w:top w:val="nil"/>
              <w:left w:val="nil"/>
              <w:bottom w:val="single" w:sz="4" w:space="0" w:color="auto"/>
              <w:right w:val="nil"/>
            </w:tcBorders>
            <w:hideMark/>
          </w:tcPr>
          <w:p w:rsidR="00D02926" w:rsidRPr="00842748" w:rsidRDefault="00D02926" w:rsidP="00BA23FD">
            <w:pPr>
              <w:keepNext/>
              <w:keepLines/>
              <w:suppressAutoHyphens w:val="0"/>
              <w:spacing w:before="40" w:after="120"/>
              <w:ind w:right="113"/>
              <w:rPr>
                <w:rFonts w:eastAsia="SimSun"/>
              </w:rPr>
            </w:pPr>
            <w:r w:rsidRPr="00842748">
              <w:rPr>
                <w:rFonts w:eastAsia="SimSun"/>
              </w:rPr>
              <w:t>Saturation vapour pressure, depending on composition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of the following statements relating to the vapour pressure of a propane/butane mixture is correct?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vapour pressure of the mixture is less than that of butane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vapour pressure of the mixture is greater than that of butane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vapour pressure of the mixture is equal to that of butane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vapour pressure of the mixture is greater than that of propane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08.1-02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Saturation vapour pressure, depending on composition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of the following statements relating to the vapour pressure of a 60% propylene and 40% propane mixture is correct?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vapour pressure of the mixture is greater than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vapour pressure of the mixture is equal to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vapour pressure of the mixture is less than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vapour pressure of the mixture is equal to that of propane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08.1-03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Saturation vapour pressure, depending on composition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C149DF">
              <w:rPr>
                <w:rFonts w:eastAsia="SimSun"/>
                <w:lang w:val="fr-CH"/>
                <w:rPrChange w:id="86" w:author="Clare Lord" w:date="2018-11-08T15:36:00Z">
                  <w:rPr>
                    <w:rFonts w:eastAsia="SimSun"/>
                  </w:rPr>
                </w:rPrChange>
              </w:rPr>
              <w:t xml:space="preserve">A propylene mixture contains 7% propane. </w:t>
            </w:r>
            <w:r w:rsidRPr="00842748">
              <w:rPr>
                <w:rFonts w:eastAsia="SimSun"/>
              </w:rPr>
              <w:t>Which of the following statements relating to the vapour pressure of this mixture is correct?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vapour pressure of the mixture is less than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vapour pressure of the mixture is equal to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vapour pressure of the mixture is greater than that of propylene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vapour pressure of the mixture is less than that of propane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08.1-04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08.1-05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08.1-06</w:t>
            </w: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Knowledge of physics and chemistry</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ab/>
              <w:t>Examination objective 8.2: Mixtures</w:t>
            </w:r>
            <w:r w:rsidRPr="00842748">
              <w:rPr>
                <w:b/>
              </w:rPr>
              <w:br/>
              <w:t>Hazard characteristics</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08.2-01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Health risks</w:t>
            </w:r>
          </w:p>
        </w:tc>
        <w:tc>
          <w:tcPr>
            <w:tcW w:w="1134" w:type="dxa"/>
            <w:tcBorders>
              <w:top w:val="nil"/>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C</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Which of the following substances is comparable to a mixture of liquefied propane and butane gas from the point of view of health hazards?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UN No. 1005, AMMONIA, ANHYDROUS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UN No. 1010, BUTADIENE-1-3, STABILIZED</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UN No. 1879, PROPANE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D</w:t>
            </w:r>
            <w:r w:rsidRPr="00842748">
              <w:rPr>
                <w:rFonts w:eastAsia="SimSun"/>
                <w:lang w:val="es-ES"/>
              </w:rPr>
              <w:tab/>
              <w:t>UN No. 1086, VINYL CHLORIDE, STABILIZED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1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08.2-02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Health risks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B</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lang w:val="es-ES"/>
              </w:rPr>
            </w:pPr>
            <w:r w:rsidRPr="00842748">
              <w:rPr>
                <w:rFonts w:eastAsia="SimSun"/>
              </w:rPr>
              <w:t xml:space="preserve">During transport of a mixture of liquefied gases composed of propane and butane, the same safety requirements must be followed as during transport of another gas. </w:t>
            </w:r>
            <w:r w:rsidRPr="00842748">
              <w:rPr>
                <w:rFonts w:eastAsia="SimSun"/>
                <w:lang w:val="es-ES"/>
              </w:rPr>
              <w:t>Which gas?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UN No. 1010, BUTADIENE-1-3, STABILIZED</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UN No. 1969, ISOBUTANE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UN No. 1280, PROPYLENE OXIDE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D</w:t>
            </w:r>
            <w:r w:rsidRPr="00842748">
              <w:rPr>
                <w:rFonts w:eastAsia="SimSun"/>
                <w:lang w:val="es-ES"/>
              </w:rPr>
              <w:tab/>
              <w:t>UN No. 1086, VINYL CHLORIDE, STABILIZED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1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08.2-03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Health risks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B</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Which of the following substances is comparable to UN No. 1965, HYDROCARBON GAS MIXTURE, LIQUEFIED, N.O.S., (MIXTURE A) from the point of view of health hazards?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UN No. 1010, BUTADIENE-1-3, STABILIZED</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UN No. 1969, ISOBUTANE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UN No. 1280, PROPYLENE OXIDE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D</w:t>
            </w:r>
            <w:r w:rsidRPr="00842748">
              <w:rPr>
                <w:rFonts w:eastAsia="SimSun"/>
                <w:lang w:val="es-ES"/>
              </w:rPr>
              <w:tab/>
              <w:t>UN No. 1086, VINYL CHLORIDE, STABILIZED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1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231 08.2-04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10"/>
              <w:ind w:right="113"/>
              <w:rPr>
                <w:rFonts w:eastAsia="SimSun"/>
              </w:rPr>
            </w:pPr>
            <w:r w:rsidRPr="00842748">
              <w:rPr>
                <w:rFonts w:eastAsia="SimSun"/>
              </w:rPr>
              <w:t>Health risks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10"/>
              <w:ind w:right="113"/>
              <w:rPr>
                <w:rFonts w:eastAsia="SimSun"/>
              </w:rPr>
            </w:pPr>
            <w:r w:rsidRPr="00842748">
              <w:rPr>
                <w:rFonts w:eastAsia="SimSun"/>
              </w:rPr>
              <w:t>C</w:t>
            </w:r>
          </w:p>
        </w:tc>
      </w:tr>
      <w:tr w:rsidR="00D02926" w:rsidRPr="00714A5E"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1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10"/>
              <w:ind w:right="113"/>
              <w:rPr>
                <w:rFonts w:eastAsia="SimSun"/>
                <w:lang w:val="es-ES"/>
              </w:rPr>
            </w:pPr>
            <w:r w:rsidRPr="00842748">
              <w:rPr>
                <w:rFonts w:eastAsia="SimSun"/>
              </w:rPr>
              <w:t xml:space="preserve">During transport of MIXTURE A (UN No. 1965) the same safety requirements must be followed as during transport of another gas. </w:t>
            </w:r>
            <w:r w:rsidRPr="00842748">
              <w:rPr>
                <w:rFonts w:eastAsia="SimSun"/>
                <w:lang w:val="es-ES"/>
              </w:rPr>
              <w:t>Which gas?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A</w:t>
            </w:r>
            <w:r w:rsidRPr="00842748">
              <w:rPr>
                <w:rFonts w:eastAsia="SimSun"/>
                <w:lang w:val="es-ES"/>
              </w:rPr>
              <w:tab/>
              <w:t>UN No. 1005, AMMONIA, ANHYDROUS</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B</w:t>
            </w:r>
            <w:r w:rsidRPr="00842748">
              <w:rPr>
                <w:rFonts w:eastAsia="SimSun"/>
                <w:lang w:val="es-ES"/>
              </w:rPr>
              <w:tab/>
              <w:t>UN No. 1010, BUTADIENE-1-3, STABILIZED</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C</w:t>
            </w:r>
            <w:r w:rsidRPr="00842748">
              <w:rPr>
                <w:rFonts w:eastAsia="SimSun"/>
                <w:lang w:val="es-ES"/>
              </w:rPr>
              <w:tab/>
              <w:t>UN No. 1969, ISOBUTANE</w:t>
            </w:r>
          </w:p>
          <w:p w:rsidR="00D02926" w:rsidRPr="00842748" w:rsidRDefault="00D02926" w:rsidP="00891FDA">
            <w:pPr>
              <w:suppressAutoHyphens w:val="0"/>
              <w:spacing w:before="40" w:after="110"/>
              <w:ind w:right="113"/>
              <w:rPr>
                <w:rFonts w:eastAsia="SimSun"/>
                <w:lang w:val="es-ES"/>
              </w:rPr>
            </w:pPr>
            <w:r w:rsidRPr="00842748">
              <w:rPr>
                <w:rFonts w:eastAsia="SimSun"/>
                <w:lang w:val="es-ES"/>
              </w:rPr>
              <w:t>D</w:t>
            </w:r>
            <w:r w:rsidRPr="00842748">
              <w:rPr>
                <w:rFonts w:eastAsia="SimSun"/>
                <w:lang w:val="es-ES"/>
              </w:rPr>
              <w:tab/>
              <w:t>UN No. 1280, PROPYLENE OXIDE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10"/>
              <w:ind w:right="113"/>
              <w:rPr>
                <w:rFonts w:eastAsia="SimSun"/>
                <w:lang w:val="es-ES"/>
              </w:rPr>
            </w:pPr>
          </w:p>
        </w:tc>
      </w:tr>
      <w:tr w:rsidR="00D02926" w:rsidRPr="00714A5E" w:rsidTr="00891FDA">
        <w:trPr>
          <w:trHeight w:hRule="exact" w:val="113"/>
        </w:trPr>
        <w:tc>
          <w:tcPr>
            <w:tcW w:w="1560" w:type="dxa"/>
            <w:tcBorders>
              <w:top w:val="nil"/>
              <w:left w:val="nil"/>
              <w:bottom w:val="nil"/>
              <w:right w:val="nil"/>
            </w:tcBorders>
          </w:tcPr>
          <w:p w:rsidR="00D02926" w:rsidRPr="00842748" w:rsidRDefault="00D02926" w:rsidP="00891FDA">
            <w:pPr>
              <w:suppressAutoHyphens w:val="0"/>
              <w:spacing w:before="40" w:after="110"/>
              <w:ind w:right="113"/>
              <w:rPr>
                <w:rFonts w:eastAsia="SimSun"/>
                <w:lang w:val="es-ES"/>
              </w:rPr>
            </w:pPr>
          </w:p>
        </w:tc>
        <w:tc>
          <w:tcPr>
            <w:tcW w:w="5811" w:type="dxa"/>
            <w:tcBorders>
              <w:top w:val="nil"/>
              <w:left w:val="nil"/>
              <w:bottom w:val="nil"/>
              <w:right w:val="nil"/>
            </w:tcBorders>
          </w:tcPr>
          <w:p w:rsidR="00D02926" w:rsidRPr="00842748" w:rsidRDefault="00D02926" w:rsidP="00891FDA">
            <w:pPr>
              <w:suppressAutoHyphens w:val="0"/>
              <w:spacing w:before="40" w:after="110"/>
              <w:ind w:right="113"/>
              <w:rPr>
                <w:rFonts w:eastAsia="SimSun"/>
                <w:lang w:val="es-ES"/>
              </w:rPr>
            </w:pPr>
          </w:p>
        </w:tc>
        <w:tc>
          <w:tcPr>
            <w:tcW w:w="1134" w:type="dxa"/>
            <w:tcBorders>
              <w:top w:val="nil"/>
              <w:left w:val="nil"/>
              <w:bottom w:val="nil"/>
              <w:right w:val="nil"/>
            </w:tcBorders>
          </w:tcPr>
          <w:p w:rsidR="00D02926" w:rsidRPr="00842748" w:rsidRDefault="00D02926" w:rsidP="00154F84">
            <w:pPr>
              <w:suppressAutoHyphens w:val="0"/>
              <w:spacing w:before="40" w:after="110"/>
              <w:ind w:right="113"/>
              <w:rPr>
                <w:rFonts w:eastAsia="SimSun"/>
                <w:lang w:val="es-ES"/>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08.2-05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Health risks</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What hazard is characteristic of a mixture of liquefied gases composed of propane and butane?</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Flammability</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Toxicity</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Polymerization</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No danger</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08.2-06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Hazard characteristics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What hazard is characteristic of UN No. 1965, </w:t>
            </w:r>
            <w:bookmarkStart w:id="87" w:name="hit1"/>
            <w:bookmarkEnd w:id="87"/>
            <w:r w:rsidRPr="00842748">
              <w:rPr>
                <w:rFonts w:eastAsia="SimSun"/>
              </w:rPr>
              <w:t>HYDROCARBON GAS MIXTURE, LIQUEFIED, N.O.S.?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The mixture is not dangerous</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mixture is toxic</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The mixture is flammable</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The mixture may polymerize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08.2-07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Hazard characteristics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hazard is characteristic of a mixture of BUTANE and BUTYLENE (UN No. 1965)?</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No danger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Toxicity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Flammability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Polymerization</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231 08.2-08</w:t>
            </w:r>
          </w:p>
        </w:tc>
        <w:tc>
          <w:tcPr>
            <w:tcW w:w="5811" w:type="dxa"/>
            <w:tcBorders>
              <w:top w:val="single" w:sz="4" w:space="0" w:color="auto"/>
              <w:left w:val="nil"/>
              <w:bottom w:val="single" w:sz="4" w:space="0" w:color="auto"/>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Hazard characteristics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00" w:line="220" w:lineRule="atLeast"/>
              <w:ind w:right="113"/>
              <w:rPr>
                <w:rFonts w:eastAsia="SimSun"/>
              </w:rPr>
            </w:pPr>
            <w:r w:rsidRPr="00842748">
              <w:rPr>
                <w:rFonts w:eastAsia="SimSun"/>
              </w:rPr>
              <w:t>C</w:t>
            </w:r>
          </w:p>
        </w:tc>
      </w:tr>
      <w:tr w:rsidR="00D02926" w:rsidRPr="00842748" w:rsidTr="00016C50">
        <w:tc>
          <w:tcPr>
            <w:tcW w:w="1560" w:type="dxa"/>
            <w:tcBorders>
              <w:top w:val="single" w:sz="4" w:space="0" w:color="auto"/>
              <w:left w:val="nil"/>
              <w:bottom w:val="single" w:sz="4" w:space="0" w:color="auto"/>
              <w:right w:val="nil"/>
            </w:tcBorders>
          </w:tcPr>
          <w:p w:rsidR="00D02926" w:rsidRPr="00842748" w:rsidRDefault="00D02926" w:rsidP="00016C50">
            <w:pPr>
              <w:suppressAutoHyphens w:val="0"/>
              <w:spacing w:before="40" w:after="100" w:line="220" w:lineRule="atLeas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What hazard is characteristic of UN No. 1063, METHYL CHLORIDE?</w:t>
            </w:r>
          </w:p>
          <w:p w:rsidR="00D02926" w:rsidRPr="00842748" w:rsidRDefault="00D02926" w:rsidP="00016C50">
            <w:pPr>
              <w:suppressAutoHyphens w:val="0"/>
              <w:spacing w:before="40" w:after="100" w:line="220" w:lineRule="atLeast"/>
              <w:ind w:right="113"/>
              <w:rPr>
                <w:rFonts w:eastAsia="SimSun"/>
              </w:rPr>
            </w:pPr>
            <w:r w:rsidRPr="00842748">
              <w:rPr>
                <w:rFonts w:eastAsia="SimSun"/>
              </w:rPr>
              <w:t>A</w:t>
            </w:r>
            <w:r w:rsidRPr="00842748">
              <w:rPr>
                <w:rFonts w:eastAsia="SimSun"/>
              </w:rPr>
              <w:tab/>
              <w:t>The mixture is not dangerous</w:t>
            </w:r>
          </w:p>
          <w:p w:rsidR="00D02926" w:rsidRPr="00842748" w:rsidRDefault="00D02926" w:rsidP="00016C50">
            <w:pPr>
              <w:suppressAutoHyphens w:val="0"/>
              <w:spacing w:before="40" w:after="100" w:line="220" w:lineRule="atLeast"/>
              <w:ind w:right="113"/>
              <w:rPr>
                <w:rFonts w:eastAsia="SimSun"/>
              </w:rPr>
            </w:pPr>
            <w:r w:rsidRPr="00842748">
              <w:rPr>
                <w:rFonts w:eastAsia="SimSun"/>
              </w:rPr>
              <w:t>B</w:t>
            </w:r>
            <w:r w:rsidRPr="00842748">
              <w:rPr>
                <w:rFonts w:eastAsia="SimSun"/>
              </w:rPr>
              <w:tab/>
              <w:t>The mixture is toxic</w:t>
            </w:r>
          </w:p>
          <w:p w:rsidR="00D02926" w:rsidRPr="00842748" w:rsidRDefault="00D02926" w:rsidP="00016C50">
            <w:pPr>
              <w:suppressAutoHyphens w:val="0"/>
              <w:spacing w:before="40" w:after="100" w:line="220" w:lineRule="atLeast"/>
              <w:ind w:right="113"/>
              <w:rPr>
                <w:rFonts w:eastAsia="SimSun"/>
              </w:rPr>
            </w:pPr>
            <w:r w:rsidRPr="00842748">
              <w:rPr>
                <w:rFonts w:eastAsia="SimSun"/>
              </w:rPr>
              <w:t>C</w:t>
            </w:r>
            <w:r w:rsidRPr="00842748">
              <w:rPr>
                <w:rFonts w:eastAsia="SimSun"/>
              </w:rPr>
              <w:tab/>
              <w:t>The mixture is flammable</w:t>
            </w:r>
          </w:p>
          <w:p w:rsidR="00D02926" w:rsidRPr="00842748" w:rsidRDefault="00D02926" w:rsidP="00016C50">
            <w:pPr>
              <w:suppressAutoHyphens w:val="0"/>
              <w:spacing w:before="40" w:after="100" w:line="220" w:lineRule="atLeast"/>
              <w:ind w:right="113"/>
              <w:rPr>
                <w:rFonts w:eastAsia="SimSun"/>
              </w:rPr>
            </w:pPr>
            <w:r w:rsidRPr="00842748">
              <w:rPr>
                <w:rFonts w:eastAsia="SimSun"/>
              </w:rPr>
              <w:t>D</w:t>
            </w:r>
            <w:r w:rsidRPr="00842748">
              <w:rPr>
                <w:rFonts w:eastAsia="SimSun"/>
              </w:rPr>
              <w:tab/>
              <w:t>The mixture may polymerize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00" w:line="220" w:lineRule="atLeast"/>
              <w:ind w:right="113"/>
              <w:rPr>
                <w:rFonts w:eastAsia="SimSun"/>
              </w:rPr>
            </w:pPr>
          </w:p>
        </w:tc>
      </w:tr>
      <w:tr w:rsidR="00D02926" w:rsidRPr="00842748" w:rsidTr="00452AE4">
        <w:tc>
          <w:tcPr>
            <w:tcW w:w="1560" w:type="dxa"/>
            <w:tcBorders>
              <w:top w:val="single" w:sz="4" w:space="0" w:color="auto"/>
              <w:left w:val="nil"/>
              <w:bottom w:val="single" w:sz="4" w:space="0" w:color="auto"/>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231 08.2-09</w:t>
            </w:r>
          </w:p>
        </w:tc>
        <w:tc>
          <w:tcPr>
            <w:tcW w:w="5811" w:type="dxa"/>
            <w:tcBorders>
              <w:top w:val="single" w:sz="4" w:space="0" w:color="auto"/>
              <w:left w:val="nil"/>
              <w:bottom w:val="single" w:sz="4" w:space="0" w:color="auto"/>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Characteristics of substances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00" w:line="220" w:lineRule="atLeast"/>
              <w:ind w:right="113"/>
              <w:rPr>
                <w:rFonts w:eastAsia="SimSun"/>
              </w:rPr>
            </w:pPr>
            <w:r w:rsidRPr="00842748">
              <w:rPr>
                <w:rFonts w:eastAsia="SimSun"/>
              </w:rPr>
              <w:t>D</w:t>
            </w:r>
          </w:p>
        </w:tc>
      </w:tr>
      <w:tr w:rsidR="00D02926" w:rsidRPr="00842748" w:rsidTr="00452AE4">
        <w:tc>
          <w:tcPr>
            <w:tcW w:w="1560" w:type="dxa"/>
            <w:tcBorders>
              <w:top w:val="single" w:sz="4" w:space="0" w:color="auto"/>
              <w:left w:val="nil"/>
              <w:bottom w:val="nil"/>
              <w:right w:val="nil"/>
            </w:tcBorders>
          </w:tcPr>
          <w:p w:rsidR="00D02926" w:rsidRPr="00842748" w:rsidRDefault="00D02926" w:rsidP="00016C50">
            <w:pPr>
              <w:suppressAutoHyphens w:val="0"/>
              <w:spacing w:before="40" w:after="100" w:line="220" w:lineRule="atLeast"/>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016C50">
            <w:pPr>
              <w:suppressAutoHyphens w:val="0"/>
              <w:spacing w:before="40" w:after="100" w:line="220" w:lineRule="atLeast"/>
              <w:ind w:right="113"/>
              <w:rPr>
                <w:rFonts w:eastAsia="SimSun"/>
              </w:rPr>
            </w:pPr>
            <w:r w:rsidRPr="00842748">
              <w:rPr>
                <w:rFonts w:eastAsia="SimSun"/>
              </w:rPr>
              <w:t>Why are substances that enter into contact with LNG subject to special requirements?</w:t>
            </w:r>
          </w:p>
          <w:p w:rsidR="00D02926" w:rsidRPr="00842748" w:rsidRDefault="00D02926" w:rsidP="00016C50">
            <w:pPr>
              <w:suppressAutoHyphens w:val="0"/>
              <w:spacing w:before="40" w:after="100" w:line="220" w:lineRule="atLeast"/>
              <w:ind w:right="113"/>
              <w:rPr>
                <w:rFonts w:eastAsia="SimSun"/>
              </w:rPr>
            </w:pPr>
            <w:r w:rsidRPr="00842748">
              <w:rPr>
                <w:rFonts w:eastAsia="SimSun"/>
              </w:rPr>
              <w:t>A</w:t>
            </w:r>
            <w:r w:rsidRPr="00842748">
              <w:rPr>
                <w:rFonts w:eastAsia="SimSun"/>
              </w:rPr>
              <w:tab/>
              <w:t>Because of the low density</w:t>
            </w:r>
          </w:p>
          <w:p w:rsidR="00D02926" w:rsidRPr="00842748" w:rsidRDefault="00D02926" w:rsidP="00016C50">
            <w:pPr>
              <w:suppressAutoHyphens w:val="0"/>
              <w:spacing w:before="40" w:after="100" w:line="220" w:lineRule="atLeast"/>
              <w:ind w:right="113"/>
              <w:rPr>
                <w:rFonts w:eastAsia="SimSun"/>
              </w:rPr>
            </w:pPr>
            <w:r w:rsidRPr="00842748">
              <w:rPr>
                <w:rFonts w:eastAsia="SimSun"/>
              </w:rPr>
              <w:t>B</w:t>
            </w:r>
            <w:r w:rsidRPr="00842748">
              <w:rPr>
                <w:rFonts w:eastAsia="SimSun"/>
              </w:rPr>
              <w:tab/>
              <w:t>Because of the low pressure</w:t>
            </w:r>
          </w:p>
          <w:p w:rsidR="00D02926" w:rsidRPr="00842748" w:rsidRDefault="00D02926" w:rsidP="00016C50">
            <w:pPr>
              <w:suppressAutoHyphens w:val="0"/>
              <w:spacing w:before="40" w:after="100" w:line="220" w:lineRule="atLeast"/>
              <w:ind w:right="113"/>
              <w:rPr>
                <w:rFonts w:eastAsia="SimSun"/>
              </w:rPr>
            </w:pPr>
            <w:r w:rsidRPr="00842748">
              <w:rPr>
                <w:rFonts w:eastAsia="SimSun"/>
              </w:rPr>
              <w:t>C</w:t>
            </w:r>
            <w:r w:rsidRPr="00842748">
              <w:rPr>
                <w:rFonts w:eastAsia="SimSun"/>
              </w:rPr>
              <w:tab/>
              <w:t>Because of the low molar mass</w:t>
            </w:r>
          </w:p>
          <w:p w:rsidR="00D02926" w:rsidRPr="00842748" w:rsidRDefault="00D02926" w:rsidP="00016C50">
            <w:pPr>
              <w:suppressAutoHyphens w:val="0"/>
              <w:spacing w:before="40" w:after="100" w:line="220" w:lineRule="atLeast"/>
              <w:ind w:right="113"/>
              <w:rPr>
                <w:rFonts w:eastAsia="SimSun"/>
              </w:rPr>
            </w:pPr>
            <w:r w:rsidRPr="00842748">
              <w:rPr>
                <w:rFonts w:eastAsia="SimSun"/>
              </w:rPr>
              <w:t>D</w:t>
            </w:r>
            <w:r w:rsidRPr="00842748">
              <w:rPr>
                <w:rFonts w:eastAsia="SimSun"/>
              </w:rPr>
              <w:tab/>
              <w:t>Because of the low temperature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00" w:line="220" w:lineRule="atLeast"/>
              <w:ind w:right="113"/>
              <w:rPr>
                <w:rFonts w:eastAsia="SimSun"/>
              </w:rPr>
            </w:pPr>
          </w:p>
        </w:tc>
      </w:tr>
      <w:tr w:rsidR="00D02926" w:rsidRPr="00842748" w:rsidTr="00452AE4">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231 08.2-10</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Characteristics of substances</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substance involves the greatest risk of brittle fracture in the event of a leak?</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Propylene oxide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Gasoline, motor spirit and petrol</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LNG</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Butane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08.2-11</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Characteristics of substances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of the following is true about LNG in a non-refrigerated cargo tank?</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less liquid there is in the cargo tank, the faster the temperature rises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less liquid there is in the cargo tank, the slower the temperature rises</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temperature drops progressively as the quantity of liquid in the cargo tank is reduced</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temperature remains constant regardless of whether there is much or little liquid in the cargo tank</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65363B" w:rsidRDefault="0065363B" w:rsidP="00D02926">
      <w:pPr>
        <w:spacing w:after="120"/>
        <w:ind w:left="1134" w:right="1134"/>
        <w:jc w:val="both"/>
        <w:rPr>
          <w:rFonts w:eastAsia="SimSun"/>
          <w:lang w:eastAsia="zh-CN"/>
        </w:rPr>
      </w:pPr>
    </w:p>
    <w:p w:rsidR="00D02926" w:rsidRPr="00AE7A29" w:rsidRDefault="0065363B" w:rsidP="00AE7A29">
      <w:pPr>
        <w:spacing w:line="240" w:lineRule="auto"/>
        <w:ind w:left="1134" w:right="1134"/>
        <w:jc w:val="both"/>
        <w:rPr>
          <w:rFonts w:eastAsia="SimSun"/>
          <w:sz w:val="2"/>
          <w:szCs w:val="2"/>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0376F8">
            <w:pPr>
              <w:keepNext/>
              <w:keepLines/>
              <w:tabs>
                <w:tab w:val="right" w:pos="851"/>
              </w:tabs>
              <w:spacing w:before="360" w:after="240" w:line="300" w:lineRule="exact"/>
              <w:ind w:left="1134" w:right="1134" w:hanging="1134"/>
              <w:rPr>
                <w:b/>
                <w:sz w:val="28"/>
              </w:rPr>
            </w:pPr>
            <w:r w:rsidRPr="00842748">
              <w:rPr>
                <w:b/>
                <w:sz w:val="28"/>
              </w:rPr>
              <w:tab/>
              <w:t>Knowledge of physics and chemistry</w:t>
            </w:r>
          </w:p>
          <w:p w:rsidR="00D02926" w:rsidRPr="00842748" w:rsidRDefault="00D02926" w:rsidP="000376F8">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9: Chemical bonds and formulae</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0376F8">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0376F8">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0376F8">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0376F8">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0376F8">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0376F8">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0376F8">
            <w:pPr>
              <w:keepNext/>
              <w:keepLines/>
              <w:suppressAutoHyphens w:val="0"/>
              <w:spacing w:before="40" w:after="120"/>
              <w:ind w:right="113"/>
              <w:rPr>
                <w:rFonts w:eastAsia="SimSun"/>
              </w:rPr>
            </w:pPr>
            <w:r w:rsidRPr="00842748">
              <w:rPr>
                <w:rFonts w:eastAsia="SimSun"/>
              </w:rPr>
              <w:t>231 09.0-01</w:t>
            </w:r>
          </w:p>
        </w:tc>
        <w:tc>
          <w:tcPr>
            <w:tcW w:w="5811" w:type="dxa"/>
            <w:tcBorders>
              <w:top w:val="nil"/>
              <w:left w:val="nil"/>
              <w:bottom w:val="single" w:sz="4" w:space="0" w:color="auto"/>
              <w:right w:val="nil"/>
            </w:tcBorders>
            <w:hideMark/>
          </w:tcPr>
          <w:p w:rsidR="00D02926" w:rsidRPr="00842748" w:rsidRDefault="00D02926" w:rsidP="000376F8">
            <w:pPr>
              <w:keepNext/>
              <w:keepLines/>
              <w:suppressAutoHyphens w:val="0"/>
              <w:spacing w:before="40" w:after="120"/>
              <w:ind w:right="113"/>
              <w:rPr>
                <w:rFonts w:eastAsia="SimSun"/>
              </w:rPr>
            </w:pPr>
            <w:r w:rsidRPr="00842748">
              <w:rPr>
                <w:rFonts w:eastAsia="SimSun"/>
              </w:rPr>
              <w:t>Polymerization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0376F8">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0376F8">
            <w:pPr>
              <w:keepNext/>
              <w:keepLines/>
              <w:suppressAutoHyphens w:val="0"/>
              <w:spacing w:before="40" w:after="120"/>
              <w:ind w:right="113"/>
              <w:rPr>
                <w:rFonts w:eastAsia="SimSun"/>
              </w:rPr>
            </w:pPr>
            <w:r w:rsidRPr="00842748">
              <w:rPr>
                <w:rFonts w:eastAsia="SimSun"/>
              </w:rPr>
              <w:t>Which of the following substances has a risk of polymerization?</w:t>
            </w:r>
          </w:p>
          <w:p w:rsidR="00D02926" w:rsidRPr="00842748" w:rsidRDefault="00D02926" w:rsidP="000376F8">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UN No. 1010, BUTADIENE-1-3, STABILIZED</w:t>
            </w:r>
          </w:p>
          <w:p w:rsidR="00D02926" w:rsidRPr="00842748" w:rsidRDefault="00D02926" w:rsidP="000376F8">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UN No. 1012, BUTYLENE-1</w:t>
            </w:r>
          </w:p>
          <w:p w:rsidR="00D02926" w:rsidRPr="00842748" w:rsidRDefault="00D02926" w:rsidP="000376F8">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UN No. 1012, BUTYLENE-2</w:t>
            </w:r>
          </w:p>
          <w:p w:rsidR="00D02926" w:rsidRPr="00842748" w:rsidRDefault="00D02926" w:rsidP="000376F8">
            <w:pPr>
              <w:keepNext/>
              <w:keepLines/>
              <w:suppressAutoHyphens w:val="0"/>
              <w:spacing w:before="40" w:after="120"/>
              <w:ind w:right="113"/>
              <w:rPr>
                <w:rFonts w:eastAsia="SimSun"/>
                <w:lang w:val="es-ES"/>
              </w:rPr>
            </w:pPr>
            <w:r w:rsidRPr="00842748">
              <w:rPr>
                <w:rFonts w:eastAsia="SimSun"/>
                <w:lang w:val="es-ES"/>
              </w:rPr>
              <w:t>D</w:t>
            </w:r>
            <w:r w:rsidRPr="00842748">
              <w:rPr>
                <w:rFonts w:eastAsia="SimSun"/>
                <w:lang w:val="es-ES"/>
              </w:rPr>
              <w:tab/>
              <w:t>UN No. 1969, ISOBUTANE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Molecular mass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What is the molecular mass of a substance with the formula: CH</w:t>
            </w:r>
            <w:r w:rsidRPr="00842748">
              <w:rPr>
                <w:rFonts w:eastAsia="SimSun"/>
                <w:vertAlign w:val="subscript"/>
              </w:rPr>
              <w:t>2</w:t>
            </w:r>
            <w:r w:rsidRPr="00842748">
              <w:rPr>
                <w:rFonts w:eastAsia="SimSun"/>
              </w:rPr>
              <w:t>=CCl</w:t>
            </w:r>
            <w:r w:rsidRPr="00842748">
              <w:rPr>
                <w:rFonts w:eastAsia="SimSun"/>
                <w:vertAlign w:val="subscript"/>
              </w:rPr>
              <w:t>2</w:t>
            </w:r>
            <w:r w:rsidRPr="00842748">
              <w:rPr>
                <w:rFonts w:eastAsia="SimSun"/>
              </w:rPr>
              <w:t xml:space="preserve">? (The relative atomic mass of carbon is 12, of hydrogen is 1 and of chlorine is 35.5) </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58</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59</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62.5</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97</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Molecular mass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molecular mass of a substance with the formula: CH</w:t>
            </w:r>
            <w:r w:rsidRPr="00842748">
              <w:rPr>
                <w:rFonts w:eastAsia="SimSun"/>
                <w:vertAlign w:val="subscript"/>
              </w:rPr>
              <w:t>3</w:t>
            </w:r>
            <w:r w:rsidRPr="00842748">
              <w:rPr>
                <w:rFonts w:eastAsia="SimSun"/>
              </w:rPr>
              <w:t>-CO-CH</w:t>
            </w:r>
            <w:r w:rsidRPr="00842748">
              <w:rPr>
                <w:rFonts w:eastAsia="SimSun"/>
                <w:vertAlign w:val="subscript"/>
              </w:rPr>
              <w:t>3</w:t>
            </w:r>
            <w:r w:rsidRPr="00842748">
              <w:rPr>
                <w:rFonts w:eastAsia="SimSun"/>
              </w:rPr>
              <w:t>? (The relative atomic mass of carbon is 12, of hydrogen is 1 and of oxygen is 16.)</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54</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56</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58</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60</w:t>
            </w:r>
          </w:p>
        </w:tc>
        <w:tc>
          <w:tcPr>
            <w:tcW w:w="1134" w:type="dxa"/>
            <w:tcBorders>
              <w:top w:val="nil"/>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Molecular mass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molecular mass of a substance with the formula: CH</w:t>
            </w:r>
            <w:r w:rsidRPr="00842748">
              <w:rPr>
                <w:rFonts w:eastAsia="SimSun"/>
                <w:vertAlign w:val="subscript"/>
              </w:rPr>
              <w:t>3</w:t>
            </w:r>
            <w:r w:rsidRPr="00842748">
              <w:rPr>
                <w:rFonts w:eastAsia="SimSun"/>
              </w:rPr>
              <w:t>Cl? (The relative atomic mass of carbon is 12, of hydrogen is 1 and of chlorine is 35.5.)</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28.0</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50.5</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52.5</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54.5</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03D70">
            <w:pPr>
              <w:keepNext/>
              <w:keepLines/>
              <w:suppressAutoHyphens w:val="0"/>
              <w:spacing w:before="40" w:after="120"/>
              <w:ind w:right="113"/>
              <w:rPr>
                <w:rFonts w:eastAsia="SimSun"/>
              </w:rPr>
            </w:pPr>
            <w:r w:rsidRPr="00842748">
              <w:rPr>
                <w:rFonts w:eastAsia="SimSun"/>
              </w:rPr>
              <w:t>231 09.0-05</w:t>
            </w:r>
          </w:p>
        </w:tc>
        <w:tc>
          <w:tcPr>
            <w:tcW w:w="5811" w:type="dxa"/>
            <w:tcBorders>
              <w:top w:val="nil"/>
              <w:left w:val="nil"/>
              <w:bottom w:val="single" w:sz="4" w:space="0" w:color="auto"/>
              <w:right w:val="nil"/>
            </w:tcBorders>
            <w:hideMark/>
          </w:tcPr>
          <w:p w:rsidR="00D02926" w:rsidRPr="00842748" w:rsidRDefault="00D02926" w:rsidP="00803D70">
            <w:pPr>
              <w:keepNext/>
              <w:keepLines/>
              <w:suppressAutoHyphens w:val="0"/>
              <w:spacing w:before="40" w:after="120"/>
              <w:ind w:right="113"/>
              <w:rPr>
                <w:rFonts w:eastAsia="SimSun"/>
              </w:rPr>
            </w:pPr>
            <w:r w:rsidRPr="00842748">
              <w:rPr>
                <w:rFonts w:eastAsia="SimSun"/>
              </w:rPr>
              <w:t>Molecular mass</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03D70">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03D70">
            <w:pPr>
              <w:keepNext/>
              <w:keepLines/>
              <w:suppressAutoHyphens w:val="0"/>
              <w:spacing w:before="40" w:after="120"/>
              <w:ind w:right="113"/>
              <w:rPr>
                <w:rFonts w:eastAsia="SimSun"/>
              </w:rPr>
            </w:pPr>
            <w:r w:rsidRPr="00842748">
              <w:rPr>
                <w:rFonts w:eastAsia="SimSun"/>
              </w:rPr>
              <w:t>What is the molecular mass of a substance with the formula: CH</w:t>
            </w:r>
            <w:r w:rsidRPr="00842748">
              <w:rPr>
                <w:rFonts w:eastAsia="SimSun"/>
                <w:vertAlign w:val="subscript"/>
              </w:rPr>
              <w:t>2</w:t>
            </w:r>
            <w:r w:rsidRPr="00842748">
              <w:rPr>
                <w:rFonts w:eastAsia="SimSun"/>
              </w:rPr>
              <w:t>=C(CH</w:t>
            </w:r>
            <w:r w:rsidRPr="00842748">
              <w:rPr>
                <w:rFonts w:eastAsia="SimSun"/>
                <w:vertAlign w:val="subscript"/>
              </w:rPr>
              <w:t>3</w:t>
            </w:r>
            <w:r w:rsidRPr="00842748">
              <w:rPr>
                <w:rFonts w:eastAsia="SimSun"/>
              </w:rPr>
              <w:t>)-CH=CH</w:t>
            </w:r>
            <w:r w:rsidRPr="00842748">
              <w:rPr>
                <w:rFonts w:eastAsia="SimSun"/>
                <w:vertAlign w:val="subscript"/>
              </w:rPr>
              <w:t>2</w:t>
            </w:r>
            <w:r w:rsidRPr="00842748">
              <w:rPr>
                <w:rFonts w:eastAsia="SimSun"/>
              </w:rPr>
              <w:t xml:space="preserve">? (The relative atomic mass of carbon is 12 and of hydrogen is 1.) </w:t>
            </w:r>
          </w:p>
          <w:p w:rsidR="00D02926" w:rsidRPr="00842748" w:rsidRDefault="00D02926" w:rsidP="00803D70">
            <w:pPr>
              <w:keepNext/>
              <w:keepLines/>
              <w:suppressAutoHyphens w:val="0"/>
              <w:spacing w:before="40" w:after="120"/>
              <w:ind w:right="113"/>
              <w:rPr>
                <w:rFonts w:eastAsia="SimSun"/>
              </w:rPr>
            </w:pPr>
            <w:r w:rsidRPr="00842748">
              <w:rPr>
                <w:rFonts w:eastAsia="SimSun"/>
              </w:rPr>
              <w:t>A</w:t>
            </w:r>
            <w:r w:rsidRPr="00842748">
              <w:rPr>
                <w:rFonts w:eastAsia="SimSun"/>
              </w:rPr>
              <w:tab/>
              <w:t>68</w:t>
            </w:r>
          </w:p>
          <w:p w:rsidR="00D02926" w:rsidRPr="00842748" w:rsidRDefault="00D02926" w:rsidP="00803D70">
            <w:pPr>
              <w:keepNext/>
              <w:keepLines/>
              <w:suppressAutoHyphens w:val="0"/>
              <w:spacing w:before="40" w:after="120"/>
              <w:ind w:right="113"/>
              <w:rPr>
                <w:rFonts w:eastAsia="SimSun"/>
              </w:rPr>
            </w:pPr>
            <w:r w:rsidRPr="00842748">
              <w:rPr>
                <w:rFonts w:eastAsia="SimSun"/>
              </w:rPr>
              <w:t>B</w:t>
            </w:r>
            <w:r w:rsidRPr="00842748">
              <w:rPr>
                <w:rFonts w:eastAsia="SimSun"/>
              </w:rPr>
              <w:tab/>
              <w:t>71</w:t>
            </w:r>
          </w:p>
          <w:p w:rsidR="00D02926" w:rsidRPr="00842748" w:rsidRDefault="00D02926" w:rsidP="00803D70">
            <w:pPr>
              <w:keepNext/>
              <w:keepLines/>
              <w:suppressAutoHyphens w:val="0"/>
              <w:spacing w:before="40" w:after="120"/>
              <w:ind w:right="113"/>
              <w:rPr>
                <w:rFonts w:eastAsia="SimSun"/>
              </w:rPr>
            </w:pPr>
            <w:r w:rsidRPr="00842748">
              <w:rPr>
                <w:rFonts w:eastAsia="SimSun"/>
              </w:rPr>
              <w:t>C</w:t>
            </w:r>
            <w:r w:rsidRPr="00842748">
              <w:rPr>
                <w:rFonts w:eastAsia="SimSun"/>
              </w:rPr>
              <w:tab/>
              <w:t>88</w:t>
            </w:r>
          </w:p>
          <w:p w:rsidR="00D02926" w:rsidRPr="00842748" w:rsidRDefault="00D02926" w:rsidP="00803D70">
            <w:pPr>
              <w:keepNext/>
              <w:keepLines/>
              <w:suppressAutoHyphens w:val="0"/>
              <w:spacing w:before="40" w:after="120"/>
              <w:ind w:right="113"/>
              <w:rPr>
                <w:rFonts w:eastAsia="SimSun"/>
              </w:rPr>
            </w:pPr>
            <w:r w:rsidRPr="00842748">
              <w:rPr>
                <w:rFonts w:eastAsia="SimSun"/>
              </w:rPr>
              <w:t>D</w:t>
            </w:r>
            <w:r w:rsidRPr="00842748">
              <w:rPr>
                <w:rFonts w:eastAsia="SimSun"/>
              </w:rPr>
              <w:tab/>
              <w:t>91</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231 09.0-08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Molecular mass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molecular mass of a substance with the formula: CH</w:t>
            </w:r>
            <w:r w:rsidRPr="00842748">
              <w:rPr>
                <w:rFonts w:eastAsia="SimSun"/>
                <w:vertAlign w:val="subscript"/>
              </w:rPr>
              <w:t>3</w:t>
            </w:r>
            <w:r w:rsidRPr="00842748">
              <w:rPr>
                <w:rFonts w:eastAsia="SimSun"/>
              </w:rPr>
              <w:t>-CH(CH</w:t>
            </w:r>
            <w:r w:rsidRPr="00842748">
              <w:rPr>
                <w:rFonts w:eastAsia="SimSun"/>
                <w:vertAlign w:val="subscript"/>
              </w:rPr>
              <w:t>3</w:t>
            </w:r>
            <w:r w:rsidRPr="00842748">
              <w:rPr>
                <w:rFonts w:eastAsia="SimSun"/>
              </w:rPr>
              <w:t>)-CH</w:t>
            </w:r>
            <w:r w:rsidRPr="00842748">
              <w:rPr>
                <w:rFonts w:eastAsia="SimSun"/>
                <w:vertAlign w:val="subscript"/>
              </w:rPr>
              <w:t>3</w:t>
            </w:r>
            <w:r w:rsidRPr="00842748">
              <w:rPr>
                <w:rFonts w:eastAsia="SimSun"/>
              </w:rPr>
              <w:t>? (The relative atomic mass of carbon is 12 and of hydrogen is 1.)</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58</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66</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68</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74</w:t>
            </w:r>
          </w:p>
        </w:tc>
        <w:tc>
          <w:tcPr>
            <w:tcW w:w="1134" w:type="dxa"/>
            <w:tcBorders>
              <w:top w:val="nil"/>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tabs>
                <w:tab w:val="right" w:pos="851"/>
              </w:tabs>
              <w:spacing w:before="240" w:after="120" w:line="240" w:lineRule="exact"/>
              <w:ind w:right="1134"/>
              <w:rPr>
                <w:b/>
                <w:i/>
                <w:sz w:val="16"/>
              </w:rPr>
            </w:pPr>
            <w:r w:rsidRPr="00842748">
              <w:rPr>
                <w:b/>
              </w:rPr>
              <w:tab/>
              <w:t>Examination objective 1.1: Flushing</w:t>
            </w:r>
            <w:r w:rsidRPr="00842748">
              <w:rPr>
                <w:b/>
              </w:rPr>
              <w:br/>
              <w:t>Flushing in the event of a change of cargo</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pacing w:before="80" w:after="80" w:line="200" w:lineRule="exact"/>
              <w:ind w:right="113"/>
              <w:rPr>
                <w:i/>
                <w:sz w:val="16"/>
              </w:rPr>
            </w:pPr>
            <w:r w:rsidRPr="00842748">
              <w:rPr>
                <w:i/>
                <w:sz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pacing w:before="80" w:after="80" w:line="200" w:lineRule="exact"/>
              <w:ind w:right="113"/>
              <w:rPr>
                <w:i/>
                <w:sz w:val="16"/>
              </w:rPr>
            </w:pPr>
            <w:r w:rsidRPr="00842748">
              <w:rPr>
                <w:i/>
                <w:sz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pacing w:before="80" w:after="80" w:line="200" w:lineRule="exact"/>
              <w:ind w:right="113"/>
              <w:rPr>
                <w:i/>
                <w:sz w:val="16"/>
              </w:rPr>
            </w:pPr>
            <w:r w:rsidRPr="00842748">
              <w:rPr>
                <w:i/>
                <w:sz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pacing w:before="80" w:after="80" w:line="200" w:lineRule="exact"/>
              <w:ind w:right="113"/>
              <w:rPr>
                <w:i/>
                <w:sz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pacing w:before="80" w:after="80" w:line="200" w:lineRule="exact"/>
              <w:ind w:right="113"/>
              <w:rPr>
                <w:i/>
                <w:sz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pacing w:before="80" w:after="80" w:line="200" w:lineRule="exact"/>
              <w:ind w:right="113"/>
              <w:rPr>
                <w:i/>
                <w:sz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01.1-01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Flushing in the event of a change of cargo</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The cargo tanks of a vessel contain propylene vapour at an absolute pressure of 120 kPa with no liquid. The vessel is to be loaded with propane. How would you begin the loading?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By flushing the cargo tanks with nitrogen until the propylene content is less than 10% volume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By flushing the cargo tanks with propane vapour until the propylene content is less than 10% volume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In such a way as to prevent extremely low temperatures </w:t>
            </w:r>
            <w:r w:rsidRPr="00842748">
              <w:rPr>
                <w:rFonts w:eastAsia="SimSun"/>
              </w:rPr>
              <w:tab/>
              <w:t>from being reached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Very slowly to avoid low temperatures</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01.1-02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Flushing in the event of a change of cargo</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65109C">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pPr>
            <w:r w:rsidRPr="00842748">
              <w:t>The cargo tanks of a vessel contain propylene vapour at an absolute pressure of 120 kPa with no liquid. The vessel is to be loaded with a mixture of propylene and propane. How would you begin the loading?</w:t>
            </w:r>
          </w:p>
          <w:p w:rsidR="00D02926" w:rsidRPr="00842748" w:rsidRDefault="00D02926" w:rsidP="00891FDA">
            <w:pPr>
              <w:suppressAutoHyphens w:val="0"/>
              <w:spacing w:before="40" w:after="120"/>
              <w:ind w:left="567" w:right="113" w:hanging="567"/>
            </w:pPr>
            <w:r w:rsidRPr="00842748">
              <w:t>A</w:t>
            </w:r>
            <w:r w:rsidRPr="00842748">
              <w:tab/>
              <w:t xml:space="preserve">By flushing the cargo tanks with nitrogen until the propylene </w:t>
            </w:r>
            <w:r w:rsidRPr="00842748">
              <w:rPr>
                <w:rFonts w:eastAsia="SimSun"/>
              </w:rPr>
              <w:t>content</w:t>
            </w:r>
            <w:r w:rsidRPr="00842748">
              <w:t xml:space="preserve"> is less than 10% volume</w:t>
            </w:r>
          </w:p>
          <w:p w:rsidR="00D02926" w:rsidRPr="00842748" w:rsidRDefault="00D02926" w:rsidP="00891FDA">
            <w:pPr>
              <w:suppressAutoHyphens w:val="0"/>
              <w:spacing w:before="40" w:after="120"/>
              <w:ind w:left="567" w:right="113" w:hanging="567"/>
            </w:pPr>
            <w:r w:rsidRPr="00842748">
              <w:t>B</w:t>
            </w:r>
            <w:r w:rsidRPr="00842748">
              <w:tab/>
              <w:t>By flushing the cargo tanks with vapour from the mixture until the propylene content is less than 10% volume</w:t>
            </w:r>
          </w:p>
          <w:p w:rsidR="00D02926" w:rsidRPr="00842748" w:rsidRDefault="00D02926" w:rsidP="00891FDA">
            <w:pPr>
              <w:suppressAutoHyphens w:val="0"/>
              <w:spacing w:before="40" w:after="120"/>
              <w:ind w:left="567" w:right="113" w:hanging="567"/>
            </w:pPr>
            <w:r w:rsidRPr="00842748">
              <w:t>C</w:t>
            </w:r>
            <w:r w:rsidRPr="00842748">
              <w:tab/>
              <w:t xml:space="preserve">In such a way as to prevent extremely low temperatures </w:t>
            </w:r>
            <w:r w:rsidRPr="00842748">
              <w:tab/>
              <w:t>from being reached</w:t>
            </w:r>
          </w:p>
          <w:p w:rsidR="00D02926" w:rsidRPr="00842748" w:rsidRDefault="00D02926" w:rsidP="00891FDA">
            <w:pPr>
              <w:suppressAutoHyphens w:val="0"/>
              <w:spacing w:before="40" w:after="120"/>
              <w:ind w:left="567" w:right="113" w:hanging="567"/>
            </w:pPr>
            <w:r w:rsidRPr="00842748">
              <w:t>D</w:t>
            </w:r>
            <w:r w:rsidRPr="00842748">
              <w:tab/>
              <w:t>Very slowly to avoid low temperatures</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pPr>
          </w:p>
        </w:tc>
      </w:tr>
      <w:tr w:rsidR="00D02926" w:rsidRPr="00842748" w:rsidTr="0065109C">
        <w:tc>
          <w:tcPr>
            <w:tcW w:w="1560" w:type="dxa"/>
            <w:tcBorders>
              <w:top w:val="single" w:sz="4" w:space="0" w:color="auto"/>
              <w:left w:val="nil"/>
              <w:bottom w:val="single" w:sz="4" w:space="0" w:color="auto"/>
              <w:right w:val="nil"/>
            </w:tcBorders>
            <w:hideMark/>
          </w:tcPr>
          <w:p w:rsidR="00D02926" w:rsidRPr="00842748" w:rsidRDefault="00D02926" w:rsidP="0065109C">
            <w:pPr>
              <w:suppressAutoHyphens w:val="0"/>
              <w:spacing w:before="40" w:after="100"/>
              <w:ind w:right="113"/>
              <w:rPr>
                <w:rFonts w:eastAsia="SimSun"/>
              </w:rPr>
            </w:pPr>
            <w:r w:rsidRPr="00842748">
              <w:rPr>
                <w:rFonts w:eastAsia="SimSun"/>
              </w:rPr>
              <w:t>232 01.1-03</w:t>
            </w:r>
          </w:p>
        </w:tc>
        <w:tc>
          <w:tcPr>
            <w:tcW w:w="5811" w:type="dxa"/>
            <w:tcBorders>
              <w:top w:val="single" w:sz="4" w:space="0" w:color="auto"/>
              <w:left w:val="nil"/>
              <w:bottom w:val="single" w:sz="4" w:space="0" w:color="auto"/>
              <w:right w:val="nil"/>
            </w:tcBorders>
            <w:hideMark/>
          </w:tcPr>
          <w:p w:rsidR="00D02926" w:rsidRPr="00842748" w:rsidRDefault="00D02926" w:rsidP="0065109C">
            <w:pPr>
              <w:suppressAutoHyphens w:val="0"/>
              <w:spacing w:before="40" w:after="100"/>
              <w:ind w:right="113"/>
              <w:rPr>
                <w:rFonts w:eastAsia="SimSun"/>
              </w:rPr>
            </w:pPr>
            <w:del w:id="88" w:author="Robert Daly" w:date="2018-11-01T10:44:00Z">
              <w:r w:rsidRPr="00842748" w:rsidDel="007D071B">
                <w:rPr>
                  <w:rFonts w:eastAsia="SimSun"/>
                </w:rPr>
                <w:delText>Flushing in the event of a change of cargo</w:delText>
              </w:r>
            </w:del>
            <w:ins w:id="89" w:author="Robert Daly" w:date="2018-11-05T08:21:00Z">
              <w:r>
                <w:rPr>
                  <w:rFonts w:eastAsia="SimSun"/>
                </w:rPr>
                <w:t>Table C, column (20), remark 2</w:t>
              </w:r>
            </w:ins>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00"/>
              <w:ind w:right="113"/>
              <w:rPr>
                <w:rFonts w:eastAsia="SimSun"/>
              </w:rPr>
            </w:pPr>
            <w:r w:rsidRPr="00842748">
              <w:rPr>
                <w:rFonts w:eastAsia="SimSun"/>
              </w:rPr>
              <w:t>A</w:t>
            </w:r>
          </w:p>
        </w:tc>
      </w:tr>
      <w:tr w:rsidR="00D02926" w:rsidRPr="00842748" w:rsidTr="0065109C">
        <w:tc>
          <w:tcPr>
            <w:tcW w:w="1560" w:type="dxa"/>
            <w:tcBorders>
              <w:top w:val="single" w:sz="4" w:space="0" w:color="auto"/>
              <w:left w:val="nil"/>
              <w:bottom w:val="nil"/>
              <w:right w:val="nil"/>
            </w:tcBorders>
          </w:tcPr>
          <w:p w:rsidR="00D02926" w:rsidRPr="00842748" w:rsidRDefault="00D02926" w:rsidP="0065109C">
            <w:pPr>
              <w:suppressAutoHyphens w:val="0"/>
              <w:spacing w:before="40" w:after="10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65109C">
            <w:pPr>
              <w:suppressAutoHyphens w:val="0"/>
              <w:spacing w:before="40" w:after="100"/>
              <w:ind w:right="113"/>
              <w:rPr>
                <w:rFonts w:eastAsia="SimSun"/>
              </w:rPr>
            </w:pPr>
            <w:r w:rsidRPr="00842748">
              <w:rPr>
                <w:rFonts w:eastAsia="SimSun"/>
              </w:rPr>
              <w:t>The cargo tanks of a vessel contain butane vapour at an absolute pressure of 120 kPa with no liquid. The vessel is to be loaded with UN No. 1010, 1,3-BUTADIENE, STABILIZED. How would you begin the loading?</w:t>
            </w:r>
          </w:p>
          <w:p w:rsidR="00D02926" w:rsidRPr="00842748" w:rsidRDefault="00D02926" w:rsidP="0065109C">
            <w:pPr>
              <w:suppressAutoHyphens w:val="0"/>
              <w:spacing w:before="40" w:after="100"/>
              <w:ind w:left="567" w:right="113" w:hanging="567"/>
              <w:rPr>
                <w:rFonts w:eastAsia="SimSun"/>
              </w:rPr>
            </w:pPr>
            <w:r w:rsidRPr="00842748">
              <w:rPr>
                <w:rFonts w:eastAsia="SimSun"/>
              </w:rPr>
              <w:t>A</w:t>
            </w:r>
            <w:r w:rsidRPr="00842748">
              <w:rPr>
                <w:rFonts w:eastAsia="SimSun"/>
              </w:rPr>
              <w:tab/>
              <w:t>By flushing the cargo tanks with nitrogen until the butane content corresponds to the filler’s instructions</w:t>
            </w:r>
          </w:p>
          <w:p w:rsidR="00D02926" w:rsidRPr="00842748" w:rsidRDefault="00D02926" w:rsidP="0065109C">
            <w:pPr>
              <w:suppressAutoHyphens w:val="0"/>
              <w:spacing w:before="40" w:after="100"/>
              <w:ind w:left="567" w:right="113" w:hanging="567"/>
              <w:rPr>
                <w:rFonts w:eastAsia="SimSun"/>
              </w:rPr>
            </w:pPr>
            <w:r w:rsidRPr="00842748">
              <w:rPr>
                <w:rFonts w:eastAsia="SimSun"/>
              </w:rPr>
              <w:t>B</w:t>
            </w:r>
            <w:r w:rsidRPr="00842748">
              <w:rPr>
                <w:rFonts w:eastAsia="SimSun"/>
              </w:rPr>
              <w:tab/>
              <w:t>By flushing the cargo tanks with butadiene vapour until the butane content corresponds to the filler’s instructions</w:t>
            </w:r>
          </w:p>
          <w:p w:rsidR="00D02926" w:rsidRPr="00842748" w:rsidRDefault="00D02926" w:rsidP="0065109C">
            <w:pPr>
              <w:suppressAutoHyphens w:val="0"/>
              <w:spacing w:before="40" w:after="100"/>
              <w:ind w:left="567" w:right="113" w:hanging="567"/>
              <w:rPr>
                <w:rFonts w:eastAsia="SimSun"/>
              </w:rPr>
            </w:pPr>
            <w:r w:rsidRPr="00842748">
              <w:rPr>
                <w:rFonts w:eastAsia="SimSun"/>
              </w:rPr>
              <w:t>C</w:t>
            </w:r>
            <w:r w:rsidRPr="00842748">
              <w:rPr>
                <w:rFonts w:eastAsia="SimSun"/>
              </w:rPr>
              <w:tab/>
              <w:t xml:space="preserve">By filling a cargo tank with butadiene until an absolute pressure of approximately 300 kPa is obtained in the </w:t>
            </w:r>
            <w:ins w:id="90" w:author="Robert Daly" w:date="2018-11-01T10:45:00Z">
              <w:r>
                <w:rPr>
                  <w:rFonts w:eastAsia="SimSun"/>
                </w:rPr>
                <w:t xml:space="preserve">cargo </w:t>
              </w:r>
            </w:ins>
            <w:r w:rsidRPr="00842748">
              <w:rPr>
                <w:rFonts w:eastAsia="SimSun"/>
              </w:rPr>
              <w:t>tank</w:t>
            </w:r>
          </w:p>
          <w:p w:rsidR="00D02926" w:rsidRPr="00842748" w:rsidRDefault="00D02926" w:rsidP="0065109C">
            <w:pPr>
              <w:suppressAutoHyphens w:val="0"/>
              <w:spacing w:before="40" w:after="100"/>
              <w:ind w:left="567" w:right="113" w:hanging="567"/>
              <w:rPr>
                <w:rFonts w:eastAsia="SimSun"/>
              </w:rPr>
            </w:pPr>
            <w:r w:rsidRPr="00842748">
              <w:rPr>
                <w:rFonts w:eastAsia="SimSun"/>
              </w:rPr>
              <w:t>D</w:t>
            </w:r>
            <w:r w:rsidRPr="00842748">
              <w:rPr>
                <w:rFonts w:eastAsia="SimSun"/>
              </w:rPr>
              <w:tab/>
              <w:t>By directly loading the cargo tanks with liquid butadiene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00"/>
              <w:ind w:right="113"/>
              <w:rPr>
                <w:rFonts w:eastAsia="SimSun"/>
              </w:rPr>
            </w:pPr>
          </w:p>
        </w:tc>
      </w:tr>
      <w:tr w:rsidR="00D02926" w:rsidRPr="00842748" w:rsidTr="0065109C">
        <w:tc>
          <w:tcPr>
            <w:tcW w:w="1560" w:type="dxa"/>
            <w:tcBorders>
              <w:top w:val="nil"/>
              <w:left w:val="nil"/>
              <w:bottom w:val="single" w:sz="4" w:space="0" w:color="auto"/>
              <w:right w:val="nil"/>
            </w:tcBorders>
            <w:hideMark/>
          </w:tcPr>
          <w:p w:rsidR="00D02926" w:rsidRPr="00842748" w:rsidRDefault="00D02926" w:rsidP="0065109C">
            <w:pPr>
              <w:keepNext/>
              <w:keepLines/>
              <w:suppressAutoHyphens w:val="0"/>
              <w:spacing w:before="40" w:after="120"/>
              <w:ind w:right="113"/>
              <w:rPr>
                <w:rFonts w:eastAsia="SimSun"/>
              </w:rPr>
            </w:pPr>
            <w:r w:rsidRPr="00842748">
              <w:rPr>
                <w:rFonts w:eastAsia="SimSun"/>
              </w:rPr>
              <w:t>232 01.1-04</w:t>
            </w:r>
          </w:p>
        </w:tc>
        <w:tc>
          <w:tcPr>
            <w:tcW w:w="5811" w:type="dxa"/>
            <w:tcBorders>
              <w:top w:val="nil"/>
              <w:left w:val="nil"/>
              <w:bottom w:val="single" w:sz="4" w:space="0" w:color="auto"/>
              <w:right w:val="nil"/>
            </w:tcBorders>
            <w:hideMark/>
          </w:tcPr>
          <w:p w:rsidR="00D02926" w:rsidRPr="00842748" w:rsidRDefault="00D02926" w:rsidP="0065109C">
            <w:pPr>
              <w:keepNext/>
              <w:keepLines/>
              <w:suppressAutoHyphens w:val="0"/>
              <w:spacing w:before="40" w:after="120"/>
              <w:ind w:right="113"/>
              <w:rPr>
                <w:rFonts w:eastAsia="SimSun"/>
              </w:rPr>
            </w:pPr>
            <w:r w:rsidRPr="00842748">
              <w:rPr>
                <w:rFonts w:eastAsia="SimSun"/>
              </w:rPr>
              <w:t>Flushing in the event of a change of cargo</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B40704">
        <w:tc>
          <w:tcPr>
            <w:tcW w:w="1560" w:type="dxa"/>
            <w:tcBorders>
              <w:top w:val="single" w:sz="4" w:space="0" w:color="auto"/>
              <w:left w:val="nil"/>
              <w:bottom w:val="single" w:sz="4" w:space="0" w:color="auto"/>
              <w:right w:val="nil"/>
            </w:tcBorders>
          </w:tcPr>
          <w:p w:rsidR="00D02926" w:rsidRPr="00842748" w:rsidRDefault="00D02926" w:rsidP="0065109C">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65109C">
            <w:pPr>
              <w:keepNext/>
              <w:keepLines/>
              <w:suppressAutoHyphens w:val="0"/>
              <w:spacing w:before="40" w:after="120"/>
              <w:ind w:right="113"/>
              <w:rPr>
                <w:rFonts w:eastAsia="SimSun"/>
              </w:rPr>
            </w:pPr>
            <w:r w:rsidRPr="00842748">
              <w:rPr>
                <w:rFonts w:eastAsia="SimSun"/>
              </w:rPr>
              <w:t>The cargo tanks of a vessel contain butane vapour at an absolute pressure of 120 kPa with no liquid. The vessel is to be loaded with UN No. 1086, VINYL CHLORIDE, STABILIZED. How would you begin the loading?</w:t>
            </w:r>
          </w:p>
          <w:p w:rsidR="00D02926" w:rsidRPr="00842748" w:rsidRDefault="00D02926" w:rsidP="0065109C">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By deep cleaning the cargo tanks</w:t>
            </w:r>
          </w:p>
          <w:p w:rsidR="00D02926" w:rsidRPr="00842748" w:rsidRDefault="00D02926" w:rsidP="0065109C">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By flushing the cargo tanks with vinyl chloride vapour until the butane content is 0% volume (no longer detectable)</w:t>
            </w:r>
          </w:p>
          <w:p w:rsidR="00D02926" w:rsidRPr="00842748" w:rsidRDefault="00D02926" w:rsidP="0065109C">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By filling a cargo tank with vinyl chloride until an absolute pressure of approximately 400 kPa is obtained in the</w:t>
            </w:r>
            <w:ins w:id="91" w:author="Robert Daly" w:date="2018-11-01T10:45:00Z">
              <w:r>
                <w:rPr>
                  <w:rFonts w:eastAsia="SimSun"/>
                </w:rPr>
                <w:t xml:space="preserve"> cargo</w:t>
              </w:r>
            </w:ins>
            <w:r w:rsidRPr="00842748">
              <w:rPr>
                <w:rFonts w:eastAsia="SimSun"/>
              </w:rPr>
              <w:t xml:space="preserve"> tank</w:t>
            </w:r>
          </w:p>
          <w:p w:rsidR="00D02926" w:rsidRPr="00842748" w:rsidRDefault="00D02926" w:rsidP="0065109C">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By directly loading the cargo tanks with vinyl chloride liquid</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B40704">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01.1-05</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Flushing in the event of a change of cargo</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The cargo tanks of a vessel contain propane vapour at an absolute pressure of 120 kPa with no liquid. The vessel is to be loaded with butane. How would you begin the loading?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By flushing the cargo tanks with nitrogen until the propane content is less than 10% volume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By flushing the cargo tanks with butane vapour until the propane content is less than 10% volume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By filling one cargo tank with butane vapour until an absolute pressure of approximately 300 kPa is obtained in the tank</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By directly loading the cargo tanks with liquid butane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01.1-06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9.3.1.21.12</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Following an extended period of maintenance, a vessel used for transporting refrigerated liquefied gases is to be loaded for the first time with refrigerated liquefied gas. What procedure should be followed?</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Load the cargo, but more slowly than usual, as the cargo tanks have been warmed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Load the cargo normally; the cargo tanks are cooled by the cargo</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Load the cargo after pre-cooling according to the written procedure </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Load the cargo, but faster than usual</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tabs>
                <w:tab w:val="right" w:pos="851"/>
              </w:tabs>
              <w:spacing w:before="240" w:after="120" w:line="240" w:lineRule="exact"/>
              <w:ind w:right="1134"/>
              <w:rPr>
                <w:rFonts w:eastAsia="SimSun"/>
                <w:b/>
                <w:i/>
                <w:iCs/>
                <w:sz w:val="16"/>
                <w:szCs w:val="16"/>
              </w:rPr>
            </w:pPr>
            <w:r w:rsidRPr="00842748">
              <w:rPr>
                <w:b/>
              </w:rPr>
              <w:tab/>
              <w:t>Examination objective 1.2: Flushing</w:t>
            </w:r>
            <w:r w:rsidRPr="00842748">
              <w:rPr>
                <w:b/>
              </w:rPr>
              <w:br/>
              <w:t>Addition of air to the cargo</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01.2-01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del w:id="92" w:author="Robert Daly" w:date="2018-11-01T10:45:00Z">
              <w:r w:rsidRPr="00842748" w:rsidDel="007D071B">
                <w:rPr>
                  <w:rFonts w:eastAsia="SimSun"/>
                </w:rPr>
                <w:delText>Addition of air to the cargo</w:delText>
              </w:r>
            </w:del>
            <w:ins w:id="93" w:author="Robert Daly" w:date="2018-11-05T08:22:00Z">
              <w:r>
                <w:rPr>
                  <w:rFonts w:eastAsia="SimSun"/>
                </w:rPr>
                <w:t>Table C, column (20), remark 2</w:t>
              </w:r>
            </w:ins>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vessel is to be loaded with UN No. 1978, PROPANE. The cargo tanks contain air. How would you begin the loading?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By directly filling the cargo tanks with propane vapour</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By removing air from the cargo tanks by means of propane vapour</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By reducing the oxygen content in the cargo tank </w:t>
            </w:r>
            <w:ins w:id="94" w:author="Robert Daly" w:date="2018-11-01T10:58:00Z">
              <w:r>
                <w:rPr>
                  <w:rFonts w:eastAsia="SimSun"/>
                </w:rPr>
                <w:t xml:space="preserve">and </w:t>
              </w:r>
            </w:ins>
            <w:ins w:id="95" w:author="Robert Daly" w:date="2018-11-01T16:28:00Z">
              <w:r>
                <w:rPr>
                  <w:rFonts w:eastAsia="SimSun"/>
                </w:rPr>
                <w:t>the corresponding</w:t>
              </w:r>
            </w:ins>
            <w:ins w:id="96" w:author="Robert Daly" w:date="2018-11-01T16:24:00Z">
              <w:r>
                <w:rPr>
                  <w:rFonts w:eastAsia="SimSun"/>
                </w:rPr>
                <w:t xml:space="preserve"> piping</w:t>
              </w:r>
            </w:ins>
            <w:ins w:id="97" w:author="Robert Daly" w:date="2018-11-01T10:58:00Z">
              <w:r w:rsidRPr="003C174E">
                <w:rPr>
                  <w:rFonts w:eastAsia="SimSun"/>
                </w:rPr>
                <w:t xml:space="preserve"> </w:t>
              </w:r>
            </w:ins>
            <w:r w:rsidRPr="00842748">
              <w:rPr>
                <w:rFonts w:eastAsia="SimSun"/>
              </w:rPr>
              <w:t>to 16% volume by flushing with nitrogen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 xml:space="preserve">By reducing the oxygen content in the cargo tank </w:t>
            </w:r>
            <w:ins w:id="98" w:author="Robert Daly" w:date="2018-11-01T10:58:00Z">
              <w:r w:rsidRPr="003C174E">
                <w:rPr>
                  <w:rFonts w:eastAsia="SimSun"/>
                </w:rPr>
                <w:t xml:space="preserve">and </w:t>
              </w:r>
            </w:ins>
            <w:ins w:id="99" w:author="Robert Daly" w:date="2018-11-01T16:28:00Z">
              <w:r>
                <w:rPr>
                  <w:rFonts w:eastAsia="SimSun"/>
                </w:rPr>
                <w:t>the corresponding</w:t>
              </w:r>
            </w:ins>
            <w:ins w:id="100" w:author="Robert Daly" w:date="2018-11-01T16:24:00Z">
              <w:r>
                <w:rPr>
                  <w:rFonts w:eastAsia="SimSun"/>
                </w:rPr>
                <w:t xml:space="preserve"> piping</w:t>
              </w:r>
            </w:ins>
            <w:ins w:id="101" w:author="Robert Daly" w:date="2018-11-01T10:58:00Z">
              <w:r w:rsidRPr="003C174E">
                <w:rPr>
                  <w:rFonts w:eastAsia="SimSun"/>
                </w:rPr>
                <w:t xml:space="preserve"> </w:t>
              </w:r>
            </w:ins>
            <w:r w:rsidRPr="00842748">
              <w:rPr>
                <w:rFonts w:eastAsia="SimSun"/>
              </w:rPr>
              <w:t>to the level corresponding to the filler’s instructions by flushing with nitrogen</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01.2-02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ins w:id="102" w:author="Robert Daly" w:date="2018-11-01T10:46:00Z">
              <w:r>
                <w:rPr>
                  <w:rFonts w:eastAsia="SimSun"/>
                </w:rPr>
                <w:t xml:space="preserve">Table C, column (20), </w:t>
              </w:r>
            </w:ins>
            <w:ins w:id="103" w:author="Robert Daly" w:date="2018-11-01T11:34:00Z">
              <w:r>
                <w:rPr>
                  <w:rFonts w:eastAsia="SimSun"/>
                </w:rPr>
                <w:t>remark</w:t>
              </w:r>
            </w:ins>
            <w:ins w:id="104" w:author="Robert Daly" w:date="2018-11-01T10:46:00Z">
              <w:r>
                <w:rPr>
                  <w:rFonts w:eastAsia="SimSun"/>
                </w:rPr>
                <w:t xml:space="preserve"> 2</w:t>
              </w:r>
            </w:ins>
            <w:del w:id="105" w:author="Robert Daly" w:date="2018-11-01T10:46:00Z">
              <w:r w:rsidRPr="00842748" w:rsidDel="007D071B">
                <w:rPr>
                  <w:rFonts w:eastAsia="SimSun"/>
                </w:rPr>
                <w:delText>Addition of air to the cargo</w:delText>
              </w:r>
            </w:del>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is to be loaded with UN No. 1077, PROPYLENE. The cargo tanks contain air. How would you begin the loading?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By directly filling the cargo tanks with propylene vapour</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By removing air from the cargo tanks </w:t>
            </w:r>
            <w:ins w:id="106" w:author="Robert Daly" w:date="2018-11-01T10:57:00Z">
              <w:r w:rsidRPr="003C174E">
                <w:rPr>
                  <w:rFonts w:eastAsia="SimSun"/>
                </w:rPr>
                <w:t xml:space="preserve">and </w:t>
              </w:r>
            </w:ins>
            <w:ins w:id="107" w:author="Robert Daly" w:date="2018-11-01T16:25:00Z">
              <w:r>
                <w:rPr>
                  <w:rFonts w:eastAsia="SimSun"/>
                </w:rPr>
                <w:t>the</w:t>
              </w:r>
            </w:ins>
            <w:ins w:id="108" w:author="Robert Daly" w:date="2018-11-01T16:28:00Z">
              <w:r>
                <w:rPr>
                  <w:rFonts w:eastAsia="SimSun"/>
                </w:rPr>
                <w:t xml:space="preserve"> corresponding</w:t>
              </w:r>
            </w:ins>
            <w:ins w:id="109" w:author="Robert Daly" w:date="2018-11-01T10:57:00Z">
              <w:r w:rsidRPr="003C174E">
                <w:rPr>
                  <w:rFonts w:eastAsia="SimSun"/>
                </w:rPr>
                <w:t xml:space="preserve"> piping </w:t>
              </w:r>
            </w:ins>
            <w:r w:rsidRPr="00842748">
              <w:rPr>
                <w:rFonts w:eastAsia="SimSun"/>
              </w:rPr>
              <w:t>by means of propylene vapour</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By reducing the oxygen content in the cargo tank </w:t>
            </w:r>
            <w:ins w:id="110" w:author="Robert Daly" w:date="2018-11-01T10:57:00Z">
              <w:r w:rsidRPr="003C174E">
                <w:rPr>
                  <w:rFonts w:eastAsia="SimSun"/>
                </w:rPr>
                <w:t xml:space="preserve">and </w:t>
              </w:r>
            </w:ins>
            <w:ins w:id="111" w:author="Robert Daly" w:date="2018-11-01T16:28:00Z">
              <w:r>
                <w:rPr>
                  <w:rFonts w:eastAsia="SimSun"/>
                </w:rPr>
                <w:t>the corresponding</w:t>
              </w:r>
            </w:ins>
            <w:ins w:id="112" w:author="Robert Daly" w:date="2018-11-01T16:24:00Z">
              <w:r>
                <w:rPr>
                  <w:rFonts w:eastAsia="SimSun"/>
                </w:rPr>
                <w:t xml:space="preserve"> </w:t>
              </w:r>
            </w:ins>
            <w:ins w:id="113" w:author="Robert Daly" w:date="2018-11-01T10:57:00Z">
              <w:r w:rsidRPr="003C174E">
                <w:rPr>
                  <w:rFonts w:eastAsia="SimSun"/>
                </w:rPr>
                <w:t xml:space="preserve">piping </w:t>
              </w:r>
            </w:ins>
            <w:r w:rsidRPr="00842748">
              <w:rPr>
                <w:rFonts w:eastAsia="SimSun"/>
              </w:rPr>
              <w:t>to the level corresponding to the filler’s instructions by flushing with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 xml:space="preserve">By reducing the oxygen content in the cargo tank </w:t>
            </w:r>
            <w:ins w:id="114" w:author="Robert Daly" w:date="2018-11-01T10:57:00Z">
              <w:r w:rsidRPr="003C174E">
                <w:rPr>
                  <w:rFonts w:eastAsia="SimSun"/>
                </w:rPr>
                <w:t xml:space="preserve">and </w:t>
              </w:r>
            </w:ins>
            <w:ins w:id="115" w:author="Robert Daly" w:date="2018-11-01T16:28:00Z">
              <w:r>
                <w:rPr>
                  <w:rFonts w:eastAsia="SimSun"/>
                </w:rPr>
                <w:t>the corresponding</w:t>
              </w:r>
            </w:ins>
            <w:ins w:id="116" w:author="Robert Daly" w:date="2018-11-01T10:57:00Z">
              <w:r w:rsidRPr="003C174E">
                <w:rPr>
                  <w:rFonts w:eastAsia="SimSun"/>
                </w:rPr>
                <w:t xml:space="preserve"> piping </w:t>
              </w:r>
            </w:ins>
            <w:r w:rsidRPr="00842748">
              <w:rPr>
                <w:rFonts w:eastAsia="SimSun"/>
              </w:rPr>
              <w:t>to 16% volume by flushing with nitrogen</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ins w:id="117" w:author="Robert Daly" w:date="2018-11-01T10:46:00Z">
              <w:r>
                <w:rPr>
                  <w:rFonts w:eastAsia="SimSun"/>
                </w:rPr>
                <w:t xml:space="preserve">Table C, column (20), </w:t>
              </w:r>
            </w:ins>
            <w:ins w:id="118" w:author="Robert Daly" w:date="2018-11-01T11:34:00Z">
              <w:r>
                <w:rPr>
                  <w:rFonts w:eastAsia="SimSun"/>
                </w:rPr>
                <w:t>remark</w:t>
              </w:r>
            </w:ins>
            <w:ins w:id="119" w:author="Robert Daly" w:date="2018-11-01T10:46:00Z">
              <w:r>
                <w:rPr>
                  <w:rFonts w:eastAsia="SimSun"/>
                </w:rPr>
                <w:t xml:space="preserve"> 2</w:t>
              </w:r>
            </w:ins>
            <w:del w:id="120" w:author="Robert Daly" w:date="2018-11-01T10:46:00Z">
              <w:r w:rsidRPr="00842748" w:rsidDel="007D071B">
                <w:rPr>
                  <w:rFonts w:eastAsia="SimSun"/>
                </w:rPr>
                <w:delText>Addition of air to the cargo</w:delText>
              </w:r>
            </w:del>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has just left the shipyard. The cargo tanks have been open. The valves are closed. The vessel is to be loaded with UN No. 1011, BUTANE. How would you begin the loading?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By flushing the cargo tanks with nitrogen until the condensation point is below the required value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By flushing the cargo tanks </w:t>
            </w:r>
            <w:ins w:id="121" w:author="Robert Daly" w:date="2018-11-01T10:57:00Z">
              <w:r w:rsidRPr="003C174E">
                <w:rPr>
                  <w:rFonts w:eastAsia="SimSun"/>
                </w:rPr>
                <w:t xml:space="preserve">and </w:t>
              </w:r>
            </w:ins>
            <w:ins w:id="122" w:author="Robert Daly" w:date="2018-11-01T16:28:00Z">
              <w:r>
                <w:rPr>
                  <w:rFonts w:eastAsia="SimSun"/>
                </w:rPr>
                <w:t>the corresponding</w:t>
              </w:r>
            </w:ins>
            <w:ins w:id="123" w:author="Robert Daly" w:date="2018-11-01T10:57:00Z">
              <w:r w:rsidRPr="003C174E">
                <w:rPr>
                  <w:rFonts w:eastAsia="SimSun"/>
                </w:rPr>
                <w:t xml:space="preserve"> piping </w:t>
              </w:r>
            </w:ins>
            <w:r w:rsidRPr="00842748">
              <w:rPr>
                <w:rFonts w:eastAsia="SimSun"/>
              </w:rPr>
              <w:t xml:space="preserve">with nitrogen until the oxygen content in the cargo tanks </w:t>
            </w:r>
            <w:ins w:id="124" w:author="Robert Daly" w:date="2018-11-01T10:57:00Z">
              <w:r w:rsidRPr="003C174E">
                <w:rPr>
                  <w:rFonts w:eastAsia="SimSun"/>
                </w:rPr>
                <w:t xml:space="preserve">and </w:t>
              </w:r>
            </w:ins>
            <w:ins w:id="125" w:author="Robert Daly" w:date="2018-11-01T16:25:00Z">
              <w:r>
                <w:rPr>
                  <w:rFonts w:eastAsia="SimSun"/>
                </w:rPr>
                <w:t>the</w:t>
              </w:r>
            </w:ins>
            <w:ins w:id="126" w:author="Robert Daly" w:date="2018-11-01T16:28:00Z">
              <w:r>
                <w:rPr>
                  <w:rFonts w:eastAsia="SimSun"/>
                </w:rPr>
                <w:t xml:space="preserve"> corresponding</w:t>
              </w:r>
            </w:ins>
            <w:ins w:id="127" w:author="Robert Daly" w:date="2018-11-01T10:57:00Z">
              <w:r w:rsidRPr="003C174E">
                <w:rPr>
                  <w:rFonts w:eastAsia="SimSun"/>
                </w:rPr>
                <w:t xml:space="preserve"> piping </w:t>
              </w:r>
            </w:ins>
            <w:r w:rsidRPr="00842748">
              <w:rPr>
                <w:rFonts w:eastAsia="SimSun"/>
              </w:rPr>
              <w:t>has been reduced to the value required by the filler</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By flushing the cargo tanks </w:t>
            </w:r>
            <w:ins w:id="128" w:author="Robert Daly" w:date="2018-11-01T10:57:00Z">
              <w:r w:rsidRPr="003C174E">
                <w:rPr>
                  <w:rFonts w:eastAsia="SimSun"/>
                </w:rPr>
                <w:t xml:space="preserve">and </w:t>
              </w:r>
            </w:ins>
            <w:ins w:id="129" w:author="Robert Daly" w:date="2018-11-01T16:25:00Z">
              <w:r>
                <w:rPr>
                  <w:rFonts w:eastAsia="SimSun"/>
                </w:rPr>
                <w:t>the</w:t>
              </w:r>
            </w:ins>
            <w:ins w:id="130" w:author="Robert Daly" w:date="2018-11-01T16:29:00Z">
              <w:r>
                <w:rPr>
                  <w:rFonts w:eastAsia="SimSun"/>
                </w:rPr>
                <w:t xml:space="preserve"> corresponding</w:t>
              </w:r>
            </w:ins>
            <w:ins w:id="131" w:author="Robert Daly" w:date="2018-11-01T16:25:00Z">
              <w:r>
                <w:rPr>
                  <w:rFonts w:eastAsia="SimSun"/>
                </w:rPr>
                <w:t xml:space="preserve"> </w:t>
              </w:r>
            </w:ins>
            <w:ins w:id="132" w:author="Robert Daly" w:date="2018-11-01T10:57:00Z">
              <w:r w:rsidRPr="003C174E">
                <w:rPr>
                  <w:rFonts w:eastAsia="SimSun"/>
                </w:rPr>
                <w:t xml:space="preserve">piping </w:t>
              </w:r>
            </w:ins>
            <w:r w:rsidRPr="00842748">
              <w:rPr>
                <w:rFonts w:eastAsia="SimSun"/>
              </w:rPr>
              <w:t>with nitrogen until the oxygen content in the cargo tanks has been reduced to 16% volume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By directly introducing butane vapour into the cargo tanks</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rPr>
          <w:trHeight w:hRule="exact" w:val="113"/>
        </w:trPr>
        <w:tc>
          <w:tcPr>
            <w:tcW w:w="1560"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1134" w:type="dxa"/>
            <w:tcBorders>
              <w:top w:val="nil"/>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01.2-04</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ins w:id="133" w:author="Robert Daly" w:date="2018-11-01T10:56:00Z">
              <w:r>
                <w:rPr>
                  <w:rFonts w:eastAsia="SimSun"/>
                </w:rPr>
                <w:t xml:space="preserve">Table C, column (20), </w:t>
              </w:r>
            </w:ins>
            <w:ins w:id="134" w:author="Robert Daly" w:date="2018-11-01T11:34:00Z">
              <w:r>
                <w:rPr>
                  <w:rFonts w:eastAsia="SimSun"/>
                </w:rPr>
                <w:t>remark</w:t>
              </w:r>
            </w:ins>
            <w:ins w:id="135" w:author="Robert Daly" w:date="2018-11-01T10:56:00Z">
              <w:r>
                <w:rPr>
                  <w:rFonts w:eastAsia="SimSun"/>
                </w:rPr>
                <w:t xml:space="preserve"> 2</w:t>
              </w:r>
            </w:ins>
            <w:del w:id="136" w:author="Robert Daly" w:date="2018-11-01T10:56:00Z">
              <w:r w:rsidRPr="00842748" w:rsidDel="006A3924">
                <w:rPr>
                  <w:rFonts w:eastAsia="SimSun"/>
                </w:rPr>
                <w:delText>Addition of air to the cargo</w:delText>
              </w:r>
            </w:del>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vessel has just left the shipyard. The cargo tanks have been open. The valves are closed. The vessel is to be loaded with UN No. 1077, PROPYLENE. How would you begin the loading?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By directly loading the cargo tanks with propylene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 xml:space="preserve">By flushing the cargo tanks </w:t>
            </w:r>
            <w:ins w:id="137" w:author="Robert Daly" w:date="2018-11-01T10:56:00Z">
              <w:r w:rsidRPr="003C174E">
                <w:rPr>
                  <w:rFonts w:eastAsia="SimSun"/>
                </w:rPr>
                <w:t xml:space="preserve">and </w:t>
              </w:r>
            </w:ins>
            <w:ins w:id="138" w:author="Robert Daly" w:date="2018-11-01T16:25:00Z">
              <w:r>
                <w:rPr>
                  <w:rFonts w:eastAsia="SimSun"/>
                </w:rPr>
                <w:t>the</w:t>
              </w:r>
            </w:ins>
            <w:ins w:id="139" w:author="Robert Daly" w:date="2018-11-01T16:29:00Z">
              <w:r>
                <w:rPr>
                  <w:rFonts w:eastAsia="SimSun"/>
                </w:rPr>
                <w:t xml:space="preserve"> corresponding </w:t>
              </w:r>
            </w:ins>
            <w:ins w:id="140" w:author="Robert Daly" w:date="2018-11-01T10:56:00Z">
              <w:r w:rsidRPr="003C174E">
                <w:rPr>
                  <w:rFonts w:eastAsia="SimSun"/>
                </w:rPr>
                <w:t xml:space="preserve">piping </w:t>
              </w:r>
            </w:ins>
            <w:r w:rsidRPr="00842748">
              <w:rPr>
                <w:rFonts w:eastAsia="SimSun"/>
              </w:rPr>
              <w:t xml:space="preserve">with nitrogen until the oxygen content in the cargo tanks </w:t>
            </w:r>
            <w:ins w:id="141" w:author="Robert Daly" w:date="2018-11-01T10:57:00Z">
              <w:r w:rsidRPr="003C174E">
                <w:rPr>
                  <w:rFonts w:eastAsia="SimSun"/>
                </w:rPr>
                <w:t xml:space="preserve">and </w:t>
              </w:r>
            </w:ins>
            <w:ins w:id="142" w:author="Robert Daly" w:date="2018-11-01T16:25:00Z">
              <w:r>
                <w:rPr>
                  <w:rFonts w:eastAsia="SimSun"/>
                </w:rPr>
                <w:t>the</w:t>
              </w:r>
            </w:ins>
            <w:ins w:id="143" w:author="Robert Daly" w:date="2018-11-01T16:29:00Z">
              <w:r>
                <w:rPr>
                  <w:rFonts w:eastAsia="SimSun"/>
                </w:rPr>
                <w:t xml:space="preserve"> corresponding</w:t>
              </w:r>
            </w:ins>
            <w:ins w:id="144" w:author="Robert Daly" w:date="2018-11-01T10:57:00Z">
              <w:r w:rsidRPr="003C174E">
                <w:rPr>
                  <w:rFonts w:eastAsia="SimSun"/>
                </w:rPr>
                <w:t xml:space="preserve"> piping </w:t>
              </w:r>
            </w:ins>
            <w:r w:rsidRPr="00842748">
              <w:rPr>
                <w:rFonts w:eastAsia="SimSun"/>
              </w:rPr>
              <w:t>has been reduced to the value required by the filler</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By flushing the cargo tanks with nitrogen until the oxygen content in the cargo tanks </w:t>
            </w:r>
            <w:ins w:id="145" w:author="Robert Daly" w:date="2018-11-01T10:57:00Z">
              <w:r w:rsidRPr="003C174E">
                <w:rPr>
                  <w:rFonts w:eastAsia="SimSun"/>
                </w:rPr>
                <w:t xml:space="preserve">and </w:t>
              </w:r>
            </w:ins>
            <w:ins w:id="146" w:author="Robert Daly" w:date="2018-11-01T16:25:00Z">
              <w:r>
                <w:rPr>
                  <w:rFonts w:eastAsia="SimSun"/>
                </w:rPr>
                <w:t>the</w:t>
              </w:r>
            </w:ins>
            <w:ins w:id="147" w:author="Robert Daly" w:date="2018-11-01T16:29:00Z">
              <w:r>
                <w:rPr>
                  <w:rFonts w:eastAsia="SimSun"/>
                </w:rPr>
                <w:t xml:space="preserve"> corresponding</w:t>
              </w:r>
            </w:ins>
            <w:ins w:id="148" w:author="Robert Daly" w:date="2018-11-01T10:57:00Z">
              <w:r w:rsidRPr="003C174E">
                <w:rPr>
                  <w:rFonts w:eastAsia="SimSun"/>
                </w:rPr>
                <w:t xml:space="preserve"> piping </w:t>
              </w:r>
            </w:ins>
            <w:r w:rsidRPr="00842748">
              <w:rPr>
                <w:rFonts w:eastAsia="SimSun"/>
              </w:rPr>
              <w:t>has been reduced to 16% volume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By directly introducing propylene vapour into the cargo tanks</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01.2-05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ins w:id="149" w:author="Robert Daly" w:date="2018-11-01T10:56:00Z">
              <w:r>
                <w:rPr>
                  <w:rFonts w:eastAsia="SimSun"/>
                </w:rPr>
                <w:t xml:space="preserve">Table C, column (20), </w:t>
              </w:r>
            </w:ins>
            <w:ins w:id="150" w:author="Robert Daly" w:date="2018-11-01T11:34:00Z">
              <w:r>
                <w:rPr>
                  <w:rFonts w:eastAsia="SimSun"/>
                </w:rPr>
                <w:t>remark</w:t>
              </w:r>
            </w:ins>
            <w:ins w:id="151" w:author="Robert Daly" w:date="2018-11-01T10:56:00Z">
              <w:r>
                <w:rPr>
                  <w:rFonts w:eastAsia="SimSun"/>
                </w:rPr>
                <w:t xml:space="preserve"> 2</w:t>
              </w:r>
            </w:ins>
            <w:del w:id="152" w:author="Robert Daly" w:date="2018-11-01T10:56:00Z">
              <w:r w:rsidRPr="00842748" w:rsidDel="006A3924">
                <w:rPr>
                  <w:rFonts w:eastAsia="SimSun"/>
                </w:rPr>
                <w:delText>Addition of air to the cargo</w:delText>
              </w:r>
            </w:del>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is to be loaded with UN No. 1969, ISOBUTANE. The cargo tanks contain completely dry air at an absolute pressure of 110 kPa. How would you begin the loading?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By introducing isobutane into the cargo tanks until the absolute pressure reaches 300 kPa</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By removing air from the cargo tanks by means of longitudinal flushing with isobutane vapour</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By flushing the cargo tanks </w:t>
            </w:r>
            <w:ins w:id="153" w:author="Robert Daly" w:date="2018-11-01T10:56:00Z">
              <w:r w:rsidRPr="003C174E">
                <w:rPr>
                  <w:rFonts w:eastAsia="SimSun"/>
                </w:rPr>
                <w:t xml:space="preserve">and </w:t>
              </w:r>
            </w:ins>
            <w:ins w:id="154" w:author="Robert Daly" w:date="2018-11-01T16:25:00Z">
              <w:r>
                <w:rPr>
                  <w:rFonts w:eastAsia="SimSun"/>
                </w:rPr>
                <w:t>the</w:t>
              </w:r>
            </w:ins>
            <w:ins w:id="155" w:author="Robert Daly" w:date="2018-11-01T16:29:00Z">
              <w:r>
                <w:rPr>
                  <w:rFonts w:eastAsia="SimSun"/>
                </w:rPr>
                <w:t xml:space="preserve"> corresponding</w:t>
              </w:r>
            </w:ins>
            <w:ins w:id="156" w:author="Robert Daly" w:date="2018-11-01T10:56:00Z">
              <w:r w:rsidRPr="003C174E">
                <w:rPr>
                  <w:rFonts w:eastAsia="SimSun"/>
                </w:rPr>
                <w:t xml:space="preserve"> piping </w:t>
              </w:r>
            </w:ins>
            <w:r w:rsidRPr="00842748">
              <w:rPr>
                <w:rFonts w:eastAsia="SimSun"/>
              </w:rPr>
              <w:t xml:space="preserve">with nitrogen until the oxygen content in the cargo tanks </w:t>
            </w:r>
            <w:ins w:id="157" w:author="Robert Daly" w:date="2018-11-01T10:56:00Z">
              <w:r w:rsidRPr="003C174E">
                <w:rPr>
                  <w:rFonts w:eastAsia="SimSun"/>
                </w:rPr>
                <w:t xml:space="preserve">and </w:t>
              </w:r>
            </w:ins>
            <w:ins w:id="158" w:author="Robert Daly" w:date="2018-11-01T16:25:00Z">
              <w:r>
                <w:rPr>
                  <w:rFonts w:eastAsia="SimSun"/>
                </w:rPr>
                <w:t>the</w:t>
              </w:r>
            </w:ins>
            <w:ins w:id="159" w:author="Robert Daly" w:date="2018-11-01T16:29:00Z">
              <w:r>
                <w:rPr>
                  <w:rFonts w:eastAsia="SimSun"/>
                </w:rPr>
                <w:t xml:space="preserve"> corresponding</w:t>
              </w:r>
            </w:ins>
            <w:ins w:id="160" w:author="Robert Daly" w:date="2018-11-01T10:56:00Z">
              <w:r w:rsidRPr="003C174E">
                <w:rPr>
                  <w:rFonts w:eastAsia="SimSun"/>
                </w:rPr>
                <w:t xml:space="preserve"> piping </w:t>
              </w:r>
            </w:ins>
            <w:r w:rsidRPr="00842748">
              <w:rPr>
                <w:rFonts w:eastAsia="SimSun"/>
              </w:rPr>
              <w:t>has been reduced to the value required by the filler</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By flushing the cargo tanks with nitrogen until the oxygen content in the cargo tanks has been reduced to 0.2% volume</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42748" w:rsidRDefault="00D02926" w:rsidP="00D02926">
      <w:pPr>
        <w:spacing w:after="120"/>
        <w:ind w:left="1134" w:right="1134"/>
        <w:jc w:val="both"/>
        <w:rPr>
          <w:rFonts w:eastAsia="SimSun"/>
          <w:b/>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0A5630">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0A5630">
            <w:pPr>
              <w:keepNext/>
              <w:keepLines/>
              <w:tabs>
                <w:tab w:val="right" w:pos="851"/>
              </w:tabs>
              <w:spacing w:before="240" w:after="120" w:line="240" w:lineRule="exact"/>
              <w:ind w:right="1134"/>
              <w:rPr>
                <w:rFonts w:eastAsia="SimSun"/>
                <w:b/>
                <w:i/>
                <w:iCs/>
                <w:sz w:val="16"/>
                <w:szCs w:val="16"/>
              </w:rPr>
            </w:pPr>
            <w:r w:rsidRPr="00842748">
              <w:rPr>
                <w:b/>
              </w:rPr>
              <w:tab/>
              <w:t>Examination objective 1.3: Flushing</w:t>
            </w:r>
            <w:r w:rsidRPr="00842748">
              <w:rPr>
                <w:b/>
              </w:rPr>
              <w:br/>
              <w:t>Methods for flushing (degassing) before entering cargo tanks</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0A5630">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0A5630">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0A5630">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0A5630">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0A5630">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0A5630">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0A5630">
            <w:pPr>
              <w:keepNext/>
              <w:keepLines/>
              <w:suppressAutoHyphens w:val="0"/>
              <w:spacing w:before="40" w:after="120"/>
              <w:ind w:right="113"/>
              <w:rPr>
                <w:rFonts w:eastAsia="SimSun"/>
              </w:rPr>
            </w:pPr>
            <w:r w:rsidRPr="00842748">
              <w:rPr>
                <w:rFonts w:eastAsia="SimSun"/>
              </w:rPr>
              <w:t>232 01.3-01</w:t>
            </w:r>
          </w:p>
        </w:tc>
        <w:tc>
          <w:tcPr>
            <w:tcW w:w="5811" w:type="dxa"/>
            <w:tcBorders>
              <w:top w:val="nil"/>
              <w:left w:val="nil"/>
              <w:bottom w:val="single" w:sz="4" w:space="0" w:color="auto"/>
              <w:right w:val="nil"/>
            </w:tcBorders>
            <w:hideMark/>
          </w:tcPr>
          <w:p w:rsidR="00D02926" w:rsidRPr="00842748" w:rsidRDefault="00D02926" w:rsidP="000A5630">
            <w:pPr>
              <w:keepNext/>
              <w:keepLines/>
              <w:suppressAutoHyphens w:val="0"/>
              <w:spacing w:before="40" w:after="120"/>
              <w:ind w:right="113"/>
              <w:rPr>
                <w:rFonts w:eastAsia="SimSun"/>
              </w:rPr>
            </w:pPr>
            <w:r w:rsidRPr="00842748">
              <w:rPr>
                <w:rFonts w:eastAsia="SimSun"/>
              </w:rPr>
              <w:t>Methods for flushing (degassing)</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nil"/>
              <w:right w:val="nil"/>
            </w:tcBorders>
          </w:tcPr>
          <w:p w:rsidR="00D02926" w:rsidRPr="00842748" w:rsidRDefault="00D02926" w:rsidP="000A5630">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0A5630">
            <w:pPr>
              <w:keepNext/>
              <w:keepLines/>
              <w:suppressAutoHyphens w:val="0"/>
              <w:spacing w:before="40" w:after="120"/>
              <w:ind w:right="113"/>
              <w:rPr>
                <w:rFonts w:eastAsia="SimSun"/>
              </w:rPr>
            </w:pPr>
            <w:r w:rsidRPr="00842748">
              <w:rPr>
                <w:rFonts w:eastAsia="SimSun"/>
              </w:rPr>
              <w:t>A cargo tank contains propane vapour, with no liquid, and is not under pressure. Which of the following methods for flushing under pressure</w:t>
            </w:r>
            <w:ins w:id="161" w:author="Robert Daly" w:date="2018-11-01T10:58:00Z">
              <w:r>
                <w:rPr>
                  <w:rFonts w:eastAsia="SimSun"/>
                </w:rPr>
                <w:t xml:space="preserve"> with nitrogen</w:t>
              </w:r>
            </w:ins>
            <w:r w:rsidRPr="00842748">
              <w:rPr>
                <w:rFonts w:eastAsia="SimSun"/>
              </w:rPr>
              <w:t xml:space="preserve"> results in the lowest final concentration?</w:t>
            </w:r>
          </w:p>
        </w:tc>
        <w:tc>
          <w:tcPr>
            <w:tcW w:w="1134" w:type="dxa"/>
            <w:tcBorders>
              <w:top w:val="single" w:sz="4" w:space="0" w:color="auto"/>
              <w:left w:val="nil"/>
              <w:bottom w:val="nil"/>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tcPr>
          <w:p w:rsidR="00D02926" w:rsidRPr="00842748" w:rsidRDefault="00D02926" w:rsidP="000A5630">
            <w:pPr>
              <w:keepNext/>
              <w:keepLines/>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0A5630">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Setting the absolute pressure to 800 kPa once, then releasing the pressure</w:t>
            </w:r>
          </w:p>
          <w:p w:rsidR="00D02926" w:rsidRPr="00842748" w:rsidRDefault="00D02926" w:rsidP="000A5630">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Setting the absolute pressure to 400 kPa twice, then releasing the pressure</w:t>
            </w:r>
          </w:p>
          <w:p w:rsidR="00D02926" w:rsidRPr="00842748" w:rsidRDefault="00D02926" w:rsidP="000A5630">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Setting the absolute pressure to 300 kPa three times, then releasing the pressure</w:t>
            </w:r>
          </w:p>
          <w:p w:rsidR="00D02926" w:rsidRPr="00842748" w:rsidRDefault="00D02926" w:rsidP="000A5630">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Setting the absolute pressure to 200 kPa five times, then releasing the pressure</w:t>
            </w:r>
          </w:p>
        </w:tc>
        <w:tc>
          <w:tcPr>
            <w:tcW w:w="1134" w:type="dxa"/>
            <w:tcBorders>
              <w:top w:val="nil"/>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01.3-02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Methods for flushing (degassing)</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contains propane vapour, with no liquid, and the cargo tank is not under pressure. You wish to obtain a propane concentration of less than 0.5% volume. Which of the following methods for flushing uses the least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Setting the absolute pressure to 600 kPa three times, then releasing the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Setting the absolute pressure to 400 kPa four times, then releasing the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Setting the absolute pressure to 300 kPa five times, then releasing the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Setting the absolute pressure to 200 kPa eight times, then releasing the pressure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01.3-03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Methods for flushing (degassing)</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meant by longitudinal flushing?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Raising the pressure in a cargo tank, then releasing the 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Simultaneously raising the pressure in several cargo tanks with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Continually adding nitrogen to the cargo tank(s) and simultaneously releasing the overpressure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 xml:space="preserve">Simultaneously raising the pressure with nitrogen in the </w:t>
            </w:r>
            <w:r w:rsidRPr="00842748">
              <w:rPr>
                <w:rFonts w:eastAsia="SimSun"/>
              </w:rPr>
              <w:tab/>
              <w:t xml:space="preserve">port and starboard cargo tanks </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01.3-04</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Methods for flushing (degassing)</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What is meant by flushing under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A repeated raising of pressure in one or more cargo tanks with nitrogen, followed by a release of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An uninterrupted flow of nitrogen through several cargo tanks in a line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An interrupted flow of nitrogen through a cargo tank</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An interrupted flow of nitrogen at high pressure through one or more cargo tanks</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01.3-05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Flushing (degassing) at the same time as repairs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has just transported propane and has to go to the yard for repairs to the cargo tanks. With what do the cargo tanks have to be flushed?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With nitrogen only</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First with nitrogen and then with air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With air only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No flushing is necessary</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01.3-06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Flushing (degassing) in connection with repair work</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142CAD">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has previously carried propane and is headed for the shipyard for soldering work on its cargo tanks. With what must the cargo tanks and piping be flushed?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No flushing is required</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First with air and then with nitrogen</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First with nitrogen and then with air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Only with nitrogen</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142CAD">
        <w:tc>
          <w:tcPr>
            <w:tcW w:w="1560" w:type="dxa"/>
            <w:tcBorders>
              <w:top w:val="single" w:sz="4" w:space="0" w:color="auto"/>
              <w:left w:val="nil"/>
              <w:bottom w:val="single" w:sz="4" w:space="0" w:color="auto"/>
              <w:right w:val="nil"/>
            </w:tcBorders>
            <w:hideMark/>
          </w:tcPr>
          <w:p w:rsidR="00D02926" w:rsidRPr="00842748" w:rsidRDefault="00D02926" w:rsidP="0042184C">
            <w:pPr>
              <w:suppressAutoHyphens w:val="0"/>
              <w:spacing w:before="40" w:after="120"/>
              <w:ind w:right="113"/>
              <w:rPr>
                <w:rFonts w:eastAsia="SimSun"/>
              </w:rPr>
            </w:pPr>
            <w:r w:rsidRPr="00842748">
              <w:rPr>
                <w:rFonts w:eastAsia="SimSun"/>
              </w:rPr>
              <w:t>232 01.3-07</w:t>
            </w:r>
          </w:p>
        </w:tc>
        <w:tc>
          <w:tcPr>
            <w:tcW w:w="5811" w:type="dxa"/>
            <w:tcBorders>
              <w:top w:val="single" w:sz="4" w:space="0" w:color="auto"/>
              <w:left w:val="nil"/>
              <w:bottom w:val="single" w:sz="4" w:space="0" w:color="auto"/>
              <w:right w:val="nil"/>
            </w:tcBorders>
            <w:hideMark/>
          </w:tcPr>
          <w:p w:rsidR="00D02926" w:rsidRPr="00842748" w:rsidRDefault="00D02926" w:rsidP="0042184C">
            <w:pPr>
              <w:suppressAutoHyphens w:val="0"/>
              <w:spacing w:before="40" w:after="120"/>
              <w:ind w:right="113"/>
              <w:rPr>
                <w:rFonts w:eastAsia="SimSun"/>
              </w:rPr>
            </w:pPr>
            <w:ins w:id="162" w:author="Robert Daly" w:date="2018-11-05T08:23:00Z">
              <w:r>
                <w:rPr>
                  <w:rFonts w:eastAsia="SimSun"/>
                </w:rPr>
                <w:t>7.2.3.1.6</w:t>
              </w:r>
            </w:ins>
            <w:del w:id="163" w:author="Robert Daly" w:date="2018-11-01T10:58:00Z">
              <w:r w:rsidRPr="00842748" w:rsidDel="006A3924">
                <w:rPr>
                  <w:rFonts w:eastAsia="SimSun"/>
                </w:rPr>
                <w:delText>Flushing (degassing) in connection with entry into the cargo tanks</w:delText>
              </w:r>
            </w:del>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3F24F6">
        <w:tc>
          <w:tcPr>
            <w:tcW w:w="1560" w:type="dxa"/>
            <w:tcBorders>
              <w:top w:val="single" w:sz="4" w:space="0" w:color="auto"/>
              <w:left w:val="nil"/>
              <w:bottom w:val="nil"/>
              <w:right w:val="nil"/>
            </w:tcBorders>
          </w:tcPr>
          <w:p w:rsidR="00D02926" w:rsidRPr="00842748" w:rsidRDefault="00D02926" w:rsidP="0042184C">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42184C">
            <w:pPr>
              <w:suppressAutoHyphens w:val="0"/>
              <w:spacing w:before="40" w:after="120"/>
              <w:ind w:right="113"/>
              <w:rPr>
                <w:rFonts w:eastAsia="SimSun"/>
              </w:rPr>
            </w:pPr>
            <w:r w:rsidRPr="00842748">
              <w:rPr>
                <w:rFonts w:eastAsia="SimSun"/>
              </w:rPr>
              <w:t>A vessel has carried butane. The cargo tanks are to be entered. How should the cargo tanks be flushed?</w:t>
            </w:r>
          </w:p>
          <w:p w:rsidR="00D02926" w:rsidRPr="00842748" w:rsidRDefault="00D02926" w:rsidP="0042184C">
            <w:pPr>
              <w:suppressAutoHyphens w:val="0"/>
              <w:spacing w:before="40" w:after="120"/>
              <w:ind w:left="567" w:right="113" w:hanging="567"/>
              <w:rPr>
                <w:rFonts w:eastAsia="SimSun"/>
              </w:rPr>
            </w:pPr>
            <w:r w:rsidRPr="00842748">
              <w:rPr>
                <w:rFonts w:eastAsia="SimSun"/>
              </w:rPr>
              <w:t>A</w:t>
            </w:r>
            <w:r w:rsidRPr="00842748">
              <w:rPr>
                <w:rFonts w:eastAsia="SimSun"/>
              </w:rPr>
              <w:tab/>
              <w:t>With nitrogen until the concentration of butane is no more than 1% volume</w:t>
            </w:r>
          </w:p>
          <w:p w:rsidR="00D02926" w:rsidRPr="00842748" w:rsidRDefault="00D02926" w:rsidP="0042184C">
            <w:pPr>
              <w:suppressAutoHyphens w:val="0"/>
              <w:spacing w:before="40" w:after="120"/>
              <w:ind w:left="567" w:right="113" w:hanging="567"/>
              <w:rPr>
                <w:rFonts w:eastAsia="SimSun"/>
              </w:rPr>
            </w:pPr>
            <w:r w:rsidRPr="00842748">
              <w:rPr>
                <w:rFonts w:eastAsia="SimSun"/>
              </w:rPr>
              <w:t>B</w:t>
            </w:r>
            <w:r w:rsidRPr="00842748">
              <w:rPr>
                <w:rFonts w:eastAsia="SimSun"/>
              </w:rPr>
              <w:tab/>
              <w:t xml:space="preserve">First with nitrogen, then with air until </w:t>
            </w:r>
            <w:ins w:id="164" w:author="Robert Daly" w:date="2018-11-01T10:59:00Z">
              <w:r w:rsidRPr="000C19F9">
                <w:rPr>
                  <w:rFonts w:eastAsia="SimSun"/>
                </w:rPr>
                <w:t>the oxygen</w:t>
              </w:r>
            </w:ins>
            <w:ins w:id="165" w:author="Robert Daly" w:date="2018-11-01T11:37:00Z">
              <w:r>
                <w:rPr>
                  <w:rFonts w:eastAsia="SimSun"/>
                </w:rPr>
                <w:t xml:space="preserve"> content</w:t>
              </w:r>
            </w:ins>
            <w:ins w:id="166" w:author="Robert Daly" w:date="2018-11-01T10:59:00Z">
              <w:r w:rsidRPr="000C19F9">
                <w:rPr>
                  <w:rFonts w:eastAsia="SimSun"/>
                </w:rPr>
                <w:t xml:space="preserve"> </w:t>
              </w:r>
            </w:ins>
            <w:ins w:id="167" w:author="Robert Daly" w:date="2018-11-01T11:37:00Z">
              <w:r>
                <w:rPr>
                  <w:rFonts w:eastAsia="SimSun"/>
                </w:rPr>
                <w:t>is between</w:t>
              </w:r>
            </w:ins>
            <w:ins w:id="168" w:author="Robert Daly" w:date="2018-11-01T10:59:00Z">
              <w:r w:rsidRPr="000C19F9">
                <w:rPr>
                  <w:rFonts w:eastAsia="SimSun"/>
                </w:rPr>
                <w:t xml:space="preserve"> 20</w:t>
              </w:r>
              <w:r>
                <w:rPr>
                  <w:rFonts w:eastAsia="SimSun"/>
                </w:rPr>
                <w:t xml:space="preserve"> </w:t>
              </w:r>
            </w:ins>
            <w:ins w:id="169" w:author="Robert Daly" w:date="2018-11-01T11:37:00Z">
              <w:r>
                <w:rPr>
                  <w:rFonts w:eastAsia="SimSun"/>
                </w:rPr>
                <w:t>and</w:t>
              </w:r>
            </w:ins>
            <w:ins w:id="170" w:author="Robert Daly" w:date="2018-11-01T10:59:00Z">
              <w:r w:rsidRPr="000C19F9">
                <w:rPr>
                  <w:rFonts w:eastAsia="SimSun"/>
                </w:rPr>
                <w:t xml:space="preserve"> 23.5%</w:t>
              </w:r>
            </w:ins>
            <w:ins w:id="171" w:author="Robert Daly" w:date="2018-11-01T11:35:00Z">
              <w:r>
                <w:rPr>
                  <w:rFonts w:eastAsia="SimSun"/>
                </w:rPr>
                <w:t xml:space="preserve"> volume</w:t>
              </w:r>
            </w:ins>
            <w:del w:id="172" w:author="Robert Daly" w:date="2018-11-01T10:59:00Z">
              <w:r w:rsidRPr="00842748" w:rsidDel="006A3924">
                <w:rPr>
                  <w:rFonts w:eastAsia="SimSun"/>
                </w:rPr>
                <w:delText>there is no longer any oxygen deficiency</w:delText>
              </w:r>
            </w:del>
          </w:p>
          <w:p w:rsidR="00D02926" w:rsidRPr="00842748" w:rsidRDefault="00D02926" w:rsidP="0042184C">
            <w:pPr>
              <w:suppressAutoHyphens w:val="0"/>
              <w:spacing w:before="40" w:after="120"/>
              <w:ind w:left="567" w:right="113" w:hanging="567"/>
              <w:rPr>
                <w:rFonts w:eastAsia="SimSun"/>
              </w:rPr>
            </w:pPr>
            <w:r w:rsidRPr="00842748">
              <w:rPr>
                <w:rFonts w:eastAsia="SimSun"/>
              </w:rPr>
              <w:t>C</w:t>
            </w:r>
            <w:r w:rsidRPr="00842748">
              <w:rPr>
                <w:rFonts w:eastAsia="SimSun"/>
              </w:rPr>
              <w:tab/>
              <w:t>First with nitrogen, then with air, until the oxygen content reaches 16% volume</w:t>
            </w:r>
          </w:p>
          <w:p w:rsidR="00D02926" w:rsidRPr="00842748" w:rsidRDefault="00D02926" w:rsidP="0042184C">
            <w:pPr>
              <w:suppressAutoHyphens w:val="0"/>
              <w:spacing w:before="40" w:after="120"/>
              <w:ind w:left="567" w:right="113" w:hanging="567"/>
              <w:rPr>
                <w:rFonts w:eastAsia="SimSun"/>
              </w:rPr>
            </w:pPr>
            <w:r w:rsidRPr="00842748">
              <w:rPr>
                <w:rFonts w:eastAsia="SimSun"/>
              </w:rPr>
              <w:t>D</w:t>
            </w:r>
            <w:r w:rsidRPr="00842748">
              <w:rPr>
                <w:rFonts w:eastAsia="SimSun"/>
              </w:rPr>
              <w:tab/>
              <w:t>Directly with air until the oxygen content reaches 2</w:t>
            </w:r>
            <w:ins w:id="173" w:author="Robert Daly" w:date="2018-11-01T10:58:00Z">
              <w:r>
                <w:rPr>
                  <w:rFonts w:eastAsia="SimSun"/>
                </w:rPr>
                <w:t>0</w:t>
              </w:r>
            </w:ins>
            <w:del w:id="174" w:author="Robert Daly" w:date="2018-11-01T10:58:00Z">
              <w:r w:rsidRPr="00842748" w:rsidDel="006A3924">
                <w:rPr>
                  <w:rFonts w:eastAsia="SimSun"/>
                </w:rPr>
                <w:delText>1</w:delText>
              </w:r>
            </w:del>
            <w:r w:rsidRPr="00842748">
              <w:rPr>
                <w:rFonts w:eastAsia="SimSun"/>
              </w:rPr>
              <w:t>% volume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3F24F6">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01.3-08</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Longitudinal flushing</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Why is longitudinal flushing the most efficient method for flushing cargo tanks?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Because with a relatively weak flow of nitrogen, the heavier gas of the chemical to be vented is completely flushed out by the nitrogen and only a volume of nitrogen equal to the volume of the tank is thus used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Because with a relatively large flow of nitrogen, the gas and the nitrogen are completely mixed so that a considerable quantity of nitrogen is used, but the task is quickly done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Because the substituting of the gas with nitrogen in the initial stage and the mixing of the two gases in the final stage means less nitrogen is used than when flushing under pressure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Because it allows for advance calculation of the final concentration in the cargo tank of the gas to be vented, after a specific time period</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01.3-09</w:t>
            </w: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3F42B0" w:rsidRDefault="003F42B0" w:rsidP="003F42B0">
      <w:pPr>
        <w:spacing w:line="240" w:lineRule="auto"/>
        <w:ind w:left="1134" w:right="1134"/>
        <w:jc w:val="both"/>
        <w:rPr>
          <w:rFonts w:eastAsia="SimSun"/>
          <w:sz w:val="2"/>
          <w:szCs w:val="2"/>
          <w:lang w:eastAsia="zh-CN"/>
        </w:rPr>
      </w:pPr>
      <w:r>
        <w:rPr>
          <w:rFonts w:eastAsia="SimSun"/>
          <w:lang w:eastAsia="zh-CN"/>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2: Sampling</w:t>
            </w:r>
          </w:p>
        </w:tc>
      </w:tr>
      <w:tr w:rsidR="00D02926" w:rsidRPr="00842748" w:rsidTr="00891FDA">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rPr>
          <w:trHeight w:hRule="exact" w:val="113"/>
          <w:tblHeader/>
        </w:trPr>
        <w:tc>
          <w:tcPr>
            <w:tcW w:w="1560"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5811"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c>
          <w:tcPr>
            <w:tcW w:w="1134" w:type="dxa"/>
            <w:tcBorders>
              <w:top w:val="single" w:sz="12" w:space="0" w:color="auto"/>
              <w:left w:val="nil"/>
              <w:bottom w:val="nil"/>
              <w:right w:val="nil"/>
            </w:tcBorders>
            <w:vAlign w:val="bottom"/>
          </w:tcPr>
          <w:p w:rsidR="00D02926" w:rsidRPr="00842748" w:rsidRDefault="00D02926" w:rsidP="00891FDA">
            <w:pPr>
              <w:keepNext/>
              <w:keepLines/>
              <w:suppressAutoHyphens w:val="0"/>
              <w:spacing w:before="80" w:after="80" w:line="200" w:lineRule="exact"/>
              <w:ind w:right="113"/>
              <w:rPr>
                <w:rFonts w:eastAsia="SimSun"/>
                <w:i/>
                <w:iCs/>
                <w:sz w:val="16"/>
                <w:szCs w:val="16"/>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02.0-01</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Deleted (2010)</w:t>
            </w:r>
          </w:p>
        </w:tc>
        <w:tc>
          <w:tcPr>
            <w:tcW w:w="1134" w:type="dxa"/>
            <w:tcBorders>
              <w:top w:val="nil"/>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Deleted (2010) </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Flushing/rinsing of test tubes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should be done with a test tube before a representative sample of liquid may be taken?</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test tube should be rinsed with water</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test tube should be flushed with dry air</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The test tube should be flushed 10 times with gas then plunged into water </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test tube should be rinsed with the liquid to be sampled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Flushing/rinsing of test tubes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should be done with a test tube before a representative sample may be taken of the gaseous phase?</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test tube should be flushed with the gas to be sampled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test tube should first be filled with the liquid form of the chemical</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test tube should be rinsed with a liquid</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The test tube should be rinsed with water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Sampling during longitudinal flushing</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tank vessel was previously loaded with UN No. 1011 BUTANE. The cargo tanks are empty and have not been cleaned. They are flushed using the longitudinal flushing method. Where is the highest concentration of butane measured during the flushing?</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High up in the cargo tank</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Halfway up the cargo tank</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At the bottom of the cargo tank</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In the gas piping</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EE4059">
        <w:tc>
          <w:tcPr>
            <w:tcW w:w="1560" w:type="dxa"/>
            <w:tcBorders>
              <w:top w:val="nil"/>
              <w:left w:val="nil"/>
              <w:bottom w:val="single" w:sz="4" w:space="0" w:color="auto"/>
              <w:right w:val="nil"/>
            </w:tcBorders>
            <w:hideMark/>
          </w:tcPr>
          <w:p w:rsidR="00D02926" w:rsidRPr="00842748" w:rsidRDefault="00D02926" w:rsidP="00EE4059">
            <w:pPr>
              <w:suppressAutoHyphens w:val="0"/>
              <w:spacing w:before="40" w:after="120"/>
              <w:ind w:right="113"/>
              <w:rPr>
                <w:rFonts w:eastAsia="SimSun"/>
              </w:rPr>
            </w:pPr>
            <w:r w:rsidRPr="00842748">
              <w:rPr>
                <w:rFonts w:eastAsia="SimSun"/>
              </w:rPr>
              <w:t>232 02.0-07</w:t>
            </w:r>
          </w:p>
        </w:tc>
        <w:tc>
          <w:tcPr>
            <w:tcW w:w="5811" w:type="dxa"/>
            <w:tcBorders>
              <w:top w:val="nil"/>
              <w:left w:val="nil"/>
              <w:bottom w:val="single" w:sz="4" w:space="0" w:color="auto"/>
              <w:right w:val="nil"/>
            </w:tcBorders>
            <w:hideMark/>
          </w:tcPr>
          <w:p w:rsidR="00D02926" w:rsidRPr="00842748" w:rsidRDefault="00D02926" w:rsidP="00EE4059">
            <w:pPr>
              <w:suppressAutoHyphens w:val="0"/>
              <w:spacing w:before="40" w:after="120"/>
              <w:ind w:right="113"/>
              <w:rPr>
                <w:rFonts w:eastAsia="SimSun"/>
              </w:rPr>
            </w:pPr>
            <w:r w:rsidRPr="00842748">
              <w:rPr>
                <w:rFonts w:eastAsia="SimSun"/>
              </w:rPr>
              <w:t>7.2.4.1.1 Storage of samples in test tubes</w:t>
            </w:r>
          </w:p>
        </w:tc>
        <w:tc>
          <w:tcPr>
            <w:tcW w:w="1134" w:type="dxa"/>
            <w:tcBorders>
              <w:top w:val="nil"/>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EE4059">
        <w:tc>
          <w:tcPr>
            <w:tcW w:w="1560" w:type="dxa"/>
            <w:tcBorders>
              <w:top w:val="single" w:sz="4" w:space="0" w:color="auto"/>
              <w:left w:val="nil"/>
              <w:bottom w:val="nil"/>
              <w:right w:val="nil"/>
            </w:tcBorders>
          </w:tcPr>
          <w:p w:rsidR="00D02926" w:rsidRPr="00842748" w:rsidRDefault="00D02926" w:rsidP="00EE4059">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EE4059">
            <w:pPr>
              <w:suppressAutoHyphens w:val="0"/>
              <w:spacing w:before="40" w:after="120"/>
              <w:ind w:right="113"/>
              <w:rPr>
                <w:rFonts w:eastAsia="SimSun"/>
              </w:rPr>
            </w:pPr>
            <w:r w:rsidRPr="00842748">
              <w:rPr>
                <w:rFonts w:eastAsia="SimSun"/>
              </w:rPr>
              <w:t>Where should a test tube used to sample a liquid be stored?</w:t>
            </w:r>
          </w:p>
          <w:p w:rsidR="00D02926" w:rsidRPr="00842748" w:rsidRDefault="00D02926" w:rsidP="00EE4059">
            <w:pPr>
              <w:suppressAutoHyphens w:val="0"/>
              <w:spacing w:before="40" w:after="120"/>
              <w:ind w:right="113"/>
              <w:rPr>
                <w:rFonts w:eastAsia="SimSun"/>
              </w:rPr>
            </w:pPr>
            <w:r w:rsidRPr="00842748">
              <w:rPr>
                <w:rFonts w:eastAsia="SimSun"/>
              </w:rPr>
              <w:t>A</w:t>
            </w:r>
            <w:r w:rsidRPr="00842748">
              <w:rPr>
                <w:rFonts w:eastAsia="SimSun"/>
              </w:rPr>
              <w:tab/>
              <w:t>In a protected location above deck in the cargo area</w:t>
            </w:r>
          </w:p>
          <w:p w:rsidR="00D02926" w:rsidRPr="00842748" w:rsidRDefault="00D02926" w:rsidP="00EE4059">
            <w:pPr>
              <w:suppressAutoHyphens w:val="0"/>
              <w:spacing w:before="40" w:after="120"/>
              <w:ind w:right="113"/>
              <w:rPr>
                <w:rFonts w:eastAsia="SimSun"/>
              </w:rPr>
            </w:pPr>
            <w:r w:rsidRPr="00842748">
              <w:rPr>
                <w:rFonts w:eastAsia="SimSun"/>
              </w:rPr>
              <w:t>B</w:t>
            </w:r>
            <w:r w:rsidRPr="00842748">
              <w:rPr>
                <w:rFonts w:eastAsia="SimSun"/>
              </w:rPr>
              <w:tab/>
              <w:t>In a cool location outside the cargo area</w:t>
            </w:r>
          </w:p>
          <w:p w:rsidR="00D02926" w:rsidRPr="00842748" w:rsidRDefault="00D02926" w:rsidP="00EE4059">
            <w:pPr>
              <w:suppressAutoHyphens w:val="0"/>
              <w:spacing w:before="40" w:after="120"/>
              <w:ind w:right="113"/>
              <w:rPr>
                <w:rFonts w:eastAsia="SimSun"/>
              </w:rPr>
            </w:pPr>
            <w:r w:rsidRPr="00842748">
              <w:rPr>
                <w:rFonts w:eastAsia="SimSun"/>
              </w:rPr>
              <w:t>C</w:t>
            </w:r>
            <w:r w:rsidRPr="00842748">
              <w:rPr>
                <w:rFonts w:eastAsia="SimSun"/>
              </w:rPr>
              <w:tab/>
              <w:t>In a cofferdam</w:t>
            </w:r>
          </w:p>
          <w:p w:rsidR="00D02926" w:rsidRPr="00842748" w:rsidRDefault="00D02926" w:rsidP="00EE4059">
            <w:pPr>
              <w:suppressAutoHyphens w:val="0"/>
              <w:spacing w:before="40" w:after="120"/>
              <w:ind w:right="113"/>
              <w:rPr>
                <w:rFonts w:eastAsia="SimSun"/>
              </w:rPr>
            </w:pPr>
            <w:r w:rsidRPr="00842748">
              <w:rPr>
                <w:rFonts w:eastAsia="SimSun"/>
              </w:rPr>
              <w:t>D</w:t>
            </w:r>
            <w:r w:rsidRPr="00842748">
              <w:rPr>
                <w:rFonts w:eastAsia="SimSun"/>
              </w:rPr>
              <w:tab/>
              <w:t>In the wheelhouse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EE4059">
        <w:tc>
          <w:tcPr>
            <w:tcW w:w="1560" w:type="dxa"/>
            <w:tcBorders>
              <w:top w:val="nil"/>
              <w:left w:val="nil"/>
              <w:bottom w:val="single" w:sz="4" w:space="0" w:color="auto"/>
              <w:right w:val="nil"/>
            </w:tcBorders>
            <w:hideMark/>
          </w:tcPr>
          <w:p w:rsidR="00D02926" w:rsidRPr="00842748" w:rsidRDefault="00D02926" w:rsidP="00E11920">
            <w:pPr>
              <w:keepNext/>
              <w:keepLines/>
              <w:suppressAutoHyphens w:val="0"/>
              <w:spacing w:before="40" w:after="120"/>
              <w:ind w:right="113"/>
              <w:rPr>
                <w:rFonts w:eastAsia="SimSun"/>
              </w:rPr>
            </w:pPr>
            <w:r w:rsidRPr="00842748">
              <w:rPr>
                <w:rFonts w:eastAsia="SimSun"/>
              </w:rPr>
              <w:t>232 02.0-08</w:t>
            </w:r>
          </w:p>
        </w:tc>
        <w:tc>
          <w:tcPr>
            <w:tcW w:w="5811" w:type="dxa"/>
            <w:tcBorders>
              <w:top w:val="nil"/>
              <w:left w:val="nil"/>
              <w:bottom w:val="single" w:sz="4" w:space="0" w:color="auto"/>
              <w:right w:val="nil"/>
            </w:tcBorders>
            <w:hideMark/>
          </w:tcPr>
          <w:p w:rsidR="00D02926" w:rsidRPr="00842748" w:rsidRDefault="00D02926" w:rsidP="00E11920">
            <w:pPr>
              <w:keepNext/>
              <w:keepLines/>
              <w:suppressAutoHyphens w:val="0"/>
              <w:spacing w:before="40" w:after="120"/>
              <w:ind w:right="113"/>
              <w:rPr>
                <w:rFonts w:eastAsia="SimSun"/>
              </w:rPr>
            </w:pPr>
            <w:r w:rsidRPr="00842748">
              <w:rPr>
                <w:rFonts w:eastAsia="SimSun"/>
              </w:rPr>
              <w:t>Flushing of the cargo tanks</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Why is the gas concentration periodically measured while the cargo tanks are being flushed with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In order to determine whether the shore facility is effectively supplying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In order to determine the oxygen content of the nitrogen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In order to monitor the progression of the flushing</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In order to determine at what point the mixture of gases should be burned off</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02.0-10</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Taking of samples</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After loading with UN No. 1077 PROPYLENE, a sample of liquid is taken at 50% of the fill height. Why?</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For no reason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In order to assess the quality of the cargo</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In order to measure the temperature of the liquid</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In order to determine whether the shore facility has in fact delivered propane</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42748" w:rsidRDefault="00D02926" w:rsidP="00D02926">
      <w:pPr>
        <w:spacing w:before="240" w:after="240"/>
        <w:ind w:left="1134" w:right="1134"/>
        <w:jc w:val="both"/>
        <w:rPr>
          <w:rFonts w:eastAsia="SimSun"/>
          <w:lang w:eastAsia="zh-CN"/>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EF5893">
        <w:trPr>
          <w:tblHeader/>
        </w:trPr>
        <w:tc>
          <w:tcPr>
            <w:tcW w:w="8505" w:type="dxa"/>
            <w:gridSpan w:val="3"/>
            <w:tcBorders>
              <w:top w:val="nil"/>
              <w:left w:val="nil"/>
              <w:bottom w:val="single" w:sz="4" w:space="0" w:color="auto"/>
              <w:right w:val="nil"/>
            </w:tcBorders>
            <w:vAlign w:val="bottom"/>
          </w:tcPr>
          <w:p w:rsidR="00D02926" w:rsidRPr="00842748" w:rsidRDefault="00D02926" w:rsidP="002532EF">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2532EF">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3: Dangers of explosion</w:t>
            </w:r>
          </w:p>
        </w:tc>
      </w:tr>
      <w:tr w:rsidR="00D02926" w:rsidRPr="00842748" w:rsidTr="00EF5893">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2532EF">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2532EF">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2532EF">
            <w:pPr>
              <w:keepNext/>
              <w:keepLines/>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EF5893" w:rsidRPr="00842748" w:rsidTr="00EF5893">
        <w:trPr>
          <w:trHeight w:hRule="exact" w:val="113"/>
          <w:tblHeader/>
        </w:trPr>
        <w:tc>
          <w:tcPr>
            <w:tcW w:w="1560" w:type="dxa"/>
            <w:tcBorders>
              <w:top w:val="single" w:sz="12" w:space="0" w:color="auto"/>
              <w:left w:val="nil"/>
              <w:bottom w:val="nil"/>
              <w:right w:val="nil"/>
            </w:tcBorders>
          </w:tcPr>
          <w:p w:rsidR="00EF5893" w:rsidRPr="00842748" w:rsidRDefault="00EF5893" w:rsidP="002532EF">
            <w:pPr>
              <w:keepNext/>
              <w:keepLines/>
              <w:suppressAutoHyphens w:val="0"/>
              <w:spacing w:before="40" w:after="120"/>
              <w:ind w:right="113"/>
              <w:rPr>
                <w:rFonts w:eastAsia="SimSun"/>
              </w:rPr>
            </w:pPr>
          </w:p>
        </w:tc>
        <w:tc>
          <w:tcPr>
            <w:tcW w:w="5811" w:type="dxa"/>
            <w:tcBorders>
              <w:top w:val="single" w:sz="12" w:space="0" w:color="auto"/>
              <w:left w:val="nil"/>
              <w:bottom w:val="nil"/>
              <w:right w:val="nil"/>
            </w:tcBorders>
          </w:tcPr>
          <w:p w:rsidR="00EF5893" w:rsidRPr="00842748" w:rsidRDefault="00EF5893" w:rsidP="002532EF">
            <w:pPr>
              <w:keepNext/>
              <w:keepLines/>
              <w:suppressAutoHyphens w:val="0"/>
              <w:spacing w:before="40" w:after="120"/>
              <w:ind w:right="113"/>
              <w:rPr>
                <w:rFonts w:eastAsia="SimSun"/>
              </w:rPr>
            </w:pPr>
          </w:p>
        </w:tc>
        <w:tc>
          <w:tcPr>
            <w:tcW w:w="1134" w:type="dxa"/>
            <w:tcBorders>
              <w:top w:val="single" w:sz="12" w:space="0" w:color="auto"/>
              <w:left w:val="nil"/>
              <w:bottom w:val="nil"/>
              <w:right w:val="nil"/>
            </w:tcBorders>
          </w:tcPr>
          <w:p w:rsidR="00EF5893" w:rsidRPr="00842748" w:rsidRDefault="00EF5893" w:rsidP="00E32108">
            <w:pPr>
              <w:keepNext/>
              <w:keepLines/>
              <w:suppressAutoHyphens w:val="0"/>
              <w:spacing w:before="40" w:after="120"/>
              <w:ind w:right="113"/>
              <w:jc w:val="center"/>
              <w:rPr>
                <w:rFonts w:eastAsia="SimSun"/>
              </w:rPr>
            </w:pPr>
          </w:p>
        </w:tc>
      </w:tr>
      <w:tr w:rsidR="00D02926" w:rsidRPr="00842748" w:rsidTr="00EF5893">
        <w:tc>
          <w:tcPr>
            <w:tcW w:w="1560" w:type="dxa"/>
            <w:tcBorders>
              <w:top w:val="nil"/>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232 03.0-01</w:t>
            </w:r>
          </w:p>
        </w:tc>
        <w:tc>
          <w:tcPr>
            <w:tcW w:w="5811" w:type="dxa"/>
            <w:tcBorders>
              <w:top w:val="nil"/>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Definition of explosive limit</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2532EF">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The concentration of gases in a mixture composed of flammable gas and air is below the lower explosive limit. What are the properties of this mixture?</w:t>
            </w:r>
          </w:p>
          <w:p w:rsidR="00D02926" w:rsidRPr="00842748" w:rsidRDefault="00D02926" w:rsidP="002532EF">
            <w:pPr>
              <w:keepNext/>
              <w:keepLines/>
              <w:suppressAutoHyphens w:val="0"/>
              <w:spacing w:before="40" w:after="120"/>
              <w:ind w:right="113"/>
              <w:rPr>
                <w:rFonts w:eastAsia="SimSun"/>
              </w:rPr>
            </w:pPr>
            <w:r w:rsidRPr="00842748">
              <w:rPr>
                <w:rFonts w:eastAsia="SimSun"/>
              </w:rPr>
              <w:t>A</w:t>
            </w:r>
            <w:r w:rsidRPr="00842748">
              <w:rPr>
                <w:rFonts w:eastAsia="SimSun"/>
              </w:rPr>
              <w:tab/>
              <w:t>It cannot ignite</w:t>
            </w:r>
          </w:p>
          <w:p w:rsidR="00D02926" w:rsidRPr="00842748" w:rsidRDefault="00D02926" w:rsidP="002532EF">
            <w:pPr>
              <w:keepNext/>
              <w:keepLines/>
              <w:suppressAutoHyphens w:val="0"/>
              <w:spacing w:before="40" w:after="120"/>
              <w:ind w:right="113"/>
              <w:rPr>
                <w:rFonts w:eastAsia="SimSun"/>
              </w:rPr>
            </w:pPr>
            <w:r w:rsidRPr="00842748">
              <w:rPr>
                <w:rFonts w:eastAsia="SimSun"/>
              </w:rPr>
              <w:t>B</w:t>
            </w:r>
            <w:r w:rsidRPr="00842748">
              <w:rPr>
                <w:rFonts w:eastAsia="SimSun"/>
              </w:rPr>
              <w:tab/>
              <w:t>It can burn, but not explode</w:t>
            </w:r>
          </w:p>
          <w:p w:rsidR="00D02926" w:rsidRPr="00842748" w:rsidRDefault="00D02926" w:rsidP="002532EF">
            <w:pPr>
              <w:keepNext/>
              <w:keepLines/>
              <w:suppressAutoHyphens w:val="0"/>
              <w:spacing w:before="40" w:after="120"/>
              <w:ind w:right="113"/>
              <w:rPr>
                <w:rFonts w:eastAsia="SimSun"/>
              </w:rPr>
            </w:pPr>
            <w:r w:rsidRPr="00842748">
              <w:rPr>
                <w:rFonts w:eastAsia="SimSun"/>
              </w:rPr>
              <w:t>C</w:t>
            </w:r>
            <w:r w:rsidRPr="00842748">
              <w:rPr>
                <w:rFonts w:eastAsia="SimSun"/>
              </w:rPr>
              <w:tab/>
              <w:t>It can explode but not burn</w:t>
            </w:r>
          </w:p>
          <w:p w:rsidR="00D02926" w:rsidRPr="00842748" w:rsidRDefault="00D02926" w:rsidP="002532EF">
            <w:pPr>
              <w:keepNext/>
              <w:keepLines/>
              <w:suppressAutoHyphens w:val="0"/>
              <w:spacing w:before="40" w:after="120"/>
              <w:ind w:right="113"/>
              <w:rPr>
                <w:rFonts w:eastAsia="SimSun"/>
              </w:rPr>
            </w:pPr>
            <w:r w:rsidRPr="00842748">
              <w:rPr>
                <w:rFonts w:eastAsia="SimSun"/>
              </w:rPr>
              <w:t>D</w:t>
            </w:r>
            <w:r w:rsidRPr="00842748">
              <w:rPr>
                <w:rFonts w:eastAsia="SimSun"/>
              </w:rPr>
              <w:tab/>
              <w:t>It can burn or explode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232 03.0-02</w:t>
            </w:r>
          </w:p>
        </w:tc>
        <w:tc>
          <w:tcPr>
            <w:tcW w:w="5811" w:type="dxa"/>
            <w:tcBorders>
              <w:top w:val="single" w:sz="4" w:space="0" w:color="auto"/>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Definition of explosive limit</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2532EF">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2532EF">
            <w:pPr>
              <w:keepNext/>
              <w:keepLines/>
              <w:suppressAutoHyphens w:val="0"/>
              <w:spacing w:before="40" w:after="120"/>
              <w:ind w:right="113"/>
              <w:rPr>
                <w:rFonts w:eastAsia="SimSun"/>
              </w:rPr>
            </w:pPr>
            <w:r w:rsidRPr="00842748">
              <w:rPr>
                <w:rFonts w:eastAsia="SimSun"/>
              </w:rPr>
              <w:t>The concentration of gases in a mixture composed of flammable gas and air is higher than the upper explosive limit. What are the properties of this mixture?</w:t>
            </w:r>
          </w:p>
          <w:p w:rsidR="00D02926" w:rsidRPr="00842748" w:rsidRDefault="00D02926" w:rsidP="002532EF">
            <w:pPr>
              <w:keepNext/>
              <w:keepLines/>
              <w:suppressAutoHyphens w:val="0"/>
              <w:spacing w:before="40" w:after="120"/>
              <w:ind w:right="113"/>
              <w:rPr>
                <w:rFonts w:eastAsia="SimSun"/>
              </w:rPr>
            </w:pPr>
            <w:r w:rsidRPr="00842748">
              <w:rPr>
                <w:rFonts w:eastAsia="SimSun"/>
              </w:rPr>
              <w:t>A</w:t>
            </w:r>
            <w:r w:rsidRPr="00842748">
              <w:rPr>
                <w:rFonts w:eastAsia="SimSun"/>
              </w:rPr>
              <w:tab/>
              <w:t>It cannot burn</w:t>
            </w:r>
          </w:p>
          <w:p w:rsidR="00D02926" w:rsidRPr="00842748" w:rsidRDefault="00D02926" w:rsidP="002532EF">
            <w:pPr>
              <w:keepNext/>
              <w:keepLines/>
              <w:suppressAutoHyphens w:val="0"/>
              <w:spacing w:before="40" w:after="120"/>
              <w:ind w:right="113"/>
              <w:rPr>
                <w:rFonts w:eastAsia="SimSun"/>
              </w:rPr>
            </w:pPr>
            <w:r w:rsidRPr="00842748">
              <w:rPr>
                <w:rFonts w:eastAsia="SimSun"/>
              </w:rPr>
              <w:t>B</w:t>
            </w:r>
            <w:r w:rsidRPr="00842748">
              <w:rPr>
                <w:rFonts w:eastAsia="SimSun"/>
              </w:rPr>
              <w:tab/>
              <w:t>It cannot condense</w:t>
            </w:r>
          </w:p>
          <w:p w:rsidR="00D02926" w:rsidRPr="00842748" w:rsidRDefault="00D02926" w:rsidP="002532EF">
            <w:pPr>
              <w:keepNext/>
              <w:keepLines/>
              <w:suppressAutoHyphens w:val="0"/>
              <w:spacing w:before="40" w:after="120"/>
              <w:ind w:right="113"/>
              <w:rPr>
                <w:rFonts w:eastAsia="SimSun"/>
              </w:rPr>
            </w:pPr>
            <w:r w:rsidRPr="00842748">
              <w:rPr>
                <w:rFonts w:eastAsia="SimSun"/>
              </w:rPr>
              <w:t>C</w:t>
            </w:r>
            <w:r w:rsidRPr="00842748">
              <w:rPr>
                <w:rFonts w:eastAsia="SimSun"/>
              </w:rPr>
              <w:tab/>
              <w:t>With the addition of air it can form an explosive mixture</w:t>
            </w:r>
          </w:p>
          <w:p w:rsidR="00D02926" w:rsidRPr="00842748" w:rsidRDefault="00D02926" w:rsidP="002532EF">
            <w:pPr>
              <w:keepNext/>
              <w:keepLines/>
              <w:suppressAutoHyphens w:val="0"/>
              <w:spacing w:before="40" w:after="120"/>
              <w:ind w:right="113"/>
              <w:rPr>
                <w:rFonts w:eastAsia="SimSun"/>
              </w:rPr>
            </w:pPr>
            <w:r w:rsidRPr="00842748">
              <w:rPr>
                <w:rFonts w:eastAsia="SimSun"/>
              </w:rPr>
              <w:t>D</w:t>
            </w:r>
            <w:r w:rsidRPr="00842748">
              <w:rPr>
                <w:rFonts w:eastAsia="SimSun"/>
              </w:rPr>
              <w:tab/>
              <w:t>It can explode</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03.0-03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Definition of explosive limit</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EF5893">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mixture of gases is composed of 6 volume per cent propane, 4 volume per cent oxygen and 90 volume per cent nitrogen. How explosive is this mixture considered to be?</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Unsafe, since the concentration of propane is above the lower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Unsafe, since the concentration of propane is higher than the upper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Safe, since the concentration of propane is below the lower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Safe, since the concentration of oxygen is too weak to ignite the mixture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0376A6">
        <w:tc>
          <w:tcPr>
            <w:tcW w:w="1560" w:type="dxa"/>
            <w:tcBorders>
              <w:top w:val="single" w:sz="4" w:space="0" w:color="auto"/>
              <w:left w:val="nil"/>
              <w:bottom w:val="single" w:sz="4" w:space="0" w:color="auto"/>
              <w:right w:val="nil"/>
            </w:tcBorders>
            <w:hideMark/>
          </w:tcPr>
          <w:p w:rsidR="00D02926" w:rsidRPr="00842748" w:rsidRDefault="00D02926" w:rsidP="00EF5893">
            <w:pPr>
              <w:suppressAutoHyphens w:val="0"/>
              <w:spacing w:before="40" w:after="120"/>
              <w:ind w:right="113"/>
              <w:rPr>
                <w:rFonts w:eastAsia="SimSun"/>
              </w:rPr>
            </w:pPr>
            <w:r w:rsidRPr="00842748">
              <w:rPr>
                <w:rFonts w:eastAsia="SimSun"/>
              </w:rPr>
              <w:t>232 03.0-04</w:t>
            </w:r>
          </w:p>
        </w:tc>
        <w:tc>
          <w:tcPr>
            <w:tcW w:w="5811" w:type="dxa"/>
            <w:tcBorders>
              <w:top w:val="single" w:sz="4" w:space="0" w:color="auto"/>
              <w:left w:val="nil"/>
              <w:bottom w:val="single" w:sz="4" w:space="0" w:color="auto"/>
              <w:right w:val="nil"/>
            </w:tcBorders>
            <w:hideMark/>
          </w:tcPr>
          <w:p w:rsidR="00D02926" w:rsidRPr="00842748" w:rsidRDefault="00D02926" w:rsidP="00EF5893">
            <w:pPr>
              <w:suppressAutoHyphens w:val="0"/>
              <w:spacing w:before="40" w:after="120"/>
              <w:ind w:right="113"/>
              <w:rPr>
                <w:rFonts w:eastAsia="SimSun"/>
              </w:rPr>
            </w:pPr>
            <w:r w:rsidRPr="00842748">
              <w:rPr>
                <w:rFonts w:eastAsia="SimSun"/>
              </w:rPr>
              <w:t>Definition of explosive limit</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0376A6">
        <w:tc>
          <w:tcPr>
            <w:tcW w:w="1560" w:type="dxa"/>
            <w:tcBorders>
              <w:top w:val="single" w:sz="4" w:space="0" w:color="auto"/>
              <w:left w:val="nil"/>
              <w:bottom w:val="nil"/>
              <w:right w:val="nil"/>
            </w:tcBorders>
          </w:tcPr>
          <w:p w:rsidR="00D02926" w:rsidRPr="00842748" w:rsidRDefault="00D02926" w:rsidP="00EF5893">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EF5893">
            <w:pPr>
              <w:suppressAutoHyphens w:val="0"/>
              <w:spacing w:before="40" w:after="120"/>
              <w:ind w:right="113"/>
              <w:rPr>
                <w:rFonts w:eastAsia="SimSun"/>
              </w:rPr>
            </w:pPr>
            <w:r w:rsidRPr="00842748">
              <w:rPr>
                <w:rFonts w:eastAsia="SimSun"/>
              </w:rPr>
              <w:t>A cargo tank contains 100 volume per cent nitrogen. What forms in the cargo tank when it is loaded with isobutane?</w:t>
            </w:r>
          </w:p>
          <w:p w:rsidR="00D02926" w:rsidRPr="00842748" w:rsidRDefault="00D02926" w:rsidP="00EF5893">
            <w:pPr>
              <w:suppressAutoHyphens w:val="0"/>
              <w:spacing w:before="40" w:after="120"/>
              <w:ind w:left="567" w:right="113" w:hanging="567"/>
              <w:rPr>
                <w:rFonts w:eastAsia="SimSun"/>
              </w:rPr>
            </w:pPr>
            <w:r w:rsidRPr="00842748">
              <w:rPr>
                <w:rFonts w:eastAsia="SimSun"/>
              </w:rPr>
              <w:t>A</w:t>
            </w:r>
            <w:r w:rsidRPr="00842748">
              <w:rPr>
                <w:rFonts w:eastAsia="SimSun"/>
              </w:rPr>
              <w:tab/>
              <w:t>A flammable mixture which could explode</w:t>
            </w:r>
          </w:p>
          <w:p w:rsidR="00D02926" w:rsidRPr="00842748" w:rsidRDefault="00D02926" w:rsidP="00EF5893">
            <w:pPr>
              <w:suppressAutoHyphens w:val="0"/>
              <w:spacing w:before="40" w:after="120"/>
              <w:ind w:left="567" w:right="113" w:hanging="567"/>
              <w:rPr>
                <w:rFonts w:eastAsia="SimSun"/>
              </w:rPr>
            </w:pPr>
            <w:r w:rsidRPr="00842748">
              <w:rPr>
                <w:rFonts w:eastAsia="SimSun"/>
              </w:rPr>
              <w:t>B</w:t>
            </w:r>
            <w:r w:rsidRPr="00842748">
              <w:rPr>
                <w:rFonts w:eastAsia="SimSun"/>
              </w:rPr>
              <w:tab/>
              <w:t>An explosive mixture, since the oxygen content is sufficiently high</w:t>
            </w:r>
          </w:p>
          <w:p w:rsidR="00D02926" w:rsidRPr="00842748" w:rsidRDefault="00D02926" w:rsidP="00EF5893">
            <w:pPr>
              <w:suppressAutoHyphens w:val="0"/>
              <w:spacing w:before="40" w:after="120"/>
              <w:ind w:left="567" w:right="113" w:hanging="567"/>
              <w:rPr>
                <w:rFonts w:eastAsia="SimSun"/>
              </w:rPr>
            </w:pPr>
            <w:r w:rsidRPr="00842748">
              <w:rPr>
                <w:rFonts w:eastAsia="SimSun"/>
              </w:rPr>
              <w:t>C</w:t>
            </w:r>
            <w:r w:rsidRPr="00842748">
              <w:rPr>
                <w:rFonts w:eastAsia="SimSun"/>
              </w:rPr>
              <w:tab/>
              <w:t>An explosive mixture</w:t>
            </w:r>
          </w:p>
          <w:p w:rsidR="00D02926" w:rsidRPr="00842748" w:rsidRDefault="00D02926" w:rsidP="00EF5893">
            <w:pPr>
              <w:suppressAutoHyphens w:val="0"/>
              <w:spacing w:before="40" w:after="120"/>
              <w:ind w:right="113"/>
              <w:rPr>
                <w:rFonts w:eastAsia="SimSun"/>
              </w:rPr>
            </w:pPr>
            <w:r w:rsidRPr="00842748">
              <w:rPr>
                <w:rFonts w:eastAsia="SimSun"/>
              </w:rPr>
              <w:t>D</w:t>
            </w:r>
            <w:r w:rsidRPr="00842748">
              <w:rPr>
                <w:rFonts w:eastAsia="SimSun"/>
              </w:rPr>
              <w:tab/>
              <w:t>A mixture that is not explosive</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0376A6">
        <w:tc>
          <w:tcPr>
            <w:tcW w:w="1560" w:type="dxa"/>
            <w:tcBorders>
              <w:top w:val="nil"/>
              <w:left w:val="nil"/>
              <w:bottom w:val="single" w:sz="4" w:space="0" w:color="auto"/>
              <w:right w:val="nil"/>
            </w:tcBorders>
            <w:hideMark/>
          </w:tcPr>
          <w:p w:rsidR="00D02926" w:rsidRPr="00842748" w:rsidRDefault="00D02926" w:rsidP="00EF5893">
            <w:pPr>
              <w:keepNext/>
              <w:keepLines/>
              <w:suppressAutoHyphens w:val="0"/>
              <w:spacing w:before="40" w:after="120"/>
              <w:ind w:right="113"/>
              <w:rPr>
                <w:rFonts w:eastAsia="SimSun"/>
              </w:rPr>
            </w:pPr>
            <w:r w:rsidRPr="00842748">
              <w:rPr>
                <w:rFonts w:eastAsia="SimSun"/>
              </w:rPr>
              <w:t>232 03.0-05</w:t>
            </w:r>
          </w:p>
        </w:tc>
        <w:tc>
          <w:tcPr>
            <w:tcW w:w="5811" w:type="dxa"/>
            <w:tcBorders>
              <w:top w:val="nil"/>
              <w:left w:val="nil"/>
              <w:bottom w:val="single" w:sz="4" w:space="0" w:color="auto"/>
              <w:right w:val="nil"/>
            </w:tcBorders>
            <w:hideMark/>
          </w:tcPr>
          <w:p w:rsidR="00D02926" w:rsidRPr="00842748" w:rsidRDefault="00D02926" w:rsidP="00EF5893">
            <w:pPr>
              <w:keepNext/>
              <w:keepLines/>
              <w:suppressAutoHyphens w:val="0"/>
              <w:spacing w:before="40" w:after="120"/>
              <w:ind w:right="113"/>
              <w:rPr>
                <w:rFonts w:eastAsia="SimSun"/>
              </w:rPr>
            </w:pPr>
            <w:r w:rsidRPr="00842748">
              <w:rPr>
                <w:rFonts w:eastAsia="SimSun"/>
              </w:rPr>
              <w:t>Definition of explosive limit</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mixture of gases is composed of 10 volume per cent propylene, 18 volume per cent oxygen and 72 volume per cent nitrogen. How explosive is this mixture considered to be?</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Unsafe, since the concentration of propylene is within the explosive range and the concentration of oxygen is sufficiently high</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Unsafe, since the concentration of propylene is above the upper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Safe, since the concentration of oxygen is less than 21 volume per cent </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Safe, since the concentration of propylene is below the lower explosive limit</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03.0-06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Critical dilution rate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6B5134">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cargo tank contains a mixture of gases composed of 5 volume per cent propane, 5 volume per cent oxygen and 90 volume per cent nitrogen. Should this cargo tank be flushed with air?</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r>
            <w:ins w:id="175" w:author="Robert Daly" w:date="2018-11-01T10:59:00Z">
              <w:r>
                <w:rPr>
                  <w:rFonts w:eastAsia="SimSun"/>
                </w:rPr>
                <w:t>Yes</w:t>
              </w:r>
            </w:ins>
            <w:del w:id="176" w:author="Robert Daly" w:date="2018-11-01T10:59:00Z">
              <w:r w:rsidRPr="00842748" w:rsidDel="006A3924">
                <w:rPr>
                  <w:rFonts w:eastAsia="SimSun"/>
                </w:rPr>
                <w:delText>No</w:delText>
              </w:r>
            </w:del>
            <w:r w:rsidRPr="00842748">
              <w:rPr>
                <w:rFonts w:eastAsia="SimSun"/>
              </w:rPr>
              <w:t xml:space="preserve">, since the concentration of propane is </w:t>
            </w:r>
            <w:ins w:id="177" w:author="Robert Daly" w:date="2018-11-01T17:00:00Z">
              <w:r>
                <w:rPr>
                  <w:rFonts w:eastAsia="SimSun"/>
                </w:rPr>
                <w:t>outside</w:t>
              </w:r>
            </w:ins>
            <w:del w:id="178" w:author="Robert Daly" w:date="2018-11-01T17:00:00Z">
              <w:r w:rsidRPr="00842748" w:rsidDel="005970E7">
                <w:rPr>
                  <w:rFonts w:eastAsia="SimSun"/>
                </w:rPr>
                <w:delText>within</w:delText>
              </w:r>
            </w:del>
            <w:r w:rsidRPr="00842748">
              <w:rPr>
                <w:rFonts w:eastAsia="SimSun"/>
              </w:rPr>
              <w:t xml:space="preserve"> the explosive range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No, since the concentration of oxygen will increase and </w:t>
            </w:r>
            <w:r w:rsidRPr="00842748">
              <w:rPr>
                <w:rFonts w:eastAsia="SimSun"/>
              </w:rPr>
              <w:tab/>
              <w:t xml:space="preserve">the mixture will become explosive </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Yes, since the oxygen content in</w:t>
            </w:r>
            <w:r w:rsidR="005A0637">
              <w:rPr>
                <w:rFonts w:eastAsia="SimSun"/>
              </w:rPr>
              <w:t xml:space="preserve"> the cargo tank is less than 10 </w:t>
            </w:r>
            <w:r w:rsidRPr="00842748">
              <w:rPr>
                <w:rFonts w:eastAsia="SimSun"/>
              </w:rPr>
              <w:t xml:space="preserve">volume per cent </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Yes, since there is sufficient nitrogen in the cargo tank</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6B5134">
        <w:tc>
          <w:tcPr>
            <w:tcW w:w="1560" w:type="dxa"/>
            <w:tcBorders>
              <w:top w:val="single" w:sz="4" w:space="0" w:color="auto"/>
              <w:left w:val="nil"/>
              <w:bottom w:val="single" w:sz="4" w:space="0" w:color="auto"/>
              <w:right w:val="nil"/>
            </w:tcBorders>
            <w:hideMark/>
          </w:tcPr>
          <w:p w:rsidR="00D02926" w:rsidRPr="00842748" w:rsidRDefault="00D02926" w:rsidP="00714EF4">
            <w:pPr>
              <w:suppressAutoHyphens w:val="0"/>
              <w:spacing w:before="40" w:after="120"/>
              <w:ind w:right="113"/>
              <w:rPr>
                <w:rFonts w:eastAsia="SimSun"/>
              </w:rPr>
            </w:pPr>
            <w:r w:rsidRPr="00842748">
              <w:rPr>
                <w:rFonts w:eastAsia="SimSun"/>
              </w:rPr>
              <w:t>232 03.0-07</w:t>
            </w:r>
          </w:p>
        </w:tc>
        <w:tc>
          <w:tcPr>
            <w:tcW w:w="5811" w:type="dxa"/>
            <w:tcBorders>
              <w:top w:val="single" w:sz="4" w:space="0" w:color="auto"/>
              <w:left w:val="nil"/>
              <w:bottom w:val="single" w:sz="4" w:space="0" w:color="auto"/>
              <w:right w:val="nil"/>
            </w:tcBorders>
            <w:hideMark/>
          </w:tcPr>
          <w:p w:rsidR="00D02926" w:rsidRPr="00842748" w:rsidRDefault="00D02926" w:rsidP="00714EF4">
            <w:pPr>
              <w:suppressAutoHyphens w:val="0"/>
              <w:spacing w:before="40" w:after="120"/>
              <w:ind w:right="113"/>
              <w:rPr>
                <w:rFonts w:eastAsia="SimSun"/>
              </w:rPr>
            </w:pPr>
            <w:r w:rsidRPr="00842748">
              <w:rPr>
                <w:rFonts w:eastAsia="SimSun"/>
              </w:rPr>
              <w:t>Critical dilution rate</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714EF4">
        <w:tc>
          <w:tcPr>
            <w:tcW w:w="1560" w:type="dxa"/>
            <w:tcBorders>
              <w:top w:val="single" w:sz="4" w:space="0" w:color="auto"/>
              <w:left w:val="nil"/>
              <w:bottom w:val="nil"/>
              <w:right w:val="nil"/>
            </w:tcBorders>
          </w:tcPr>
          <w:p w:rsidR="00D02926" w:rsidRPr="00842748" w:rsidRDefault="00D02926" w:rsidP="00714EF4">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714EF4">
            <w:pPr>
              <w:suppressAutoHyphens w:val="0"/>
              <w:spacing w:before="40" w:after="120"/>
              <w:ind w:right="113"/>
              <w:rPr>
                <w:rFonts w:eastAsia="SimSun"/>
              </w:rPr>
            </w:pPr>
            <w:r w:rsidRPr="00842748">
              <w:rPr>
                <w:rFonts w:eastAsia="SimSun"/>
              </w:rPr>
              <w:t>A cargo tank contains a mixture of gases composed of nitrogen, oxygen and n-butane, with 3 volume per cent oxygen and less than 2 volume per cent n-butane. Should this cargo tank be flushed with air?</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714EF4">
        <w:tc>
          <w:tcPr>
            <w:tcW w:w="1560" w:type="dxa"/>
            <w:tcBorders>
              <w:top w:val="nil"/>
              <w:left w:val="nil"/>
              <w:bottom w:val="nil"/>
              <w:right w:val="nil"/>
            </w:tcBorders>
          </w:tcPr>
          <w:p w:rsidR="00D02926" w:rsidRPr="00842748" w:rsidRDefault="00D02926" w:rsidP="00714EF4">
            <w:pPr>
              <w:suppressAutoHyphens w:val="0"/>
              <w:spacing w:before="40" w:after="120"/>
              <w:ind w:right="113"/>
              <w:rPr>
                <w:rFonts w:eastAsia="SimSun"/>
              </w:rPr>
            </w:pPr>
          </w:p>
        </w:tc>
        <w:tc>
          <w:tcPr>
            <w:tcW w:w="5811" w:type="dxa"/>
            <w:tcBorders>
              <w:top w:val="nil"/>
              <w:left w:val="nil"/>
              <w:bottom w:val="nil"/>
              <w:right w:val="nil"/>
            </w:tcBorders>
            <w:hideMark/>
          </w:tcPr>
          <w:p w:rsidR="00D02926" w:rsidRPr="00842748" w:rsidRDefault="00D02926" w:rsidP="00714EF4">
            <w:pPr>
              <w:suppressAutoHyphens w:val="0"/>
              <w:spacing w:before="40" w:after="120"/>
              <w:ind w:left="567" w:right="113" w:hanging="567"/>
              <w:rPr>
                <w:rFonts w:eastAsia="SimSun"/>
              </w:rPr>
            </w:pPr>
            <w:r w:rsidRPr="00842748">
              <w:rPr>
                <w:rFonts w:eastAsia="SimSun"/>
              </w:rPr>
              <w:t>A</w:t>
            </w:r>
            <w:r w:rsidRPr="00842748">
              <w:rPr>
                <w:rFonts w:eastAsia="SimSun"/>
              </w:rPr>
              <w:tab/>
              <w:t>No, since the concentration of butane is within the explosive range</w:t>
            </w:r>
          </w:p>
          <w:p w:rsidR="00D02926" w:rsidRPr="00842748" w:rsidRDefault="00D02926" w:rsidP="00714EF4">
            <w:pPr>
              <w:suppressAutoHyphens w:val="0"/>
              <w:spacing w:before="40" w:after="120"/>
              <w:ind w:left="567" w:right="113" w:hanging="567"/>
              <w:rPr>
                <w:rFonts w:eastAsia="SimSun"/>
              </w:rPr>
            </w:pPr>
            <w:r w:rsidRPr="00842748">
              <w:rPr>
                <w:rFonts w:eastAsia="SimSun"/>
              </w:rPr>
              <w:t>B</w:t>
            </w:r>
            <w:r w:rsidRPr="00842748">
              <w:rPr>
                <w:rFonts w:eastAsia="SimSun"/>
              </w:rPr>
              <w:tab/>
              <w:t>No, since, when diluted with air, the concentration of oxygen will increase and the mixture will become explosive</w:t>
            </w:r>
          </w:p>
          <w:p w:rsidR="00D02926" w:rsidRPr="00842748" w:rsidRDefault="00D02926" w:rsidP="00714EF4">
            <w:pPr>
              <w:suppressAutoHyphens w:val="0"/>
              <w:spacing w:before="40" w:after="120"/>
              <w:ind w:left="567" w:right="113" w:hanging="567"/>
              <w:rPr>
                <w:rFonts w:eastAsia="SimSun"/>
              </w:rPr>
            </w:pPr>
            <w:r w:rsidRPr="00842748">
              <w:rPr>
                <w:rFonts w:eastAsia="SimSun"/>
              </w:rPr>
              <w:t>C</w:t>
            </w:r>
            <w:r w:rsidRPr="00842748">
              <w:rPr>
                <w:rFonts w:eastAsia="SimSun"/>
              </w:rPr>
              <w:tab/>
              <w:t>Yes, since the concentrations of butane and oxygen are so low that if diluted with air, a non-explosive mixture is formed</w:t>
            </w:r>
          </w:p>
          <w:p w:rsidR="00D02926" w:rsidRPr="00842748" w:rsidRDefault="00D02926" w:rsidP="00714EF4">
            <w:pPr>
              <w:suppressAutoHyphens w:val="0"/>
              <w:spacing w:before="40" w:after="120"/>
              <w:ind w:left="567" w:right="113" w:hanging="567"/>
              <w:rPr>
                <w:rFonts w:eastAsia="SimSun"/>
              </w:rPr>
            </w:pPr>
            <w:r w:rsidRPr="00842748">
              <w:rPr>
                <w:rFonts w:eastAsia="SimSun"/>
              </w:rPr>
              <w:t>D</w:t>
            </w:r>
            <w:r w:rsidRPr="00842748">
              <w:rPr>
                <w:rFonts w:eastAsia="SimSun"/>
              </w:rPr>
              <w:tab/>
              <w:t>Yes, since the concentration of butane is below the lower explosive limit</w:t>
            </w:r>
          </w:p>
        </w:tc>
        <w:tc>
          <w:tcPr>
            <w:tcW w:w="1134" w:type="dxa"/>
            <w:tcBorders>
              <w:top w:val="nil"/>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714EF4">
        <w:tc>
          <w:tcPr>
            <w:tcW w:w="1560" w:type="dxa"/>
            <w:tcBorders>
              <w:top w:val="nil"/>
              <w:left w:val="nil"/>
              <w:bottom w:val="single" w:sz="4" w:space="0" w:color="auto"/>
              <w:right w:val="nil"/>
            </w:tcBorders>
            <w:hideMark/>
          </w:tcPr>
          <w:p w:rsidR="00D02926" w:rsidRPr="00842748" w:rsidRDefault="00D02926" w:rsidP="00D86F60">
            <w:pPr>
              <w:keepNext/>
              <w:keepLines/>
              <w:suppressAutoHyphens w:val="0"/>
              <w:spacing w:before="40" w:after="120"/>
              <w:ind w:right="113"/>
              <w:rPr>
                <w:rFonts w:eastAsia="SimSun"/>
              </w:rPr>
            </w:pPr>
            <w:r w:rsidRPr="00842748">
              <w:rPr>
                <w:rFonts w:eastAsia="SimSun"/>
              </w:rPr>
              <w:t>232 03.0-08</w:t>
            </w:r>
          </w:p>
        </w:tc>
        <w:tc>
          <w:tcPr>
            <w:tcW w:w="5811" w:type="dxa"/>
            <w:tcBorders>
              <w:top w:val="nil"/>
              <w:left w:val="nil"/>
              <w:bottom w:val="single" w:sz="4" w:space="0" w:color="auto"/>
              <w:right w:val="nil"/>
            </w:tcBorders>
            <w:hideMark/>
          </w:tcPr>
          <w:p w:rsidR="00D02926" w:rsidRPr="00842748" w:rsidRDefault="00D02926" w:rsidP="00D86F60">
            <w:pPr>
              <w:keepNext/>
              <w:keepLines/>
              <w:suppressAutoHyphens w:val="0"/>
              <w:spacing w:before="40" w:after="120"/>
              <w:ind w:right="113"/>
              <w:rPr>
                <w:rFonts w:eastAsia="SimSun"/>
              </w:rPr>
            </w:pPr>
            <w:r w:rsidRPr="00842748">
              <w:rPr>
                <w:rFonts w:eastAsia="SimSun"/>
              </w:rPr>
              <w:t>Risk of explosion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nil"/>
              <w:right w:val="nil"/>
            </w:tcBorders>
          </w:tcPr>
          <w:p w:rsidR="00D02926" w:rsidRPr="00842748" w:rsidRDefault="00D02926" w:rsidP="00D86F60">
            <w:pPr>
              <w:keepNext/>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D86F60">
            <w:pPr>
              <w:keepNext/>
              <w:keepLines/>
              <w:suppressAutoHyphens w:val="0"/>
              <w:spacing w:before="40" w:after="120"/>
              <w:ind w:right="113"/>
              <w:rPr>
                <w:rFonts w:eastAsia="SimSun"/>
              </w:rPr>
            </w:pPr>
            <w:r w:rsidRPr="00842748">
              <w:rPr>
                <w:rFonts w:eastAsia="SimSun"/>
              </w:rPr>
              <w:t>Propane gas is under pressure in a closed system. The propane escapes through a small leak to the outside. What will happen to the propane gas?</w:t>
            </w:r>
          </w:p>
          <w:p w:rsidR="00D02926" w:rsidRPr="00842748" w:rsidRDefault="00D02926" w:rsidP="00D86F60">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It will spontaneously combust</w:t>
            </w:r>
          </w:p>
          <w:p w:rsidR="00D02926" w:rsidRPr="00842748" w:rsidRDefault="00D02926" w:rsidP="00D86F60">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It will mix with the air and form an explosive mixture</w:t>
            </w:r>
          </w:p>
          <w:p w:rsidR="00D02926" w:rsidRPr="00842748" w:rsidRDefault="00D02926" w:rsidP="00D86F60">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Being a heavy gas, a high concentration will remain near the source </w:t>
            </w:r>
          </w:p>
          <w:p w:rsidR="00D02926" w:rsidRPr="00842748" w:rsidRDefault="00D02926" w:rsidP="00D86F60">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It will not mix with the air but will rise unmixed</w:t>
            </w:r>
          </w:p>
        </w:tc>
        <w:tc>
          <w:tcPr>
            <w:tcW w:w="1134" w:type="dxa"/>
            <w:tcBorders>
              <w:top w:val="single" w:sz="4" w:space="0" w:color="auto"/>
              <w:left w:val="nil"/>
              <w:bottom w:val="nil"/>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03.0-09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Explosive limit and static electricity</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An area contains air with 5 volume per cent propane gas. A spark occurs as a result of a discharge of static electricity. Will the spark cause the propane/air mixture to ignite?</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 xml:space="preserve">No, since the ignition energy of the spark is </w:t>
            </w:r>
            <w:ins w:id="179" w:author="Robert Daly" w:date="2018-11-01T11:46:00Z">
              <w:r>
                <w:rPr>
                  <w:rFonts w:eastAsia="SimSun"/>
                </w:rPr>
                <w:t>definitely</w:t>
              </w:r>
            </w:ins>
            <w:ins w:id="180" w:author="Robert Daly" w:date="2018-11-01T10:59:00Z">
              <w:r>
                <w:rPr>
                  <w:rFonts w:eastAsia="SimSun"/>
                </w:rPr>
                <w:t xml:space="preserve"> </w:t>
              </w:r>
            </w:ins>
            <w:r w:rsidRPr="00842748">
              <w:rPr>
                <w:rFonts w:eastAsia="SimSun"/>
              </w:rPr>
              <w:t>too weak</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No, since the concentration of propane is too low</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No, since the concentration of propane is too high</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 xml:space="preserve">Yes, since </w:t>
            </w:r>
            <w:del w:id="181" w:author="Robert Daly" w:date="2018-11-01T10:59:00Z">
              <w:r w:rsidRPr="00842748" w:rsidDel="006A3924">
                <w:rPr>
                  <w:rFonts w:eastAsia="SimSun"/>
                </w:rPr>
                <w:delText xml:space="preserve">the ignition energy of the spark is sufficient and </w:delText>
              </w:r>
            </w:del>
            <w:r w:rsidRPr="00842748">
              <w:rPr>
                <w:rFonts w:eastAsia="SimSun"/>
              </w:rPr>
              <w:t xml:space="preserve">the concentration of propane is within the explosive range </w:t>
            </w:r>
          </w:p>
        </w:tc>
        <w:tc>
          <w:tcPr>
            <w:tcW w:w="1134" w:type="dxa"/>
            <w:tcBorders>
              <w:top w:val="single" w:sz="4" w:space="0" w:color="auto"/>
              <w:left w:val="nil"/>
              <w:bottom w:val="single" w:sz="12" w:space="0" w:color="auto"/>
              <w:right w:val="nil"/>
            </w:tcBorders>
          </w:tcPr>
          <w:p w:rsidR="00D02926" w:rsidRPr="00842748" w:rsidRDefault="00D02926" w:rsidP="00154F84">
            <w:pPr>
              <w:suppressAutoHyphens w:val="0"/>
              <w:spacing w:before="40" w:after="120"/>
              <w:ind w:right="113"/>
              <w:rPr>
                <w:rFonts w:eastAsia="SimSun"/>
              </w:rPr>
            </w:pPr>
          </w:p>
        </w:tc>
      </w:tr>
    </w:tbl>
    <w:p w:rsidR="00D02926" w:rsidRPr="008151E2" w:rsidRDefault="008151E2" w:rsidP="008151E2">
      <w:pPr>
        <w:spacing w:line="240" w:lineRule="auto"/>
        <w:rPr>
          <w:sz w:val="10"/>
          <w:szCs w:val="10"/>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9B2918">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4: Health risks</w:t>
            </w:r>
          </w:p>
        </w:tc>
      </w:tr>
      <w:tr w:rsidR="00D02926" w:rsidRPr="00842748" w:rsidTr="009B2918">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77056" w:rsidRPr="00842748" w:rsidTr="009B2918">
        <w:trPr>
          <w:trHeight w:hRule="exact" w:val="113"/>
          <w:tblHeader/>
        </w:trPr>
        <w:tc>
          <w:tcPr>
            <w:tcW w:w="1560" w:type="dxa"/>
            <w:tcBorders>
              <w:top w:val="single" w:sz="12" w:space="0" w:color="auto"/>
              <w:left w:val="nil"/>
              <w:bottom w:val="nil"/>
              <w:right w:val="nil"/>
            </w:tcBorders>
          </w:tcPr>
          <w:p w:rsidR="00D77056" w:rsidRPr="00842748" w:rsidRDefault="00D77056" w:rsidP="00891FDA">
            <w:pPr>
              <w:suppressAutoHyphens w:val="0"/>
              <w:spacing w:before="40" w:after="120"/>
              <w:ind w:right="113"/>
              <w:rPr>
                <w:rFonts w:eastAsia="SimSun"/>
              </w:rPr>
            </w:pPr>
          </w:p>
        </w:tc>
        <w:tc>
          <w:tcPr>
            <w:tcW w:w="5811" w:type="dxa"/>
            <w:tcBorders>
              <w:top w:val="single" w:sz="12" w:space="0" w:color="auto"/>
              <w:left w:val="nil"/>
              <w:bottom w:val="nil"/>
              <w:right w:val="nil"/>
            </w:tcBorders>
          </w:tcPr>
          <w:p w:rsidR="00D77056" w:rsidRPr="00842748" w:rsidRDefault="00D77056" w:rsidP="00891FDA">
            <w:pPr>
              <w:suppressAutoHyphens w:val="0"/>
              <w:spacing w:before="40" w:after="120"/>
              <w:ind w:right="113"/>
              <w:rPr>
                <w:rFonts w:eastAsia="SimSun"/>
              </w:rPr>
            </w:pPr>
          </w:p>
        </w:tc>
        <w:tc>
          <w:tcPr>
            <w:tcW w:w="1134" w:type="dxa"/>
            <w:tcBorders>
              <w:top w:val="single" w:sz="12" w:space="0" w:color="auto"/>
              <w:left w:val="nil"/>
              <w:bottom w:val="nil"/>
              <w:right w:val="nil"/>
            </w:tcBorders>
          </w:tcPr>
          <w:p w:rsidR="00D77056" w:rsidRPr="00842748" w:rsidRDefault="00D77056" w:rsidP="00891FDA">
            <w:pPr>
              <w:suppressAutoHyphens w:val="0"/>
              <w:spacing w:before="40" w:after="120"/>
              <w:ind w:right="113"/>
              <w:rPr>
                <w:rFonts w:eastAsia="SimSun"/>
              </w:rPr>
            </w:pPr>
          </w:p>
        </w:tc>
      </w:tr>
      <w:tr w:rsidR="00D02926" w:rsidRPr="00842748" w:rsidTr="00D77056">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04.0-01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Imminent hazards</w:t>
            </w:r>
          </w:p>
        </w:tc>
        <w:tc>
          <w:tcPr>
            <w:tcW w:w="1134" w:type="dxa"/>
            <w:tcBorders>
              <w:top w:val="nil"/>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of the following substances is toxic and corrosive and poses an imminent inhalation hazard?</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UN No. 1005, AMMONIA, ANHYDROUS</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UN No. 1010, 1,2-BUTADIENE, STABILIZED</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UN No. 1969, ISOBUTANE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D</w:t>
            </w:r>
            <w:r w:rsidRPr="00842748">
              <w:rPr>
                <w:rFonts w:eastAsia="SimSun"/>
                <w:lang w:val="es-ES"/>
              </w:rPr>
              <w:tab/>
              <w:t>UN No. 1978, PROPANE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04.0-02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Delayed effect</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of the following substances is carcinogenic?</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UN No. 1005, AMMONIA, ANHYDROUS</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UN No. 1010, 1,2-BUTADIENE, STABILIZED</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UN No. 1962, ETHYLENE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D</w:t>
            </w:r>
            <w:r w:rsidRPr="00842748">
              <w:rPr>
                <w:rFonts w:eastAsia="SimSun"/>
                <w:lang w:val="es-ES"/>
              </w:rPr>
              <w:tab/>
              <w:t xml:space="preserve">UN No. 1969, ISOBUTANE </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lang w:val="es-ES"/>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04.0-03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Anaesthetizing effect</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714A5E" w:rsidTr="005C4A1F">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Which of the following gases has an immediate effect via inhalation on the central nervous system and an anaesthetizing effect with prolonged exposure or at a high concentration? </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UN No. 1011, BUTANE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UN No. 1969, ISOBUTANE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UN No. 1077, PROPYLENE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D</w:t>
            </w:r>
            <w:r w:rsidRPr="00842748">
              <w:rPr>
                <w:rFonts w:eastAsia="SimSun"/>
                <w:lang w:val="es-ES"/>
              </w:rPr>
              <w:tab/>
              <w:t>UN No. 1086, VINYL CHLORIDE, STABILIZED</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lang w:val="es-ES"/>
              </w:rPr>
            </w:pPr>
          </w:p>
        </w:tc>
      </w:tr>
      <w:tr w:rsidR="00D02926" w:rsidRPr="00842748" w:rsidTr="005C4A1F">
        <w:tc>
          <w:tcPr>
            <w:tcW w:w="1560" w:type="dxa"/>
            <w:tcBorders>
              <w:top w:val="single" w:sz="4" w:space="0" w:color="auto"/>
              <w:left w:val="nil"/>
              <w:bottom w:val="single" w:sz="4" w:space="0" w:color="auto"/>
              <w:right w:val="nil"/>
            </w:tcBorders>
            <w:hideMark/>
          </w:tcPr>
          <w:p w:rsidR="00D02926" w:rsidRPr="00842748" w:rsidRDefault="00D02926" w:rsidP="007521F6">
            <w:pPr>
              <w:suppressAutoHyphens w:val="0"/>
              <w:spacing w:before="40" w:after="120"/>
              <w:ind w:right="113"/>
              <w:rPr>
                <w:rFonts w:eastAsia="SimSun"/>
              </w:rPr>
            </w:pPr>
            <w:r w:rsidRPr="00842748">
              <w:rPr>
                <w:rFonts w:eastAsia="SimSun"/>
              </w:rPr>
              <w:t>232 04.0-04</w:t>
            </w:r>
          </w:p>
        </w:tc>
        <w:tc>
          <w:tcPr>
            <w:tcW w:w="5811" w:type="dxa"/>
            <w:tcBorders>
              <w:top w:val="single" w:sz="4" w:space="0" w:color="auto"/>
              <w:left w:val="nil"/>
              <w:bottom w:val="single" w:sz="4" w:space="0" w:color="auto"/>
              <w:right w:val="nil"/>
            </w:tcBorders>
            <w:hideMark/>
          </w:tcPr>
          <w:p w:rsidR="00D02926" w:rsidRPr="00842748" w:rsidRDefault="00D02926" w:rsidP="007521F6">
            <w:pPr>
              <w:suppressAutoHyphens w:val="0"/>
              <w:spacing w:before="40" w:after="120"/>
              <w:ind w:right="113"/>
              <w:rPr>
                <w:rFonts w:eastAsia="SimSun"/>
              </w:rPr>
            </w:pPr>
            <w:r w:rsidRPr="00842748">
              <w:rPr>
                <w:rFonts w:eastAsia="SimSun"/>
              </w:rPr>
              <w:t xml:space="preserve">Definition of the maximum workplace concentration </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7521F6">
        <w:tc>
          <w:tcPr>
            <w:tcW w:w="1560" w:type="dxa"/>
            <w:tcBorders>
              <w:top w:val="single" w:sz="4" w:space="0" w:color="auto"/>
              <w:left w:val="nil"/>
              <w:bottom w:val="nil"/>
              <w:right w:val="nil"/>
            </w:tcBorders>
          </w:tcPr>
          <w:p w:rsidR="00D02926" w:rsidRPr="00842748" w:rsidRDefault="00D02926" w:rsidP="007521F6">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7521F6">
            <w:pPr>
              <w:suppressAutoHyphens w:val="0"/>
              <w:spacing w:before="40" w:after="120"/>
              <w:ind w:right="113"/>
              <w:rPr>
                <w:rFonts w:eastAsia="SimSun"/>
              </w:rPr>
            </w:pPr>
            <w:r w:rsidRPr="00842748">
              <w:rPr>
                <w:rFonts w:eastAsia="SimSun"/>
              </w:rPr>
              <w:t xml:space="preserve">What is meant by the maximum workplace concentration of a substance? </w:t>
            </w:r>
          </w:p>
          <w:p w:rsidR="00D02926" w:rsidRPr="00842748" w:rsidRDefault="00D02926" w:rsidP="007521F6">
            <w:pPr>
              <w:suppressAutoHyphens w:val="0"/>
              <w:spacing w:before="40" w:after="120"/>
              <w:ind w:left="567" w:right="113" w:hanging="567"/>
              <w:rPr>
                <w:rFonts w:eastAsia="SimSun"/>
              </w:rPr>
            </w:pPr>
            <w:r w:rsidRPr="00842748">
              <w:rPr>
                <w:rFonts w:eastAsia="SimSun"/>
              </w:rPr>
              <w:t>A</w:t>
            </w:r>
            <w:r w:rsidRPr="00842748">
              <w:rPr>
                <w:rFonts w:eastAsia="SimSun"/>
              </w:rPr>
              <w:tab/>
              <w:t>The maximum acceptable concentration for an unspecified period of exposure</w:t>
            </w:r>
          </w:p>
          <w:p w:rsidR="00D02926" w:rsidRPr="00842748" w:rsidRDefault="00D02926" w:rsidP="007521F6">
            <w:pPr>
              <w:suppressAutoHyphens w:val="0"/>
              <w:spacing w:before="40" w:after="120"/>
              <w:ind w:left="567" w:right="113" w:hanging="567"/>
              <w:rPr>
                <w:rFonts w:eastAsia="SimSun"/>
              </w:rPr>
            </w:pPr>
            <w:r w:rsidRPr="00842748">
              <w:rPr>
                <w:rFonts w:eastAsia="SimSun"/>
              </w:rPr>
              <w:t>B</w:t>
            </w:r>
            <w:r w:rsidRPr="00842748">
              <w:rPr>
                <w:rFonts w:eastAsia="SimSun"/>
              </w:rPr>
              <w:tab/>
              <w:t>The maximum acceptable concentration to safeguard health</w:t>
            </w:r>
          </w:p>
          <w:p w:rsidR="00D02926" w:rsidRPr="00842748" w:rsidRDefault="00D02926" w:rsidP="007521F6">
            <w:pPr>
              <w:suppressAutoHyphens w:val="0"/>
              <w:spacing w:before="40" w:after="120"/>
              <w:ind w:left="567" w:right="113" w:hanging="567"/>
              <w:rPr>
                <w:rFonts w:eastAsia="SimSun"/>
              </w:rPr>
            </w:pPr>
            <w:r w:rsidRPr="00842748">
              <w:rPr>
                <w:rFonts w:eastAsia="SimSun"/>
              </w:rPr>
              <w:t>C</w:t>
            </w:r>
            <w:r w:rsidRPr="00842748">
              <w:rPr>
                <w:rFonts w:eastAsia="SimSun"/>
              </w:rPr>
              <w:tab/>
              <w:t>The maximum permissible concentration of the substance in air at which even an exposure of 8 hours per day and a maximum of 40 hours per week does not have adverse effects on health</w:t>
            </w:r>
          </w:p>
          <w:p w:rsidR="00D02926" w:rsidRPr="00842748" w:rsidRDefault="00D02926" w:rsidP="007521F6">
            <w:pPr>
              <w:suppressAutoHyphens w:val="0"/>
              <w:spacing w:before="40" w:after="120"/>
              <w:ind w:left="567" w:right="113" w:hanging="567"/>
              <w:rPr>
                <w:rFonts w:eastAsia="SimSun"/>
              </w:rPr>
            </w:pPr>
            <w:r w:rsidRPr="00842748">
              <w:rPr>
                <w:rFonts w:eastAsia="SimSun"/>
              </w:rPr>
              <w:t>D</w:t>
            </w:r>
            <w:r w:rsidRPr="00842748">
              <w:rPr>
                <w:rFonts w:eastAsia="SimSun"/>
              </w:rPr>
              <w:tab/>
              <w:t>The acceptable average minimum concentration of the substance in air</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7521F6">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04.0-05</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Definition of the maximum workplace concentration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What is meant by the maximum workplace concentration of a substance?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 xml:space="preserve">The average maximum acceptable gas concentration over time of the substance in air for 15 </w:t>
            </w:r>
            <w:r w:rsidR="003D3D69">
              <w:rPr>
                <w:rFonts w:eastAsia="SimSun"/>
              </w:rPr>
              <w:t>minutes and for not more than 8 </w:t>
            </w:r>
            <w:r w:rsidRPr="00842748">
              <w:rPr>
                <w:rFonts w:eastAsia="SimSun"/>
              </w:rPr>
              <w:t>hours per day</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The average maximum acceptable gas concentration over time of the substance in air for one hour and not more than eight hours per day</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The maximum permissible concentration of the substance in air at which exposure for 8 ho</w:t>
            </w:r>
            <w:r w:rsidR="0017564B">
              <w:rPr>
                <w:rFonts w:eastAsia="SimSun"/>
              </w:rPr>
              <w:t>urs per day and a maximum of 40 </w:t>
            </w:r>
            <w:r w:rsidRPr="00842748">
              <w:rPr>
                <w:rFonts w:eastAsia="SimSun"/>
              </w:rPr>
              <w:t>hours per week does not have adverse effects on health</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The average maximum acceptable concentration over time of the substance in air for one hour and not more than eight hours per week</w:t>
            </w:r>
          </w:p>
        </w:tc>
        <w:tc>
          <w:tcPr>
            <w:tcW w:w="1134" w:type="dxa"/>
            <w:tcBorders>
              <w:top w:val="single" w:sz="4" w:space="0" w:color="auto"/>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04.0-06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Exceeding the maximum workplace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82C8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substance has a maximum workplace concentration of 1 ppm. What is the maximum amount of time a person can remain in an area where the concentration of the substance is 150 ppm?</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One minute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area should not be entered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One hour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 xml:space="preserve">Eight hours </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0B429A">
        <w:tc>
          <w:tcPr>
            <w:tcW w:w="1560"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ind w:right="113"/>
              <w:rPr>
                <w:rFonts w:eastAsia="SimSun"/>
              </w:rPr>
            </w:pPr>
            <w:r w:rsidRPr="00842748">
              <w:rPr>
                <w:rFonts w:eastAsia="SimSun"/>
              </w:rPr>
              <w:t>232 04.0-07</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ind w:right="113"/>
              <w:rPr>
                <w:rFonts w:eastAsia="SimSun"/>
              </w:rPr>
            </w:pPr>
            <w:r w:rsidRPr="00842748">
              <w:rPr>
                <w:rFonts w:eastAsia="SimSun"/>
              </w:rPr>
              <w:t>Maximum workplace concentration — odour threshold</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suppressAutoHyphens w:val="0"/>
              <w:spacing w:before="40" w:after="120"/>
              <w:ind w:right="113"/>
              <w:rPr>
                <w:rFonts w:eastAsia="SimSun"/>
              </w:rPr>
            </w:pPr>
            <w:r w:rsidRPr="00842748">
              <w:rPr>
                <w:rFonts w:eastAsia="SimSun"/>
              </w:rPr>
              <w:t>A</w:t>
            </w:r>
          </w:p>
        </w:tc>
      </w:tr>
      <w:tr w:rsidR="00D02926" w:rsidRPr="00842748" w:rsidTr="000B429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substance has a maximum workplace concentration of 100 ppm and an odour threshold of 200 ppm. If the substance’s odour cannot be detected in an area, what can be concluded with regard to health risks?</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It could be hazardous, since the maximum workplace concentration may be exceeded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There is no risk, since the concentration is less than the maximum workplace concentration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There is no risk, since the concentration is higher than 200 ppm</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It is hazardous, since the concentration is higher than 200 ppm</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0B429A">
        <w:tc>
          <w:tcPr>
            <w:tcW w:w="1560" w:type="dxa"/>
            <w:tcBorders>
              <w:top w:val="nil"/>
              <w:left w:val="nil"/>
              <w:bottom w:val="single" w:sz="4" w:space="0" w:color="auto"/>
              <w:right w:val="nil"/>
            </w:tcBorders>
            <w:hideMark/>
          </w:tcPr>
          <w:p w:rsidR="00D02926" w:rsidRPr="00842748" w:rsidRDefault="00D02926" w:rsidP="000B429A">
            <w:pPr>
              <w:keepNext/>
              <w:keepLines/>
              <w:suppressAutoHyphens w:val="0"/>
              <w:spacing w:before="40" w:after="120"/>
              <w:ind w:right="113"/>
              <w:rPr>
                <w:rFonts w:eastAsia="SimSun"/>
              </w:rPr>
            </w:pPr>
            <w:r w:rsidRPr="00842748">
              <w:rPr>
                <w:rFonts w:eastAsia="SimSun"/>
              </w:rPr>
              <w:t>232 04.0-08</w:t>
            </w:r>
          </w:p>
        </w:tc>
        <w:tc>
          <w:tcPr>
            <w:tcW w:w="5811" w:type="dxa"/>
            <w:tcBorders>
              <w:top w:val="nil"/>
              <w:left w:val="nil"/>
              <w:bottom w:val="single" w:sz="4" w:space="0" w:color="auto"/>
              <w:right w:val="nil"/>
            </w:tcBorders>
            <w:hideMark/>
          </w:tcPr>
          <w:p w:rsidR="00D02926" w:rsidRPr="00842748" w:rsidRDefault="00D02926" w:rsidP="000B429A">
            <w:pPr>
              <w:keepNext/>
              <w:keepLines/>
              <w:suppressAutoHyphens w:val="0"/>
              <w:spacing w:before="40" w:after="120"/>
              <w:ind w:right="113"/>
              <w:rPr>
                <w:rFonts w:eastAsia="SimSun"/>
              </w:rPr>
            </w:pPr>
            <w:r w:rsidRPr="00842748">
              <w:rPr>
                <w:rFonts w:eastAsia="SimSun"/>
              </w:rPr>
              <w:t>Deleted (2007)</w:t>
            </w:r>
          </w:p>
        </w:tc>
        <w:tc>
          <w:tcPr>
            <w:tcW w:w="1134" w:type="dxa"/>
            <w:tcBorders>
              <w:top w:val="nil"/>
              <w:left w:val="nil"/>
              <w:bottom w:val="single" w:sz="4" w:space="0" w:color="auto"/>
              <w:right w:val="nil"/>
            </w:tcBorders>
          </w:tcPr>
          <w:p w:rsidR="00D02926" w:rsidRPr="00842748" w:rsidRDefault="00D02926" w:rsidP="00154F84">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04.0-09</w:t>
            </w: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Asphyxiation</w:t>
            </w:r>
          </w:p>
        </w:tc>
        <w:tc>
          <w:tcPr>
            <w:tcW w:w="1134" w:type="dxa"/>
            <w:tcBorders>
              <w:top w:val="single" w:sz="4" w:space="0" w:color="auto"/>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Following a leak, a large cloud of propane gas forms above deck. Irrespective of the combustion hazard, is it dangerous to go above deck without a self-contained breathing apparatus?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No, since propane is not a toxic gas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No, since propane is not harmful to the lungs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Yes, since propane displaces air and can also have an asphyxiating effect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Yes, since propane is a toxic gas</w:t>
            </w:r>
          </w:p>
        </w:tc>
        <w:tc>
          <w:tcPr>
            <w:tcW w:w="1134" w:type="dxa"/>
            <w:tcBorders>
              <w:top w:val="single" w:sz="4" w:space="0" w:color="auto"/>
              <w:left w:val="nil"/>
              <w:bottom w:val="single" w:sz="12" w:space="0" w:color="auto"/>
              <w:right w:val="nil"/>
            </w:tcBorders>
          </w:tcPr>
          <w:p w:rsidR="00D02926" w:rsidRPr="00842748" w:rsidRDefault="00D02926" w:rsidP="00154F84">
            <w:pPr>
              <w:keepNext/>
              <w:keepLines/>
              <w:suppressAutoHyphens w:val="0"/>
              <w:spacing w:before="40" w:after="120"/>
              <w:ind w:right="113"/>
              <w:rPr>
                <w:rFonts w:eastAsia="SimSun"/>
              </w:rPr>
            </w:pPr>
          </w:p>
        </w:tc>
      </w:tr>
    </w:tbl>
    <w:p w:rsidR="00D02926" w:rsidRPr="00842748" w:rsidRDefault="00D02926" w:rsidP="00D02926">
      <w:pPr>
        <w:keepNext/>
        <w:keepLines/>
        <w:tabs>
          <w:tab w:val="right" w:pos="851"/>
        </w:tabs>
        <w:spacing w:before="240" w:after="120" w:line="240" w:lineRule="exact"/>
        <w:ind w:left="1134" w:right="1134" w:hanging="1134"/>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251F11">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right="1134"/>
              <w:rPr>
                <w:rFonts w:eastAsia="SimSun"/>
                <w:b/>
                <w:i/>
                <w:iCs/>
                <w:sz w:val="16"/>
                <w:szCs w:val="16"/>
              </w:rPr>
            </w:pPr>
            <w:r w:rsidRPr="00842748">
              <w:rPr>
                <w:b/>
              </w:rPr>
              <w:t>Examination objective 5.1: Measuring gas concentration</w:t>
            </w:r>
            <w:r w:rsidRPr="00842748">
              <w:rPr>
                <w:b/>
              </w:rPr>
              <w:br/>
              <w:t>Measuring devices</w:t>
            </w:r>
          </w:p>
        </w:tc>
      </w:tr>
      <w:tr w:rsidR="00D02926" w:rsidRPr="00842748" w:rsidTr="00251F11">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251F11" w:rsidRPr="00842748" w:rsidTr="00251F11">
        <w:trPr>
          <w:trHeight w:hRule="exact" w:val="113"/>
          <w:tblHeader/>
        </w:trPr>
        <w:tc>
          <w:tcPr>
            <w:tcW w:w="1560" w:type="dxa"/>
            <w:tcBorders>
              <w:top w:val="single" w:sz="12" w:space="0" w:color="auto"/>
              <w:left w:val="nil"/>
              <w:bottom w:val="nil"/>
              <w:right w:val="nil"/>
            </w:tcBorders>
          </w:tcPr>
          <w:p w:rsidR="00251F11" w:rsidRPr="00842748" w:rsidRDefault="00251F11" w:rsidP="00891FDA">
            <w:pPr>
              <w:suppressAutoHyphens w:val="0"/>
              <w:spacing w:before="40" w:after="120"/>
              <w:ind w:right="113"/>
              <w:rPr>
                <w:rFonts w:eastAsia="SimSun"/>
              </w:rPr>
            </w:pPr>
          </w:p>
        </w:tc>
        <w:tc>
          <w:tcPr>
            <w:tcW w:w="5811" w:type="dxa"/>
            <w:tcBorders>
              <w:top w:val="single" w:sz="12" w:space="0" w:color="auto"/>
              <w:left w:val="nil"/>
              <w:bottom w:val="nil"/>
              <w:right w:val="nil"/>
            </w:tcBorders>
          </w:tcPr>
          <w:p w:rsidR="00251F11" w:rsidRPr="00842748" w:rsidRDefault="00251F11" w:rsidP="00891FDA">
            <w:pPr>
              <w:suppressAutoHyphens w:val="0"/>
              <w:spacing w:before="40" w:after="120"/>
              <w:ind w:right="113"/>
              <w:rPr>
                <w:rFonts w:eastAsia="SimSun"/>
              </w:rPr>
            </w:pPr>
          </w:p>
        </w:tc>
        <w:tc>
          <w:tcPr>
            <w:tcW w:w="1134" w:type="dxa"/>
            <w:tcBorders>
              <w:top w:val="single" w:sz="12" w:space="0" w:color="auto"/>
              <w:left w:val="nil"/>
              <w:bottom w:val="nil"/>
              <w:right w:val="nil"/>
            </w:tcBorders>
          </w:tcPr>
          <w:p w:rsidR="00251F11" w:rsidRPr="00842748" w:rsidRDefault="00251F11" w:rsidP="001B6809">
            <w:pPr>
              <w:suppressAutoHyphens w:val="0"/>
              <w:spacing w:before="40" w:after="120"/>
              <w:ind w:right="113"/>
              <w:jc w:val="center"/>
              <w:rPr>
                <w:rFonts w:eastAsia="SimSun"/>
              </w:rPr>
            </w:pPr>
          </w:p>
        </w:tc>
      </w:tr>
      <w:tr w:rsidR="00D02926" w:rsidRPr="00842748" w:rsidTr="00251F11">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nil"/>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device may be used to measure hydrocarbons in nitrogen?</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flammable gas detector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An oxygen meter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 combined flammable gas detector/oxygen meter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An infrared detector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device should be used to measure small concentrations of toxic gases in nitrogen?</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toximeter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 flammable gas detector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An oxygen meter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An infrared detector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device should be used to measure small concentrations of toxic gases in air?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An infrared detector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 toximeter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 flammable gas detector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 xml:space="preserve">A combined flammable gas detector/oxygen meter </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05.1-04</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D41B48">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device is used to determine the oxygen content in a mixture of gases?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toximeter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 flammable gas detector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An oxygen meter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An infrared detector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D41B48">
        <w:tc>
          <w:tcPr>
            <w:tcW w:w="1560" w:type="dxa"/>
            <w:tcBorders>
              <w:top w:val="single" w:sz="4" w:space="0" w:color="auto"/>
              <w:left w:val="nil"/>
              <w:bottom w:val="single" w:sz="4" w:space="0" w:color="auto"/>
              <w:right w:val="nil"/>
            </w:tcBorders>
            <w:hideMark/>
          </w:tcPr>
          <w:p w:rsidR="00D02926" w:rsidRPr="00842748" w:rsidRDefault="00D02926" w:rsidP="00D41B48">
            <w:pPr>
              <w:suppressAutoHyphens w:val="0"/>
              <w:spacing w:before="40" w:after="120"/>
              <w:ind w:right="113"/>
              <w:rPr>
                <w:rFonts w:eastAsia="SimSun"/>
              </w:rPr>
            </w:pPr>
            <w:r w:rsidRPr="00842748">
              <w:rPr>
                <w:rFonts w:eastAsia="SimSun"/>
              </w:rPr>
              <w:t>232 05.1-05</w:t>
            </w:r>
          </w:p>
        </w:tc>
        <w:tc>
          <w:tcPr>
            <w:tcW w:w="5811" w:type="dxa"/>
            <w:tcBorders>
              <w:top w:val="single" w:sz="4" w:space="0" w:color="auto"/>
              <w:left w:val="nil"/>
              <w:bottom w:val="single" w:sz="4" w:space="0" w:color="auto"/>
              <w:right w:val="nil"/>
            </w:tcBorders>
            <w:hideMark/>
          </w:tcPr>
          <w:p w:rsidR="00D02926" w:rsidRPr="00842748" w:rsidRDefault="00D02926" w:rsidP="00D41B48">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D</w:t>
            </w:r>
          </w:p>
        </w:tc>
      </w:tr>
      <w:tr w:rsidR="00D02926" w:rsidRPr="00842748" w:rsidTr="00D41B48">
        <w:tc>
          <w:tcPr>
            <w:tcW w:w="1560" w:type="dxa"/>
            <w:tcBorders>
              <w:top w:val="single" w:sz="4" w:space="0" w:color="auto"/>
              <w:left w:val="nil"/>
              <w:bottom w:val="nil"/>
              <w:right w:val="nil"/>
            </w:tcBorders>
          </w:tcPr>
          <w:p w:rsidR="00D02926" w:rsidRPr="00842748" w:rsidRDefault="00D02926" w:rsidP="00D41B48">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D41B48">
            <w:pPr>
              <w:suppressAutoHyphens w:val="0"/>
              <w:spacing w:before="40" w:after="120"/>
              <w:ind w:right="113"/>
              <w:rPr>
                <w:rFonts w:eastAsia="SimSun"/>
              </w:rPr>
            </w:pPr>
            <w:r w:rsidRPr="00842748">
              <w:rPr>
                <w:rFonts w:eastAsia="SimSun"/>
              </w:rPr>
              <w:t>How is it determined whether a mixture of gases contains nitrogen?</w:t>
            </w:r>
          </w:p>
          <w:p w:rsidR="00D02926" w:rsidRPr="00842748" w:rsidRDefault="00D02926" w:rsidP="00D41B48">
            <w:pPr>
              <w:suppressAutoHyphens w:val="0"/>
              <w:spacing w:before="40" w:after="120"/>
              <w:ind w:right="113"/>
              <w:rPr>
                <w:rFonts w:eastAsia="SimSun"/>
              </w:rPr>
            </w:pPr>
            <w:r w:rsidRPr="00842748">
              <w:rPr>
                <w:rFonts w:eastAsia="SimSun"/>
              </w:rPr>
              <w:t>A</w:t>
            </w:r>
            <w:r w:rsidRPr="00842748">
              <w:rPr>
                <w:rFonts w:eastAsia="SimSun"/>
              </w:rPr>
              <w:tab/>
              <w:t>With an infrared detector</w:t>
            </w:r>
          </w:p>
          <w:p w:rsidR="00D02926" w:rsidRPr="00842748" w:rsidRDefault="00D02926" w:rsidP="00D41B48">
            <w:pPr>
              <w:suppressAutoHyphens w:val="0"/>
              <w:spacing w:before="40" w:after="120"/>
              <w:ind w:right="113"/>
              <w:rPr>
                <w:rFonts w:eastAsia="SimSun"/>
              </w:rPr>
            </w:pPr>
            <w:r w:rsidRPr="00842748">
              <w:rPr>
                <w:rFonts w:eastAsia="SimSun"/>
              </w:rPr>
              <w:t>B</w:t>
            </w:r>
            <w:r w:rsidRPr="00842748">
              <w:rPr>
                <w:rFonts w:eastAsia="SimSun"/>
              </w:rPr>
              <w:tab/>
              <w:t>With a flammable gas detector</w:t>
            </w:r>
          </w:p>
          <w:p w:rsidR="00D02926" w:rsidRPr="00842748" w:rsidRDefault="00D02926" w:rsidP="00D41B48">
            <w:pPr>
              <w:suppressAutoHyphens w:val="0"/>
              <w:spacing w:before="40" w:after="120"/>
              <w:ind w:right="113"/>
              <w:rPr>
                <w:rFonts w:eastAsia="SimSun"/>
              </w:rPr>
            </w:pPr>
            <w:r w:rsidRPr="00842748">
              <w:rPr>
                <w:rFonts w:eastAsia="SimSun"/>
              </w:rPr>
              <w:t>C</w:t>
            </w:r>
            <w:r w:rsidRPr="00842748">
              <w:rPr>
                <w:rFonts w:eastAsia="SimSun"/>
              </w:rPr>
              <w:tab/>
              <w:t>With a toximeter</w:t>
            </w:r>
          </w:p>
          <w:p w:rsidR="00D02926" w:rsidRPr="00842748" w:rsidRDefault="00D02926" w:rsidP="00D41B48">
            <w:pPr>
              <w:suppressAutoHyphens w:val="0"/>
              <w:spacing w:before="40" w:after="120"/>
              <w:ind w:right="113"/>
              <w:rPr>
                <w:rFonts w:eastAsia="SimSun"/>
              </w:rPr>
            </w:pPr>
            <w:r w:rsidRPr="00842748">
              <w:rPr>
                <w:rFonts w:eastAsia="SimSun"/>
              </w:rPr>
              <w:t>D</w:t>
            </w:r>
            <w:r w:rsidRPr="00842748">
              <w:rPr>
                <w:rFonts w:eastAsia="SimSun"/>
              </w:rPr>
              <w:tab/>
              <w:t xml:space="preserve">With none of the measuring devices mentioned above </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D41B48">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05.1-06</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nil"/>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With which device is it possible to establish beyond any doubt that a mixture of hydrocarbons and air is not explosive?</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 xml:space="preserve">With a combined flammable gas detector/oxygen meter </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With a flammable gas detector</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With a toximeter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With an infrared detector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equipment should be used to determine the concentration of a flammable gas in air?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An oxygen meter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 flammable gas detector</w:t>
            </w:r>
          </w:p>
          <w:p w:rsidR="00D02926" w:rsidRPr="00842748" w:rsidRDefault="00D02926" w:rsidP="00891FDA">
            <w:pPr>
              <w:suppressAutoHyphens w:val="0"/>
              <w:spacing w:before="40" w:after="120"/>
              <w:ind w:right="113"/>
              <w:jc w:val="both"/>
              <w:rPr>
                <w:rFonts w:eastAsia="SimSun"/>
              </w:rPr>
            </w:pPr>
            <w:r w:rsidRPr="00842748">
              <w:rPr>
                <w:rFonts w:eastAsia="SimSun"/>
              </w:rPr>
              <w:t>C</w:t>
            </w:r>
            <w:r w:rsidRPr="00842748">
              <w:rPr>
                <w:rFonts w:eastAsia="SimSun"/>
              </w:rPr>
              <w:tab/>
              <w:t>An ultrasonic measuring device</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 toximeter</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05.1-08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r w:rsidRPr="00842748">
              <w:rPr>
                <w:rFonts w:eastAsia="SimSun"/>
              </w:rPr>
              <w:t>C</w:t>
            </w:r>
          </w:p>
        </w:tc>
      </w:tr>
      <w:tr w:rsidR="00D02926" w:rsidRPr="00842748" w:rsidTr="00001207">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Which device should be used to measure the concentration of a gas known to be non-flammable but toxic?</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flammable gas detector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 xml:space="preserve">A combined flammable gas detector/oxygen meter </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 toximeter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An ultrasonic measuring device</w:t>
            </w:r>
          </w:p>
        </w:tc>
        <w:tc>
          <w:tcPr>
            <w:tcW w:w="1134" w:type="dxa"/>
            <w:tcBorders>
              <w:top w:val="single" w:sz="4" w:space="0" w:color="auto"/>
              <w:left w:val="nil"/>
              <w:bottom w:val="single" w:sz="4" w:space="0" w:color="auto"/>
              <w:right w:val="nil"/>
            </w:tcBorders>
          </w:tcPr>
          <w:p w:rsidR="00D02926" w:rsidRPr="00842748" w:rsidRDefault="00D02926" w:rsidP="00154F84">
            <w:pPr>
              <w:suppressAutoHyphens w:val="0"/>
              <w:spacing w:before="40" w:after="120"/>
              <w:ind w:right="113"/>
              <w:rPr>
                <w:rFonts w:eastAsia="SimSun"/>
              </w:rPr>
            </w:pPr>
          </w:p>
        </w:tc>
      </w:tr>
      <w:tr w:rsidR="00D02926" w:rsidRPr="00842748" w:rsidTr="00001207">
        <w:tc>
          <w:tcPr>
            <w:tcW w:w="1560" w:type="dxa"/>
            <w:tcBorders>
              <w:top w:val="single" w:sz="4" w:space="0" w:color="auto"/>
              <w:left w:val="nil"/>
              <w:bottom w:val="single" w:sz="4" w:space="0" w:color="auto"/>
              <w:right w:val="nil"/>
            </w:tcBorders>
            <w:hideMark/>
          </w:tcPr>
          <w:p w:rsidR="00D02926" w:rsidRPr="00842748" w:rsidRDefault="00D02926" w:rsidP="00326DE5">
            <w:pPr>
              <w:suppressAutoHyphens w:val="0"/>
              <w:spacing w:before="40" w:after="120"/>
              <w:ind w:right="113"/>
              <w:rPr>
                <w:rFonts w:eastAsia="SimSun"/>
              </w:rPr>
            </w:pPr>
            <w:r w:rsidRPr="00842748">
              <w:rPr>
                <w:rFonts w:eastAsia="SimSun"/>
              </w:rPr>
              <w:t>232 05.1-09</w:t>
            </w:r>
          </w:p>
        </w:tc>
        <w:tc>
          <w:tcPr>
            <w:tcW w:w="5811" w:type="dxa"/>
            <w:tcBorders>
              <w:top w:val="single" w:sz="4" w:space="0" w:color="auto"/>
              <w:left w:val="nil"/>
              <w:bottom w:val="single" w:sz="4" w:space="0" w:color="auto"/>
              <w:right w:val="nil"/>
            </w:tcBorders>
            <w:hideMark/>
          </w:tcPr>
          <w:p w:rsidR="00D02926" w:rsidRPr="00842748" w:rsidRDefault="00D02926" w:rsidP="00326DE5">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154F84">
            <w:pPr>
              <w:suppressAutoHyphens w:val="0"/>
              <w:spacing w:before="40" w:after="120"/>
              <w:ind w:right="113"/>
              <w:rPr>
                <w:rFonts w:eastAsia="SimSun"/>
              </w:rPr>
            </w:pPr>
            <w:del w:id="182" w:author="Robert Daly" w:date="2018-11-01T11:00:00Z">
              <w:r w:rsidRPr="00842748" w:rsidDel="006A3924">
                <w:rPr>
                  <w:rFonts w:eastAsia="SimSun"/>
                </w:rPr>
                <w:delText>B</w:delText>
              </w:r>
            </w:del>
            <w:ins w:id="183" w:author="Robert Daly" w:date="2018-11-01T11:00:00Z">
              <w:r>
                <w:rPr>
                  <w:rFonts w:eastAsia="SimSun"/>
                </w:rPr>
                <w:t>A</w:t>
              </w:r>
            </w:ins>
          </w:p>
        </w:tc>
      </w:tr>
      <w:tr w:rsidR="00D02926" w:rsidRPr="00842748" w:rsidTr="001E25A9">
        <w:tc>
          <w:tcPr>
            <w:tcW w:w="1560" w:type="dxa"/>
            <w:tcBorders>
              <w:top w:val="single" w:sz="4" w:space="0" w:color="auto"/>
              <w:left w:val="nil"/>
              <w:bottom w:val="nil"/>
              <w:right w:val="nil"/>
            </w:tcBorders>
          </w:tcPr>
          <w:p w:rsidR="00D02926" w:rsidRPr="00842748" w:rsidRDefault="00D02926" w:rsidP="00326DE5">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326DE5">
            <w:pPr>
              <w:suppressAutoHyphens w:val="0"/>
              <w:spacing w:before="40" w:after="120"/>
              <w:ind w:right="113"/>
              <w:rPr>
                <w:rFonts w:eastAsia="SimSun"/>
              </w:rPr>
            </w:pPr>
            <w:r w:rsidRPr="00842748">
              <w:rPr>
                <w:rFonts w:eastAsia="SimSun"/>
              </w:rPr>
              <w:t>An area filled with inert gas probably still contains residues of propane gas. With which device cannot the propane content in any way be established?</w:t>
            </w:r>
          </w:p>
          <w:p w:rsidR="00D02926" w:rsidRPr="00842748" w:rsidRDefault="00D02926" w:rsidP="00326DE5">
            <w:pPr>
              <w:suppressAutoHyphens w:val="0"/>
              <w:spacing w:before="40" w:after="120"/>
              <w:ind w:right="113"/>
              <w:rPr>
                <w:rFonts w:eastAsia="SimSun"/>
              </w:rPr>
            </w:pPr>
            <w:r w:rsidRPr="00842748">
              <w:rPr>
                <w:rFonts w:eastAsia="SimSun"/>
              </w:rPr>
              <w:t>A</w:t>
            </w:r>
            <w:r w:rsidRPr="00842748">
              <w:rPr>
                <w:rFonts w:eastAsia="SimSun"/>
              </w:rPr>
              <w:tab/>
              <w:t>With an oxygen meter</w:t>
            </w:r>
          </w:p>
          <w:p w:rsidR="00D02926" w:rsidRPr="00842748" w:rsidRDefault="00D02926" w:rsidP="00326DE5">
            <w:pPr>
              <w:suppressAutoHyphens w:val="0"/>
              <w:spacing w:before="40" w:after="120"/>
              <w:ind w:right="113"/>
              <w:rPr>
                <w:rFonts w:eastAsia="SimSun"/>
              </w:rPr>
            </w:pPr>
            <w:r w:rsidRPr="00842748">
              <w:rPr>
                <w:rFonts w:eastAsia="SimSun"/>
              </w:rPr>
              <w:t>B</w:t>
            </w:r>
            <w:r w:rsidRPr="00842748">
              <w:rPr>
                <w:rFonts w:eastAsia="SimSun"/>
              </w:rPr>
              <w:tab/>
              <w:t>With an infrared detector</w:t>
            </w:r>
          </w:p>
          <w:p w:rsidR="00D02926" w:rsidRPr="00842748" w:rsidRDefault="00D02926" w:rsidP="00326DE5">
            <w:pPr>
              <w:suppressAutoHyphens w:val="0"/>
              <w:spacing w:before="40" w:after="120"/>
              <w:ind w:right="113"/>
              <w:rPr>
                <w:rFonts w:eastAsia="SimSun"/>
              </w:rPr>
            </w:pPr>
            <w:r w:rsidRPr="00842748">
              <w:rPr>
                <w:rFonts w:eastAsia="SimSun"/>
              </w:rPr>
              <w:t>C</w:t>
            </w:r>
            <w:r w:rsidRPr="00842748">
              <w:rPr>
                <w:rFonts w:eastAsia="SimSun"/>
              </w:rPr>
              <w:tab/>
              <w:t xml:space="preserve">With a combined flammable gas detector/oxygen meter </w:t>
            </w:r>
          </w:p>
          <w:p w:rsidR="00D02926" w:rsidRPr="00842748" w:rsidRDefault="00D02926" w:rsidP="00326DE5">
            <w:pPr>
              <w:suppressAutoHyphens w:val="0"/>
              <w:spacing w:before="40" w:after="120"/>
              <w:ind w:right="113"/>
              <w:rPr>
                <w:rFonts w:eastAsia="SimSun"/>
              </w:rPr>
            </w:pPr>
            <w:r w:rsidRPr="00842748">
              <w:rPr>
                <w:rFonts w:eastAsia="SimSun"/>
              </w:rPr>
              <w:t>D</w:t>
            </w:r>
            <w:r w:rsidRPr="00842748">
              <w:rPr>
                <w:rFonts w:eastAsia="SimSun"/>
              </w:rPr>
              <w:tab/>
              <w:t>With a flammable gas detector</w:t>
            </w:r>
          </w:p>
        </w:tc>
        <w:tc>
          <w:tcPr>
            <w:tcW w:w="1134" w:type="dxa"/>
            <w:tcBorders>
              <w:top w:val="single" w:sz="4" w:space="0" w:color="auto"/>
              <w:left w:val="nil"/>
              <w:bottom w:val="nil"/>
              <w:right w:val="nil"/>
            </w:tcBorders>
          </w:tcPr>
          <w:p w:rsidR="00D02926" w:rsidRPr="00842748" w:rsidRDefault="00D02926" w:rsidP="00154F84">
            <w:pPr>
              <w:suppressAutoHyphens w:val="0"/>
              <w:spacing w:before="40" w:after="120"/>
              <w:ind w:right="113"/>
              <w:rPr>
                <w:rFonts w:eastAsia="SimSun"/>
              </w:rPr>
            </w:pPr>
          </w:p>
        </w:tc>
      </w:tr>
      <w:tr w:rsidR="00D02926" w:rsidRPr="00842748" w:rsidTr="001E25A9">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05.1-10</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Measuring gas concentration</w:t>
            </w:r>
          </w:p>
        </w:tc>
        <w:tc>
          <w:tcPr>
            <w:tcW w:w="1134" w:type="dxa"/>
            <w:tcBorders>
              <w:top w:val="nil"/>
              <w:left w:val="nil"/>
              <w:bottom w:val="single" w:sz="4" w:space="0" w:color="auto"/>
              <w:right w:val="nil"/>
            </w:tcBorders>
            <w:hideMark/>
          </w:tcPr>
          <w:p w:rsidR="00D02926" w:rsidRPr="00842748" w:rsidRDefault="00D02926" w:rsidP="00154F84">
            <w:pPr>
              <w:keepNext/>
              <w:keepLines/>
              <w:suppressAutoHyphens w:val="0"/>
              <w:spacing w:before="40" w:after="120"/>
              <w:ind w:right="113"/>
              <w:rPr>
                <w:rFonts w:eastAsia="SimSun"/>
              </w:rPr>
            </w:pPr>
            <w:r w:rsidRPr="00842748">
              <w:rPr>
                <w:rFonts w:eastAsia="SimSun"/>
              </w:rPr>
              <w:t>D</w:t>
            </w:r>
          </w:p>
        </w:tc>
      </w:tr>
      <w:tr w:rsidR="00D02926" w:rsidRPr="00842748" w:rsidTr="00BA71A1">
        <w:tc>
          <w:tcPr>
            <w:tcW w:w="1560"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You only have a toximeter at your disposal. You wish to enter an area. First you must measure the concentration in the area. For which of the following gases is the toximeter appropriate?</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For UN No. 1010, 1,2-BUTADIENE, STABILIZED</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For UN No. 1086, VINYL CHLORIDE</w:t>
            </w:r>
          </w:p>
          <w:p w:rsidR="00D02926" w:rsidRPr="00842748" w:rsidRDefault="00D02926" w:rsidP="00891FDA">
            <w:pPr>
              <w:keepNext/>
              <w:keepLines/>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For UN No. 1280, PROPYLENE OXIDE</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For none of these substances</w:t>
            </w:r>
          </w:p>
        </w:tc>
        <w:tc>
          <w:tcPr>
            <w:tcW w:w="1134" w:type="dxa"/>
            <w:tcBorders>
              <w:top w:val="single" w:sz="4" w:space="0" w:color="auto"/>
              <w:left w:val="nil"/>
              <w:bottom w:val="single" w:sz="12" w:space="0" w:color="auto"/>
              <w:right w:val="nil"/>
            </w:tcBorders>
          </w:tcPr>
          <w:p w:rsidR="00D02926" w:rsidRPr="00842748" w:rsidRDefault="00D02926" w:rsidP="00154F84">
            <w:pPr>
              <w:keepNext/>
              <w:keepLines/>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124D68">
        <w:trPr>
          <w:tblHeader/>
        </w:trPr>
        <w:tc>
          <w:tcPr>
            <w:tcW w:w="7371" w:type="dxa"/>
            <w:gridSpan w:val="2"/>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right="1134"/>
              <w:rPr>
                <w:rFonts w:eastAsia="SimSun"/>
                <w:b/>
                <w:i/>
                <w:iCs/>
                <w:sz w:val="16"/>
                <w:szCs w:val="16"/>
              </w:rPr>
            </w:pPr>
            <w:r w:rsidRPr="00842748">
              <w:rPr>
                <w:b/>
              </w:rPr>
              <w:t xml:space="preserve">Examination objective 5.2: Measuring gas concentration </w:t>
            </w:r>
            <w:r w:rsidRPr="00842748">
              <w:rPr>
                <w:b/>
              </w:rPr>
              <w:br/>
              <w:t>Use of measuring devices</w:t>
            </w:r>
          </w:p>
        </w:tc>
        <w:tc>
          <w:tcPr>
            <w:tcW w:w="1134" w:type="dxa"/>
            <w:tcBorders>
              <w:top w:val="nil"/>
              <w:left w:val="nil"/>
              <w:bottom w:val="single" w:sz="4" w:space="0" w:color="auto"/>
              <w:right w:val="nil"/>
            </w:tcBorders>
            <w:vAlign w:val="bottom"/>
          </w:tcPr>
          <w:p w:rsidR="00D02926" w:rsidRPr="00842748" w:rsidRDefault="00D02926" w:rsidP="00891FDA">
            <w:pPr>
              <w:suppressAutoHyphens w:val="0"/>
              <w:spacing w:before="80" w:after="80" w:line="200" w:lineRule="exact"/>
              <w:ind w:right="113"/>
              <w:rPr>
                <w:rFonts w:eastAsia="SimSun"/>
                <w:i/>
                <w:iCs/>
                <w:sz w:val="16"/>
                <w:szCs w:val="16"/>
              </w:rPr>
            </w:pPr>
          </w:p>
        </w:tc>
      </w:tr>
      <w:tr w:rsidR="00D02926" w:rsidRPr="00842748" w:rsidTr="00124D68">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F23521" w:rsidRPr="00842748" w:rsidTr="00124D68">
        <w:trPr>
          <w:trHeight w:hRule="exact" w:val="113"/>
          <w:tblHeader/>
        </w:trPr>
        <w:tc>
          <w:tcPr>
            <w:tcW w:w="1560" w:type="dxa"/>
            <w:tcBorders>
              <w:top w:val="single" w:sz="12" w:space="0" w:color="auto"/>
              <w:left w:val="nil"/>
              <w:bottom w:val="nil"/>
              <w:right w:val="nil"/>
            </w:tcBorders>
          </w:tcPr>
          <w:p w:rsidR="00F23521" w:rsidRPr="00842748" w:rsidRDefault="00F23521" w:rsidP="00891FDA">
            <w:pPr>
              <w:suppressAutoHyphens w:val="0"/>
              <w:spacing w:before="40" w:after="120"/>
              <w:ind w:right="113"/>
              <w:rPr>
                <w:rFonts w:eastAsia="SimSun"/>
              </w:rPr>
            </w:pPr>
          </w:p>
        </w:tc>
        <w:tc>
          <w:tcPr>
            <w:tcW w:w="5811" w:type="dxa"/>
            <w:tcBorders>
              <w:top w:val="single" w:sz="12" w:space="0" w:color="auto"/>
              <w:left w:val="nil"/>
              <w:bottom w:val="nil"/>
              <w:right w:val="nil"/>
            </w:tcBorders>
          </w:tcPr>
          <w:p w:rsidR="00F23521" w:rsidRPr="00842748" w:rsidRDefault="00F23521" w:rsidP="00891FDA">
            <w:pPr>
              <w:suppressAutoHyphens w:val="0"/>
              <w:spacing w:before="40" w:after="120"/>
              <w:ind w:right="113"/>
              <w:rPr>
                <w:rFonts w:eastAsia="SimSun"/>
              </w:rPr>
            </w:pPr>
          </w:p>
        </w:tc>
        <w:tc>
          <w:tcPr>
            <w:tcW w:w="1134" w:type="dxa"/>
            <w:tcBorders>
              <w:top w:val="single" w:sz="12" w:space="0" w:color="auto"/>
              <w:left w:val="nil"/>
              <w:bottom w:val="nil"/>
              <w:right w:val="nil"/>
            </w:tcBorders>
          </w:tcPr>
          <w:p w:rsidR="00F23521" w:rsidRPr="00842748" w:rsidRDefault="00F23521" w:rsidP="00891FDA">
            <w:pPr>
              <w:suppressAutoHyphens w:val="0"/>
              <w:spacing w:before="40" w:after="120"/>
              <w:ind w:right="113"/>
              <w:rPr>
                <w:rFonts w:eastAsia="SimSun"/>
              </w:rPr>
            </w:pPr>
          </w:p>
        </w:tc>
      </w:tr>
      <w:tr w:rsidR="00D02926" w:rsidRPr="00842748" w:rsidTr="00F23521">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nil"/>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To measure the concentration of a toxic substance in an area, you use a test tube suitable for the purpose. After correctly making the measurements, you observe no discoloration of the test tube. Which of the following statements is true?</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test tube should not be used for any other measurements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test tube may immediately be reused for a second measurement in another area</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test tube may eventually be reused provided it is kept in a refrigerator</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test tube may eventually be reused provided it is closed with its original rubber stopper</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May a suitable test tube be used to measure the concentration of a toxic substance in an area if its use-by date has expired?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Yes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Yes, but only to obtain a preliminary result for the substance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 xml:space="preserve">Yes, but only provided the correction factor contained in the instructions for use is applied </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No</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You use a test tube to measure low concentrations of gas. The test tube is graduated. After a set number of pumpings, the length of the coloured traces is noted. The test tube is graduated from 10 to 100 ppm; the number of pumpings is n=10. After five pumpings you observe that the discolouration indicates exactly 100 ppm. What do you conclude? </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result is invalid and a test tube with a different range of concentrations should be used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concentration of gas is less than 100 ppm</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concentration of gas is above 100 ppm</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test tube is saturated, but the concentration is correctly indicated</w:t>
            </w:r>
          </w:p>
        </w:tc>
        <w:tc>
          <w:tcPr>
            <w:tcW w:w="1134" w:type="dxa"/>
            <w:tcBorders>
              <w:top w:val="single" w:sz="4" w:space="0" w:color="auto"/>
              <w:left w:val="nil"/>
              <w:bottom w:val="nil"/>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05.2-04</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 xml:space="preserve">Measuring gas concentration </w:t>
            </w:r>
          </w:p>
        </w:tc>
        <w:tc>
          <w:tcPr>
            <w:tcW w:w="1134" w:type="dxa"/>
            <w:tcBorders>
              <w:top w:val="nil"/>
              <w:left w:val="nil"/>
              <w:bottom w:val="single" w:sz="4" w:space="0" w:color="auto"/>
              <w:right w:val="nil"/>
            </w:tcBorders>
            <w:hideMark/>
          </w:tcPr>
          <w:p w:rsidR="00D02926" w:rsidRPr="00842748" w:rsidRDefault="00D02926" w:rsidP="00FF3999">
            <w:pPr>
              <w:keepNext/>
              <w:keepLines/>
              <w:suppressAutoHyphens w:val="0"/>
              <w:spacing w:before="40" w:after="120"/>
              <w:ind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You use a test tube to measure low concentrations of gas. The test tube is graduated. After a set number of pumpings the length of the coloured traces is noted. The test tube is graduated from 10 to 100 ppm; the number of pumpings is n=10. After 10 pumpings, you observe no discolouration. What do you conclude?</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The result is invalid and a test tube with a different range of concentrations should be used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The instructions for use relating to application of a special correction factor should be consulted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The concentration of gas is higher than 10</w:t>
            </w:r>
            <w:del w:id="184" w:author="Robert Daly" w:date="2018-11-01T11:00:00Z">
              <w:r w:rsidRPr="00842748" w:rsidDel="006A3924">
                <w:rPr>
                  <w:rFonts w:eastAsia="SimSun"/>
                </w:rPr>
                <w:delText>0</w:delText>
              </w:r>
            </w:del>
            <w:r w:rsidRPr="00842748">
              <w:rPr>
                <w:rFonts w:eastAsia="SimSun"/>
              </w:rPr>
              <w:t xml:space="preserve"> ppm</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The concentration of gas is less than 10</w:t>
            </w:r>
            <w:del w:id="185" w:author="Robert Daly" w:date="2018-11-01T11:01:00Z">
              <w:r w:rsidRPr="00842748" w:rsidDel="006A3924">
                <w:rPr>
                  <w:rFonts w:eastAsia="SimSun"/>
                </w:rPr>
                <w:delText>0</w:delText>
              </w:r>
            </w:del>
            <w:r w:rsidRPr="00842748">
              <w:rPr>
                <w:rFonts w:eastAsia="SimSun"/>
              </w:rPr>
              <w:t xml:space="preserve"> ppm</w:t>
            </w:r>
          </w:p>
        </w:tc>
        <w:tc>
          <w:tcPr>
            <w:tcW w:w="1134" w:type="dxa"/>
            <w:tcBorders>
              <w:top w:val="single" w:sz="4" w:space="0" w:color="auto"/>
              <w:left w:val="nil"/>
              <w:bottom w:val="single" w:sz="4" w:space="0" w:color="auto"/>
              <w:right w:val="nil"/>
            </w:tcBorders>
          </w:tcPr>
          <w:p w:rsidR="00D02926" w:rsidRPr="00842748" w:rsidRDefault="00D02926" w:rsidP="00FF3999">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05.2-05</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A</w:t>
            </w:r>
          </w:p>
        </w:tc>
      </w:tr>
      <w:tr w:rsidR="00D02926" w:rsidRPr="00842748" w:rsidTr="0023423B">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How do you establish that the bellows pump is airtight?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By inserting a closed test tube into the nozzle-tip after compressing the bellows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By inserting an open test tube into the nozzle-tip after compressing the bellows</w:t>
            </w:r>
          </w:p>
          <w:p w:rsidR="00D02926" w:rsidRPr="00842748" w:rsidRDefault="00D02926" w:rsidP="00214F28">
            <w:pPr>
              <w:suppressAutoHyphens w:val="0"/>
              <w:spacing w:before="40" w:after="120"/>
              <w:ind w:left="567" w:right="113" w:hanging="567"/>
              <w:rPr>
                <w:rFonts w:eastAsia="SimSun"/>
              </w:rPr>
            </w:pPr>
            <w:r w:rsidRPr="00842748">
              <w:rPr>
                <w:rFonts w:eastAsia="SimSun"/>
              </w:rPr>
              <w:t>C</w:t>
            </w:r>
            <w:r w:rsidRPr="00842748">
              <w:rPr>
                <w:rFonts w:eastAsia="SimSun"/>
              </w:rPr>
              <w:tab/>
              <w:t>By inserting a used test tube into the nozzle-tip and pumping 10</w:t>
            </w:r>
            <w:r w:rsidR="00214F28">
              <w:rPr>
                <w:rFonts w:eastAsia="SimSun"/>
              </w:rPr>
              <w:t> </w:t>
            </w:r>
            <w:r w:rsidRPr="00842748">
              <w:rPr>
                <w:rFonts w:eastAsia="SimSun"/>
              </w:rPr>
              <w:t xml:space="preserve">times </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By inserting an upside-down test tube into the nozzle-tip and compressing the bellows</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23423B">
        <w:tc>
          <w:tcPr>
            <w:tcW w:w="1560" w:type="dxa"/>
            <w:tcBorders>
              <w:top w:val="single" w:sz="4" w:space="0" w:color="auto"/>
              <w:left w:val="nil"/>
              <w:bottom w:val="single" w:sz="4" w:space="0" w:color="auto"/>
              <w:right w:val="nil"/>
            </w:tcBorders>
            <w:hideMark/>
          </w:tcPr>
          <w:p w:rsidR="00D02926" w:rsidRPr="00842748" w:rsidRDefault="00D02926" w:rsidP="00F23521">
            <w:pPr>
              <w:suppressAutoHyphens w:val="0"/>
              <w:spacing w:before="40" w:after="120"/>
              <w:ind w:right="113"/>
              <w:rPr>
                <w:rFonts w:eastAsia="SimSun"/>
              </w:rPr>
            </w:pPr>
            <w:r w:rsidRPr="00842748">
              <w:rPr>
                <w:rFonts w:eastAsia="SimSun"/>
              </w:rPr>
              <w:t>232 05.2-06</w:t>
            </w:r>
          </w:p>
        </w:tc>
        <w:tc>
          <w:tcPr>
            <w:tcW w:w="5811" w:type="dxa"/>
            <w:tcBorders>
              <w:top w:val="single" w:sz="4" w:space="0" w:color="auto"/>
              <w:left w:val="nil"/>
              <w:bottom w:val="single" w:sz="4" w:space="0" w:color="auto"/>
              <w:right w:val="nil"/>
            </w:tcBorders>
            <w:hideMark/>
          </w:tcPr>
          <w:p w:rsidR="00D02926" w:rsidRPr="00842748" w:rsidRDefault="00D02926" w:rsidP="00F23521">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D</w:t>
            </w:r>
          </w:p>
        </w:tc>
      </w:tr>
      <w:tr w:rsidR="00D02926" w:rsidRPr="00842748" w:rsidTr="00FD6D06">
        <w:tc>
          <w:tcPr>
            <w:tcW w:w="1560" w:type="dxa"/>
            <w:tcBorders>
              <w:top w:val="single" w:sz="4" w:space="0" w:color="auto"/>
              <w:left w:val="nil"/>
              <w:bottom w:val="nil"/>
              <w:right w:val="nil"/>
            </w:tcBorders>
          </w:tcPr>
          <w:p w:rsidR="00D02926" w:rsidRPr="00842748" w:rsidRDefault="00D02926" w:rsidP="00F23521">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F23521">
            <w:pPr>
              <w:suppressAutoHyphens w:val="0"/>
              <w:spacing w:before="40" w:after="120"/>
              <w:ind w:right="113"/>
              <w:rPr>
                <w:rFonts w:eastAsia="SimSun"/>
              </w:rPr>
            </w:pPr>
            <w:r w:rsidRPr="00842748">
              <w:rPr>
                <w:rFonts w:eastAsia="SimSun"/>
              </w:rPr>
              <w:t>A combined flammable gas detector/oxygen meter gives the following results: oxygen 18%, “explosion” 50%. How do you interpret these results?</w:t>
            </w:r>
          </w:p>
          <w:p w:rsidR="00D02926" w:rsidRPr="00842748" w:rsidRDefault="00D02926" w:rsidP="00F23521">
            <w:pPr>
              <w:suppressAutoHyphens w:val="0"/>
              <w:spacing w:before="40" w:after="120"/>
              <w:ind w:left="567" w:right="113" w:hanging="567"/>
              <w:rPr>
                <w:rFonts w:eastAsia="SimSun"/>
              </w:rPr>
            </w:pPr>
            <w:r w:rsidRPr="00842748">
              <w:rPr>
                <w:rFonts w:eastAsia="SimSun"/>
              </w:rPr>
              <w:t>A</w:t>
            </w:r>
            <w:r w:rsidRPr="00842748">
              <w:rPr>
                <w:rFonts w:eastAsia="SimSun"/>
              </w:rPr>
              <w:tab/>
              <w:t>The “explosion” reading cannot be relied upon since the oxygen content is too low for combustion</w:t>
            </w:r>
          </w:p>
          <w:p w:rsidR="00D02926" w:rsidRPr="00842748" w:rsidRDefault="00D02926" w:rsidP="00F23521">
            <w:pPr>
              <w:suppressAutoHyphens w:val="0"/>
              <w:spacing w:before="40" w:after="120"/>
              <w:ind w:left="567" w:right="113" w:hanging="567"/>
              <w:rPr>
                <w:rFonts w:eastAsia="SimSun"/>
              </w:rPr>
            </w:pPr>
            <w:r w:rsidRPr="00842748">
              <w:rPr>
                <w:rFonts w:eastAsia="SimSun"/>
              </w:rPr>
              <w:t>B</w:t>
            </w:r>
            <w:r w:rsidRPr="00842748">
              <w:rPr>
                <w:rFonts w:eastAsia="SimSun"/>
              </w:rPr>
              <w:tab/>
              <w:t>The concentration of flammable gases is 50 volume per cent, i.e. above the lower explosive limit</w:t>
            </w:r>
          </w:p>
          <w:p w:rsidR="00D02926" w:rsidRPr="00842748" w:rsidRDefault="00D02926" w:rsidP="00F23521">
            <w:pPr>
              <w:suppressAutoHyphens w:val="0"/>
              <w:spacing w:before="40" w:after="120"/>
              <w:ind w:left="567" w:right="113" w:hanging="567"/>
              <w:rPr>
                <w:rFonts w:eastAsia="SimSun"/>
              </w:rPr>
            </w:pPr>
            <w:r w:rsidRPr="00842748">
              <w:rPr>
                <w:rFonts w:eastAsia="SimSun"/>
              </w:rPr>
              <w:t>C</w:t>
            </w:r>
            <w:r w:rsidRPr="00842748">
              <w:rPr>
                <w:rFonts w:eastAsia="SimSun"/>
              </w:rPr>
              <w:tab/>
              <w:t>The concentration of flammable gases is 50% of the lower explosive limit, but since the oxygen content is too low, the results are not clear</w:t>
            </w:r>
          </w:p>
          <w:p w:rsidR="00D02926" w:rsidRPr="00842748" w:rsidRDefault="00D02926" w:rsidP="00F23521">
            <w:pPr>
              <w:suppressAutoHyphens w:val="0"/>
              <w:spacing w:before="40" w:after="120"/>
              <w:ind w:left="567" w:right="113" w:hanging="567"/>
              <w:rPr>
                <w:rFonts w:eastAsia="SimSun"/>
              </w:rPr>
            </w:pPr>
            <w:r w:rsidRPr="00842748">
              <w:rPr>
                <w:rFonts w:eastAsia="SimSun"/>
              </w:rPr>
              <w:t>D</w:t>
            </w:r>
            <w:r w:rsidRPr="00842748">
              <w:rPr>
                <w:rFonts w:eastAsia="SimSun"/>
              </w:rPr>
              <w:tab/>
              <w:t>The concentration of flammable gases is 50% of the lower explosive limit. For a measurement made with a combined device, there is sufficient oxygen. The mixture is therefore not explosive, since the lower explosive limit has not been reached</w:t>
            </w:r>
          </w:p>
        </w:tc>
        <w:tc>
          <w:tcPr>
            <w:tcW w:w="1134" w:type="dxa"/>
            <w:tcBorders>
              <w:top w:val="single" w:sz="4" w:space="0" w:color="auto"/>
              <w:left w:val="nil"/>
              <w:bottom w:val="nil"/>
              <w:right w:val="nil"/>
            </w:tcBorders>
          </w:tcPr>
          <w:p w:rsidR="00D02926" w:rsidRPr="00842748" w:rsidRDefault="00D02926" w:rsidP="00FF3999">
            <w:pPr>
              <w:suppressAutoHyphens w:val="0"/>
              <w:spacing w:before="40" w:after="120"/>
              <w:ind w:right="113"/>
              <w:rPr>
                <w:rFonts w:eastAsia="SimSun"/>
              </w:rPr>
            </w:pPr>
          </w:p>
        </w:tc>
      </w:tr>
      <w:tr w:rsidR="00D02926" w:rsidRPr="00842748" w:rsidTr="00FD6D06">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05.2-07</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 xml:space="preserve">Measuring gas concentration </w:t>
            </w:r>
          </w:p>
        </w:tc>
        <w:tc>
          <w:tcPr>
            <w:tcW w:w="1134" w:type="dxa"/>
            <w:tcBorders>
              <w:top w:val="nil"/>
              <w:left w:val="nil"/>
              <w:bottom w:val="single" w:sz="4" w:space="0" w:color="auto"/>
              <w:right w:val="nil"/>
            </w:tcBorders>
            <w:hideMark/>
          </w:tcPr>
          <w:p w:rsidR="00D02926" w:rsidRPr="00842748" w:rsidRDefault="00D02926" w:rsidP="00FF3999">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 xml:space="preserve">A combined flammable gas detector/oxygen meter gives the following results: oxygen 8%, “explosion” </w:t>
            </w:r>
            <w:ins w:id="186" w:author="Robert Daly" w:date="2018-11-01T11:01:00Z">
              <w:r>
                <w:rPr>
                  <w:rFonts w:eastAsia="SimSun"/>
                </w:rPr>
                <w:t>1</w:t>
              </w:r>
            </w:ins>
            <w:r w:rsidRPr="00842748">
              <w:rPr>
                <w:rFonts w:eastAsia="SimSun"/>
              </w:rPr>
              <w:t>0%. How do you interpret these results?</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The “explosion” reading cannot be relied upon since the oxygen content is too low for combustion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Since there is insufficient oxygen for combustion, the gas concentration reading of 0% is above the lower explosive limit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The concentration of flammable gases is </w:t>
            </w:r>
            <w:ins w:id="187" w:author="Robert Daly" w:date="2018-11-01T11:01:00Z">
              <w:r>
                <w:rPr>
                  <w:rFonts w:eastAsia="SimSun"/>
                </w:rPr>
                <w:t>1</w:t>
              </w:r>
            </w:ins>
            <w:r w:rsidRPr="00842748">
              <w:rPr>
                <w:rFonts w:eastAsia="SimSun"/>
              </w:rPr>
              <w:t>0 volume per cent, therefore the mixture is not explosive</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The measuring device is defective</w:t>
            </w:r>
          </w:p>
        </w:tc>
        <w:tc>
          <w:tcPr>
            <w:tcW w:w="1134" w:type="dxa"/>
            <w:tcBorders>
              <w:top w:val="single" w:sz="4" w:space="0" w:color="auto"/>
              <w:left w:val="nil"/>
              <w:bottom w:val="single" w:sz="4" w:space="0" w:color="auto"/>
              <w:right w:val="nil"/>
            </w:tcBorders>
          </w:tcPr>
          <w:p w:rsidR="00D02926" w:rsidRPr="00842748" w:rsidRDefault="00D02926" w:rsidP="00FF3999">
            <w:pPr>
              <w:keepNext/>
              <w:keepLines/>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05.2-08</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A prior reading of oxygen content shows a sufficient concentration. The gas detector shows a reading of 50%. What does this mean?</w:t>
            </w:r>
          </w:p>
        </w:tc>
        <w:tc>
          <w:tcPr>
            <w:tcW w:w="1134" w:type="dxa"/>
            <w:tcBorders>
              <w:top w:val="single" w:sz="4" w:space="0" w:color="auto"/>
              <w:left w:val="nil"/>
              <w:bottom w:val="nil"/>
              <w:right w:val="nil"/>
            </w:tcBorders>
          </w:tcPr>
          <w:p w:rsidR="00D02926" w:rsidRPr="00842748" w:rsidRDefault="00D02926" w:rsidP="00FF3999">
            <w:pPr>
              <w:suppressAutoHyphens w:val="0"/>
              <w:spacing w:before="40" w:after="120"/>
              <w:ind w:right="113"/>
              <w:rPr>
                <w:rFonts w:eastAsia="SimSun"/>
              </w:rPr>
            </w:pPr>
          </w:p>
        </w:tc>
      </w:tr>
      <w:tr w:rsidR="00D02926" w:rsidRPr="00842748" w:rsidTr="008D7A8F">
        <w:tc>
          <w:tcPr>
            <w:tcW w:w="1560"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concentration of flammable gases is 50% of the lower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concentration of flammable gases is 50% of the upper explosive limit</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concentration of flammable gases is 50 volume per cent</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concentration of oxygen is 50%</w:t>
            </w:r>
          </w:p>
        </w:tc>
        <w:tc>
          <w:tcPr>
            <w:tcW w:w="1134" w:type="dxa"/>
            <w:tcBorders>
              <w:top w:val="nil"/>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D7A8F">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B</w:t>
            </w:r>
          </w:p>
        </w:tc>
      </w:tr>
      <w:tr w:rsidR="00D02926" w:rsidRPr="00714A5E"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You have a flammable gas detector which operates in accordance with the principle of catalytic combustion. For which of the following substances should the device not be used in order not to damage the measuring apparatus?</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A</w:t>
            </w:r>
            <w:r w:rsidRPr="00842748">
              <w:rPr>
                <w:rFonts w:eastAsia="SimSun"/>
                <w:lang w:val="es-ES"/>
              </w:rPr>
              <w:tab/>
              <w:t>UN No. 1005, AMMONIA, ANHYDROUS</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B</w:t>
            </w:r>
            <w:r w:rsidRPr="00842748">
              <w:rPr>
                <w:rFonts w:eastAsia="SimSun"/>
                <w:lang w:val="es-ES"/>
              </w:rPr>
              <w:tab/>
              <w:t>UN No. 1063, METHYL CHLORIDE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C</w:t>
            </w:r>
            <w:r w:rsidRPr="00842748">
              <w:rPr>
                <w:rFonts w:eastAsia="SimSun"/>
                <w:lang w:val="es-ES"/>
              </w:rPr>
              <w:tab/>
              <w:t>UN No. 1077, PROPYLENE</w:t>
            </w:r>
          </w:p>
          <w:p w:rsidR="00D02926" w:rsidRPr="00842748" w:rsidRDefault="00D02926" w:rsidP="00891FDA">
            <w:pPr>
              <w:suppressAutoHyphens w:val="0"/>
              <w:spacing w:before="40" w:after="120"/>
              <w:ind w:right="113"/>
              <w:rPr>
                <w:rFonts w:eastAsia="SimSun"/>
                <w:lang w:val="es-ES"/>
              </w:rPr>
            </w:pPr>
            <w:r w:rsidRPr="00842748">
              <w:rPr>
                <w:rFonts w:eastAsia="SimSun"/>
                <w:lang w:val="es-ES"/>
              </w:rPr>
              <w:t>D</w:t>
            </w:r>
            <w:r w:rsidRPr="00842748">
              <w:rPr>
                <w:rFonts w:eastAsia="SimSun"/>
                <w:lang w:val="es-ES"/>
              </w:rPr>
              <w:tab/>
              <w:t>UN No. 1280, PROPYLENE OXIDE</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lang w:val="es-ES"/>
              </w:rPr>
            </w:pPr>
          </w:p>
        </w:tc>
      </w:tr>
      <w:tr w:rsidR="00D02926" w:rsidRPr="00842748" w:rsidTr="00891FDA">
        <w:tc>
          <w:tcPr>
            <w:tcW w:w="1560"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05.2-10</w:t>
            </w: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12" w:space="0" w:color="auto"/>
              <w:right w:val="nil"/>
            </w:tcBorders>
          </w:tcPr>
          <w:p w:rsidR="00D02926" w:rsidRPr="00842748" w:rsidRDefault="00D02926" w:rsidP="00FF3999">
            <w:pPr>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CA053C">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tabs>
                <w:tab w:val="right" w:pos="851"/>
              </w:tabs>
              <w:spacing w:before="240" w:after="120" w:line="240" w:lineRule="exact"/>
              <w:ind w:left="1134" w:right="1134" w:hanging="1134"/>
              <w:rPr>
                <w:rFonts w:eastAsia="SimSun"/>
                <w:b/>
                <w:i/>
                <w:iCs/>
                <w:sz w:val="16"/>
                <w:szCs w:val="16"/>
              </w:rPr>
            </w:pPr>
            <w:r w:rsidRPr="00842748">
              <w:rPr>
                <w:b/>
              </w:rPr>
              <w:t>Examination objective 6: Monitoring of closed spaces and entry to these spaces</w:t>
            </w:r>
          </w:p>
        </w:tc>
      </w:tr>
      <w:tr w:rsidR="00D02926" w:rsidRPr="00842748" w:rsidTr="00CA053C">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8948F8" w:rsidRPr="00842748" w:rsidTr="00CA053C">
        <w:trPr>
          <w:trHeight w:hRule="exact" w:val="113"/>
          <w:tblHeader/>
        </w:trPr>
        <w:tc>
          <w:tcPr>
            <w:tcW w:w="1560" w:type="dxa"/>
            <w:tcBorders>
              <w:top w:val="single" w:sz="12" w:space="0" w:color="auto"/>
              <w:left w:val="nil"/>
              <w:bottom w:val="nil"/>
              <w:right w:val="nil"/>
            </w:tcBorders>
          </w:tcPr>
          <w:p w:rsidR="008948F8" w:rsidRPr="00842748" w:rsidRDefault="008948F8" w:rsidP="00891FDA">
            <w:pPr>
              <w:suppressAutoHyphens w:val="0"/>
              <w:spacing w:before="40" w:after="120"/>
              <w:ind w:right="113"/>
              <w:rPr>
                <w:rFonts w:eastAsia="SimSun"/>
              </w:rPr>
            </w:pPr>
          </w:p>
        </w:tc>
        <w:tc>
          <w:tcPr>
            <w:tcW w:w="5811" w:type="dxa"/>
            <w:tcBorders>
              <w:top w:val="single" w:sz="12" w:space="0" w:color="auto"/>
              <w:left w:val="nil"/>
              <w:bottom w:val="nil"/>
              <w:right w:val="nil"/>
            </w:tcBorders>
          </w:tcPr>
          <w:p w:rsidR="008948F8" w:rsidRPr="00842748" w:rsidRDefault="008948F8" w:rsidP="00891FDA">
            <w:pPr>
              <w:suppressAutoHyphens w:val="0"/>
              <w:spacing w:before="40" w:after="120"/>
              <w:ind w:right="113"/>
              <w:rPr>
                <w:rFonts w:eastAsia="SimSun"/>
              </w:rPr>
            </w:pPr>
          </w:p>
        </w:tc>
        <w:tc>
          <w:tcPr>
            <w:tcW w:w="1134" w:type="dxa"/>
            <w:tcBorders>
              <w:top w:val="single" w:sz="12" w:space="0" w:color="auto"/>
              <w:left w:val="nil"/>
              <w:bottom w:val="nil"/>
              <w:right w:val="nil"/>
            </w:tcBorders>
          </w:tcPr>
          <w:p w:rsidR="008948F8" w:rsidRPr="00842748" w:rsidRDefault="008948F8" w:rsidP="00891FDA">
            <w:pPr>
              <w:suppressAutoHyphens w:val="0"/>
              <w:spacing w:before="40" w:after="120"/>
              <w:ind w:right="113"/>
              <w:rPr>
                <w:rFonts w:eastAsia="SimSun"/>
              </w:rPr>
            </w:pPr>
          </w:p>
        </w:tc>
      </w:tr>
      <w:tr w:rsidR="00D02926" w:rsidRPr="00842748" w:rsidTr="008948F8">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06.0-01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nil"/>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Before entering a hold space gas concentrations must be measured. How are the measurements taken?</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 person enters the hold space and takes measurements at all possible locations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Measurements are taken with a flexible tube from top to bottom at various heights</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A measurement is taken with a flexible tube just below the hatch</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A measurement is taken with a flexible tube at half the height of the hold space</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06.0-02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hideMark/>
          </w:tcPr>
          <w:p w:rsidR="00D02926" w:rsidRPr="00842748" w:rsidRDefault="00D02926" w:rsidP="00FF3999">
            <w:pPr>
              <w:suppressAutoHyphens w:val="0"/>
              <w:spacing w:before="40" w:after="120"/>
              <w:ind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is loaded with UN No. 1978, PROPANE. After careful measurement it is ascertained that a hold space contains enough oxygen and less than 5% of the lower explosive limit of propane. Which of the following statements is correct?</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The hold space may be entered by a person without protection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The hold space may be entered only if the person in question is wearing a protective suit</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The hold space may be entered by a person without protection only if a gas free certificate has been issued</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The hold space may not be entered</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06.0-03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Deleted (2007)</w:t>
            </w:r>
          </w:p>
        </w:tc>
        <w:tc>
          <w:tcPr>
            <w:tcW w:w="1134" w:type="dxa"/>
            <w:tcBorders>
              <w:top w:val="single" w:sz="4" w:space="0" w:color="auto"/>
              <w:left w:val="nil"/>
              <w:bottom w:val="single" w:sz="4" w:space="0" w:color="auto"/>
              <w:right w:val="nil"/>
            </w:tcBorders>
          </w:tcPr>
          <w:p w:rsidR="00D02926" w:rsidRPr="00842748" w:rsidRDefault="00D02926" w:rsidP="00FF3999">
            <w:pPr>
              <w:suppressAutoHyphens w:val="0"/>
              <w:spacing w:before="40" w:after="120"/>
              <w:ind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232 06.0-04</w:t>
            </w:r>
          </w:p>
        </w:tc>
        <w:tc>
          <w:tcPr>
            <w:tcW w:w="5811" w:type="dxa"/>
            <w:tcBorders>
              <w:top w:val="single" w:sz="4" w:space="0" w:color="auto"/>
              <w:left w:val="nil"/>
              <w:bottom w:val="single" w:sz="4" w:space="0" w:color="auto"/>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hideMark/>
          </w:tcPr>
          <w:p w:rsidR="00D02926" w:rsidRPr="00842748" w:rsidRDefault="00D02926" w:rsidP="00FF3999">
            <w:pPr>
              <w:keepLines/>
              <w:suppressAutoHyphens w:val="0"/>
              <w:spacing w:before="40" w:after="120"/>
              <w:ind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nil"/>
              <w:right w:val="nil"/>
            </w:tcBorders>
          </w:tcPr>
          <w:p w:rsidR="00D02926" w:rsidRPr="00842748" w:rsidRDefault="00D02926" w:rsidP="00891FDA">
            <w:pPr>
              <w:keepLines/>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A combined flammable gas detector/oxygen meter produces the following reading after measuring the atmosphere in an enclosed space: 16% oxygen by volume and 9% of the lower explosive limit. Which of the following statements is correct?</w:t>
            </w:r>
          </w:p>
        </w:tc>
        <w:tc>
          <w:tcPr>
            <w:tcW w:w="1134" w:type="dxa"/>
            <w:tcBorders>
              <w:top w:val="single" w:sz="4" w:space="0" w:color="auto"/>
              <w:left w:val="nil"/>
              <w:bottom w:val="nil"/>
              <w:right w:val="nil"/>
            </w:tcBorders>
          </w:tcPr>
          <w:p w:rsidR="00D02926" w:rsidRPr="00842748" w:rsidRDefault="00D02926" w:rsidP="00FF3999">
            <w:pPr>
              <w:keepLines/>
              <w:suppressAutoHyphens w:val="0"/>
              <w:spacing w:before="40" w:after="120"/>
              <w:ind w:right="113"/>
              <w:rPr>
                <w:rFonts w:eastAsia="SimSun"/>
              </w:rPr>
            </w:pPr>
          </w:p>
        </w:tc>
      </w:tr>
      <w:tr w:rsidR="00D02926" w:rsidRPr="00842748" w:rsidTr="00891FDA">
        <w:tc>
          <w:tcPr>
            <w:tcW w:w="1560" w:type="dxa"/>
            <w:tcBorders>
              <w:top w:val="nil"/>
              <w:left w:val="nil"/>
              <w:bottom w:val="nil"/>
              <w:right w:val="nil"/>
            </w:tcBorders>
          </w:tcPr>
          <w:p w:rsidR="00D02926" w:rsidRPr="00842748" w:rsidRDefault="00D02926" w:rsidP="00891FDA">
            <w:pPr>
              <w:keepLines/>
              <w:suppressAutoHyphens w:val="0"/>
              <w:spacing w:before="40" w:after="120"/>
              <w:ind w:right="113"/>
              <w:rPr>
                <w:rFonts w:eastAsia="SimSun"/>
              </w:rPr>
            </w:pPr>
          </w:p>
        </w:tc>
        <w:tc>
          <w:tcPr>
            <w:tcW w:w="5811" w:type="dxa"/>
            <w:tcBorders>
              <w:top w:val="nil"/>
              <w:left w:val="nil"/>
              <w:bottom w:val="nil"/>
              <w:right w:val="nil"/>
            </w:tcBorders>
            <w:hideMark/>
          </w:tcPr>
          <w:p w:rsidR="00D02926" w:rsidRPr="00842748" w:rsidRDefault="00D02926" w:rsidP="00891FDA">
            <w:pPr>
              <w:keepLines/>
              <w:suppressAutoHyphens w:val="0"/>
              <w:spacing w:before="40" w:after="120"/>
              <w:ind w:left="567" w:right="113" w:hanging="567"/>
              <w:rPr>
                <w:rFonts w:eastAsia="SimSun"/>
              </w:rPr>
            </w:pPr>
            <w:r w:rsidRPr="00842748">
              <w:rPr>
                <w:rFonts w:eastAsia="SimSun"/>
              </w:rPr>
              <w:t>A</w:t>
            </w:r>
            <w:r w:rsidRPr="00842748">
              <w:rPr>
                <w:rFonts w:eastAsia="SimSun"/>
              </w:rPr>
              <w:tab/>
              <w:t>The space is not safe for people and there is a risk of explosion</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B</w:t>
            </w:r>
            <w:r w:rsidRPr="00842748">
              <w:rPr>
                <w:rFonts w:eastAsia="SimSun"/>
              </w:rPr>
              <w:tab/>
              <w:t>The space is safe for people but there is a risk of explosion</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C</w:t>
            </w:r>
            <w:r w:rsidRPr="00842748">
              <w:rPr>
                <w:rFonts w:eastAsia="SimSun"/>
              </w:rPr>
              <w:tab/>
              <w:t>The space presents no risk of explosion but it is not safe for people</w:t>
            </w:r>
          </w:p>
          <w:p w:rsidR="00D02926" w:rsidRPr="00842748" w:rsidRDefault="00D02926" w:rsidP="00891FDA">
            <w:pPr>
              <w:keepLines/>
              <w:spacing w:before="40" w:after="120"/>
              <w:ind w:left="567" w:hanging="567"/>
              <w:rPr>
                <w:rFonts w:eastAsia="SimSun"/>
              </w:rPr>
            </w:pPr>
            <w:r w:rsidRPr="00842748">
              <w:rPr>
                <w:rFonts w:eastAsia="SimSun"/>
              </w:rPr>
              <w:t>D</w:t>
            </w:r>
            <w:r w:rsidRPr="00842748">
              <w:rPr>
                <w:rFonts w:eastAsia="SimSun"/>
              </w:rPr>
              <w:tab/>
              <w:t>The space presents no risk of explosion and it is also safe for people</w:t>
            </w:r>
          </w:p>
        </w:tc>
        <w:tc>
          <w:tcPr>
            <w:tcW w:w="1134" w:type="dxa"/>
            <w:tcBorders>
              <w:top w:val="nil"/>
              <w:left w:val="nil"/>
              <w:bottom w:val="nil"/>
              <w:right w:val="nil"/>
            </w:tcBorders>
          </w:tcPr>
          <w:p w:rsidR="00D02926" w:rsidRPr="00842748" w:rsidRDefault="00D02926" w:rsidP="00FF3999">
            <w:pPr>
              <w:keepLines/>
              <w:suppressAutoHyphens w:val="0"/>
              <w:spacing w:before="40" w:after="120"/>
              <w:ind w:right="113"/>
              <w:rPr>
                <w:rFonts w:eastAsia="SimSun"/>
              </w:rPr>
            </w:pPr>
          </w:p>
        </w:tc>
      </w:tr>
      <w:tr w:rsidR="00D02926" w:rsidRPr="00842748" w:rsidTr="00891FDA">
        <w:tc>
          <w:tcPr>
            <w:tcW w:w="1560" w:type="dxa"/>
            <w:tcBorders>
              <w:top w:val="nil"/>
              <w:left w:val="nil"/>
              <w:bottom w:val="single" w:sz="4" w:space="0" w:color="auto"/>
              <w:right w:val="nil"/>
            </w:tcBorders>
            <w:hideMark/>
          </w:tcPr>
          <w:p w:rsidR="00D02926" w:rsidRPr="00842748" w:rsidRDefault="00D02926" w:rsidP="00580BF8">
            <w:pPr>
              <w:keepNext/>
              <w:keepLines/>
              <w:suppressAutoHyphens w:val="0"/>
              <w:spacing w:before="40" w:after="120"/>
              <w:ind w:right="113"/>
              <w:rPr>
                <w:rFonts w:eastAsia="SimSun"/>
              </w:rPr>
            </w:pPr>
            <w:r w:rsidRPr="00842748">
              <w:rPr>
                <w:rFonts w:eastAsia="SimSun"/>
              </w:rPr>
              <w:t>232 06.0-05</w:t>
            </w:r>
          </w:p>
        </w:tc>
        <w:tc>
          <w:tcPr>
            <w:tcW w:w="5811" w:type="dxa"/>
            <w:tcBorders>
              <w:top w:val="nil"/>
              <w:left w:val="nil"/>
              <w:bottom w:val="single" w:sz="4" w:space="0" w:color="auto"/>
              <w:right w:val="nil"/>
            </w:tcBorders>
            <w:hideMark/>
          </w:tcPr>
          <w:p w:rsidR="00D02926" w:rsidRPr="00842748" w:rsidRDefault="00D02926" w:rsidP="00580BF8">
            <w:pPr>
              <w:keepNext/>
              <w:keepLines/>
              <w:suppressAutoHyphens w:val="0"/>
              <w:spacing w:before="40" w:after="120"/>
              <w:ind w:right="113"/>
              <w:rPr>
                <w:rFonts w:eastAsia="SimSun"/>
              </w:rPr>
            </w:pPr>
            <w:r w:rsidRPr="00842748">
              <w:rPr>
                <w:rFonts w:eastAsia="SimSun"/>
              </w:rPr>
              <w:t>Measuring gas concentration</w:t>
            </w:r>
          </w:p>
        </w:tc>
        <w:tc>
          <w:tcPr>
            <w:tcW w:w="1134" w:type="dxa"/>
            <w:tcBorders>
              <w:top w:val="nil"/>
              <w:left w:val="nil"/>
              <w:bottom w:val="single" w:sz="4" w:space="0" w:color="auto"/>
              <w:right w:val="nil"/>
            </w:tcBorders>
            <w:tcMar>
              <w:top w:w="0" w:type="dxa"/>
              <w:left w:w="369" w:type="dxa"/>
              <w:bottom w:w="0" w:type="dxa"/>
              <w:right w:w="0" w:type="dxa"/>
            </w:tcMar>
            <w:hideMark/>
          </w:tcPr>
          <w:p w:rsidR="00D02926" w:rsidRPr="00842748" w:rsidRDefault="00D02926" w:rsidP="00FF3999">
            <w:pPr>
              <w:keepNext/>
              <w:keepLines/>
              <w:suppressAutoHyphens w:val="0"/>
              <w:spacing w:before="40" w:after="120"/>
              <w:ind w:left="-369"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580BF8">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580BF8">
            <w:pPr>
              <w:keepNext/>
              <w:keepLines/>
              <w:suppressAutoHyphens w:val="0"/>
              <w:spacing w:before="40" w:after="120"/>
              <w:ind w:right="113"/>
              <w:rPr>
                <w:rFonts w:eastAsia="SimSun"/>
              </w:rPr>
            </w:pPr>
            <w:r w:rsidRPr="00842748">
              <w:rPr>
                <w:rFonts w:eastAsia="SimSun"/>
              </w:rPr>
              <w:t>A combined flammable gas detector/oxygen meter produces the following reading after measuring the atmosphere in an enclosed space: 16% oxygen by volume and 60% of the lower explosive limit. Which of the following statements is correct</w:t>
            </w:r>
            <w:ins w:id="188" w:author="Robert Daly" w:date="2018-11-01T11:01:00Z">
              <w:r>
                <w:rPr>
                  <w:rFonts w:eastAsia="SimSun"/>
                </w:rPr>
                <w:t xml:space="preserve"> </w:t>
              </w:r>
            </w:ins>
            <w:ins w:id="189" w:author="Robert Daly" w:date="2018-11-05T12:31:00Z">
              <w:r>
                <w:rPr>
                  <w:rFonts w:eastAsia="SimSun"/>
                </w:rPr>
                <w:t>with respect to</w:t>
              </w:r>
            </w:ins>
            <w:ins w:id="190" w:author="Robert Daly" w:date="2018-11-01T11:01:00Z">
              <w:r>
                <w:rPr>
                  <w:rFonts w:eastAsia="SimSun"/>
                </w:rPr>
                <w:t xml:space="preserve"> entry into this space</w:t>
              </w:r>
            </w:ins>
            <w:r w:rsidRPr="00842748">
              <w:rPr>
                <w:rFonts w:eastAsia="SimSun"/>
              </w:rPr>
              <w:t>?</w:t>
            </w:r>
          </w:p>
          <w:p w:rsidR="00D02926" w:rsidRPr="00714A5E" w:rsidRDefault="00D02926" w:rsidP="00580BF8">
            <w:pPr>
              <w:keepNext/>
              <w:keepLines/>
              <w:suppressAutoHyphens w:val="0"/>
              <w:spacing w:before="40" w:after="120"/>
              <w:ind w:left="567" w:right="113" w:hanging="567"/>
              <w:rPr>
                <w:rFonts w:eastAsia="SimSun"/>
              </w:rPr>
            </w:pPr>
            <w:r w:rsidRPr="00714A5E">
              <w:rPr>
                <w:rFonts w:eastAsia="SimSun"/>
              </w:rPr>
              <w:t>A</w:t>
            </w:r>
            <w:r w:rsidRPr="00714A5E">
              <w:rPr>
                <w:rFonts w:eastAsia="SimSun"/>
              </w:rPr>
              <w:tab/>
              <w:t xml:space="preserve">The space is not safe for people and </w:t>
            </w:r>
            <w:del w:id="191" w:author="Robert Daly" w:date="2018-11-01T11:02:00Z">
              <w:r w:rsidRPr="00714A5E" w:rsidDel="006A3924">
                <w:rPr>
                  <w:rFonts w:eastAsia="SimSun"/>
                </w:rPr>
                <w:delText>there is a</w:delText>
              </w:r>
            </w:del>
            <w:ins w:id="192" w:author="Robert Daly" w:date="2018-11-01T11:02:00Z">
              <w:r w:rsidRPr="00714A5E">
                <w:rPr>
                  <w:rFonts w:eastAsia="SimSun"/>
                </w:rPr>
                <w:t>the</w:t>
              </w:r>
            </w:ins>
            <w:ins w:id="193" w:author="Robert Daly" w:date="2018-11-02T17:01:00Z">
              <w:r w:rsidRPr="00714A5E">
                <w:rPr>
                  <w:rFonts w:eastAsia="SimSun"/>
                </w:rPr>
                <w:t xml:space="preserve"> </w:t>
              </w:r>
            </w:ins>
            <w:ins w:id="194" w:author="Robert Daly" w:date="2018-11-02T17:18:00Z">
              <w:r w:rsidRPr="00714A5E">
                <w:rPr>
                  <w:rFonts w:eastAsia="SimSun"/>
                </w:rPr>
                <w:t xml:space="preserve">explosion risk </w:t>
              </w:r>
            </w:ins>
            <w:ins w:id="195" w:author="Robert Daly" w:date="2018-11-02T17:01:00Z">
              <w:r w:rsidRPr="00714A5E">
                <w:rPr>
                  <w:rFonts w:eastAsia="SimSun"/>
                </w:rPr>
                <w:t xml:space="preserve">threshold </w:t>
              </w:r>
            </w:ins>
            <w:ins w:id="196" w:author="Robert Daly" w:date="2018-11-01T17:27:00Z">
              <w:r w:rsidRPr="00714A5E">
                <w:rPr>
                  <w:rFonts w:eastAsia="SimSun"/>
                </w:rPr>
                <w:t>has been exceeded</w:t>
              </w:r>
            </w:ins>
            <w:del w:id="197" w:author="Robert Daly" w:date="2018-11-01T11:49:00Z">
              <w:r w:rsidRPr="00714A5E" w:rsidDel="00296BC2">
                <w:rPr>
                  <w:rFonts w:eastAsia="SimSun"/>
                </w:rPr>
                <w:delText xml:space="preserve"> risk of explosion</w:delText>
              </w:r>
            </w:del>
          </w:p>
          <w:p w:rsidR="00D02926" w:rsidRPr="00714A5E" w:rsidRDefault="00D02926" w:rsidP="00580BF8">
            <w:pPr>
              <w:keepNext/>
              <w:keepLines/>
              <w:suppressAutoHyphens w:val="0"/>
              <w:spacing w:before="40" w:after="120"/>
              <w:ind w:left="567" w:right="113" w:hanging="567"/>
              <w:rPr>
                <w:rFonts w:eastAsia="SimSun"/>
              </w:rPr>
            </w:pPr>
            <w:r w:rsidRPr="00714A5E">
              <w:rPr>
                <w:rFonts w:eastAsia="SimSun"/>
              </w:rPr>
              <w:t>B</w:t>
            </w:r>
            <w:r w:rsidRPr="00714A5E">
              <w:rPr>
                <w:rFonts w:eastAsia="SimSun"/>
              </w:rPr>
              <w:tab/>
              <w:t>The space is safe for people but there is a risk of explosion</w:t>
            </w:r>
          </w:p>
          <w:p w:rsidR="00D02926" w:rsidRPr="00714A5E" w:rsidRDefault="00D02926" w:rsidP="00580BF8">
            <w:pPr>
              <w:keepNext/>
              <w:keepLines/>
              <w:suppressAutoHyphens w:val="0"/>
              <w:spacing w:before="40" w:after="120"/>
              <w:ind w:left="567" w:right="113" w:hanging="567"/>
              <w:rPr>
                <w:rFonts w:eastAsia="SimSun"/>
              </w:rPr>
            </w:pPr>
            <w:r w:rsidRPr="00714A5E">
              <w:rPr>
                <w:rFonts w:eastAsia="SimSun"/>
              </w:rPr>
              <w:t>C</w:t>
            </w:r>
            <w:r w:rsidRPr="00714A5E">
              <w:rPr>
                <w:rFonts w:eastAsia="SimSun"/>
              </w:rPr>
              <w:tab/>
            </w:r>
            <w:del w:id="198" w:author="Robert Daly" w:date="2018-11-01T11:02:00Z">
              <w:r w:rsidRPr="00714A5E" w:rsidDel="006A3924">
                <w:rPr>
                  <w:rFonts w:eastAsia="SimSun"/>
                </w:rPr>
                <w:delText xml:space="preserve">The </w:delText>
              </w:r>
            </w:del>
            <w:ins w:id="199" w:author="Robert Daly" w:date="2018-11-01T11:02:00Z">
              <w:r w:rsidRPr="00714A5E">
                <w:rPr>
                  <w:rFonts w:eastAsia="SimSun"/>
                </w:rPr>
                <w:t xml:space="preserve">In this </w:t>
              </w:r>
            </w:ins>
            <w:r w:rsidRPr="00714A5E">
              <w:rPr>
                <w:rFonts w:eastAsia="SimSun"/>
              </w:rPr>
              <w:t>space</w:t>
            </w:r>
            <w:ins w:id="200" w:author="Robert Daly" w:date="2018-11-01T11:02:00Z">
              <w:r w:rsidRPr="00714A5E">
                <w:rPr>
                  <w:rFonts w:eastAsia="SimSun"/>
                </w:rPr>
                <w:t>, the</w:t>
              </w:r>
            </w:ins>
            <w:ins w:id="201" w:author="Robert Daly" w:date="2018-11-02T17:01:00Z">
              <w:r w:rsidRPr="00714A5E">
                <w:rPr>
                  <w:rFonts w:eastAsia="SimSun"/>
                </w:rPr>
                <w:t xml:space="preserve"> </w:t>
              </w:r>
            </w:ins>
            <w:ins w:id="202" w:author="Robert Daly" w:date="2018-11-02T17:18:00Z">
              <w:r w:rsidRPr="00714A5E">
                <w:rPr>
                  <w:rFonts w:eastAsia="SimSun"/>
                </w:rPr>
                <w:t xml:space="preserve">explosion risk threshold </w:t>
              </w:r>
            </w:ins>
            <w:ins w:id="203" w:author="Robert Daly" w:date="2018-11-01T11:49:00Z">
              <w:r w:rsidRPr="00714A5E">
                <w:rPr>
                  <w:rFonts w:eastAsia="SimSun"/>
                </w:rPr>
                <w:t xml:space="preserve">has </w:t>
              </w:r>
            </w:ins>
            <w:ins w:id="204" w:author="Robert Daly" w:date="2018-11-02T15:08:00Z">
              <w:r w:rsidRPr="00714A5E">
                <w:rPr>
                  <w:rFonts w:eastAsia="SimSun"/>
                </w:rPr>
                <w:t xml:space="preserve">not </w:t>
              </w:r>
            </w:ins>
            <w:ins w:id="205" w:author="Robert Daly" w:date="2018-11-01T11:49:00Z">
              <w:r w:rsidRPr="00714A5E">
                <w:rPr>
                  <w:rFonts w:eastAsia="SimSun"/>
                </w:rPr>
                <w:t>been exceeded</w:t>
              </w:r>
            </w:ins>
            <w:del w:id="206" w:author="Robert Daly" w:date="2018-11-01T11:02:00Z">
              <w:r w:rsidRPr="00714A5E" w:rsidDel="006A3924">
                <w:rPr>
                  <w:rFonts w:eastAsia="SimSun"/>
                </w:rPr>
                <w:delText xml:space="preserve"> presents no risk of explosion</w:delText>
              </w:r>
            </w:del>
            <w:r w:rsidRPr="00714A5E">
              <w:rPr>
                <w:rFonts w:eastAsia="SimSun"/>
              </w:rPr>
              <w:t xml:space="preserve"> but it is not safe for people</w:t>
            </w:r>
          </w:p>
          <w:p w:rsidR="00D02926" w:rsidRPr="00842748" w:rsidRDefault="00D02926" w:rsidP="00580BF8">
            <w:pPr>
              <w:keepNext/>
              <w:keepLines/>
              <w:spacing w:before="40" w:after="120"/>
              <w:ind w:left="567" w:hanging="567"/>
              <w:rPr>
                <w:rFonts w:eastAsia="SimSun"/>
              </w:rPr>
            </w:pPr>
            <w:r w:rsidRPr="00714A5E">
              <w:rPr>
                <w:rFonts w:eastAsia="SimSun"/>
              </w:rPr>
              <w:t>D</w:t>
            </w:r>
            <w:r w:rsidRPr="00714A5E">
              <w:rPr>
                <w:rFonts w:eastAsia="SimSun"/>
              </w:rPr>
              <w:tab/>
              <w:t>The space presents no risk of explosion and it is also safe for people</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keepNext/>
              <w:keepLines/>
              <w:suppressAutoHyphens w:val="0"/>
              <w:spacing w:before="40" w:after="120"/>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232 06.0-06</w:t>
            </w:r>
          </w:p>
        </w:tc>
        <w:tc>
          <w:tcPr>
            <w:tcW w:w="5811" w:type="dxa"/>
            <w:tcBorders>
              <w:top w:val="single" w:sz="4" w:space="0" w:color="auto"/>
              <w:left w:val="nil"/>
              <w:bottom w:val="single" w:sz="4" w:space="0" w:color="auto"/>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7.2.3.1.6</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keepLines/>
              <w:suppressAutoHyphens w:val="0"/>
              <w:spacing w:before="40" w:after="120"/>
              <w:ind w:left="-369" w:right="113"/>
              <w:rPr>
                <w:rFonts w:eastAsia="SimSun"/>
              </w:rPr>
            </w:pPr>
            <w:r w:rsidRPr="00842748">
              <w:rPr>
                <w:rFonts w:eastAsia="SimSun"/>
              </w:rPr>
              <w:t>D</w:t>
            </w:r>
          </w:p>
        </w:tc>
      </w:tr>
      <w:tr w:rsidR="00D02926" w:rsidRPr="00842748" w:rsidTr="00666411">
        <w:tc>
          <w:tcPr>
            <w:tcW w:w="1560" w:type="dxa"/>
            <w:tcBorders>
              <w:top w:val="single" w:sz="4" w:space="0" w:color="auto"/>
              <w:left w:val="nil"/>
              <w:bottom w:val="single" w:sz="4" w:space="0" w:color="auto"/>
              <w:right w:val="nil"/>
            </w:tcBorders>
          </w:tcPr>
          <w:p w:rsidR="00D02926" w:rsidRPr="00842748" w:rsidRDefault="00D02926" w:rsidP="00891FDA">
            <w:pPr>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Lines/>
              <w:suppressAutoHyphens w:val="0"/>
              <w:spacing w:before="40" w:after="120"/>
              <w:ind w:right="113"/>
              <w:rPr>
                <w:rFonts w:eastAsia="SimSun"/>
              </w:rPr>
            </w:pPr>
            <w:r w:rsidRPr="00842748">
              <w:rPr>
                <w:rFonts w:eastAsia="SimSun"/>
              </w:rPr>
              <w:t>A vessel is carrying UN No. 1010, BUTADIENE-1-3, STABILIZED. After measurement of the atmosphere in a hold space, it is ascertained that it contains 20% oxygen by volume and 100 ppm butadiene. A person who enters the hold space must wear a protective suit and a self-contained breathing apparatus. What additional measures must be taken?</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A</w:t>
            </w:r>
            <w:r w:rsidRPr="00842748">
              <w:rPr>
                <w:rFonts w:eastAsia="SimSun"/>
              </w:rPr>
              <w:tab/>
              <w:t>You have to give the person in question a portable radiotelephone and post a person by the access hatch</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B</w:t>
            </w:r>
            <w:r w:rsidRPr="00842748">
              <w:rPr>
                <w:rFonts w:eastAsia="SimSun"/>
              </w:rPr>
              <w:tab/>
              <w:t>At the access hatch you post a person who is in direct contact with the master in the wheelhouse</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C</w:t>
            </w:r>
            <w:r w:rsidRPr="00842748">
              <w:rPr>
                <w:rFonts w:eastAsia="SimSun"/>
              </w:rPr>
              <w:tab/>
              <w:t>You secure the person with a line and post a person at the access hatch to ensure supervision, who can communicate with the master in the wheelhouse</w:t>
            </w:r>
          </w:p>
          <w:p w:rsidR="00D02926" w:rsidRPr="00842748" w:rsidRDefault="00D02926" w:rsidP="00891FDA">
            <w:pPr>
              <w:keepLines/>
              <w:suppressAutoHyphens w:val="0"/>
              <w:spacing w:before="40" w:after="120"/>
              <w:ind w:left="567" w:right="113" w:hanging="567"/>
              <w:rPr>
                <w:rFonts w:eastAsia="SimSun"/>
              </w:rPr>
            </w:pPr>
            <w:r w:rsidRPr="00842748">
              <w:rPr>
                <w:rFonts w:eastAsia="SimSun"/>
              </w:rPr>
              <w:t>D</w:t>
            </w:r>
            <w:r w:rsidRPr="00842748">
              <w:rPr>
                <w:rFonts w:eastAsia="SimSun"/>
              </w:rPr>
              <w:tab/>
              <w:t>You secure the person with a line and post a person to supervise entry; that person must have the same safety equipment at the access hatch, and you must ensure that two other persons are within calling distance of that person</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keepLines/>
              <w:suppressAutoHyphens w:val="0"/>
              <w:spacing w:before="40" w:after="120"/>
              <w:ind w:left="-369" w:right="113"/>
              <w:rPr>
                <w:rFonts w:eastAsia="SimSun"/>
              </w:rPr>
            </w:pPr>
          </w:p>
        </w:tc>
      </w:tr>
      <w:tr w:rsidR="00D02926" w:rsidRPr="00842748" w:rsidTr="00666411">
        <w:tc>
          <w:tcPr>
            <w:tcW w:w="1560" w:type="dxa"/>
            <w:tcBorders>
              <w:top w:val="single" w:sz="4" w:space="0" w:color="auto"/>
              <w:left w:val="nil"/>
              <w:bottom w:val="single" w:sz="4" w:space="0" w:color="auto"/>
              <w:right w:val="nil"/>
            </w:tcBorders>
            <w:hideMark/>
          </w:tcPr>
          <w:p w:rsidR="00D02926" w:rsidRPr="00842748" w:rsidRDefault="00D02926" w:rsidP="00666411">
            <w:pPr>
              <w:suppressAutoHyphens w:val="0"/>
              <w:spacing w:before="40" w:after="120"/>
              <w:ind w:right="113"/>
              <w:rPr>
                <w:rFonts w:eastAsia="SimSun"/>
              </w:rPr>
            </w:pPr>
            <w:r w:rsidRPr="00842748">
              <w:rPr>
                <w:rFonts w:eastAsia="SimSun"/>
              </w:rPr>
              <w:t>232 06.0-07</w:t>
            </w:r>
          </w:p>
        </w:tc>
        <w:tc>
          <w:tcPr>
            <w:tcW w:w="5811" w:type="dxa"/>
            <w:tcBorders>
              <w:top w:val="single" w:sz="4" w:space="0" w:color="auto"/>
              <w:left w:val="nil"/>
              <w:bottom w:val="single" w:sz="4" w:space="0" w:color="auto"/>
              <w:right w:val="nil"/>
            </w:tcBorders>
            <w:hideMark/>
          </w:tcPr>
          <w:p w:rsidR="00D02926" w:rsidRPr="00842748" w:rsidRDefault="00D02926" w:rsidP="00666411">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ind w:left="-369" w:right="113"/>
              <w:rPr>
                <w:rFonts w:eastAsia="SimSun"/>
              </w:rPr>
            </w:pPr>
            <w:r w:rsidRPr="00842748">
              <w:rPr>
                <w:rFonts w:eastAsia="SimSun"/>
              </w:rPr>
              <w:t>D</w:t>
            </w:r>
          </w:p>
        </w:tc>
      </w:tr>
      <w:tr w:rsidR="00D02926" w:rsidRPr="00842748" w:rsidTr="00666411">
        <w:tc>
          <w:tcPr>
            <w:tcW w:w="1560" w:type="dxa"/>
            <w:tcBorders>
              <w:top w:val="single" w:sz="4" w:space="0" w:color="auto"/>
              <w:left w:val="nil"/>
              <w:bottom w:val="nil"/>
              <w:right w:val="nil"/>
            </w:tcBorders>
          </w:tcPr>
          <w:p w:rsidR="00D02926" w:rsidRPr="00842748" w:rsidRDefault="00D02926" w:rsidP="00666411">
            <w:pPr>
              <w:suppressAutoHyphens w:val="0"/>
              <w:spacing w:before="40" w:after="120"/>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666411">
            <w:pPr>
              <w:suppressAutoHyphens w:val="0"/>
              <w:spacing w:before="40" w:after="120"/>
              <w:ind w:right="113"/>
              <w:rPr>
                <w:rFonts w:eastAsia="SimSun"/>
              </w:rPr>
            </w:pPr>
            <w:r w:rsidRPr="00842748">
              <w:rPr>
                <w:rFonts w:eastAsia="SimSun"/>
              </w:rPr>
              <w:t>A vessel is carrying UN No. 1010, BUTADIENE-1-3, STABILIZED. A hold space is inspected, with the following result: the oxygen meter reads 21% volume, the flammable gas detector indicates 10% of the lower explosive limit and the toximeter reads 10 ppm of butadiene. What conclusions can be drawn from these measurements?</w:t>
            </w:r>
          </w:p>
          <w:p w:rsidR="00D02926" w:rsidRPr="00842748" w:rsidRDefault="00D02926" w:rsidP="00666411">
            <w:pPr>
              <w:suppressAutoHyphens w:val="0"/>
              <w:spacing w:before="40" w:after="120"/>
              <w:ind w:left="568" w:right="113" w:hanging="567"/>
              <w:rPr>
                <w:rFonts w:eastAsia="SimSun"/>
              </w:rPr>
            </w:pPr>
            <w:r w:rsidRPr="00842748">
              <w:rPr>
                <w:rFonts w:eastAsia="SimSun"/>
              </w:rPr>
              <w:t>A</w:t>
            </w:r>
            <w:r w:rsidRPr="00842748">
              <w:rPr>
                <w:rFonts w:eastAsia="SimSun"/>
              </w:rPr>
              <w:tab/>
              <w:t>The space is safe for people and presents no risk of explosion</w:t>
            </w:r>
          </w:p>
          <w:p w:rsidR="00D02926" w:rsidRPr="00842748" w:rsidRDefault="00D02926" w:rsidP="00666411">
            <w:pPr>
              <w:suppressAutoHyphens w:val="0"/>
              <w:spacing w:before="40" w:after="120"/>
              <w:ind w:right="113"/>
              <w:rPr>
                <w:rFonts w:eastAsia="SimSun"/>
              </w:rPr>
            </w:pPr>
            <w:r w:rsidRPr="00842748">
              <w:rPr>
                <w:rFonts w:eastAsia="SimSun"/>
              </w:rPr>
              <w:t>B</w:t>
            </w:r>
            <w:r w:rsidRPr="00842748">
              <w:rPr>
                <w:rFonts w:eastAsia="SimSun"/>
              </w:rPr>
              <w:tab/>
              <w:t>The space is safe for people</w:t>
            </w:r>
          </w:p>
          <w:p w:rsidR="00D02926" w:rsidRPr="00842748" w:rsidRDefault="00D02926" w:rsidP="00666411">
            <w:pPr>
              <w:suppressAutoHyphens w:val="0"/>
              <w:spacing w:before="40" w:after="120"/>
              <w:ind w:left="568" w:right="113" w:hanging="568"/>
              <w:rPr>
                <w:rFonts w:eastAsia="SimSun"/>
              </w:rPr>
            </w:pPr>
            <w:r w:rsidRPr="00842748">
              <w:rPr>
                <w:rFonts w:eastAsia="SimSun"/>
              </w:rPr>
              <w:t>C</w:t>
            </w:r>
            <w:r w:rsidRPr="00842748">
              <w:rPr>
                <w:rFonts w:eastAsia="SimSun"/>
              </w:rPr>
              <w:tab/>
              <w:t>The space presents no risk of explosion</w:t>
            </w:r>
          </w:p>
          <w:p w:rsidR="00D02926" w:rsidRPr="00842748" w:rsidRDefault="00D02926" w:rsidP="00666411">
            <w:pPr>
              <w:suppressAutoHyphens w:val="0"/>
              <w:spacing w:before="40" w:after="120"/>
              <w:ind w:right="113"/>
              <w:rPr>
                <w:rFonts w:eastAsia="SimSun"/>
              </w:rPr>
            </w:pPr>
            <w:r w:rsidRPr="00842748">
              <w:rPr>
                <w:rFonts w:eastAsia="SimSun"/>
              </w:rPr>
              <w:t>D</w:t>
            </w:r>
            <w:r w:rsidRPr="00842748">
              <w:rPr>
                <w:rFonts w:eastAsia="SimSun"/>
              </w:rPr>
              <w:tab/>
              <w:t>The measurements do not make sense</w:t>
            </w:r>
          </w:p>
        </w:tc>
        <w:tc>
          <w:tcPr>
            <w:tcW w:w="1134" w:type="dxa"/>
            <w:tcBorders>
              <w:top w:val="single" w:sz="4" w:space="0" w:color="auto"/>
              <w:left w:val="nil"/>
              <w:bottom w:val="nil"/>
              <w:right w:val="nil"/>
            </w:tcBorders>
            <w:tcMar>
              <w:top w:w="0" w:type="dxa"/>
              <w:left w:w="369" w:type="dxa"/>
              <w:bottom w:w="0" w:type="dxa"/>
              <w:right w:w="0" w:type="dxa"/>
            </w:tcMar>
          </w:tcPr>
          <w:p w:rsidR="00D02926" w:rsidRPr="00842748" w:rsidRDefault="00D02926" w:rsidP="00FF3999">
            <w:pPr>
              <w:suppressAutoHyphens w:val="0"/>
              <w:spacing w:before="40" w:after="120"/>
              <w:ind w:left="-369" w:right="113"/>
              <w:rPr>
                <w:rFonts w:eastAsia="SimSun"/>
              </w:rPr>
            </w:pPr>
          </w:p>
        </w:tc>
      </w:tr>
      <w:tr w:rsidR="00D02926" w:rsidRPr="00842748" w:rsidTr="00666411">
        <w:tc>
          <w:tcPr>
            <w:tcW w:w="1560"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06.0-08</w:t>
            </w:r>
          </w:p>
        </w:tc>
        <w:tc>
          <w:tcPr>
            <w:tcW w:w="581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7.2.3.1.6</w:t>
            </w:r>
          </w:p>
        </w:tc>
        <w:tc>
          <w:tcPr>
            <w:tcW w:w="1134" w:type="dxa"/>
            <w:tcBorders>
              <w:top w:val="nil"/>
              <w:left w:val="nil"/>
              <w:bottom w:val="single" w:sz="4" w:space="0" w:color="auto"/>
              <w:right w:val="nil"/>
            </w:tcBorders>
            <w:tcMar>
              <w:top w:w="0" w:type="dxa"/>
              <w:left w:w="369" w:type="dxa"/>
              <w:bottom w:w="0" w:type="dxa"/>
              <w:right w:w="0" w:type="dxa"/>
            </w:tcMar>
            <w:hideMark/>
          </w:tcPr>
          <w:p w:rsidR="00D02926" w:rsidRPr="00842748" w:rsidRDefault="00D02926" w:rsidP="00FF3999">
            <w:pPr>
              <w:keepNext/>
              <w:keepLines/>
              <w:suppressAutoHyphens w:val="0"/>
              <w:spacing w:before="40" w:after="120"/>
              <w:ind w:left="-369"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 xml:space="preserve">A vessel is carrying UN No. 1033, DIMETHYL ETHER. Measurement of the atmosphere in a hold space shows that it contains 20% oxygen by volume and 500 ppm of dimethyl ether. A person must enter this hold space. The person is equipped with a protective suit, a self-contained breathing apparatus and </w:t>
            </w:r>
            <w:r w:rsidRPr="00F60895">
              <w:rPr>
                <w:rFonts w:eastAsia="SimSun"/>
              </w:rPr>
              <w:t>emergency equipment</w:t>
            </w:r>
            <w:ins w:id="207" w:author="Robert Daly" w:date="2018-11-01T11:03:00Z">
              <w:r>
                <w:rPr>
                  <w:rFonts w:eastAsia="SimSun"/>
                </w:rPr>
                <w:t xml:space="preserve"> </w:t>
              </w:r>
              <w:r w:rsidRPr="009E624D">
                <w:rPr>
                  <w:rFonts w:eastAsia="SimSun"/>
                </w:rPr>
                <w:t xml:space="preserve">with a safety </w:t>
              </w:r>
            </w:ins>
            <w:ins w:id="208" w:author="Robert Daly" w:date="2018-11-01T12:01:00Z">
              <w:r>
                <w:rPr>
                  <w:rFonts w:eastAsia="SimSun"/>
                </w:rPr>
                <w:t>cord</w:t>
              </w:r>
            </w:ins>
            <w:r w:rsidRPr="00842748">
              <w:rPr>
                <w:rFonts w:eastAsia="SimSun"/>
              </w:rPr>
              <w:t>. There is already a person supervising near the access hatch. What additional measures must be taken?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You give the person entering the hold space and the one on deck portable radiotelephones so that they can communicate with two other people on deck</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You make sure that there are two people within calling distance of the person near the access hatch</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You make the same safety equipment available to the person at the access hatch and you make sure that there are two people within calling distance of that person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None</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keepNext/>
              <w:keepLines/>
              <w:suppressAutoHyphens w:val="0"/>
              <w:spacing w:before="40" w:after="120"/>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06.0-09</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Measuring gas concentration </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ind w:left="-369" w:right="113"/>
              <w:rPr>
                <w:rFonts w:eastAsia="SimSun"/>
              </w:rPr>
            </w:pPr>
            <w:r w:rsidRPr="00842748">
              <w:rPr>
                <w:rFonts w:eastAsia="SimSun"/>
              </w:rPr>
              <w:t>C</w:t>
            </w:r>
          </w:p>
        </w:tc>
      </w:tr>
      <w:tr w:rsidR="00D02926" w:rsidRPr="00842748" w:rsidTr="009407E2">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must you first do before entering a hold space?</w:t>
            </w:r>
          </w:p>
          <w:p w:rsidR="00D02926" w:rsidRPr="00842748" w:rsidRDefault="00D02926" w:rsidP="00891FDA">
            <w:pPr>
              <w:suppressAutoHyphens w:val="0"/>
              <w:spacing w:before="40" w:after="80"/>
              <w:ind w:right="113"/>
              <w:rPr>
                <w:rFonts w:eastAsia="SimSun"/>
              </w:rPr>
            </w:pPr>
            <w:r w:rsidRPr="00842748">
              <w:rPr>
                <w:rFonts w:eastAsia="SimSun"/>
              </w:rPr>
              <w:t>A</w:t>
            </w:r>
            <w:r w:rsidRPr="00842748">
              <w:rPr>
                <w:rFonts w:eastAsia="SimSun"/>
              </w:rPr>
              <w:tab/>
              <w:t>Put on a self-contained breathing apparatus</w:t>
            </w:r>
          </w:p>
          <w:p w:rsidR="00D02926" w:rsidRPr="00842748" w:rsidRDefault="00D02926" w:rsidP="00891FDA">
            <w:pPr>
              <w:suppressAutoHyphens w:val="0"/>
              <w:spacing w:before="40" w:after="80"/>
              <w:ind w:left="567" w:right="113" w:hanging="567"/>
              <w:rPr>
                <w:rFonts w:eastAsia="SimSun"/>
              </w:rPr>
            </w:pPr>
            <w:r w:rsidRPr="00842748">
              <w:rPr>
                <w:rFonts w:eastAsia="SimSun"/>
              </w:rPr>
              <w:t>B</w:t>
            </w:r>
            <w:r w:rsidRPr="00842748">
              <w:rPr>
                <w:rFonts w:eastAsia="SimSun"/>
              </w:rPr>
              <w:tab/>
              <w:t>It is enough to measure the concentration of gas in the hold space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Measure the oxygen and gas concentrations in the hold space</w:t>
            </w:r>
          </w:p>
          <w:p w:rsidR="00D02926" w:rsidRPr="00842748" w:rsidRDefault="00D02926" w:rsidP="00891FDA">
            <w:pPr>
              <w:suppressAutoHyphens w:val="0"/>
              <w:spacing w:before="40" w:after="80"/>
              <w:ind w:left="567" w:right="113" w:hanging="567"/>
              <w:rPr>
                <w:rFonts w:eastAsia="SimSun"/>
              </w:rPr>
            </w:pPr>
            <w:r w:rsidRPr="00842748">
              <w:rPr>
                <w:rFonts w:eastAsia="SimSun"/>
              </w:rPr>
              <w:t>D</w:t>
            </w:r>
            <w:r w:rsidRPr="00842748">
              <w:rPr>
                <w:rFonts w:eastAsia="SimSun"/>
              </w:rPr>
              <w:tab/>
              <w:t>It is enough to measure the concentration of oxygen in the hold space</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ind w:left="-369" w:right="113"/>
              <w:rPr>
                <w:rFonts w:eastAsia="SimSun"/>
              </w:rPr>
            </w:pPr>
          </w:p>
        </w:tc>
      </w:tr>
      <w:tr w:rsidR="00D02926" w:rsidRPr="00842748" w:rsidTr="009407E2">
        <w:tc>
          <w:tcPr>
            <w:tcW w:w="1560" w:type="dxa"/>
            <w:tcBorders>
              <w:top w:val="single" w:sz="4" w:space="0" w:color="auto"/>
              <w:left w:val="nil"/>
              <w:bottom w:val="single" w:sz="12" w:space="0" w:color="auto"/>
              <w:right w:val="nil"/>
            </w:tcBorders>
            <w:hideMark/>
          </w:tcPr>
          <w:p w:rsidR="00D02926" w:rsidRPr="00842748" w:rsidRDefault="00D02926" w:rsidP="00891FDA">
            <w:pPr>
              <w:keepNext/>
              <w:spacing w:before="40" w:after="120" w:line="240" w:lineRule="auto"/>
              <w:outlineLvl w:val="1"/>
              <w:rPr>
                <w:rFonts w:eastAsia="SimSun"/>
                <w:lang w:eastAsia="en-GB"/>
              </w:rPr>
            </w:pPr>
            <w:r w:rsidRPr="00842748">
              <w:rPr>
                <w:rFonts w:eastAsia="SimSun"/>
                <w:lang w:eastAsia="en-GB"/>
              </w:rPr>
              <w:t>232 06.0-10</w:t>
            </w:r>
          </w:p>
        </w:tc>
        <w:tc>
          <w:tcPr>
            <w:tcW w:w="5811" w:type="dxa"/>
            <w:tcBorders>
              <w:top w:val="single" w:sz="4" w:space="0" w:color="auto"/>
              <w:left w:val="nil"/>
              <w:bottom w:val="single" w:sz="12" w:space="0" w:color="auto"/>
              <w:right w:val="nil"/>
            </w:tcBorders>
            <w:hideMark/>
          </w:tcPr>
          <w:p w:rsidR="00D02926" w:rsidRPr="00842748" w:rsidRDefault="00D02926" w:rsidP="00891FDA">
            <w:pPr>
              <w:keepNext/>
              <w:spacing w:before="40" w:after="120" w:line="240" w:lineRule="auto"/>
              <w:outlineLvl w:val="1"/>
              <w:rPr>
                <w:rFonts w:eastAsia="SimSun"/>
                <w:lang w:eastAsia="en-GB"/>
              </w:rPr>
            </w:pPr>
            <w:r w:rsidRPr="00842748">
              <w:rPr>
                <w:rFonts w:eastAsia="SimSun"/>
                <w:lang w:eastAsia="en-GB"/>
              </w:rPr>
              <w:t xml:space="preserve">Deleted (28.09.2016) </w:t>
            </w:r>
          </w:p>
        </w:tc>
        <w:tc>
          <w:tcPr>
            <w:tcW w:w="1134" w:type="dxa"/>
            <w:tcBorders>
              <w:top w:val="single" w:sz="4" w:space="0" w:color="auto"/>
              <w:left w:val="nil"/>
              <w:bottom w:val="single" w:sz="12" w:space="0" w:color="auto"/>
              <w:right w:val="nil"/>
            </w:tcBorders>
            <w:tcMar>
              <w:top w:w="0" w:type="dxa"/>
              <w:left w:w="369" w:type="dxa"/>
              <w:bottom w:w="0" w:type="dxa"/>
              <w:right w:w="0" w:type="dxa"/>
            </w:tcMar>
            <w:hideMark/>
          </w:tcPr>
          <w:p w:rsidR="00D02926" w:rsidRPr="00842748" w:rsidRDefault="00D02926" w:rsidP="00FF3999">
            <w:pPr>
              <w:keepNext/>
              <w:spacing w:before="40" w:after="120" w:line="240" w:lineRule="auto"/>
              <w:outlineLvl w:val="1"/>
              <w:rPr>
                <w:rFonts w:eastAsia="SimSun"/>
                <w:lang w:eastAsia="en-GB"/>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560"/>
        <w:gridCol w:w="5811"/>
        <w:gridCol w:w="1134"/>
      </w:tblGrid>
      <w:tr w:rsidR="00D02926" w:rsidRPr="00842748" w:rsidTr="005C3F18">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7: Certificates for degassing and permitted work</w:t>
            </w:r>
          </w:p>
        </w:tc>
      </w:tr>
      <w:tr w:rsidR="00D02926" w:rsidRPr="00842748" w:rsidTr="005C3F18">
        <w:trPr>
          <w:tblHeader/>
        </w:trPr>
        <w:tc>
          <w:tcPr>
            <w:tcW w:w="1560"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811"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5C3F18" w:rsidRPr="00842748" w:rsidTr="005C3F18">
        <w:trPr>
          <w:trHeight w:hRule="exact" w:val="113"/>
          <w:tblHeader/>
        </w:trPr>
        <w:tc>
          <w:tcPr>
            <w:tcW w:w="1560" w:type="dxa"/>
            <w:tcBorders>
              <w:top w:val="single" w:sz="12" w:space="0" w:color="auto"/>
              <w:left w:val="nil"/>
              <w:bottom w:val="nil"/>
              <w:right w:val="nil"/>
            </w:tcBorders>
          </w:tcPr>
          <w:p w:rsidR="005C3F18" w:rsidRPr="00842748" w:rsidRDefault="005C3F18" w:rsidP="00891FDA">
            <w:pPr>
              <w:suppressAutoHyphens w:val="0"/>
              <w:spacing w:before="40" w:after="120" w:line="220" w:lineRule="exact"/>
              <w:ind w:right="113"/>
              <w:rPr>
                <w:rFonts w:eastAsia="SimSun"/>
              </w:rPr>
            </w:pPr>
          </w:p>
        </w:tc>
        <w:tc>
          <w:tcPr>
            <w:tcW w:w="5811" w:type="dxa"/>
            <w:tcBorders>
              <w:top w:val="single" w:sz="12" w:space="0" w:color="auto"/>
              <w:left w:val="nil"/>
              <w:bottom w:val="nil"/>
              <w:right w:val="nil"/>
            </w:tcBorders>
          </w:tcPr>
          <w:p w:rsidR="005C3F18" w:rsidRPr="00842748" w:rsidRDefault="005C3F18" w:rsidP="00891FDA">
            <w:pPr>
              <w:suppressAutoHyphens w:val="0"/>
              <w:spacing w:before="40" w:after="120" w:line="220" w:lineRule="exact"/>
              <w:ind w:right="113"/>
              <w:rPr>
                <w:rFonts w:eastAsia="SimSun"/>
              </w:rPr>
            </w:pPr>
          </w:p>
        </w:tc>
        <w:tc>
          <w:tcPr>
            <w:tcW w:w="1134" w:type="dxa"/>
            <w:tcBorders>
              <w:top w:val="single" w:sz="12" w:space="0" w:color="auto"/>
              <w:left w:val="nil"/>
              <w:bottom w:val="nil"/>
              <w:right w:val="nil"/>
            </w:tcBorders>
            <w:tcMar>
              <w:top w:w="0" w:type="dxa"/>
              <w:left w:w="369" w:type="dxa"/>
              <w:bottom w:w="0" w:type="dxa"/>
              <w:right w:w="0" w:type="dxa"/>
            </w:tcMar>
          </w:tcPr>
          <w:p w:rsidR="005C3F18" w:rsidRPr="00842748" w:rsidRDefault="005C3F18" w:rsidP="00891FDA">
            <w:pPr>
              <w:suppressAutoHyphens w:val="0"/>
              <w:spacing w:before="40" w:after="120" w:line="220" w:lineRule="exact"/>
              <w:ind w:left="-369" w:right="113"/>
              <w:rPr>
                <w:rFonts w:eastAsia="SimSun"/>
              </w:rPr>
            </w:pPr>
          </w:p>
        </w:tc>
      </w:tr>
      <w:tr w:rsidR="00D02926" w:rsidRPr="00842748" w:rsidTr="005C3F18">
        <w:tc>
          <w:tcPr>
            <w:tcW w:w="1560"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07.0-01</w:t>
            </w:r>
          </w:p>
        </w:tc>
        <w:tc>
          <w:tcPr>
            <w:tcW w:w="5811"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 xml:space="preserve">Measuring gas concentration </w:t>
            </w:r>
          </w:p>
        </w:tc>
        <w:tc>
          <w:tcPr>
            <w:tcW w:w="1134" w:type="dxa"/>
            <w:tcBorders>
              <w:top w:val="nil"/>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Your own measurements indicate that a hold space is free of gas and the oxygen concentration is sufficient. You do not have a gas free certificate. What activities may be carried out in this hold space?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Only visual checks may be carried out</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Visual checks may be carried out, and light maintenance work not requiring a flame and not producing sparks may be done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The hold space may be cleaned and hammered to remove the rust</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A hole in a wall may be welded closed</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07.0-02</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Measuring gas concentration</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B</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Your own measurements indicate that a hold space is free of gas and the oxygen concentration is sufficient. You do not have a gas free certificate. What activities may be carried out in this hold space by unprotected persons?</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Only visual checks may be carried out</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The hold space may be cleaned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The hold space may be cleaned and hammered to remove the rust</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A hole in a wall may be welded closed</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07.0-03</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8.3.5</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C</w:t>
            </w:r>
          </w:p>
        </w:tc>
      </w:tr>
      <w:tr w:rsidR="00D02926" w:rsidRPr="00842748" w:rsidTr="005C3F18">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vessel is loaded with UN No. 1978, PROPANE. A reinforcing support has to be welded onto the radar mast outside the cargo area. Is this permitted?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Yes, as this is a minor task carried out away from the cargo area</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provided during the welding the gas concentration is regularly measured on site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 xml:space="preserve">No, unless this is done with the agreement of the competent authority </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No, it is only allowed at a shipyard</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5C3F18">
        <w:tc>
          <w:tcPr>
            <w:tcW w:w="1560" w:type="dxa"/>
            <w:tcBorders>
              <w:top w:val="single" w:sz="4" w:space="0" w:color="auto"/>
              <w:left w:val="nil"/>
              <w:bottom w:val="single" w:sz="4" w:space="0" w:color="auto"/>
              <w:right w:val="nil"/>
            </w:tcBorders>
            <w:hideMark/>
          </w:tcPr>
          <w:p w:rsidR="00D02926" w:rsidRPr="00842748" w:rsidRDefault="00D02926" w:rsidP="005C3F18">
            <w:pPr>
              <w:suppressAutoHyphens w:val="0"/>
              <w:spacing w:before="40" w:after="120" w:line="220" w:lineRule="exact"/>
              <w:ind w:right="113"/>
              <w:rPr>
                <w:rFonts w:eastAsia="SimSun"/>
              </w:rPr>
            </w:pPr>
            <w:r w:rsidRPr="00842748">
              <w:rPr>
                <w:rFonts w:eastAsia="SimSun"/>
              </w:rPr>
              <w:t>232 07.0-04</w:t>
            </w:r>
          </w:p>
        </w:tc>
        <w:tc>
          <w:tcPr>
            <w:tcW w:w="5811" w:type="dxa"/>
            <w:tcBorders>
              <w:top w:val="single" w:sz="4" w:space="0" w:color="auto"/>
              <w:left w:val="nil"/>
              <w:bottom w:val="single" w:sz="4" w:space="0" w:color="auto"/>
              <w:right w:val="nil"/>
            </w:tcBorders>
            <w:hideMark/>
          </w:tcPr>
          <w:p w:rsidR="00D02926" w:rsidRPr="00842748" w:rsidRDefault="00D02926" w:rsidP="005C3F18">
            <w:pPr>
              <w:suppressAutoHyphens w:val="0"/>
              <w:spacing w:before="40" w:after="120" w:line="220" w:lineRule="exact"/>
              <w:ind w:right="113"/>
              <w:rPr>
                <w:rFonts w:eastAsia="SimSun"/>
              </w:rPr>
            </w:pPr>
            <w:r w:rsidRPr="00842748">
              <w:rPr>
                <w:rFonts w:eastAsia="SimSun"/>
              </w:rPr>
              <w:t>8.3.5</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A</w:t>
            </w:r>
          </w:p>
        </w:tc>
      </w:tr>
      <w:tr w:rsidR="00D02926" w:rsidRPr="00842748" w:rsidTr="005C3F18">
        <w:tc>
          <w:tcPr>
            <w:tcW w:w="1560" w:type="dxa"/>
            <w:tcBorders>
              <w:top w:val="single" w:sz="4" w:space="0" w:color="auto"/>
              <w:left w:val="nil"/>
              <w:bottom w:val="nil"/>
              <w:right w:val="nil"/>
            </w:tcBorders>
          </w:tcPr>
          <w:p w:rsidR="00D02926" w:rsidRPr="00842748" w:rsidRDefault="00D02926" w:rsidP="005C3F18">
            <w:pPr>
              <w:suppressAutoHyphens w:val="0"/>
              <w:spacing w:before="40" w:after="120" w:line="220" w:lineRule="exact"/>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5C3F18">
            <w:pPr>
              <w:suppressAutoHyphens w:val="0"/>
              <w:spacing w:before="40" w:after="120" w:line="220" w:lineRule="exact"/>
              <w:ind w:right="113"/>
              <w:rPr>
                <w:rFonts w:eastAsia="SimSun"/>
              </w:rPr>
            </w:pPr>
            <w:r w:rsidRPr="00842748">
              <w:rPr>
                <w:rFonts w:eastAsia="SimSun"/>
              </w:rPr>
              <w:t>A vessel is loaded with UN No. 1011, BUTANE. During navigation you would like to carry out some minor repairs in the engine room, and they are likely to produce sparks. Is this allowed?</w:t>
            </w:r>
          </w:p>
          <w:p w:rsidR="00D02926" w:rsidRPr="00842748" w:rsidRDefault="00D02926" w:rsidP="005C3F18">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Yes, provided you do not weld the fuel tank, and provided doors and other openings are closed</w:t>
            </w:r>
          </w:p>
          <w:p w:rsidR="00D02926" w:rsidRPr="00842748" w:rsidRDefault="00D02926" w:rsidP="005C3F18">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you may weld anywhere</w:t>
            </w:r>
          </w:p>
          <w:p w:rsidR="00D02926" w:rsidRPr="00842748" w:rsidRDefault="00D02926" w:rsidP="005C3F18">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No, a gas free certificate is required</w:t>
            </w:r>
          </w:p>
          <w:p w:rsidR="00D02926" w:rsidRPr="00842748" w:rsidRDefault="00D02926" w:rsidP="005C3F18">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No, it is only allowed at a shipyard</w:t>
            </w:r>
          </w:p>
        </w:tc>
        <w:tc>
          <w:tcPr>
            <w:tcW w:w="1134" w:type="dxa"/>
            <w:tcBorders>
              <w:top w:val="single" w:sz="4" w:space="0" w:color="auto"/>
              <w:left w:val="nil"/>
              <w:bottom w:val="nil"/>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5C3F18">
        <w:tc>
          <w:tcPr>
            <w:tcW w:w="1560" w:type="dxa"/>
            <w:tcBorders>
              <w:top w:val="nil"/>
              <w:left w:val="nil"/>
              <w:bottom w:val="single" w:sz="4" w:space="0" w:color="auto"/>
              <w:right w:val="nil"/>
            </w:tcBorders>
            <w:hideMark/>
          </w:tcPr>
          <w:p w:rsidR="00D02926" w:rsidRPr="00842748" w:rsidRDefault="00D02926" w:rsidP="005C3F18">
            <w:pPr>
              <w:keepNext/>
              <w:keepLines/>
              <w:suppressAutoHyphens w:val="0"/>
              <w:spacing w:before="40" w:after="120" w:line="220" w:lineRule="exact"/>
              <w:ind w:right="113"/>
              <w:rPr>
                <w:rFonts w:eastAsia="SimSun"/>
              </w:rPr>
            </w:pPr>
            <w:r w:rsidRPr="00842748">
              <w:rPr>
                <w:rFonts w:eastAsia="SimSun"/>
              </w:rPr>
              <w:t>232 07.0-05</w:t>
            </w:r>
          </w:p>
        </w:tc>
        <w:tc>
          <w:tcPr>
            <w:tcW w:w="5811" w:type="dxa"/>
            <w:tcBorders>
              <w:top w:val="nil"/>
              <w:left w:val="nil"/>
              <w:bottom w:val="single" w:sz="4" w:space="0" w:color="auto"/>
              <w:right w:val="nil"/>
            </w:tcBorders>
            <w:hideMark/>
          </w:tcPr>
          <w:p w:rsidR="00D02926" w:rsidRPr="00842748" w:rsidRDefault="00D02926" w:rsidP="005C3F18">
            <w:pPr>
              <w:keepNext/>
              <w:keepLines/>
              <w:suppressAutoHyphens w:val="0"/>
              <w:spacing w:before="40" w:after="120" w:line="220" w:lineRule="exact"/>
              <w:ind w:right="113"/>
              <w:rPr>
                <w:rFonts w:eastAsia="SimSun"/>
              </w:rPr>
            </w:pPr>
            <w:r w:rsidRPr="00842748">
              <w:rPr>
                <w:rFonts w:eastAsia="SimSun"/>
              </w:rPr>
              <w:t>8.3.5</w:t>
            </w:r>
          </w:p>
        </w:tc>
        <w:tc>
          <w:tcPr>
            <w:tcW w:w="1134" w:type="dxa"/>
            <w:tcBorders>
              <w:top w:val="nil"/>
              <w:left w:val="nil"/>
              <w:bottom w:val="single" w:sz="4" w:space="0" w:color="auto"/>
              <w:right w:val="nil"/>
            </w:tcBorders>
            <w:tcMar>
              <w:top w:w="0" w:type="dxa"/>
              <w:left w:w="369" w:type="dxa"/>
              <w:bottom w:w="0" w:type="dxa"/>
              <w:right w:w="0" w:type="dxa"/>
            </w:tcMar>
            <w:hideMark/>
          </w:tcPr>
          <w:p w:rsidR="00D02926" w:rsidRPr="00842748" w:rsidRDefault="00D02926" w:rsidP="00FF3999">
            <w:pPr>
              <w:keepNext/>
              <w:keepLines/>
              <w:suppressAutoHyphens w:val="0"/>
              <w:spacing w:before="40" w:after="120" w:line="220" w:lineRule="exact"/>
              <w:ind w:left="-369"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You rinse your cargo tanks with nitrogen and evacuate the gases (last cargo: UN No. 1978, PROPANE). During the rinsing you would like to carry out some minor repairs in the engine room, and they are likely to produce sparks. Is this allowed?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 xml:space="preserve">Yes, provided that authorization has been </w:t>
            </w:r>
            <w:r w:rsidRPr="00842748">
              <w:rPr>
                <w:rFonts w:eastAsia="SimSun"/>
              </w:rPr>
              <w:tab/>
              <w:t>obtained from the person responsible for trans-shipment at the shore installation</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provided that the doors and other openings are closed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 xml:space="preserve">No, authorization from a classification society is </w:t>
            </w:r>
            <w:r w:rsidRPr="00842748">
              <w:rPr>
                <w:rFonts w:eastAsia="SimSun"/>
              </w:rPr>
              <w:tab/>
              <w:t>required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No, it is not allowed during loading, unloading and degassing</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07.0-06</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8.3.5</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A</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tank vessel is loaded with UN No. 1978, PROPANE. You have to weld a new fire extinguisher pipe on the deck. Is this allowed?</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No</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No, for this a gas free certificate is required</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Yes, as you are not welding the piping containing the product</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Yes, provided the gas concentrations are regularly measured</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07.0-07</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7.2.3.1.</w:t>
            </w:r>
            <w:del w:id="209" w:author="Robert Daly" w:date="2018-11-01T11:03:00Z">
              <w:r w:rsidRPr="00842748" w:rsidDel="006A3924">
                <w:rPr>
                  <w:rFonts w:eastAsia="SimSun"/>
                </w:rPr>
                <w:delText>5</w:delText>
              </w:r>
            </w:del>
            <w:ins w:id="210" w:author="Robert Daly" w:date="2018-11-01T11:03:00Z">
              <w:r>
                <w:rPr>
                  <w:rFonts w:eastAsia="SimSun"/>
                </w:rPr>
                <w:t>6</w:t>
              </w:r>
            </w:ins>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A</w:t>
            </w:r>
          </w:p>
        </w:tc>
      </w:tr>
      <w:tr w:rsidR="00D02926" w:rsidRPr="00842748" w:rsidTr="0081609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tank vessel is loaded with UN No. 1969, ISOBUTANE. Is a person allowed to enter the hold space without any protective equipment to carry out a check?</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 xml:space="preserve">Yes, this is allowed during loading once it is ascertained that </w:t>
            </w:r>
            <w:ins w:id="211" w:author="Robert Daly" w:date="2018-11-01T16:44:00Z">
              <w:r>
                <w:rPr>
                  <w:rFonts w:eastAsia="SimSun"/>
                </w:rPr>
                <w:t xml:space="preserve">the provisions of </w:t>
              </w:r>
            </w:ins>
            <w:ins w:id="212" w:author="Robert Daly" w:date="2018-11-01T11:03:00Z">
              <w:r>
                <w:rPr>
                  <w:rFonts w:eastAsia="SimSun"/>
                </w:rPr>
                <w:t>7.2.3.1.6 ha</w:t>
              </w:r>
            </w:ins>
            <w:ins w:id="213" w:author="Robert Daly" w:date="2018-11-01T16:44:00Z">
              <w:r>
                <w:rPr>
                  <w:rFonts w:eastAsia="SimSun"/>
                </w:rPr>
                <w:t>ve</w:t>
              </w:r>
            </w:ins>
            <w:ins w:id="214" w:author="Robert Daly" w:date="2018-11-01T11:03:00Z">
              <w:r w:rsidRPr="00296BC2">
                <w:rPr>
                  <w:rFonts w:eastAsia="SimSun"/>
                </w:rPr>
                <w:t xml:space="preserve"> been </w:t>
              </w:r>
            </w:ins>
            <w:ins w:id="215" w:author="Robert Daly" w:date="2018-11-01T11:51:00Z">
              <w:r>
                <w:rPr>
                  <w:rFonts w:eastAsia="SimSun"/>
                </w:rPr>
                <w:t>followed</w:t>
              </w:r>
            </w:ins>
            <w:del w:id="216" w:author="Robert Daly" w:date="2018-11-01T11:03:00Z">
              <w:r w:rsidRPr="00842748" w:rsidDel="006A3924">
                <w:rPr>
                  <w:rFonts w:eastAsia="SimSun"/>
                </w:rPr>
                <w:delText>the hold space is free of gas and there is no lack of oxygen</w:delText>
              </w:r>
            </w:del>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No, only with the agreement of the competent authority</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No, only with the agreement of the person responsible for trans-shipment at the shore installation</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No, only with a gas free certificate</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1609A">
        <w:tc>
          <w:tcPr>
            <w:tcW w:w="1560" w:type="dxa"/>
            <w:tcBorders>
              <w:top w:val="single" w:sz="4" w:space="0" w:color="auto"/>
              <w:left w:val="nil"/>
              <w:bottom w:val="single" w:sz="4" w:space="0" w:color="auto"/>
              <w:right w:val="nil"/>
            </w:tcBorders>
            <w:hideMark/>
          </w:tcPr>
          <w:p w:rsidR="00D02926" w:rsidRPr="00842748" w:rsidRDefault="00D02926" w:rsidP="00A01D96">
            <w:pPr>
              <w:suppressAutoHyphens w:val="0"/>
              <w:spacing w:before="40" w:after="120" w:line="220" w:lineRule="exact"/>
              <w:ind w:right="113"/>
              <w:rPr>
                <w:rFonts w:eastAsia="SimSun"/>
              </w:rPr>
            </w:pPr>
            <w:r w:rsidRPr="00842748">
              <w:rPr>
                <w:rFonts w:eastAsia="SimSun"/>
              </w:rPr>
              <w:t>232 07.0-08</w:t>
            </w:r>
          </w:p>
        </w:tc>
        <w:tc>
          <w:tcPr>
            <w:tcW w:w="5811" w:type="dxa"/>
            <w:tcBorders>
              <w:top w:val="single" w:sz="4" w:space="0" w:color="auto"/>
              <w:left w:val="nil"/>
              <w:bottom w:val="single" w:sz="4" w:space="0" w:color="auto"/>
              <w:right w:val="nil"/>
            </w:tcBorders>
            <w:hideMark/>
          </w:tcPr>
          <w:p w:rsidR="00D02926" w:rsidRPr="00842748" w:rsidRDefault="00D02926" w:rsidP="00A01D96">
            <w:pPr>
              <w:suppressAutoHyphens w:val="0"/>
              <w:spacing w:before="40" w:after="120" w:line="220" w:lineRule="exact"/>
              <w:ind w:right="113"/>
              <w:rPr>
                <w:rFonts w:eastAsia="SimSun"/>
              </w:rPr>
            </w:pPr>
            <w:r w:rsidRPr="00842748">
              <w:rPr>
                <w:rFonts w:eastAsia="SimSun"/>
              </w:rPr>
              <w:t>8.3.5</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A</w:t>
            </w:r>
          </w:p>
        </w:tc>
      </w:tr>
      <w:tr w:rsidR="00D02926" w:rsidRPr="00842748" w:rsidTr="00A01D96">
        <w:tc>
          <w:tcPr>
            <w:tcW w:w="1560" w:type="dxa"/>
            <w:tcBorders>
              <w:top w:val="single" w:sz="4" w:space="0" w:color="auto"/>
              <w:left w:val="nil"/>
              <w:bottom w:val="nil"/>
              <w:right w:val="nil"/>
            </w:tcBorders>
          </w:tcPr>
          <w:p w:rsidR="00D02926" w:rsidRPr="00842748" w:rsidRDefault="00D02926" w:rsidP="00A01D96">
            <w:pPr>
              <w:suppressAutoHyphens w:val="0"/>
              <w:spacing w:before="40" w:after="120" w:line="220" w:lineRule="exact"/>
              <w:ind w:right="113"/>
              <w:rPr>
                <w:rFonts w:eastAsia="SimSun"/>
              </w:rPr>
            </w:pPr>
          </w:p>
        </w:tc>
        <w:tc>
          <w:tcPr>
            <w:tcW w:w="5811" w:type="dxa"/>
            <w:tcBorders>
              <w:top w:val="single" w:sz="4" w:space="0" w:color="auto"/>
              <w:left w:val="nil"/>
              <w:bottom w:val="nil"/>
              <w:right w:val="nil"/>
            </w:tcBorders>
            <w:hideMark/>
          </w:tcPr>
          <w:p w:rsidR="00D02926" w:rsidRPr="00842748" w:rsidRDefault="00D02926" w:rsidP="00A01D96">
            <w:pPr>
              <w:suppressAutoHyphens w:val="0"/>
              <w:spacing w:before="40" w:after="120" w:line="220" w:lineRule="exact"/>
              <w:ind w:right="113"/>
              <w:rPr>
                <w:rFonts w:eastAsia="SimSun"/>
              </w:rPr>
            </w:pPr>
            <w:r w:rsidRPr="00842748">
              <w:rPr>
                <w:rFonts w:eastAsia="SimSun"/>
              </w:rPr>
              <w:t xml:space="preserve">A tank vessel is moored at a shore installation and </w:t>
            </w:r>
            <w:del w:id="217" w:author="Robert Daly" w:date="2018-11-05T08:35:00Z">
              <w:r w:rsidRPr="00842748" w:rsidDel="00CA55DE">
                <w:rPr>
                  <w:rFonts w:eastAsia="SimSun"/>
                </w:rPr>
                <w:delText>is ready to load a product</w:delText>
              </w:r>
            </w:del>
            <w:ins w:id="218" w:author="Robert Daly" w:date="2018-11-05T08:35:00Z">
              <w:r w:rsidRPr="00133294">
                <w:rPr>
                  <w:rFonts w:eastAsia="SimSun"/>
                </w:rPr>
                <w:t xml:space="preserve">is </w:t>
              </w:r>
            </w:ins>
            <w:ins w:id="219" w:author="Robert Daly" w:date="2018-11-05T09:29:00Z">
              <w:r>
                <w:rPr>
                  <w:rFonts w:eastAsia="SimSun"/>
                </w:rPr>
                <w:t xml:space="preserve">in </w:t>
              </w:r>
            </w:ins>
            <w:ins w:id="220" w:author="Robert Daly" w:date="2018-11-05T09:16:00Z">
              <w:r>
                <w:rPr>
                  <w:rFonts w:eastAsia="SimSun"/>
                </w:rPr>
                <w:t>an onshore assigned</w:t>
              </w:r>
            </w:ins>
            <w:ins w:id="221" w:author="Robert Daly" w:date="2018-11-05T13:01:00Z">
              <w:r>
                <w:rPr>
                  <w:rFonts w:eastAsia="SimSun"/>
                </w:rPr>
                <w:t xml:space="preserve"> anti-explosion protection</w:t>
              </w:r>
            </w:ins>
            <w:ins w:id="222" w:author="Robert Daly" w:date="2018-11-05T12:43:00Z">
              <w:r>
                <w:rPr>
                  <w:rFonts w:eastAsia="SimSun"/>
                </w:rPr>
                <w:t xml:space="preserve"> zone</w:t>
              </w:r>
            </w:ins>
            <w:r w:rsidRPr="00842748">
              <w:rPr>
                <w:rFonts w:eastAsia="SimSun"/>
              </w:rPr>
              <w:t>. Some minor repairs liable to produce sparks have to be carried out in the accommodation. Is this allowed?</w:t>
            </w:r>
          </w:p>
          <w:p w:rsidR="00D02926" w:rsidRPr="00842748" w:rsidRDefault="00D02926" w:rsidP="00A01D96">
            <w:pPr>
              <w:suppressAutoHyphens w:val="0"/>
              <w:spacing w:before="40" w:after="120" w:line="220" w:lineRule="exact"/>
              <w:ind w:right="113"/>
              <w:rPr>
                <w:rFonts w:eastAsia="SimSun"/>
              </w:rPr>
            </w:pPr>
            <w:r w:rsidRPr="00842748">
              <w:rPr>
                <w:rFonts w:eastAsia="SimSun"/>
              </w:rPr>
              <w:t>A</w:t>
            </w:r>
            <w:r w:rsidRPr="00842748">
              <w:rPr>
                <w:rFonts w:eastAsia="SimSun"/>
              </w:rPr>
              <w:tab/>
              <w:t>No</w:t>
            </w:r>
            <w:ins w:id="223" w:author="Robert Daly" w:date="2018-11-01T11:04:00Z">
              <w:r w:rsidRPr="00842748">
                <w:rPr>
                  <w:rFonts w:eastAsia="SimSun"/>
                </w:rPr>
                <w:t>, only with the agreement of the competent authority</w:t>
              </w:r>
            </w:ins>
          </w:p>
          <w:p w:rsidR="00D02926" w:rsidRPr="00842748" w:rsidRDefault="00D02926" w:rsidP="00A01D96">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provided the accommodation doors and other openings are closed</w:t>
            </w:r>
          </w:p>
          <w:p w:rsidR="00D02926" w:rsidRPr="00842748" w:rsidRDefault="00D02926" w:rsidP="00A01D96">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Yes, provided during the work the gas concentration is regularly measured on site</w:t>
            </w:r>
          </w:p>
          <w:p w:rsidR="00D02926" w:rsidRPr="00842748" w:rsidRDefault="00D02926" w:rsidP="00A01D96">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Yes, provided you have the agreement of the shore facility</w:t>
            </w:r>
          </w:p>
        </w:tc>
        <w:tc>
          <w:tcPr>
            <w:tcW w:w="1134" w:type="dxa"/>
            <w:tcBorders>
              <w:top w:val="single" w:sz="4" w:space="0" w:color="auto"/>
              <w:left w:val="nil"/>
              <w:bottom w:val="nil"/>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A01D96">
        <w:tc>
          <w:tcPr>
            <w:tcW w:w="1560" w:type="dxa"/>
            <w:tcBorders>
              <w:top w:val="nil"/>
              <w:left w:val="nil"/>
              <w:bottom w:val="single" w:sz="4" w:space="0" w:color="auto"/>
              <w:right w:val="nil"/>
            </w:tcBorders>
            <w:hideMark/>
          </w:tcPr>
          <w:p w:rsidR="00D02926" w:rsidRPr="00842748" w:rsidRDefault="00D02926" w:rsidP="00A01D96">
            <w:pPr>
              <w:keepNext/>
              <w:keepLines/>
              <w:suppressAutoHyphens w:val="0"/>
              <w:spacing w:before="40" w:after="120" w:line="220" w:lineRule="exact"/>
              <w:ind w:right="113"/>
              <w:rPr>
                <w:rFonts w:eastAsia="SimSun"/>
              </w:rPr>
            </w:pPr>
            <w:r w:rsidRPr="00842748">
              <w:rPr>
                <w:rFonts w:eastAsia="SimSun"/>
              </w:rPr>
              <w:t>232 07.0-09</w:t>
            </w:r>
          </w:p>
        </w:tc>
        <w:tc>
          <w:tcPr>
            <w:tcW w:w="5811" w:type="dxa"/>
            <w:tcBorders>
              <w:top w:val="nil"/>
              <w:left w:val="nil"/>
              <w:bottom w:val="single" w:sz="4" w:space="0" w:color="auto"/>
              <w:right w:val="nil"/>
            </w:tcBorders>
            <w:hideMark/>
          </w:tcPr>
          <w:p w:rsidR="00D02926" w:rsidRPr="00842748" w:rsidRDefault="00D02926" w:rsidP="00A01D96">
            <w:pPr>
              <w:keepNext/>
              <w:keepLines/>
              <w:suppressAutoHyphens w:val="0"/>
              <w:spacing w:before="40" w:after="120" w:line="220" w:lineRule="exact"/>
              <w:ind w:right="113"/>
              <w:rPr>
                <w:rFonts w:eastAsia="SimSun"/>
              </w:rPr>
            </w:pPr>
            <w:r w:rsidRPr="00842748">
              <w:rPr>
                <w:rFonts w:eastAsia="SimSun"/>
              </w:rPr>
              <w:t>8.3.5</w:t>
            </w:r>
          </w:p>
        </w:tc>
        <w:tc>
          <w:tcPr>
            <w:tcW w:w="1134" w:type="dxa"/>
            <w:tcBorders>
              <w:top w:val="nil"/>
              <w:left w:val="nil"/>
              <w:bottom w:val="single" w:sz="4" w:space="0" w:color="auto"/>
              <w:right w:val="nil"/>
            </w:tcBorders>
            <w:tcMar>
              <w:top w:w="0" w:type="dxa"/>
              <w:left w:w="369" w:type="dxa"/>
              <w:bottom w:w="0" w:type="dxa"/>
              <w:right w:w="0" w:type="dxa"/>
            </w:tcMar>
            <w:hideMark/>
          </w:tcPr>
          <w:p w:rsidR="00D02926" w:rsidRPr="00842748" w:rsidRDefault="00D02926" w:rsidP="00FF3999">
            <w:pPr>
              <w:keepNext/>
              <w:keepLines/>
              <w:suppressAutoHyphens w:val="0"/>
              <w:spacing w:before="40" w:after="120" w:line="220" w:lineRule="exact"/>
              <w:ind w:left="-369" w:right="113"/>
              <w:rPr>
                <w:rFonts w:eastAsia="SimSun"/>
              </w:rPr>
            </w:pPr>
            <w:r w:rsidRPr="00842748">
              <w:rPr>
                <w:rFonts w:eastAsia="SimSun"/>
              </w:rPr>
              <w:t>C</w:t>
            </w:r>
          </w:p>
        </w:tc>
      </w:tr>
      <w:tr w:rsidR="00D02926" w:rsidRPr="00842748" w:rsidTr="00891FDA">
        <w:tc>
          <w:tcPr>
            <w:tcW w:w="1560"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tank vessel is loaded with UN No. 1011, BUTANE. Some minor repairs likely to produce sparks have to be carried out in the engine room during the journey. Is this allowed?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Yes, as it is minor work outside the cargo area. Such work can be carried out without any other measures</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provided during the work the gas concentration is regularly measured on site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Yes, provided the engine room doors and other openings are closed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No, it is not allowed without the agreement of the competent authority</w:t>
            </w:r>
          </w:p>
        </w:tc>
        <w:tc>
          <w:tcPr>
            <w:tcW w:w="1134" w:type="dxa"/>
            <w:tcBorders>
              <w:top w:val="single" w:sz="4" w:space="0" w:color="auto"/>
              <w:left w:val="nil"/>
              <w:bottom w:val="single" w:sz="4"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r w:rsidR="00D02926" w:rsidRPr="00842748" w:rsidTr="00891FDA">
        <w:tc>
          <w:tcPr>
            <w:tcW w:w="1560"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07.0-10</w:t>
            </w:r>
          </w:p>
        </w:tc>
        <w:tc>
          <w:tcPr>
            <w:tcW w:w="5811"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8.3.5</w:t>
            </w:r>
          </w:p>
        </w:tc>
        <w:tc>
          <w:tcPr>
            <w:tcW w:w="1134" w:type="dxa"/>
            <w:tcBorders>
              <w:top w:val="single" w:sz="4" w:space="0" w:color="auto"/>
              <w:left w:val="nil"/>
              <w:bottom w:val="single" w:sz="4" w:space="0" w:color="auto"/>
              <w:right w:val="nil"/>
            </w:tcBorders>
            <w:tcMar>
              <w:top w:w="0" w:type="dxa"/>
              <w:left w:w="369" w:type="dxa"/>
              <w:bottom w:w="0" w:type="dxa"/>
              <w:right w:w="0" w:type="dxa"/>
            </w:tcMar>
            <w:hideMark/>
          </w:tcPr>
          <w:p w:rsidR="00D02926" w:rsidRPr="00842748" w:rsidRDefault="00D02926" w:rsidP="00FF3999">
            <w:pPr>
              <w:suppressAutoHyphens w:val="0"/>
              <w:spacing w:before="40" w:after="120" w:line="220" w:lineRule="exact"/>
              <w:ind w:left="-369" w:right="113"/>
              <w:rPr>
                <w:rFonts w:eastAsia="SimSun"/>
              </w:rPr>
            </w:pPr>
            <w:r w:rsidRPr="00842748">
              <w:rPr>
                <w:rFonts w:eastAsia="SimSun"/>
              </w:rPr>
              <w:t>D</w:t>
            </w:r>
          </w:p>
        </w:tc>
      </w:tr>
      <w:tr w:rsidR="00D02926" w:rsidRPr="00842748" w:rsidTr="00891FDA">
        <w:tc>
          <w:tcPr>
            <w:tcW w:w="1560"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811"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 tank vessel is being loaded with UN No. 1280, PROPYLENE OXIDE. Some minor welding work has to be carried out in the accommodation. Is this allowed?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Yes, as it is minor work outside of the cargo area</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Yes, provided during the welding work the gas concentration is regularly measured on site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Yes, with the agreement of the shore installation</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No</w:t>
            </w:r>
          </w:p>
        </w:tc>
        <w:tc>
          <w:tcPr>
            <w:tcW w:w="1134" w:type="dxa"/>
            <w:tcBorders>
              <w:top w:val="single" w:sz="4" w:space="0" w:color="auto"/>
              <w:left w:val="nil"/>
              <w:bottom w:val="single" w:sz="12" w:space="0" w:color="auto"/>
              <w:right w:val="nil"/>
            </w:tcBorders>
            <w:tcMar>
              <w:top w:w="0" w:type="dxa"/>
              <w:left w:w="369" w:type="dxa"/>
              <w:bottom w:w="0" w:type="dxa"/>
              <w:right w:w="0" w:type="dxa"/>
            </w:tcMar>
          </w:tcPr>
          <w:p w:rsidR="00D02926" w:rsidRPr="00842748" w:rsidRDefault="00D02926" w:rsidP="00FF3999">
            <w:pPr>
              <w:suppressAutoHyphens w:val="0"/>
              <w:spacing w:before="40" w:after="120" w:line="220" w:lineRule="exact"/>
              <w:ind w:left="-369"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57"/>
        <w:gridCol w:w="5964"/>
        <w:gridCol w:w="1184"/>
      </w:tblGrid>
      <w:tr w:rsidR="00D02926" w:rsidRPr="00842748" w:rsidTr="007E36B4">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sz w:val="16"/>
              </w:rPr>
            </w:pPr>
            <w:r w:rsidRPr="00842748">
              <w:rPr>
                <w:b/>
              </w:rPr>
              <w:t>Examination objective 8: Degree of filling and over-filling</w:t>
            </w:r>
          </w:p>
        </w:tc>
      </w:tr>
      <w:tr w:rsidR="00D02926" w:rsidRPr="00842748" w:rsidTr="007E36B4">
        <w:trPr>
          <w:tblHeader/>
        </w:trPr>
        <w:tc>
          <w:tcPr>
            <w:tcW w:w="1357"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sz w:val="16"/>
              </w:rPr>
            </w:pPr>
            <w:r w:rsidRPr="00842748">
              <w:rPr>
                <w:rFonts w:eastAsia="SimSun"/>
                <w:i/>
                <w:sz w:val="16"/>
              </w:rPr>
              <w:t>Number</w:t>
            </w:r>
          </w:p>
        </w:tc>
        <w:tc>
          <w:tcPr>
            <w:tcW w:w="596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sz w:val="16"/>
              </w:rPr>
            </w:pPr>
            <w:r w:rsidRPr="00842748">
              <w:rPr>
                <w:rFonts w:eastAsia="SimSun"/>
                <w:i/>
                <w:sz w:val="16"/>
              </w:rPr>
              <w:t>Source</w:t>
            </w:r>
          </w:p>
        </w:tc>
        <w:tc>
          <w:tcPr>
            <w:tcW w:w="118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sz w:val="16"/>
              </w:rPr>
            </w:pPr>
            <w:r w:rsidRPr="00842748">
              <w:rPr>
                <w:rFonts w:eastAsia="SimSun"/>
                <w:i/>
                <w:sz w:val="16"/>
              </w:rPr>
              <w:t>Correct answer</w:t>
            </w:r>
          </w:p>
        </w:tc>
      </w:tr>
      <w:tr w:rsidR="007E36B4" w:rsidRPr="00842748" w:rsidTr="007E36B4">
        <w:trPr>
          <w:trHeight w:hRule="exact" w:val="113"/>
          <w:tblHeader/>
        </w:trPr>
        <w:tc>
          <w:tcPr>
            <w:tcW w:w="1357" w:type="dxa"/>
            <w:tcBorders>
              <w:top w:val="single" w:sz="12" w:space="0" w:color="auto"/>
              <w:left w:val="nil"/>
              <w:bottom w:val="nil"/>
              <w:right w:val="nil"/>
            </w:tcBorders>
          </w:tcPr>
          <w:p w:rsidR="007E36B4" w:rsidRPr="00842748" w:rsidRDefault="007E36B4" w:rsidP="00891FDA">
            <w:pPr>
              <w:suppressAutoHyphens w:val="0"/>
              <w:spacing w:before="40" w:after="120" w:line="220" w:lineRule="exact"/>
              <w:ind w:right="113"/>
              <w:rPr>
                <w:rFonts w:eastAsia="SimSun"/>
              </w:rPr>
            </w:pPr>
          </w:p>
        </w:tc>
        <w:tc>
          <w:tcPr>
            <w:tcW w:w="5964" w:type="dxa"/>
            <w:tcBorders>
              <w:top w:val="single" w:sz="12" w:space="0" w:color="auto"/>
              <w:left w:val="nil"/>
              <w:bottom w:val="nil"/>
              <w:right w:val="nil"/>
            </w:tcBorders>
          </w:tcPr>
          <w:p w:rsidR="007E36B4" w:rsidRPr="00842748" w:rsidRDefault="007E36B4" w:rsidP="00891FDA">
            <w:pPr>
              <w:suppressAutoHyphens w:val="0"/>
              <w:spacing w:before="40" w:after="120" w:line="220" w:lineRule="exact"/>
              <w:ind w:right="113"/>
              <w:rPr>
                <w:rFonts w:eastAsia="SimSun"/>
              </w:rPr>
            </w:pPr>
          </w:p>
        </w:tc>
        <w:tc>
          <w:tcPr>
            <w:tcW w:w="1184" w:type="dxa"/>
            <w:tcBorders>
              <w:top w:val="single" w:sz="12" w:space="0" w:color="auto"/>
              <w:left w:val="nil"/>
              <w:bottom w:val="nil"/>
              <w:right w:val="nil"/>
            </w:tcBorders>
            <w:tcMar>
              <w:top w:w="0" w:type="dxa"/>
              <w:left w:w="340" w:type="dxa"/>
              <w:bottom w:w="0" w:type="dxa"/>
              <w:right w:w="0" w:type="dxa"/>
            </w:tcMar>
          </w:tcPr>
          <w:p w:rsidR="007E36B4" w:rsidRPr="00842748" w:rsidRDefault="007E36B4" w:rsidP="00891FDA">
            <w:pPr>
              <w:suppressAutoHyphens w:val="0"/>
              <w:spacing w:before="40" w:after="120" w:line="220" w:lineRule="exact"/>
              <w:ind w:left="-340" w:right="113"/>
              <w:rPr>
                <w:rFonts w:eastAsia="SimSun"/>
              </w:rPr>
            </w:pPr>
          </w:p>
        </w:tc>
      </w:tr>
      <w:tr w:rsidR="00D02926" w:rsidRPr="00842748" w:rsidTr="007E36B4">
        <w:tc>
          <w:tcPr>
            <w:tcW w:w="1357"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08.0-01</w:t>
            </w:r>
          </w:p>
        </w:tc>
        <w:tc>
          <w:tcPr>
            <w:tcW w:w="5964" w:type="dxa"/>
            <w:tcBorders>
              <w:top w:val="nil"/>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1.2.1</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C</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ins w:id="224" w:author="Robert Daly" w:date="2018-11-05T13:23:00Z">
              <w:r>
                <w:rPr>
                  <w:rFonts w:eastAsia="SimSun"/>
                </w:rPr>
                <w:t xml:space="preserve">To what </w:t>
              </w:r>
            </w:ins>
            <w:ins w:id="225" w:author="Robert Daly" w:date="2018-11-01T11:57:00Z">
              <w:r w:rsidRPr="00765C58">
                <w:rPr>
                  <w:rFonts w:eastAsia="SimSun"/>
                </w:rPr>
                <w:t xml:space="preserve">temperature </w:t>
              </w:r>
            </w:ins>
            <w:ins w:id="226" w:author="Robert Daly" w:date="2018-11-05T13:25:00Z">
              <w:r>
                <w:rPr>
                  <w:rFonts w:eastAsia="SimSun"/>
                </w:rPr>
                <w:t>is</w:t>
              </w:r>
            </w:ins>
            <w:ins w:id="227" w:author="Robert Daly" w:date="2018-11-02T14:29:00Z">
              <w:r>
                <w:rPr>
                  <w:rFonts w:eastAsia="SimSun"/>
                </w:rPr>
                <w:t xml:space="preserve"> </w:t>
              </w:r>
            </w:ins>
            <w:ins w:id="228" w:author="Robert Daly" w:date="2018-11-01T11:05:00Z">
              <w:r w:rsidRPr="00765C58">
                <w:rPr>
                  <w:rFonts w:eastAsia="SimSun"/>
                </w:rPr>
                <w:t>the maximum permissible degree of filling of</w:t>
              </w:r>
            </w:ins>
            <w:ins w:id="229" w:author="Robert Daly" w:date="2018-11-05T13:17:00Z">
              <w:r>
                <w:rPr>
                  <w:rFonts w:eastAsia="SimSun"/>
                </w:rPr>
                <w:t xml:space="preserve"> </w:t>
              </w:r>
            </w:ins>
            <w:ins w:id="230" w:author="Robert Daly" w:date="2018-11-01T11:05:00Z">
              <w:r w:rsidRPr="00765C58">
                <w:rPr>
                  <w:rFonts w:eastAsia="SimSun"/>
                </w:rPr>
                <w:t xml:space="preserve">cargo tanks set out in </w:t>
              </w:r>
            </w:ins>
            <w:ins w:id="231" w:author="Robert Daly" w:date="2018-11-01T11:57:00Z">
              <w:r>
                <w:rPr>
                  <w:rFonts w:eastAsia="SimSun"/>
                </w:rPr>
                <w:t>ADN app</w:t>
              </w:r>
            </w:ins>
            <w:ins w:id="232" w:author="Robert Daly" w:date="2018-11-02T14:32:00Z">
              <w:r>
                <w:rPr>
                  <w:rFonts w:eastAsia="SimSun"/>
                </w:rPr>
                <w:t>l</w:t>
              </w:r>
            </w:ins>
            <w:ins w:id="233" w:author="Robert Daly" w:date="2018-11-05T13:25:00Z">
              <w:r>
                <w:rPr>
                  <w:rFonts w:eastAsia="SimSun"/>
                </w:rPr>
                <w:t>icable</w:t>
              </w:r>
            </w:ins>
            <w:ins w:id="234" w:author="Robert Daly" w:date="2018-11-01T11:05:00Z">
              <w:r>
                <w:rPr>
                  <w:rFonts w:eastAsia="SimSun"/>
                </w:rPr>
                <w:t>?</w:t>
              </w:r>
            </w:ins>
            <w:del w:id="235" w:author="Robert Daly" w:date="2018-11-01T11:58:00Z">
              <w:r w:rsidRPr="008B75D7" w:rsidDel="008B75D7">
                <w:rPr>
                  <w:rFonts w:eastAsia="SimSun"/>
                </w:rPr>
                <w:delText>The maximum permissible degree of filling of cargo tanks for a substance as set out in ADN relates to a given reference temperature. What is this temperature?</w:delText>
              </w:r>
            </w:del>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15 °C</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20 °C</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The temperature during loading</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The highest temperature likely to be encountered during transport</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08.0-02</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Degree of filling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D</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You load in cargo tanks 1, 3 and 6 propane from shore tank A, and in cargo tanks 2, 4 and 5 propane from shore tank B. The temperatures in the cargo tanks are not the same. What is the maximum degree of filling that you must observe?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A single degree of filling for all the cargo tanks, corresponding to the average temperature of the propane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A single degree of filling for all the cargo tanks, corresponding to the lowest temperature of the propane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 xml:space="preserve">C </w:t>
            </w:r>
            <w:r w:rsidRPr="00842748">
              <w:rPr>
                <w:rFonts w:eastAsia="SimSun"/>
              </w:rPr>
              <w:tab/>
              <w:t>A single degree of filling for all the cargo tanks, corresponding to the highest temperature of the propane</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91% for each cargo tank</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08.0-03</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Degree of filling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C</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Why should a certain degree of filling of a cargo tank not be exceeded?</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Because the vessel would be overloaded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To avoid “waves” in the cargo tanks and thus avoid damaging the tanks</w:t>
            </w:r>
          </w:p>
          <w:p w:rsidR="00D02926" w:rsidRPr="00842748" w:rsidRDefault="00D02926" w:rsidP="009720B1">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 xml:space="preserve">To prevent the </w:t>
            </w:r>
            <w:del w:id="236" w:author="Robert Daly" w:date="2018-11-01T11:05:00Z">
              <w:r w:rsidRPr="00842748" w:rsidDel="003B4B4E">
                <w:rPr>
                  <w:rFonts w:eastAsia="SimSun"/>
                </w:rPr>
                <w:delText xml:space="preserve">liquid from reaching the </w:delText>
              </w:r>
            </w:del>
            <w:r w:rsidRPr="00842748">
              <w:rPr>
                <w:rFonts w:eastAsia="SimSun"/>
              </w:rPr>
              <w:t xml:space="preserve">safety valve </w:t>
            </w:r>
            <w:ins w:id="237" w:author="Robert Daly" w:date="2018-11-01T11:05:00Z">
              <w:r>
                <w:rPr>
                  <w:rFonts w:eastAsia="SimSun"/>
                </w:rPr>
                <w:t xml:space="preserve">from opening </w:t>
              </w:r>
            </w:ins>
            <w:r w:rsidRPr="00842748">
              <w:rPr>
                <w:rFonts w:eastAsia="SimSun"/>
              </w:rPr>
              <w:t>if it heats up</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To ensure the stability of the vessel</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08.0-04</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Degree of filling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A</w:t>
            </w:r>
          </w:p>
        </w:tc>
      </w:tr>
      <w:tr w:rsidR="00D02926" w:rsidRPr="00842748" w:rsidTr="00891FDA">
        <w:tc>
          <w:tcPr>
            <w:tcW w:w="1357"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UN No. 1978, PROPANE is loaded at a temperature over 15 °C. You can load up to what filling level?</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91%</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More than 91%</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Less than 91%</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95%</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891FDA">
        <w:tc>
          <w:tcPr>
            <w:tcW w:w="1357"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232 08.0-05</w:t>
            </w:r>
          </w:p>
        </w:tc>
        <w:tc>
          <w:tcPr>
            <w:tcW w:w="5964"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Degree of filling</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keepLines/>
              <w:suppressAutoHyphens w:val="0"/>
              <w:spacing w:before="40" w:after="120" w:line="220" w:lineRule="exact"/>
              <w:ind w:left="-340" w:right="113"/>
              <w:rPr>
                <w:rFonts w:eastAsia="SimSun"/>
              </w:rPr>
            </w:pPr>
            <w:r w:rsidRPr="00842748">
              <w:rPr>
                <w:rFonts w:eastAsia="SimSun"/>
              </w:rPr>
              <w:t>B</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What correction has to be applied to determine the permissible degree of filling?</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w:t>
            </w:r>
            <w:r w:rsidRPr="00842748">
              <w:rPr>
                <w:rFonts w:eastAsia="SimSun"/>
              </w:rPr>
              <w:tab/>
              <w:t>Content correction</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B</w:t>
            </w:r>
            <w:r w:rsidRPr="00842748">
              <w:rPr>
                <w:rFonts w:eastAsia="SimSun"/>
              </w:rPr>
              <w:tab/>
              <w:t>Trim correction</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C</w:t>
            </w:r>
            <w:r w:rsidRPr="00842748">
              <w:rPr>
                <w:rFonts w:eastAsia="SimSun"/>
              </w:rPr>
              <w:tab/>
              <w:t>Pressure correction</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w:t>
            </w:r>
            <w:r w:rsidRPr="00842748">
              <w:rPr>
                <w:rFonts w:eastAsia="SimSun"/>
              </w:rPr>
              <w:tab/>
              <w:t>Vapour pressure correction</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keepNext/>
              <w:keepLines/>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08.0-06</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Degree of filling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A</w:t>
            </w:r>
          </w:p>
        </w:tc>
      </w:tr>
      <w:tr w:rsidR="00D02926" w:rsidRPr="00714A5E" w:rsidTr="00891FDA">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 xml:space="preserve">What correction </w:t>
            </w:r>
            <w:ins w:id="238" w:author="Robert Daly" w:date="2018-11-01T11:06:00Z">
              <w:r>
                <w:rPr>
                  <w:rFonts w:eastAsia="SimSun"/>
                </w:rPr>
                <w:t xml:space="preserve">sometimes </w:t>
              </w:r>
            </w:ins>
            <w:r w:rsidRPr="00842748">
              <w:rPr>
                <w:rFonts w:eastAsia="SimSun"/>
              </w:rPr>
              <w:t>has to be applied to determine the permissible degree of filling?</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Density correction</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Content correction</w:t>
            </w:r>
          </w:p>
          <w:p w:rsidR="00D02926" w:rsidRPr="00842748" w:rsidRDefault="00D02926" w:rsidP="00891FDA">
            <w:pPr>
              <w:suppressAutoHyphens w:val="0"/>
              <w:spacing w:before="40" w:after="120" w:line="220" w:lineRule="exact"/>
              <w:ind w:right="113"/>
              <w:rPr>
                <w:rFonts w:eastAsia="SimSun"/>
                <w:lang w:val="fr-CH"/>
              </w:rPr>
            </w:pPr>
            <w:r w:rsidRPr="00842748">
              <w:rPr>
                <w:rFonts w:eastAsia="SimSun"/>
                <w:lang w:val="fr-CH"/>
              </w:rPr>
              <w:t>C</w:t>
            </w:r>
            <w:r w:rsidRPr="00842748">
              <w:rPr>
                <w:rFonts w:eastAsia="SimSun"/>
                <w:lang w:val="fr-CH"/>
              </w:rPr>
              <w:tab/>
              <w:t>Pressure correction</w:t>
            </w:r>
          </w:p>
          <w:p w:rsidR="00D02926" w:rsidRPr="00842748" w:rsidRDefault="00D02926" w:rsidP="00891FDA">
            <w:pPr>
              <w:suppressAutoHyphens w:val="0"/>
              <w:spacing w:before="40" w:after="120" w:line="220" w:lineRule="exact"/>
              <w:ind w:right="113"/>
              <w:rPr>
                <w:rFonts w:eastAsia="SimSun"/>
                <w:lang w:val="fr-CH"/>
              </w:rPr>
            </w:pPr>
            <w:r w:rsidRPr="00842748">
              <w:rPr>
                <w:rFonts w:eastAsia="SimSun"/>
                <w:lang w:val="fr-CH"/>
              </w:rPr>
              <w:t>D</w:t>
            </w:r>
            <w:r w:rsidRPr="00842748">
              <w:rPr>
                <w:rFonts w:eastAsia="SimSun"/>
                <w:lang w:val="fr-CH"/>
              </w:rPr>
              <w:tab/>
              <w:t>Vapour pressure correction</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lang w:val="fr-CH"/>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08.0-07</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Overfilling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C</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What risk is there in the event of overfilling?</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That the vessel’s load is not balanced</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That the vessel is overloaded</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That the cargo may leak</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That there may be a backflow into the cargo tank</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08.0-08</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9.3.1.21.1</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D</w:t>
            </w:r>
          </w:p>
        </w:tc>
      </w:tr>
      <w:tr w:rsidR="00D02926" w:rsidRPr="00842748" w:rsidTr="002A367F">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According to ADN, what degree of filling should actuate the automatic high-level sensor against overfilling?</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86% maximum</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91% maximum</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95% maximum</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97.5% maximum</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2A367F">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08.0-09</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9.3.1.21.1</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A</w:t>
            </w:r>
          </w:p>
        </w:tc>
      </w:tr>
      <w:tr w:rsidR="00D02926" w:rsidRPr="00842748" w:rsidTr="002A367F">
        <w:tc>
          <w:tcPr>
            <w:tcW w:w="1357" w:type="dxa"/>
            <w:tcBorders>
              <w:top w:val="single" w:sz="4" w:space="0" w:color="auto"/>
              <w:left w:val="nil"/>
              <w:bottom w:val="nil"/>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nil"/>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According to ADN, what degree of filling should actuate the level alarm device?</w:t>
            </w:r>
          </w:p>
          <w:p w:rsidR="00D02926" w:rsidRPr="00842748" w:rsidRDefault="00D02926" w:rsidP="00891FDA">
            <w:pPr>
              <w:suppressAutoHyphens w:val="0"/>
              <w:spacing w:before="40" w:after="120" w:line="220" w:lineRule="exact"/>
              <w:ind w:right="113"/>
              <w:rPr>
                <w:rFonts w:eastAsia="SimSun"/>
              </w:rPr>
            </w:pPr>
            <w:r w:rsidRPr="00842748">
              <w:rPr>
                <w:rFonts w:eastAsia="SimSun"/>
              </w:rPr>
              <w:t>A</w:t>
            </w:r>
            <w:r w:rsidRPr="00842748">
              <w:rPr>
                <w:rFonts w:eastAsia="SimSun"/>
              </w:rPr>
              <w:tab/>
              <w:t>86%</w:t>
            </w:r>
          </w:p>
          <w:p w:rsidR="00D02926" w:rsidRPr="00842748" w:rsidRDefault="00D02926" w:rsidP="00891FDA">
            <w:pPr>
              <w:suppressAutoHyphens w:val="0"/>
              <w:spacing w:before="40" w:after="120" w:line="220" w:lineRule="exact"/>
              <w:ind w:right="113"/>
              <w:rPr>
                <w:rFonts w:eastAsia="SimSun"/>
              </w:rPr>
            </w:pPr>
            <w:r w:rsidRPr="00842748">
              <w:rPr>
                <w:rFonts w:eastAsia="SimSun"/>
              </w:rPr>
              <w:t>B</w:t>
            </w:r>
            <w:r w:rsidRPr="00842748">
              <w:rPr>
                <w:rFonts w:eastAsia="SimSun"/>
              </w:rPr>
              <w:tab/>
              <w:t>91%</w:t>
            </w:r>
          </w:p>
          <w:p w:rsidR="00D02926" w:rsidRPr="00842748" w:rsidRDefault="00D02926" w:rsidP="00891FDA">
            <w:pPr>
              <w:suppressAutoHyphens w:val="0"/>
              <w:spacing w:before="40" w:after="120" w:line="220" w:lineRule="exact"/>
              <w:ind w:right="113"/>
              <w:rPr>
                <w:rFonts w:eastAsia="SimSun"/>
              </w:rPr>
            </w:pPr>
            <w:r w:rsidRPr="00842748">
              <w:rPr>
                <w:rFonts w:eastAsia="SimSun"/>
              </w:rPr>
              <w:t>C</w:t>
            </w:r>
            <w:r w:rsidRPr="00842748">
              <w:rPr>
                <w:rFonts w:eastAsia="SimSun"/>
              </w:rPr>
              <w:tab/>
              <w:t>95%</w:t>
            </w:r>
          </w:p>
          <w:p w:rsidR="00D02926" w:rsidRPr="00842748" w:rsidRDefault="00D02926" w:rsidP="00891FDA">
            <w:pPr>
              <w:suppressAutoHyphens w:val="0"/>
              <w:spacing w:before="40" w:after="120" w:line="220" w:lineRule="exact"/>
              <w:ind w:right="113"/>
              <w:rPr>
                <w:rFonts w:eastAsia="SimSun"/>
              </w:rPr>
            </w:pPr>
            <w:r w:rsidRPr="00842748">
              <w:rPr>
                <w:rFonts w:eastAsia="SimSun"/>
              </w:rPr>
              <w:t>D</w:t>
            </w:r>
            <w:r w:rsidRPr="00842748">
              <w:rPr>
                <w:rFonts w:eastAsia="SimSun"/>
              </w:rPr>
              <w:tab/>
              <w:t>97.5%</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2A367F">
        <w:tc>
          <w:tcPr>
            <w:tcW w:w="1357"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232 08.0-10</w:t>
            </w:r>
          </w:p>
        </w:tc>
        <w:tc>
          <w:tcPr>
            <w:tcW w:w="5964"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Degree of filling</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keepLines/>
              <w:suppressAutoHyphens w:val="0"/>
              <w:spacing w:before="40" w:after="120" w:line="220" w:lineRule="exact"/>
              <w:ind w:left="-340" w:right="113"/>
              <w:rPr>
                <w:rFonts w:eastAsia="SimSun"/>
              </w:rPr>
            </w:pPr>
            <w:r w:rsidRPr="00842748">
              <w:rPr>
                <w:rFonts w:eastAsia="SimSun"/>
              </w:rPr>
              <w:t>B</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What should you do when the level device is activated?</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A</w:t>
            </w:r>
            <w:r w:rsidRPr="00842748">
              <w:rPr>
                <w:rFonts w:eastAsia="SimSun"/>
              </w:rPr>
              <w:tab/>
              <w:t>Immediately stop the loading</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B</w:t>
            </w:r>
            <w:r w:rsidRPr="00842748">
              <w:rPr>
                <w:rFonts w:eastAsia="SimSun"/>
              </w:rPr>
              <w:tab/>
              <w:t>If necessary, reduce the flow of loading</w:t>
            </w:r>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C</w:t>
            </w:r>
            <w:r w:rsidRPr="00842748">
              <w:rPr>
                <w:rFonts w:eastAsia="SimSun"/>
              </w:rPr>
              <w:tab/>
              <w:t xml:space="preserve">Activate the </w:t>
            </w:r>
            <w:del w:id="239" w:author="Robert Daly" w:date="2018-11-05T10:00:00Z">
              <w:r w:rsidRPr="00842748" w:rsidDel="007C168C">
                <w:rPr>
                  <w:rFonts w:eastAsia="SimSun"/>
                </w:rPr>
                <w:delText>quick-action stop valve</w:delText>
              </w:r>
            </w:del>
            <w:ins w:id="240" w:author="Robert Daly" w:date="2018-11-05T10:00:00Z">
              <w:r>
                <w:rPr>
                  <w:rFonts w:eastAsia="SimSun"/>
                </w:rPr>
                <w:t>quick closing valve</w:t>
              </w:r>
            </w:ins>
          </w:p>
          <w:p w:rsidR="00D02926" w:rsidRPr="00842748" w:rsidRDefault="00D02926" w:rsidP="00891FDA">
            <w:pPr>
              <w:keepNext/>
              <w:keepLines/>
              <w:suppressAutoHyphens w:val="0"/>
              <w:spacing w:before="40" w:after="120" w:line="220" w:lineRule="exact"/>
              <w:ind w:right="113"/>
              <w:rPr>
                <w:rFonts w:eastAsia="SimSun"/>
              </w:rPr>
            </w:pPr>
            <w:r w:rsidRPr="00842748">
              <w:rPr>
                <w:rFonts w:eastAsia="SimSun"/>
              </w:rPr>
              <w:t>D</w:t>
            </w:r>
            <w:r w:rsidRPr="00842748">
              <w:rPr>
                <w:rFonts w:eastAsia="SimSun"/>
              </w:rPr>
              <w:tab/>
              <w:t>Transfer some of the product into another cargo tank</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keepNext/>
              <w:keepLines/>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232 08.0-11</w:t>
            </w: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7.2.4.16.16</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line="220" w:lineRule="exact"/>
              <w:ind w:left="-340" w:right="113"/>
              <w:rPr>
                <w:rFonts w:eastAsia="SimSun"/>
              </w:rPr>
            </w:pPr>
            <w:r w:rsidRPr="00842748">
              <w:rPr>
                <w:rFonts w:eastAsia="SimSun"/>
              </w:rPr>
              <w:t>B</w:t>
            </w:r>
          </w:p>
        </w:tc>
      </w:tr>
      <w:tr w:rsidR="00D02926" w:rsidRPr="00842748" w:rsidTr="001264EE">
        <w:tc>
          <w:tcPr>
            <w:tcW w:w="1357"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line="220" w:lineRule="exact"/>
              <w:ind w:right="113"/>
              <w:rPr>
                <w:rFonts w:eastAsia="SimSun"/>
              </w:rPr>
            </w:pPr>
            <w:r w:rsidRPr="00842748">
              <w:rPr>
                <w:rFonts w:eastAsia="SimSun"/>
              </w:rPr>
              <w:t>Why must the holding time be calculated during the transport of refrigerated liquefied gas</w:t>
            </w:r>
            <w:ins w:id="241" w:author="Robert Daly" w:date="2018-11-01T11:06:00Z">
              <w:r>
                <w:rPr>
                  <w:rFonts w:eastAsia="SimSun"/>
                </w:rPr>
                <w:t xml:space="preserve"> </w:t>
              </w:r>
              <w:r w:rsidRPr="006A1470">
                <w:rPr>
                  <w:rFonts w:eastAsia="SimSun"/>
                </w:rPr>
                <w:t>without</w:t>
              </w:r>
            </w:ins>
            <w:ins w:id="242" w:author="Robert Daly" w:date="2018-11-01T15:16:00Z">
              <w:r w:rsidRPr="006A1470">
                <w:rPr>
                  <w:rFonts w:eastAsia="SimSun"/>
                </w:rPr>
                <w:t xml:space="preserve"> </w:t>
              </w:r>
            </w:ins>
            <w:ins w:id="243" w:author="Robert Daly" w:date="2018-11-01T17:19:00Z">
              <w:r w:rsidRPr="006A1470">
                <w:rPr>
                  <w:rFonts w:eastAsia="SimSun"/>
                </w:rPr>
                <w:t xml:space="preserve">temperature </w:t>
              </w:r>
            </w:ins>
            <w:ins w:id="244" w:author="Robert Daly" w:date="2018-11-02T14:04:00Z">
              <w:r>
                <w:rPr>
                  <w:rFonts w:eastAsia="SimSun"/>
                </w:rPr>
                <w:t>control</w:t>
              </w:r>
              <w:del w:id="245" w:author="Clare Lord" w:date="2018-11-09T14:18:00Z">
                <w:r w:rsidDel="00D977F5">
                  <w:rPr>
                    <w:rFonts w:eastAsia="SimSun"/>
                  </w:rPr>
                  <w:delText>s</w:delText>
                </w:r>
              </w:del>
            </w:ins>
            <w:r w:rsidRPr="00842748">
              <w:rPr>
                <w:rFonts w:eastAsia="SimSun"/>
              </w:rPr>
              <w:t>?</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To check whether the maximum filling level of the cargo tank has been exceeded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 xml:space="preserve">To check whether the intended journey can be made safely and without the release of material </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To check which substance can be transported</w:t>
            </w:r>
          </w:p>
          <w:p w:rsidR="00D02926" w:rsidRPr="00842748" w:rsidRDefault="00D02926" w:rsidP="00891FDA">
            <w:pPr>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To check whether the safety valve pressure is set sufficiently high</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line="220" w:lineRule="exact"/>
              <w:ind w:left="-340" w:right="113"/>
              <w:rPr>
                <w:rFonts w:eastAsia="SimSun"/>
              </w:rPr>
            </w:pPr>
          </w:p>
        </w:tc>
      </w:tr>
      <w:tr w:rsidR="00D02926" w:rsidRPr="00842748" w:rsidTr="001264EE">
        <w:tc>
          <w:tcPr>
            <w:tcW w:w="1357"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line="220" w:lineRule="exact"/>
              <w:ind w:right="113"/>
              <w:rPr>
                <w:rFonts w:eastAsia="SimSun"/>
              </w:rPr>
            </w:pPr>
            <w:r w:rsidRPr="00842748">
              <w:rPr>
                <w:rFonts w:eastAsia="SimSun"/>
              </w:rPr>
              <w:t>232 08.0-12</w:t>
            </w:r>
          </w:p>
        </w:tc>
        <w:tc>
          <w:tcPr>
            <w:tcW w:w="5964"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line="220" w:lineRule="exact"/>
              <w:ind w:right="113"/>
              <w:rPr>
                <w:rFonts w:eastAsia="SimSun"/>
              </w:rPr>
            </w:pPr>
            <w:r w:rsidRPr="00842748">
              <w:rPr>
                <w:rFonts w:eastAsia="SimSun"/>
              </w:rPr>
              <w:t>7.2.4.16.17</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suppressAutoHyphens w:val="0"/>
              <w:spacing w:before="40" w:after="120" w:line="220" w:lineRule="exact"/>
              <w:ind w:left="-340" w:right="113"/>
              <w:rPr>
                <w:rFonts w:eastAsia="SimSun"/>
              </w:rPr>
            </w:pPr>
            <w:r w:rsidRPr="00842748">
              <w:rPr>
                <w:rFonts w:eastAsia="SimSun"/>
              </w:rPr>
              <w:t>A</w:t>
            </w:r>
          </w:p>
        </w:tc>
      </w:tr>
      <w:tr w:rsidR="00D02926" w:rsidRPr="00842748" w:rsidTr="00891FDA">
        <w:tc>
          <w:tcPr>
            <w:tcW w:w="1357" w:type="dxa"/>
            <w:tcBorders>
              <w:top w:val="single" w:sz="4" w:space="0" w:color="auto"/>
              <w:left w:val="nil"/>
              <w:bottom w:val="single" w:sz="4" w:space="0" w:color="auto"/>
              <w:right w:val="nil"/>
            </w:tcBorders>
          </w:tcPr>
          <w:p w:rsidR="00D02926" w:rsidRPr="00842748" w:rsidRDefault="00D02926" w:rsidP="00891FDA">
            <w:pPr>
              <w:keepNext/>
              <w:suppressAutoHyphens w:val="0"/>
              <w:spacing w:before="40" w:after="120" w:line="220" w:lineRule="exact"/>
              <w:ind w:right="113"/>
              <w:rPr>
                <w:rFonts w:eastAsia="SimSun"/>
              </w:rPr>
            </w:pPr>
          </w:p>
        </w:tc>
        <w:tc>
          <w:tcPr>
            <w:tcW w:w="5964"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line="220" w:lineRule="exact"/>
              <w:ind w:right="113"/>
              <w:rPr>
                <w:rFonts w:eastAsia="SimSun"/>
              </w:rPr>
            </w:pPr>
            <w:r w:rsidRPr="00842748">
              <w:rPr>
                <w:rFonts w:eastAsia="SimSun"/>
              </w:rPr>
              <w:t>What parameters must be taken into account when calculating the holding time during the transport of refrigerated liquefied gas?</w:t>
            </w:r>
          </w:p>
          <w:p w:rsidR="00D02926" w:rsidRPr="00842748" w:rsidRDefault="00D02926" w:rsidP="00891FDA">
            <w:pPr>
              <w:keepNext/>
              <w:suppressAutoHyphens w:val="0"/>
              <w:spacing w:before="40" w:after="120" w:line="220" w:lineRule="exact"/>
              <w:ind w:left="567" w:right="113" w:hanging="567"/>
              <w:rPr>
                <w:rFonts w:eastAsia="SimSun"/>
              </w:rPr>
            </w:pPr>
            <w:r w:rsidRPr="00842748">
              <w:rPr>
                <w:rFonts w:eastAsia="SimSun"/>
              </w:rPr>
              <w:t>A</w:t>
            </w:r>
            <w:r w:rsidRPr="00842748">
              <w:rPr>
                <w:rFonts w:eastAsia="SimSun"/>
              </w:rPr>
              <w:tab/>
              <w:t>The heat transfer value, the activation pressure of the safety valves, the temperature of the cargo, the degree of filling of the cargo tanks and the ambient temperature</w:t>
            </w:r>
          </w:p>
          <w:p w:rsidR="00D02926" w:rsidRPr="00842748" w:rsidRDefault="00D02926" w:rsidP="00891FDA">
            <w:pPr>
              <w:keepNext/>
              <w:suppressAutoHyphens w:val="0"/>
              <w:spacing w:before="40" w:after="120" w:line="220" w:lineRule="exact"/>
              <w:ind w:left="567" w:right="113" w:hanging="567"/>
              <w:rPr>
                <w:rFonts w:eastAsia="SimSun"/>
              </w:rPr>
            </w:pPr>
            <w:r w:rsidRPr="00842748">
              <w:rPr>
                <w:rFonts w:eastAsia="SimSun"/>
              </w:rPr>
              <w:t>B</w:t>
            </w:r>
            <w:r w:rsidRPr="00842748">
              <w:rPr>
                <w:rFonts w:eastAsia="SimSun"/>
              </w:rPr>
              <w:tab/>
              <w:t>The activation pressure of the safety valves, the temperature of the cargo, the degree of filling of the cargo tanks and the temperature of the cargo tanks</w:t>
            </w:r>
          </w:p>
          <w:p w:rsidR="00D02926" w:rsidRPr="00842748" w:rsidRDefault="00D02926" w:rsidP="00891FDA">
            <w:pPr>
              <w:keepNext/>
              <w:suppressAutoHyphens w:val="0"/>
              <w:spacing w:before="40" w:after="120" w:line="220" w:lineRule="exact"/>
              <w:ind w:left="567" w:right="113" w:hanging="567"/>
              <w:rPr>
                <w:rFonts w:eastAsia="SimSun"/>
              </w:rPr>
            </w:pPr>
            <w:r w:rsidRPr="00842748">
              <w:rPr>
                <w:rFonts w:eastAsia="SimSun"/>
              </w:rPr>
              <w:t>C</w:t>
            </w:r>
            <w:r w:rsidRPr="00842748">
              <w:rPr>
                <w:rFonts w:eastAsia="SimSun"/>
              </w:rPr>
              <w:tab/>
              <w:t>The heat transfer value, the activation pressure for the safety valves, the temperature of the cargo and the degree of filling of the cargo tanks</w:t>
            </w:r>
          </w:p>
          <w:p w:rsidR="00D02926" w:rsidRPr="00842748" w:rsidRDefault="00D02926" w:rsidP="00891FDA">
            <w:pPr>
              <w:keepNext/>
              <w:suppressAutoHyphens w:val="0"/>
              <w:spacing w:before="40" w:after="120" w:line="220" w:lineRule="exact"/>
              <w:ind w:left="567" w:right="113" w:hanging="567"/>
              <w:rPr>
                <w:rFonts w:eastAsia="SimSun"/>
              </w:rPr>
            </w:pPr>
            <w:r w:rsidRPr="00842748">
              <w:rPr>
                <w:rFonts w:eastAsia="SimSun"/>
              </w:rPr>
              <w:t>D</w:t>
            </w:r>
            <w:r w:rsidRPr="00842748">
              <w:rPr>
                <w:rFonts w:eastAsia="SimSun"/>
              </w:rPr>
              <w:tab/>
              <w:t>The heat transfer value, the activation pressure of the safety valves, the degree of filling of the cargo tanks, the ambient temperature and the temperature of the cargo tanks</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keepNext/>
              <w:suppressAutoHyphens w:val="0"/>
              <w:spacing w:before="40" w:after="120" w:line="220" w:lineRule="exact"/>
              <w:ind w:left="-340" w:right="113"/>
              <w:rPr>
                <w:rFonts w:eastAsia="SimSun"/>
              </w:rPr>
            </w:pPr>
          </w:p>
        </w:tc>
      </w:tr>
      <w:tr w:rsidR="00D02926" w:rsidRPr="00842748" w:rsidTr="00891FDA">
        <w:tc>
          <w:tcPr>
            <w:tcW w:w="1357"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line="220" w:lineRule="exact"/>
              <w:ind w:right="113"/>
              <w:rPr>
                <w:rFonts w:eastAsia="SimSun"/>
              </w:rPr>
            </w:pPr>
            <w:r w:rsidRPr="00842748">
              <w:rPr>
                <w:rFonts w:eastAsia="SimSun"/>
              </w:rPr>
              <w:t>232 08.0-13</w:t>
            </w:r>
          </w:p>
        </w:tc>
        <w:tc>
          <w:tcPr>
            <w:tcW w:w="5964"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line="220" w:lineRule="exact"/>
              <w:ind w:right="113"/>
              <w:rPr>
                <w:rFonts w:eastAsia="SimSun"/>
              </w:rPr>
            </w:pPr>
            <w:r w:rsidRPr="00842748">
              <w:rPr>
                <w:rFonts w:eastAsia="SimSun"/>
              </w:rPr>
              <w:t>7.2.4.16.17</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suppressAutoHyphens w:val="0"/>
              <w:spacing w:before="40" w:after="120" w:line="220" w:lineRule="exact"/>
              <w:ind w:left="-340" w:right="113"/>
              <w:rPr>
                <w:rFonts w:eastAsia="SimSun"/>
              </w:rPr>
            </w:pPr>
            <w:r w:rsidRPr="00842748">
              <w:rPr>
                <w:rFonts w:eastAsia="SimSun"/>
              </w:rPr>
              <w:t>C</w:t>
            </w:r>
          </w:p>
        </w:tc>
      </w:tr>
      <w:tr w:rsidR="00D02926" w:rsidRPr="00842748" w:rsidTr="00891FDA">
        <w:tc>
          <w:tcPr>
            <w:tcW w:w="1357" w:type="dxa"/>
            <w:tcBorders>
              <w:top w:val="single" w:sz="4" w:space="0" w:color="auto"/>
              <w:left w:val="nil"/>
              <w:bottom w:val="single" w:sz="12" w:space="0" w:color="auto"/>
              <w:right w:val="nil"/>
            </w:tcBorders>
          </w:tcPr>
          <w:p w:rsidR="00D02926" w:rsidRPr="00842748" w:rsidRDefault="00D02926" w:rsidP="00891FDA">
            <w:pPr>
              <w:keepNext/>
              <w:suppressAutoHyphens w:val="0"/>
              <w:spacing w:before="40" w:after="120" w:line="220" w:lineRule="exact"/>
              <w:ind w:right="113"/>
              <w:rPr>
                <w:rFonts w:eastAsia="SimSun"/>
              </w:rPr>
            </w:pPr>
          </w:p>
        </w:tc>
        <w:tc>
          <w:tcPr>
            <w:tcW w:w="5964" w:type="dxa"/>
            <w:tcBorders>
              <w:top w:val="single" w:sz="4" w:space="0" w:color="auto"/>
              <w:left w:val="nil"/>
              <w:bottom w:val="single" w:sz="12" w:space="0" w:color="auto"/>
              <w:right w:val="nil"/>
            </w:tcBorders>
            <w:hideMark/>
          </w:tcPr>
          <w:p w:rsidR="00D02926" w:rsidRPr="00842748" w:rsidRDefault="00D02926" w:rsidP="00891FDA">
            <w:pPr>
              <w:keepNext/>
              <w:suppressAutoHyphens w:val="0"/>
              <w:spacing w:before="40" w:after="120" w:line="220" w:lineRule="exact"/>
              <w:ind w:right="113"/>
            </w:pPr>
            <w:r w:rsidRPr="00842748">
              <w:t>The expected duration of the journey of a vessel is 14 days. What is the holding time</w:t>
            </w:r>
            <w:r w:rsidRPr="00842748">
              <w:rPr>
                <w:rFonts w:eastAsia="SimSun"/>
              </w:rPr>
              <w:t xml:space="preserve"> during the transport of refrigerated liquefied gas</w:t>
            </w:r>
            <w:r w:rsidRPr="00842748">
              <w:t>?</w:t>
            </w:r>
          </w:p>
          <w:p w:rsidR="00D02926" w:rsidRPr="00842748" w:rsidRDefault="00D02926" w:rsidP="00891FDA">
            <w:pPr>
              <w:keepNext/>
              <w:suppressAutoHyphens w:val="0"/>
              <w:spacing w:before="40" w:after="120" w:line="220" w:lineRule="exact"/>
              <w:ind w:right="113"/>
            </w:pPr>
            <w:r w:rsidRPr="00842748">
              <w:t>A</w:t>
            </w:r>
            <w:r w:rsidRPr="00842748">
              <w:tab/>
              <w:t>12 days</w:t>
            </w:r>
          </w:p>
          <w:p w:rsidR="00D02926" w:rsidRPr="00842748" w:rsidRDefault="00D02926" w:rsidP="00891FDA">
            <w:pPr>
              <w:keepNext/>
              <w:suppressAutoHyphens w:val="0"/>
              <w:spacing w:before="40" w:after="120" w:line="220" w:lineRule="exact"/>
              <w:ind w:right="113"/>
            </w:pPr>
            <w:r w:rsidRPr="00842748">
              <w:t>B</w:t>
            </w:r>
            <w:r w:rsidRPr="00842748">
              <w:tab/>
              <w:t>28 days</w:t>
            </w:r>
          </w:p>
          <w:p w:rsidR="00D02926" w:rsidRPr="00842748" w:rsidRDefault="00D02926" w:rsidP="00891FDA">
            <w:pPr>
              <w:keepNext/>
              <w:suppressAutoHyphens w:val="0"/>
              <w:spacing w:before="40" w:after="120" w:line="220" w:lineRule="exact"/>
              <w:ind w:right="113"/>
            </w:pPr>
            <w:r w:rsidRPr="00842748">
              <w:t>C</w:t>
            </w:r>
            <w:r w:rsidRPr="00842748">
              <w:tab/>
              <w:t>38 days</w:t>
            </w:r>
          </w:p>
          <w:p w:rsidR="00D02926" w:rsidRPr="00842748" w:rsidRDefault="00D02926" w:rsidP="00891FDA">
            <w:pPr>
              <w:keepNext/>
              <w:suppressAutoHyphens w:val="0"/>
              <w:spacing w:before="40" w:after="120" w:line="220" w:lineRule="exact"/>
              <w:ind w:right="113"/>
            </w:pPr>
            <w:r w:rsidRPr="00842748">
              <w:t>D</w:t>
            </w:r>
            <w:r w:rsidRPr="00842748">
              <w:tab/>
              <w:t>42 days</w:t>
            </w:r>
          </w:p>
        </w:tc>
        <w:tc>
          <w:tcPr>
            <w:tcW w:w="1184" w:type="dxa"/>
            <w:tcBorders>
              <w:top w:val="single" w:sz="4" w:space="0" w:color="auto"/>
              <w:left w:val="nil"/>
              <w:bottom w:val="single" w:sz="12" w:space="0" w:color="auto"/>
              <w:right w:val="nil"/>
            </w:tcBorders>
            <w:tcMar>
              <w:top w:w="0" w:type="dxa"/>
              <w:left w:w="340" w:type="dxa"/>
              <w:bottom w:w="0" w:type="dxa"/>
              <w:right w:w="0" w:type="dxa"/>
            </w:tcMar>
          </w:tcPr>
          <w:p w:rsidR="00D02926" w:rsidRPr="00842748" w:rsidRDefault="00D02926" w:rsidP="00FF3999">
            <w:pPr>
              <w:keepNext/>
              <w:suppressAutoHyphens w:val="0"/>
              <w:spacing w:before="40" w:after="120" w:line="220" w:lineRule="exact"/>
              <w:ind w:left="-340" w:right="113"/>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41"/>
        <w:gridCol w:w="15"/>
        <w:gridCol w:w="5965"/>
        <w:gridCol w:w="1184"/>
      </w:tblGrid>
      <w:tr w:rsidR="00D02926" w:rsidRPr="00842748" w:rsidTr="00A158B1">
        <w:trPr>
          <w:tblHeader/>
        </w:trPr>
        <w:tc>
          <w:tcPr>
            <w:tcW w:w="8505" w:type="dxa"/>
            <w:gridSpan w:val="4"/>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9: Safety installations</w:t>
            </w:r>
          </w:p>
        </w:tc>
      </w:tr>
      <w:tr w:rsidR="00D02926" w:rsidRPr="00842748" w:rsidTr="00A158B1">
        <w:trPr>
          <w:tblHeader/>
        </w:trPr>
        <w:tc>
          <w:tcPr>
            <w:tcW w:w="1356" w:type="dxa"/>
            <w:gridSpan w:val="2"/>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965"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8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A158B1" w:rsidRPr="00842748" w:rsidTr="00A158B1">
        <w:trPr>
          <w:trHeight w:hRule="exact" w:val="113"/>
          <w:tblHeader/>
        </w:trPr>
        <w:tc>
          <w:tcPr>
            <w:tcW w:w="1356" w:type="dxa"/>
            <w:gridSpan w:val="2"/>
            <w:tcBorders>
              <w:top w:val="single" w:sz="12" w:space="0" w:color="auto"/>
              <w:left w:val="nil"/>
              <w:bottom w:val="nil"/>
              <w:right w:val="nil"/>
            </w:tcBorders>
          </w:tcPr>
          <w:p w:rsidR="00A158B1" w:rsidRPr="00842748" w:rsidRDefault="00A158B1" w:rsidP="00891FDA">
            <w:pPr>
              <w:suppressAutoHyphens w:val="0"/>
              <w:spacing w:before="40" w:after="120"/>
              <w:ind w:right="113"/>
              <w:rPr>
                <w:rFonts w:eastAsia="SimSun"/>
              </w:rPr>
            </w:pPr>
          </w:p>
        </w:tc>
        <w:tc>
          <w:tcPr>
            <w:tcW w:w="5965" w:type="dxa"/>
            <w:tcBorders>
              <w:top w:val="single" w:sz="12" w:space="0" w:color="auto"/>
              <w:left w:val="nil"/>
              <w:bottom w:val="nil"/>
              <w:right w:val="nil"/>
            </w:tcBorders>
          </w:tcPr>
          <w:p w:rsidR="00A158B1" w:rsidRPr="00842748" w:rsidRDefault="00A158B1" w:rsidP="00891FDA">
            <w:pPr>
              <w:suppressAutoHyphens w:val="0"/>
              <w:spacing w:before="40" w:after="120"/>
              <w:ind w:right="113"/>
              <w:rPr>
                <w:rFonts w:eastAsia="SimSun"/>
              </w:rPr>
            </w:pPr>
          </w:p>
        </w:tc>
        <w:tc>
          <w:tcPr>
            <w:tcW w:w="1184" w:type="dxa"/>
            <w:tcBorders>
              <w:top w:val="single" w:sz="12" w:space="0" w:color="auto"/>
              <w:left w:val="nil"/>
              <w:bottom w:val="nil"/>
              <w:right w:val="nil"/>
            </w:tcBorders>
            <w:tcMar>
              <w:top w:w="0" w:type="dxa"/>
              <w:left w:w="340" w:type="dxa"/>
              <w:bottom w:w="0" w:type="dxa"/>
              <w:right w:w="0" w:type="dxa"/>
            </w:tcMar>
          </w:tcPr>
          <w:p w:rsidR="00A158B1" w:rsidRPr="00842748" w:rsidRDefault="00A158B1" w:rsidP="00891FDA">
            <w:pPr>
              <w:suppressAutoHyphens w:val="0"/>
              <w:spacing w:before="40" w:after="120"/>
              <w:ind w:left="-326" w:right="113"/>
              <w:rPr>
                <w:rFonts w:eastAsia="SimSun"/>
              </w:rPr>
            </w:pPr>
          </w:p>
        </w:tc>
      </w:tr>
      <w:tr w:rsidR="00D02926" w:rsidRPr="00842748" w:rsidTr="00A158B1">
        <w:tc>
          <w:tcPr>
            <w:tcW w:w="1356" w:type="dxa"/>
            <w:gridSpan w:val="2"/>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09.0-01</w:t>
            </w:r>
          </w:p>
        </w:tc>
        <w:tc>
          <w:tcPr>
            <w:tcW w:w="5965"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Safety against bursts in the piping </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A</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function of a safety device against bursts in the piping?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Prevent leaks of large quantities of product in the event of a burst in the piping</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Limit the load flow</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Prevent depression in the cargo tanks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Prevent excessive pressure build-up in the cargo tanks</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09.0-02</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Safety against bursts in the piping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C</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Where are safety devices against bursts in the piping placed?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In the piping under pressure, near the pump</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 the suction pipes, near the pump</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 xml:space="preserve">In the cargo tank, in the pipes for loading and unloading </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On the deck, in the loading and unloading piping</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09.0-03</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Safety against bursts in the piping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D</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a device against bursts in the piping?</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 remote-controlled valve that can be closed if needed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 xml:space="preserve">A valve with a hand-operated control that can be closed </w:t>
            </w:r>
            <w:r w:rsidRPr="00842748">
              <w:rPr>
                <w:rFonts w:eastAsia="SimSun"/>
              </w:rPr>
              <w:tab/>
              <w:t>in an emergency</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A narrow section in the line to limit the flow</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A self-closing stop-valve requiring no command</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09.0-04</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Safety against bursts in the piping</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B</w:t>
            </w:r>
          </w:p>
        </w:tc>
      </w:tr>
      <w:tr w:rsidR="00D02926" w:rsidRPr="00842748" w:rsidTr="00891FDA">
        <w:tc>
          <w:tcPr>
            <w:tcW w:w="1356" w:type="dxa"/>
            <w:gridSpan w:val="2"/>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When must a device against bursts in the piping be activated?</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When the flow speed is lower than the calculated speed</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When the flow speed is greater than the calculated speed</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When a rapid blocking valve has been installed before the device against bursts in the piping</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When a narrow section has been installed before the device against bursts in the piping</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09.0-05</w:t>
            </w:r>
          </w:p>
        </w:tc>
        <w:tc>
          <w:tcPr>
            <w:tcW w:w="5965"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Safety against bursts in the piping</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keepLines/>
              <w:suppressAutoHyphens w:val="0"/>
              <w:spacing w:before="40" w:after="120"/>
              <w:ind w:left="-326" w:right="113"/>
              <w:rPr>
                <w:rFonts w:eastAsia="SimSun"/>
              </w:rPr>
            </w:pPr>
            <w:r w:rsidRPr="00842748">
              <w:rPr>
                <w:rFonts w:eastAsia="SimSun"/>
              </w:rPr>
              <w:t>A</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The device against bursts in the piping is a spring valve set into the piping. When must the valve close on its own?</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When the flow speed is so high that the depression over the valve exceeds the tensile force of the spring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When the flow speed is so high that the depression over the valve is less than the tensile force of the spring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When the flow speed is so high that the depression before the valve exceeds the depression corresponding to the tensile force of the spring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When the flow speed is so high that the over pressurization behind the valve exceeds the depression corresponding to the tensile force of the spring</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keepNext/>
              <w:keepLines/>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09.0-06</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9.3.1.21.9</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A</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During loading and unloading the </w:t>
            </w:r>
            <w:del w:id="246" w:author="Robert Daly" w:date="2018-11-05T10:02:00Z">
              <w:r w:rsidRPr="00842748" w:rsidDel="00760A84">
                <w:rPr>
                  <w:rFonts w:eastAsia="SimSun"/>
                </w:rPr>
                <w:delText>quick-action stop</w:delText>
              </w:r>
            </w:del>
            <w:ins w:id="247" w:author="Robert Daly" w:date="2018-11-05T10:02:00Z">
              <w:r>
                <w:rPr>
                  <w:rFonts w:eastAsia="SimSun"/>
                </w:rPr>
                <w:t>quick closing</w:t>
              </w:r>
            </w:ins>
            <w:r w:rsidRPr="00842748">
              <w:rPr>
                <w:rFonts w:eastAsia="SimSun"/>
              </w:rPr>
              <w:t xml:space="preserve"> valves must be able to be closed by a switch so that, in an emergency, the loading or unloading can be stopped. Where must these switches be located?</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At two locations on the vessel (fore and aft) and at two locations on shore</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At the shore installation and at the shore connection of the pipes for loading and unloading</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In the wheelhouse, at the shore connection of the pipes for loading and unloading and at the shore installation</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At two locations on shore (directly at the access to the vessel and at a sufficient distance) and in the wheelhouse</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09.0-07</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7.2.2.21</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B</w:t>
            </w:r>
          </w:p>
        </w:tc>
      </w:tr>
      <w:tr w:rsidR="00D02926" w:rsidRPr="00842748" w:rsidTr="00891FDA">
        <w:tc>
          <w:tcPr>
            <w:tcW w:w="1356" w:type="dxa"/>
            <w:gridSpan w:val="2"/>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nil"/>
              <w:right w:val="nil"/>
            </w:tcBorders>
            <w:hideMark/>
          </w:tcPr>
          <w:p w:rsidR="00D02926" w:rsidRPr="00E40C64" w:rsidRDefault="00D02926" w:rsidP="00891FDA">
            <w:pPr>
              <w:suppressAutoHyphens w:val="0"/>
              <w:spacing w:before="40" w:after="120"/>
              <w:ind w:right="113"/>
              <w:rPr>
                <w:rFonts w:eastAsia="SimSun"/>
              </w:rPr>
            </w:pPr>
            <w:r w:rsidRPr="00E40C64">
              <w:rPr>
                <w:rFonts w:eastAsia="SimSun"/>
              </w:rPr>
              <w:t xml:space="preserve">What is the function of </w:t>
            </w:r>
            <w:del w:id="248" w:author="Robert Daly" w:date="2018-11-01T11:06:00Z">
              <w:r w:rsidRPr="00E40C64" w:rsidDel="003B4B4E">
                <w:rPr>
                  <w:rFonts w:eastAsia="SimSun"/>
                </w:rPr>
                <w:delText>rapid closing devices</w:delText>
              </w:r>
            </w:del>
            <w:ins w:id="249" w:author="Robert Daly" w:date="2018-11-05T08:39:00Z">
              <w:r>
                <w:rPr>
                  <w:rFonts w:eastAsia="SimSun"/>
                </w:rPr>
                <w:t>the q</w:t>
              </w:r>
            </w:ins>
            <w:ins w:id="250" w:author="Robert Daly" w:date="2018-11-01T11:06:00Z">
              <w:r w:rsidRPr="00E40C64">
                <w:rPr>
                  <w:rFonts w:eastAsia="SimSun"/>
                </w:rPr>
                <w:t>uick</w:t>
              </w:r>
            </w:ins>
            <w:ins w:id="251" w:author="Robert Daly" w:date="2018-11-05T10:01:00Z">
              <w:r>
                <w:rPr>
                  <w:rFonts w:eastAsia="SimSun"/>
                </w:rPr>
                <w:t xml:space="preserve"> closing valve</w:t>
              </w:r>
            </w:ins>
            <w:r w:rsidRPr="00E40C64">
              <w:rPr>
                <w:rFonts w:eastAsia="SimSun"/>
              </w:rPr>
              <w:t>?</w:t>
            </w:r>
          </w:p>
          <w:p w:rsidR="00D02926" w:rsidRPr="00E40C64" w:rsidRDefault="00D02926" w:rsidP="00891FDA">
            <w:pPr>
              <w:suppressAutoHyphens w:val="0"/>
              <w:spacing w:before="40" w:after="120"/>
              <w:ind w:left="567" w:right="113" w:hanging="567"/>
              <w:rPr>
                <w:rFonts w:eastAsia="SimSun"/>
              </w:rPr>
            </w:pPr>
            <w:r w:rsidRPr="00E40C64">
              <w:rPr>
                <w:rFonts w:eastAsia="SimSun"/>
              </w:rPr>
              <w:t>A</w:t>
            </w:r>
            <w:r w:rsidRPr="00E40C64">
              <w:rPr>
                <w:rFonts w:eastAsia="SimSun"/>
              </w:rPr>
              <w:tab/>
              <w:t>Automatic closure of valves in the connecting pipes between the shore installation and the vessel during gas release</w:t>
            </w:r>
          </w:p>
          <w:p w:rsidR="00D02926" w:rsidRPr="00842748" w:rsidRDefault="00D02926" w:rsidP="00891FDA">
            <w:pPr>
              <w:suppressAutoHyphens w:val="0"/>
              <w:spacing w:before="40" w:after="120"/>
              <w:ind w:left="567" w:right="113" w:hanging="567"/>
              <w:rPr>
                <w:rFonts w:eastAsia="SimSun"/>
              </w:rPr>
            </w:pPr>
            <w:r w:rsidRPr="00E40C64">
              <w:rPr>
                <w:rFonts w:eastAsia="SimSun"/>
              </w:rPr>
              <w:t>B</w:t>
            </w:r>
            <w:r w:rsidRPr="00E40C64">
              <w:rPr>
                <w:rFonts w:eastAsia="SimSun"/>
              </w:rPr>
              <w:tab/>
              <w:t xml:space="preserve">Possibility of closing the </w:t>
            </w:r>
            <w:del w:id="252" w:author="Robert Daly" w:date="2018-11-05T10:01:00Z">
              <w:r w:rsidRPr="00E40C64" w:rsidDel="007C168C">
                <w:rPr>
                  <w:rFonts w:eastAsia="SimSun"/>
                </w:rPr>
                <w:delText>quick-action stop valve</w:delText>
              </w:r>
            </w:del>
            <w:del w:id="253" w:author="Robert Daly" w:date="2018-11-01T11:06:00Z">
              <w:r w:rsidRPr="00E40C64" w:rsidDel="003B4B4E">
                <w:rPr>
                  <w:rFonts w:eastAsia="SimSun"/>
                </w:rPr>
                <w:delText>s</w:delText>
              </w:r>
            </w:del>
            <w:ins w:id="254" w:author="Robert Daly" w:date="2018-11-05T10:06:00Z">
              <w:r>
                <w:rPr>
                  <w:rFonts w:eastAsia="SimSun"/>
                </w:rPr>
                <w:t>quick closing valve</w:t>
              </w:r>
            </w:ins>
            <w:r w:rsidRPr="00E40C64">
              <w:rPr>
                <w:rFonts w:eastAsia="SimSun"/>
              </w:rPr>
              <w:t xml:space="preserve"> located in the connecting pipe</w:t>
            </w:r>
            <w:del w:id="255" w:author="Robert Daly" w:date="2018-11-01T11:06:00Z">
              <w:r w:rsidRPr="00E40C64" w:rsidDel="003B4B4E">
                <w:rPr>
                  <w:rFonts w:eastAsia="SimSun"/>
                </w:rPr>
                <w:delText>s</w:delText>
              </w:r>
            </w:del>
            <w:r w:rsidRPr="00E40C64">
              <w:rPr>
                <w:rFonts w:eastAsia="SimSun"/>
              </w:rPr>
              <w:t xml:space="preserve"> between the shore installation and the vessel</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Automatic stopping of the unloading pumps if there is a gas release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Possibility of quickly shutting off unloading pumps if there is a gas release</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09.0-08</w:t>
            </w:r>
          </w:p>
        </w:tc>
        <w:tc>
          <w:tcPr>
            <w:tcW w:w="5965"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7.2.2.21</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keepLines/>
              <w:suppressAutoHyphens w:val="0"/>
              <w:spacing w:before="40" w:after="120"/>
              <w:ind w:left="-326" w:right="113"/>
              <w:rPr>
                <w:rFonts w:eastAsia="SimSun"/>
              </w:rPr>
            </w:pPr>
            <w:r w:rsidRPr="00842748">
              <w:rPr>
                <w:rFonts w:eastAsia="SimSun"/>
              </w:rPr>
              <w:t>C</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vessel is connected by a loading facility with liquid and gas lines of a shore facility. A switch for the rapid closing devices is activated, thus stopping the loading. What happens after that?</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Only the unloading pumps and the compressors on board the vessel are shut off</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Only the shore facility’s rapid blocking valve is closed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 xml:space="preserve">The </w:t>
            </w:r>
            <w:ins w:id="256" w:author="Robert Daly" w:date="2018-11-02T15:51:00Z">
              <w:r>
                <w:rPr>
                  <w:rFonts w:eastAsia="SimSun"/>
                </w:rPr>
                <w:t>quick closing</w:t>
              </w:r>
            </w:ins>
            <w:del w:id="257" w:author="Robert Daly" w:date="2018-11-01T11:07:00Z">
              <w:r w:rsidRPr="00842748" w:rsidDel="003B4B4E">
                <w:rPr>
                  <w:rFonts w:eastAsia="SimSun"/>
                </w:rPr>
                <w:delText>quick-action stop</w:delText>
              </w:r>
            </w:del>
            <w:r w:rsidRPr="00842748">
              <w:rPr>
                <w:rFonts w:eastAsia="SimSun"/>
              </w:rPr>
              <w:t xml:space="preserve"> valves are closed and the unloading pumps and compressors on board the vessel are shut off</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 xml:space="preserve">The </w:t>
            </w:r>
            <w:ins w:id="258" w:author="Robert Daly" w:date="2018-11-01T11:07:00Z">
              <w:r>
                <w:rPr>
                  <w:rFonts w:eastAsia="SimSun"/>
                </w:rPr>
                <w:t>quick</w:t>
              </w:r>
            </w:ins>
            <w:ins w:id="259" w:author="Robert Daly" w:date="2018-11-01T17:17:00Z">
              <w:r>
                <w:rPr>
                  <w:rFonts w:eastAsia="SimSun"/>
                </w:rPr>
                <w:t xml:space="preserve"> </w:t>
              </w:r>
            </w:ins>
            <w:ins w:id="260" w:author="Robert Daly" w:date="2018-11-01T11:07:00Z">
              <w:r>
                <w:rPr>
                  <w:rFonts w:eastAsia="SimSun"/>
                </w:rPr>
                <w:t>closing</w:t>
              </w:r>
            </w:ins>
            <w:del w:id="261" w:author="Robert Daly" w:date="2018-11-01T11:07:00Z">
              <w:r w:rsidRPr="00842748" w:rsidDel="003B4B4E">
                <w:rPr>
                  <w:rFonts w:eastAsia="SimSun"/>
                </w:rPr>
                <w:delText>quick-action stop</w:delText>
              </w:r>
            </w:del>
            <w:r w:rsidRPr="00842748">
              <w:rPr>
                <w:rFonts w:eastAsia="SimSun"/>
              </w:rPr>
              <w:t xml:space="preserve"> valves are closed and the loading installation is uncoupled from the breakage link </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keepNext/>
              <w:keepLines/>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09.0-09</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Rapid closing system</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C</w:t>
            </w:r>
          </w:p>
        </w:tc>
      </w:tr>
      <w:tr w:rsidR="00D02926" w:rsidRPr="00842748" w:rsidTr="00891FDA">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Which of the following </w:t>
            </w:r>
            <w:r w:rsidRPr="00C44D29">
              <w:rPr>
                <w:rFonts w:eastAsia="SimSun"/>
              </w:rPr>
              <w:t xml:space="preserve">equipment is </w:t>
            </w:r>
            <w:del w:id="262" w:author="Robert Daly" w:date="2018-11-02T14:49:00Z">
              <w:r w:rsidRPr="000B4253" w:rsidDel="00AC0906">
                <w:rPr>
                  <w:rFonts w:eastAsia="SimSun"/>
                </w:rPr>
                <w:delText xml:space="preserve">not </w:delText>
              </w:r>
            </w:del>
            <w:del w:id="263" w:author="Robert Daly" w:date="2018-11-02T14:33:00Z">
              <w:r w:rsidRPr="000B4253" w:rsidDel="0096323A">
                <w:rPr>
                  <w:rFonts w:eastAsia="SimSun"/>
                </w:rPr>
                <w:delText xml:space="preserve">among </w:delText>
              </w:r>
            </w:del>
            <w:ins w:id="264" w:author="Robert Daly" w:date="2018-11-02T14:33:00Z">
              <w:r>
                <w:rPr>
                  <w:rFonts w:eastAsia="SimSun"/>
                </w:rPr>
                <w:t>part of</w:t>
              </w:r>
              <w:r w:rsidRPr="000B4253">
                <w:rPr>
                  <w:rFonts w:eastAsia="SimSun"/>
                </w:rPr>
                <w:t xml:space="preserve"> </w:t>
              </w:r>
            </w:ins>
            <w:r w:rsidRPr="000B4253">
              <w:rPr>
                <w:rFonts w:eastAsia="SimSun"/>
              </w:rPr>
              <w:t>the rapid closing</w:t>
            </w:r>
            <w:r w:rsidRPr="00842748">
              <w:rPr>
                <w:rFonts w:eastAsia="SimSun"/>
              </w:rPr>
              <w:t xml:space="preserve"> </w:t>
            </w:r>
            <w:del w:id="265" w:author="Robert Daly" w:date="2018-11-02T14:33:00Z">
              <w:r w:rsidRPr="00842748" w:rsidDel="0096323A">
                <w:rPr>
                  <w:rFonts w:eastAsia="SimSun"/>
                </w:rPr>
                <w:delText>devices</w:delText>
              </w:r>
            </w:del>
            <w:ins w:id="266" w:author="Robert Daly" w:date="2018-11-02T14:33:00Z">
              <w:r>
                <w:rPr>
                  <w:rFonts w:eastAsia="SimSun"/>
                </w:rPr>
                <w:t>system</w:t>
              </w:r>
            </w:ins>
            <w:r w:rsidRPr="00842748">
              <w:rPr>
                <w:rFonts w:eastAsia="SimSun"/>
              </w:rPr>
              <w: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Level gauge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Level warning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r>
            <w:del w:id="267" w:author="Robert Daly" w:date="2018-11-05T10:02:00Z">
              <w:r w:rsidRPr="00842748" w:rsidDel="007C168C">
                <w:rPr>
                  <w:rFonts w:eastAsia="SimSun"/>
                </w:rPr>
                <w:delText>Quick-action stop</w:delText>
              </w:r>
            </w:del>
            <w:ins w:id="268" w:author="Robert Daly" w:date="2018-11-05T10:02:00Z">
              <w:r>
                <w:rPr>
                  <w:rFonts w:eastAsia="SimSun"/>
                </w:rPr>
                <w:t>Quick closing</w:t>
              </w:r>
            </w:ins>
            <w:r w:rsidRPr="00842748">
              <w:rPr>
                <w:rFonts w:eastAsia="SimSun"/>
              </w:rPr>
              <w:t xml:space="preserve"> valves in the loading installation</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Breakage link in the loading installation</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891FDA">
        <w:tc>
          <w:tcPr>
            <w:tcW w:w="1356" w:type="dxa"/>
            <w:gridSpan w:val="2"/>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09.0-10</w:t>
            </w: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Rapid closing system</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B</w:t>
            </w:r>
          </w:p>
        </w:tc>
      </w:tr>
      <w:tr w:rsidR="00D02926" w:rsidRPr="00842748" w:rsidTr="006E1ECC">
        <w:tc>
          <w:tcPr>
            <w:tcW w:w="1356" w:type="dxa"/>
            <w:gridSpan w:val="2"/>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5"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In which case will the rapid closing safety system linked to the shore facility be activated?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When the level gauge is activated</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When the safety system against overflowing is activated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When loading is carried out too quickly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When the cargo reaches too high a temperature</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6E1ECC">
        <w:tc>
          <w:tcPr>
            <w:tcW w:w="1341" w:type="dxa"/>
            <w:tcBorders>
              <w:top w:val="single" w:sz="4" w:space="0" w:color="auto"/>
              <w:left w:val="nil"/>
              <w:bottom w:val="single" w:sz="4" w:space="0" w:color="auto"/>
              <w:right w:val="nil"/>
            </w:tcBorders>
            <w:hideMark/>
          </w:tcPr>
          <w:p w:rsidR="00D02926" w:rsidRPr="00842748" w:rsidRDefault="00D02926" w:rsidP="00D90AB2">
            <w:pPr>
              <w:suppressAutoHyphens w:val="0"/>
              <w:spacing w:before="40" w:after="120"/>
              <w:ind w:right="113"/>
              <w:rPr>
                <w:rFonts w:eastAsia="SimSun"/>
              </w:rPr>
            </w:pPr>
            <w:r w:rsidRPr="00842748">
              <w:rPr>
                <w:rFonts w:eastAsia="SimSun"/>
              </w:rPr>
              <w:t>232 09.0-11</w:t>
            </w:r>
          </w:p>
        </w:tc>
        <w:tc>
          <w:tcPr>
            <w:tcW w:w="5980" w:type="dxa"/>
            <w:gridSpan w:val="2"/>
            <w:tcBorders>
              <w:top w:val="single" w:sz="4" w:space="0" w:color="auto"/>
              <w:left w:val="nil"/>
              <w:bottom w:val="single" w:sz="4" w:space="0" w:color="auto"/>
              <w:right w:val="nil"/>
            </w:tcBorders>
            <w:hideMark/>
          </w:tcPr>
          <w:p w:rsidR="00D02926" w:rsidRPr="00842748" w:rsidRDefault="00D02926" w:rsidP="00D90AB2">
            <w:pPr>
              <w:suppressAutoHyphens w:val="0"/>
              <w:spacing w:before="40" w:after="120"/>
              <w:ind w:right="113"/>
              <w:rPr>
                <w:rFonts w:eastAsia="SimSun"/>
              </w:rPr>
            </w:pPr>
            <w:r w:rsidRPr="00842748">
              <w:rPr>
                <w:rFonts w:eastAsia="SimSun"/>
              </w:rPr>
              <w:t>9.3.1.21.11</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FF3999">
            <w:pPr>
              <w:suppressAutoHyphens w:val="0"/>
              <w:spacing w:before="40" w:after="120"/>
              <w:ind w:left="-326" w:right="113"/>
              <w:rPr>
                <w:rFonts w:eastAsia="SimSun"/>
              </w:rPr>
            </w:pPr>
            <w:r w:rsidRPr="00842748">
              <w:rPr>
                <w:rFonts w:eastAsia="SimSun"/>
              </w:rPr>
              <w:t>D</w:t>
            </w:r>
          </w:p>
        </w:tc>
      </w:tr>
      <w:tr w:rsidR="00D02926" w:rsidRPr="00842748" w:rsidTr="00D90AB2">
        <w:tc>
          <w:tcPr>
            <w:tcW w:w="1341" w:type="dxa"/>
            <w:tcBorders>
              <w:top w:val="single" w:sz="4" w:space="0" w:color="auto"/>
              <w:left w:val="nil"/>
              <w:bottom w:val="nil"/>
              <w:right w:val="nil"/>
            </w:tcBorders>
          </w:tcPr>
          <w:p w:rsidR="00D02926" w:rsidRPr="00842748" w:rsidRDefault="00D02926" w:rsidP="00D90AB2">
            <w:pPr>
              <w:suppressAutoHyphens w:val="0"/>
              <w:spacing w:before="40" w:after="120"/>
              <w:ind w:right="113"/>
              <w:rPr>
                <w:rFonts w:eastAsia="SimSun"/>
              </w:rPr>
            </w:pPr>
          </w:p>
        </w:tc>
        <w:tc>
          <w:tcPr>
            <w:tcW w:w="5980" w:type="dxa"/>
            <w:gridSpan w:val="2"/>
            <w:tcBorders>
              <w:top w:val="single" w:sz="4" w:space="0" w:color="auto"/>
              <w:left w:val="nil"/>
              <w:bottom w:val="nil"/>
              <w:right w:val="nil"/>
            </w:tcBorders>
            <w:hideMark/>
          </w:tcPr>
          <w:p w:rsidR="00D02926" w:rsidRPr="00842748" w:rsidRDefault="00D02926" w:rsidP="00D90AB2">
            <w:pPr>
              <w:suppressAutoHyphens w:val="0"/>
              <w:spacing w:before="40" w:after="120"/>
              <w:ind w:right="113"/>
              <w:rPr>
                <w:rFonts w:eastAsia="SimSun"/>
              </w:rPr>
            </w:pPr>
            <w:r w:rsidRPr="00842748">
              <w:rPr>
                <w:rFonts w:eastAsia="SimSun"/>
              </w:rPr>
              <w:t>If during the transport of refrigerated liquefied gas there is a leak in the connection to a shore installation, the water-spray system must be activated as a safety measure. Why?</w:t>
            </w:r>
          </w:p>
          <w:p w:rsidR="00D02926" w:rsidRPr="00842748" w:rsidRDefault="00D02926" w:rsidP="00D90AB2">
            <w:pPr>
              <w:suppressAutoHyphens w:val="0"/>
              <w:spacing w:before="40" w:after="120"/>
              <w:ind w:left="567" w:right="113" w:hanging="567"/>
              <w:rPr>
                <w:rFonts w:eastAsia="SimSun"/>
              </w:rPr>
            </w:pPr>
            <w:r w:rsidRPr="00842748">
              <w:rPr>
                <w:rFonts w:eastAsia="SimSun"/>
              </w:rPr>
              <w:t>A</w:t>
            </w:r>
            <w:r w:rsidRPr="00842748">
              <w:rPr>
                <w:rFonts w:eastAsia="SimSun"/>
              </w:rPr>
              <w:tab/>
              <w:t>To cool the refrigerated liquefied gas on the deck</w:t>
            </w:r>
          </w:p>
          <w:p w:rsidR="00D02926" w:rsidRPr="00842748" w:rsidRDefault="00D02926" w:rsidP="00D90AB2">
            <w:pPr>
              <w:suppressAutoHyphens w:val="0"/>
              <w:spacing w:before="40" w:after="120"/>
              <w:ind w:left="567" w:right="113" w:hanging="567"/>
              <w:rPr>
                <w:rFonts w:eastAsia="SimSun"/>
              </w:rPr>
            </w:pPr>
            <w:r w:rsidRPr="00842748">
              <w:rPr>
                <w:rFonts w:eastAsia="SimSun"/>
              </w:rPr>
              <w:t>B</w:t>
            </w:r>
            <w:r w:rsidRPr="00842748">
              <w:rPr>
                <w:rFonts w:eastAsia="SimSun"/>
              </w:rPr>
              <w:tab/>
              <w:t>To protect the wheelhouse and the accommodation from the cargo</w:t>
            </w:r>
          </w:p>
          <w:p w:rsidR="00D02926" w:rsidRPr="00842748" w:rsidRDefault="00D02926" w:rsidP="00D90AB2">
            <w:pPr>
              <w:suppressAutoHyphens w:val="0"/>
              <w:spacing w:before="40" w:after="120"/>
              <w:ind w:left="567" w:right="113" w:hanging="567"/>
              <w:rPr>
                <w:rFonts w:eastAsia="SimSun"/>
              </w:rPr>
            </w:pPr>
            <w:r w:rsidRPr="00842748">
              <w:rPr>
                <w:rFonts w:eastAsia="SimSun"/>
              </w:rPr>
              <w:t>C</w:t>
            </w:r>
            <w:r w:rsidRPr="00842748">
              <w:rPr>
                <w:rFonts w:eastAsia="SimSun"/>
              </w:rPr>
              <w:tab/>
              <w:t>To avoid an explosion on the deck</w:t>
            </w:r>
          </w:p>
          <w:p w:rsidR="00D02926" w:rsidRPr="00842748" w:rsidRDefault="00D02926" w:rsidP="00D90AB2">
            <w:pPr>
              <w:suppressAutoHyphens w:val="0"/>
              <w:spacing w:before="40" w:after="120"/>
              <w:ind w:left="567" w:right="113" w:hanging="567"/>
              <w:rPr>
                <w:rFonts w:eastAsia="SimSun"/>
              </w:rPr>
            </w:pPr>
            <w:r w:rsidRPr="00842748">
              <w:rPr>
                <w:rFonts w:eastAsia="SimSun"/>
              </w:rPr>
              <w:t>D</w:t>
            </w:r>
            <w:r w:rsidRPr="00842748">
              <w:rPr>
                <w:rFonts w:eastAsia="SimSun"/>
              </w:rPr>
              <w:tab/>
              <w:t xml:space="preserve">To protect the deck against brittle fracture given that the refrigerated liquefied gas evaporates quickly as a result of heating </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FF3999">
            <w:pPr>
              <w:suppressAutoHyphens w:val="0"/>
              <w:spacing w:before="40" w:after="120"/>
              <w:ind w:left="-326" w:right="113"/>
              <w:rPr>
                <w:rFonts w:eastAsia="SimSun"/>
              </w:rPr>
            </w:pPr>
          </w:p>
        </w:tc>
      </w:tr>
      <w:tr w:rsidR="00D02926" w:rsidRPr="00842748" w:rsidTr="00D90AB2">
        <w:tc>
          <w:tcPr>
            <w:tcW w:w="1341"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232 09.0-12</w:t>
            </w:r>
          </w:p>
        </w:tc>
        <w:tc>
          <w:tcPr>
            <w:tcW w:w="5980" w:type="dxa"/>
            <w:gridSpan w:val="2"/>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Treatment of the cargo, 9.3.1.24.1 (b)</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FF3999">
            <w:pPr>
              <w:keepNext/>
              <w:keepLines/>
              <w:suppressAutoHyphens w:val="0"/>
              <w:spacing w:before="40" w:after="120"/>
              <w:ind w:left="-326" w:right="113"/>
              <w:rPr>
                <w:rFonts w:eastAsia="SimSun"/>
              </w:rPr>
            </w:pPr>
            <w:r w:rsidRPr="00842748">
              <w:rPr>
                <w:rFonts w:eastAsia="SimSun"/>
              </w:rPr>
              <w:t>D</w:t>
            </w:r>
          </w:p>
        </w:tc>
      </w:tr>
      <w:tr w:rsidR="00D02926" w:rsidRPr="00842748" w:rsidTr="00891FDA">
        <w:tc>
          <w:tcPr>
            <w:tcW w:w="1341"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5980" w:type="dxa"/>
            <w:gridSpan w:val="2"/>
            <w:tcBorders>
              <w:top w:val="single" w:sz="4" w:space="0" w:color="auto"/>
              <w:left w:val="nil"/>
              <w:bottom w:val="single" w:sz="12"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In what conditions may a LNG cargo remain indefinitely on board a type G vessel?</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When the cargo tank or tanks is/are filled only to 86%</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When a refrigeration system is available</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When the crew constantly records the temperature</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When critical pressure safety equipment is stopped</w:t>
            </w:r>
          </w:p>
        </w:tc>
        <w:tc>
          <w:tcPr>
            <w:tcW w:w="1184" w:type="dxa"/>
            <w:tcBorders>
              <w:top w:val="single" w:sz="4" w:space="0" w:color="auto"/>
              <w:left w:val="nil"/>
              <w:bottom w:val="single" w:sz="12" w:space="0" w:color="auto"/>
              <w:right w:val="nil"/>
            </w:tcBorders>
            <w:tcMar>
              <w:top w:w="0" w:type="dxa"/>
              <w:left w:w="340" w:type="dxa"/>
              <w:bottom w:w="0" w:type="dxa"/>
              <w:right w:w="0" w:type="dxa"/>
            </w:tcMar>
          </w:tcPr>
          <w:p w:rsidR="00D02926" w:rsidRPr="00842748" w:rsidRDefault="00D02926" w:rsidP="00FF3999">
            <w:pPr>
              <w:keepNext/>
              <w:keepLines/>
              <w:suppressAutoHyphens w:val="0"/>
              <w:spacing w:before="40" w:after="120"/>
              <w:ind w:left="-326"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58"/>
        <w:gridCol w:w="5963"/>
        <w:gridCol w:w="1184"/>
      </w:tblGrid>
      <w:tr w:rsidR="00D02926" w:rsidRPr="00842748" w:rsidTr="00D74D52">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Practice</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10: Pumps and compressors</w:t>
            </w:r>
          </w:p>
        </w:tc>
      </w:tr>
      <w:tr w:rsidR="00D02926" w:rsidRPr="00842748" w:rsidTr="00D74D52">
        <w:trPr>
          <w:tblHeader/>
        </w:trPr>
        <w:tc>
          <w:tcPr>
            <w:tcW w:w="135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59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8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74D52" w:rsidRPr="00842748" w:rsidTr="00D74D52">
        <w:trPr>
          <w:trHeight w:hRule="exact" w:val="113"/>
          <w:tblHeader/>
        </w:trPr>
        <w:tc>
          <w:tcPr>
            <w:tcW w:w="1358" w:type="dxa"/>
            <w:tcBorders>
              <w:top w:val="single" w:sz="12" w:space="0" w:color="auto"/>
              <w:left w:val="nil"/>
              <w:bottom w:val="nil"/>
              <w:right w:val="nil"/>
            </w:tcBorders>
          </w:tcPr>
          <w:p w:rsidR="00D74D52" w:rsidRPr="00842748" w:rsidRDefault="00D74D52" w:rsidP="00891FDA">
            <w:pPr>
              <w:suppressAutoHyphens w:val="0"/>
              <w:spacing w:before="40" w:after="120"/>
              <w:ind w:right="113"/>
              <w:rPr>
                <w:rFonts w:eastAsia="SimSun"/>
              </w:rPr>
            </w:pPr>
          </w:p>
        </w:tc>
        <w:tc>
          <w:tcPr>
            <w:tcW w:w="5963" w:type="dxa"/>
            <w:tcBorders>
              <w:top w:val="single" w:sz="12" w:space="0" w:color="auto"/>
              <w:left w:val="nil"/>
              <w:bottom w:val="nil"/>
              <w:right w:val="nil"/>
            </w:tcBorders>
          </w:tcPr>
          <w:p w:rsidR="00D74D52" w:rsidRPr="00842748" w:rsidRDefault="00D74D52" w:rsidP="00891FDA">
            <w:pPr>
              <w:suppressAutoHyphens w:val="0"/>
              <w:spacing w:before="40" w:after="120"/>
              <w:ind w:right="113"/>
              <w:rPr>
                <w:rFonts w:eastAsia="SimSun"/>
              </w:rPr>
            </w:pPr>
          </w:p>
        </w:tc>
        <w:tc>
          <w:tcPr>
            <w:tcW w:w="1184" w:type="dxa"/>
            <w:tcBorders>
              <w:top w:val="single" w:sz="12" w:space="0" w:color="auto"/>
              <w:left w:val="nil"/>
              <w:bottom w:val="nil"/>
              <w:right w:val="nil"/>
            </w:tcBorders>
            <w:tcMar>
              <w:top w:w="0" w:type="dxa"/>
              <w:left w:w="340" w:type="dxa"/>
              <w:bottom w:w="0" w:type="dxa"/>
              <w:right w:w="0" w:type="dxa"/>
            </w:tcMar>
          </w:tcPr>
          <w:p w:rsidR="00D74D52" w:rsidRPr="00842748" w:rsidRDefault="00D74D52" w:rsidP="00891FDA">
            <w:pPr>
              <w:suppressAutoHyphens w:val="0"/>
              <w:spacing w:before="40" w:after="120"/>
              <w:ind w:left="-340" w:right="113"/>
              <w:rPr>
                <w:rFonts w:eastAsia="SimSun"/>
              </w:rPr>
            </w:pPr>
          </w:p>
        </w:tc>
      </w:tr>
      <w:tr w:rsidR="00D02926" w:rsidRPr="00842748" w:rsidTr="00D74D52">
        <w:tc>
          <w:tcPr>
            <w:tcW w:w="1358"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10.0-01</w:t>
            </w:r>
          </w:p>
        </w:tc>
        <w:tc>
          <w:tcPr>
            <w:tcW w:w="5963"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Unloading of the cargo</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C</w:t>
            </w:r>
          </w:p>
        </w:tc>
      </w:tr>
      <w:tr w:rsidR="00D02926" w:rsidRPr="00842748" w:rsidTr="00891FDA">
        <w:tc>
          <w:tcPr>
            <w:tcW w:w="1358"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In which of the following cases is the residual cargo smallest?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During unloading with an evaporator installed on shore</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963" w:type="dxa"/>
            <w:tcBorders>
              <w:top w:val="nil"/>
              <w:left w:val="nil"/>
              <w:bottom w:val="nil"/>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During unloading with compressors installed on shore</w:t>
            </w:r>
          </w:p>
        </w:tc>
        <w:tc>
          <w:tcPr>
            <w:tcW w:w="1184" w:type="dxa"/>
            <w:tcBorders>
              <w:top w:val="nil"/>
              <w:left w:val="nil"/>
              <w:bottom w:val="nil"/>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nil"/>
              <w:left w:val="nil"/>
              <w:bottom w:val="nil"/>
              <w:right w:val="nil"/>
            </w:tcBorders>
          </w:tcPr>
          <w:p w:rsidR="00D02926" w:rsidRPr="00842748" w:rsidRDefault="00D02926" w:rsidP="00891FDA">
            <w:pPr>
              <w:suppressAutoHyphens w:val="0"/>
              <w:spacing w:before="40" w:after="120"/>
              <w:ind w:right="113"/>
              <w:rPr>
                <w:rFonts w:eastAsia="SimSun"/>
              </w:rPr>
            </w:pPr>
          </w:p>
        </w:tc>
        <w:tc>
          <w:tcPr>
            <w:tcW w:w="5963" w:type="dxa"/>
            <w:tcBorders>
              <w:top w:val="nil"/>
              <w:left w:val="nil"/>
              <w:bottom w:val="nil"/>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During unloading, with pressurized nitrogen from shore</w:t>
            </w:r>
          </w:p>
        </w:tc>
        <w:tc>
          <w:tcPr>
            <w:tcW w:w="1184" w:type="dxa"/>
            <w:tcBorders>
              <w:top w:val="nil"/>
              <w:left w:val="nil"/>
              <w:bottom w:val="nil"/>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nil"/>
              <w:left w:val="nil"/>
              <w:bottom w:val="single" w:sz="4" w:space="0" w:color="auto"/>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During unloading with submerged pumps of the vessel</w:t>
            </w:r>
          </w:p>
        </w:tc>
        <w:tc>
          <w:tcPr>
            <w:tcW w:w="1184" w:type="dxa"/>
            <w:tcBorders>
              <w:top w:val="nil"/>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10.0-02</w:t>
            </w: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Unloading of the cargo</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D</w:t>
            </w:r>
          </w:p>
        </w:tc>
      </w:tr>
      <w:tr w:rsidR="00D02926" w:rsidRPr="00842748" w:rsidTr="00891FDA">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is equipped with two compressors and two deck pumps. Can propane be unloaded using the compressors only?</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No</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No, at least one pump is required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Yes, always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Yes, if the back pressure is not too great</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10.0-03</w:t>
            </w: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Unloading of the cargo</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A</w:t>
            </w:r>
          </w:p>
        </w:tc>
      </w:tr>
      <w:tr w:rsidR="00D02926" w:rsidRPr="00842748" w:rsidTr="00891FDA">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vessel is equipped with two compressors and two deck pumps. Can propane be unloaded using only deck pumps?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No</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Yes, always</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Yes, but it will take longer</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Yes, if the gas return flow in the shore tank is ensured</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10.0-04</w:t>
            </w: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Deck pumps</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B</w:t>
            </w:r>
          </w:p>
        </w:tc>
      </w:tr>
      <w:tr w:rsidR="00D02926" w:rsidRPr="00842748" w:rsidTr="00583AF8">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safety mechanism is there on the deck pumps?</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 minimum filling level switch</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 motor temperature safety device</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 low pressure switch</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 breakage plate</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583AF8">
        <w:tc>
          <w:tcPr>
            <w:tcW w:w="1358" w:type="dxa"/>
            <w:tcBorders>
              <w:top w:val="single" w:sz="4" w:space="0" w:color="auto"/>
              <w:left w:val="nil"/>
              <w:bottom w:val="single" w:sz="4" w:space="0" w:color="auto"/>
              <w:right w:val="nil"/>
            </w:tcBorders>
            <w:hideMark/>
          </w:tcPr>
          <w:p w:rsidR="00D02926" w:rsidRPr="00842748" w:rsidRDefault="00D02926" w:rsidP="00583AF8">
            <w:pPr>
              <w:suppressAutoHyphens w:val="0"/>
              <w:spacing w:before="40" w:after="120"/>
              <w:ind w:right="113"/>
              <w:rPr>
                <w:rFonts w:eastAsia="SimSun"/>
              </w:rPr>
            </w:pPr>
            <w:r w:rsidRPr="00842748">
              <w:rPr>
                <w:rFonts w:eastAsia="SimSun"/>
              </w:rPr>
              <w:t>232 10.0-05</w:t>
            </w:r>
          </w:p>
        </w:tc>
        <w:tc>
          <w:tcPr>
            <w:tcW w:w="5963" w:type="dxa"/>
            <w:tcBorders>
              <w:top w:val="single" w:sz="4" w:space="0" w:color="auto"/>
              <w:left w:val="nil"/>
              <w:bottom w:val="single" w:sz="4" w:space="0" w:color="auto"/>
              <w:right w:val="nil"/>
            </w:tcBorders>
            <w:hideMark/>
          </w:tcPr>
          <w:p w:rsidR="00D02926" w:rsidRPr="00842748" w:rsidRDefault="00D02926" w:rsidP="00583AF8">
            <w:pPr>
              <w:suppressAutoHyphens w:val="0"/>
              <w:spacing w:before="40" w:after="120"/>
              <w:ind w:right="113"/>
              <w:rPr>
                <w:rFonts w:eastAsia="SimSun"/>
              </w:rPr>
            </w:pPr>
            <w:r w:rsidRPr="00842748">
              <w:rPr>
                <w:rFonts w:eastAsia="SimSun"/>
              </w:rPr>
              <w:t>Compressors</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C</w:t>
            </w:r>
          </w:p>
        </w:tc>
      </w:tr>
      <w:tr w:rsidR="00D02926" w:rsidRPr="00842748" w:rsidTr="00583AF8">
        <w:tc>
          <w:tcPr>
            <w:tcW w:w="1358" w:type="dxa"/>
            <w:tcBorders>
              <w:top w:val="single" w:sz="4" w:space="0" w:color="auto"/>
              <w:left w:val="nil"/>
              <w:bottom w:val="nil"/>
              <w:right w:val="nil"/>
            </w:tcBorders>
          </w:tcPr>
          <w:p w:rsidR="00D02926" w:rsidRPr="00842748" w:rsidRDefault="00D02926" w:rsidP="00583AF8">
            <w:pPr>
              <w:suppressAutoHyphens w:val="0"/>
              <w:spacing w:before="40" w:after="120"/>
              <w:ind w:right="113"/>
              <w:rPr>
                <w:rFonts w:eastAsia="SimSun"/>
              </w:rPr>
            </w:pPr>
          </w:p>
        </w:tc>
        <w:tc>
          <w:tcPr>
            <w:tcW w:w="5963" w:type="dxa"/>
            <w:tcBorders>
              <w:top w:val="single" w:sz="4" w:space="0" w:color="auto"/>
              <w:left w:val="nil"/>
              <w:bottom w:val="nil"/>
              <w:right w:val="nil"/>
            </w:tcBorders>
            <w:hideMark/>
          </w:tcPr>
          <w:p w:rsidR="00D02926" w:rsidRPr="00842748" w:rsidRDefault="00D02926" w:rsidP="00583AF8">
            <w:pPr>
              <w:suppressAutoHyphens w:val="0"/>
              <w:spacing w:before="40" w:after="120"/>
              <w:ind w:right="113"/>
              <w:rPr>
                <w:rFonts w:eastAsia="SimSun"/>
              </w:rPr>
            </w:pPr>
            <w:r w:rsidRPr="00842748">
              <w:rPr>
                <w:rFonts w:eastAsia="SimSun"/>
              </w:rPr>
              <w:t>What can cause major damage to a compressor?</w:t>
            </w:r>
          </w:p>
          <w:p w:rsidR="00D02926" w:rsidRPr="00842748" w:rsidRDefault="00D02926" w:rsidP="00583AF8">
            <w:pPr>
              <w:suppressAutoHyphens w:val="0"/>
              <w:spacing w:before="40" w:after="120"/>
              <w:ind w:right="113"/>
              <w:rPr>
                <w:rFonts w:eastAsia="SimSun"/>
              </w:rPr>
            </w:pPr>
            <w:r w:rsidRPr="00842748">
              <w:rPr>
                <w:rFonts w:eastAsia="SimSun"/>
              </w:rPr>
              <w:t>A</w:t>
            </w:r>
            <w:r w:rsidRPr="00842748">
              <w:rPr>
                <w:rFonts w:eastAsia="SimSun"/>
              </w:rPr>
              <w:tab/>
              <w:t>A closed inlet connection</w:t>
            </w:r>
          </w:p>
          <w:p w:rsidR="00D02926" w:rsidRPr="00842748" w:rsidRDefault="00D02926" w:rsidP="00583AF8">
            <w:pPr>
              <w:suppressAutoHyphens w:val="0"/>
              <w:spacing w:before="40" w:after="120"/>
              <w:ind w:right="113"/>
              <w:rPr>
                <w:rFonts w:eastAsia="SimSun"/>
              </w:rPr>
            </w:pPr>
            <w:r w:rsidRPr="00842748">
              <w:rPr>
                <w:rFonts w:eastAsia="SimSun"/>
              </w:rPr>
              <w:t>B</w:t>
            </w:r>
            <w:r w:rsidRPr="00842748">
              <w:rPr>
                <w:rFonts w:eastAsia="SimSun"/>
              </w:rPr>
              <w:tab/>
              <w:t>A too low operating speed</w:t>
            </w:r>
          </w:p>
          <w:p w:rsidR="00D02926" w:rsidRPr="00842748" w:rsidRDefault="00D02926" w:rsidP="00583AF8">
            <w:pPr>
              <w:suppressAutoHyphens w:val="0"/>
              <w:spacing w:before="40" w:after="120"/>
              <w:ind w:right="113"/>
              <w:rPr>
                <w:rFonts w:eastAsia="SimSun"/>
              </w:rPr>
            </w:pPr>
            <w:r w:rsidRPr="00842748">
              <w:rPr>
                <w:rFonts w:eastAsia="SimSun"/>
              </w:rPr>
              <w:t>C</w:t>
            </w:r>
            <w:r w:rsidRPr="00842748">
              <w:rPr>
                <w:rFonts w:eastAsia="SimSun"/>
              </w:rPr>
              <w:tab/>
              <w:t>Liquid intake</w:t>
            </w:r>
          </w:p>
          <w:p w:rsidR="00D02926" w:rsidRPr="00842748" w:rsidRDefault="00D02926" w:rsidP="00583AF8">
            <w:pPr>
              <w:suppressAutoHyphens w:val="0"/>
              <w:spacing w:before="40" w:after="120"/>
              <w:ind w:left="567" w:right="113" w:hanging="567"/>
              <w:rPr>
                <w:rFonts w:eastAsia="SimSun"/>
              </w:rPr>
            </w:pPr>
            <w:r w:rsidRPr="00842748">
              <w:rPr>
                <w:rFonts w:eastAsia="SimSun"/>
              </w:rPr>
              <w:t>D</w:t>
            </w:r>
            <w:r w:rsidRPr="00842748">
              <w:rPr>
                <w:rFonts w:eastAsia="SimSun"/>
              </w:rPr>
              <w:tab/>
              <w:t>Lack of a pressure difference between the intake and outflow sides</w:t>
            </w:r>
          </w:p>
        </w:tc>
        <w:tc>
          <w:tcPr>
            <w:tcW w:w="1184" w:type="dxa"/>
            <w:tcBorders>
              <w:top w:val="single" w:sz="4" w:space="0" w:color="auto"/>
              <w:left w:val="nil"/>
              <w:bottom w:val="nil"/>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583AF8">
        <w:tc>
          <w:tcPr>
            <w:tcW w:w="1358" w:type="dxa"/>
            <w:tcBorders>
              <w:top w:val="nil"/>
              <w:left w:val="nil"/>
              <w:bottom w:val="single" w:sz="4" w:space="0" w:color="auto"/>
              <w:right w:val="nil"/>
            </w:tcBorders>
            <w:hideMark/>
          </w:tcPr>
          <w:p w:rsidR="00D02926" w:rsidRPr="00842748" w:rsidRDefault="00D02926" w:rsidP="00583AF8">
            <w:pPr>
              <w:keepNext/>
              <w:keepLines/>
              <w:suppressAutoHyphens w:val="0"/>
              <w:spacing w:before="40" w:after="120"/>
              <w:ind w:right="113"/>
              <w:rPr>
                <w:rFonts w:eastAsia="SimSun"/>
              </w:rPr>
            </w:pPr>
            <w:r w:rsidRPr="00842748">
              <w:rPr>
                <w:rFonts w:eastAsia="SimSun"/>
              </w:rPr>
              <w:t>232 10.0-06</w:t>
            </w:r>
          </w:p>
        </w:tc>
        <w:tc>
          <w:tcPr>
            <w:tcW w:w="5963" w:type="dxa"/>
            <w:tcBorders>
              <w:top w:val="nil"/>
              <w:left w:val="nil"/>
              <w:bottom w:val="single" w:sz="4" w:space="0" w:color="auto"/>
              <w:right w:val="nil"/>
            </w:tcBorders>
            <w:hideMark/>
          </w:tcPr>
          <w:p w:rsidR="00D02926" w:rsidRPr="00842748" w:rsidRDefault="00D02926" w:rsidP="00583AF8">
            <w:pPr>
              <w:keepNext/>
              <w:keepLines/>
              <w:suppressAutoHyphens w:val="0"/>
              <w:spacing w:before="40" w:after="120"/>
              <w:ind w:right="113"/>
              <w:rPr>
                <w:rFonts w:eastAsia="SimSun"/>
              </w:rPr>
            </w:pPr>
            <w:r w:rsidRPr="00842748">
              <w:rPr>
                <w:rFonts w:eastAsia="SimSun"/>
              </w:rPr>
              <w:t>Compressors</w:t>
            </w:r>
          </w:p>
        </w:tc>
        <w:tc>
          <w:tcPr>
            <w:tcW w:w="1184" w:type="dxa"/>
            <w:tcBorders>
              <w:top w:val="nil"/>
              <w:left w:val="nil"/>
              <w:bottom w:val="single" w:sz="4" w:space="0" w:color="auto"/>
              <w:right w:val="nil"/>
            </w:tcBorders>
            <w:tcMar>
              <w:top w:w="0" w:type="dxa"/>
              <w:left w:w="340" w:type="dxa"/>
              <w:bottom w:w="0" w:type="dxa"/>
              <w:right w:w="0" w:type="dxa"/>
            </w:tcMar>
            <w:hideMark/>
          </w:tcPr>
          <w:p w:rsidR="00D02926" w:rsidRPr="00842748" w:rsidRDefault="00D02926" w:rsidP="0002565E">
            <w:pPr>
              <w:keepNext/>
              <w:keepLines/>
              <w:suppressAutoHyphens w:val="0"/>
              <w:spacing w:before="40" w:after="120"/>
              <w:ind w:left="-340" w:right="113"/>
              <w:rPr>
                <w:rFonts w:eastAsia="SimSun"/>
              </w:rPr>
            </w:pPr>
            <w:r w:rsidRPr="00842748">
              <w:rPr>
                <w:rFonts w:eastAsia="SimSun"/>
              </w:rPr>
              <w:t>D</w:t>
            </w:r>
          </w:p>
        </w:tc>
      </w:tr>
      <w:tr w:rsidR="00D02926" w:rsidRPr="00842748" w:rsidTr="00891FDA">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Why is a low pressure switch often installed on the intake side of a compressor?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To protect the compressor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To avoid intake of liquid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To avoid too low a temperature</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To avoid a depression in the cargo tanks</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10.0-07</w:t>
            </w: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Deck pumps</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A</w:t>
            </w:r>
          </w:p>
        </w:tc>
      </w:tr>
      <w:tr w:rsidR="00D02926" w:rsidRPr="00842748" w:rsidTr="00891FDA">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Why is a compressor required for the use of a deck pump?</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To provide the deck pump with liquid</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To empty the loading installation</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To create a pressure difference in the pump</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To transfer cargo into another cargo tank</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891FDA">
        <w:tc>
          <w:tcPr>
            <w:tcW w:w="135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232 10.0-08</w:t>
            </w: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Compressors</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suppressAutoHyphens w:val="0"/>
              <w:spacing w:before="40" w:after="120"/>
              <w:ind w:left="-340" w:right="113"/>
              <w:rPr>
                <w:rFonts w:eastAsia="SimSun"/>
              </w:rPr>
            </w:pPr>
            <w:r w:rsidRPr="00842748">
              <w:rPr>
                <w:rFonts w:eastAsia="SimSun"/>
              </w:rPr>
              <w:t>C</w:t>
            </w:r>
          </w:p>
        </w:tc>
      </w:tr>
      <w:tr w:rsidR="00D02926" w:rsidRPr="00842748" w:rsidTr="0015233A">
        <w:tc>
          <w:tcPr>
            <w:tcW w:w="1358"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59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is the purpose of a separator on the intake side of a compressor?</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To lubricate the compressor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To collect liquid so that it is not lost</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To avoid damaging the compressor with liquid intake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To make it possible to eliminate the liquid gathered in the container using a flexible tube</w:t>
            </w:r>
          </w:p>
        </w:tc>
        <w:tc>
          <w:tcPr>
            <w:tcW w:w="1184" w:type="dxa"/>
            <w:tcBorders>
              <w:top w:val="single" w:sz="4" w:space="0" w:color="auto"/>
              <w:left w:val="nil"/>
              <w:bottom w:val="single" w:sz="4" w:space="0" w:color="auto"/>
              <w:right w:val="nil"/>
            </w:tcBorders>
            <w:tcMar>
              <w:top w:w="0" w:type="dxa"/>
              <w:left w:w="340" w:type="dxa"/>
              <w:bottom w:w="0" w:type="dxa"/>
              <w:right w:w="0" w:type="dxa"/>
            </w:tcMar>
          </w:tcPr>
          <w:p w:rsidR="00D02926" w:rsidRPr="00842748" w:rsidRDefault="00D02926" w:rsidP="0002565E">
            <w:pPr>
              <w:suppressAutoHyphens w:val="0"/>
              <w:spacing w:before="40" w:after="120"/>
              <w:ind w:left="-340" w:right="113"/>
              <w:rPr>
                <w:rFonts w:eastAsia="SimSun"/>
              </w:rPr>
            </w:pPr>
          </w:p>
        </w:tc>
      </w:tr>
      <w:tr w:rsidR="00D02926" w:rsidRPr="00842748" w:rsidTr="0015233A">
        <w:tc>
          <w:tcPr>
            <w:tcW w:w="1358"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ind w:right="113"/>
              <w:rPr>
                <w:rFonts w:eastAsia="SimSun"/>
              </w:rPr>
            </w:pPr>
            <w:r w:rsidRPr="00842748">
              <w:rPr>
                <w:rFonts w:eastAsia="SimSun"/>
              </w:rPr>
              <w:t>232 10.0-09</w:t>
            </w:r>
          </w:p>
        </w:tc>
        <w:tc>
          <w:tcPr>
            <w:tcW w:w="5963" w:type="dxa"/>
            <w:tcBorders>
              <w:top w:val="single" w:sz="4" w:space="0" w:color="auto"/>
              <w:left w:val="nil"/>
              <w:bottom w:val="single" w:sz="4" w:space="0" w:color="auto"/>
              <w:right w:val="nil"/>
            </w:tcBorders>
            <w:hideMark/>
          </w:tcPr>
          <w:p w:rsidR="00D02926" w:rsidRPr="00842748" w:rsidRDefault="00D02926" w:rsidP="00891FDA">
            <w:pPr>
              <w:keepNext/>
              <w:suppressAutoHyphens w:val="0"/>
              <w:spacing w:before="40" w:after="120"/>
              <w:ind w:right="113"/>
              <w:rPr>
                <w:rFonts w:eastAsia="SimSun"/>
              </w:rPr>
            </w:pPr>
            <w:r w:rsidRPr="00842748">
              <w:rPr>
                <w:rFonts w:eastAsia="SimSun"/>
              </w:rPr>
              <w:t>Compressors</w:t>
            </w:r>
          </w:p>
        </w:tc>
        <w:tc>
          <w:tcPr>
            <w:tcW w:w="1184" w:type="dxa"/>
            <w:tcBorders>
              <w:top w:val="single" w:sz="4" w:space="0" w:color="auto"/>
              <w:left w:val="nil"/>
              <w:bottom w:val="single" w:sz="4" w:space="0" w:color="auto"/>
              <w:right w:val="nil"/>
            </w:tcBorders>
            <w:tcMar>
              <w:top w:w="0" w:type="dxa"/>
              <w:left w:w="340" w:type="dxa"/>
              <w:bottom w:w="0" w:type="dxa"/>
              <w:right w:w="0" w:type="dxa"/>
            </w:tcMar>
            <w:hideMark/>
          </w:tcPr>
          <w:p w:rsidR="00D02926" w:rsidRPr="00842748" w:rsidRDefault="00D02926" w:rsidP="0002565E">
            <w:pPr>
              <w:keepNext/>
              <w:suppressAutoHyphens w:val="0"/>
              <w:spacing w:before="40" w:after="120"/>
              <w:ind w:left="-340" w:right="113"/>
              <w:rPr>
                <w:rFonts w:eastAsia="SimSun"/>
              </w:rPr>
            </w:pPr>
            <w:r w:rsidRPr="00842748">
              <w:rPr>
                <w:rFonts w:eastAsia="SimSun"/>
              </w:rPr>
              <w:t>B</w:t>
            </w:r>
          </w:p>
        </w:tc>
      </w:tr>
      <w:tr w:rsidR="00D02926" w:rsidRPr="00842748" w:rsidTr="00891FDA">
        <w:tc>
          <w:tcPr>
            <w:tcW w:w="1358" w:type="dxa"/>
            <w:tcBorders>
              <w:top w:val="single" w:sz="4" w:space="0" w:color="auto"/>
              <w:left w:val="nil"/>
              <w:bottom w:val="single" w:sz="12" w:space="0" w:color="auto"/>
              <w:right w:val="nil"/>
            </w:tcBorders>
          </w:tcPr>
          <w:p w:rsidR="00D02926" w:rsidRPr="00842748" w:rsidRDefault="00D02926" w:rsidP="00891FDA">
            <w:pPr>
              <w:keepNext/>
              <w:suppressAutoHyphens w:val="0"/>
              <w:spacing w:before="40" w:after="120"/>
              <w:ind w:right="113"/>
              <w:rPr>
                <w:rFonts w:eastAsia="SimSun"/>
              </w:rPr>
            </w:pPr>
          </w:p>
        </w:tc>
        <w:tc>
          <w:tcPr>
            <w:tcW w:w="5963" w:type="dxa"/>
            <w:tcBorders>
              <w:top w:val="single" w:sz="4" w:space="0" w:color="auto"/>
              <w:left w:val="nil"/>
              <w:bottom w:val="single" w:sz="12" w:space="0" w:color="auto"/>
              <w:right w:val="nil"/>
            </w:tcBorders>
            <w:hideMark/>
          </w:tcPr>
          <w:p w:rsidR="00D02926" w:rsidRPr="00842748" w:rsidRDefault="00D02926" w:rsidP="00891FDA">
            <w:pPr>
              <w:keepNext/>
              <w:suppressAutoHyphens w:val="0"/>
              <w:spacing w:before="40" w:after="120"/>
              <w:ind w:right="113"/>
              <w:rPr>
                <w:rFonts w:eastAsia="SimSun"/>
              </w:rPr>
            </w:pPr>
            <w:r w:rsidRPr="00842748">
              <w:rPr>
                <w:rFonts w:eastAsia="SimSun"/>
              </w:rPr>
              <w:t>Why is there an established maximum pressure difference between the intake and outflow sides of compressors?</w:t>
            </w:r>
          </w:p>
          <w:p w:rsidR="00D02926" w:rsidRPr="00842748" w:rsidRDefault="00D02926" w:rsidP="00891FDA">
            <w:pPr>
              <w:keepNext/>
              <w:suppressAutoHyphens w:val="0"/>
              <w:spacing w:before="40" w:after="120"/>
              <w:ind w:right="113"/>
              <w:rPr>
                <w:rFonts w:eastAsia="SimSun"/>
              </w:rPr>
            </w:pPr>
            <w:r w:rsidRPr="00842748">
              <w:rPr>
                <w:rFonts w:eastAsia="SimSun"/>
              </w:rPr>
              <w:t>A</w:t>
            </w:r>
            <w:r w:rsidRPr="00842748">
              <w:rPr>
                <w:rFonts w:eastAsia="SimSun"/>
              </w:rPr>
              <w:tab/>
              <w:t>To avoid too great a pressure difference in cargo tanks</w:t>
            </w:r>
          </w:p>
          <w:p w:rsidR="00D02926" w:rsidRPr="00842748" w:rsidRDefault="00D02926" w:rsidP="00891FDA">
            <w:pPr>
              <w:keepNext/>
              <w:suppressAutoHyphens w:val="0"/>
              <w:spacing w:before="40" w:after="120"/>
              <w:ind w:right="113"/>
              <w:rPr>
                <w:rFonts w:eastAsia="SimSun"/>
              </w:rPr>
            </w:pPr>
            <w:r w:rsidRPr="00842748">
              <w:rPr>
                <w:rFonts w:eastAsia="SimSun"/>
              </w:rPr>
              <w:t>B</w:t>
            </w:r>
            <w:r w:rsidRPr="00842748">
              <w:rPr>
                <w:rFonts w:eastAsia="SimSun"/>
              </w:rPr>
              <w:tab/>
              <w:t>To avoid overloading the compressor motor</w:t>
            </w:r>
          </w:p>
          <w:p w:rsidR="00D02926" w:rsidRPr="00842748" w:rsidRDefault="00D02926" w:rsidP="00891FDA">
            <w:pPr>
              <w:keepNext/>
              <w:suppressAutoHyphens w:val="0"/>
              <w:spacing w:before="40" w:after="120"/>
              <w:ind w:right="113"/>
              <w:rPr>
                <w:rFonts w:eastAsia="SimSun"/>
              </w:rPr>
            </w:pPr>
            <w:r w:rsidRPr="00842748">
              <w:rPr>
                <w:rFonts w:eastAsia="SimSun"/>
              </w:rPr>
              <w:t>C</w:t>
            </w:r>
            <w:r w:rsidRPr="00842748">
              <w:rPr>
                <w:rFonts w:eastAsia="SimSun"/>
              </w:rPr>
              <w:tab/>
              <w:t>To avoid a depression in the cargo tanks</w:t>
            </w:r>
          </w:p>
          <w:p w:rsidR="00D02926" w:rsidRPr="00842748" w:rsidRDefault="00D02926" w:rsidP="00472B1D">
            <w:pPr>
              <w:suppressAutoHyphens w:val="0"/>
              <w:spacing w:before="40" w:after="120"/>
              <w:ind w:left="567" w:right="113" w:hanging="567"/>
              <w:rPr>
                <w:rFonts w:eastAsia="SimSun"/>
              </w:rPr>
            </w:pPr>
            <w:r w:rsidRPr="00842748">
              <w:rPr>
                <w:rFonts w:eastAsia="SimSun"/>
              </w:rPr>
              <w:t>D</w:t>
            </w:r>
            <w:r w:rsidRPr="00842748">
              <w:rPr>
                <w:rFonts w:eastAsia="SimSun"/>
              </w:rPr>
              <w:tab/>
              <w:t xml:space="preserve">To avoid the opening of the </w:t>
            </w:r>
            <w:del w:id="269" w:author="Robert Daly" w:date="2018-11-05T10:03:00Z">
              <w:r w:rsidRPr="00842748" w:rsidDel="00760A84">
                <w:rPr>
                  <w:rFonts w:eastAsia="SimSun"/>
                </w:rPr>
                <w:delText>quick-action stop</w:delText>
              </w:r>
            </w:del>
            <w:ins w:id="270" w:author="Robert Daly" w:date="2018-11-05T10:03:00Z">
              <w:r>
                <w:rPr>
                  <w:rFonts w:eastAsia="SimSun"/>
                </w:rPr>
                <w:t>quick closing</w:t>
              </w:r>
            </w:ins>
            <w:r w:rsidRPr="00842748">
              <w:rPr>
                <w:rFonts w:eastAsia="SimSun"/>
              </w:rPr>
              <w:t xml:space="preserve"> valves</w:t>
            </w:r>
          </w:p>
        </w:tc>
        <w:tc>
          <w:tcPr>
            <w:tcW w:w="1184" w:type="dxa"/>
            <w:tcBorders>
              <w:top w:val="single" w:sz="4" w:space="0" w:color="auto"/>
              <w:left w:val="nil"/>
              <w:bottom w:val="single" w:sz="12" w:space="0" w:color="auto"/>
              <w:right w:val="nil"/>
            </w:tcBorders>
            <w:tcMar>
              <w:top w:w="0" w:type="dxa"/>
              <w:left w:w="340" w:type="dxa"/>
              <w:bottom w:w="0" w:type="dxa"/>
              <w:right w:w="0" w:type="dxa"/>
            </w:tcMar>
          </w:tcPr>
          <w:p w:rsidR="00D02926" w:rsidRPr="00842748" w:rsidRDefault="00D02926" w:rsidP="0002565E">
            <w:pPr>
              <w:keepNext/>
              <w:suppressAutoHyphens w:val="0"/>
              <w:spacing w:before="40" w:after="120"/>
              <w:ind w:left="-340"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20" w:after="240" w:line="300" w:lineRule="exact"/>
              <w:ind w:left="1134" w:right="1134" w:hanging="1134"/>
              <w:rPr>
                <w:b/>
                <w:sz w:val="28"/>
              </w:rPr>
            </w:pPr>
            <w:r w:rsidRPr="00842748">
              <w:rPr>
                <w:b/>
                <w:sz w:val="28"/>
              </w:rPr>
              <w:tab/>
              <w:t>Emergency measures</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1.1: Personal injury — Liquefied gas on skin</w:t>
            </w:r>
          </w:p>
        </w:tc>
      </w:tr>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01.1-01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Liquefied gas on skin</w:t>
            </w:r>
          </w:p>
        </w:tc>
        <w:tc>
          <w:tcPr>
            <w:tcW w:w="1134"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crew member has had liquefied butane spilled on the hands. What first aid should be administered?</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Briefly rinse the hands</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Rinse the hands with water for at least 15 minutes</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Treat the hands with an anti-burn ointment</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Wrap the hands so that they are kept warm</w:t>
            </w:r>
          </w:p>
        </w:tc>
        <w:tc>
          <w:tcPr>
            <w:tcW w:w="1134"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01.1-02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Liquefied gas on skin</w:t>
            </w:r>
          </w:p>
        </w:tc>
        <w:tc>
          <w:tcPr>
            <w:tcW w:w="113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crew member has had liquefied butane spilled on the hands. You rinse the victim’s hands with water for at least 15 minutes. If after the rinsing the hands do not recover their natural colour, what else do you have to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Call a doctor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Call the victim’s family so that they can retrieve the victim</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Put the victim to bed to keep the person warm</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Treat the hands with an anti-burn ointment and wrap them</w:t>
            </w:r>
          </w:p>
        </w:tc>
        <w:tc>
          <w:tcPr>
            <w:tcW w:w="1134"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01.1-03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Liquefied gas on skin</w:t>
            </w:r>
          </w:p>
        </w:tc>
        <w:tc>
          <w:tcPr>
            <w:tcW w:w="113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What do you do if a crew member has had liquefied butane spilled on his or her body?</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 xml:space="preserve">Immediately remove the clothing and pad the body with </w:t>
            </w:r>
            <w:r w:rsidRPr="00842748">
              <w:rPr>
                <w:rFonts w:eastAsia="SimSun"/>
              </w:rPr>
              <w:tab/>
              <w:t>water and sterile cotton</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Immediately remove the clothing and shower the person</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Put the person in a shower, then remove clothing in the shower</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Have the person sit, clothed, in a warm bath for at least 15 minutes</w:t>
            </w:r>
          </w:p>
        </w:tc>
        <w:tc>
          <w:tcPr>
            <w:tcW w:w="1134"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01.1-04</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Liquefied gas on skin</w:t>
            </w:r>
          </w:p>
        </w:tc>
        <w:tc>
          <w:tcPr>
            <w:tcW w:w="1134"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crew member has had liquefied ammonia spilled on the hands. What is the first thing for you to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Call a doctor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Have the person taken as quickly as possible to a burn centre</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Apply an anti-burn cream copiously on the hands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Rinse the hands with water for at least 15 minutes</w:t>
            </w:r>
          </w:p>
        </w:tc>
        <w:tc>
          <w:tcPr>
            <w:tcW w:w="1134"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r>
    </w:tbl>
    <w:p w:rsidR="00D02926" w:rsidRPr="00842748" w:rsidRDefault="00D02926" w:rsidP="00D02926">
      <w:pPr>
        <w:keepNext/>
        <w:keepLines/>
        <w:tabs>
          <w:tab w:val="right" w:pos="851"/>
        </w:tabs>
        <w:spacing w:line="240" w:lineRule="exact"/>
        <w:ind w:left="1134" w:right="1134" w:hanging="1134"/>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1E6BCB">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sz w:val="28"/>
              </w:rPr>
              <w:br w:type="page"/>
            </w:r>
            <w:r w:rsidRPr="00842748">
              <w:rPr>
                <w:b/>
                <w:sz w:val="28"/>
              </w:rPr>
              <w:tab/>
              <w:t>Emergency measures</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1.2: Personal injury — Breathing in gas</w:t>
            </w:r>
          </w:p>
        </w:tc>
      </w:tr>
      <w:tr w:rsidR="00D02926" w:rsidRPr="00842748" w:rsidTr="001E6BCB">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1E6BCB" w:rsidRPr="00842748" w:rsidTr="001E6BCB">
        <w:trPr>
          <w:trHeight w:hRule="exact" w:val="113"/>
          <w:tblHeader/>
        </w:trPr>
        <w:tc>
          <w:tcPr>
            <w:tcW w:w="1363" w:type="dxa"/>
            <w:tcBorders>
              <w:top w:val="single" w:sz="12" w:space="0" w:color="auto"/>
              <w:left w:val="nil"/>
              <w:bottom w:val="nil"/>
              <w:right w:val="nil"/>
            </w:tcBorders>
          </w:tcPr>
          <w:p w:rsidR="001E6BCB" w:rsidRPr="00842748" w:rsidRDefault="001E6BCB" w:rsidP="00891FDA">
            <w:pPr>
              <w:suppressAutoHyphens w:val="0"/>
              <w:spacing w:before="40" w:after="120"/>
              <w:ind w:right="113"/>
              <w:rPr>
                <w:rFonts w:eastAsia="SimSun"/>
              </w:rPr>
            </w:pPr>
          </w:p>
        </w:tc>
        <w:tc>
          <w:tcPr>
            <w:tcW w:w="6008" w:type="dxa"/>
            <w:tcBorders>
              <w:top w:val="single" w:sz="12" w:space="0" w:color="auto"/>
              <w:left w:val="nil"/>
              <w:bottom w:val="nil"/>
              <w:right w:val="nil"/>
            </w:tcBorders>
          </w:tcPr>
          <w:p w:rsidR="001E6BCB" w:rsidRPr="00842748" w:rsidRDefault="001E6BCB" w:rsidP="00891FDA">
            <w:pPr>
              <w:suppressAutoHyphens w:val="0"/>
              <w:spacing w:before="40" w:after="120"/>
              <w:ind w:right="113"/>
              <w:rPr>
                <w:rFonts w:eastAsia="SimSun"/>
              </w:rPr>
            </w:pPr>
          </w:p>
        </w:tc>
        <w:tc>
          <w:tcPr>
            <w:tcW w:w="1134" w:type="dxa"/>
            <w:tcBorders>
              <w:top w:val="single" w:sz="12" w:space="0" w:color="auto"/>
              <w:left w:val="nil"/>
              <w:bottom w:val="nil"/>
              <w:right w:val="nil"/>
            </w:tcBorders>
          </w:tcPr>
          <w:p w:rsidR="001E6BCB" w:rsidRPr="00842748" w:rsidRDefault="001E6BCB" w:rsidP="001E6BCB">
            <w:pPr>
              <w:suppressAutoHyphens w:val="0"/>
              <w:spacing w:before="40" w:after="120"/>
              <w:ind w:right="113"/>
              <w:jc w:val="center"/>
              <w:rPr>
                <w:rFonts w:eastAsia="SimSun"/>
              </w:rPr>
            </w:pPr>
          </w:p>
        </w:tc>
      </w:tr>
      <w:tr w:rsidR="00D02926" w:rsidRPr="00842748" w:rsidTr="001E6BCB">
        <w:tc>
          <w:tcPr>
            <w:tcW w:w="1363"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01.2-01</w:t>
            </w:r>
          </w:p>
        </w:tc>
        <w:tc>
          <w:tcPr>
            <w:tcW w:w="6008"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Breathing in gas</w:t>
            </w:r>
          </w:p>
        </w:tc>
        <w:tc>
          <w:tcPr>
            <w:tcW w:w="1134" w:type="dxa"/>
            <w:tcBorders>
              <w:top w:val="nil"/>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has breathed in a large quantity of propane but has not lost consciousness. What is the first thing for you to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Have the person breathe freely</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Give the person oxygen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Bring the person away from the danger zone and keep the person under surveillance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 xml:space="preserve">Bring the person away from the danger zone and lie the </w:t>
            </w:r>
            <w:r w:rsidRPr="00842748">
              <w:rPr>
                <w:rFonts w:eastAsia="SimSun"/>
              </w:rPr>
              <w:tab/>
              <w:t>person down in a stable position</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01.2-02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Breathing in gas</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D</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has breathed in propane and has lost consciousness but is still breathing. What is the first thing for you to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Mouth-to-mouth resuscitation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Give the person oxygen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Bring the person away from the danger zone and keep the person under surveillance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Bring the person away from the danger zone and lie the person down in a stable position</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01.2-03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Breathing in gas</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has breathed in propane, has lost consciousness and is not breathing. What is the first thing for you to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Bring the person away from the danger zone and apply mouth-to-mouth resuscitation</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Give the person oxygen</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Bring the person away from the danger zone and keep the person under surveillance</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Bring the person away from the danger zone and lie the person down in a stable position</w:t>
            </w:r>
          </w:p>
        </w:tc>
        <w:tc>
          <w:tcPr>
            <w:tcW w:w="1134" w:type="dxa"/>
            <w:tcBorders>
              <w:top w:val="single" w:sz="4" w:space="0" w:color="auto"/>
              <w:left w:val="nil"/>
              <w:bottom w:val="nil"/>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233 01.2-04</w:t>
            </w:r>
          </w:p>
        </w:tc>
        <w:tc>
          <w:tcPr>
            <w:tcW w:w="6008" w:type="dxa"/>
            <w:tcBorders>
              <w:top w:val="nil"/>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Breathing in gas</w:t>
            </w:r>
          </w:p>
        </w:tc>
        <w:tc>
          <w:tcPr>
            <w:tcW w:w="1134" w:type="dxa"/>
            <w:tcBorders>
              <w:top w:val="nil"/>
              <w:left w:val="nil"/>
              <w:bottom w:val="single" w:sz="4" w:space="0" w:color="auto"/>
              <w:right w:val="nil"/>
            </w:tcBorders>
            <w:hideMark/>
          </w:tcPr>
          <w:p w:rsidR="00D02926" w:rsidRPr="00842748" w:rsidRDefault="00D02926" w:rsidP="0002565E">
            <w:pPr>
              <w:keepNext/>
              <w:keepLines/>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A member of the vessel’s crew has breathed in ammonia. The person is coughing and has trouble breathing. What is the first thing for you to do?</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A</w:t>
            </w:r>
            <w:r w:rsidRPr="00842748">
              <w:rPr>
                <w:rFonts w:eastAsia="SimSun"/>
              </w:rPr>
              <w:tab/>
              <w:t>Give the person oxygen until there is no more coughing, then have the person lie down on a bed</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B</w:t>
            </w:r>
            <w:r w:rsidRPr="00842748">
              <w:rPr>
                <w:rFonts w:eastAsia="SimSun"/>
              </w:rPr>
              <w:tab/>
              <w:t>Bring the person away from the danger zone, keep the person under surveillance and call a doctor</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C</w:t>
            </w:r>
            <w:r w:rsidRPr="00842748">
              <w:rPr>
                <w:rFonts w:eastAsia="SimSun"/>
              </w:rPr>
              <w:tab/>
              <w:t>Shower the person and remove clothing</w:t>
            </w:r>
          </w:p>
          <w:p w:rsidR="00D02926" w:rsidRPr="00842748" w:rsidRDefault="00D02926" w:rsidP="00891FDA">
            <w:pPr>
              <w:keepNext/>
              <w:keepLines/>
              <w:suppressAutoHyphens w:val="0"/>
              <w:spacing w:before="40" w:after="120"/>
              <w:ind w:left="567" w:right="113" w:hanging="567"/>
              <w:rPr>
                <w:rFonts w:eastAsia="SimSun"/>
              </w:rPr>
            </w:pPr>
            <w:r w:rsidRPr="00842748">
              <w:rPr>
                <w:rFonts w:eastAsia="SimSun"/>
              </w:rPr>
              <w:t>D</w:t>
            </w:r>
            <w:r w:rsidRPr="00842748">
              <w:rPr>
                <w:rFonts w:eastAsia="SimSun"/>
              </w:rPr>
              <w:tab/>
              <w:t>Apply mouth-to-mouth resuscitation and inform a doctor</w:t>
            </w:r>
          </w:p>
        </w:tc>
        <w:tc>
          <w:tcPr>
            <w:tcW w:w="1134" w:type="dxa"/>
            <w:tcBorders>
              <w:top w:val="single" w:sz="4" w:space="0" w:color="auto"/>
              <w:left w:val="nil"/>
              <w:bottom w:val="single" w:sz="4" w:space="0" w:color="auto"/>
              <w:right w:val="nil"/>
            </w:tcBorders>
          </w:tcPr>
          <w:p w:rsidR="00D02926" w:rsidRPr="00842748" w:rsidRDefault="00D02926" w:rsidP="0002565E">
            <w:pPr>
              <w:keepNext/>
              <w:keepLines/>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01.2-05</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Breathing in gas</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has breathed in some propane gas. When do you apply mouth-to-mouth resuscitation?</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If the victim has lost consciousness and is breathing</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If the victim has lost consciousness and is not breathing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If the victim has not lost consciousness and is breathing</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If the victim has not lost consciousness and is not breathing</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ind w:right="113"/>
              <w:rPr>
                <w:rFonts w:eastAsia="SimSun"/>
              </w:rPr>
            </w:pPr>
          </w:p>
        </w:tc>
      </w:tr>
    </w:tbl>
    <w:p w:rsidR="00D02926" w:rsidRPr="00842748" w:rsidRDefault="00D02926" w:rsidP="00D02926">
      <w:pPr>
        <w:keepNext/>
        <w:keepLines/>
        <w:tabs>
          <w:tab w:val="right" w:pos="851"/>
        </w:tabs>
        <w:spacing w:before="240" w:after="120" w:line="240" w:lineRule="exact"/>
        <w:ind w:left="1134" w:right="1134" w:hanging="1134"/>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sz w:val="28"/>
              </w:rPr>
              <w:br w:type="page"/>
            </w:r>
            <w:r w:rsidRPr="00842748">
              <w:rPr>
                <w:b/>
                <w:sz w:val="28"/>
              </w:rPr>
              <w:tab/>
              <w:t>Emergency measures</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1.3: Personal injury — Emergency assistance, general</w:t>
            </w:r>
          </w:p>
        </w:tc>
      </w:tr>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01.3-01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Emergency assistance, general</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an inspection, a member of the vessel’s crew feels sick in a hold space. What is the first thing for you to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Inform the master and provide first aid</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Enter the hold space and find out what happened to the victim</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 xml:space="preserve">Immediately remove the victim from the hold space with </w:t>
            </w:r>
            <w:r w:rsidRPr="00842748">
              <w:rPr>
                <w:rFonts w:eastAsia="SimSun"/>
              </w:rPr>
              <w:tab/>
              <w:t>the help of a colleague</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Activate the “do not approach” signal</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01.3-02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Emergency assistance, general</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trips on piping and has a serious fall. What is the first thing for you to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Apply mouth-to-mouth resuscitation</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Put the victim to bed</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Check if the victim has lost consciousness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Inform a doctor</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01.3-03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Emergency assistance, general</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How do you check if a victim has lost consciousness as a result of an accident?</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Check if you can feel a pulse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 xml:space="preserve">Check if the thorax is moving and whether the victim is </w:t>
            </w:r>
            <w:r w:rsidRPr="00842748">
              <w:rPr>
                <w:rFonts w:eastAsia="SimSun"/>
              </w:rPr>
              <w:tab/>
              <w:t>breathing</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Check if the victim reacts to your words or other stimuli</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Check if the victim reacts to the smell of ether</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01.3-04</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Emergency assistance, general</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D</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 member of the vessel’s crew has breathed in a dangerous gas and has to be transported to hospital. What is the most important information to send with the victim?</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The victim’s service record</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The telephone number of the victim’s family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The victim’s passport</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Information on the cargo</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8505" w:type="dxa"/>
            <w:gridSpan w:val="3"/>
            <w:tcBorders>
              <w:top w:val="nil"/>
              <w:left w:val="nil"/>
              <w:bottom w:val="single" w:sz="4"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Emergency measures</w:t>
            </w:r>
          </w:p>
          <w:p w:rsidR="00D02926" w:rsidRPr="00842748" w:rsidRDefault="00D02926" w:rsidP="00891FDA">
            <w:pPr>
              <w:keepNext/>
              <w:keepLines/>
              <w:pageBreakBefore/>
              <w:tabs>
                <w:tab w:val="right" w:pos="851"/>
              </w:tabs>
              <w:spacing w:before="240" w:after="120" w:line="240" w:lineRule="exact"/>
              <w:ind w:left="1134" w:right="1134" w:hanging="1134"/>
              <w:rPr>
                <w:rFonts w:eastAsia="SimSun"/>
                <w:b/>
                <w:i/>
                <w:iCs/>
                <w:sz w:val="16"/>
                <w:szCs w:val="16"/>
              </w:rPr>
            </w:pPr>
            <w:r w:rsidRPr="00842748">
              <w:rPr>
                <w:b/>
              </w:rPr>
              <w:t>Examination objective 2.1: Irregularities relating to the cargo — Leak in a connection</w:t>
            </w:r>
          </w:p>
        </w:tc>
      </w:tr>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02.1-01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Leak in a connection</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unloading, liquid drips from a connection between the pipes for loading and unloading and the loading facility. What do you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Stop the pumps and close the corresponding blocking valves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Place a receptacle under the connection to collect the leak</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Pump slowly</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Place a wet towel around the connection and continue the unloading</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02.1-02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Leak in a connection</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loading, a connection between the pipes for loading and unloading and the loading facility develops a leak. What do you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Load more slowly</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Stop the loading after consultation with the loading facility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Continue to load</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Place a receptacle under the connection</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02.1-03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Leak in a connection</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navigation with a loaded vessel, a place is found in the loading and unloading piping that is not leak-proof. All shut-off valves are closed. What do you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Activate the “do not approach” signal, moor the vessel and alert the authorities</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Activate the “do not approach” signal and continue the voyage</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Depressurize the piping</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Continue the voyage without taking any additional measures</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sz w:val="28"/>
        </w:rPr>
      </w:pP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8505" w:type="dxa"/>
            <w:gridSpan w:val="3"/>
            <w:tcBorders>
              <w:top w:val="nil"/>
              <w:left w:val="nil"/>
              <w:bottom w:val="single" w:sz="12" w:space="0" w:color="auto"/>
              <w:right w:val="nil"/>
            </w:tcBorders>
            <w:vAlign w:val="bottom"/>
          </w:tcPr>
          <w:p w:rsidR="00D02926" w:rsidRPr="00842748" w:rsidRDefault="00D02926" w:rsidP="00891FDA">
            <w:pPr>
              <w:keepNext/>
              <w:keepLines/>
              <w:pageBreakBefore/>
              <w:tabs>
                <w:tab w:val="right" w:pos="851"/>
              </w:tabs>
              <w:spacing w:before="360" w:after="240" w:line="300" w:lineRule="exact"/>
              <w:ind w:left="1134" w:right="1134" w:hanging="1134"/>
              <w:rPr>
                <w:b/>
                <w:sz w:val="28"/>
              </w:rPr>
            </w:pPr>
            <w:r w:rsidRPr="00842748">
              <w:rPr>
                <w:b/>
                <w:sz w:val="28"/>
              </w:rPr>
              <w:tab/>
              <w:t>Emergency measures</w:t>
            </w:r>
          </w:p>
          <w:p w:rsidR="00D02926" w:rsidRPr="00842748" w:rsidRDefault="00D02926" w:rsidP="00891FDA">
            <w:pPr>
              <w:keepNext/>
              <w:keepLines/>
              <w:pageBreakBefore/>
              <w:tabs>
                <w:tab w:val="right" w:pos="851"/>
              </w:tabs>
              <w:spacing w:before="240" w:after="120" w:line="240" w:lineRule="exact"/>
              <w:ind w:right="1134"/>
              <w:rPr>
                <w:rFonts w:eastAsia="SimSun"/>
                <w:b/>
                <w:i/>
                <w:iCs/>
                <w:sz w:val="16"/>
                <w:szCs w:val="16"/>
              </w:rPr>
            </w:pPr>
            <w:r w:rsidRPr="00842748">
              <w:rPr>
                <w:b/>
              </w:rPr>
              <w:t>Examination objective 2.2: Irregularities relating to the cargo — Fire in the engine room</w:t>
            </w:r>
          </w:p>
        </w:tc>
      </w:tr>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02.2-01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Fire in the engine room</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loading, a fire breaks out in the engine room. What do you do, apart from extinguishing the fire?</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Continue to load, but inform the shore facility</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Just inform the shore facility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Activate the rapid blocking system and inform the shore facility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Call the shipping police</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02.2-02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Fire in the engine room</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You have a cargo of UN No. 1011, BUTANE. A fire breaks out in the machine room while the vessel is under way. What do you do, apart from extinguishing the fire?</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Inform the competent authority</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Inform the consignee</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 xml:space="preserve">Continue the voyage and activate the “do not approach” </w:t>
            </w:r>
            <w:r w:rsidRPr="00842748">
              <w:rPr>
                <w:rFonts w:eastAsia="SimSun"/>
              </w:rPr>
              <w:tab/>
              <w:t>signal</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Activate the water-spray system</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02.2-03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Fire in the engine room</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unloading a fire breaks out in the engine room. What do you do, apart from extinguishing the fire?</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Simply continue the voyage</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Just inform the shore facility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Activate the rapid blocking system and inform the shore facility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Activate the “do not approach” signal</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b/>
          <w:sz w:val="28"/>
        </w:rPr>
      </w:pPr>
      <w:r w:rsidRPr="00842748">
        <w:rPr>
          <w:sz w:val="28"/>
        </w:rPr>
        <w:br w:type="page"/>
      </w:r>
      <w:r w:rsidRPr="00842748">
        <w:rPr>
          <w:b/>
          <w:sz w:val="28"/>
        </w:rPr>
        <w:tab/>
      </w:r>
      <w:r w:rsidRPr="00842748">
        <w:rPr>
          <w:b/>
          <w:sz w:val="28"/>
        </w:rPr>
        <w:tab/>
        <w:t>Emergency measures</w:t>
      </w:r>
    </w:p>
    <w:p w:rsidR="00D02926" w:rsidRPr="00842748" w:rsidRDefault="00D02926" w:rsidP="00D02926">
      <w:pPr>
        <w:keepNext/>
        <w:keepLines/>
        <w:tabs>
          <w:tab w:val="right" w:pos="851"/>
        </w:tabs>
        <w:spacing w:before="240" w:after="120" w:line="240" w:lineRule="exact"/>
        <w:ind w:left="1134" w:right="1134" w:hanging="1134"/>
        <w:rPr>
          <w:b/>
        </w:rPr>
      </w:pPr>
      <w:r w:rsidRPr="00842748">
        <w:rPr>
          <w:b/>
        </w:rPr>
        <w:tab/>
      </w:r>
      <w:r w:rsidRPr="00842748">
        <w:rPr>
          <w:b/>
        </w:rPr>
        <w:tab/>
        <w:t>Examination objective 2.3: Irregularities relating to the cargo — Hazards in the vicinity of the vessel</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02.3-01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Hazards </w:t>
            </w:r>
            <w:ins w:id="271" w:author="Robert Daly" w:date="2018-11-05T09:13:00Z">
              <w:r>
                <w:rPr>
                  <w:rFonts w:eastAsia="SimSun"/>
                </w:rPr>
                <w:t xml:space="preserve">that might arise </w:t>
              </w:r>
            </w:ins>
            <w:r w:rsidRPr="00133294">
              <w:rPr>
                <w:rFonts w:eastAsia="SimSun"/>
              </w:rPr>
              <w:t>in the vicinity of</w:t>
            </w:r>
            <w:r w:rsidRPr="00842748">
              <w:rPr>
                <w:rFonts w:eastAsia="SimSun"/>
              </w:rPr>
              <w:t xml:space="preserve"> the vessel</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 xml:space="preserve">Your vessel is moored at a shore facility and is ready to be unloaded. A fire alarm is activated at the shore facility. On the dock and in the vicinity you see no fire. What must be done? </w:t>
            </w:r>
          </w:p>
        </w:tc>
        <w:tc>
          <w:tcPr>
            <w:tcW w:w="1134" w:type="dxa"/>
            <w:tcBorders>
              <w:top w:val="single" w:sz="4" w:space="0" w:color="auto"/>
              <w:left w:val="nil"/>
              <w:bottom w:val="nil"/>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Disconnect the connections and depart with the vessel</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Await instructions from the shore facility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Activate the water-spray system</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Activate the “do not approach” signal</w:t>
            </w:r>
          </w:p>
        </w:tc>
        <w:tc>
          <w:tcPr>
            <w:tcW w:w="1134" w:type="dxa"/>
            <w:tcBorders>
              <w:top w:val="nil"/>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02.3-02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Hazards </w:t>
            </w:r>
            <w:ins w:id="272" w:author="Robert Daly" w:date="2018-11-05T09:13:00Z">
              <w:r>
                <w:rPr>
                  <w:rFonts w:eastAsia="SimSun"/>
                </w:rPr>
                <w:t xml:space="preserve">that </w:t>
              </w:r>
            </w:ins>
            <w:ins w:id="273" w:author="Robert Daly" w:date="2018-11-05T09:14:00Z">
              <w:r>
                <w:rPr>
                  <w:rFonts w:eastAsia="SimSun"/>
                </w:rPr>
                <w:t>might</w:t>
              </w:r>
            </w:ins>
            <w:ins w:id="274" w:author="Robert Daly" w:date="2018-11-05T09:13:00Z">
              <w:r>
                <w:rPr>
                  <w:rFonts w:eastAsia="SimSun"/>
                </w:rPr>
                <w:t xml:space="preserve"> arise </w:t>
              </w:r>
            </w:ins>
            <w:r w:rsidRPr="00133294">
              <w:rPr>
                <w:rFonts w:eastAsia="SimSun"/>
              </w:rPr>
              <w:t>in the vicinity of</w:t>
            </w:r>
            <w:r w:rsidRPr="00842748">
              <w:rPr>
                <w:rFonts w:eastAsia="SimSun"/>
              </w:rPr>
              <w:t xml:space="preserve"> the vessel</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nil"/>
              <w:right w:val="nil"/>
            </w:tcBorders>
            <w:hideMark/>
          </w:tcPr>
          <w:p w:rsidR="00D02926" w:rsidRPr="00842748" w:rsidRDefault="00D02926" w:rsidP="00891FDA">
            <w:pPr>
              <w:spacing w:before="40" w:after="120"/>
              <w:rPr>
                <w:rFonts w:eastAsia="SimSun"/>
              </w:rPr>
            </w:pPr>
            <w:r w:rsidRPr="00842748">
              <w:rPr>
                <w:rFonts w:eastAsia="SimSun"/>
              </w:rPr>
              <w:t>During unloading a fire breaks out on the dock. What must be done?</w:t>
            </w:r>
          </w:p>
        </w:tc>
        <w:tc>
          <w:tcPr>
            <w:tcW w:w="1134" w:type="dxa"/>
            <w:tcBorders>
              <w:top w:val="single" w:sz="4" w:space="0" w:color="auto"/>
              <w:left w:val="nil"/>
              <w:bottom w:val="nil"/>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nil"/>
              <w:left w:val="nil"/>
              <w:bottom w:val="single" w:sz="4" w:space="0" w:color="auto"/>
              <w:right w:val="nil"/>
            </w:tcBorders>
            <w:hideMark/>
          </w:tcPr>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Activate the rapid blocking system, disconnect the connections and depart with the vessel</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Call the shipping police</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Activate the water-spray system</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Await instructions from the shore facility</w:t>
            </w:r>
          </w:p>
        </w:tc>
        <w:tc>
          <w:tcPr>
            <w:tcW w:w="1134" w:type="dxa"/>
            <w:tcBorders>
              <w:top w:val="nil"/>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02.3-03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Hazards </w:t>
            </w:r>
            <w:ins w:id="275" w:author="Robert Daly" w:date="2018-11-05T09:13:00Z">
              <w:r>
                <w:rPr>
                  <w:rFonts w:eastAsia="SimSun"/>
                </w:rPr>
                <w:t xml:space="preserve">that </w:t>
              </w:r>
            </w:ins>
            <w:ins w:id="276" w:author="Robert Daly" w:date="2018-11-05T09:14:00Z">
              <w:r>
                <w:rPr>
                  <w:rFonts w:eastAsia="SimSun"/>
                </w:rPr>
                <w:t>might</w:t>
              </w:r>
            </w:ins>
            <w:ins w:id="277" w:author="Robert Daly" w:date="2018-11-05T09:13:00Z">
              <w:r>
                <w:rPr>
                  <w:rFonts w:eastAsia="SimSun"/>
                </w:rPr>
                <w:t xml:space="preserve"> arise </w:t>
              </w:r>
            </w:ins>
            <w:r w:rsidRPr="00133294">
              <w:rPr>
                <w:rFonts w:eastAsia="SimSun"/>
              </w:rPr>
              <w:t>in the vicinity of</w:t>
            </w:r>
            <w:r w:rsidRPr="00842748">
              <w:rPr>
                <w:rFonts w:eastAsia="SimSun"/>
              </w:rPr>
              <w:t xml:space="preserve"> the vessel</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nil"/>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nil"/>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 xml:space="preserve">While propane is being unloaded, there is a gas leak at the shore facility. The alarm is activated. What must be done? </w:t>
            </w:r>
          </w:p>
        </w:tc>
        <w:tc>
          <w:tcPr>
            <w:tcW w:w="1134" w:type="dxa"/>
            <w:tcBorders>
              <w:top w:val="single" w:sz="4" w:space="0" w:color="auto"/>
              <w:left w:val="nil"/>
              <w:bottom w:val="nil"/>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nil"/>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nil"/>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Activate the water-spray system</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Await instructions from the shore facility</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Continue to unload, but wear a breathing apparatus</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Constantly measure the gas concentration on deck</w:t>
            </w:r>
          </w:p>
        </w:tc>
        <w:tc>
          <w:tcPr>
            <w:tcW w:w="1134" w:type="dxa"/>
            <w:tcBorders>
              <w:top w:val="nil"/>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233 02.3-04</w:t>
            </w:r>
          </w:p>
        </w:tc>
        <w:tc>
          <w:tcPr>
            <w:tcW w:w="6008" w:type="dxa"/>
            <w:tcBorders>
              <w:top w:val="single" w:sz="4" w:space="0" w:color="auto"/>
              <w:left w:val="nil"/>
              <w:bottom w:val="single" w:sz="4" w:space="0" w:color="auto"/>
              <w:right w:val="nil"/>
            </w:tcBorders>
            <w:hideMark/>
          </w:tcPr>
          <w:p w:rsidR="00D02926" w:rsidRPr="00842748" w:rsidRDefault="00D02926" w:rsidP="00891FDA">
            <w:pPr>
              <w:keepNext/>
              <w:keepLines/>
              <w:suppressAutoHyphens w:val="0"/>
              <w:spacing w:before="40" w:after="120"/>
              <w:ind w:right="113"/>
              <w:rPr>
                <w:rFonts w:eastAsia="SimSun"/>
              </w:rPr>
            </w:pPr>
            <w:r w:rsidRPr="00842748">
              <w:rPr>
                <w:rFonts w:eastAsia="SimSun"/>
              </w:rPr>
              <w:t>Safety requirements, 7.2.4.16.17</w:t>
            </w:r>
          </w:p>
        </w:tc>
        <w:tc>
          <w:tcPr>
            <w:tcW w:w="1134" w:type="dxa"/>
            <w:tcBorders>
              <w:top w:val="single" w:sz="4" w:space="0" w:color="auto"/>
              <w:left w:val="nil"/>
              <w:bottom w:val="single" w:sz="4" w:space="0" w:color="auto"/>
              <w:right w:val="nil"/>
            </w:tcBorders>
            <w:hideMark/>
          </w:tcPr>
          <w:p w:rsidR="00D02926" w:rsidRPr="00842748" w:rsidRDefault="00D02926" w:rsidP="0002565E">
            <w:pPr>
              <w:keepNext/>
              <w:keepLines/>
              <w:suppressAutoHyphens w:val="0"/>
              <w:spacing w:before="40" w:after="120"/>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keepNext/>
              <w:keepLines/>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6E652A">
            <w:pPr>
              <w:suppressAutoHyphens w:val="0"/>
              <w:spacing w:before="40" w:after="120"/>
              <w:ind w:right="113"/>
              <w:rPr>
                <w:rFonts w:eastAsia="SimSun"/>
              </w:rPr>
            </w:pPr>
            <w:r w:rsidRPr="00842748">
              <w:rPr>
                <w:rFonts w:eastAsia="SimSun"/>
              </w:rPr>
              <w:t>The pressure is rising faster than expected in a cargo tank filled with refrigerated liquefied gas. The pressure in the cargo tank is likely to exceed the activation pressure for the safety valves before the cargo can be unloaded. What must be done?</w:t>
            </w:r>
          </w:p>
          <w:p w:rsidR="00D02926" w:rsidRPr="00842748" w:rsidRDefault="00D02926" w:rsidP="00891FDA">
            <w:pPr>
              <w:keepNext/>
              <w:keepLines/>
              <w:suppressAutoHyphens w:val="0"/>
              <w:spacing w:before="40" w:after="120"/>
              <w:ind w:right="113"/>
              <w:rPr>
                <w:rFonts w:eastAsia="SimSun"/>
              </w:rPr>
            </w:pPr>
            <w:r w:rsidRPr="00842748">
              <w:rPr>
                <w:rFonts w:eastAsia="SimSun"/>
              </w:rPr>
              <w:t>A</w:t>
            </w:r>
            <w:r w:rsidRPr="00842748">
              <w:rPr>
                <w:rFonts w:eastAsia="SimSun"/>
              </w:rPr>
              <w:tab/>
              <w:t>The master informs the nearest emergency and security services</w:t>
            </w:r>
          </w:p>
          <w:p w:rsidR="00D02926" w:rsidRPr="00842748" w:rsidRDefault="00D02926" w:rsidP="00891FDA">
            <w:pPr>
              <w:keepNext/>
              <w:keepLines/>
              <w:suppressAutoHyphens w:val="0"/>
              <w:spacing w:before="40" w:after="120"/>
              <w:ind w:right="113"/>
              <w:rPr>
                <w:rFonts w:eastAsia="SimSun"/>
              </w:rPr>
            </w:pPr>
            <w:r w:rsidRPr="00842748">
              <w:rPr>
                <w:rFonts w:eastAsia="SimSun"/>
              </w:rPr>
              <w:t>B</w:t>
            </w:r>
            <w:r w:rsidRPr="00842748">
              <w:rPr>
                <w:rFonts w:eastAsia="SimSun"/>
              </w:rPr>
              <w:tab/>
              <w:t>The master contacts the unloading berth</w:t>
            </w:r>
          </w:p>
          <w:p w:rsidR="00D02926" w:rsidRPr="00842748" w:rsidRDefault="00D02926" w:rsidP="00891FDA">
            <w:pPr>
              <w:keepNext/>
              <w:keepLines/>
              <w:suppressAutoHyphens w:val="0"/>
              <w:spacing w:before="40" w:after="120"/>
              <w:ind w:right="113"/>
              <w:rPr>
                <w:rFonts w:eastAsia="SimSun"/>
              </w:rPr>
            </w:pPr>
            <w:r w:rsidRPr="00842748">
              <w:rPr>
                <w:rFonts w:eastAsia="SimSun"/>
              </w:rPr>
              <w:t>C</w:t>
            </w:r>
            <w:r w:rsidRPr="00842748">
              <w:rPr>
                <w:rFonts w:eastAsia="SimSun"/>
              </w:rPr>
              <w:tab/>
              <w:t>The master reverses course</w:t>
            </w:r>
          </w:p>
          <w:p w:rsidR="00D02926" w:rsidRPr="00842748" w:rsidRDefault="00D02926" w:rsidP="00891FDA">
            <w:pPr>
              <w:keepNext/>
              <w:keepLines/>
              <w:suppressAutoHyphens w:val="0"/>
              <w:spacing w:before="40" w:after="120"/>
              <w:ind w:right="113"/>
              <w:rPr>
                <w:rFonts w:eastAsia="SimSun"/>
              </w:rPr>
            </w:pPr>
            <w:r w:rsidRPr="00842748">
              <w:rPr>
                <w:rFonts w:eastAsia="SimSun"/>
              </w:rPr>
              <w:t>D</w:t>
            </w:r>
            <w:r w:rsidRPr="00842748">
              <w:rPr>
                <w:rFonts w:eastAsia="SimSun"/>
              </w:rPr>
              <w:tab/>
              <w:t>The master opens the safety valve</w:t>
            </w:r>
          </w:p>
        </w:tc>
        <w:tc>
          <w:tcPr>
            <w:tcW w:w="1134" w:type="dxa"/>
            <w:tcBorders>
              <w:top w:val="single" w:sz="4" w:space="0" w:color="auto"/>
              <w:left w:val="nil"/>
              <w:bottom w:val="single" w:sz="12" w:space="0" w:color="auto"/>
              <w:right w:val="nil"/>
            </w:tcBorders>
          </w:tcPr>
          <w:p w:rsidR="00D02926" w:rsidRPr="00842748" w:rsidRDefault="00D02926" w:rsidP="0002565E">
            <w:pPr>
              <w:keepNext/>
              <w:keepLines/>
              <w:suppressAutoHyphens w:val="0"/>
              <w:spacing w:before="40" w:after="120"/>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b/>
          <w:sz w:val="28"/>
        </w:rPr>
      </w:pPr>
      <w:r w:rsidRPr="00842748">
        <w:rPr>
          <w:sz w:val="28"/>
        </w:rPr>
        <w:br w:type="page"/>
      </w:r>
      <w:r w:rsidRPr="00842748">
        <w:rPr>
          <w:b/>
          <w:sz w:val="28"/>
        </w:rPr>
        <w:tab/>
      </w:r>
      <w:r w:rsidRPr="00842748">
        <w:rPr>
          <w:b/>
          <w:sz w:val="28"/>
        </w:rPr>
        <w:tab/>
        <w:t>Emergency measures</w:t>
      </w:r>
    </w:p>
    <w:p w:rsidR="00D02926" w:rsidRPr="00842748" w:rsidRDefault="00D02926" w:rsidP="00D02926">
      <w:pPr>
        <w:keepNext/>
        <w:keepLines/>
        <w:tabs>
          <w:tab w:val="right" w:pos="851"/>
        </w:tabs>
        <w:spacing w:before="240" w:after="120" w:line="240" w:lineRule="exact"/>
        <w:ind w:left="1134" w:right="1134" w:hanging="1134"/>
        <w:rPr>
          <w:b/>
        </w:rPr>
      </w:pPr>
      <w:r w:rsidRPr="00842748">
        <w:rPr>
          <w:b/>
        </w:rPr>
        <w:tab/>
      </w:r>
      <w:r w:rsidRPr="00842748">
        <w:rPr>
          <w:b/>
        </w:rPr>
        <w:tab/>
        <w:t>Examination objective 2.4: Irregularities relating to the cargo — Over-filling</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233 02.4-01</w:t>
            </w:r>
          </w:p>
        </w:tc>
        <w:tc>
          <w:tcPr>
            <w:tcW w:w="6008" w:type="dxa"/>
            <w:tcBorders>
              <w:top w:val="single" w:sz="12"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Over-filling</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line="220" w:lineRule="exact"/>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C15403">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During loading with propane, you regularly check the level gauges. There is a cargo tank that contains more than the amount permitted by the admissible maximum degree of filling. What do you do?</w:t>
            </w:r>
          </w:p>
          <w:p w:rsidR="00D02926" w:rsidRPr="00842748" w:rsidRDefault="00D02926" w:rsidP="00C15403">
            <w:pPr>
              <w:suppressAutoHyphens w:val="0"/>
              <w:spacing w:before="40" w:after="120"/>
              <w:ind w:left="567" w:right="113" w:hanging="567"/>
              <w:rPr>
                <w:rFonts w:eastAsia="SimSun"/>
              </w:rPr>
            </w:pPr>
            <w:r w:rsidRPr="00842748">
              <w:rPr>
                <w:rFonts w:eastAsia="SimSun"/>
              </w:rPr>
              <w:t>A</w:t>
            </w:r>
            <w:r w:rsidRPr="00842748">
              <w:rPr>
                <w:rFonts w:eastAsia="SimSun"/>
              </w:rPr>
              <w:tab/>
              <w:t>Have the loading stopped by the shore facility and pump the overflow into another cargo tank</w:t>
            </w:r>
          </w:p>
          <w:p w:rsidR="00D02926" w:rsidRPr="00842748" w:rsidRDefault="00D02926" w:rsidP="00C15403">
            <w:pPr>
              <w:suppressAutoHyphens w:val="0"/>
              <w:spacing w:before="40" w:after="120"/>
              <w:ind w:left="567" w:right="113" w:hanging="567"/>
              <w:rPr>
                <w:rFonts w:eastAsia="SimSun"/>
              </w:rPr>
            </w:pPr>
            <w:r w:rsidRPr="00842748">
              <w:rPr>
                <w:rFonts w:eastAsia="SimSun"/>
              </w:rPr>
              <w:t>B</w:t>
            </w:r>
            <w:r w:rsidRPr="00842748">
              <w:rPr>
                <w:rFonts w:eastAsia="SimSun"/>
              </w:rPr>
              <w:tab/>
              <w:t>Activate the rapid blocking system and pump the overflow into another cargo tank</w:t>
            </w:r>
          </w:p>
          <w:p w:rsidR="00D02926" w:rsidRPr="00842748" w:rsidRDefault="00D02926" w:rsidP="00C15403">
            <w:pPr>
              <w:suppressAutoHyphens w:val="0"/>
              <w:spacing w:before="40" w:after="120"/>
              <w:ind w:left="567" w:right="113" w:hanging="567"/>
              <w:rPr>
                <w:rFonts w:eastAsia="SimSun"/>
              </w:rPr>
            </w:pPr>
            <w:r w:rsidRPr="00842748">
              <w:rPr>
                <w:rFonts w:eastAsia="SimSun"/>
              </w:rPr>
              <w:t>C</w:t>
            </w:r>
            <w:r w:rsidRPr="00842748">
              <w:rPr>
                <w:rFonts w:eastAsia="SimSun"/>
              </w:rPr>
              <w:tab/>
              <w:t>Ensure that the admissible total quantity is not exceeded</w:t>
            </w:r>
          </w:p>
          <w:p w:rsidR="00D02926" w:rsidRPr="00842748" w:rsidRDefault="00D02926" w:rsidP="00C15403">
            <w:pPr>
              <w:suppressAutoHyphens w:val="0"/>
              <w:spacing w:before="40" w:after="120"/>
              <w:ind w:left="567" w:right="113" w:hanging="567"/>
              <w:rPr>
                <w:rFonts w:eastAsia="SimSun"/>
              </w:rPr>
            </w:pPr>
            <w:r w:rsidRPr="00842748">
              <w:rPr>
                <w:rFonts w:eastAsia="SimSun"/>
              </w:rPr>
              <w:t>D</w:t>
            </w:r>
            <w:r w:rsidRPr="00842748">
              <w:rPr>
                <w:rFonts w:eastAsia="SimSun"/>
              </w:rPr>
              <w:tab/>
              <w:t>During the rest of the loading, allow the overflow to flow into another cargo tank</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line="220" w:lineRule="exact"/>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233 02.4-02</w:t>
            </w:r>
          </w:p>
        </w:tc>
        <w:tc>
          <w:tcPr>
            <w:tcW w:w="6008"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Over-filling</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line="220" w:lineRule="exact"/>
              <w:ind w:right="113"/>
              <w:rPr>
                <w:rFonts w:eastAsia="SimSun"/>
              </w:rPr>
            </w:pPr>
            <w:r w:rsidRPr="00842748">
              <w:rPr>
                <w:rFonts w:eastAsia="SimSun"/>
              </w:rPr>
              <w:t>A</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C15403">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During loading with butane, you regularly check the level gauges. A cargo tank contains more than the amount permitted by the admissible maximum degree of filling. What do you do?</w:t>
            </w:r>
          </w:p>
          <w:p w:rsidR="00D02926" w:rsidRPr="00842748" w:rsidRDefault="00D02926" w:rsidP="00C15403">
            <w:pPr>
              <w:suppressAutoHyphens w:val="0"/>
              <w:spacing w:before="40" w:after="120"/>
              <w:ind w:left="567" w:right="113" w:hanging="567"/>
              <w:rPr>
                <w:rFonts w:eastAsia="SimSun"/>
              </w:rPr>
            </w:pPr>
            <w:r w:rsidRPr="00842748">
              <w:rPr>
                <w:rFonts w:eastAsia="SimSun"/>
              </w:rPr>
              <w:t>A</w:t>
            </w:r>
            <w:r w:rsidRPr="00842748">
              <w:rPr>
                <w:rFonts w:eastAsia="SimSun"/>
              </w:rPr>
              <w:tab/>
              <w:t>Have the loading stopped by the shore facility and pump the overflow into another cargo tank</w:t>
            </w:r>
          </w:p>
          <w:p w:rsidR="00D02926" w:rsidRPr="00842748" w:rsidRDefault="00D02926" w:rsidP="00C15403">
            <w:pPr>
              <w:suppressAutoHyphens w:val="0"/>
              <w:spacing w:before="40" w:after="120"/>
              <w:ind w:left="567" w:right="113" w:hanging="567"/>
              <w:rPr>
                <w:rFonts w:eastAsia="SimSun"/>
              </w:rPr>
            </w:pPr>
            <w:r w:rsidRPr="00842748">
              <w:rPr>
                <w:rFonts w:eastAsia="SimSun"/>
              </w:rPr>
              <w:t>B</w:t>
            </w:r>
            <w:r w:rsidRPr="00842748">
              <w:rPr>
                <w:rFonts w:eastAsia="SimSun"/>
              </w:rPr>
              <w:tab/>
              <w:t>Separate this cargo tank and another of the cargo tanks, and using the compressor, you force liquid into the other cargo tank while continuing to load</w:t>
            </w:r>
          </w:p>
          <w:p w:rsidR="00D02926" w:rsidRPr="00842748" w:rsidRDefault="00D02926" w:rsidP="00C15403">
            <w:pPr>
              <w:suppressAutoHyphens w:val="0"/>
              <w:spacing w:before="40" w:after="120"/>
              <w:ind w:left="567" w:right="113" w:hanging="567"/>
              <w:rPr>
                <w:rFonts w:eastAsia="SimSun"/>
              </w:rPr>
            </w:pPr>
            <w:r w:rsidRPr="00842748">
              <w:rPr>
                <w:rFonts w:eastAsia="SimSun"/>
              </w:rPr>
              <w:t>C</w:t>
            </w:r>
            <w:r w:rsidRPr="00842748">
              <w:rPr>
                <w:rFonts w:eastAsia="SimSun"/>
              </w:rPr>
              <w:tab/>
              <w:t>Ensure that the admissible total quantity is not exceeded</w:t>
            </w:r>
          </w:p>
          <w:p w:rsidR="00D02926" w:rsidRPr="00842748" w:rsidRDefault="00D02926" w:rsidP="00C15403">
            <w:pPr>
              <w:suppressAutoHyphens w:val="0"/>
              <w:spacing w:before="40" w:after="120"/>
              <w:ind w:left="567" w:right="113" w:hanging="567"/>
              <w:rPr>
                <w:rFonts w:eastAsia="SimSun"/>
              </w:rPr>
            </w:pPr>
            <w:r w:rsidRPr="00842748">
              <w:rPr>
                <w:rFonts w:eastAsia="SimSun"/>
              </w:rPr>
              <w:t>D</w:t>
            </w:r>
            <w:r w:rsidRPr="00842748">
              <w:rPr>
                <w:rFonts w:eastAsia="SimSun"/>
              </w:rPr>
              <w:tab/>
              <w:t>Do nothing, as in specific circumstances you can take a little more cargo in one cargo tank</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line="220" w:lineRule="exact"/>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233 02.4-03</w:t>
            </w:r>
          </w:p>
        </w:tc>
        <w:tc>
          <w:tcPr>
            <w:tcW w:w="6008" w:type="dxa"/>
            <w:tcBorders>
              <w:top w:val="single" w:sz="4" w:space="0" w:color="auto"/>
              <w:left w:val="nil"/>
              <w:bottom w:val="single" w:sz="4"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Over-filling</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line="220" w:lineRule="exact"/>
              <w:ind w:right="113"/>
              <w:rPr>
                <w:rFonts w:eastAsia="SimSun"/>
              </w:rPr>
            </w:pPr>
            <w:r w:rsidRPr="00842748">
              <w:rPr>
                <w:rFonts w:eastAsia="SimSun"/>
              </w:rPr>
              <w:t>D</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C15403">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C15403">
            <w:pPr>
              <w:suppressAutoHyphens w:val="0"/>
              <w:spacing w:before="40" w:after="120"/>
              <w:ind w:right="113"/>
              <w:rPr>
                <w:rFonts w:eastAsia="SimSun"/>
              </w:rPr>
            </w:pPr>
            <w:r w:rsidRPr="00842748">
              <w:rPr>
                <w:rFonts w:eastAsia="SimSun"/>
              </w:rPr>
              <w:t>During loading with propane, the facility against overflowing is actuated. You are supposed to make a short voyage, in winter. How do you proceed?</w:t>
            </w:r>
          </w:p>
          <w:p w:rsidR="00D02926" w:rsidRPr="00842748" w:rsidRDefault="00D02926" w:rsidP="00C15403">
            <w:pPr>
              <w:suppressAutoHyphens w:val="0"/>
              <w:spacing w:before="40" w:after="120"/>
              <w:ind w:left="567" w:right="113" w:hanging="567"/>
              <w:rPr>
                <w:rFonts w:eastAsia="SimSun"/>
              </w:rPr>
            </w:pPr>
            <w:r w:rsidRPr="00842748">
              <w:rPr>
                <w:rFonts w:eastAsia="SimSun"/>
              </w:rPr>
              <w:t>A</w:t>
            </w:r>
            <w:r w:rsidRPr="00842748">
              <w:rPr>
                <w:rFonts w:eastAsia="SimSun"/>
              </w:rPr>
              <w:tab/>
              <w:t>You disconnect the facility against overflowing and you continue to load</w:t>
            </w:r>
          </w:p>
          <w:p w:rsidR="00D02926" w:rsidRPr="00842748" w:rsidRDefault="00D02926" w:rsidP="00C15403">
            <w:pPr>
              <w:suppressAutoHyphens w:val="0"/>
              <w:spacing w:before="40" w:after="120"/>
              <w:ind w:left="567" w:right="113" w:hanging="567"/>
              <w:rPr>
                <w:rFonts w:eastAsia="SimSun"/>
              </w:rPr>
            </w:pPr>
            <w:r w:rsidRPr="00842748">
              <w:rPr>
                <w:rFonts w:eastAsia="SimSun"/>
              </w:rPr>
              <w:t>B</w:t>
            </w:r>
            <w:r w:rsidRPr="00842748">
              <w:rPr>
                <w:rFonts w:eastAsia="SimSun"/>
              </w:rPr>
              <w:tab/>
              <w:t>You depart with the vessel, without undertaking any other action</w:t>
            </w:r>
          </w:p>
          <w:p w:rsidR="00D02926" w:rsidRPr="00842748" w:rsidRDefault="00D02926" w:rsidP="00C15403">
            <w:pPr>
              <w:suppressAutoHyphens w:val="0"/>
              <w:spacing w:before="40" w:after="120"/>
              <w:ind w:left="567" w:right="113" w:hanging="567"/>
              <w:rPr>
                <w:rFonts w:eastAsia="SimSun"/>
              </w:rPr>
            </w:pPr>
            <w:r w:rsidRPr="00842748">
              <w:rPr>
                <w:rFonts w:eastAsia="SimSun"/>
              </w:rPr>
              <w:t>C</w:t>
            </w:r>
            <w:r w:rsidRPr="00842748">
              <w:rPr>
                <w:rFonts w:eastAsia="SimSun"/>
              </w:rPr>
              <w:tab/>
              <w:t>As you are able to carry more cargo, there is no problem</w:t>
            </w:r>
          </w:p>
          <w:p w:rsidR="00D02926" w:rsidRPr="00842748" w:rsidRDefault="00D02926" w:rsidP="00C15403">
            <w:pPr>
              <w:suppressAutoHyphens w:val="0"/>
              <w:spacing w:before="40" w:after="120"/>
              <w:ind w:left="567" w:right="113" w:hanging="567"/>
              <w:rPr>
                <w:rFonts w:eastAsia="SimSun"/>
              </w:rPr>
            </w:pPr>
            <w:r w:rsidRPr="00842748">
              <w:rPr>
                <w:rFonts w:eastAsia="SimSun"/>
              </w:rPr>
              <w:t>D</w:t>
            </w:r>
            <w:r w:rsidRPr="00842748">
              <w:rPr>
                <w:rFonts w:eastAsia="SimSun"/>
              </w:rPr>
              <w:tab/>
              <w:t>You pump back some of the cargo until the admissible maximum degree of filling is reached</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line="220" w:lineRule="exact"/>
              <w:ind w:right="113"/>
              <w:rPr>
                <w:rFonts w:eastAsia="SimSun"/>
              </w:rPr>
            </w:pPr>
          </w:p>
        </w:tc>
      </w:tr>
    </w:tbl>
    <w:p w:rsidR="00D02926" w:rsidRPr="00842748" w:rsidRDefault="00D02926" w:rsidP="00D02926">
      <w:pPr>
        <w:keepNext/>
        <w:keepLines/>
        <w:tabs>
          <w:tab w:val="right" w:pos="851"/>
        </w:tabs>
        <w:spacing w:before="360" w:after="240" w:line="300" w:lineRule="exact"/>
        <w:ind w:left="1134" w:right="1134" w:hanging="1134"/>
        <w:rPr>
          <w:b/>
          <w:sz w:val="28"/>
        </w:rPr>
      </w:pPr>
      <w:r w:rsidRPr="00842748">
        <w:rPr>
          <w:sz w:val="28"/>
        </w:rPr>
        <w:br w:type="page"/>
      </w:r>
      <w:r w:rsidRPr="00842748">
        <w:rPr>
          <w:b/>
          <w:sz w:val="28"/>
        </w:rPr>
        <w:tab/>
      </w:r>
      <w:r w:rsidRPr="00842748">
        <w:rPr>
          <w:b/>
          <w:sz w:val="28"/>
        </w:rPr>
        <w:tab/>
        <w:t>Emergency measures</w:t>
      </w:r>
    </w:p>
    <w:p w:rsidR="00D02926" w:rsidRPr="00842748" w:rsidRDefault="00D02926" w:rsidP="00D02926">
      <w:pPr>
        <w:keepNext/>
        <w:keepLines/>
        <w:tabs>
          <w:tab w:val="right" w:pos="851"/>
        </w:tabs>
        <w:spacing w:before="240" w:after="120" w:line="240" w:lineRule="exact"/>
        <w:ind w:left="1134" w:right="1134" w:hanging="1134"/>
        <w:rPr>
          <w:b/>
        </w:rPr>
      </w:pPr>
      <w:r w:rsidRPr="00842748">
        <w:rPr>
          <w:b/>
        </w:rPr>
        <w:tab/>
      </w:r>
      <w:r w:rsidRPr="00842748">
        <w:rPr>
          <w:b/>
        </w:rPr>
        <w:tab/>
        <w:t>Examination objective 2.5: Irregularities relating to the cargo — Polymerization</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3"/>
        <w:gridCol w:w="6008"/>
        <w:gridCol w:w="1134"/>
      </w:tblGrid>
      <w:tr w:rsidR="00D02926" w:rsidRPr="00842748" w:rsidTr="00891FDA">
        <w:trPr>
          <w:tblHeader/>
        </w:trPr>
        <w:tc>
          <w:tcPr>
            <w:tcW w:w="1363"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Number</w:t>
            </w:r>
          </w:p>
        </w:tc>
        <w:tc>
          <w:tcPr>
            <w:tcW w:w="6008"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Source</w:t>
            </w:r>
          </w:p>
        </w:tc>
        <w:tc>
          <w:tcPr>
            <w:tcW w:w="1134" w:type="dxa"/>
            <w:tcBorders>
              <w:top w:val="single" w:sz="4" w:space="0" w:color="auto"/>
              <w:left w:val="nil"/>
              <w:bottom w:val="single" w:sz="12" w:space="0" w:color="auto"/>
              <w:right w:val="nil"/>
            </w:tcBorders>
            <w:vAlign w:val="bottom"/>
            <w:hideMark/>
          </w:tcPr>
          <w:p w:rsidR="00D02926" w:rsidRPr="00842748" w:rsidRDefault="00D02926" w:rsidP="00891FDA">
            <w:pPr>
              <w:suppressAutoHyphens w:val="0"/>
              <w:spacing w:before="80" w:after="80" w:line="200" w:lineRule="exact"/>
              <w:ind w:right="113"/>
              <w:rPr>
                <w:rFonts w:eastAsia="SimSun"/>
                <w:i/>
                <w:iCs/>
                <w:sz w:val="16"/>
                <w:szCs w:val="16"/>
              </w:rPr>
            </w:pPr>
            <w:r w:rsidRPr="00842748">
              <w:rPr>
                <w:rFonts w:eastAsia="SimSun"/>
                <w:i/>
                <w:iCs/>
                <w:sz w:val="16"/>
                <w:szCs w:val="16"/>
              </w:rPr>
              <w:t>Correct answer</w:t>
            </w:r>
          </w:p>
        </w:tc>
      </w:tr>
      <w:tr w:rsidR="00D02926" w:rsidRPr="00842748" w:rsidTr="00891FDA">
        <w:tc>
          <w:tcPr>
            <w:tcW w:w="1363"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02.5-01</w:t>
            </w:r>
          </w:p>
        </w:tc>
        <w:tc>
          <w:tcPr>
            <w:tcW w:w="6008" w:type="dxa"/>
            <w:tcBorders>
              <w:top w:val="single" w:sz="12"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12"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C</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carriage of UN No. 1010, 1,2-BUTADIENE, STABILIZED, the temperature rises in one of the cargo tanks. You assume the cargo has started polymerizing. What do you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Activate the water-spray system to cool the cargo</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Fill the hold space with water to cool the cargo</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Inform the consignee of the cargo</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Release vapour from time to time</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02.5-02</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B</w:t>
            </w:r>
          </w:p>
        </w:tc>
      </w:tr>
      <w:tr w:rsidR="00D02926" w:rsidRPr="00842748" w:rsidTr="00891FDA">
        <w:tc>
          <w:tcPr>
            <w:tcW w:w="1363" w:type="dxa"/>
            <w:tcBorders>
              <w:top w:val="single" w:sz="4" w:space="0" w:color="auto"/>
              <w:left w:val="nil"/>
              <w:bottom w:val="single" w:sz="4"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carriage of UN No. 1010, 1,3-BUTADIENE, STABILIZED, the temperature rises in one of the cargo tanks. You assume the cargo has started polymerizing. What do you do?</w:t>
            </w:r>
          </w:p>
          <w:p w:rsidR="00D02926" w:rsidRPr="00842748" w:rsidRDefault="00D02926" w:rsidP="00891FDA">
            <w:pPr>
              <w:suppressAutoHyphens w:val="0"/>
              <w:spacing w:before="40" w:after="120"/>
              <w:ind w:right="113"/>
              <w:rPr>
                <w:rFonts w:eastAsia="SimSun"/>
              </w:rPr>
            </w:pPr>
            <w:r w:rsidRPr="00842748">
              <w:rPr>
                <w:rFonts w:eastAsia="SimSun"/>
              </w:rPr>
              <w:t>A</w:t>
            </w:r>
            <w:r w:rsidRPr="00842748">
              <w:rPr>
                <w:rFonts w:eastAsia="SimSun"/>
              </w:rPr>
              <w:tab/>
              <w:t>Add the accompanying inhibitor</w:t>
            </w:r>
          </w:p>
          <w:p w:rsidR="00D02926" w:rsidRPr="00842748" w:rsidRDefault="00D02926" w:rsidP="00891FDA">
            <w:pPr>
              <w:suppressAutoHyphens w:val="0"/>
              <w:spacing w:before="40" w:after="120"/>
              <w:ind w:right="113"/>
              <w:rPr>
                <w:rFonts w:eastAsia="SimSun"/>
              </w:rPr>
            </w:pPr>
            <w:r w:rsidRPr="00842748">
              <w:rPr>
                <w:rFonts w:eastAsia="SimSun"/>
              </w:rPr>
              <w:t>B</w:t>
            </w:r>
            <w:r w:rsidRPr="00842748">
              <w:rPr>
                <w:rFonts w:eastAsia="SimSun"/>
              </w:rPr>
              <w:tab/>
              <w:t>Inform the consignee of the cargo</w:t>
            </w:r>
          </w:p>
          <w:p w:rsidR="00D02926" w:rsidRPr="00842748" w:rsidRDefault="00D02926" w:rsidP="00891FDA">
            <w:pPr>
              <w:suppressAutoHyphens w:val="0"/>
              <w:spacing w:before="40" w:after="120"/>
              <w:ind w:right="113"/>
              <w:rPr>
                <w:rFonts w:eastAsia="SimSun"/>
              </w:rPr>
            </w:pPr>
            <w:r w:rsidRPr="00842748">
              <w:rPr>
                <w:rFonts w:eastAsia="SimSun"/>
              </w:rPr>
              <w:t>C</w:t>
            </w:r>
            <w:r w:rsidRPr="00842748">
              <w:rPr>
                <w:rFonts w:eastAsia="SimSun"/>
              </w:rPr>
              <w:tab/>
              <w:t>Moor the vessel and inform the competent authority</w:t>
            </w:r>
          </w:p>
          <w:p w:rsidR="00D02926" w:rsidRPr="00842748" w:rsidRDefault="00D02926" w:rsidP="00891FDA">
            <w:pPr>
              <w:suppressAutoHyphens w:val="0"/>
              <w:spacing w:before="40" w:after="120"/>
              <w:ind w:right="113"/>
              <w:rPr>
                <w:rFonts w:eastAsia="SimSun"/>
              </w:rPr>
            </w:pPr>
            <w:r w:rsidRPr="00842748">
              <w:rPr>
                <w:rFonts w:eastAsia="SimSun"/>
              </w:rPr>
              <w:t>D</w:t>
            </w:r>
            <w:r w:rsidRPr="00842748">
              <w:rPr>
                <w:rFonts w:eastAsia="SimSun"/>
              </w:rPr>
              <w:tab/>
              <w:t>Fill the hold space with water to cool the cargo</w:t>
            </w:r>
          </w:p>
        </w:tc>
        <w:tc>
          <w:tcPr>
            <w:tcW w:w="1134" w:type="dxa"/>
            <w:tcBorders>
              <w:top w:val="single" w:sz="4" w:space="0" w:color="auto"/>
              <w:left w:val="nil"/>
              <w:bottom w:val="single" w:sz="4" w:space="0" w:color="auto"/>
              <w:right w:val="nil"/>
            </w:tcBorders>
          </w:tcPr>
          <w:p w:rsidR="00D02926" w:rsidRPr="00842748" w:rsidRDefault="00D02926" w:rsidP="0002565E">
            <w:pPr>
              <w:suppressAutoHyphens w:val="0"/>
              <w:spacing w:before="40" w:after="120"/>
              <w:ind w:right="113"/>
              <w:rPr>
                <w:rFonts w:eastAsia="SimSun"/>
              </w:rPr>
            </w:pPr>
          </w:p>
        </w:tc>
      </w:tr>
      <w:tr w:rsidR="00D02926" w:rsidRPr="00842748" w:rsidTr="00891FDA">
        <w:tc>
          <w:tcPr>
            <w:tcW w:w="1363"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233 02.5-03</w:t>
            </w:r>
          </w:p>
        </w:tc>
        <w:tc>
          <w:tcPr>
            <w:tcW w:w="6008" w:type="dxa"/>
            <w:tcBorders>
              <w:top w:val="single" w:sz="4" w:space="0" w:color="auto"/>
              <w:left w:val="nil"/>
              <w:bottom w:val="single" w:sz="4"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Polymerization</w:t>
            </w:r>
          </w:p>
        </w:tc>
        <w:tc>
          <w:tcPr>
            <w:tcW w:w="1134" w:type="dxa"/>
            <w:tcBorders>
              <w:top w:val="single" w:sz="4" w:space="0" w:color="auto"/>
              <w:left w:val="nil"/>
              <w:bottom w:val="single" w:sz="4" w:space="0" w:color="auto"/>
              <w:right w:val="nil"/>
            </w:tcBorders>
            <w:hideMark/>
          </w:tcPr>
          <w:p w:rsidR="00D02926" w:rsidRPr="00842748" w:rsidRDefault="00D02926" w:rsidP="0002565E">
            <w:pPr>
              <w:suppressAutoHyphens w:val="0"/>
              <w:spacing w:before="40" w:after="120"/>
              <w:ind w:right="113"/>
              <w:rPr>
                <w:rFonts w:eastAsia="SimSun"/>
              </w:rPr>
            </w:pPr>
            <w:r w:rsidRPr="00842748">
              <w:rPr>
                <w:rFonts w:eastAsia="SimSun"/>
              </w:rPr>
              <w:t>D</w:t>
            </w:r>
          </w:p>
        </w:tc>
      </w:tr>
      <w:tr w:rsidR="00D02926" w:rsidRPr="00842748" w:rsidTr="00891FDA">
        <w:tc>
          <w:tcPr>
            <w:tcW w:w="1363" w:type="dxa"/>
            <w:tcBorders>
              <w:top w:val="single" w:sz="4" w:space="0" w:color="auto"/>
              <w:left w:val="nil"/>
              <w:bottom w:val="single" w:sz="12" w:space="0" w:color="auto"/>
              <w:right w:val="nil"/>
            </w:tcBorders>
          </w:tcPr>
          <w:p w:rsidR="00D02926" w:rsidRPr="00842748" w:rsidRDefault="00D02926" w:rsidP="00891FDA">
            <w:pPr>
              <w:suppressAutoHyphens w:val="0"/>
              <w:spacing w:before="40" w:after="120"/>
              <w:ind w:right="113"/>
              <w:rPr>
                <w:rFonts w:eastAsia="SimSun"/>
              </w:rPr>
            </w:pPr>
          </w:p>
        </w:tc>
        <w:tc>
          <w:tcPr>
            <w:tcW w:w="6008" w:type="dxa"/>
            <w:tcBorders>
              <w:top w:val="single" w:sz="4" w:space="0" w:color="auto"/>
              <w:left w:val="nil"/>
              <w:bottom w:val="single" w:sz="12" w:space="0" w:color="auto"/>
              <w:right w:val="nil"/>
            </w:tcBorders>
            <w:hideMark/>
          </w:tcPr>
          <w:p w:rsidR="00D02926" w:rsidRPr="00842748" w:rsidRDefault="00D02926" w:rsidP="00891FDA">
            <w:pPr>
              <w:suppressAutoHyphens w:val="0"/>
              <w:spacing w:before="40" w:after="120"/>
              <w:ind w:right="113"/>
              <w:rPr>
                <w:rFonts w:eastAsia="SimSun"/>
              </w:rPr>
            </w:pPr>
            <w:r w:rsidRPr="00842748">
              <w:rPr>
                <w:rFonts w:eastAsia="SimSun"/>
              </w:rPr>
              <w:t>During carriage of UN No. 1010, 1,3-BUTADIENE, STABILIZED, the temperature rises in one of the cargo tanks. You assume the cargo has started polymerizing. What do you do?</w:t>
            </w:r>
          </w:p>
          <w:p w:rsidR="00D02926" w:rsidRPr="00842748" w:rsidRDefault="00D02926" w:rsidP="00891FDA">
            <w:pPr>
              <w:suppressAutoHyphens w:val="0"/>
              <w:spacing w:before="40" w:after="120"/>
              <w:ind w:left="567" w:right="113" w:hanging="567"/>
              <w:rPr>
                <w:rFonts w:eastAsia="SimSun"/>
              </w:rPr>
            </w:pPr>
            <w:r w:rsidRPr="00842748">
              <w:rPr>
                <w:rFonts w:eastAsia="SimSun"/>
              </w:rPr>
              <w:t>A</w:t>
            </w:r>
            <w:r w:rsidRPr="00842748">
              <w:rPr>
                <w:rFonts w:eastAsia="SimSun"/>
              </w:rPr>
              <w:tab/>
              <w:t>Release vapour from time to time to cool the cargo</w:t>
            </w:r>
          </w:p>
          <w:p w:rsidR="00D02926" w:rsidRPr="00842748" w:rsidRDefault="00D02926" w:rsidP="00891FDA">
            <w:pPr>
              <w:suppressAutoHyphens w:val="0"/>
              <w:spacing w:before="40" w:after="120"/>
              <w:ind w:left="567" w:right="113" w:hanging="567"/>
              <w:rPr>
                <w:rFonts w:eastAsia="SimSun"/>
              </w:rPr>
            </w:pPr>
            <w:r w:rsidRPr="00842748">
              <w:rPr>
                <w:rFonts w:eastAsia="SimSun"/>
              </w:rPr>
              <w:t>B</w:t>
            </w:r>
            <w:r w:rsidRPr="00842748">
              <w:rPr>
                <w:rFonts w:eastAsia="SimSun"/>
              </w:rPr>
              <w:tab/>
              <w:t>Activate the water-spray system to cool the cargo</w:t>
            </w:r>
          </w:p>
          <w:p w:rsidR="00D02926" w:rsidRPr="00842748" w:rsidRDefault="00D02926" w:rsidP="00891FDA">
            <w:pPr>
              <w:suppressAutoHyphens w:val="0"/>
              <w:spacing w:before="40" w:after="120"/>
              <w:ind w:left="567" w:right="113" w:hanging="567"/>
              <w:rPr>
                <w:rFonts w:eastAsia="SimSun"/>
              </w:rPr>
            </w:pPr>
            <w:r w:rsidRPr="00842748">
              <w:rPr>
                <w:rFonts w:eastAsia="SimSun"/>
              </w:rPr>
              <w:t>C</w:t>
            </w:r>
            <w:r w:rsidRPr="00842748">
              <w:rPr>
                <w:rFonts w:eastAsia="SimSun"/>
              </w:rPr>
              <w:tab/>
              <w:t>Pump the product out of the cargo tank in question and mix it with the contents of the other cargo tanks</w:t>
            </w:r>
          </w:p>
          <w:p w:rsidR="00D02926" w:rsidRPr="00842748" w:rsidRDefault="00D02926" w:rsidP="00891FDA">
            <w:pPr>
              <w:suppressAutoHyphens w:val="0"/>
              <w:spacing w:before="40" w:after="120"/>
              <w:ind w:left="567" w:right="113" w:hanging="567"/>
              <w:rPr>
                <w:rFonts w:eastAsia="SimSun"/>
              </w:rPr>
            </w:pPr>
            <w:r w:rsidRPr="00842748">
              <w:rPr>
                <w:rFonts w:eastAsia="SimSun"/>
              </w:rPr>
              <w:t>D</w:t>
            </w:r>
            <w:r w:rsidRPr="00842748">
              <w:rPr>
                <w:rFonts w:eastAsia="SimSun"/>
              </w:rPr>
              <w:tab/>
              <w:t>Inform the consignee of the cargo</w:t>
            </w:r>
          </w:p>
        </w:tc>
        <w:tc>
          <w:tcPr>
            <w:tcW w:w="1134" w:type="dxa"/>
            <w:tcBorders>
              <w:top w:val="single" w:sz="4" w:space="0" w:color="auto"/>
              <w:left w:val="nil"/>
              <w:bottom w:val="single" w:sz="12" w:space="0" w:color="auto"/>
              <w:right w:val="nil"/>
            </w:tcBorders>
          </w:tcPr>
          <w:p w:rsidR="00D02926" w:rsidRPr="00842748" w:rsidRDefault="00D02926" w:rsidP="0002565E">
            <w:pPr>
              <w:suppressAutoHyphens w:val="0"/>
              <w:spacing w:before="40" w:after="120"/>
              <w:ind w:right="113"/>
              <w:rPr>
                <w:rFonts w:eastAsia="SimSun"/>
              </w:rPr>
            </w:pPr>
          </w:p>
        </w:tc>
      </w:tr>
    </w:tbl>
    <w:p w:rsidR="00D02926" w:rsidRPr="00842748" w:rsidRDefault="00D02926" w:rsidP="00D02926">
      <w:pPr>
        <w:spacing w:before="240"/>
        <w:jc w:val="center"/>
        <w:rPr>
          <w:u w:val="single"/>
        </w:rPr>
      </w:pPr>
      <w:r w:rsidRPr="00842748">
        <w:rPr>
          <w:u w:val="single"/>
        </w:rPr>
        <w:tab/>
      </w:r>
      <w:r w:rsidRPr="00842748">
        <w:rPr>
          <w:u w:val="single"/>
        </w:rPr>
        <w:tab/>
      </w:r>
      <w:r w:rsidRPr="00842748">
        <w:rPr>
          <w:u w:val="single"/>
        </w:rPr>
        <w:tab/>
      </w:r>
    </w:p>
    <w:sectPr w:rsidR="00D02926" w:rsidRPr="0084274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FB7" w:rsidRPr="00FB1744" w:rsidRDefault="00205FB7" w:rsidP="00FB1744">
      <w:pPr>
        <w:pStyle w:val="Footer"/>
      </w:pPr>
    </w:p>
    <w:p w:rsidR="00205FB7" w:rsidRDefault="00205FB7"/>
  </w:endnote>
  <w:endnote w:type="continuationSeparator" w:id="0">
    <w:p w:rsidR="00205FB7" w:rsidRPr="00FB1744" w:rsidRDefault="00205FB7" w:rsidP="00FB1744">
      <w:pPr>
        <w:pStyle w:val="Footer"/>
      </w:pPr>
    </w:p>
    <w:p w:rsidR="00205FB7" w:rsidRDefault="00205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B7" w:rsidRDefault="00205FB7" w:rsidP="002D7037">
    <w:pPr>
      <w:pStyle w:val="Footer"/>
      <w:tabs>
        <w:tab w:val="right" w:pos="9638"/>
      </w:tabs>
    </w:pPr>
    <w:r w:rsidRPr="002D7037">
      <w:rPr>
        <w:b/>
        <w:bCs/>
        <w:sz w:val="18"/>
      </w:rPr>
      <w:fldChar w:fldCharType="begin"/>
    </w:r>
    <w:r w:rsidRPr="002D7037">
      <w:rPr>
        <w:b/>
        <w:bCs/>
        <w:sz w:val="18"/>
      </w:rPr>
      <w:instrText xml:space="preserve"> PAGE  \* MERGEFORMAT </w:instrText>
    </w:r>
    <w:r w:rsidRPr="002D7037">
      <w:rPr>
        <w:b/>
        <w:bCs/>
        <w:sz w:val="18"/>
      </w:rPr>
      <w:fldChar w:fldCharType="separate"/>
    </w:r>
    <w:r w:rsidR="004E502B">
      <w:rPr>
        <w:b/>
        <w:bCs/>
        <w:noProof/>
        <w:sz w:val="18"/>
      </w:rPr>
      <w:t>2</w:t>
    </w:r>
    <w:r w:rsidRPr="002D7037">
      <w:rPr>
        <w:b/>
        <w:bCs/>
        <w:sz w:val="18"/>
      </w:rPr>
      <w:fldChar w:fldCharType="end"/>
    </w:r>
    <w:r>
      <w:tab/>
      <w:t>GE.18-18218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B7" w:rsidRDefault="00205FB7" w:rsidP="002D7037">
    <w:pPr>
      <w:pStyle w:val="Footer"/>
      <w:tabs>
        <w:tab w:val="right" w:pos="9638"/>
      </w:tabs>
    </w:pPr>
    <w:r>
      <w:t>GE.18-18218</w:t>
    </w:r>
    <w:r>
      <w:tab/>
    </w:r>
    <w:r w:rsidRPr="002D7037">
      <w:rPr>
        <w:b/>
        <w:bCs/>
        <w:sz w:val="18"/>
      </w:rPr>
      <w:fldChar w:fldCharType="begin"/>
    </w:r>
    <w:r w:rsidRPr="002D7037">
      <w:rPr>
        <w:b/>
        <w:bCs/>
        <w:sz w:val="18"/>
      </w:rPr>
      <w:instrText xml:space="preserve"> PAGE  \* MERGEFORMAT </w:instrText>
    </w:r>
    <w:r w:rsidRPr="002D7037">
      <w:rPr>
        <w:b/>
        <w:bCs/>
        <w:sz w:val="18"/>
      </w:rPr>
      <w:fldChar w:fldCharType="separate"/>
    </w:r>
    <w:r w:rsidR="004E502B">
      <w:rPr>
        <w:b/>
        <w:bCs/>
        <w:noProof/>
        <w:sz w:val="18"/>
      </w:rPr>
      <w:t>3</w:t>
    </w:r>
    <w:r w:rsidRPr="002D703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B7" w:rsidRDefault="00205FB7" w:rsidP="00AB3C7E">
    <w:r>
      <w:rPr>
        <w:noProof/>
        <w:lang w:eastAsia="zh-CN"/>
      </w:rPr>
      <w:drawing>
        <wp:anchor distT="0" distB="0" distL="114300" distR="114300" simplePos="0" relativeHeight="251657216"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205FB7" w:rsidRDefault="00205FB7" w:rsidP="00CB52DD">
    <w:r>
      <w:t xml:space="preserve">GE.18-18218  (E)    091118    </w:t>
    </w:r>
    <w:r w:rsidR="00CB52DD">
      <w:t>15</w:t>
    </w:r>
    <w:r>
      <w:t>1118</w:t>
    </w:r>
  </w:p>
  <w:p w:rsidR="00205FB7" w:rsidRPr="002D7037" w:rsidRDefault="00205FB7" w:rsidP="002D703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59264"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FB7" w:rsidRDefault="00205FB7" w:rsidP="00E01A33">
      <w:pPr>
        <w:tabs>
          <w:tab w:val="right" w:pos="2155"/>
        </w:tabs>
        <w:spacing w:after="80" w:line="240" w:lineRule="auto"/>
        <w:ind w:left="680"/>
      </w:pPr>
      <w:r>
        <w:rPr>
          <w:u w:val="single"/>
        </w:rPr>
        <w:tab/>
      </w:r>
    </w:p>
  </w:footnote>
  <w:footnote w:type="continuationSeparator" w:id="0">
    <w:p w:rsidR="00205FB7" w:rsidRPr="00FB1744" w:rsidRDefault="00205FB7" w:rsidP="00FB1744">
      <w:pPr>
        <w:tabs>
          <w:tab w:val="right" w:pos="2155"/>
        </w:tabs>
        <w:spacing w:after="80" w:line="240" w:lineRule="auto"/>
        <w:ind w:left="680"/>
      </w:pPr>
      <w:r>
        <w:rPr>
          <w:u w:val="single"/>
        </w:rPr>
        <w:tab/>
      </w:r>
    </w:p>
  </w:footnote>
  <w:footnote w:type="continuationNotice" w:id="1">
    <w:p w:rsidR="00205FB7" w:rsidRDefault="00205FB7">
      <w:pPr>
        <w:spacing w:line="240" w:lineRule="auto"/>
      </w:pPr>
    </w:p>
  </w:footnote>
  <w:footnote w:id="2">
    <w:p w:rsidR="00205FB7" w:rsidRPr="00FF260E" w:rsidRDefault="00205FB7">
      <w:pPr>
        <w:pStyle w:val="FootnoteText"/>
        <w:rPr>
          <w:lang w:val="en-US"/>
        </w:rPr>
      </w:pPr>
      <w:r w:rsidRPr="00DC3D42">
        <w:rPr>
          <w:rStyle w:val="FootnoteReference"/>
          <w:sz w:val="20"/>
          <w:szCs w:val="22"/>
          <w:vertAlign w:val="baseline"/>
        </w:rPr>
        <w:tab/>
        <w:t>*</w:t>
      </w:r>
      <w:r w:rsidRPr="00DC3D42">
        <w:rPr>
          <w:sz w:val="20"/>
          <w:szCs w:val="22"/>
        </w:rPr>
        <w:tab/>
      </w:r>
      <w:r>
        <w:rPr>
          <w:szCs w:val="18"/>
          <w:lang w:val="en-CA"/>
        </w:rPr>
        <w:t>Distributed in German by the Central Commission for the Navigation of the Rhine under the symbol CCNR/ZKR/ADN/</w:t>
      </w:r>
      <w:r>
        <w:rPr>
          <w:lang w:val="en-CA"/>
        </w:rPr>
        <w:t>WP</w:t>
      </w:r>
      <w:r>
        <w:rPr>
          <w:szCs w:val="18"/>
          <w:lang w:val="en-CA"/>
        </w:rPr>
        <w:t>.15/AC.2/2019/2.</w:t>
      </w:r>
    </w:p>
  </w:footnote>
  <w:footnote w:id="3">
    <w:p w:rsidR="00205FB7" w:rsidRPr="00365E8F" w:rsidRDefault="00205FB7">
      <w:pPr>
        <w:pStyle w:val="FootnoteText"/>
        <w:rPr>
          <w:lang w:val="en-US"/>
        </w:rPr>
      </w:pPr>
      <w:r w:rsidRPr="00365E8F">
        <w:rPr>
          <w:rStyle w:val="FootnoteReference"/>
          <w:sz w:val="20"/>
          <w:vertAlign w:val="baseline"/>
        </w:rPr>
        <w:tab/>
        <w:t>**</w:t>
      </w:r>
      <w:r w:rsidRPr="00365E8F">
        <w:rPr>
          <w:sz w:val="20"/>
        </w:rPr>
        <w:tab/>
      </w:r>
      <w:r>
        <w:rPr>
          <w:szCs w:val="18"/>
          <w:lang w:val="en-CA"/>
        </w:rPr>
        <w:t>In accordance with the programme of work of the Inland Transport Committee for 2018</w:t>
      </w:r>
      <w:r>
        <w:rPr>
          <w:rFonts w:eastAsia="Times New Roman"/>
        </w:rPr>
        <w:t>–</w:t>
      </w:r>
      <w:r>
        <w:rPr>
          <w:szCs w:val="18"/>
          <w:lang w:val="en-CA"/>
        </w:rPr>
        <w:t>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B7" w:rsidRDefault="00205FB7" w:rsidP="002D7037">
    <w:pPr>
      <w:pStyle w:val="Header"/>
    </w:pPr>
    <w:r>
      <w:t>ECE/TRANS/WP.15/AC.2/2019/2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FB7" w:rsidRDefault="00205FB7" w:rsidP="002D7037">
    <w:pPr>
      <w:pStyle w:val="Header"/>
      <w:jc w:val="right"/>
    </w:pPr>
    <w:r>
      <w:t>ECE/TRANS/WP.15/AC.2/2019/2</w:t>
    </w:r>
  </w:p>
  <w:p w:rsidR="00205FB7" w:rsidRDefault="00205F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280F6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D723D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F47E4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3E201F8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559124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A016C8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9"/>
  </w:num>
  <w:num w:numId="5">
    <w:abstractNumId w:val="10"/>
  </w:num>
  <w:num w:numId="6">
    <w:abstractNumId w:val="12"/>
  </w:num>
  <w:num w:numId="7">
    <w:abstractNumId w:val="2"/>
  </w:num>
  <w:num w:numId="8">
    <w:abstractNumId w:val="3"/>
  </w:num>
  <w:num w:numId="9">
    <w:abstractNumId w:val="6"/>
  </w:num>
  <w:num w:numId="10">
    <w:abstractNumId w:val="8"/>
  </w:num>
  <w:num w:numId="11">
    <w:abstractNumId w:val="11"/>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Rosario Corazon Gatmaytan">
    <w15:presenceInfo w15:providerId="None" w15:userId="Maria Rosario Corazon Gatmaytan"/>
  </w15:person>
  <w15:person w15:author="Robert Daly">
    <w15:presenceInfo w15:providerId="None" w15:userId="Robert Daly"/>
  </w15:person>
  <w15:person w15:author="Clare Lord">
    <w15:presenceInfo w15:providerId="None" w15:userId="Clare Lo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attachedTemplate r:id="rId1"/>
  <w:defaultTabStop w:val="567"/>
  <w:evenAndOddHeaders/>
  <w:characterSpacingControl w:val="doNotCompress"/>
  <w:hdrShapeDefaults>
    <o:shapedefaults v:ext="edit" spidmax="18433"/>
  </w:hdrShapeDefaults>
  <w:footnotePr>
    <w:footnote w:id="-1"/>
    <w:footnote w:id="0"/>
    <w:footnote w:id="1"/>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B70F9"/>
    <w:rsid w:val="00001207"/>
    <w:rsid w:val="000112CE"/>
    <w:rsid w:val="00016C50"/>
    <w:rsid w:val="00017FD7"/>
    <w:rsid w:val="0002565E"/>
    <w:rsid w:val="00026F86"/>
    <w:rsid w:val="000376A6"/>
    <w:rsid w:val="000376F8"/>
    <w:rsid w:val="00046E92"/>
    <w:rsid w:val="00073FA0"/>
    <w:rsid w:val="00074705"/>
    <w:rsid w:val="000A05EC"/>
    <w:rsid w:val="000A5630"/>
    <w:rsid w:val="000A7330"/>
    <w:rsid w:val="000B429A"/>
    <w:rsid w:val="000D0730"/>
    <w:rsid w:val="000D1B89"/>
    <w:rsid w:val="000D3A51"/>
    <w:rsid w:val="0010446E"/>
    <w:rsid w:val="001170DC"/>
    <w:rsid w:val="00124D68"/>
    <w:rsid w:val="001264EE"/>
    <w:rsid w:val="00141234"/>
    <w:rsid w:val="00142CAD"/>
    <w:rsid w:val="00143D60"/>
    <w:rsid w:val="0015233A"/>
    <w:rsid w:val="00154962"/>
    <w:rsid w:val="00154F84"/>
    <w:rsid w:val="0017564B"/>
    <w:rsid w:val="001B2885"/>
    <w:rsid w:val="001B6809"/>
    <w:rsid w:val="001C5D32"/>
    <w:rsid w:val="001E123D"/>
    <w:rsid w:val="001E25A9"/>
    <w:rsid w:val="001E6BCB"/>
    <w:rsid w:val="001F30AA"/>
    <w:rsid w:val="00205FB7"/>
    <w:rsid w:val="00214F28"/>
    <w:rsid w:val="0023423B"/>
    <w:rsid w:val="00246EF9"/>
    <w:rsid w:val="00247E2C"/>
    <w:rsid w:val="00251F11"/>
    <w:rsid w:val="002532EF"/>
    <w:rsid w:val="0025648E"/>
    <w:rsid w:val="002739E6"/>
    <w:rsid w:val="002A367F"/>
    <w:rsid w:val="002D6C53"/>
    <w:rsid w:val="002D7037"/>
    <w:rsid w:val="002F04A0"/>
    <w:rsid w:val="002F5595"/>
    <w:rsid w:val="00324546"/>
    <w:rsid w:val="00326DE5"/>
    <w:rsid w:val="00334F6A"/>
    <w:rsid w:val="00342AC8"/>
    <w:rsid w:val="00365E8F"/>
    <w:rsid w:val="003677FC"/>
    <w:rsid w:val="00367815"/>
    <w:rsid w:val="003A2328"/>
    <w:rsid w:val="003B4550"/>
    <w:rsid w:val="003B70F9"/>
    <w:rsid w:val="003D3D69"/>
    <w:rsid w:val="003F24F6"/>
    <w:rsid w:val="003F42B0"/>
    <w:rsid w:val="00411251"/>
    <w:rsid w:val="00417041"/>
    <w:rsid w:val="0042184C"/>
    <w:rsid w:val="00452AE4"/>
    <w:rsid w:val="00461253"/>
    <w:rsid w:val="00462B09"/>
    <w:rsid w:val="00472B1D"/>
    <w:rsid w:val="004749CB"/>
    <w:rsid w:val="004955C3"/>
    <w:rsid w:val="004B394F"/>
    <w:rsid w:val="004E502B"/>
    <w:rsid w:val="00502618"/>
    <w:rsid w:val="005042C2"/>
    <w:rsid w:val="00506C12"/>
    <w:rsid w:val="00545D95"/>
    <w:rsid w:val="00552D6A"/>
    <w:rsid w:val="0056599A"/>
    <w:rsid w:val="00580BF8"/>
    <w:rsid w:val="00583AF8"/>
    <w:rsid w:val="00587690"/>
    <w:rsid w:val="005A0637"/>
    <w:rsid w:val="005B16F0"/>
    <w:rsid w:val="005C3F18"/>
    <w:rsid w:val="005C4A1F"/>
    <w:rsid w:val="005E412A"/>
    <w:rsid w:val="006202EF"/>
    <w:rsid w:val="006400EB"/>
    <w:rsid w:val="00650840"/>
    <w:rsid w:val="0065109C"/>
    <w:rsid w:val="0065363B"/>
    <w:rsid w:val="00662F26"/>
    <w:rsid w:val="00666411"/>
    <w:rsid w:val="00671529"/>
    <w:rsid w:val="006855B4"/>
    <w:rsid w:val="00685CAD"/>
    <w:rsid w:val="006B5134"/>
    <w:rsid w:val="006C5F2C"/>
    <w:rsid w:val="006E15BC"/>
    <w:rsid w:val="006E1ECC"/>
    <w:rsid w:val="006E652A"/>
    <w:rsid w:val="006F4EBD"/>
    <w:rsid w:val="0070579C"/>
    <w:rsid w:val="00714EF4"/>
    <w:rsid w:val="00717266"/>
    <w:rsid w:val="007229FC"/>
    <w:rsid w:val="007268F9"/>
    <w:rsid w:val="00736EBA"/>
    <w:rsid w:val="007521F6"/>
    <w:rsid w:val="00766955"/>
    <w:rsid w:val="007748BA"/>
    <w:rsid w:val="007A2B0E"/>
    <w:rsid w:val="007A7C6D"/>
    <w:rsid w:val="007A7EE6"/>
    <w:rsid w:val="007C52B0"/>
    <w:rsid w:val="007C7126"/>
    <w:rsid w:val="007E36B4"/>
    <w:rsid w:val="007F1C01"/>
    <w:rsid w:val="008003D3"/>
    <w:rsid w:val="00803D70"/>
    <w:rsid w:val="008151E2"/>
    <w:rsid w:val="0081609A"/>
    <w:rsid w:val="008205AB"/>
    <w:rsid w:val="00835866"/>
    <w:rsid w:val="008447D9"/>
    <w:rsid w:val="008731DE"/>
    <w:rsid w:val="00882C8A"/>
    <w:rsid w:val="00891FDA"/>
    <w:rsid w:val="008948F8"/>
    <w:rsid w:val="00894B25"/>
    <w:rsid w:val="008955DB"/>
    <w:rsid w:val="008D7794"/>
    <w:rsid w:val="008D7A8F"/>
    <w:rsid w:val="008E5966"/>
    <w:rsid w:val="009062EF"/>
    <w:rsid w:val="0093036D"/>
    <w:rsid w:val="009407E2"/>
    <w:rsid w:val="009411B4"/>
    <w:rsid w:val="009665B1"/>
    <w:rsid w:val="009720B1"/>
    <w:rsid w:val="00973A3D"/>
    <w:rsid w:val="0099159C"/>
    <w:rsid w:val="009B0A48"/>
    <w:rsid w:val="009B2918"/>
    <w:rsid w:val="009D0139"/>
    <w:rsid w:val="009D0A5F"/>
    <w:rsid w:val="009F5CDC"/>
    <w:rsid w:val="00A01D96"/>
    <w:rsid w:val="00A1424B"/>
    <w:rsid w:val="00A158B1"/>
    <w:rsid w:val="00A258D9"/>
    <w:rsid w:val="00A62D80"/>
    <w:rsid w:val="00A775CF"/>
    <w:rsid w:val="00A83FB6"/>
    <w:rsid w:val="00AA6FA5"/>
    <w:rsid w:val="00AB3C7E"/>
    <w:rsid w:val="00AE7A29"/>
    <w:rsid w:val="00AF32FD"/>
    <w:rsid w:val="00AF34FB"/>
    <w:rsid w:val="00B06045"/>
    <w:rsid w:val="00B2413C"/>
    <w:rsid w:val="00B40704"/>
    <w:rsid w:val="00B42215"/>
    <w:rsid w:val="00B47013"/>
    <w:rsid w:val="00B51232"/>
    <w:rsid w:val="00B812AB"/>
    <w:rsid w:val="00B82887"/>
    <w:rsid w:val="00B9462C"/>
    <w:rsid w:val="00BA23FD"/>
    <w:rsid w:val="00BA71A1"/>
    <w:rsid w:val="00BB25A7"/>
    <w:rsid w:val="00BC27AC"/>
    <w:rsid w:val="00BC7DDE"/>
    <w:rsid w:val="00BD232E"/>
    <w:rsid w:val="00BF0759"/>
    <w:rsid w:val="00BF3049"/>
    <w:rsid w:val="00C05918"/>
    <w:rsid w:val="00C15403"/>
    <w:rsid w:val="00C17E58"/>
    <w:rsid w:val="00C23092"/>
    <w:rsid w:val="00C318AC"/>
    <w:rsid w:val="00C35A27"/>
    <w:rsid w:val="00C43C6D"/>
    <w:rsid w:val="00C75549"/>
    <w:rsid w:val="00C7657C"/>
    <w:rsid w:val="00C92169"/>
    <w:rsid w:val="00CA053C"/>
    <w:rsid w:val="00CA12B2"/>
    <w:rsid w:val="00CB52DD"/>
    <w:rsid w:val="00CC65F7"/>
    <w:rsid w:val="00CF5659"/>
    <w:rsid w:val="00D02926"/>
    <w:rsid w:val="00D210D7"/>
    <w:rsid w:val="00D261BC"/>
    <w:rsid w:val="00D41B48"/>
    <w:rsid w:val="00D74D52"/>
    <w:rsid w:val="00D77056"/>
    <w:rsid w:val="00D86F60"/>
    <w:rsid w:val="00D90AB2"/>
    <w:rsid w:val="00DA14A8"/>
    <w:rsid w:val="00DB7976"/>
    <w:rsid w:val="00DC32D2"/>
    <w:rsid w:val="00DC3D42"/>
    <w:rsid w:val="00E0157E"/>
    <w:rsid w:val="00E01A33"/>
    <w:rsid w:val="00E02C2B"/>
    <w:rsid w:val="00E11920"/>
    <w:rsid w:val="00E32108"/>
    <w:rsid w:val="00E36AC6"/>
    <w:rsid w:val="00E43AC2"/>
    <w:rsid w:val="00E74851"/>
    <w:rsid w:val="00E80138"/>
    <w:rsid w:val="00EA1725"/>
    <w:rsid w:val="00ED6C48"/>
    <w:rsid w:val="00EE4059"/>
    <w:rsid w:val="00EF5893"/>
    <w:rsid w:val="00F14302"/>
    <w:rsid w:val="00F23521"/>
    <w:rsid w:val="00F252FC"/>
    <w:rsid w:val="00F52799"/>
    <w:rsid w:val="00F65F5D"/>
    <w:rsid w:val="00F86A3A"/>
    <w:rsid w:val="00FB1744"/>
    <w:rsid w:val="00FB6E6F"/>
    <w:rsid w:val="00FC04AB"/>
    <w:rsid w:val="00FC62E0"/>
    <w:rsid w:val="00FD4359"/>
    <w:rsid w:val="00FD6D06"/>
    <w:rsid w:val="00FE1692"/>
    <w:rsid w:val="00FF260E"/>
    <w:rsid w:val="00FF3999"/>
    <w:rsid w:val="00FF76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672684"/>
  <w15:docId w15:val="{B52403F8-CED6-4C5C-84A0-F93CD8EF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F3049"/>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qFormat/>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numbering" w:customStyle="1" w:styleId="NoList1">
    <w:name w:val="No List1"/>
    <w:next w:val="NoList"/>
    <w:uiPriority w:val="99"/>
    <w:semiHidden/>
    <w:unhideWhenUsed/>
    <w:rsid w:val="00D02926"/>
  </w:style>
  <w:style w:type="character" w:customStyle="1" w:styleId="FootnoteTextChar1">
    <w:name w:val="Footnote Text Char1"/>
    <w:aliases w:val="5_G Char1"/>
    <w:basedOn w:val="DefaultParagraphFont"/>
    <w:semiHidden/>
    <w:rsid w:val="00D02926"/>
    <w:rPr>
      <w:rFonts w:ascii="Times New Roman" w:eastAsia="Times New Roman" w:hAnsi="Times New Roman" w:cs="Times New Roman"/>
      <w:sz w:val="20"/>
      <w:szCs w:val="20"/>
      <w:lang w:eastAsia="en-US"/>
    </w:rPr>
  </w:style>
  <w:style w:type="character" w:customStyle="1" w:styleId="HeaderChar1">
    <w:name w:val="Header Char1"/>
    <w:aliases w:val="6_G Char1"/>
    <w:basedOn w:val="DefaultParagraphFont"/>
    <w:semiHidden/>
    <w:rsid w:val="00D02926"/>
    <w:rPr>
      <w:rFonts w:ascii="Times New Roman" w:eastAsia="Times New Roman" w:hAnsi="Times New Roman" w:cs="Times New Roman"/>
      <w:sz w:val="20"/>
      <w:szCs w:val="20"/>
      <w:lang w:eastAsia="en-US"/>
    </w:rPr>
  </w:style>
  <w:style w:type="character" w:customStyle="1" w:styleId="FooterChar1">
    <w:name w:val="Footer Char1"/>
    <w:aliases w:val="3_G Char1"/>
    <w:basedOn w:val="DefaultParagraphFont"/>
    <w:semiHidden/>
    <w:rsid w:val="00D02926"/>
    <w:rPr>
      <w:rFonts w:ascii="Times New Roman" w:eastAsia="Times New Roman" w:hAnsi="Times New Roman" w:cs="Times New Roman"/>
      <w:sz w:val="20"/>
      <w:szCs w:val="20"/>
      <w:lang w:eastAsia="en-US"/>
    </w:rPr>
  </w:style>
  <w:style w:type="character" w:customStyle="1" w:styleId="EndnoteTextChar1">
    <w:name w:val="Endnote Text Char1"/>
    <w:aliases w:val="2_G Char1"/>
    <w:basedOn w:val="DefaultParagraphFont"/>
    <w:semiHidden/>
    <w:rsid w:val="00D02926"/>
    <w:rPr>
      <w:rFonts w:ascii="Times New Roman" w:eastAsia="Times New Roman" w:hAnsi="Times New Roman" w:cs="Times New Roman"/>
      <w:sz w:val="20"/>
      <w:szCs w:val="20"/>
      <w:lang w:eastAsia="en-US"/>
    </w:rPr>
  </w:style>
  <w:style w:type="paragraph" w:styleId="Revision">
    <w:name w:val="Revision"/>
    <w:uiPriority w:val="99"/>
    <w:semiHidden/>
    <w:rsid w:val="00D02926"/>
    <w:pPr>
      <w:spacing w:after="0" w:line="240" w:lineRule="auto"/>
    </w:pPr>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D02926"/>
    <w:rPr>
      <w:sz w:val="16"/>
      <w:szCs w:val="16"/>
    </w:rPr>
  </w:style>
  <w:style w:type="paragraph" w:styleId="CommentSubject">
    <w:name w:val="annotation subject"/>
    <w:basedOn w:val="Normal"/>
    <w:next w:val="Normal"/>
    <w:link w:val="CommentSubjectChar"/>
    <w:uiPriority w:val="99"/>
    <w:semiHidden/>
    <w:unhideWhenUsed/>
    <w:rsid w:val="00BF3049"/>
    <w:rPr>
      <w:b/>
      <w:bCs/>
    </w:rPr>
  </w:style>
  <w:style w:type="character" w:customStyle="1" w:styleId="CommentSubjectChar">
    <w:name w:val="Comment Subject Char"/>
    <w:basedOn w:val="DefaultParagraphFont"/>
    <w:link w:val="CommentSubject"/>
    <w:uiPriority w:val="99"/>
    <w:semiHidden/>
    <w:rsid w:val="00BF3049"/>
    <w:rPr>
      <w:rFonts w:ascii="Times New Roman" w:eastAsiaTheme="minorEastAsia"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04192-4E2B-4304-86E5-BB25F64B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4</TotalTime>
  <Pages>32</Pages>
  <Words>16290</Words>
  <Characters>92859</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ECE/TRANS/WP.15/AC.2/2019/2</vt:lpstr>
    </vt:vector>
  </TitlesOfParts>
  <Company>DCM</Company>
  <LinksUpToDate>false</LinksUpToDate>
  <CharactersWithSpaces>108932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dc:title>
  <dc:subject>1818218</dc:subject>
  <dc:creator>cg</dc:creator>
  <cp:keywords/>
  <dc:description/>
  <cp:lastModifiedBy>Maria Rosario Corazon Gatmaytan</cp:lastModifiedBy>
  <cp:revision>5</cp:revision>
  <cp:lastPrinted>2018-11-15T15:23:00Z</cp:lastPrinted>
  <dcterms:created xsi:type="dcterms:W3CDTF">2018-11-15T14:30:00Z</dcterms:created>
  <dcterms:modified xsi:type="dcterms:W3CDTF">2018-11-15T15:25:00Z</dcterms:modified>
</cp:coreProperties>
</file>