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8C32F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8C32F4" w:rsidP="008C32F4">
            <w:pPr>
              <w:jc w:val="right"/>
            </w:pPr>
            <w:r w:rsidRPr="008C32F4">
              <w:rPr>
                <w:sz w:val="40"/>
              </w:rPr>
              <w:t>ECE</w:t>
            </w:r>
            <w:r>
              <w:t>/TRANS/WP.15/AC.2/2019/1</w:t>
            </w:r>
          </w:p>
        </w:tc>
      </w:tr>
      <w:tr w:rsidR="002D5AAC" w:rsidRPr="00036E4A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8C32F4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8C32F4" w:rsidRDefault="008C32F4" w:rsidP="008C32F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7 November 2018</w:t>
            </w:r>
          </w:p>
          <w:p w:rsidR="008C32F4" w:rsidRDefault="008C32F4" w:rsidP="008C32F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8C32F4" w:rsidRPr="008D53B6" w:rsidRDefault="008C32F4" w:rsidP="008C32F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French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59088F" w:rsidRPr="00324DB5" w:rsidRDefault="0059088F" w:rsidP="0059088F">
      <w:pPr>
        <w:spacing w:before="120"/>
        <w:rPr>
          <w:sz w:val="28"/>
          <w:szCs w:val="28"/>
        </w:rPr>
      </w:pPr>
      <w:r w:rsidRPr="00324DB5">
        <w:rPr>
          <w:sz w:val="28"/>
          <w:szCs w:val="28"/>
        </w:rPr>
        <w:t>Комитет по внутреннему транспорту</w:t>
      </w:r>
    </w:p>
    <w:p w:rsidR="0059088F" w:rsidRPr="003C1E78" w:rsidRDefault="0059088F" w:rsidP="0059088F">
      <w:pPr>
        <w:spacing w:before="120"/>
        <w:rPr>
          <w:b/>
          <w:sz w:val="24"/>
          <w:szCs w:val="24"/>
        </w:rPr>
      </w:pPr>
      <w:r w:rsidRPr="00324DB5">
        <w:rPr>
          <w:b/>
          <w:sz w:val="24"/>
          <w:szCs w:val="24"/>
        </w:rPr>
        <w:t>Рабочая группа по перевозкам опасных грузов</w:t>
      </w:r>
    </w:p>
    <w:p w:rsidR="0059088F" w:rsidRPr="00324DB5" w:rsidRDefault="0059088F" w:rsidP="0059088F">
      <w:pPr>
        <w:spacing w:before="120"/>
        <w:rPr>
          <w:b/>
        </w:rPr>
      </w:pPr>
      <w:r w:rsidRPr="00324DB5">
        <w:rPr>
          <w:b/>
        </w:rPr>
        <w:t>Совместное с</w:t>
      </w:r>
      <w:r>
        <w:rPr>
          <w:b/>
        </w:rPr>
        <w:t>овещание экспертов по Правилам,</w:t>
      </w:r>
      <w:r w:rsidRPr="00324DB5">
        <w:rPr>
          <w:b/>
        </w:rPr>
        <w:br/>
        <w:t>прилаг</w:t>
      </w:r>
      <w:r>
        <w:rPr>
          <w:b/>
        </w:rPr>
        <w:t>аемым к Европейскому соглашению</w:t>
      </w:r>
      <w:r w:rsidRPr="00324DB5">
        <w:rPr>
          <w:b/>
        </w:rPr>
        <w:br/>
        <w:t xml:space="preserve">о международной перевозке опасных </w:t>
      </w:r>
      <w:r>
        <w:rPr>
          <w:b/>
        </w:rPr>
        <w:t>грузов</w:t>
      </w:r>
      <w:r w:rsidRPr="00324DB5">
        <w:rPr>
          <w:b/>
        </w:rPr>
        <w:br/>
        <w:t>по внут</w:t>
      </w:r>
      <w:r>
        <w:rPr>
          <w:b/>
        </w:rPr>
        <w:t>ренним водным путям (ВОПОГ)</w:t>
      </w:r>
      <w:r w:rsidRPr="00324DB5">
        <w:rPr>
          <w:b/>
        </w:rPr>
        <w:br/>
        <w:t>(Комитет по вопросам безопасности ВОПОГ)</w:t>
      </w:r>
    </w:p>
    <w:p w:rsidR="0059088F" w:rsidRPr="00324DB5" w:rsidRDefault="0059088F" w:rsidP="0059088F">
      <w:pPr>
        <w:spacing w:before="120"/>
        <w:rPr>
          <w:b/>
        </w:rPr>
      </w:pPr>
      <w:r>
        <w:rPr>
          <w:b/>
        </w:rPr>
        <w:t xml:space="preserve">Тридцать четвертая </w:t>
      </w:r>
      <w:r w:rsidRPr="00324DB5">
        <w:rPr>
          <w:b/>
        </w:rPr>
        <w:t>сессия</w:t>
      </w:r>
    </w:p>
    <w:p w:rsidR="0059088F" w:rsidRPr="00FC754E" w:rsidRDefault="0059088F" w:rsidP="0059088F">
      <w:r w:rsidRPr="00FC754E">
        <w:t>Женева, 2</w:t>
      </w:r>
      <w:r>
        <w:t>1</w:t>
      </w:r>
      <w:r w:rsidRPr="00FC754E">
        <w:t>−</w:t>
      </w:r>
      <w:r>
        <w:t>25</w:t>
      </w:r>
      <w:r w:rsidRPr="00FC754E">
        <w:t xml:space="preserve"> января 201</w:t>
      </w:r>
      <w:r>
        <w:t>9</w:t>
      </w:r>
      <w:r w:rsidRPr="00FC754E">
        <w:t xml:space="preserve"> года</w:t>
      </w:r>
    </w:p>
    <w:p w:rsidR="0059088F" w:rsidRPr="00FC754E" w:rsidRDefault="0059088F" w:rsidP="0059088F">
      <w:r>
        <w:t xml:space="preserve">Пункт 4 d) </w:t>
      </w:r>
      <w:r w:rsidRPr="00FC754E">
        <w:t>предварительной повестки дня</w:t>
      </w:r>
    </w:p>
    <w:p w:rsidR="0059088F" w:rsidRPr="00324DB5" w:rsidRDefault="0059088F" w:rsidP="0059088F">
      <w:pPr>
        <w:rPr>
          <w:b/>
        </w:rPr>
      </w:pPr>
      <w:r w:rsidRPr="00324DB5">
        <w:rPr>
          <w:b/>
        </w:rPr>
        <w:t xml:space="preserve">Применение </w:t>
      </w:r>
      <w:r>
        <w:rPr>
          <w:b/>
        </w:rPr>
        <w:t xml:space="preserve">Европейского соглашения </w:t>
      </w:r>
      <w:r>
        <w:rPr>
          <w:b/>
        </w:rPr>
        <w:br/>
        <w:t xml:space="preserve">о международной перевозке опасных грузов </w:t>
      </w:r>
      <w:r>
        <w:rPr>
          <w:b/>
        </w:rPr>
        <w:br/>
        <w:t>по внутренним водным путям (</w:t>
      </w:r>
      <w:r w:rsidRPr="00324DB5">
        <w:rPr>
          <w:b/>
        </w:rPr>
        <w:t>ВОПОГ</w:t>
      </w:r>
      <w:r>
        <w:rPr>
          <w:b/>
        </w:rPr>
        <w:t>)</w:t>
      </w:r>
      <w:r w:rsidRPr="00324DB5">
        <w:rPr>
          <w:b/>
        </w:rPr>
        <w:t xml:space="preserve">: </w:t>
      </w:r>
      <w:r>
        <w:rPr>
          <w:b/>
        </w:rPr>
        <w:br/>
      </w:r>
      <w:r w:rsidRPr="00324DB5">
        <w:rPr>
          <w:b/>
        </w:rPr>
        <w:t>подготовка экспертов</w:t>
      </w:r>
    </w:p>
    <w:p w:rsidR="0059088F" w:rsidRPr="00FC754E" w:rsidRDefault="0059088F" w:rsidP="0059088F">
      <w:pPr>
        <w:pStyle w:val="HChGR"/>
      </w:pPr>
      <w:r w:rsidRPr="009E7810">
        <w:tab/>
      </w:r>
      <w:r w:rsidRPr="009E7810">
        <w:tab/>
      </w:r>
      <w:r w:rsidRPr="00FC754E">
        <w:t xml:space="preserve">Каталог вопросов по ВОПОГ </w:t>
      </w:r>
      <w:del w:id="1" w:author="Yuri Boichuk" w:date="2018-11-27T16:27:00Z">
        <w:r w:rsidDel="005A7738">
          <w:delText>2017</w:delText>
        </w:r>
        <w:r w:rsidRPr="00FC754E" w:rsidDel="005A7738">
          <w:delText xml:space="preserve"> </w:delText>
        </w:r>
      </w:del>
      <w:ins w:id="2" w:author="Yuri Boichuk" w:date="2018-11-27T16:27:00Z">
        <w:r>
          <w:t>2019</w:t>
        </w:r>
        <w:r w:rsidRPr="00FC754E">
          <w:t xml:space="preserve"> </w:t>
        </w:r>
      </w:ins>
      <w:r w:rsidRPr="00FC754E">
        <w:t>года:</w:t>
      </w:r>
      <w:r w:rsidRPr="008947FA">
        <w:br/>
      </w:r>
      <w:r w:rsidR="00A01400">
        <w:t>«</w:t>
      </w:r>
      <w:r>
        <w:t>Общие вопросы/Перевозка сухогруз</w:t>
      </w:r>
      <w:r w:rsidR="003C1E78">
        <w:t>ными судами/Перевозка танкерами</w:t>
      </w:r>
      <w:r w:rsidR="00A01400">
        <w:t>»</w:t>
      </w:r>
    </w:p>
    <w:p w:rsidR="003B48D3" w:rsidRDefault="0059088F" w:rsidP="0059088F">
      <w:pPr>
        <w:pStyle w:val="H1GR"/>
      </w:pPr>
      <w:r w:rsidRPr="00FB6670">
        <w:tab/>
      </w:r>
      <w:r w:rsidRPr="00FB6670">
        <w:tab/>
      </w:r>
      <w:r w:rsidRPr="00FC754E">
        <w:t xml:space="preserve">Передано Центральной комиссией судоходства </w:t>
      </w:r>
      <w:r w:rsidR="003C1E78">
        <w:br/>
      </w:r>
      <w:r w:rsidRPr="00FC754E">
        <w:t>по Рейну (ЦКСР)</w:t>
      </w:r>
      <w:r w:rsidRPr="003C1E78">
        <w:rPr>
          <w:rStyle w:val="FootnoteReference"/>
          <w:b w:val="0"/>
          <w:sz w:val="20"/>
          <w:vertAlign w:val="baseline"/>
          <w:lang w:eastAsia="en-US"/>
        </w:rPr>
        <w:footnoteReference w:customMarkFollows="1" w:id="1"/>
        <w:t>*</w:t>
      </w:r>
      <w:r w:rsidRPr="00F03F5D">
        <w:rPr>
          <w:b w:val="0"/>
          <w:sz w:val="20"/>
          <w:vertAlign w:val="superscript"/>
        </w:rPr>
        <w:t>,</w:t>
      </w:r>
      <w:r w:rsidR="003C1E78">
        <w:rPr>
          <w:b w:val="0"/>
          <w:sz w:val="20"/>
        </w:rPr>
        <w:t xml:space="preserve"> </w:t>
      </w:r>
      <w:r w:rsidRPr="003C1E78">
        <w:rPr>
          <w:rStyle w:val="FootnoteReference"/>
          <w:b w:val="0"/>
          <w:sz w:val="20"/>
          <w:vertAlign w:val="baseline"/>
          <w:lang w:eastAsia="en-US"/>
        </w:rPr>
        <w:footnoteReference w:customMarkFollows="1" w:id="2"/>
        <w:t xml:space="preserve">** </w:t>
      </w:r>
    </w:p>
    <w:p w:rsidR="0059088F" w:rsidRDefault="0059088F" w:rsidP="0059088F">
      <w:r>
        <w:br w:type="page"/>
      </w:r>
    </w:p>
    <w:tbl>
      <w:tblPr>
        <w:tblStyle w:val="TableGrid"/>
        <w:tblW w:w="0" w:type="auto"/>
        <w:tblInd w:w="136" w:type="dxa"/>
        <w:tblLook w:val="01E0" w:firstRow="1" w:lastRow="1" w:firstColumn="1" w:lastColumn="1" w:noHBand="0" w:noVBand="0"/>
      </w:tblPr>
      <w:tblGrid>
        <w:gridCol w:w="1465"/>
        <w:gridCol w:w="6401"/>
        <w:gridCol w:w="1636"/>
      </w:tblGrid>
      <w:tr w:rsidR="0059088F" w:rsidRPr="00C84503" w:rsidTr="003C1E78">
        <w:trPr>
          <w:tblHeader/>
        </w:trPr>
        <w:tc>
          <w:tcPr>
            <w:tcW w:w="95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pageBreakBefore/>
              <w:spacing w:before="120" w:after="120" w:line="220" w:lineRule="atLeast"/>
              <w:rPr>
                <w:b/>
                <w:sz w:val="28"/>
                <w:szCs w:val="28"/>
              </w:rPr>
            </w:pPr>
            <w:r w:rsidRPr="00C84503">
              <w:lastRenderedPageBreak/>
              <w:br w:type="page"/>
            </w:r>
            <w:r w:rsidRPr="00C84503">
              <w:rPr>
                <w:b/>
                <w:sz w:val="28"/>
                <w:szCs w:val="28"/>
              </w:rPr>
              <w:t>Общие вопросы</w:t>
            </w:r>
          </w:p>
          <w:p w:rsidR="0059088F" w:rsidRPr="00C84503" w:rsidRDefault="0059088F" w:rsidP="003C1E78">
            <w:pPr>
              <w:pageBreakBefore/>
              <w:spacing w:before="120" w:after="120" w:line="220" w:lineRule="atLeast"/>
              <w:rPr>
                <w:b/>
              </w:rPr>
            </w:pPr>
            <w:r w:rsidRPr="00C84503">
              <w:rPr>
                <w:b/>
              </w:rPr>
              <w:t>Целевая тема 1: Общие сведения</w:t>
            </w:r>
          </w:p>
        </w:tc>
      </w:tr>
      <w:tr w:rsidR="0059088F" w:rsidRPr="00C84503" w:rsidTr="003C1E78">
        <w:trPr>
          <w:tblHeader/>
        </w:trPr>
        <w:tc>
          <w:tcPr>
            <w:tcW w:w="146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9088F" w:rsidRPr="00C84503" w:rsidRDefault="0059088F" w:rsidP="003C1E78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Номер</w:t>
            </w:r>
          </w:p>
        </w:tc>
        <w:tc>
          <w:tcPr>
            <w:tcW w:w="640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9088F" w:rsidRPr="00C84503" w:rsidRDefault="0059088F" w:rsidP="003C1E78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Источник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Правильный</w:t>
            </w:r>
            <w:r w:rsidRPr="00C84503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C84503">
              <w:rPr>
                <w:i/>
                <w:sz w:val="16"/>
                <w:szCs w:val="16"/>
              </w:rPr>
              <w:t>ответ</w:t>
            </w:r>
          </w:p>
        </w:tc>
      </w:tr>
      <w:tr w:rsidR="0059088F" w:rsidRPr="00C84503" w:rsidTr="003C1E78">
        <w:tc>
          <w:tcPr>
            <w:tcW w:w="146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fr-CH"/>
              </w:rPr>
              <w:t>110 01.0-01</w:t>
            </w:r>
          </w:p>
        </w:tc>
        <w:tc>
          <w:tcPr>
            <w:tcW w:w="6402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Соглашение</w:t>
            </w:r>
          </w:p>
        </w:tc>
        <w:tc>
          <w:tcPr>
            <w:tcW w:w="163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3C1E78"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Каким сокращением принято обозначать Европейское соглашение о</w:t>
            </w:r>
            <w:r w:rsidRPr="00C84503">
              <w:rPr>
                <w:lang w:val="en-US"/>
              </w:rPr>
              <w:t> </w:t>
            </w:r>
            <w:r w:rsidRPr="00C84503">
              <w:t>международной перевозке опасных грузов по внутренним водным путям?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8D7AA4">
            <w:pPr>
              <w:spacing w:before="60" w:after="60" w:line="220" w:lineRule="atLeast"/>
            </w:pPr>
            <w:r w:rsidRPr="00C84503">
              <w:rPr>
                <w:szCs w:val="24"/>
              </w:rPr>
              <w:t>A</w:t>
            </w:r>
            <w:r w:rsidRPr="00C84503">
              <w:rPr>
                <w:szCs w:val="24"/>
              </w:rPr>
              <w:tab/>
            </w:r>
            <w:r w:rsidR="008D7AA4">
              <w:t>МСПОГ</w:t>
            </w:r>
            <w:r w:rsidRPr="00C84503">
              <w:t>.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ВОПОГ.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ДОПОГ.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МПОГ.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8D7AA4">
              <w:t>110 01.0-02</w:t>
            </w:r>
          </w:p>
        </w:tc>
        <w:tc>
          <w:tcPr>
            <w:tcW w:w="6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ins w:id="3" w:author="Yuri Boichuk" w:date="2018-11-27T16:31:00Z">
              <w:r w:rsidRPr="005A7738">
                <w:t>Пункт 1 статьи 1 ВОПОГ</w:t>
              </w:r>
            </w:ins>
            <w:del w:id="4" w:author="Yuri Boichuk" w:date="2018-11-27T16:31:00Z">
              <w:r w:rsidRPr="00C84503" w:rsidDel="005A7738">
                <w:delText>1.1.2.1</w:delText>
              </w:r>
            </w:del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8D7AA4" w:rsidRDefault="0059088F" w:rsidP="003C1E78">
            <w:pPr>
              <w:spacing w:before="60" w:after="60" w:line="220" w:lineRule="atLeast"/>
              <w:jc w:val="center"/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3C1E78"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Что регулируется посредством ВОПОГ?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А</w:t>
            </w:r>
            <w:r w:rsidRPr="00C84503">
              <w:tab/>
              <w:t>Перевозка всех видов грузов судами.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В</w:t>
            </w:r>
            <w:r w:rsidRPr="00C84503">
              <w:tab/>
              <w:t>Перевозка по внутренним водным путям таких опасных грузов, железнодорожная и автомобильная перевозка которых запрещена.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С</w:t>
            </w:r>
            <w:r w:rsidRPr="00C84503">
              <w:tab/>
              <w:t>Перевозка опасных грузов только танкерами по внутренним водным путям.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rPr>
                <w:lang w:val="en-US"/>
              </w:rPr>
              <w:t>D</w:t>
            </w:r>
            <w:r w:rsidRPr="00C84503">
              <w:tab/>
              <w:t xml:space="preserve">Условия, в соответствии с которыми опасные грузы могут перевозиться </w:t>
            </w:r>
            <w:ins w:id="5" w:author="Yuri Boichuk" w:date="2018-11-27T16:32:00Z">
              <w:r>
                <w:t xml:space="preserve">судами </w:t>
              </w:r>
            </w:ins>
            <w:r w:rsidRPr="00C84503">
              <w:t>по внутренним водным путям.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fr-CH"/>
              </w:rPr>
              <w:t>110 01.0-03</w:t>
            </w:r>
          </w:p>
        </w:tc>
        <w:tc>
          <w:tcPr>
            <w:tcW w:w="6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2.1.1.1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3C1E78"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Где в ВОПОГ </w:t>
            </w:r>
            <w:del w:id="6" w:author="Yuri Boichuk" w:date="2018-11-27T16:34:00Z">
              <w:r w:rsidRPr="00C84503" w:rsidDel="005A7738">
                <w:delText xml:space="preserve">содержится перечень классов </w:delText>
              </w:r>
            </w:del>
            <w:ins w:id="7" w:author="Yuri Boichuk" w:date="2018-11-27T16:34:00Z">
              <w:r>
                <w:t xml:space="preserve">перечислены классы </w:t>
              </w:r>
            </w:ins>
            <w:r w:rsidRPr="00C84503">
              <w:t>опасных грузов?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А</w:t>
            </w:r>
            <w:r w:rsidRPr="00C84503">
              <w:tab/>
              <w:t xml:space="preserve">В </w:t>
            </w:r>
            <w:ins w:id="8" w:author="Yuri Boichuk" w:date="2018-11-27T16:35:00Z">
              <w:r w:rsidRPr="00C84503">
                <w:t xml:space="preserve">подразделе </w:t>
              </w:r>
              <w:r>
                <w:t>5.2.2.2</w:t>
              </w:r>
            </w:ins>
            <w:del w:id="9" w:author="Yuri Boichuk" w:date="2018-11-27T16:35:00Z">
              <w:r w:rsidRPr="00C84503" w:rsidDel="005A7738">
                <w:delText>главе 4.1.</w:delText>
              </w:r>
            </w:del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В</w:t>
            </w:r>
            <w:r w:rsidRPr="00C84503">
              <w:tab/>
            </w:r>
            <w:proofErr w:type="spellStart"/>
            <w:r w:rsidRPr="00C84503">
              <w:t>В</w:t>
            </w:r>
            <w:proofErr w:type="spellEnd"/>
            <w:r w:rsidRPr="00C84503">
              <w:t xml:space="preserve"> разделе 3.1.1.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С</w:t>
            </w:r>
            <w:r w:rsidRPr="00C84503">
              <w:tab/>
              <w:t>В подразделе 1.1.1.1.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В подразделе 2.1.1.1.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fr-CH"/>
              </w:rPr>
              <w:t>110 01.0-04</w:t>
            </w:r>
          </w:p>
        </w:tc>
        <w:tc>
          <w:tcPr>
            <w:tcW w:w="6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3.2.1</w:t>
            </w:r>
            <w:del w:id="10" w:author="Yuri Boichuk" w:date="2018-11-27T16:35:00Z">
              <w:r w:rsidRPr="00C84503" w:rsidDel="005A7738">
                <w:delText>, 3.2.3</w:delText>
              </w:r>
            </w:del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C1E78"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Где в ВОПОГ можно </w:t>
            </w:r>
            <w:del w:id="11" w:author="Yuri Boichuk" w:date="2018-11-27T16:37:00Z">
              <w:r w:rsidRPr="00C84503" w:rsidDel="005A7738">
                <w:delText>получить информацию о том</w:delText>
              </w:r>
            </w:del>
            <w:ins w:id="12" w:author="Yuri Boichuk" w:date="2018-11-27T16:37:00Z">
              <w:r>
                <w:t>проверить</w:t>
              </w:r>
            </w:ins>
            <w:r w:rsidRPr="00C84503">
              <w:t>, какие вещества допускаются к перевозке танкерами?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А</w:t>
            </w:r>
            <w:r w:rsidRPr="00C84503">
              <w:tab/>
              <w:t>В таблицах А и С главы 3.2.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>
            <w:pPr>
              <w:spacing w:before="60" w:after="60" w:line="220" w:lineRule="atLeast"/>
            </w:pPr>
            <w:r w:rsidRPr="00C84503">
              <w:t>В</w:t>
            </w:r>
            <w:r w:rsidRPr="00C84503">
              <w:tab/>
            </w:r>
            <w:del w:id="13" w:author="Yuri Boichuk" w:date="2018-11-27T16:38:00Z">
              <w:r w:rsidRPr="00C84503" w:rsidDel="005A7738">
                <w:delText>В судовом свидетельстве</w:delText>
              </w:r>
            </w:del>
            <w:proofErr w:type="spellStart"/>
            <w:ins w:id="14" w:author="Yuri Boichuk" w:date="2018-11-27T16:38:00Z">
              <w:r>
                <w:t>В</w:t>
              </w:r>
              <w:proofErr w:type="spellEnd"/>
              <w:r>
                <w:t xml:space="preserve"> г</w:t>
              </w:r>
              <w:r w:rsidRPr="005A7738">
                <w:t>лав</w:t>
              </w:r>
            </w:ins>
            <w:ins w:id="15" w:author="Ekaterina Salynskaya" w:date="2018-12-10T16:22:00Z">
              <w:r w:rsidR="00750034">
                <w:t>е</w:t>
              </w:r>
            </w:ins>
            <w:ins w:id="16" w:author="Yuri Boichuk" w:date="2018-11-27T16:38:00Z">
              <w:r w:rsidRPr="005A7738">
                <w:t xml:space="preserve"> 7.2</w:t>
              </w:r>
            </w:ins>
            <w:ins w:id="17" w:author="Yuri Boichuk" w:date="2018-11-27T16:39:00Z">
              <w:r>
                <w:t>, Т</w:t>
              </w:r>
            </w:ins>
            <w:ins w:id="18" w:author="Yuri Boichuk" w:date="2018-11-27T16:38:00Z">
              <w:r w:rsidRPr="005A7738">
                <w:t>анкер</w:t>
              </w:r>
            </w:ins>
            <w:ins w:id="19" w:author="Yuri Boichuk" w:date="2018-11-27T16:39:00Z">
              <w:r>
                <w:t>ы</w:t>
              </w:r>
            </w:ins>
            <w:r w:rsidRPr="00C84503">
              <w:t>.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С</w:t>
            </w:r>
            <w:r w:rsidRPr="00C84503">
              <w:tab/>
              <w:t>В таблице В раздела 3.2.2.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en-US"/>
              </w:rPr>
              <w:t>D</w:t>
            </w:r>
            <w:r w:rsidRPr="00C84503">
              <w:tab/>
              <w:t>В определениях, содержащихся в разделе 1.2.1.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</w:pPr>
            <w:r w:rsidRPr="00C84503">
              <w:rPr>
                <w:lang w:val="fr-CH"/>
              </w:rPr>
              <w:lastRenderedPageBreak/>
              <w:t>110 01.0-05</w:t>
            </w:r>
          </w:p>
        </w:tc>
        <w:tc>
          <w:tcPr>
            <w:tcW w:w="6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</w:pPr>
            <w:r w:rsidRPr="00C84503">
              <w:t>8.1.2.1</w:t>
            </w:r>
            <w:ins w:id="20" w:author="Yuri Boichuk" w:date="2018-11-27T16:40:00Z">
              <w:r>
                <w:t xml:space="preserve"> </w:t>
              </w:r>
            </w:ins>
            <w:ins w:id="21" w:author="Yuri Boichuk" w:date="2018-11-27T16:39:00Z">
              <w:r w:rsidRPr="004F55CE">
                <w:t>d), 8.1.2.1 h)</w:t>
              </w:r>
            </w:ins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C1E78"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Какие правила должны находиться на борту судна при перевозке опасных грузов в соответствии с ВОПОГ?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А</w:t>
            </w:r>
            <w:r w:rsidRPr="00C84503">
              <w:tab/>
            </w:r>
            <w:ins w:id="22" w:author="Yuri Boichuk" w:date="2018-11-27T16:40:00Z">
              <w:r w:rsidRPr="004F55CE">
                <w:t xml:space="preserve">В нынешнем варианте </w:t>
              </w:r>
            </w:ins>
            <w:r w:rsidRPr="00C84503">
              <w:t>ВОПОГ</w:t>
            </w:r>
            <w:ins w:id="23" w:author="Yuri Boichuk" w:date="2018-11-27T16:40:00Z">
              <w:r w:rsidRPr="004F55CE">
                <w:t xml:space="preserve"> и </w:t>
              </w:r>
            </w:ins>
            <w:ins w:id="24" w:author="Yuri Boichuk" w:date="2018-11-27T16:41:00Z">
              <w:r>
                <w:t>действующ</w:t>
              </w:r>
            </w:ins>
            <w:ins w:id="25" w:author="Yuri Boichuk" w:date="2018-11-27T16:42:00Z">
              <w:r>
                <w:t>их</w:t>
              </w:r>
            </w:ins>
            <w:ins w:id="26" w:author="Yuri Boichuk" w:date="2018-11-27T16:41:00Z">
              <w:r>
                <w:t xml:space="preserve"> </w:t>
              </w:r>
            </w:ins>
            <w:ins w:id="27" w:author="Yuri Boichuk" w:date="2018-11-27T16:40:00Z">
              <w:r w:rsidRPr="004F55CE">
                <w:t>многосторонних соглашени</w:t>
              </w:r>
            </w:ins>
            <w:ins w:id="28" w:author="Yuri Boichuk" w:date="2018-11-27T16:42:00Z">
              <w:r>
                <w:t>ях</w:t>
              </w:r>
            </w:ins>
            <w:r w:rsidRPr="00C84503">
              <w:t>.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В</w:t>
            </w:r>
            <w:r w:rsidRPr="00C84503">
              <w:tab/>
              <w:t>Только часть 7 ВОПОГ и письменные инструкции.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С</w:t>
            </w:r>
            <w:r w:rsidRPr="00C84503">
              <w:tab/>
              <w:t>Только часть 7 ВОПОГ.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ВОПОГ и, если груз перевозился по железной дороге или на грузовике, ДОПОГ.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fr-CH"/>
              </w:rPr>
              <w:t>110 01.0-06</w:t>
            </w:r>
          </w:p>
        </w:tc>
        <w:tc>
          <w:tcPr>
            <w:tcW w:w="6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</w:pPr>
            <w:r w:rsidRPr="00C84503">
              <w:t>7.1.3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3C1E78"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del w:id="29" w:author="Yuri Boichuk" w:date="2018-11-27T16:43:00Z">
              <w:r w:rsidRPr="00C84503" w:rsidDel="004F55CE">
                <w:delText xml:space="preserve">При перевозке опасных грузов сухогрузными судами применяются общие служебные предписания. </w:delText>
              </w:r>
            </w:del>
            <w:r w:rsidRPr="00C84503">
              <w:t xml:space="preserve">Где в ВОПОГ содержатся </w:t>
            </w:r>
            <w:del w:id="30" w:author="Yuri Boichuk" w:date="2018-11-27T16:44:00Z">
              <w:r w:rsidRPr="00C84503" w:rsidDel="004F55CE">
                <w:delText xml:space="preserve">эти </w:delText>
              </w:r>
            </w:del>
            <w:ins w:id="31" w:author="Yuri Boichuk" w:date="2018-11-27T16:45:00Z">
              <w:r>
                <w:t xml:space="preserve">служебные </w:t>
              </w:r>
            </w:ins>
            <w:r w:rsidRPr="00C84503">
              <w:t>предписания</w:t>
            </w:r>
            <w:ins w:id="32" w:author="Yuri Boichuk" w:date="2018-11-27T16:44:00Z">
              <w:r w:rsidRPr="004F55CE">
                <w:t xml:space="preserve">, которые </w:t>
              </w:r>
            </w:ins>
            <w:ins w:id="33" w:author="Yuri Boichuk" w:date="2018-11-27T16:45:00Z">
              <w:r>
                <w:t xml:space="preserve">применяются </w:t>
              </w:r>
            </w:ins>
            <w:ins w:id="34" w:author="Yuri Boichuk" w:date="2018-11-27T16:46:00Z">
              <w:r>
                <w:t xml:space="preserve">при </w:t>
              </w:r>
            </w:ins>
            <w:ins w:id="35" w:author="Yuri Boichuk" w:date="2018-11-27T16:44:00Z">
              <w:r w:rsidRPr="004F55CE">
                <w:t>перевозк</w:t>
              </w:r>
            </w:ins>
            <w:ins w:id="36" w:author="Yuri Boichuk" w:date="2018-11-27T16:46:00Z">
              <w:r>
                <w:t>е</w:t>
              </w:r>
            </w:ins>
            <w:ins w:id="37" w:author="Yuri Boichuk" w:date="2018-11-27T16:44:00Z">
              <w:r w:rsidRPr="004F55CE">
                <w:t xml:space="preserve"> опасных грузов сухогрузными судами</w:t>
              </w:r>
            </w:ins>
            <w:r w:rsidRPr="00C84503">
              <w:t>?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А</w:t>
            </w:r>
            <w:r w:rsidRPr="00C84503">
              <w:tab/>
              <w:t>В разделах 2.1.1</w:t>
            </w:r>
            <w:r w:rsidRPr="00C84503">
              <w:rPr>
                <w:lang w:val="en-US"/>
              </w:rPr>
              <w:t>−</w:t>
            </w:r>
            <w:r w:rsidRPr="00C84503">
              <w:t>2.1.4.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В</w:t>
            </w:r>
            <w:r w:rsidRPr="00C84503">
              <w:tab/>
            </w:r>
            <w:proofErr w:type="spellStart"/>
            <w:r w:rsidRPr="00C84503">
              <w:t>В</w:t>
            </w:r>
            <w:proofErr w:type="spellEnd"/>
            <w:r w:rsidRPr="00C84503">
              <w:t xml:space="preserve"> подразделах 7.1.3.1</w:t>
            </w:r>
            <w:r w:rsidRPr="00C84503">
              <w:rPr>
                <w:lang w:val="en-US"/>
              </w:rPr>
              <w:t>−</w:t>
            </w:r>
            <w:r w:rsidRPr="00C84503">
              <w:t>7.1.3.99.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С</w:t>
            </w:r>
            <w:r w:rsidRPr="00C84503">
              <w:tab/>
              <w:t>В подразделах 2.2.43.1</w:t>
            </w:r>
            <w:r w:rsidRPr="00C84503">
              <w:rPr>
                <w:lang w:val="en-US"/>
              </w:rPr>
              <w:t>−</w:t>
            </w:r>
            <w:r w:rsidRPr="00C84503">
              <w:t>2.2.43.3.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В подразделах 7.2.3.1</w:t>
            </w:r>
            <w:r w:rsidRPr="00C84503">
              <w:rPr>
                <w:lang w:val="en-US"/>
              </w:rPr>
              <w:t>−</w:t>
            </w:r>
            <w:r w:rsidRPr="00C84503">
              <w:t>7.2.3.99.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lang w:val="fr-CH"/>
              </w:rPr>
            </w:pPr>
            <w:r w:rsidRPr="00C84503">
              <w:rPr>
                <w:lang w:val="fr-CH"/>
              </w:rPr>
              <w:t>110 01.0-07</w:t>
            </w:r>
          </w:p>
        </w:tc>
        <w:tc>
          <w:tcPr>
            <w:tcW w:w="6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7.2.3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3C1E78"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del w:id="38" w:author="Yuri Boichuk" w:date="2018-11-27T16:47:00Z">
              <w:r w:rsidRPr="00C84503" w:rsidDel="000755E1">
                <w:delText xml:space="preserve">При перевозке опасных грузов танкерами применяются общие служебные предписания. </w:delText>
              </w:r>
            </w:del>
            <w:r w:rsidRPr="00C84503">
              <w:t xml:space="preserve">Где в ВОПОГ содержатся </w:t>
            </w:r>
            <w:del w:id="39" w:author="Yuri Boichuk" w:date="2018-11-27T16:48:00Z">
              <w:r w:rsidRPr="00C84503" w:rsidDel="000755E1">
                <w:delText xml:space="preserve">эти </w:delText>
              </w:r>
            </w:del>
            <w:ins w:id="40" w:author="Yuri Boichuk" w:date="2018-11-27T16:45:00Z">
              <w:r>
                <w:t xml:space="preserve">служебные </w:t>
              </w:r>
            </w:ins>
            <w:r w:rsidRPr="00C84503">
              <w:t>предписания</w:t>
            </w:r>
            <w:ins w:id="41" w:author="Yuri Boichuk" w:date="2018-11-27T16:48:00Z">
              <w:r w:rsidRPr="004F55CE">
                <w:t xml:space="preserve">, которые </w:t>
              </w:r>
              <w:r>
                <w:t xml:space="preserve">применяются при </w:t>
              </w:r>
              <w:r w:rsidRPr="004F55CE">
                <w:t>перевозк</w:t>
              </w:r>
              <w:r>
                <w:t>е</w:t>
              </w:r>
              <w:r w:rsidRPr="004F55CE">
                <w:t xml:space="preserve"> опасных грузов</w:t>
              </w:r>
              <w:r>
                <w:t xml:space="preserve"> танкерами</w:t>
              </w:r>
            </w:ins>
            <w:r w:rsidRPr="00C84503">
              <w:t>?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А</w:t>
            </w:r>
            <w:r w:rsidRPr="00C84503">
              <w:tab/>
              <w:t>В разделах 2.1.1</w:t>
            </w:r>
            <w:r w:rsidRPr="00C84503">
              <w:rPr>
                <w:lang w:val="en-US"/>
              </w:rPr>
              <w:t>−</w:t>
            </w:r>
            <w:r w:rsidRPr="00C84503">
              <w:t>2.1.4.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В</w:t>
            </w:r>
            <w:r w:rsidRPr="00C84503">
              <w:tab/>
            </w:r>
            <w:proofErr w:type="spellStart"/>
            <w:r w:rsidRPr="00C84503">
              <w:t>В</w:t>
            </w:r>
            <w:proofErr w:type="spellEnd"/>
            <w:r w:rsidRPr="00C84503">
              <w:t xml:space="preserve"> подразделах 7.1.3.1</w:t>
            </w:r>
            <w:r w:rsidRPr="00C84503">
              <w:rPr>
                <w:lang w:val="en-US"/>
              </w:rPr>
              <w:t>−</w:t>
            </w:r>
            <w:r w:rsidRPr="00C84503">
              <w:t>7.1.3.99.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С</w:t>
            </w:r>
            <w:r w:rsidRPr="00C84503">
              <w:tab/>
              <w:t>В подразделах 2.2.43.1</w:t>
            </w:r>
            <w:r w:rsidRPr="00C84503">
              <w:rPr>
                <w:lang w:val="en-US"/>
              </w:rPr>
              <w:t>−</w:t>
            </w:r>
            <w:r w:rsidRPr="00C84503">
              <w:t>2.2.43.3.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В подразделах 7.2.3.1</w:t>
            </w:r>
            <w:r w:rsidRPr="00C84503">
              <w:rPr>
                <w:lang w:val="en-US"/>
              </w:rPr>
              <w:t>−</w:t>
            </w:r>
            <w:r w:rsidRPr="00C84503">
              <w:t>7.2.3.99.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fr-CH"/>
              </w:rPr>
              <w:t>110 01.0-08</w:t>
            </w:r>
          </w:p>
        </w:tc>
        <w:tc>
          <w:tcPr>
            <w:tcW w:w="6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Исключен (07.06.2005).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</w:pPr>
            <w:r w:rsidRPr="00C84503">
              <w:rPr>
                <w:lang w:val="fr-CH"/>
              </w:rPr>
              <w:lastRenderedPageBreak/>
              <w:t>110 01.0-09</w:t>
            </w:r>
          </w:p>
        </w:tc>
        <w:tc>
          <w:tcPr>
            <w:tcW w:w="6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</w:pPr>
            <w:r w:rsidRPr="00C84503">
              <w:t>8.2.1, 8.6.2, 7.1.3.15, 7.2.3.15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3C1E78"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Кто в ВОПОГ </w:t>
            </w:r>
            <w:del w:id="42" w:author="Yuri Boichuk" w:date="2018-11-27T16:49:00Z">
              <w:r w:rsidRPr="00C84503" w:rsidDel="00F308C0">
                <w:delText xml:space="preserve">подразумевается под термином </w:delText>
              </w:r>
            </w:del>
            <w:ins w:id="43" w:author="Yuri Boichuk" w:date="2018-11-27T16:49:00Z">
              <w:r>
                <w:t xml:space="preserve">является </w:t>
              </w:r>
            </w:ins>
            <w:r w:rsidR="00A01400">
              <w:t>«</w:t>
            </w:r>
            <w:r w:rsidRPr="00C84503">
              <w:t>эксперт</w:t>
            </w:r>
            <w:ins w:id="44" w:author="Yuri Boichuk" w:date="2018-11-27T16:50:00Z">
              <w:r>
                <w:t>ом</w:t>
              </w:r>
            </w:ins>
            <w:r w:rsidR="00A01400">
              <w:t>»</w:t>
            </w:r>
            <w:r w:rsidRPr="00C84503">
              <w:t>?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 xml:space="preserve">Консультант грузоотправителя по вопросам безопасности. </w:t>
            </w:r>
            <w:del w:id="45" w:author="Yuri Boichuk" w:date="2018-11-27T16:50:00Z">
              <w:r w:rsidRPr="00C84503" w:rsidDel="00F308C0">
                <w:delText>Так как он лучше других знает перевозимый продукт, он считается экспертом в соответствии с требованиями ВОПОГ.</w:delText>
              </w:r>
            </w:del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Сотрудники водной полиции, которые в силу выполняемых ими задач являются экспертами в соответствии с требованиями ВОПОГ.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Лицо, которое обладает специальными знаниями в области ВОПОГ и которое может подтвердить владение такими знаниями с помощью свидетельства, выданного компетентным органом.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 xml:space="preserve">Каждый владелец удостоверения судоводителя, который в силу своей профессиональной подготовки и </w:t>
            </w:r>
            <w:r w:rsidRPr="00C84503">
              <w:rPr>
                <w:szCs w:val="24"/>
              </w:rPr>
              <w:t>своих</w:t>
            </w:r>
            <w:r w:rsidRPr="00C84503">
              <w:t xml:space="preserve"> общих знаний является экспертом в соответствии с требованиями ВОПОГ.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fr-CH"/>
              </w:rPr>
              <w:t>110 01.0-10</w:t>
            </w:r>
          </w:p>
        </w:tc>
        <w:tc>
          <w:tcPr>
            <w:tcW w:w="6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8.6</w:t>
            </w:r>
            <w:r w:rsidRPr="00C84503">
              <w:rPr>
                <w:szCs w:val="24"/>
              </w:rPr>
              <w:t>.</w:t>
            </w:r>
            <w:r w:rsidRPr="00C84503">
              <w:t>1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3C1E78"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В какой части ВОПОГ содержатся образцы свидетельства о допущении и временного свидетельства о допущении?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В части 1.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В части 2.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В части 8.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В части 9.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fr-CH"/>
              </w:rPr>
              <w:t>110 01.0-11</w:t>
            </w:r>
          </w:p>
        </w:tc>
        <w:tc>
          <w:tcPr>
            <w:tcW w:w="6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</w:pPr>
            <w:r w:rsidRPr="00C84503">
              <w:t>8.2.1.2, 7.1.3.15, 7.2.3.15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3C1E78"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Кто является экспертом </w:t>
            </w:r>
            <w:del w:id="46" w:author="Yuri Boichuk" w:date="2018-11-27T16:52:00Z">
              <w:r w:rsidRPr="00C84503" w:rsidDel="00F308C0">
                <w:delText xml:space="preserve">в области ВОПОГ </w:delText>
              </w:r>
            </w:del>
            <w:r w:rsidRPr="00C84503">
              <w:t>в соответствии с требованиями подраздела 8.2.1.2</w:t>
            </w:r>
            <w:ins w:id="47" w:author="Yuri Boichuk" w:date="2018-11-27T16:52:00Z">
              <w:r>
                <w:t xml:space="preserve"> ВОПОГ</w:t>
              </w:r>
            </w:ins>
            <w:r w:rsidRPr="00C84503">
              <w:t>?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Каждый судоводитель.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Владелец удостоверения судоводителя.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Лицо, которое может подтвердить свои специальные знания в области ВОПОГ с помощью свидетельства, выданного компетентным органом.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Начальник перевалочного пункта.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</w:pPr>
            <w:r w:rsidRPr="00C84503">
              <w:rPr>
                <w:lang w:val="fr-CH"/>
              </w:rPr>
              <w:lastRenderedPageBreak/>
              <w:t>110 01.0-12</w:t>
            </w:r>
          </w:p>
        </w:tc>
        <w:tc>
          <w:tcPr>
            <w:tcW w:w="6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8.2.1.4, 8.2.2.8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3C1E78"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Каков срок действия свидетельства о владении специальными знаниями в области ВОПОГ?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1 год.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5 лет.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10 лет.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Неограниченный срок.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fr-CH"/>
              </w:rPr>
              <w:t>110 01.0-13</w:t>
            </w:r>
          </w:p>
        </w:tc>
        <w:tc>
          <w:tcPr>
            <w:tcW w:w="6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1.1.2.1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3C1E78"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Для чего служат предписания ВОПОГ?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В ВОПОГ содержатся исключительно правила защиты вод от загрязнения.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ВОПОГ должно лишь обеспечивать особую безопасность танкерных перевозок.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В ВОПОГ уточняются условия, в соответствии с которыми опасные грузы могут перевозиться по внутренним водным путям.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ВОПОГ нацелено на достижение особой безопасности перевозок опасных грузов автомобильным, железнодорожным или воздушным транспортом.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fr-CH"/>
              </w:rPr>
              <w:t>110 01.0-14</w:t>
            </w:r>
          </w:p>
        </w:tc>
        <w:tc>
          <w:tcPr>
            <w:tcW w:w="6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Часть 9, 9.3.3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C1E78"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Где в ВОПОГ содержатся правила постройки танкеров типа N?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F308C0" w:rsidRDefault="0059088F" w:rsidP="003C1E78">
            <w:pPr>
              <w:spacing w:before="60" w:after="60" w:line="220" w:lineRule="atLeast"/>
            </w:pPr>
            <w:r w:rsidRPr="00F308C0">
              <w:t>A</w:t>
            </w:r>
            <w:r w:rsidRPr="00F308C0">
              <w:tab/>
              <w:t>Часть 9, раздел 9.3.3.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F308C0" w:rsidRDefault="0059088F" w:rsidP="003C1E78">
            <w:pPr>
              <w:spacing w:before="60" w:after="60" w:line="220" w:lineRule="atLeast"/>
            </w:pPr>
            <w:r w:rsidRPr="00F308C0">
              <w:t>B</w:t>
            </w:r>
            <w:r w:rsidRPr="00F308C0">
              <w:tab/>
              <w:t>Часть 9, глава 9.1.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F308C0" w:rsidRDefault="0059088F" w:rsidP="003C1E78">
            <w:pPr>
              <w:spacing w:before="60" w:after="60" w:line="220" w:lineRule="atLeast"/>
            </w:pPr>
            <w:r w:rsidRPr="00F308C0">
              <w:t>C</w:t>
            </w:r>
            <w:r w:rsidRPr="00F308C0">
              <w:tab/>
              <w:t>Часть 9, глава 9.2.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F308C0" w:rsidRDefault="0059088F" w:rsidP="003C1E78">
            <w:pPr>
              <w:spacing w:before="60" w:after="60" w:line="220" w:lineRule="atLeast"/>
            </w:pPr>
            <w:r w:rsidRPr="00F308C0">
              <w:t>D</w:t>
            </w:r>
            <w:r w:rsidRPr="00F308C0">
              <w:tab/>
              <w:t>Часть 9, раздел 9.1.3.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fr-CH"/>
              </w:rPr>
              <w:t>110 01.0-15</w:t>
            </w:r>
          </w:p>
        </w:tc>
        <w:tc>
          <w:tcPr>
            <w:tcW w:w="6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  <w:rPr>
                <w:sz w:val="24"/>
                <w:szCs w:val="24"/>
              </w:rPr>
            </w:pPr>
            <w:r w:rsidRPr="00C84503">
              <w:t>Часть 9, 9.1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3C1E78">
        <w:tc>
          <w:tcPr>
            <w:tcW w:w="14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Где в ВОПОГ содержатся правила постройки сухогрузных судов?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F308C0" w:rsidRDefault="0059088F" w:rsidP="003C1E78">
            <w:pPr>
              <w:spacing w:before="60" w:after="60" w:line="220" w:lineRule="atLeast"/>
            </w:pPr>
            <w:r w:rsidRPr="00F308C0">
              <w:t>A</w:t>
            </w:r>
            <w:r w:rsidRPr="00F308C0">
              <w:tab/>
              <w:t>Часть 9, раздел 9.3.3.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F308C0" w:rsidRDefault="0059088F" w:rsidP="003C1E78">
            <w:pPr>
              <w:spacing w:before="60" w:after="60" w:line="220" w:lineRule="atLeast"/>
            </w:pPr>
            <w:r w:rsidRPr="00F308C0">
              <w:t>B</w:t>
            </w:r>
            <w:r w:rsidRPr="00F308C0">
              <w:tab/>
              <w:t>Часть 9, глава 9.1.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F308C0" w:rsidRDefault="0059088F" w:rsidP="003C1E78">
            <w:pPr>
              <w:spacing w:before="60" w:after="60" w:line="220" w:lineRule="atLeast"/>
            </w:pPr>
            <w:r w:rsidRPr="00F308C0">
              <w:t>C</w:t>
            </w:r>
            <w:r w:rsidRPr="00F308C0">
              <w:tab/>
              <w:t>Часть 9, глава 9.2.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2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F308C0" w:rsidRDefault="0059088F" w:rsidP="003C1E78">
            <w:pPr>
              <w:spacing w:before="60" w:after="60" w:line="220" w:lineRule="atLeast"/>
            </w:pPr>
            <w:r w:rsidRPr="00F308C0">
              <w:t>D</w:t>
            </w:r>
            <w:r w:rsidRPr="00F308C0">
              <w:tab/>
              <w:t>Часть 9, раздел 9.1.3.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</w:tbl>
    <w:p w:rsidR="0059088F" w:rsidRDefault="0059088F" w:rsidP="0059088F">
      <w:r>
        <w:br w:type="page"/>
      </w:r>
    </w:p>
    <w:tbl>
      <w:tblPr>
        <w:tblStyle w:val="TableGrid"/>
        <w:tblW w:w="0" w:type="auto"/>
        <w:tblInd w:w="136" w:type="dxa"/>
        <w:tblLook w:val="01E0" w:firstRow="1" w:lastRow="1" w:firstColumn="1" w:lastColumn="1" w:noHBand="0" w:noVBand="0"/>
      </w:tblPr>
      <w:tblGrid>
        <w:gridCol w:w="1465"/>
        <w:gridCol w:w="6401"/>
        <w:gridCol w:w="1636"/>
      </w:tblGrid>
      <w:tr w:rsidR="006370ED" w:rsidRPr="00C84503" w:rsidTr="00BA70C4">
        <w:trPr>
          <w:tblHeader/>
        </w:trPr>
        <w:tc>
          <w:tcPr>
            <w:tcW w:w="95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370ED" w:rsidRPr="00C84503" w:rsidRDefault="006370ED" w:rsidP="006370ED">
            <w:pPr>
              <w:spacing w:before="120" w:after="120" w:line="220" w:lineRule="atLeast"/>
              <w:rPr>
                <w:b/>
                <w:sz w:val="28"/>
                <w:szCs w:val="28"/>
              </w:rPr>
            </w:pPr>
            <w:r w:rsidRPr="00C84503">
              <w:lastRenderedPageBreak/>
              <w:br w:type="page"/>
            </w:r>
            <w:r w:rsidRPr="00C84503">
              <w:rPr>
                <w:b/>
                <w:sz w:val="28"/>
                <w:szCs w:val="28"/>
              </w:rPr>
              <w:t>Общие вопросы</w:t>
            </w:r>
          </w:p>
          <w:p w:rsidR="006370ED" w:rsidRPr="00C84503" w:rsidRDefault="006370ED" w:rsidP="006370ED">
            <w:pPr>
              <w:spacing w:before="120" w:after="120" w:line="220" w:lineRule="atLeast"/>
              <w:rPr>
                <w:b/>
              </w:rPr>
            </w:pPr>
            <w:r w:rsidRPr="00C84503">
              <w:rPr>
                <w:b/>
              </w:rPr>
              <w:t>Целевая тема 1: Общие сведения</w:t>
            </w:r>
          </w:p>
        </w:tc>
      </w:tr>
      <w:tr w:rsidR="006370ED" w:rsidRPr="00C84503" w:rsidTr="00BA70C4">
        <w:trPr>
          <w:tblHeader/>
        </w:trPr>
        <w:tc>
          <w:tcPr>
            <w:tcW w:w="146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6370ED" w:rsidRPr="00C84503" w:rsidRDefault="006370ED" w:rsidP="006370ED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Номер</w:t>
            </w:r>
          </w:p>
        </w:tc>
        <w:tc>
          <w:tcPr>
            <w:tcW w:w="640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6370ED" w:rsidRPr="00C84503" w:rsidRDefault="006370ED" w:rsidP="006370ED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Источник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6370ED" w:rsidRPr="00C84503" w:rsidRDefault="006370ED" w:rsidP="006370ED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Правильный</w:t>
            </w:r>
            <w:r w:rsidRPr="00C84503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C84503">
              <w:rPr>
                <w:i/>
                <w:sz w:val="16"/>
                <w:szCs w:val="16"/>
              </w:rPr>
              <w:t>ответ</w:t>
            </w:r>
          </w:p>
        </w:tc>
      </w:tr>
    </w:tbl>
    <w:tbl>
      <w:tblPr>
        <w:tblW w:w="9499" w:type="dxa"/>
        <w:tblInd w:w="140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6"/>
        <w:gridCol w:w="6411"/>
        <w:gridCol w:w="1632"/>
      </w:tblGrid>
      <w:tr w:rsidR="006370ED" w:rsidTr="001705E9">
        <w:trPr>
          <w:cantSplit/>
          <w:ins w:id="48" w:author="Yuri Boichuk" w:date="2018-12-03T15:18:00Z"/>
        </w:trPr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70ED" w:rsidRDefault="006370ED" w:rsidP="003B48D3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49" w:author="Yuri Boichuk" w:date="2018-12-03T15:18:00Z"/>
              </w:rPr>
            </w:pPr>
            <w:ins w:id="50" w:author="Yuri Boichuk" w:date="2018-12-03T15:18:00Z">
              <w:r>
                <w:rPr>
                  <w:lang w:val="ru-RU"/>
                </w:rPr>
                <w:t>110 01.0-16</w:t>
              </w:r>
            </w:ins>
          </w:p>
        </w:tc>
        <w:tc>
          <w:tcPr>
            <w:tcW w:w="6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70ED" w:rsidRDefault="006370ED" w:rsidP="003B48D3">
            <w:pPr>
              <w:pStyle w:val="Plattetekstinspringen31"/>
              <w:keepNext/>
              <w:keepLines/>
              <w:tabs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51" w:author="Yuri Boichuk" w:date="2018-12-03T15:18:00Z"/>
              </w:rPr>
            </w:pPr>
            <w:ins w:id="52" w:author="Yuri Boichuk" w:date="2018-12-03T15:18:00Z">
              <w:r>
                <w:rPr>
                  <w:lang w:val="ru-RU"/>
                </w:rPr>
                <w:t>Пункт 1 статьи 1 ВОПОГ</w:t>
              </w:r>
            </w:ins>
          </w:p>
        </w:tc>
        <w:tc>
          <w:tcPr>
            <w:tcW w:w="1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70ED" w:rsidRDefault="006370ED" w:rsidP="003B48D3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pacing w:before="40" w:after="120" w:line="220" w:lineRule="exact"/>
              <w:ind w:left="0" w:right="113" w:firstLine="0"/>
              <w:jc w:val="center"/>
              <w:rPr>
                <w:ins w:id="53" w:author="Yuri Boichuk" w:date="2018-12-03T15:18:00Z"/>
              </w:rPr>
            </w:pPr>
            <w:ins w:id="54" w:author="Yuri Boichuk" w:date="2018-12-03T15:18:00Z">
              <w:r>
                <w:rPr>
                  <w:lang w:val="ru-RU"/>
                </w:rPr>
                <w:t>В</w:t>
              </w:r>
            </w:ins>
          </w:p>
        </w:tc>
      </w:tr>
      <w:tr w:rsidR="001705E9" w:rsidRPr="001705E9" w:rsidTr="001705E9">
        <w:trPr>
          <w:cantSplit/>
          <w:ins w:id="55" w:author="Yuri Boichuk" w:date="2018-12-03T15:18:00Z"/>
        </w:trPr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Pr="001705E9" w:rsidRDefault="0059088F" w:rsidP="003C1E78">
            <w:pPr>
              <w:pStyle w:val="Plattetekstinspringen31"/>
              <w:tabs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56" w:author="Yuri Boichuk" w:date="2018-12-03T15:18:00Z"/>
                <w:color w:val="FFFFFF" w:themeColor="background1"/>
                <w:lang w:val="fr-FR"/>
              </w:rPr>
            </w:pPr>
          </w:p>
        </w:tc>
        <w:tc>
          <w:tcPr>
            <w:tcW w:w="6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Pr="001705E9" w:rsidRDefault="0059088F" w:rsidP="003C1E78">
            <w:pPr>
              <w:pStyle w:val="Plattetekstinspringen31"/>
              <w:tabs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57" w:author="Yuri Boichuk" w:date="2018-12-03T15:18:00Z"/>
                <w:color w:val="FFFFFF" w:themeColor="background1"/>
              </w:rPr>
            </w:pPr>
            <w:ins w:id="58" w:author="Yuri Boichuk" w:date="2018-12-03T15:18:00Z">
              <w:r w:rsidRPr="001705E9">
                <w:rPr>
                  <w:color w:val="FFFFFF" w:themeColor="background1"/>
                  <w:lang w:val="ru-RU"/>
                </w:rPr>
                <w:t>Что регулируется посредством ВОПОГ?</w:t>
              </w:r>
            </w:ins>
          </w:p>
          <w:p w:rsidR="0059088F" w:rsidRPr="001705E9" w:rsidRDefault="0059088F" w:rsidP="003C1E78">
            <w:pPr>
              <w:pStyle w:val="Plattetekstinspringen31"/>
              <w:tabs>
                <w:tab w:val="clear" w:pos="284"/>
              </w:tabs>
              <w:suppressAutoHyphens/>
              <w:spacing w:before="40" w:after="120" w:line="220" w:lineRule="exact"/>
              <w:ind w:left="481" w:right="113" w:hanging="481"/>
              <w:jc w:val="left"/>
              <w:rPr>
                <w:ins w:id="59" w:author="Yuri Boichuk" w:date="2018-12-03T15:18:00Z"/>
                <w:color w:val="FFFFFF" w:themeColor="background1"/>
              </w:rPr>
            </w:pPr>
            <w:ins w:id="60" w:author="Yuri Boichuk" w:date="2018-12-03T15:18:00Z">
              <w:r w:rsidRPr="001705E9">
                <w:rPr>
                  <w:color w:val="FFFFFF" w:themeColor="background1"/>
                  <w:lang w:val="ru-RU"/>
                </w:rPr>
                <w:t>A</w:t>
              </w:r>
              <w:r w:rsidRPr="001705E9">
                <w:rPr>
                  <w:color w:val="FFFFFF" w:themeColor="background1"/>
                  <w:lang w:val="ru-RU"/>
                </w:rPr>
                <w:tab/>
                <w:t>Перевозка всех видов грузов судами.</w:t>
              </w:r>
            </w:ins>
          </w:p>
          <w:p w:rsidR="0059088F" w:rsidRPr="001705E9" w:rsidRDefault="0059088F" w:rsidP="003C1E78">
            <w:pPr>
              <w:pStyle w:val="Plattetekstinspringen31"/>
              <w:tabs>
                <w:tab w:val="clear" w:pos="284"/>
              </w:tabs>
              <w:suppressAutoHyphens/>
              <w:spacing w:before="40" w:after="120" w:line="220" w:lineRule="exact"/>
              <w:ind w:left="481" w:right="113" w:hanging="481"/>
              <w:jc w:val="left"/>
              <w:rPr>
                <w:ins w:id="61" w:author="Yuri Boichuk" w:date="2018-12-03T15:18:00Z"/>
                <w:color w:val="FFFFFF" w:themeColor="background1"/>
              </w:rPr>
            </w:pPr>
            <w:ins w:id="62" w:author="Yuri Boichuk" w:date="2018-12-03T15:18:00Z">
              <w:r w:rsidRPr="001705E9">
                <w:rPr>
                  <w:color w:val="FFFFFF" w:themeColor="background1"/>
                  <w:lang w:val="ru-RU"/>
                </w:rPr>
                <w:t>В</w:t>
              </w:r>
              <w:r w:rsidRPr="001705E9">
                <w:rPr>
                  <w:color w:val="FFFFFF" w:themeColor="background1"/>
                  <w:lang w:val="ru-RU"/>
                </w:rPr>
                <w:tab/>
                <w:t>Опасные грузы, которые могут перевозиться судами внутреннего плавания, и соответствующие условия перевозки.</w:t>
              </w:r>
            </w:ins>
          </w:p>
          <w:p w:rsidR="0059088F" w:rsidRPr="001705E9" w:rsidRDefault="0059088F" w:rsidP="003C1E78">
            <w:pPr>
              <w:pStyle w:val="Plattetekstinspringen31"/>
              <w:tabs>
                <w:tab w:val="clear" w:pos="284"/>
              </w:tabs>
              <w:suppressAutoHyphens/>
              <w:spacing w:before="40" w:after="120" w:line="220" w:lineRule="exact"/>
              <w:ind w:left="481" w:right="113" w:hanging="481"/>
              <w:jc w:val="left"/>
              <w:rPr>
                <w:ins w:id="63" w:author="Yuri Boichuk" w:date="2018-12-03T15:18:00Z"/>
                <w:color w:val="FFFFFF" w:themeColor="background1"/>
              </w:rPr>
            </w:pPr>
            <w:ins w:id="64" w:author="Yuri Boichuk" w:date="2018-12-03T15:18:00Z">
              <w:r w:rsidRPr="001705E9">
                <w:rPr>
                  <w:color w:val="FFFFFF" w:themeColor="background1"/>
                  <w:lang w:val="ru-RU"/>
                </w:rPr>
                <w:t>С</w:t>
              </w:r>
              <w:r w:rsidRPr="001705E9">
                <w:rPr>
                  <w:color w:val="FFFFFF" w:themeColor="background1"/>
                  <w:lang w:val="ru-RU"/>
                </w:rPr>
                <w:tab/>
                <w:t>Перевозка по внутренним водным путям таких опасных грузов, железнодорожная и автомобильная перевозка которых запрещена.</w:t>
              </w:r>
            </w:ins>
          </w:p>
          <w:p w:rsidR="0059088F" w:rsidRPr="001705E9" w:rsidRDefault="0059088F" w:rsidP="003C1E78">
            <w:pPr>
              <w:pStyle w:val="Plattetekstinspringen31"/>
              <w:tabs>
                <w:tab w:val="clear" w:pos="284"/>
              </w:tabs>
              <w:suppressAutoHyphens/>
              <w:spacing w:before="40" w:after="120" w:line="220" w:lineRule="exact"/>
              <w:ind w:left="481" w:right="113" w:hanging="481"/>
              <w:jc w:val="left"/>
              <w:rPr>
                <w:ins w:id="65" w:author="Yuri Boichuk" w:date="2018-12-03T15:18:00Z"/>
                <w:color w:val="FFFFFF" w:themeColor="background1"/>
              </w:rPr>
            </w:pPr>
            <w:ins w:id="66" w:author="Yuri Boichuk" w:date="2018-12-03T15:18:00Z">
              <w:r w:rsidRPr="001705E9">
                <w:rPr>
                  <w:color w:val="FFFFFF" w:themeColor="background1"/>
                  <w:lang w:val="ru-RU"/>
                </w:rPr>
                <w:t>D</w:t>
              </w:r>
              <w:r w:rsidRPr="001705E9">
                <w:rPr>
                  <w:color w:val="FFFFFF" w:themeColor="background1"/>
                  <w:lang w:val="ru-RU"/>
                </w:rPr>
                <w:tab/>
                <w:t>Перевозка опасных грузов только танкерами по внутренним водным путям.</w:t>
              </w:r>
            </w:ins>
          </w:p>
        </w:tc>
        <w:tc>
          <w:tcPr>
            <w:tcW w:w="1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Pr="001705E9" w:rsidRDefault="0059088F" w:rsidP="003C1E78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pacing w:before="40" w:after="120" w:line="220" w:lineRule="exact"/>
              <w:ind w:left="0" w:right="113" w:firstLine="0"/>
              <w:jc w:val="center"/>
              <w:rPr>
                <w:ins w:id="67" w:author="Yuri Boichuk" w:date="2018-12-03T15:18:00Z"/>
                <w:color w:val="FFFFFF" w:themeColor="background1"/>
                <w:lang w:val="ru-RU"/>
                <w:rPrChange w:id="68" w:author="Yuri Boichuk" w:date="2018-12-03T15:18:00Z">
                  <w:rPr>
                    <w:ins w:id="69" w:author="Yuri Boichuk" w:date="2018-12-03T15:18:00Z"/>
                    <w:lang w:val="fr-FR"/>
                  </w:rPr>
                </w:rPrChange>
              </w:rPr>
            </w:pPr>
          </w:p>
        </w:tc>
      </w:tr>
      <w:tr w:rsidR="0059088F" w:rsidTr="001705E9">
        <w:trPr>
          <w:cantSplit/>
          <w:ins w:id="70" w:author="Yuri Boichuk" w:date="2018-12-03T15:18:00Z"/>
        </w:trPr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71" w:author="Yuri Boichuk" w:date="2018-12-03T15:18:00Z"/>
              </w:rPr>
            </w:pPr>
            <w:ins w:id="72" w:author="Yuri Boichuk" w:date="2018-12-03T15:18:00Z">
              <w:r>
                <w:rPr>
                  <w:lang w:val="ru-RU"/>
                </w:rPr>
                <w:t>110 01.0-17</w:t>
              </w:r>
            </w:ins>
          </w:p>
        </w:tc>
        <w:tc>
          <w:tcPr>
            <w:tcW w:w="6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73" w:author="Yuri Boichuk" w:date="2018-12-03T15:18:00Z"/>
              </w:rPr>
            </w:pPr>
            <w:ins w:id="74" w:author="Yuri Boichuk" w:date="2018-12-03T15:18:00Z">
              <w:r>
                <w:rPr>
                  <w:lang w:val="ru-RU"/>
                </w:rPr>
                <w:t>ВОПОГ</w:t>
              </w:r>
            </w:ins>
          </w:p>
        </w:tc>
        <w:tc>
          <w:tcPr>
            <w:tcW w:w="1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pacing w:before="40" w:after="120" w:line="220" w:lineRule="exact"/>
              <w:ind w:left="0" w:right="113" w:firstLine="0"/>
              <w:jc w:val="center"/>
              <w:rPr>
                <w:ins w:id="75" w:author="Yuri Boichuk" w:date="2018-12-03T15:18:00Z"/>
              </w:rPr>
            </w:pPr>
            <w:ins w:id="76" w:author="Yuri Boichuk" w:date="2018-12-03T15:18:00Z">
              <w:r>
                <w:rPr>
                  <w:lang w:val="ru-RU"/>
                </w:rPr>
                <w:t>В</w:t>
              </w:r>
            </w:ins>
          </w:p>
        </w:tc>
      </w:tr>
      <w:tr w:rsidR="0059088F" w:rsidTr="001705E9">
        <w:trPr>
          <w:cantSplit/>
          <w:ins w:id="77" w:author="Yuri Boichuk" w:date="2018-12-03T15:18:00Z"/>
        </w:trPr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78" w:author="Yuri Boichuk" w:date="2018-12-03T15:18:00Z"/>
                <w:lang w:val="fr-FR"/>
              </w:rPr>
            </w:pPr>
          </w:p>
        </w:tc>
        <w:tc>
          <w:tcPr>
            <w:tcW w:w="6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79" w:author="Yuri Boichuk" w:date="2018-12-03T15:18:00Z"/>
              </w:rPr>
            </w:pPr>
            <w:ins w:id="80" w:author="Yuri Boichuk" w:date="2018-12-03T15:18:00Z">
              <w:r>
                <w:rPr>
                  <w:lang w:val="ru-RU"/>
                </w:rPr>
                <w:t>Какими правилами устанавливаются условия перевозки опасных грузов по внутренним водным путям?</w:t>
              </w:r>
            </w:ins>
          </w:p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284"/>
              </w:tabs>
              <w:suppressAutoHyphens/>
              <w:spacing w:before="40" w:after="120" w:line="220" w:lineRule="exact"/>
              <w:ind w:left="481" w:right="113" w:hanging="481"/>
              <w:jc w:val="left"/>
              <w:rPr>
                <w:ins w:id="81" w:author="Yuri Boichuk" w:date="2018-12-03T15:18:00Z"/>
              </w:rPr>
            </w:pPr>
            <w:ins w:id="82" w:author="Yuri Boichuk" w:date="2018-12-03T15:18:00Z">
              <w:r>
                <w:rPr>
                  <w:lang w:val="ru-RU"/>
                </w:rPr>
                <w:t>A</w:t>
              </w:r>
              <w:r>
                <w:rPr>
                  <w:lang w:val="ru-RU"/>
                </w:rPr>
                <w:tab/>
                <w:t>МКМПОГ</w:t>
              </w:r>
            </w:ins>
          </w:p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284"/>
              </w:tabs>
              <w:suppressAutoHyphens/>
              <w:spacing w:before="40" w:after="120" w:line="220" w:lineRule="exact"/>
              <w:ind w:left="481" w:right="113" w:hanging="481"/>
              <w:jc w:val="left"/>
              <w:rPr>
                <w:ins w:id="83" w:author="Yuri Boichuk" w:date="2018-12-03T15:18:00Z"/>
              </w:rPr>
            </w:pPr>
            <w:ins w:id="84" w:author="Yuri Boichuk" w:date="2018-12-03T15:18:00Z">
              <w:r>
                <w:rPr>
                  <w:lang w:val="ru-RU"/>
                </w:rPr>
                <w:t>B</w:t>
              </w:r>
              <w:r>
                <w:rPr>
                  <w:lang w:val="ru-RU"/>
                </w:rPr>
                <w:tab/>
                <w:t>ВОПОГ</w:t>
              </w:r>
            </w:ins>
          </w:p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284"/>
              </w:tabs>
              <w:suppressAutoHyphens/>
              <w:spacing w:before="40" w:after="120" w:line="220" w:lineRule="exact"/>
              <w:ind w:left="481" w:right="113" w:hanging="481"/>
              <w:jc w:val="left"/>
              <w:rPr>
                <w:ins w:id="85" w:author="Yuri Boichuk" w:date="2018-12-03T15:18:00Z"/>
              </w:rPr>
            </w:pPr>
            <w:ins w:id="86" w:author="Yuri Boichuk" w:date="2018-12-03T15:18:00Z">
              <w:r>
                <w:rPr>
                  <w:lang w:val="ru-RU"/>
                </w:rPr>
                <w:t>C</w:t>
              </w:r>
              <w:r>
                <w:rPr>
                  <w:lang w:val="ru-RU"/>
                </w:rPr>
                <w:tab/>
                <w:t>ДОПОГ</w:t>
              </w:r>
            </w:ins>
          </w:p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284"/>
              </w:tabs>
              <w:suppressAutoHyphens/>
              <w:spacing w:before="40" w:after="120" w:line="220" w:lineRule="exact"/>
              <w:ind w:left="481" w:right="113" w:hanging="481"/>
              <w:jc w:val="left"/>
              <w:rPr>
                <w:ins w:id="87" w:author="Yuri Boichuk" w:date="2018-12-03T15:18:00Z"/>
              </w:rPr>
            </w:pPr>
            <w:ins w:id="88" w:author="Yuri Boichuk" w:date="2018-12-03T15:18:00Z">
              <w:r>
                <w:rPr>
                  <w:lang w:val="ru-RU"/>
                </w:rPr>
                <w:t>D</w:t>
              </w:r>
              <w:r>
                <w:rPr>
                  <w:lang w:val="ru-RU"/>
                </w:rPr>
                <w:tab/>
                <w:t>КОВВП</w:t>
              </w:r>
            </w:ins>
          </w:p>
        </w:tc>
        <w:tc>
          <w:tcPr>
            <w:tcW w:w="1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pacing w:before="40" w:after="120" w:line="220" w:lineRule="exact"/>
              <w:ind w:left="0" w:right="113" w:firstLine="0"/>
              <w:jc w:val="center"/>
              <w:rPr>
                <w:ins w:id="89" w:author="Yuri Boichuk" w:date="2018-12-03T15:18:00Z"/>
                <w:lang w:val="fr-FR"/>
              </w:rPr>
            </w:pPr>
          </w:p>
        </w:tc>
      </w:tr>
      <w:tr w:rsidR="0059088F" w:rsidTr="001705E9">
        <w:trPr>
          <w:cantSplit/>
          <w:ins w:id="90" w:author="Yuri Boichuk" w:date="2018-12-03T15:18:00Z"/>
        </w:trPr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Default="0059088F" w:rsidP="003C1E78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91" w:author="Yuri Boichuk" w:date="2018-12-03T15:18:00Z"/>
              </w:rPr>
            </w:pPr>
            <w:ins w:id="92" w:author="Yuri Boichuk" w:date="2018-12-03T15:18:00Z">
              <w:r>
                <w:rPr>
                  <w:lang w:val="ru-RU"/>
                </w:rPr>
                <w:t>110 01.0-18</w:t>
              </w:r>
            </w:ins>
          </w:p>
        </w:tc>
        <w:tc>
          <w:tcPr>
            <w:tcW w:w="6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93" w:author="Yuri Boichuk" w:date="2018-12-03T15:18:00Z"/>
              </w:rPr>
            </w:pPr>
            <w:ins w:id="94" w:author="Yuri Boichuk" w:date="2018-12-03T15:18:00Z">
              <w:r>
                <w:rPr>
                  <w:lang w:val="ru-RU"/>
                </w:rPr>
                <w:t>1.1.2.5</w:t>
              </w:r>
            </w:ins>
          </w:p>
        </w:tc>
        <w:tc>
          <w:tcPr>
            <w:tcW w:w="1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Default="0059088F" w:rsidP="003C1E78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pacing w:before="40" w:after="120" w:line="220" w:lineRule="exact"/>
              <w:ind w:left="0" w:right="113" w:firstLine="0"/>
              <w:jc w:val="center"/>
              <w:rPr>
                <w:ins w:id="95" w:author="Yuri Boichuk" w:date="2018-12-03T15:18:00Z"/>
              </w:rPr>
            </w:pPr>
            <w:ins w:id="96" w:author="Yuri Boichuk" w:date="2018-12-03T15:18:00Z">
              <w:r>
                <w:rPr>
                  <w:lang w:val="ru-RU"/>
                </w:rPr>
                <w:t>В</w:t>
              </w:r>
            </w:ins>
          </w:p>
        </w:tc>
      </w:tr>
      <w:tr w:rsidR="0059088F" w:rsidTr="001705E9">
        <w:trPr>
          <w:cantSplit/>
          <w:ins w:id="97" w:author="Yuri Boichuk" w:date="2018-12-03T15:18:00Z"/>
        </w:trPr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Default="0059088F" w:rsidP="003C1E78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98" w:author="Yuri Boichuk" w:date="2018-12-03T15:18:00Z"/>
                <w:lang w:val="fr-FR"/>
              </w:rPr>
            </w:pPr>
          </w:p>
        </w:tc>
        <w:tc>
          <w:tcPr>
            <w:tcW w:w="6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99" w:author="Yuri Boichuk" w:date="2018-12-03T15:18:00Z"/>
              </w:rPr>
            </w:pPr>
            <w:ins w:id="100" w:author="Yuri Boichuk" w:date="2018-12-03T15:18:00Z">
              <w:r>
                <w:rPr>
                  <w:lang w:val="ru-RU"/>
                </w:rPr>
                <w:t xml:space="preserve">На какой срок судно подпадает под действие положений ВОПОГ? </w:t>
              </w:r>
            </w:ins>
          </w:p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284"/>
              </w:tabs>
              <w:suppressAutoHyphens/>
              <w:spacing w:before="40" w:after="120" w:line="220" w:lineRule="exact"/>
              <w:ind w:left="481" w:right="113" w:hanging="481"/>
              <w:jc w:val="left"/>
              <w:rPr>
                <w:ins w:id="101" w:author="Yuri Boichuk" w:date="2018-12-03T15:18:00Z"/>
              </w:rPr>
            </w:pPr>
            <w:ins w:id="102" w:author="Yuri Boichuk" w:date="2018-12-03T15:18:00Z">
              <w:r>
                <w:rPr>
                  <w:lang w:val="ru-RU"/>
                </w:rPr>
                <w:t>A</w:t>
              </w:r>
              <w:r>
                <w:rPr>
                  <w:lang w:val="ru-RU"/>
                </w:rPr>
                <w:tab/>
                <w:t>До опорожнения судна.</w:t>
              </w:r>
            </w:ins>
          </w:p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284"/>
              </w:tabs>
              <w:suppressAutoHyphens/>
              <w:spacing w:before="40" w:after="120" w:line="220" w:lineRule="exact"/>
              <w:ind w:left="481" w:right="113" w:hanging="481"/>
              <w:jc w:val="left"/>
              <w:rPr>
                <w:ins w:id="103" w:author="Yuri Boichuk" w:date="2018-12-03T15:18:00Z"/>
              </w:rPr>
            </w:pPr>
            <w:ins w:id="104" w:author="Yuri Boichuk" w:date="2018-12-03T15:18:00Z">
              <w:r>
                <w:rPr>
                  <w:lang w:val="ru-RU"/>
                </w:rPr>
                <w:t>В</w:t>
              </w:r>
              <w:r>
                <w:rPr>
                  <w:lang w:val="ru-RU"/>
                </w:rPr>
                <w:tab/>
                <w:t xml:space="preserve">До тех пор, пока из грузовых танков, трюмов и емкостей на борту не будут удалены опасные грузы и </w:t>
              </w:r>
              <w:proofErr w:type="spellStart"/>
              <w:r>
                <w:rPr>
                  <w:lang w:val="ru-RU"/>
                </w:rPr>
                <w:t>газы</w:t>
              </w:r>
              <w:proofErr w:type="spellEnd"/>
              <w:r>
                <w:rPr>
                  <w:lang w:val="ru-RU"/>
                </w:rPr>
                <w:t>.</w:t>
              </w:r>
            </w:ins>
          </w:p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284"/>
              </w:tabs>
              <w:suppressAutoHyphens/>
              <w:spacing w:before="40" w:after="120" w:line="220" w:lineRule="exact"/>
              <w:ind w:left="481" w:right="113" w:hanging="481"/>
              <w:jc w:val="left"/>
              <w:rPr>
                <w:ins w:id="105" w:author="Yuri Boichuk" w:date="2018-12-03T15:18:00Z"/>
              </w:rPr>
            </w:pPr>
            <w:ins w:id="106" w:author="Yuri Boichuk" w:date="2018-12-03T15:18:00Z">
              <w:r>
                <w:rPr>
                  <w:lang w:val="ru-RU"/>
                </w:rPr>
                <w:t>С</w:t>
              </w:r>
              <w:r>
                <w:rPr>
                  <w:lang w:val="ru-RU"/>
                </w:rPr>
                <w:tab/>
                <w:t>До тех пор, пока судно пришвартовано в пункте разгрузки.</w:t>
              </w:r>
            </w:ins>
          </w:p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284"/>
              </w:tabs>
              <w:suppressAutoHyphens/>
              <w:spacing w:before="40" w:after="120" w:line="220" w:lineRule="exact"/>
              <w:ind w:left="481" w:right="113" w:hanging="481"/>
              <w:jc w:val="left"/>
              <w:rPr>
                <w:ins w:id="107" w:author="Yuri Boichuk" w:date="2018-12-03T15:18:00Z"/>
              </w:rPr>
            </w:pPr>
            <w:ins w:id="108" w:author="Yuri Boichuk" w:date="2018-12-03T15:18:00Z">
              <w:r>
                <w:rPr>
                  <w:lang w:val="ru-RU"/>
                </w:rPr>
                <w:t>D</w:t>
              </w:r>
              <w:r>
                <w:rPr>
                  <w:lang w:val="ru-RU"/>
                </w:rPr>
                <w:tab/>
                <w:t>До истечения срока действия свидетельства о допущении.</w:t>
              </w:r>
            </w:ins>
          </w:p>
        </w:tc>
        <w:tc>
          <w:tcPr>
            <w:tcW w:w="1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Pr="009E1D2D" w:rsidRDefault="0059088F" w:rsidP="003C1E78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pacing w:before="40" w:after="120" w:line="220" w:lineRule="exact"/>
              <w:ind w:left="0" w:right="113" w:firstLine="0"/>
              <w:jc w:val="center"/>
              <w:rPr>
                <w:ins w:id="109" w:author="Yuri Boichuk" w:date="2018-12-03T15:18:00Z"/>
                <w:lang w:val="ru-RU"/>
                <w:rPrChange w:id="110" w:author="Yuri Boichuk" w:date="2018-12-03T15:18:00Z">
                  <w:rPr>
                    <w:ins w:id="111" w:author="Yuri Boichuk" w:date="2018-12-03T15:18:00Z"/>
                    <w:lang w:val="fr-FR"/>
                  </w:rPr>
                </w:rPrChange>
              </w:rPr>
            </w:pPr>
          </w:p>
        </w:tc>
      </w:tr>
      <w:tr w:rsidR="0059088F" w:rsidTr="001705E9">
        <w:trPr>
          <w:cantSplit/>
          <w:ins w:id="112" w:author="Yuri Boichuk" w:date="2018-12-03T15:18:00Z"/>
        </w:trPr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Default="0059088F" w:rsidP="003C1E78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113" w:author="Yuri Boichuk" w:date="2018-12-03T15:18:00Z"/>
              </w:rPr>
            </w:pPr>
            <w:ins w:id="114" w:author="Yuri Boichuk" w:date="2018-12-03T15:18:00Z">
              <w:r>
                <w:rPr>
                  <w:lang w:val="ru-RU"/>
                </w:rPr>
                <w:t>110 01.0-19</w:t>
              </w:r>
            </w:ins>
          </w:p>
        </w:tc>
        <w:tc>
          <w:tcPr>
            <w:tcW w:w="6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115" w:author="Yuri Boichuk" w:date="2018-12-03T15:18:00Z"/>
              </w:rPr>
            </w:pPr>
            <w:ins w:id="116" w:author="Yuri Boichuk" w:date="2018-12-03T15:18:00Z">
              <w:r>
                <w:rPr>
                  <w:lang w:val="ru-RU"/>
                </w:rPr>
                <w:t>1.1.3.6</w:t>
              </w:r>
            </w:ins>
          </w:p>
        </w:tc>
        <w:tc>
          <w:tcPr>
            <w:tcW w:w="1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Default="0059088F" w:rsidP="003C1E78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pacing w:before="40" w:after="120" w:line="220" w:lineRule="exact"/>
              <w:ind w:left="0" w:right="113" w:firstLine="0"/>
              <w:jc w:val="center"/>
              <w:rPr>
                <w:ins w:id="117" w:author="Yuri Boichuk" w:date="2018-12-03T15:18:00Z"/>
              </w:rPr>
            </w:pPr>
            <w:ins w:id="118" w:author="Yuri Boichuk" w:date="2018-12-03T15:18:00Z">
              <w:r>
                <w:rPr>
                  <w:lang w:val="ru-RU"/>
                </w:rPr>
                <w:t>С</w:t>
              </w:r>
            </w:ins>
          </w:p>
        </w:tc>
      </w:tr>
      <w:tr w:rsidR="0059088F" w:rsidTr="001705E9">
        <w:trPr>
          <w:cantSplit/>
          <w:ins w:id="119" w:author="Yuri Boichuk" w:date="2018-12-03T15:18:00Z"/>
        </w:trPr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Default="0059088F" w:rsidP="003C1E78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120" w:author="Yuri Boichuk" w:date="2018-12-03T15:18:00Z"/>
                <w:lang w:val="fr-FR"/>
              </w:rPr>
            </w:pPr>
          </w:p>
        </w:tc>
        <w:tc>
          <w:tcPr>
            <w:tcW w:w="6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121" w:author="Yuri Boichuk" w:date="2018-12-03T15:18:00Z"/>
              </w:rPr>
            </w:pPr>
            <w:ins w:id="122" w:author="Yuri Boichuk" w:date="2018-12-03T15:18:00Z">
              <w:r>
                <w:rPr>
                  <w:lang w:val="ru-RU"/>
                </w:rPr>
                <w:t>На судне перевозится 2</w:t>
              </w:r>
            </w:ins>
            <w:ins w:id="123" w:author="Ekaterina Salynskaya" w:date="2018-12-10T16:27:00Z">
              <w:r w:rsidR="00B41970">
                <w:rPr>
                  <w:lang w:val="ru-RU"/>
                </w:rPr>
                <w:t xml:space="preserve"> </w:t>
              </w:r>
            </w:ins>
            <w:ins w:id="124" w:author="Yuri Boichuk" w:date="2018-12-03T15:18:00Z">
              <w:r>
                <w:rPr>
                  <w:lang w:val="ru-RU"/>
                </w:rPr>
                <w:t>750 кг опасных грузов класса 8, группа упаковки II, в упаковках. Регулируется ли такая перевозка всеми положениями ВОПОГ?</w:t>
              </w:r>
            </w:ins>
          </w:p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284"/>
              </w:tabs>
              <w:suppressAutoHyphens/>
              <w:spacing w:before="40" w:after="120" w:line="220" w:lineRule="exact"/>
              <w:ind w:left="481" w:right="113" w:hanging="481"/>
              <w:jc w:val="left"/>
              <w:rPr>
                <w:ins w:id="125" w:author="Yuri Boichuk" w:date="2018-12-03T15:18:00Z"/>
              </w:rPr>
            </w:pPr>
            <w:ins w:id="126" w:author="Yuri Boichuk" w:date="2018-12-03T15:18:00Z">
              <w:r>
                <w:rPr>
                  <w:lang w:val="ru-RU"/>
                </w:rPr>
                <w:t>A</w:t>
              </w:r>
              <w:r>
                <w:rPr>
                  <w:lang w:val="ru-RU"/>
                </w:rPr>
                <w:tab/>
                <w:t>Да, все положения ВОПОГ должны быть выполнены.</w:t>
              </w:r>
            </w:ins>
          </w:p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284"/>
              </w:tabs>
              <w:suppressAutoHyphens/>
              <w:spacing w:before="40" w:after="120" w:line="220" w:lineRule="exact"/>
              <w:ind w:left="481" w:right="113" w:hanging="481"/>
              <w:jc w:val="left"/>
              <w:rPr>
                <w:ins w:id="127" w:author="Yuri Boichuk" w:date="2018-12-03T15:18:00Z"/>
              </w:rPr>
            </w:pPr>
            <w:ins w:id="128" w:author="Yuri Boichuk" w:date="2018-12-03T15:18:00Z">
              <w:r>
                <w:rPr>
                  <w:lang w:val="ru-RU"/>
                </w:rPr>
                <w:t>В</w:t>
              </w:r>
              <w:r>
                <w:rPr>
                  <w:lang w:val="ru-RU"/>
                </w:rPr>
                <w:tab/>
                <w:t>Нет, ВОПОГ применяется только при перевозке 3</w:t>
              </w:r>
            </w:ins>
            <w:ins w:id="129" w:author="Ekaterina Salynskaya" w:date="2018-12-10T16:28:00Z">
              <w:r w:rsidR="001C40BD">
                <w:rPr>
                  <w:lang w:val="ru-RU"/>
                </w:rPr>
                <w:t xml:space="preserve"> </w:t>
              </w:r>
            </w:ins>
            <w:ins w:id="130" w:author="Yuri Boichuk" w:date="2018-12-03T15:18:00Z">
              <w:r>
                <w:rPr>
                  <w:lang w:val="ru-RU"/>
                </w:rPr>
                <w:t>000 кг груза и более.</w:t>
              </w:r>
            </w:ins>
          </w:p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284"/>
              </w:tabs>
              <w:suppressAutoHyphens/>
              <w:spacing w:before="40" w:after="120" w:line="220" w:lineRule="exact"/>
              <w:ind w:left="481" w:right="113" w:hanging="481"/>
              <w:jc w:val="left"/>
              <w:rPr>
                <w:ins w:id="131" w:author="Yuri Boichuk" w:date="2018-12-03T15:18:00Z"/>
              </w:rPr>
            </w:pPr>
            <w:ins w:id="132" w:author="Yuri Boichuk" w:date="2018-12-03T15:18:00Z">
              <w:r>
                <w:rPr>
                  <w:lang w:val="ru-RU"/>
                </w:rPr>
                <w:t>С</w:t>
              </w:r>
              <w:r>
                <w:rPr>
                  <w:lang w:val="ru-RU"/>
                </w:rPr>
                <w:tab/>
                <w:t>Нет, в этом случае применяются положения ВОПОГ, которые касаются изъятий в отношении перевозимых на борту количеств.</w:t>
              </w:r>
            </w:ins>
          </w:p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284"/>
              </w:tabs>
              <w:suppressAutoHyphens/>
              <w:spacing w:before="40" w:after="120" w:line="220" w:lineRule="exact"/>
              <w:ind w:left="481" w:right="113" w:hanging="481"/>
              <w:jc w:val="left"/>
              <w:rPr>
                <w:ins w:id="133" w:author="Yuri Boichuk" w:date="2018-12-03T15:18:00Z"/>
              </w:rPr>
            </w:pPr>
            <w:ins w:id="134" w:author="Yuri Boichuk" w:date="2018-12-03T15:18:00Z">
              <w:r>
                <w:rPr>
                  <w:lang w:val="ru-RU"/>
                </w:rPr>
                <w:t>D</w:t>
              </w:r>
              <w:r>
                <w:rPr>
                  <w:lang w:val="ru-RU"/>
                </w:rPr>
                <w:tab/>
                <w:t>Да, поскольку количество перевозимых грузов превышает 300</w:t>
              </w:r>
            </w:ins>
            <w:r w:rsidR="00030FD8">
              <w:rPr>
                <w:lang w:val="en-US"/>
              </w:rPr>
              <w:t> </w:t>
            </w:r>
            <w:ins w:id="135" w:author="Yuri Boichuk" w:date="2018-12-03T15:18:00Z">
              <w:r>
                <w:rPr>
                  <w:lang w:val="ru-RU"/>
                </w:rPr>
                <w:t>кг.</w:t>
              </w:r>
            </w:ins>
          </w:p>
        </w:tc>
        <w:tc>
          <w:tcPr>
            <w:tcW w:w="1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Pr="009E1D2D" w:rsidRDefault="0059088F" w:rsidP="003C1E78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pacing w:before="40" w:after="120" w:line="220" w:lineRule="exact"/>
              <w:ind w:left="0" w:right="113" w:firstLine="0"/>
              <w:jc w:val="center"/>
              <w:rPr>
                <w:ins w:id="136" w:author="Yuri Boichuk" w:date="2018-12-03T15:18:00Z"/>
                <w:lang w:val="ru-RU"/>
                <w:rPrChange w:id="137" w:author="Yuri Boichuk" w:date="2018-12-03T15:18:00Z">
                  <w:rPr>
                    <w:ins w:id="138" w:author="Yuri Boichuk" w:date="2018-12-03T15:18:00Z"/>
                    <w:lang w:val="fr-FR"/>
                  </w:rPr>
                </w:rPrChange>
              </w:rPr>
            </w:pPr>
          </w:p>
        </w:tc>
      </w:tr>
    </w:tbl>
    <w:tbl>
      <w:tblPr>
        <w:tblStyle w:val="TableGrid"/>
        <w:tblW w:w="0" w:type="auto"/>
        <w:tblInd w:w="136" w:type="dxa"/>
        <w:tblLook w:val="01E0" w:firstRow="1" w:lastRow="1" w:firstColumn="1" w:lastColumn="1" w:noHBand="0" w:noVBand="0"/>
      </w:tblPr>
      <w:tblGrid>
        <w:gridCol w:w="1465"/>
        <w:gridCol w:w="6401"/>
        <w:gridCol w:w="1636"/>
      </w:tblGrid>
      <w:tr w:rsidR="00BA70C4" w:rsidRPr="00C84503" w:rsidTr="00BA70C4">
        <w:trPr>
          <w:tblHeader/>
        </w:trPr>
        <w:tc>
          <w:tcPr>
            <w:tcW w:w="95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70C4" w:rsidRPr="00C84503" w:rsidRDefault="00BA70C4" w:rsidP="00BA70C4">
            <w:pPr>
              <w:pageBreakBefore/>
              <w:spacing w:before="120" w:after="120" w:line="220" w:lineRule="atLeast"/>
              <w:rPr>
                <w:b/>
                <w:sz w:val="28"/>
                <w:szCs w:val="28"/>
              </w:rPr>
            </w:pPr>
            <w:r w:rsidRPr="00C84503">
              <w:lastRenderedPageBreak/>
              <w:br w:type="page"/>
            </w:r>
            <w:r w:rsidRPr="00C84503">
              <w:rPr>
                <w:b/>
                <w:sz w:val="28"/>
                <w:szCs w:val="28"/>
              </w:rPr>
              <w:t>Общие вопросы</w:t>
            </w:r>
          </w:p>
          <w:p w:rsidR="00BA70C4" w:rsidRPr="00C84503" w:rsidRDefault="00BA70C4" w:rsidP="003B48D3">
            <w:pPr>
              <w:spacing w:before="120" w:after="120" w:line="220" w:lineRule="atLeast"/>
              <w:rPr>
                <w:b/>
              </w:rPr>
            </w:pPr>
            <w:r w:rsidRPr="00C84503">
              <w:rPr>
                <w:b/>
              </w:rPr>
              <w:t>Целевая тема 1: Общие сведения</w:t>
            </w:r>
          </w:p>
        </w:tc>
      </w:tr>
      <w:tr w:rsidR="00BA70C4" w:rsidRPr="00C84503" w:rsidTr="00BA70C4">
        <w:trPr>
          <w:tblHeader/>
        </w:trPr>
        <w:tc>
          <w:tcPr>
            <w:tcW w:w="146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BA70C4" w:rsidRPr="00C84503" w:rsidRDefault="00BA70C4" w:rsidP="003B48D3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Номер</w:t>
            </w:r>
          </w:p>
        </w:tc>
        <w:tc>
          <w:tcPr>
            <w:tcW w:w="640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BA70C4" w:rsidRPr="00C84503" w:rsidRDefault="00BA70C4" w:rsidP="003B48D3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Источник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BA70C4" w:rsidRPr="00C84503" w:rsidRDefault="00BA70C4" w:rsidP="003B48D3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Правильный</w:t>
            </w:r>
            <w:r w:rsidRPr="00C84503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C84503">
              <w:rPr>
                <w:i/>
                <w:sz w:val="16"/>
                <w:szCs w:val="16"/>
              </w:rPr>
              <w:t>ответ</w:t>
            </w:r>
          </w:p>
        </w:tc>
      </w:tr>
    </w:tbl>
    <w:tbl>
      <w:tblPr>
        <w:tblW w:w="9499" w:type="dxa"/>
        <w:tblInd w:w="140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6"/>
        <w:gridCol w:w="6411"/>
        <w:gridCol w:w="1632"/>
      </w:tblGrid>
      <w:tr w:rsidR="0059088F" w:rsidTr="006370ED">
        <w:trPr>
          <w:cantSplit/>
          <w:ins w:id="139" w:author="Yuri Boichuk" w:date="2018-12-03T15:18:00Z"/>
        </w:trPr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Default="0059088F" w:rsidP="00BA70C4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140" w:author="Yuri Boichuk" w:date="2018-12-03T15:18:00Z"/>
              </w:rPr>
            </w:pPr>
            <w:ins w:id="141" w:author="Yuri Boichuk" w:date="2018-12-03T15:18:00Z">
              <w:r>
                <w:rPr>
                  <w:lang w:val="ru-RU"/>
                </w:rPr>
                <w:t>110 01.0-20</w:t>
              </w:r>
            </w:ins>
          </w:p>
        </w:tc>
        <w:tc>
          <w:tcPr>
            <w:tcW w:w="6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Default="0059088F" w:rsidP="00BA70C4">
            <w:pPr>
              <w:pStyle w:val="Plattetekstinspringen31"/>
              <w:keepNext/>
              <w:tabs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142" w:author="Yuri Boichuk" w:date="2018-12-03T15:18:00Z"/>
              </w:rPr>
            </w:pPr>
            <w:ins w:id="143" w:author="Yuri Boichuk" w:date="2018-12-03T15:18:00Z">
              <w:r>
                <w:rPr>
                  <w:lang w:val="ru-RU"/>
                </w:rPr>
                <w:t xml:space="preserve">1.1.3.7 b) </w:t>
              </w:r>
            </w:ins>
          </w:p>
        </w:tc>
        <w:tc>
          <w:tcPr>
            <w:tcW w:w="1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Default="0059088F" w:rsidP="00BA70C4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pacing w:before="40" w:after="120" w:line="220" w:lineRule="exact"/>
              <w:ind w:left="0" w:right="113" w:firstLine="0"/>
              <w:jc w:val="center"/>
              <w:rPr>
                <w:ins w:id="144" w:author="Yuri Boichuk" w:date="2018-12-03T15:18:00Z"/>
              </w:rPr>
            </w:pPr>
            <w:ins w:id="145" w:author="Yuri Boichuk" w:date="2018-12-03T15:18:00Z">
              <w:r>
                <w:rPr>
                  <w:lang w:val="ru-RU"/>
                </w:rPr>
                <w:t>С</w:t>
              </w:r>
            </w:ins>
          </w:p>
        </w:tc>
      </w:tr>
      <w:tr w:rsidR="0059088F" w:rsidTr="006370ED">
        <w:trPr>
          <w:cantSplit/>
          <w:ins w:id="146" w:author="Yuri Boichuk" w:date="2018-12-03T15:18:00Z"/>
        </w:trPr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Default="0059088F" w:rsidP="00BA70C4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147" w:author="Yuri Boichuk" w:date="2018-12-03T15:18:00Z"/>
                <w:lang w:val="fr-FR"/>
              </w:rPr>
            </w:pPr>
          </w:p>
        </w:tc>
        <w:tc>
          <w:tcPr>
            <w:tcW w:w="6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Default="0059088F" w:rsidP="00BA70C4">
            <w:pPr>
              <w:pStyle w:val="Plattetekstinspringen31"/>
              <w:keepNext/>
              <w:tabs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148" w:author="Yuri Boichuk" w:date="2018-12-03T15:18:00Z"/>
              </w:rPr>
            </w:pPr>
            <w:ins w:id="149" w:author="Yuri Boichuk" w:date="2018-12-03T15:18:00Z">
              <w:r>
                <w:rPr>
                  <w:lang w:val="ru-RU"/>
                </w:rPr>
                <w:t>В рулевой рубке судна находится портативный компьютер, содержащих литиевые батареи. Какие положения ВОПОГ применимы к перевозке этого компьютера?</w:t>
              </w:r>
            </w:ins>
          </w:p>
          <w:p w:rsidR="0059088F" w:rsidRDefault="0059088F" w:rsidP="00BA70C4">
            <w:pPr>
              <w:pStyle w:val="Plattetekstinspringen31"/>
              <w:keepNext/>
              <w:tabs>
                <w:tab w:val="clear" w:pos="284"/>
              </w:tabs>
              <w:suppressAutoHyphens/>
              <w:spacing w:before="40" w:after="120" w:line="220" w:lineRule="exact"/>
              <w:ind w:left="481" w:right="113" w:hanging="481"/>
              <w:jc w:val="left"/>
              <w:rPr>
                <w:ins w:id="150" w:author="Yuri Boichuk" w:date="2018-12-03T15:18:00Z"/>
              </w:rPr>
            </w:pPr>
            <w:ins w:id="151" w:author="Yuri Boichuk" w:date="2018-12-03T15:18:00Z">
              <w:r>
                <w:rPr>
                  <w:lang w:val="ru-RU"/>
                </w:rPr>
                <w:t>A</w:t>
              </w:r>
              <w:r>
                <w:rPr>
                  <w:lang w:val="ru-RU"/>
                </w:rPr>
                <w:tab/>
                <w:t>Никакие, батареи не являются опасным грузом.</w:t>
              </w:r>
            </w:ins>
          </w:p>
          <w:p w:rsidR="0059088F" w:rsidRDefault="0059088F" w:rsidP="00BA70C4">
            <w:pPr>
              <w:pStyle w:val="Plattetekstinspringen31"/>
              <w:keepNext/>
              <w:tabs>
                <w:tab w:val="clear" w:pos="284"/>
              </w:tabs>
              <w:suppressAutoHyphens/>
              <w:spacing w:before="40" w:after="120" w:line="220" w:lineRule="exact"/>
              <w:ind w:left="481" w:right="113" w:hanging="481"/>
              <w:jc w:val="left"/>
              <w:rPr>
                <w:ins w:id="152" w:author="Yuri Boichuk" w:date="2018-12-03T15:18:00Z"/>
              </w:rPr>
            </w:pPr>
            <w:ins w:id="153" w:author="Yuri Boichuk" w:date="2018-12-03T15:18:00Z">
              <w:r>
                <w:rPr>
                  <w:lang w:val="ru-RU"/>
                </w:rPr>
                <w:t>В</w:t>
              </w:r>
              <w:r>
                <w:rPr>
                  <w:lang w:val="ru-RU"/>
                </w:rPr>
                <w:tab/>
                <w:t>Должны соблюдаться все положения, касающиеся перевозки изделий, содержащих опасные грузы.</w:t>
              </w:r>
            </w:ins>
          </w:p>
          <w:p w:rsidR="0059088F" w:rsidRDefault="0059088F" w:rsidP="00BA70C4">
            <w:pPr>
              <w:pStyle w:val="Plattetekstinspringen31"/>
              <w:keepNext/>
              <w:tabs>
                <w:tab w:val="clear" w:pos="284"/>
              </w:tabs>
              <w:suppressAutoHyphens/>
              <w:spacing w:before="40" w:after="120" w:line="220" w:lineRule="exact"/>
              <w:ind w:left="481" w:right="113" w:hanging="481"/>
              <w:jc w:val="left"/>
              <w:rPr>
                <w:ins w:id="154" w:author="Yuri Boichuk" w:date="2018-12-03T15:18:00Z"/>
              </w:rPr>
            </w:pPr>
            <w:ins w:id="155" w:author="Yuri Boichuk" w:date="2018-12-03T15:18:00Z">
              <w:r>
                <w:rPr>
                  <w:lang w:val="ru-RU"/>
                </w:rPr>
                <w:t>С</w:t>
              </w:r>
              <w:r>
                <w:rPr>
                  <w:lang w:val="ru-RU"/>
                </w:rPr>
                <w:tab/>
                <w:t>Никакие, действует изъятие в отношении оборудования для хранения электроэнергии.</w:t>
              </w:r>
            </w:ins>
          </w:p>
          <w:p w:rsidR="0059088F" w:rsidRDefault="0059088F" w:rsidP="00BA70C4">
            <w:pPr>
              <w:pStyle w:val="Plattetekstinspringen31"/>
              <w:keepNext/>
              <w:tabs>
                <w:tab w:val="clear" w:pos="284"/>
              </w:tabs>
              <w:suppressAutoHyphens/>
              <w:spacing w:before="40" w:after="120" w:line="220" w:lineRule="exact"/>
              <w:ind w:left="481" w:right="113" w:hanging="481"/>
              <w:jc w:val="left"/>
              <w:rPr>
                <w:ins w:id="156" w:author="Yuri Boichuk" w:date="2018-12-03T15:18:00Z"/>
              </w:rPr>
            </w:pPr>
            <w:ins w:id="157" w:author="Yuri Boichuk" w:date="2018-12-03T15:18:00Z">
              <w:r>
                <w:rPr>
                  <w:lang w:val="ru-RU"/>
                </w:rPr>
                <w:t>D</w:t>
              </w:r>
              <w:r>
                <w:rPr>
                  <w:lang w:val="ru-RU"/>
                </w:rPr>
                <w:tab/>
                <w:t>Литиевые батареи должны быть только указаны в транспортном документе.</w:t>
              </w:r>
            </w:ins>
          </w:p>
        </w:tc>
        <w:tc>
          <w:tcPr>
            <w:tcW w:w="1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Pr="009E1D2D" w:rsidRDefault="0059088F" w:rsidP="00BA70C4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pacing w:before="40" w:after="120" w:line="220" w:lineRule="exact"/>
              <w:ind w:left="0" w:right="113" w:firstLine="0"/>
              <w:jc w:val="center"/>
              <w:rPr>
                <w:ins w:id="158" w:author="Yuri Boichuk" w:date="2018-12-03T15:18:00Z"/>
                <w:lang w:val="ru-RU"/>
                <w:rPrChange w:id="159" w:author="Yuri Boichuk" w:date="2018-12-03T15:18:00Z">
                  <w:rPr>
                    <w:ins w:id="160" w:author="Yuri Boichuk" w:date="2018-12-03T15:18:00Z"/>
                    <w:lang w:val="fr-FR"/>
                  </w:rPr>
                </w:rPrChange>
              </w:rPr>
            </w:pPr>
          </w:p>
        </w:tc>
      </w:tr>
      <w:tr w:rsidR="0059088F" w:rsidTr="006370ED">
        <w:trPr>
          <w:cantSplit/>
          <w:ins w:id="161" w:author="Yuri Boichuk" w:date="2018-12-03T15:18:00Z"/>
        </w:trPr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Default="0059088F" w:rsidP="00BA70C4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162" w:author="Yuri Boichuk" w:date="2018-12-03T15:18:00Z"/>
              </w:rPr>
            </w:pPr>
            <w:ins w:id="163" w:author="Yuri Boichuk" w:date="2018-12-03T15:18:00Z">
              <w:r>
                <w:rPr>
                  <w:lang w:val="ru-RU"/>
                </w:rPr>
                <w:t>110 01.0-21</w:t>
              </w:r>
            </w:ins>
          </w:p>
        </w:tc>
        <w:tc>
          <w:tcPr>
            <w:tcW w:w="6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Default="0059088F" w:rsidP="00BA70C4">
            <w:pPr>
              <w:pStyle w:val="Plattetekstinspringen31"/>
              <w:keepNext/>
              <w:tabs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164" w:author="Yuri Boichuk" w:date="2018-12-03T15:18:00Z"/>
              </w:rPr>
            </w:pPr>
            <w:ins w:id="165" w:author="Yuri Boichuk" w:date="2018-12-03T15:18:00Z">
              <w:r>
                <w:rPr>
                  <w:lang w:val="ru-RU"/>
                </w:rPr>
                <w:t>Зарезервирован.</w:t>
              </w:r>
            </w:ins>
          </w:p>
        </w:tc>
        <w:tc>
          <w:tcPr>
            <w:tcW w:w="1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Default="0059088F" w:rsidP="00BA70C4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pacing w:before="40" w:after="120" w:line="220" w:lineRule="exact"/>
              <w:ind w:left="0" w:right="113" w:firstLine="0"/>
              <w:jc w:val="center"/>
              <w:rPr>
                <w:ins w:id="166" w:author="Yuri Boichuk" w:date="2018-12-03T15:18:00Z"/>
                <w:lang w:val="fr-FR"/>
              </w:rPr>
            </w:pPr>
          </w:p>
        </w:tc>
      </w:tr>
      <w:tr w:rsidR="0059088F" w:rsidTr="006370ED">
        <w:trPr>
          <w:cantSplit/>
          <w:ins w:id="167" w:author="Yuri Boichuk" w:date="2018-12-03T15:18:00Z"/>
        </w:trPr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Default="0059088F" w:rsidP="00BA70C4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168" w:author="Yuri Boichuk" w:date="2018-12-03T15:18:00Z"/>
              </w:rPr>
            </w:pPr>
            <w:ins w:id="169" w:author="Yuri Boichuk" w:date="2018-12-03T15:18:00Z">
              <w:r>
                <w:rPr>
                  <w:lang w:val="ru-RU"/>
                </w:rPr>
                <w:t>110 01.0-22</w:t>
              </w:r>
            </w:ins>
          </w:p>
        </w:tc>
        <w:tc>
          <w:tcPr>
            <w:tcW w:w="6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Default="0059088F" w:rsidP="00BA70C4">
            <w:pPr>
              <w:pStyle w:val="Plattetekstinspringen31"/>
              <w:keepNext/>
              <w:tabs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170" w:author="Yuri Boichuk" w:date="2018-12-03T15:18:00Z"/>
              </w:rPr>
            </w:pPr>
            <w:ins w:id="171" w:author="Yuri Boichuk" w:date="2018-12-03T15:18:00Z">
              <w:r>
                <w:rPr>
                  <w:lang w:val="ru-RU"/>
                </w:rPr>
                <w:t>1.1.3.3</w:t>
              </w:r>
            </w:ins>
          </w:p>
        </w:tc>
        <w:tc>
          <w:tcPr>
            <w:tcW w:w="1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Default="0059088F" w:rsidP="00BA70C4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pacing w:before="40" w:after="120" w:line="220" w:lineRule="exact"/>
              <w:ind w:left="0" w:right="113" w:firstLine="0"/>
              <w:jc w:val="center"/>
              <w:rPr>
                <w:ins w:id="172" w:author="Yuri Boichuk" w:date="2018-12-03T15:18:00Z"/>
              </w:rPr>
            </w:pPr>
            <w:ins w:id="173" w:author="Yuri Boichuk" w:date="2018-12-03T15:18:00Z">
              <w:r>
                <w:rPr>
                  <w:lang w:val="ru-RU"/>
                </w:rPr>
                <w:t>С</w:t>
              </w:r>
            </w:ins>
          </w:p>
        </w:tc>
      </w:tr>
      <w:tr w:rsidR="0059088F" w:rsidTr="006370ED">
        <w:trPr>
          <w:cantSplit/>
          <w:ins w:id="174" w:author="Yuri Boichuk" w:date="2018-12-03T15:18:00Z"/>
        </w:trPr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Default="0059088F" w:rsidP="003C1E78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175" w:author="Yuri Boichuk" w:date="2018-12-03T15:18:00Z"/>
                <w:lang w:val="fr-FR"/>
              </w:rPr>
            </w:pPr>
          </w:p>
        </w:tc>
        <w:tc>
          <w:tcPr>
            <w:tcW w:w="6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176" w:author="Yuri Boichuk" w:date="2018-12-03T15:18:00Z"/>
              </w:rPr>
            </w:pPr>
            <w:ins w:id="177" w:author="Yuri Boichuk" w:date="2018-12-03T15:18:00Z">
              <w:r>
                <w:rPr>
                  <w:lang w:val="ru-RU"/>
                </w:rPr>
                <w:t>На борту судна находятся краски, лаки и смазочные материалы для технического обслуживания и эксплуатации судна. Подпадает ли их перевозка под действие ВОПОГ?</w:t>
              </w:r>
            </w:ins>
          </w:p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284"/>
              </w:tabs>
              <w:suppressAutoHyphens/>
              <w:spacing w:before="40" w:after="120" w:line="220" w:lineRule="exact"/>
              <w:ind w:left="481" w:right="113" w:hanging="481"/>
              <w:jc w:val="left"/>
              <w:rPr>
                <w:ins w:id="178" w:author="Yuri Boichuk" w:date="2018-12-03T15:18:00Z"/>
              </w:rPr>
            </w:pPr>
            <w:ins w:id="179" w:author="Yuri Boichuk" w:date="2018-12-03T15:18:00Z">
              <w:r>
                <w:rPr>
                  <w:lang w:val="ru-RU"/>
                </w:rPr>
                <w:t>A</w:t>
              </w:r>
              <w:r>
                <w:rPr>
                  <w:lang w:val="ru-RU"/>
                </w:rPr>
                <w:tab/>
                <w:t>Только при наличии не менее 10 емкостей или 450 литров.</w:t>
              </w:r>
            </w:ins>
          </w:p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284"/>
              </w:tabs>
              <w:suppressAutoHyphens/>
              <w:spacing w:before="40" w:after="120" w:line="220" w:lineRule="exact"/>
              <w:ind w:left="481" w:right="113" w:hanging="481"/>
              <w:jc w:val="left"/>
              <w:rPr>
                <w:ins w:id="180" w:author="Yuri Boichuk" w:date="2018-12-03T15:18:00Z"/>
              </w:rPr>
            </w:pPr>
            <w:ins w:id="181" w:author="Yuri Boichuk" w:date="2018-12-03T15:18:00Z">
              <w:r>
                <w:rPr>
                  <w:lang w:val="ru-RU"/>
                </w:rPr>
                <w:t>В</w:t>
              </w:r>
              <w:r>
                <w:rPr>
                  <w:lang w:val="ru-RU"/>
                </w:rPr>
                <w:tab/>
                <w:t>Да, если такие вещества не перевозятся в носовой части перед таранной переборкой.</w:t>
              </w:r>
            </w:ins>
          </w:p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284"/>
              </w:tabs>
              <w:suppressAutoHyphens/>
              <w:spacing w:before="40" w:after="120" w:line="220" w:lineRule="exact"/>
              <w:ind w:left="481" w:right="113" w:hanging="481"/>
              <w:jc w:val="left"/>
              <w:rPr>
                <w:ins w:id="182" w:author="Yuri Boichuk" w:date="2018-12-03T15:18:00Z"/>
              </w:rPr>
            </w:pPr>
            <w:ins w:id="183" w:author="Yuri Boichuk" w:date="2018-12-03T15:18:00Z">
              <w:r>
                <w:rPr>
                  <w:lang w:val="ru-RU"/>
                </w:rPr>
                <w:t>С</w:t>
              </w:r>
              <w:r>
                <w:rPr>
                  <w:lang w:val="ru-RU"/>
                </w:rPr>
                <w:tab/>
                <w:t>Нет, применяется изъятие в отношении опасных грузов, предназначенных для обслуживания судна.</w:t>
              </w:r>
            </w:ins>
          </w:p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284"/>
              </w:tabs>
              <w:suppressAutoHyphens/>
              <w:spacing w:before="40" w:after="120" w:line="220" w:lineRule="exact"/>
              <w:ind w:left="481" w:right="113" w:hanging="481"/>
              <w:jc w:val="left"/>
              <w:rPr>
                <w:ins w:id="184" w:author="Yuri Boichuk" w:date="2018-12-03T15:18:00Z"/>
              </w:rPr>
            </w:pPr>
            <w:ins w:id="185" w:author="Yuri Boichuk" w:date="2018-12-03T15:18:00Z">
              <w:r>
                <w:rPr>
                  <w:lang w:val="ru-RU"/>
                </w:rPr>
                <w:t>D</w:t>
              </w:r>
              <w:r>
                <w:rPr>
                  <w:lang w:val="ru-RU"/>
                </w:rPr>
                <w:tab/>
                <w:t>Да, если такие материалы являются легковоспламеняющимися или токсичными.</w:t>
              </w:r>
            </w:ins>
          </w:p>
        </w:tc>
        <w:tc>
          <w:tcPr>
            <w:tcW w:w="1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Pr="009E1D2D" w:rsidRDefault="0059088F" w:rsidP="003C1E78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pacing w:before="40" w:after="120" w:line="220" w:lineRule="exact"/>
              <w:ind w:left="0" w:right="113" w:firstLine="0"/>
              <w:jc w:val="center"/>
              <w:rPr>
                <w:ins w:id="186" w:author="Yuri Boichuk" w:date="2018-12-03T15:18:00Z"/>
                <w:lang w:val="ru-RU"/>
                <w:rPrChange w:id="187" w:author="Yuri Boichuk" w:date="2018-12-03T15:18:00Z">
                  <w:rPr>
                    <w:ins w:id="188" w:author="Yuri Boichuk" w:date="2018-12-03T15:18:00Z"/>
                    <w:lang w:val="fr-FR"/>
                  </w:rPr>
                </w:rPrChange>
              </w:rPr>
            </w:pPr>
          </w:p>
        </w:tc>
      </w:tr>
      <w:tr w:rsidR="0059088F" w:rsidTr="006370ED">
        <w:trPr>
          <w:cantSplit/>
          <w:ins w:id="189" w:author="Yuri Boichuk" w:date="2018-12-03T15:18:00Z"/>
        </w:trPr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Default="0059088F" w:rsidP="003C1E78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190" w:author="Yuri Boichuk" w:date="2018-12-03T15:18:00Z"/>
              </w:rPr>
            </w:pPr>
            <w:ins w:id="191" w:author="Yuri Boichuk" w:date="2018-12-03T15:18:00Z">
              <w:r>
                <w:rPr>
                  <w:lang w:val="ru-RU"/>
                </w:rPr>
                <w:t>110 01.0-23</w:t>
              </w:r>
            </w:ins>
          </w:p>
        </w:tc>
        <w:tc>
          <w:tcPr>
            <w:tcW w:w="6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192" w:author="Yuri Boichuk" w:date="2018-12-03T15:18:00Z"/>
              </w:rPr>
            </w:pPr>
            <w:ins w:id="193" w:author="Yuri Boichuk" w:date="2018-12-03T15:18:00Z">
              <w:r>
                <w:rPr>
                  <w:lang w:val="ru-RU"/>
                </w:rPr>
                <w:t>3.2.1, таблица А</w:t>
              </w:r>
            </w:ins>
          </w:p>
        </w:tc>
        <w:tc>
          <w:tcPr>
            <w:tcW w:w="1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Default="0059088F" w:rsidP="003C1E78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pacing w:before="40" w:after="120" w:line="220" w:lineRule="exact"/>
              <w:ind w:left="0" w:right="113" w:firstLine="0"/>
              <w:jc w:val="center"/>
              <w:rPr>
                <w:ins w:id="194" w:author="Yuri Boichuk" w:date="2018-12-03T15:18:00Z"/>
              </w:rPr>
            </w:pPr>
            <w:ins w:id="195" w:author="Yuri Boichuk" w:date="2018-12-03T15:18:00Z">
              <w:r>
                <w:rPr>
                  <w:lang w:val="ru-RU"/>
                </w:rPr>
                <w:t>A</w:t>
              </w:r>
            </w:ins>
          </w:p>
        </w:tc>
      </w:tr>
      <w:tr w:rsidR="0059088F" w:rsidTr="006370ED">
        <w:trPr>
          <w:cantSplit/>
          <w:ins w:id="196" w:author="Yuri Boichuk" w:date="2018-12-03T15:18:00Z"/>
        </w:trPr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Default="0059088F" w:rsidP="003C1E78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197" w:author="Yuri Boichuk" w:date="2018-12-03T15:18:00Z"/>
                <w:lang w:val="fr-FR"/>
              </w:rPr>
            </w:pPr>
          </w:p>
        </w:tc>
        <w:tc>
          <w:tcPr>
            <w:tcW w:w="6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198" w:author="Yuri Boichuk" w:date="2018-12-03T15:18:00Z"/>
              </w:rPr>
            </w:pPr>
            <w:ins w:id="199" w:author="Yuri Boichuk" w:date="2018-12-03T15:18:00Z">
              <w:r>
                <w:rPr>
                  <w:lang w:val="ru-RU"/>
                </w:rPr>
                <w:t>В колонке 6 таблицы А содержится цифровой код для особых положений. Каково значение этих особых положений?</w:t>
              </w:r>
            </w:ins>
          </w:p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284"/>
              </w:tabs>
              <w:suppressAutoHyphens/>
              <w:spacing w:before="40" w:after="120" w:line="220" w:lineRule="exact"/>
              <w:ind w:left="481" w:right="113" w:hanging="481"/>
              <w:jc w:val="left"/>
              <w:rPr>
                <w:ins w:id="200" w:author="Yuri Boichuk" w:date="2018-12-03T15:18:00Z"/>
              </w:rPr>
            </w:pPr>
            <w:ins w:id="201" w:author="Yuri Boichuk" w:date="2018-12-03T15:18:00Z">
              <w:r>
                <w:rPr>
                  <w:lang w:val="ru-RU"/>
                </w:rPr>
                <w:t>A</w:t>
              </w:r>
              <w:r>
                <w:rPr>
                  <w:lang w:val="ru-RU"/>
                </w:rPr>
                <w:tab/>
                <w:t>Эти особые положения могут, в частности, включать запрещение перевозки или изъятия.</w:t>
              </w:r>
            </w:ins>
          </w:p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284"/>
              </w:tabs>
              <w:suppressAutoHyphens/>
              <w:spacing w:before="40" w:after="120" w:line="220" w:lineRule="exact"/>
              <w:ind w:left="481" w:right="113" w:hanging="481"/>
              <w:jc w:val="left"/>
              <w:rPr>
                <w:ins w:id="202" w:author="Yuri Boichuk" w:date="2018-12-03T15:18:00Z"/>
              </w:rPr>
            </w:pPr>
            <w:ins w:id="203" w:author="Yuri Boichuk" w:date="2018-12-03T15:18:00Z">
              <w:r>
                <w:rPr>
                  <w:lang w:val="ru-RU"/>
                </w:rPr>
                <w:t>В</w:t>
              </w:r>
              <w:r>
                <w:rPr>
                  <w:lang w:val="ru-RU"/>
                </w:rPr>
                <w:tab/>
                <w:t>Эти особые положения касаются только автомобильного и железнодорожного транспорта.</w:t>
              </w:r>
            </w:ins>
          </w:p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284"/>
              </w:tabs>
              <w:suppressAutoHyphens/>
              <w:spacing w:before="40" w:after="120" w:line="220" w:lineRule="exact"/>
              <w:ind w:left="481" w:right="113" w:hanging="481"/>
              <w:jc w:val="left"/>
              <w:rPr>
                <w:ins w:id="204" w:author="Yuri Boichuk" w:date="2018-12-03T15:18:00Z"/>
              </w:rPr>
            </w:pPr>
            <w:ins w:id="205" w:author="Yuri Boichuk" w:date="2018-12-03T15:18:00Z">
              <w:r>
                <w:rPr>
                  <w:lang w:val="ru-RU"/>
                </w:rPr>
                <w:t>С</w:t>
              </w:r>
              <w:r>
                <w:rPr>
                  <w:lang w:val="ru-RU"/>
                </w:rPr>
                <w:tab/>
                <w:t>Эти специальные положения не применяются к перевозчику.</w:t>
              </w:r>
            </w:ins>
          </w:p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284"/>
              </w:tabs>
              <w:suppressAutoHyphens/>
              <w:spacing w:before="40" w:after="120" w:line="220" w:lineRule="exact"/>
              <w:ind w:left="481" w:right="113" w:hanging="481"/>
              <w:jc w:val="left"/>
              <w:rPr>
                <w:ins w:id="206" w:author="Yuri Boichuk" w:date="2018-12-03T15:18:00Z"/>
              </w:rPr>
            </w:pPr>
            <w:ins w:id="207" w:author="Yuri Boichuk" w:date="2018-12-03T15:18:00Z">
              <w:r>
                <w:rPr>
                  <w:lang w:val="ru-RU"/>
                </w:rPr>
                <w:t>D</w:t>
              </w:r>
              <w:r>
                <w:rPr>
                  <w:lang w:val="ru-RU"/>
                </w:rPr>
                <w:tab/>
                <w:t>Эти особые положения регулиру</w:t>
              </w:r>
            </w:ins>
            <w:ins w:id="208" w:author="Yuri Boichuk" w:date="2018-12-03T15:23:00Z">
              <w:r>
                <w:rPr>
                  <w:lang w:val="ru-RU"/>
                </w:rPr>
                <w:t>ю</w:t>
              </w:r>
            </w:ins>
            <w:ins w:id="209" w:author="Yuri Boichuk" w:date="2018-12-03T15:18:00Z">
              <w:r>
                <w:rPr>
                  <w:lang w:val="ru-RU"/>
                </w:rPr>
                <w:t>т только классификацию товаров.</w:t>
              </w:r>
            </w:ins>
          </w:p>
        </w:tc>
        <w:tc>
          <w:tcPr>
            <w:tcW w:w="1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Pr="009E1D2D" w:rsidRDefault="0059088F" w:rsidP="003C1E78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pacing w:before="40" w:after="120" w:line="220" w:lineRule="exact"/>
              <w:ind w:left="0" w:right="113" w:firstLine="0"/>
              <w:jc w:val="center"/>
              <w:rPr>
                <w:ins w:id="210" w:author="Yuri Boichuk" w:date="2018-12-03T15:18:00Z"/>
                <w:lang w:val="ru-RU"/>
                <w:rPrChange w:id="211" w:author="Yuri Boichuk" w:date="2018-12-03T15:18:00Z">
                  <w:rPr>
                    <w:ins w:id="212" w:author="Yuri Boichuk" w:date="2018-12-03T15:18:00Z"/>
                    <w:lang w:val="fr-FR"/>
                  </w:rPr>
                </w:rPrChange>
              </w:rPr>
            </w:pPr>
          </w:p>
        </w:tc>
      </w:tr>
      <w:tr w:rsidR="0059088F" w:rsidTr="006370ED">
        <w:trPr>
          <w:cantSplit/>
          <w:ins w:id="213" w:author="Yuri Boichuk" w:date="2018-12-03T15:18:00Z"/>
        </w:trPr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Default="0059088F" w:rsidP="003C1E78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214" w:author="Yuri Boichuk" w:date="2018-12-03T15:18:00Z"/>
              </w:rPr>
            </w:pPr>
            <w:ins w:id="215" w:author="Yuri Boichuk" w:date="2018-12-03T15:18:00Z">
              <w:r>
                <w:rPr>
                  <w:lang w:val="ru-RU"/>
                </w:rPr>
                <w:t>110 01.0-24</w:t>
              </w:r>
            </w:ins>
          </w:p>
        </w:tc>
        <w:tc>
          <w:tcPr>
            <w:tcW w:w="6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216" w:author="Yuri Boichuk" w:date="2018-12-03T15:18:00Z"/>
              </w:rPr>
            </w:pPr>
            <w:ins w:id="217" w:author="Yuri Boichuk" w:date="2018-12-03T15:18:00Z">
              <w:r>
                <w:rPr>
                  <w:lang w:val="ru-RU"/>
                </w:rPr>
                <w:t>Зарезервирован.</w:t>
              </w:r>
            </w:ins>
          </w:p>
        </w:tc>
        <w:tc>
          <w:tcPr>
            <w:tcW w:w="1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Default="0059088F" w:rsidP="003C1E78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pacing w:before="40" w:after="120" w:line="220" w:lineRule="exact"/>
              <w:ind w:left="0" w:right="113" w:firstLine="0"/>
              <w:jc w:val="center"/>
              <w:rPr>
                <w:ins w:id="218" w:author="Yuri Boichuk" w:date="2018-12-03T15:18:00Z"/>
                <w:lang w:val="fr-FR"/>
              </w:rPr>
            </w:pPr>
          </w:p>
        </w:tc>
      </w:tr>
    </w:tbl>
    <w:tbl>
      <w:tblPr>
        <w:tblStyle w:val="TableGrid"/>
        <w:tblW w:w="0" w:type="auto"/>
        <w:tblInd w:w="136" w:type="dxa"/>
        <w:tblLook w:val="01E0" w:firstRow="1" w:lastRow="1" w:firstColumn="1" w:lastColumn="1" w:noHBand="0" w:noVBand="0"/>
      </w:tblPr>
      <w:tblGrid>
        <w:gridCol w:w="1465"/>
        <w:gridCol w:w="6401"/>
        <w:gridCol w:w="1636"/>
      </w:tblGrid>
      <w:tr w:rsidR="00BA70C4" w:rsidRPr="00C84503" w:rsidTr="003B48D3">
        <w:trPr>
          <w:tblHeader/>
        </w:trPr>
        <w:tc>
          <w:tcPr>
            <w:tcW w:w="95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70C4" w:rsidRPr="00C84503" w:rsidRDefault="00BA70C4" w:rsidP="003B48D3">
            <w:pPr>
              <w:pageBreakBefore/>
              <w:spacing w:before="120" w:after="120" w:line="220" w:lineRule="atLeast"/>
              <w:rPr>
                <w:b/>
                <w:sz w:val="28"/>
                <w:szCs w:val="28"/>
              </w:rPr>
            </w:pPr>
            <w:r w:rsidRPr="00C84503">
              <w:lastRenderedPageBreak/>
              <w:br w:type="page"/>
            </w:r>
            <w:r w:rsidRPr="00C84503">
              <w:rPr>
                <w:b/>
                <w:sz w:val="28"/>
                <w:szCs w:val="28"/>
              </w:rPr>
              <w:t>Общие вопросы</w:t>
            </w:r>
          </w:p>
          <w:p w:rsidR="00BA70C4" w:rsidRPr="00C84503" w:rsidRDefault="00BA70C4" w:rsidP="003B48D3">
            <w:pPr>
              <w:spacing w:before="120" w:after="120" w:line="220" w:lineRule="atLeast"/>
              <w:rPr>
                <w:b/>
              </w:rPr>
            </w:pPr>
            <w:r w:rsidRPr="00C84503">
              <w:rPr>
                <w:b/>
              </w:rPr>
              <w:t>Целевая тема 1: Общие сведения</w:t>
            </w:r>
          </w:p>
        </w:tc>
      </w:tr>
      <w:tr w:rsidR="00BA70C4" w:rsidRPr="00C84503" w:rsidTr="003B48D3">
        <w:trPr>
          <w:tblHeader/>
        </w:trPr>
        <w:tc>
          <w:tcPr>
            <w:tcW w:w="146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BA70C4" w:rsidRPr="00C84503" w:rsidRDefault="00BA70C4" w:rsidP="003B48D3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Номер</w:t>
            </w:r>
          </w:p>
        </w:tc>
        <w:tc>
          <w:tcPr>
            <w:tcW w:w="640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BA70C4" w:rsidRPr="00C84503" w:rsidRDefault="00BA70C4" w:rsidP="003B48D3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Источник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BA70C4" w:rsidRPr="00C84503" w:rsidRDefault="00BA70C4" w:rsidP="003B48D3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Правильный</w:t>
            </w:r>
            <w:r w:rsidRPr="00C84503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C84503">
              <w:rPr>
                <w:i/>
                <w:sz w:val="16"/>
                <w:szCs w:val="16"/>
              </w:rPr>
              <w:t>ответ</w:t>
            </w:r>
          </w:p>
        </w:tc>
      </w:tr>
    </w:tbl>
    <w:tbl>
      <w:tblPr>
        <w:tblW w:w="9499" w:type="dxa"/>
        <w:tblInd w:w="140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6"/>
        <w:gridCol w:w="6411"/>
        <w:gridCol w:w="1632"/>
      </w:tblGrid>
      <w:tr w:rsidR="0059088F" w:rsidTr="006370ED">
        <w:trPr>
          <w:cantSplit/>
          <w:ins w:id="219" w:author="Yuri Boichuk" w:date="2018-12-03T15:18:00Z"/>
        </w:trPr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Default="0059088F" w:rsidP="003C1E78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220" w:author="Yuri Boichuk" w:date="2018-12-03T15:18:00Z"/>
              </w:rPr>
            </w:pPr>
            <w:ins w:id="221" w:author="Yuri Boichuk" w:date="2018-12-03T15:18:00Z">
              <w:r>
                <w:rPr>
                  <w:lang w:val="ru-RU"/>
                </w:rPr>
                <w:t>110 01.0-25</w:t>
              </w:r>
            </w:ins>
          </w:p>
        </w:tc>
        <w:tc>
          <w:tcPr>
            <w:tcW w:w="6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222" w:author="Yuri Boichuk" w:date="2018-12-03T15:18:00Z"/>
              </w:rPr>
            </w:pPr>
            <w:ins w:id="223" w:author="Yuri Boichuk" w:date="2018-12-03T15:18:00Z">
              <w:r>
                <w:rPr>
                  <w:lang w:val="ru-RU"/>
                </w:rPr>
                <w:t xml:space="preserve">1.4.2.2.1, 1.4.2.2.3 </w:t>
              </w:r>
            </w:ins>
          </w:p>
        </w:tc>
        <w:tc>
          <w:tcPr>
            <w:tcW w:w="1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Default="0059088F" w:rsidP="003C1E78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pacing w:before="40" w:after="120" w:line="220" w:lineRule="exact"/>
              <w:ind w:left="0" w:right="113" w:firstLine="0"/>
              <w:jc w:val="center"/>
              <w:rPr>
                <w:ins w:id="224" w:author="Yuri Boichuk" w:date="2018-12-03T15:18:00Z"/>
              </w:rPr>
            </w:pPr>
            <w:ins w:id="225" w:author="Yuri Boichuk" w:date="2018-12-03T15:18:00Z">
              <w:r>
                <w:rPr>
                  <w:lang w:val="ru-RU"/>
                </w:rPr>
                <w:t>С</w:t>
              </w:r>
            </w:ins>
          </w:p>
        </w:tc>
      </w:tr>
      <w:tr w:rsidR="0059088F" w:rsidTr="006370ED">
        <w:trPr>
          <w:cantSplit/>
          <w:ins w:id="226" w:author="Yuri Boichuk" w:date="2018-12-03T15:18:00Z"/>
        </w:trPr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Default="0059088F" w:rsidP="003C1E78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227" w:author="Yuri Boichuk" w:date="2018-12-03T15:18:00Z"/>
                <w:lang w:val="fr-FR"/>
              </w:rPr>
            </w:pPr>
          </w:p>
        </w:tc>
        <w:tc>
          <w:tcPr>
            <w:tcW w:w="6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228" w:author="Yuri Boichuk" w:date="2018-12-03T15:18:00Z"/>
              </w:rPr>
            </w:pPr>
            <w:ins w:id="229" w:author="Yuri Boichuk" w:date="2018-12-03T15:18:00Z">
              <w:r>
                <w:rPr>
                  <w:lang w:val="ru-RU"/>
                </w:rPr>
                <w:t xml:space="preserve">Ответственный судоводитель сообщает, что на одном из контейнеров-цистерн, переданном для перевозки, знаки опасности не совпадают с транспортным документом. Что он должен сделать? </w:t>
              </w:r>
            </w:ins>
          </w:p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284"/>
              </w:tabs>
              <w:suppressAutoHyphens/>
              <w:spacing w:before="40" w:after="120" w:line="220" w:lineRule="exact"/>
              <w:ind w:left="481" w:right="113" w:hanging="481"/>
              <w:jc w:val="left"/>
              <w:rPr>
                <w:ins w:id="230" w:author="Yuri Boichuk" w:date="2018-12-03T15:18:00Z"/>
              </w:rPr>
            </w:pPr>
            <w:ins w:id="231" w:author="Yuri Boichuk" w:date="2018-12-03T15:18:00Z">
              <w:r>
                <w:rPr>
                  <w:lang w:val="ru-RU"/>
                </w:rPr>
                <w:t>A</w:t>
              </w:r>
              <w:r>
                <w:rPr>
                  <w:lang w:val="ru-RU"/>
                </w:rPr>
                <w:tab/>
                <w:t>Заменить знаки опасности в соответствии с номером ООН, указанным в транспортном документе.</w:t>
              </w:r>
            </w:ins>
          </w:p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284"/>
              </w:tabs>
              <w:suppressAutoHyphens/>
              <w:spacing w:before="40" w:after="120" w:line="220" w:lineRule="exact"/>
              <w:ind w:left="481" w:right="113" w:hanging="481"/>
              <w:jc w:val="left"/>
              <w:rPr>
                <w:ins w:id="232" w:author="Yuri Boichuk" w:date="2018-12-03T15:18:00Z"/>
              </w:rPr>
            </w:pPr>
            <w:ins w:id="233" w:author="Yuri Boichuk" w:date="2018-12-03T15:18:00Z">
              <w:r>
                <w:rPr>
                  <w:lang w:val="ru-RU"/>
                </w:rPr>
                <w:t>В</w:t>
              </w:r>
              <w:r>
                <w:rPr>
                  <w:lang w:val="ru-RU"/>
                </w:rPr>
                <w:tab/>
                <w:t>Внести соответствующую запись в транспортный документ.</w:t>
              </w:r>
            </w:ins>
          </w:p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284"/>
              </w:tabs>
              <w:suppressAutoHyphens/>
              <w:spacing w:before="40" w:after="120" w:line="220" w:lineRule="exact"/>
              <w:ind w:left="481" w:right="113" w:hanging="481"/>
              <w:jc w:val="left"/>
              <w:rPr>
                <w:ins w:id="234" w:author="Yuri Boichuk" w:date="2018-12-03T15:18:00Z"/>
              </w:rPr>
            </w:pPr>
            <w:ins w:id="235" w:author="Yuri Boichuk" w:date="2018-12-03T15:18:00Z">
              <w:r>
                <w:rPr>
                  <w:lang w:val="ru-RU"/>
                </w:rPr>
                <w:t>С</w:t>
              </w:r>
              <w:r>
                <w:rPr>
                  <w:lang w:val="ru-RU"/>
                </w:rPr>
                <w:tab/>
                <w:t>Не перевозить этот контейнер-цистерну</w:t>
              </w:r>
            </w:ins>
            <w:ins w:id="236" w:author="Larisa Maykovskaya" w:date="2018-12-13T10:03:00Z">
              <w:r w:rsidR="00030FD8">
                <w:rPr>
                  <w:lang w:val="ru-RU"/>
                </w:rPr>
                <w:t>,</w:t>
              </w:r>
            </w:ins>
            <w:ins w:id="237" w:author="Yuri Boichuk" w:date="2018-12-03T15:18:00Z">
              <w:r>
                <w:rPr>
                  <w:lang w:val="ru-RU"/>
                </w:rPr>
                <w:t xml:space="preserve"> пока на нем не будет размещена надлежащая маркировка.</w:t>
              </w:r>
            </w:ins>
          </w:p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284"/>
              </w:tabs>
              <w:suppressAutoHyphens/>
              <w:spacing w:before="40" w:after="120" w:line="220" w:lineRule="exact"/>
              <w:ind w:left="481" w:right="113" w:hanging="481"/>
              <w:jc w:val="left"/>
              <w:rPr>
                <w:ins w:id="238" w:author="Yuri Boichuk" w:date="2018-12-03T15:18:00Z"/>
              </w:rPr>
            </w:pPr>
            <w:ins w:id="239" w:author="Yuri Boichuk" w:date="2018-12-03T15:18:00Z">
              <w:r>
                <w:rPr>
                  <w:lang w:val="ru-RU"/>
                </w:rPr>
                <w:t>D</w:t>
              </w:r>
              <w:r>
                <w:rPr>
                  <w:lang w:val="ru-RU"/>
                </w:rPr>
                <w:tab/>
                <w:t>Осуществлять перевозку контейнера-цистерны в соответствии с запросом, но при этом проинформировать речную полицию.</w:t>
              </w:r>
            </w:ins>
          </w:p>
        </w:tc>
        <w:tc>
          <w:tcPr>
            <w:tcW w:w="1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Pr="009E1D2D" w:rsidRDefault="0059088F" w:rsidP="003C1E78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pacing w:before="40" w:after="120" w:line="220" w:lineRule="exact"/>
              <w:ind w:left="0" w:right="113" w:firstLine="0"/>
              <w:jc w:val="center"/>
              <w:rPr>
                <w:ins w:id="240" w:author="Yuri Boichuk" w:date="2018-12-03T15:18:00Z"/>
                <w:lang w:val="ru-RU"/>
                <w:rPrChange w:id="241" w:author="Yuri Boichuk" w:date="2018-12-03T15:18:00Z">
                  <w:rPr>
                    <w:ins w:id="242" w:author="Yuri Boichuk" w:date="2018-12-03T15:18:00Z"/>
                    <w:lang w:val="fr-FR"/>
                  </w:rPr>
                </w:rPrChange>
              </w:rPr>
            </w:pPr>
          </w:p>
        </w:tc>
      </w:tr>
      <w:tr w:rsidR="0059088F" w:rsidTr="006370ED">
        <w:trPr>
          <w:cantSplit/>
          <w:ins w:id="243" w:author="Yuri Boichuk" w:date="2018-12-03T15:18:00Z"/>
        </w:trPr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244" w:author="Yuri Boichuk" w:date="2018-12-03T15:18:00Z"/>
              </w:rPr>
            </w:pPr>
            <w:ins w:id="245" w:author="Yuri Boichuk" w:date="2018-12-03T15:18:00Z">
              <w:r>
                <w:rPr>
                  <w:lang w:val="ru-RU"/>
                </w:rPr>
                <w:t>110 01.0-26</w:t>
              </w:r>
            </w:ins>
          </w:p>
        </w:tc>
        <w:tc>
          <w:tcPr>
            <w:tcW w:w="6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246" w:author="Yuri Boichuk" w:date="2018-12-03T15:18:00Z"/>
              </w:rPr>
            </w:pPr>
            <w:ins w:id="247" w:author="Yuri Boichuk" w:date="2018-12-03T15:18:00Z">
              <w:r>
                <w:rPr>
                  <w:lang w:val="ru-RU"/>
                </w:rPr>
                <w:t>1.1.3.6</w:t>
              </w:r>
            </w:ins>
          </w:p>
        </w:tc>
        <w:tc>
          <w:tcPr>
            <w:tcW w:w="1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pacing w:before="40" w:after="120" w:line="220" w:lineRule="exact"/>
              <w:ind w:left="0" w:right="113" w:firstLine="0"/>
              <w:jc w:val="center"/>
              <w:rPr>
                <w:ins w:id="248" w:author="Yuri Boichuk" w:date="2018-12-03T15:18:00Z"/>
              </w:rPr>
            </w:pPr>
            <w:ins w:id="249" w:author="Yuri Boichuk" w:date="2018-12-03T15:18:00Z">
              <w:r>
                <w:rPr>
                  <w:lang w:val="ru-RU"/>
                </w:rPr>
                <w:t>A</w:t>
              </w:r>
            </w:ins>
          </w:p>
        </w:tc>
      </w:tr>
      <w:tr w:rsidR="0059088F" w:rsidTr="006370ED">
        <w:trPr>
          <w:cantSplit/>
          <w:ins w:id="250" w:author="Yuri Boichuk" w:date="2018-12-03T15:18:00Z"/>
        </w:trPr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251" w:author="Yuri Boichuk" w:date="2018-12-03T15:18:00Z"/>
                <w:lang w:val="fr-FR"/>
              </w:rPr>
            </w:pPr>
          </w:p>
        </w:tc>
        <w:tc>
          <w:tcPr>
            <w:tcW w:w="6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252" w:author="Yuri Boichuk" w:date="2018-12-03T15:18:00Z"/>
              </w:rPr>
            </w:pPr>
            <w:ins w:id="253" w:author="Yuri Boichuk" w:date="2018-12-03T15:18:00Z">
              <w:r>
                <w:rPr>
                  <w:lang w:val="ru-RU"/>
                </w:rPr>
                <w:t>С какого валового объема опасных грузов класса 3, группа упаковки I, перестают действовать изъятия в отношении применения ВОПОГ?</w:t>
              </w:r>
            </w:ins>
          </w:p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284"/>
              </w:tabs>
              <w:suppressAutoHyphens/>
              <w:spacing w:before="40" w:after="120" w:line="220" w:lineRule="exact"/>
              <w:ind w:left="481" w:right="113" w:hanging="481"/>
              <w:jc w:val="left"/>
              <w:rPr>
                <w:ins w:id="254" w:author="Yuri Boichuk" w:date="2018-12-03T15:18:00Z"/>
              </w:rPr>
            </w:pPr>
            <w:ins w:id="255" w:author="Yuri Boichuk" w:date="2018-12-03T15:18:00Z">
              <w:r>
                <w:rPr>
                  <w:lang w:val="ru-RU"/>
                </w:rPr>
                <w:t>A</w:t>
              </w:r>
              <w:r>
                <w:rPr>
                  <w:lang w:val="ru-RU"/>
                </w:rPr>
                <w:tab/>
                <w:t>С 300 кг.</w:t>
              </w:r>
            </w:ins>
          </w:p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284"/>
              </w:tabs>
              <w:suppressAutoHyphens/>
              <w:spacing w:before="40" w:after="120" w:line="220" w:lineRule="exact"/>
              <w:ind w:left="481" w:right="113" w:hanging="481"/>
              <w:jc w:val="left"/>
              <w:rPr>
                <w:ins w:id="256" w:author="Yuri Boichuk" w:date="2018-12-03T15:18:00Z"/>
              </w:rPr>
            </w:pPr>
            <w:ins w:id="257" w:author="Yuri Boichuk" w:date="2018-12-03T15:18:00Z">
              <w:r>
                <w:rPr>
                  <w:lang w:val="ru-RU"/>
                </w:rPr>
                <w:t>В</w:t>
              </w:r>
              <w:r>
                <w:rPr>
                  <w:lang w:val="ru-RU"/>
                </w:rPr>
                <w:tab/>
                <w:t>С 3</w:t>
              </w:r>
            </w:ins>
            <w:ins w:id="258" w:author="Ekaterina Salynskaya" w:date="2018-12-10T16:29:00Z">
              <w:r w:rsidR="00656223">
                <w:rPr>
                  <w:lang w:val="ru-RU"/>
                </w:rPr>
                <w:t xml:space="preserve"> </w:t>
              </w:r>
            </w:ins>
            <w:ins w:id="259" w:author="Yuri Boichuk" w:date="2018-12-03T15:18:00Z">
              <w:r>
                <w:rPr>
                  <w:lang w:val="ru-RU"/>
                </w:rPr>
                <w:t>000 кг в упаковках или цистернах.</w:t>
              </w:r>
            </w:ins>
          </w:p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284"/>
              </w:tabs>
              <w:suppressAutoHyphens/>
              <w:spacing w:before="40" w:after="120" w:line="220" w:lineRule="exact"/>
              <w:ind w:left="481" w:right="113" w:hanging="481"/>
              <w:jc w:val="left"/>
              <w:rPr>
                <w:ins w:id="260" w:author="Yuri Boichuk" w:date="2018-12-03T15:18:00Z"/>
              </w:rPr>
            </w:pPr>
            <w:ins w:id="261" w:author="Yuri Boichuk" w:date="2018-12-03T15:18:00Z">
              <w:r>
                <w:rPr>
                  <w:lang w:val="ru-RU"/>
                </w:rPr>
                <w:t>С</w:t>
              </w:r>
              <w:r>
                <w:rPr>
                  <w:lang w:val="ru-RU"/>
                </w:rPr>
                <w:tab/>
                <w:t>Изъятие по признаку количества не распространяются на группу упаковки I.</w:t>
              </w:r>
            </w:ins>
          </w:p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284"/>
              </w:tabs>
              <w:suppressAutoHyphens/>
              <w:spacing w:before="40" w:after="120" w:line="220" w:lineRule="exact"/>
              <w:ind w:left="481" w:right="113" w:hanging="481"/>
              <w:jc w:val="left"/>
              <w:rPr>
                <w:ins w:id="262" w:author="Yuri Boichuk" w:date="2018-12-03T15:18:00Z"/>
              </w:rPr>
            </w:pPr>
            <w:ins w:id="263" w:author="Yuri Boichuk" w:date="2018-12-03T15:18:00Z">
              <w:r>
                <w:rPr>
                  <w:lang w:val="ru-RU"/>
                </w:rPr>
                <w:t>D</w:t>
              </w:r>
              <w:r>
                <w:rPr>
                  <w:lang w:val="ru-RU"/>
                </w:rPr>
                <w:tab/>
                <w:t>С 300 кг, однако только для контейнеров-цистерн.</w:t>
              </w:r>
            </w:ins>
          </w:p>
        </w:tc>
        <w:tc>
          <w:tcPr>
            <w:tcW w:w="1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Pr="009E1D2D" w:rsidRDefault="0059088F" w:rsidP="003C1E78">
            <w:pPr>
              <w:pStyle w:val="Plattetekstinspringen31"/>
              <w:keepNext/>
              <w:keepLines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pacing w:before="40" w:after="120" w:line="220" w:lineRule="exact"/>
              <w:ind w:left="0" w:right="113" w:firstLine="0"/>
              <w:jc w:val="center"/>
              <w:rPr>
                <w:ins w:id="264" w:author="Yuri Boichuk" w:date="2018-12-03T15:18:00Z"/>
                <w:lang w:val="ru-RU"/>
                <w:rPrChange w:id="265" w:author="Yuri Boichuk" w:date="2018-12-03T15:18:00Z">
                  <w:rPr>
                    <w:ins w:id="266" w:author="Yuri Boichuk" w:date="2018-12-03T15:18:00Z"/>
                    <w:lang w:val="fr-FR"/>
                  </w:rPr>
                </w:rPrChange>
              </w:rPr>
            </w:pPr>
          </w:p>
        </w:tc>
      </w:tr>
      <w:tr w:rsidR="0059088F" w:rsidTr="006370ED">
        <w:trPr>
          <w:cantSplit/>
          <w:ins w:id="267" w:author="Yuri Boichuk" w:date="2018-12-03T15:18:00Z"/>
        </w:trPr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Default="0059088F" w:rsidP="003C1E78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268" w:author="Yuri Boichuk" w:date="2018-12-03T15:18:00Z"/>
              </w:rPr>
            </w:pPr>
            <w:ins w:id="269" w:author="Yuri Boichuk" w:date="2018-12-03T15:18:00Z">
              <w:r>
                <w:rPr>
                  <w:lang w:val="ru-RU"/>
                </w:rPr>
                <w:t>110 01.0-27</w:t>
              </w:r>
            </w:ins>
          </w:p>
        </w:tc>
        <w:tc>
          <w:tcPr>
            <w:tcW w:w="6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270" w:author="Yuri Boichuk" w:date="2018-12-03T15:18:00Z"/>
              </w:rPr>
            </w:pPr>
            <w:ins w:id="271" w:author="Yuri Boichuk" w:date="2018-12-03T15:18:00Z">
              <w:r>
                <w:rPr>
                  <w:lang w:val="ru-RU"/>
                </w:rPr>
                <w:t xml:space="preserve">1.3 </w:t>
              </w:r>
            </w:ins>
          </w:p>
        </w:tc>
        <w:tc>
          <w:tcPr>
            <w:tcW w:w="1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Default="0059088F" w:rsidP="003C1E78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pacing w:before="40" w:after="120" w:line="220" w:lineRule="exact"/>
              <w:ind w:left="0" w:right="113" w:firstLine="0"/>
              <w:jc w:val="center"/>
              <w:rPr>
                <w:ins w:id="272" w:author="Yuri Boichuk" w:date="2018-12-03T15:18:00Z"/>
              </w:rPr>
            </w:pPr>
            <w:ins w:id="273" w:author="Yuri Boichuk" w:date="2018-12-03T15:18:00Z">
              <w:r>
                <w:rPr>
                  <w:lang w:val="ru-RU"/>
                </w:rPr>
                <w:t>В</w:t>
              </w:r>
            </w:ins>
          </w:p>
        </w:tc>
      </w:tr>
      <w:tr w:rsidR="0059088F" w:rsidTr="006370ED">
        <w:trPr>
          <w:cantSplit/>
          <w:ins w:id="274" w:author="Yuri Boichuk" w:date="2018-12-03T15:18:00Z"/>
        </w:trPr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Default="0059088F" w:rsidP="003C1E78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275" w:author="Yuri Boichuk" w:date="2018-12-03T15:18:00Z"/>
                <w:lang w:val="fr-FR"/>
              </w:rPr>
            </w:pPr>
          </w:p>
        </w:tc>
        <w:tc>
          <w:tcPr>
            <w:tcW w:w="6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276" w:author="Yuri Boichuk" w:date="2018-12-03T15:18:00Z"/>
              </w:rPr>
            </w:pPr>
            <w:ins w:id="277" w:author="Yuri Boichuk" w:date="2018-12-03T15:18:00Z">
              <w:r>
                <w:rPr>
                  <w:lang w:val="ru-RU"/>
                </w:rPr>
                <w:t>Помимо эксперта ВОПОГ, в какой степени другие лица, нанятые перевозчиком, должны быть знакомы с требованиями, предъявляемыми к перевозке опасных грузов?</w:t>
              </w:r>
            </w:ins>
          </w:p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284"/>
              </w:tabs>
              <w:suppressAutoHyphens/>
              <w:spacing w:before="40" w:after="120" w:line="220" w:lineRule="exact"/>
              <w:ind w:left="481" w:right="113" w:hanging="481"/>
              <w:jc w:val="left"/>
              <w:rPr>
                <w:ins w:id="278" w:author="Yuri Boichuk" w:date="2018-12-03T15:18:00Z"/>
              </w:rPr>
            </w:pPr>
            <w:ins w:id="279" w:author="Yuri Boichuk" w:date="2018-12-03T15:18:00Z">
              <w:r>
                <w:rPr>
                  <w:lang w:val="ru-RU"/>
                </w:rPr>
                <w:t>A</w:t>
              </w:r>
              <w:r>
                <w:rPr>
                  <w:lang w:val="ru-RU"/>
                </w:rPr>
                <w:tab/>
                <w:t xml:space="preserve">Они должны быть знакомы только </w:t>
              </w:r>
              <w:r w:rsidR="00030FD8">
                <w:rPr>
                  <w:lang w:val="ru-RU"/>
                </w:rPr>
                <w:t>с</w:t>
              </w:r>
            </w:ins>
            <w:r w:rsidR="00030FD8">
              <w:rPr>
                <w:lang w:val="ru-RU"/>
              </w:rPr>
              <w:t xml:space="preserve"> </w:t>
            </w:r>
            <w:ins w:id="280" w:author="Yuri Boichuk" w:date="2018-12-03T15:18:00Z">
              <w:r>
                <w:rPr>
                  <w:lang w:val="ru-RU"/>
                </w:rPr>
                <w:t>частью 7 ВОПОГ.</w:t>
              </w:r>
            </w:ins>
          </w:p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284"/>
              </w:tabs>
              <w:suppressAutoHyphens/>
              <w:spacing w:before="40" w:after="120" w:line="220" w:lineRule="exact"/>
              <w:ind w:left="481" w:right="113" w:hanging="481"/>
              <w:jc w:val="left"/>
              <w:rPr>
                <w:ins w:id="281" w:author="Yuri Boichuk" w:date="2018-12-03T15:18:00Z"/>
              </w:rPr>
            </w:pPr>
            <w:ins w:id="282" w:author="Yuri Boichuk" w:date="2018-12-03T15:18:00Z">
              <w:r>
                <w:rPr>
                  <w:lang w:val="ru-RU"/>
                </w:rPr>
                <w:t>В</w:t>
              </w:r>
              <w:r>
                <w:rPr>
                  <w:lang w:val="ru-RU"/>
                </w:rPr>
                <w:tab/>
                <w:t>Они должны быть знакомы с требованиями, которые касаются их функций и обязанностей в ходе перевозки.</w:t>
              </w:r>
            </w:ins>
          </w:p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284"/>
              </w:tabs>
              <w:suppressAutoHyphens/>
              <w:spacing w:before="40" w:after="120" w:line="220" w:lineRule="exact"/>
              <w:ind w:left="481" w:right="113" w:hanging="481"/>
              <w:jc w:val="left"/>
              <w:rPr>
                <w:ins w:id="283" w:author="Yuri Boichuk" w:date="2018-12-03T15:18:00Z"/>
              </w:rPr>
            </w:pPr>
            <w:ins w:id="284" w:author="Yuri Boichuk" w:date="2018-12-03T15:18:00Z">
              <w:r>
                <w:rPr>
                  <w:lang w:val="ru-RU"/>
                </w:rPr>
                <w:t>С</w:t>
              </w:r>
              <w:r>
                <w:rPr>
                  <w:lang w:val="ru-RU"/>
                </w:rPr>
                <w:tab/>
                <w:t>Другие лица не обязаны знать требования, касающиеся перевозки опасных грузов.</w:t>
              </w:r>
            </w:ins>
          </w:p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284"/>
              </w:tabs>
              <w:suppressAutoHyphens/>
              <w:spacing w:before="40" w:after="120" w:line="220" w:lineRule="exact"/>
              <w:ind w:left="481" w:right="113" w:hanging="481"/>
              <w:jc w:val="left"/>
              <w:rPr>
                <w:ins w:id="285" w:author="Yuri Boichuk" w:date="2018-12-03T15:18:00Z"/>
              </w:rPr>
            </w:pPr>
            <w:ins w:id="286" w:author="Yuri Boichuk" w:date="2018-12-03T15:18:00Z">
              <w:r>
                <w:rPr>
                  <w:lang w:val="ru-RU"/>
                </w:rPr>
                <w:t>D</w:t>
              </w:r>
              <w:r>
                <w:rPr>
                  <w:lang w:val="ru-RU"/>
                </w:rPr>
                <w:tab/>
                <w:t>Они должны быть знакомы с частью 2, таблица С, и с частью 7 ВОПОГ.</w:t>
              </w:r>
            </w:ins>
          </w:p>
        </w:tc>
        <w:tc>
          <w:tcPr>
            <w:tcW w:w="1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Pr="009E1D2D" w:rsidRDefault="0059088F" w:rsidP="003C1E78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pacing w:before="40" w:after="120" w:line="220" w:lineRule="exact"/>
              <w:ind w:left="0" w:right="113" w:firstLine="0"/>
              <w:jc w:val="center"/>
              <w:rPr>
                <w:ins w:id="287" w:author="Yuri Boichuk" w:date="2018-12-03T15:18:00Z"/>
                <w:lang w:val="ru-RU"/>
                <w:rPrChange w:id="288" w:author="Yuri Boichuk" w:date="2018-12-03T15:18:00Z">
                  <w:rPr>
                    <w:ins w:id="289" w:author="Yuri Boichuk" w:date="2018-12-03T15:18:00Z"/>
                    <w:lang w:val="fr-FR"/>
                  </w:rPr>
                </w:rPrChange>
              </w:rPr>
            </w:pPr>
          </w:p>
        </w:tc>
      </w:tr>
      <w:tr w:rsidR="0059088F" w:rsidTr="006370ED">
        <w:trPr>
          <w:cantSplit/>
          <w:ins w:id="290" w:author="Yuri Boichuk" w:date="2018-12-03T15:18:00Z"/>
        </w:trPr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Default="0059088F" w:rsidP="003C1E78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291" w:author="Yuri Boichuk" w:date="2018-12-03T15:18:00Z"/>
              </w:rPr>
            </w:pPr>
            <w:ins w:id="292" w:author="Yuri Boichuk" w:date="2018-12-03T15:18:00Z">
              <w:r>
                <w:rPr>
                  <w:lang w:val="ru-RU"/>
                </w:rPr>
                <w:t>110 01.0-28</w:t>
              </w:r>
            </w:ins>
          </w:p>
        </w:tc>
        <w:tc>
          <w:tcPr>
            <w:tcW w:w="6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293" w:author="Yuri Boichuk" w:date="2018-12-03T15:18:00Z"/>
              </w:rPr>
            </w:pPr>
            <w:ins w:id="294" w:author="Yuri Boichuk" w:date="2018-12-03T15:18:00Z">
              <w:r>
                <w:rPr>
                  <w:lang w:val="ru-RU"/>
                </w:rPr>
                <w:t>Зарезервирован.</w:t>
              </w:r>
            </w:ins>
          </w:p>
        </w:tc>
        <w:tc>
          <w:tcPr>
            <w:tcW w:w="1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Default="0059088F" w:rsidP="003C1E78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pacing w:before="40" w:after="120" w:line="220" w:lineRule="exact"/>
              <w:ind w:left="0" w:right="113" w:firstLine="0"/>
              <w:jc w:val="center"/>
              <w:rPr>
                <w:ins w:id="295" w:author="Yuri Boichuk" w:date="2018-12-03T15:18:00Z"/>
                <w:lang w:val="fr-FR"/>
              </w:rPr>
            </w:pPr>
          </w:p>
        </w:tc>
      </w:tr>
      <w:tr w:rsidR="0059088F" w:rsidTr="006370ED">
        <w:trPr>
          <w:cantSplit/>
          <w:ins w:id="296" w:author="Yuri Boichuk" w:date="2018-12-03T15:18:00Z"/>
        </w:trPr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Default="0059088F" w:rsidP="003C1E78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297" w:author="Yuri Boichuk" w:date="2018-12-03T15:18:00Z"/>
              </w:rPr>
            </w:pPr>
            <w:ins w:id="298" w:author="Yuri Boichuk" w:date="2018-12-03T15:18:00Z">
              <w:r>
                <w:rPr>
                  <w:lang w:val="ru-RU"/>
                </w:rPr>
                <w:t>110 01.0-29</w:t>
              </w:r>
            </w:ins>
          </w:p>
        </w:tc>
        <w:tc>
          <w:tcPr>
            <w:tcW w:w="6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299" w:author="Yuri Boichuk" w:date="2018-12-03T15:18:00Z"/>
              </w:rPr>
            </w:pPr>
            <w:ins w:id="300" w:author="Yuri Boichuk" w:date="2018-12-03T15:18:00Z">
              <w:r>
                <w:rPr>
                  <w:lang w:val="ru-RU"/>
                </w:rPr>
                <w:t>1.5.1</w:t>
              </w:r>
            </w:ins>
          </w:p>
        </w:tc>
        <w:tc>
          <w:tcPr>
            <w:tcW w:w="1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Default="0059088F" w:rsidP="003C1E78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pacing w:before="40" w:after="120" w:line="220" w:lineRule="exact"/>
              <w:ind w:left="0" w:right="113" w:firstLine="0"/>
              <w:jc w:val="center"/>
              <w:rPr>
                <w:ins w:id="301" w:author="Yuri Boichuk" w:date="2018-12-03T15:18:00Z"/>
              </w:rPr>
            </w:pPr>
            <w:ins w:id="302" w:author="Yuri Boichuk" w:date="2018-12-03T15:18:00Z">
              <w:r>
                <w:rPr>
                  <w:lang w:val="ru-RU"/>
                </w:rPr>
                <w:t>A</w:t>
              </w:r>
            </w:ins>
          </w:p>
        </w:tc>
      </w:tr>
      <w:tr w:rsidR="0059088F" w:rsidTr="006370ED">
        <w:trPr>
          <w:cantSplit/>
          <w:ins w:id="303" w:author="Yuri Boichuk" w:date="2018-12-03T15:18:00Z"/>
        </w:trPr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Default="0059088F" w:rsidP="003C1E78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304" w:author="Yuri Boichuk" w:date="2018-12-03T15:18:00Z"/>
                <w:lang w:val="fr-FR"/>
              </w:rPr>
            </w:pPr>
          </w:p>
        </w:tc>
        <w:tc>
          <w:tcPr>
            <w:tcW w:w="6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305" w:author="Yuri Boichuk" w:date="2018-12-03T15:18:00Z"/>
              </w:rPr>
            </w:pPr>
            <w:ins w:id="306" w:author="Yuri Boichuk" w:date="2018-12-03T15:18:00Z">
              <w:r>
                <w:rPr>
                  <w:lang w:val="ru-RU"/>
                </w:rPr>
                <w:t>Какова цель многосторонних соглашений в соответствии с требованиями ВОПОГ?</w:t>
              </w:r>
            </w:ins>
          </w:p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284"/>
              </w:tabs>
              <w:suppressAutoHyphens/>
              <w:spacing w:before="40" w:after="120" w:line="220" w:lineRule="exact"/>
              <w:ind w:left="481" w:right="113" w:hanging="481"/>
              <w:jc w:val="left"/>
              <w:rPr>
                <w:ins w:id="307" w:author="Yuri Boichuk" w:date="2018-12-03T15:18:00Z"/>
              </w:rPr>
            </w:pPr>
            <w:ins w:id="308" w:author="Yuri Boichuk" w:date="2018-12-03T15:18:00Z">
              <w:r>
                <w:rPr>
                  <w:lang w:val="ru-RU"/>
                </w:rPr>
                <w:t>A</w:t>
              </w:r>
              <w:r>
                <w:rPr>
                  <w:lang w:val="ru-RU"/>
                </w:rPr>
                <w:tab/>
                <w:t>Они допускают некоторые перевозки на основе временных отступлений от режима ВОПОГ.</w:t>
              </w:r>
            </w:ins>
          </w:p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284"/>
              </w:tabs>
              <w:suppressAutoHyphens/>
              <w:spacing w:before="40" w:after="120" w:line="220" w:lineRule="exact"/>
              <w:ind w:left="481" w:right="113" w:hanging="481"/>
              <w:jc w:val="left"/>
              <w:rPr>
                <w:ins w:id="309" w:author="Yuri Boichuk" w:date="2018-12-03T15:18:00Z"/>
              </w:rPr>
            </w:pPr>
            <w:ins w:id="310" w:author="Yuri Boichuk" w:date="2018-12-03T15:18:00Z">
              <w:r>
                <w:rPr>
                  <w:lang w:val="ru-RU"/>
                </w:rPr>
                <w:t>В</w:t>
              </w:r>
              <w:r>
                <w:rPr>
                  <w:lang w:val="ru-RU"/>
                </w:rPr>
                <w:tab/>
                <w:t>ВОПОГ не распространяется на жидкие грузы.</w:t>
              </w:r>
            </w:ins>
          </w:p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284"/>
              </w:tabs>
              <w:suppressAutoHyphens/>
              <w:spacing w:before="40" w:after="120" w:line="220" w:lineRule="exact"/>
              <w:ind w:left="481" w:right="113" w:hanging="481"/>
              <w:jc w:val="left"/>
              <w:rPr>
                <w:ins w:id="311" w:author="Yuri Boichuk" w:date="2018-12-03T15:18:00Z"/>
              </w:rPr>
            </w:pPr>
            <w:ins w:id="312" w:author="Yuri Boichuk" w:date="2018-12-03T15:18:00Z">
              <w:r>
                <w:rPr>
                  <w:lang w:val="ru-RU"/>
                </w:rPr>
                <w:t>С</w:t>
              </w:r>
              <w:r>
                <w:rPr>
                  <w:lang w:val="ru-RU"/>
                </w:rPr>
                <w:tab/>
                <w:t>Многосторонние соглашения позволяют включить в сферу действия ВОПОГ дополнительные грузы.</w:t>
              </w:r>
            </w:ins>
          </w:p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284"/>
              </w:tabs>
              <w:suppressAutoHyphens/>
              <w:spacing w:before="40" w:after="120" w:line="220" w:lineRule="exact"/>
              <w:ind w:left="481" w:right="113" w:hanging="481"/>
              <w:jc w:val="left"/>
              <w:rPr>
                <w:ins w:id="313" w:author="Yuri Boichuk" w:date="2018-12-03T15:18:00Z"/>
              </w:rPr>
            </w:pPr>
            <w:ins w:id="314" w:author="Yuri Boichuk" w:date="2018-12-03T15:18:00Z">
              <w:r>
                <w:rPr>
                  <w:lang w:val="ru-RU"/>
                </w:rPr>
                <w:t>D</w:t>
              </w:r>
              <w:r>
                <w:rPr>
                  <w:lang w:val="ru-RU"/>
                </w:rPr>
                <w:tab/>
                <w:t>Они позволяют применять ВОПОГ в странах, которые не являются договаривающимися сторонами ВОПОГ.</w:t>
              </w:r>
            </w:ins>
          </w:p>
        </w:tc>
        <w:tc>
          <w:tcPr>
            <w:tcW w:w="1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Pr="009E1D2D" w:rsidRDefault="0059088F" w:rsidP="003C1E78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pacing w:before="40" w:after="120" w:line="220" w:lineRule="exact"/>
              <w:ind w:left="0" w:right="113" w:firstLine="0"/>
              <w:jc w:val="center"/>
              <w:rPr>
                <w:ins w:id="315" w:author="Yuri Boichuk" w:date="2018-12-03T15:18:00Z"/>
                <w:lang w:val="ru-RU"/>
                <w:rPrChange w:id="316" w:author="Yuri Boichuk" w:date="2018-12-03T15:18:00Z">
                  <w:rPr>
                    <w:ins w:id="317" w:author="Yuri Boichuk" w:date="2018-12-03T15:18:00Z"/>
                    <w:lang w:val="fr-FR"/>
                  </w:rPr>
                </w:rPrChange>
              </w:rPr>
            </w:pPr>
          </w:p>
        </w:tc>
      </w:tr>
    </w:tbl>
    <w:tbl>
      <w:tblPr>
        <w:tblStyle w:val="TableGrid"/>
        <w:tblW w:w="0" w:type="auto"/>
        <w:tblInd w:w="136" w:type="dxa"/>
        <w:tblLook w:val="01E0" w:firstRow="1" w:lastRow="1" w:firstColumn="1" w:lastColumn="1" w:noHBand="0" w:noVBand="0"/>
      </w:tblPr>
      <w:tblGrid>
        <w:gridCol w:w="1465"/>
        <w:gridCol w:w="6401"/>
        <w:gridCol w:w="1636"/>
      </w:tblGrid>
      <w:tr w:rsidR="00BA70C4" w:rsidRPr="00C84503" w:rsidTr="003B48D3">
        <w:trPr>
          <w:tblHeader/>
        </w:trPr>
        <w:tc>
          <w:tcPr>
            <w:tcW w:w="95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A70C4" w:rsidRPr="00C84503" w:rsidRDefault="00BA70C4" w:rsidP="003B48D3">
            <w:pPr>
              <w:pageBreakBefore/>
              <w:spacing w:before="120" w:after="120" w:line="220" w:lineRule="atLeast"/>
              <w:rPr>
                <w:b/>
                <w:sz w:val="28"/>
                <w:szCs w:val="28"/>
              </w:rPr>
            </w:pPr>
            <w:r w:rsidRPr="00C84503">
              <w:lastRenderedPageBreak/>
              <w:br w:type="page"/>
            </w:r>
            <w:r w:rsidRPr="00C84503">
              <w:rPr>
                <w:b/>
                <w:sz w:val="28"/>
                <w:szCs w:val="28"/>
              </w:rPr>
              <w:t>Общие вопросы</w:t>
            </w:r>
          </w:p>
          <w:p w:rsidR="00BA70C4" w:rsidRPr="00C84503" w:rsidRDefault="00BA70C4" w:rsidP="003B48D3">
            <w:pPr>
              <w:spacing w:before="120" w:after="120" w:line="220" w:lineRule="atLeast"/>
              <w:rPr>
                <w:b/>
              </w:rPr>
            </w:pPr>
            <w:r w:rsidRPr="00C84503">
              <w:rPr>
                <w:b/>
              </w:rPr>
              <w:t>Целевая тема 1: Общие сведения</w:t>
            </w:r>
          </w:p>
        </w:tc>
      </w:tr>
      <w:tr w:rsidR="00BA70C4" w:rsidRPr="00C84503" w:rsidTr="003B48D3">
        <w:trPr>
          <w:tblHeader/>
        </w:trPr>
        <w:tc>
          <w:tcPr>
            <w:tcW w:w="146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BA70C4" w:rsidRPr="00C84503" w:rsidRDefault="00BA70C4" w:rsidP="003B48D3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Номер</w:t>
            </w:r>
          </w:p>
        </w:tc>
        <w:tc>
          <w:tcPr>
            <w:tcW w:w="640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BA70C4" w:rsidRPr="00C84503" w:rsidRDefault="00BA70C4" w:rsidP="003B48D3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Источник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BA70C4" w:rsidRPr="00C84503" w:rsidRDefault="00BA70C4" w:rsidP="003B48D3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Правильный</w:t>
            </w:r>
            <w:r w:rsidRPr="00C84503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C84503">
              <w:rPr>
                <w:i/>
                <w:sz w:val="16"/>
                <w:szCs w:val="16"/>
              </w:rPr>
              <w:t>ответ</w:t>
            </w:r>
          </w:p>
        </w:tc>
      </w:tr>
    </w:tbl>
    <w:tbl>
      <w:tblPr>
        <w:tblW w:w="9499" w:type="dxa"/>
        <w:tblInd w:w="140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6"/>
        <w:gridCol w:w="6411"/>
        <w:gridCol w:w="1632"/>
      </w:tblGrid>
      <w:tr w:rsidR="0059088F" w:rsidTr="006370ED">
        <w:trPr>
          <w:cantSplit/>
          <w:ins w:id="318" w:author="Yuri Boichuk" w:date="2018-12-03T15:18:00Z"/>
        </w:trPr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319" w:author="Yuri Boichuk" w:date="2018-12-03T15:18:00Z"/>
              </w:rPr>
            </w:pPr>
            <w:ins w:id="320" w:author="Yuri Boichuk" w:date="2018-12-03T15:18:00Z">
              <w:r>
                <w:rPr>
                  <w:lang w:val="ru-RU"/>
                </w:rPr>
                <w:t>110 01.0-30</w:t>
              </w:r>
            </w:ins>
          </w:p>
        </w:tc>
        <w:tc>
          <w:tcPr>
            <w:tcW w:w="6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321" w:author="Yuri Boichuk" w:date="2018-12-03T15:18:00Z"/>
              </w:rPr>
            </w:pPr>
            <w:ins w:id="322" w:author="Yuri Boichuk" w:date="2018-12-03T15:18:00Z">
              <w:r>
                <w:rPr>
                  <w:lang w:val="ru-RU"/>
                </w:rPr>
                <w:t>1.10.3.1.1</w:t>
              </w:r>
            </w:ins>
          </w:p>
        </w:tc>
        <w:tc>
          <w:tcPr>
            <w:tcW w:w="16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pacing w:before="40" w:after="120" w:line="220" w:lineRule="exact"/>
              <w:ind w:left="0" w:right="113" w:firstLine="0"/>
              <w:jc w:val="center"/>
              <w:rPr>
                <w:ins w:id="323" w:author="Yuri Boichuk" w:date="2018-12-03T15:18:00Z"/>
              </w:rPr>
            </w:pPr>
            <w:ins w:id="324" w:author="Yuri Boichuk" w:date="2018-12-03T15:18:00Z">
              <w:r>
                <w:rPr>
                  <w:lang w:val="ru-RU"/>
                </w:rPr>
                <w:t>D</w:t>
              </w:r>
            </w:ins>
          </w:p>
        </w:tc>
      </w:tr>
      <w:tr w:rsidR="0059088F" w:rsidTr="006370ED">
        <w:trPr>
          <w:cantSplit/>
          <w:ins w:id="325" w:author="Yuri Boichuk" w:date="2018-12-03T15:18:00Z"/>
        </w:trPr>
        <w:tc>
          <w:tcPr>
            <w:tcW w:w="14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326" w:author="Yuri Boichuk" w:date="2018-12-03T15:18:00Z"/>
                <w:lang w:val="fr-FR"/>
              </w:rPr>
            </w:pPr>
          </w:p>
        </w:tc>
        <w:tc>
          <w:tcPr>
            <w:tcW w:w="641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9088F" w:rsidRPr="00BB52C7" w:rsidRDefault="0059088F" w:rsidP="003C1E78">
            <w:pPr>
              <w:pStyle w:val="Plattetekstinspringen31"/>
              <w:keepNext/>
              <w:keepLines/>
              <w:tabs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327" w:author="Yuri Boichuk" w:date="2018-12-03T15:18:00Z"/>
                <w:lang w:val="ru-RU"/>
                <w:rPrChange w:id="328" w:author="Ekaterina Salynskaya" w:date="2018-12-10T16:11:00Z">
                  <w:rPr>
                    <w:ins w:id="329" w:author="Yuri Boichuk" w:date="2018-12-03T15:18:00Z"/>
                  </w:rPr>
                </w:rPrChange>
              </w:rPr>
            </w:pPr>
            <w:ins w:id="330" w:author="Yuri Boichuk" w:date="2018-12-03T15:18:00Z">
              <w:r>
                <w:rPr>
                  <w:lang w:val="ru-RU"/>
                </w:rPr>
                <w:t xml:space="preserve">Что по смыслу ВОПОГ понимается под </w:t>
              </w:r>
            </w:ins>
            <w:ins w:id="331" w:author="Ekaterina Salynskaya" w:date="2018-12-10T16:11:00Z">
              <w:r w:rsidR="00BB52C7">
                <w:rPr>
                  <w:lang w:val="ru-RU"/>
                </w:rPr>
                <w:t>«</w:t>
              </w:r>
            </w:ins>
            <w:ins w:id="332" w:author="Yuri Boichuk" w:date="2018-12-03T15:18:00Z">
              <w:r>
                <w:rPr>
                  <w:lang w:val="ru-RU"/>
                </w:rPr>
                <w:t>грузами повышенной опасности</w:t>
              </w:r>
            </w:ins>
            <w:ins w:id="333" w:author="Ekaterina Salynskaya" w:date="2018-12-10T16:11:00Z">
              <w:r w:rsidR="00BB52C7">
                <w:rPr>
                  <w:lang w:val="ru-RU"/>
                </w:rPr>
                <w:t>»</w:t>
              </w:r>
            </w:ins>
            <w:ins w:id="334" w:author="Yuri Boichuk" w:date="2018-12-03T15:18:00Z">
              <w:r>
                <w:rPr>
                  <w:lang w:val="ru-RU"/>
                </w:rPr>
                <w:t>?</w:t>
              </w:r>
            </w:ins>
          </w:p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284"/>
              </w:tabs>
              <w:suppressAutoHyphens/>
              <w:spacing w:before="40" w:after="120" w:line="220" w:lineRule="exact"/>
              <w:ind w:left="481" w:right="113" w:hanging="481"/>
              <w:jc w:val="left"/>
              <w:rPr>
                <w:ins w:id="335" w:author="Yuri Boichuk" w:date="2018-12-03T15:18:00Z"/>
              </w:rPr>
            </w:pPr>
            <w:ins w:id="336" w:author="Yuri Boichuk" w:date="2018-12-03T15:18:00Z">
              <w:r>
                <w:rPr>
                  <w:lang w:val="ru-RU"/>
                </w:rPr>
                <w:t>A</w:t>
              </w:r>
              <w:r>
                <w:rPr>
                  <w:lang w:val="ru-RU"/>
                </w:rPr>
                <w:tab/>
                <w:t>Грузы, которые могут повредить материалы, используемые для изготовления судна.</w:t>
              </w:r>
            </w:ins>
          </w:p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284"/>
              </w:tabs>
              <w:suppressAutoHyphens/>
              <w:spacing w:before="40" w:after="120" w:line="220" w:lineRule="exact"/>
              <w:ind w:left="481" w:right="113" w:hanging="481"/>
              <w:jc w:val="left"/>
              <w:rPr>
                <w:ins w:id="337" w:author="Yuri Boichuk" w:date="2018-12-03T15:18:00Z"/>
              </w:rPr>
            </w:pPr>
            <w:ins w:id="338" w:author="Yuri Boichuk" w:date="2018-12-03T15:18:00Z">
              <w:r>
                <w:rPr>
                  <w:lang w:val="ru-RU"/>
                </w:rPr>
                <w:t>В</w:t>
              </w:r>
              <w:r>
                <w:rPr>
                  <w:lang w:val="ru-RU"/>
                </w:rPr>
                <w:tab/>
                <w:t>Грузы, представляющие особую опасность для окружающей среды.</w:t>
              </w:r>
            </w:ins>
          </w:p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284"/>
              </w:tabs>
              <w:suppressAutoHyphens/>
              <w:spacing w:before="40" w:after="120" w:line="220" w:lineRule="exact"/>
              <w:ind w:left="481" w:right="113" w:hanging="481"/>
              <w:jc w:val="left"/>
              <w:rPr>
                <w:ins w:id="339" w:author="Yuri Boichuk" w:date="2018-12-03T15:18:00Z"/>
              </w:rPr>
            </w:pPr>
            <w:ins w:id="340" w:author="Yuri Boichuk" w:date="2018-12-03T15:18:00Z">
              <w:r>
                <w:rPr>
                  <w:lang w:val="ru-RU"/>
                </w:rPr>
                <w:t>С</w:t>
              </w:r>
              <w:r>
                <w:rPr>
                  <w:lang w:val="ru-RU"/>
                </w:rPr>
                <w:tab/>
                <w:t xml:space="preserve">Грузы, выделяющие </w:t>
              </w:r>
              <w:proofErr w:type="spellStart"/>
              <w:r>
                <w:rPr>
                  <w:lang w:val="ru-RU"/>
                </w:rPr>
                <w:t>газы</w:t>
              </w:r>
              <w:proofErr w:type="spellEnd"/>
              <w:r>
                <w:rPr>
                  <w:lang w:val="ru-RU"/>
                </w:rPr>
                <w:t xml:space="preserve"> или пары.</w:t>
              </w:r>
            </w:ins>
          </w:p>
          <w:p w:rsidR="0059088F" w:rsidRDefault="0059088F" w:rsidP="003C1E78">
            <w:pPr>
              <w:pStyle w:val="Plattetekstinspringen31"/>
              <w:keepNext/>
              <w:keepLines/>
              <w:tabs>
                <w:tab w:val="clear" w:pos="284"/>
              </w:tabs>
              <w:suppressAutoHyphens/>
              <w:spacing w:before="40" w:after="120" w:line="220" w:lineRule="exact"/>
              <w:ind w:left="481" w:right="113" w:hanging="481"/>
              <w:jc w:val="left"/>
              <w:rPr>
                <w:ins w:id="341" w:author="Yuri Boichuk" w:date="2018-12-03T15:18:00Z"/>
              </w:rPr>
            </w:pPr>
            <w:ins w:id="342" w:author="Yuri Boichuk" w:date="2018-12-03T15:18:00Z">
              <w:r>
                <w:rPr>
                  <w:lang w:val="ru-RU"/>
                </w:rPr>
                <w:t>D</w:t>
              </w:r>
              <w:r>
                <w:rPr>
                  <w:lang w:val="ru-RU"/>
                </w:rPr>
                <w:tab/>
                <w:t xml:space="preserve">Грузы, которые вместо своего первоначального </w:t>
              </w:r>
            </w:ins>
            <w:ins w:id="343" w:author="Yuri Boichuk" w:date="2018-12-03T15:25:00Z">
              <w:r>
                <w:rPr>
                  <w:lang w:val="ru-RU"/>
                </w:rPr>
                <w:t>назначе</w:t>
              </w:r>
            </w:ins>
            <w:ins w:id="344" w:author="Yuri Boichuk" w:date="2018-12-03T15:18:00Z">
              <w:r>
                <w:rPr>
                  <w:lang w:val="ru-RU"/>
                </w:rPr>
                <w:t>ния могут быть использованы в террористических целях.</w:t>
              </w:r>
            </w:ins>
          </w:p>
        </w:tc>
        <w:tc>
          <w:tcPr>
            <w:tcW w:w="163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59088F" w:rsidRPr="009E1D2D" w:rsidRDefault="0059088F" w:rsidP="003C1E78">
            <w:pPr>
              <w:pStyle w:val="Plattetekstinspringen31"/>
              <w:keepNext/>
              <w:keepLines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pacing w:before="40" w:after="120" w:line="220" w:lineRule="exact"/>
              <w:ind w:left="0" w:right="113" w:firstLine="0"/>
              <w:jc w:val="center"/>
              <w:rPr>
                <w:ins w:id="345" w:author="Yuri Boichuk" w:date="2018-12-03T15:18:00Z"/>
                <w:lang w:val="ru-RU"/>
                <w:rPrChange w:id="346" w:author="Yuri Boichuk" w:date="2018-12-03T15:18:00Z">
                  <w:rPr>
                    <w:ins w:id="347" w:author="Yuri Boichuk" w:date="2018-12-03T15:18:00Z"/>
                    <w:lang w:val="fr-FR"/>
                  </w:rPr>
                </w:rPrChange>
              </w:rPr>
            </w:pPr>
          </w:p>
        </w:tc>
      </w:tr>
    </w:tbl>
    <w:p w:rsidR="0059088F" w:rsidRPr="009E1D2D" w:rsidRDefault="0059088F" w:rsidP="0059088F">
      <w:pPr>
        <w:jc w:val="center"/>
        <w:rPr>
          <w:ins w:id="348" w:author="Yuri Boichuk" w:date="2018-12-03T15:18:00Z"/>
          <w:b/>
          <w:sz w:val="22"/>
          <w:rPrChange w:id="349" w:author="Yuri Boichuk" w:date="2018-12-03T15:18:00Z">
            <w:rPr>
              <w:ins w:id="350" w:author="Yuri Boichuk" w:date="2018-12-03T15:18:00Z"/>
              <w:b/>
              <w:sz w:val="22"/>
              <w:lang w:val="fr-FR"/>
            </w:rPr>
          </w:rPrChange>
        </w:rPr>
      </w:pPr>
    </w:p>
    <w:p w:rsidR="0059088F" w:rsidRDefault="0059088F" w:rsidP="0059088F">
      <w:pPr>
        <w:rPr>
          <w:ins w:id="351" w:author="Yuri Boichuk" w:date="2018-12-03T15:18:00Z"/>
        </w:rPr>
      </w:pPr>
      <w:ins w:id="352" w:author="Yuri Boichuk" w:date="2018-12-03T15:18:00Z">
        <w:r>
          <w:rPr>
            <w:b/>
          </w:rPr>
          <w:br w:type="page"/>
        </w:r>
      </w:ins>
    </w:p>
    <w:tbl>
      <w:tblPr>
        <w:tblStyle w:val="TableGrid"/>
        <w:tblW w:w="0" w:type="auto"/>
        <w:tblInd w:w="136" w:type="dxa"/>
        <w:tblLook w:val="01E0" w:firstRow="1" w:lastRow="1" w:firstColumn="1" w:lastColumn="1" w:noHBand="0" w:noVBand="0"/>
      </w:tblPr>
      <w:tblGrid>
        <w:gridCol w:w="1461"/>
        <w:gridCol w:w="6410"/>
        <w:gridCol w:w="1631"/>
      </w:tblGrid>
      <w:tr w:rsidR="0059088F" w:rsidRPr="00C84503" w:rsidTr="004222AD">
        <w:trPr>
          <w:cantSplit/>
          <w:tblHeader/>
        </w:trPr>
        <w:tc>
          <w:tcPr>
            <w:tcW w:w="95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after="120" w:line="220" w:lineRule="atLeast"/>
              <w:rPr>
                <w:b/>
                <w:sz w:val="28"/>
                <w:szCs w:val="28"/>
              </w:rPr>
            </w:pPr>
            <w:r w:rsidRPr="00C84503">
              <w:lastRenderedPageBreak/>
              <w:br w:type="page"/>
            </w:r>
            <w:r w:rsidRPr="00C84503">
              <w:rPr>
                <w:b/>
                <w:sz w:val="28"/>
                <w:szCs w:val="28"/>
              </w:rPr>
              <w:t>Общие вопросы</w:t>
            </w:r>
          </w:p>
          <w:p w:rsidR="0059088F" w:rsidRPr="00C84503" w:rsidRDefault="0059088F" w:rsidP="003C1E78">
            <w:pPr>
              <w:pageBreakBefore/>
              <w:spacing w:before="120" w:after="120" w:line="220" w:lineRule="atLeast"/>
              <w:rPr>
                <w:b/>
              </w:rPr>
            </w:pPr>
            <w:r w:rsidRPr="00C84503">
              <w:rPr>
                <w:b/>
              </w:rPr>
              <w:t>Целевая тема 2: Конструкция и оборудование</w:t>
            </w:r>
          </w:p>
        </w:tc>
      </w:tr>
      <w:tr w:rsidR="0059088F" w:rsidRPr="00C84503" w:rsidTr="004222AD">
        <w:trPr>
          <w:cantSplit/>
          <w:tblHeader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9088F" w:rsidRPr="00C84503" w:rsidRDefault="0059088F" w:rsidP="003C1E78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Номер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9088F" w:rsidRPr="00C84503" w:rsidRDefault="0059088F" w:rsidP="003C1E78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Источник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Правильный</w:t>
            </w:r>
            <w:r w:rsidRPr="00C84503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C84503">
              <w:rPr>
                <w:i/>
                <w:sz w:val="16"/>
                <w:szCs w:val="16"/>
              </w:rPr>
              <w:t>ответ</w:t>
            </w: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fr-CH"/>
              </w:rPr>
              <w:t>110 02.0-01</w:t>
            </w:r>
          </w:p>
        </w:tc>
        <w:tc>
          <w:tcPr>
            <w:tcW w:w="641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7.1.3.31, 7.2.3.31</w:t>
            </w:r>
          </w:p>
        </w:tc>
        <w:tc>
          <w:tcPr>
            <w:tcW w:w="163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t>С</w:t>
            </w: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Del="00C24ECA" w:rsidRDefault="0059088F" w:rsidP="003C1E78">
            <w:pPr>
              <w:spacing w:before="60" w:after="60" w:line="220" w:lineRule="atLeast"/>
              <w:rPr>
                <w:del w:id="353" w:author="Yuri Boichuk" w:date="2018-12-03T15:26:00Z"/>
              </w:rPr>
            </w:pPr>
            <w:del w:id="354" w:author="Yuri Boichuk" w:date="2018-12-03T15:26:00Z">
              <w:r w:rsidRPr="00C84503" w:rsidDel="00C24ECA">
                <w:delText xml:space="preserve">На судно погружены опасные грузы. </w:delText>
              </w:r>
            </w:del>
          </w:p>
          <w:p w:rsidR="0059088F" w:rsidRPr="00C84503" w:rsidRDefault="0059088F" w:rsidP="003436A9">
            <w:pPr>
              <w:spacing w:before="60" w:after="60" w:line="220" w:lineRule="atLeast"/>
            </w:pPr>
            <w:r w:rsidRPr="00C84503">
              <w:t>Какова максимальная температура вспышки топлива</w:t>
            </w:r>
            <w:r w:rsidR="003436A9">
              <w:t xml:space="preserve"> </w:t>
            </w:r>
            <w:ins w:id="355" w:author="Yuri Boichuk" w:date="2018-12-03T15:28:00Z">
              <w:r w:rsidRPr="00C24ECA">
                <w:t>(помимо СПГ)</w:t>
              </w:r>
            </w:ins>
            <w:r w:rsidRPr="00C84503">
              <w:t>, которое разрешается использовать для работы двигателей внутреннего сгорания на борту суд</w:t>
            </w:r>
            <w:r w:rsidR="006A0AEF">
              <w:t>ов</w:t>
            </w:r>
            <w:ins w:id="356" w:author="Larisa Maykovskaya" w:date="2018-12-13T10:11:00Z">
              <w:r w:rsidR="006A0AEF" w:rsidRPr="006A0AEF">
                <w:t>, перевозящих опасные грузы</w:t>
              </w:r>
            </w:ins>
            <w:r w:rsidRPr="00C84503">
              <w:t>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&lt; 23 °C.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</w:r>
            <w:ins w:id="357" w:author="Yuri Boichuk" w:date="2018-12-03T15:30:00Z">
              <w:r w:rsidRPr="00C24ECA">
                <w:t>≤</w:t>
              </w:r>
            </w:ins>
            <w:del w:id="358" w:author="Yuri Boichuk" w:date="2018-12-03T15:31:00Z">
              <w:r w:rsidRPr="00C84503" w:rsidDel="00C24ECA">
                <w:delText>&lt;</w:delText>
              </w:r>
            </w:del>
            <w:r w:rsidRPr="00C84503">
              <w:t xml:space="preserve"> 55 °C.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</w:r>
            <w:ins w:id="359" w:author="Yuri Boichuk" w:date="2018-12-03T15:32:00Z">
              <w:r w:rsidRPr="00C24ECA">
                <w:t>&gt;</w:t>
              </w:r>
            </w:ins>
            <w:del w:id="360" w:author="Yuri Boichuk" w:date="2018-12-03T15:32:00Z">
              <w:r w:rsidRPr="00C84503" w:rsidDel="00886FE4">
                <w:delText>≥</w:delText>
              </w:r>
            </w:del>
            <w:r w:rsidRPr="00C84503">
              <w:t xml:space="preserve"> 55 °C.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≥ 23 °C.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fr-CH"/>
              </w:rPr>
              <w:t>110 02.0-02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8.1.5.3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t>В</w:t>
            </w: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В таблице А главы 3.2 предписано наличие </w:t>
            </w:r>
            <w:proofErr w:type="spellStart"/>
            <w:r w:rsidRPr="00C84503">
              <w:t>токсиметра</w:t>
            </w:r>
            <w:proofErr w:type="spellEnd"/>
            <w:r w:rsidRPr="00C84503">
              <w:t xml:space="preserve">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Должен ли </w:t>
            </w:r>
            <w:proofErr w:type="spellStart"/>
            <w:r w:rsidRPr="00C84503">
              <w:t>токсиметр</w:t>
            </w:r>
            <w:proofErr w:type="spellEnd"/>
            <w:r w:rsidRPr="00C84503">
              <w:t xml:space="preserve"> находиться также на борту толкаемых барж без жилых помещений?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Да, без исключений.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Нет, достаточно оснастить таким прибором судно-толкач или судно, которое приводит в движение счаленную группу.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Да, если на толкаемой барже находится машинное отделение.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Нет, владельцу толкаемой баржи достаточно назначить ответственное лицо, у которого должен находиться такой прибор, к</w:t>
            </w:r>
            <w:r w:rsidR="006A0AEF">
              <w:t> </w:t>
            </w:r>
            <w:r w:rsidRPr="00C84503">
              <w:t>которому можно быстро обратиться в случае необходимости.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fr-CH"/>
              </w:rPr>
              <w:t>110 02.0-03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7.1.3.31, 7.2.3.31, 9.1.0.31, 9.2.0.31, 9.3.1.31, 9.3.2.31, 9.3.3.31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t>А</w:t>
            </w: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>
            <w:pPr>
              <w:spacing w:before="60" w:after="60" w:line="220" w:lineRule="atLeast"/>
            </w:pPr>
            <w:r w:rsidRPr="00C84503">
              <w:t xml:space="preserve">Какое </w:t>
            </w:r>
            <w:ins w:id="361" w:author="Yuri Boichuk" w:date="2018-12-03T15:33:00Z">
              <w:r>
                <w:t xml:space="preserve">жидкое </w:t>
              </w:r>
            </w:ins>
            <w:r w:rsidRPr="00C84503">
              <w:t>топливо</w:t>
            </w:r>
            <w:r w:rsidR="002A7D12">
              <w:t xml:space="preserve"> </w:t>
            </w:r>
            <w:ins w:id="362" w:author="Yuri Boichuk" w:date="2018-12-03T15:33:00Z">
              <w:r w:rsidRPr="00D048FE">
                <w:t>(помимо СПГ)</w:t>
              </w:r>
            </w:ins>
            <w:r w:rsidRPr="00C84503">
              <w:t xml:space="preserve"> запрещается использовать для двигателей внутреннего сгорания на борту судов, перевозящих опасные грузы?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 xml:space="preserve">С температурой вспышки </w:t>
            </w:r>
            <w:ins w:id="363" w:author="Yuri Boichuk" w:date="2018-12-03T15:34:00Z">
              <w:r w:rsidRPr="00D048FE">
                <w:t>≤</w:t>
              </w:r>
            </w:ins>
            <w:del w:id="364" w:author="Yuri Boichuk" w:date="2018-12-03T15:34:00Z">
              <w:r w:rsidRPr="00C84503" w:rsidDel="00D048FE">
                <w:delText>&lt;</w:delText>
              </w:r>
            </w:del>
            <w:r w:rsidRPr="00C84503">
              <w:t xml:space="preserve"> 55 °C.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 xml:space="preserve">С температурой вспышки </w:t>
            </w:r>
            <w:ins w:id="365" w:author="Yuri Boichuk" w:date="2018-12-03T15:34:00Z">
              <w:r w:rsidRPr="00D048FE">
                <w:t>≤</w:t>
              </w:r>
            </w:ins>
            <w:del w:id="366" w:author="Yuri Boichuk" w:date="2018-12-03T15:34:00Z">
              <w:r w:rsidRPr="00C84503" w:rsidDel="00D048FE">
                <w:delText>&lt;</w:delText>
              </w:r>
            </w:del>
            <w:r w:rsidRPr="00C84503">
              <w:t xml:space="preserve"> 65 °C.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 xml:space="preserve">С температурой вспышки </w:t>
            </w:r>
            <w:ins w:id="367" w:author="Yuri Boichuk" w:date="2018-12-03T15:34:00Z">
              <w:r w:rsidRPr="00D048FE">
                <w:t>≤</w:t>
              </w:r>
            </w:ins>
            <w:del w:id="368" w:author="Yuri Boichuk" w:date="2018-12-03T15:34:00Z">
              <w:r w:rsidRPr="00C84503" w:rsidDel="00D048FE">
                <w:delText>&lt;</w:delText>
              </w:r>
            </w:del>
            <w:r w:rsidRPr="00C84503">
              <w:t xml:space="preserve"> 75 °C.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 xml:space="preserve">С температурой вспышки </w:t>
            </w:r>
            <w:ins w:id="369" w:author="Yuri Boichuk" w:date="2018-12-03T15:34:00Z">
              <w:r w:rsidRPr="00D048FE">
                <w:t>≤</w:t>
              </w:r>
            </w:ins>
            <w:del w:id="370" w:author="Yuri Boichuk" w:date="2018-12-03T15:34:00Z">
              <w:r w:rsidRPr="00C84503" w:rsidDel="00D048FE">
                <w:delText>&lt;</w:delText>
              </w:r>
            </w:del>
            <w:r w:rsidRPr="00C84503">
              <w:t xml:space="preserve"> 100 °C.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fr-CH"/>
              </w:rPr>
              <w:t>110 02.0-04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9.1.0.31.2, 9.3.1.31.2, 9.3.2.31.2, 9.3.3.31.2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На каком расстоянии от защищенной зоны, соответственно от грузового пространства, должны находиться воздухозаборные отверстия двигателей внутреннего сгорания?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Не менее 3,00 м.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Они должны находиться в защищенной зоне.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Не менее 2,50 м.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Не менее 2,00 м.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</w:pPr>
            <w:r w:rsidRPr="00C84503">
              <w:rPr>
                <w:lang w:val="fr-CH"/>
              </w:rPr>
              <w:lastRenderedPageBreak/>
              <w:t>110 02.0-05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Исключен в предварительном порядке 26.09.2016.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fr-CH"/>
              </w:rPr>
              <w:t>110 02.0-06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9.1.0.34.2, 9.3.1.34.2, 9.3.2.34.2, 9.3.3.34.2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del w:id="371" w:author="Yuri Boichuk" w:date="2018-12-03T15:36:00Z">
              <w:r w:rsidRPr="00C84503" w:rsidDel="00D048FE">
                <w:delText xml:space="preserve">Судно подпадает под действие ВОПОГ. </w:delText>
              </w:r>
            </w:del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Какое из нижеперечисленных устройств должно находиться в выхлопных трубах</w:t>
            </w:r>
            <w:ins w:id="372" w:author="Yuri Boichuk" w:date="2018-12-03T15:36:00Z">
              <w:r w:rsidRPr="00C84503">
                <w:t xml:space="preserve"> суд</w:t>
              </w:r>
              <w:r>
                <w:t>на</w:t>
              </w:r>
              <w:r w:rsidRPr="00C84503">
                <w:t>, перевозящ</w:t>
              </w:r>
              <w:r>
                <w:t>его</w:t>
              </w:r>
              <w:r w:rsidRPr="00C84503">
                <w:t xml:space="preserve"> опасные грузы</w:t>
              </w:r>
            </w:ins>
            <w:r w:rsidRPr="00C84503">
              <w:t>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Извещатель пожара.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Заслонка.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Искроуловитель.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S-образная часть.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fr-CH"/>
              </w:rPr>
              <w:t>110 02.0-07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9.1.0.34.1, 9.3.1.34.1, 9.3.2.34.1, 9.3.3.34.1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На каком минимальном расстоянии от защищенной зоны, соответственно от грузового пространства, должны находиться выпускные отверстия выхлопных труб?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2,00 м.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3,00 м.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4,00 м.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5,00 м.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fr-CH"/>
              </w:rPr>
              <w:t>110 02.0-08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9.1.0.41.2, 9.3.1.41.2, 9.3.2.41.2, 9.3.3.41.2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Del="00D048FE" w:rsidRDefault="0059088F" w:rsidP="003C1E78">
            <w:pPr>
              <w:spacing w:before="60" w:after="60" w:line="220" w:lineRule="atLeast"/>
              <w:rPr>
                <w:del w:id="373" w:author="Yuri Boichuk" w:date="2018-12-03T15:38:00Z"/>
              </w:rPr>
            </w:pPr>
            <w:del w:id="374" w:author="Yuri Boichuk" w:date="2018-12-03T15:38:00Z">
              <w:r w:rsidRPr="00C84503" w:rsidDel="00D048FE">
                <w:delText xml:space="preserve">Котел в машинном отделении работает на жидком топливе. </w:delText>
              </w:r>
            </w:del>
          </w:p>
          <w:p w:rsidR="0059088F" w:rsidRPr="00C84503" w:rsidRDefault="0059088F" w:rsidP="0025567C">
            <w:pPr>
              <w:spacing w:before="60" w:after="60" w:line="220" w:lineRule="atLeast"/>
            </w:pPr>
            <w:r w:rsidRPr="00C84503">
              <w:t xml:space="preserve">Какое </w:t>
            </w:r>
            <w:ins w:id="375" w:author="Yuri Boichuk" w:date="2018-12-03T15:38:00Z">
              <w:r>
                <w:t>жидкое</w:t>
              </w:r>
            </w:ins>
            <w:r w:rsidR="0025567C">
              <w:t xml:space="preserve"> </w:t>
            </w:r>
            <w:r w:rsidRPr="00C84503">
              <w:t>топливо разрешается использовать</w:t>
            </w:r>
            <w:r w:rsidR="0025567C">
              <w:t xml:space="preserve"> </w:t>
            </w:r>
            <w:ins w:id="376" w:author="Yuri Boichuk" w:date="2018-12-03T15:39:00Z">
              <w:r>
                <w:t>для котла в машинном отделении</w:t>
              </w:r>
            </w:ins>
            <w:r w:rsidRPr="00C84503">
              <w:t>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Только топливо с температурой вспышки = 50 °C.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Только топливо с температурой вспышки &lt; 5 °C.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 xml:space="preserve">Только топливо с температурой вспышки </w:t>
            </w:r>
            <w:ins w:id="377" w:author="Yuri Boichuk" w:date="2018-12-03T15:40:00Z">
              <w:r w:rsidRPr="00D048FE">
                <w:t>≤</w:t>
              </w:r>
            </w:ins>
            <w:del w:id="378" w:author="Yuri Boichuk" w:date="2018-12-03T15:40:00Z">
              <w:r w:rsidRPr="00C84503" w:rsidDel="00D048FE">
                <w:delText>&lt;</w:delText>
              </w:r>
            </w:del>
            <w:r w:rsidRPr="00C84503">
              <w:t xml:space="preserve"> 55 °C.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 xml:space="preserve">Только топливо с температурой вспышки </w:t>
            </w:r>
            <w:ins w:id="379" w:author="Yuri Boichuk" w:date="2018-12-03T15:40:00Z">
              <w:r w:rsidRPr="00D048FE">
                <w:t>&gt;</w:t>
              </w:r>
            </w:ins>
            <w:del w:id="380" w:author="Yuri Boichuk" w:date="2018-12-03T15:41:00Z">
              <w:r w:rsidRPr="00C84503" w:rsidDel="00D048FE">
                <w:delText>≥</w:delText>
              </w:r>
            </w:del>
            <w:r w:rsidRPr="00C84503">
              <w:t xml:space="preserve"> 55 °C.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4222AD">
            <w:pPr>
              <w:spacing w:before="60" w:after="60" w:line="220" w:lineRule="atLeast"/>
            </w:pPr>
            <w:r w:rsidRPr="00C84503">
              <w:rPr>
                <w:lang w:val="fr-CH"/>
              </w:rPr>
              <w:t>110 02.0-09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4222AD">
            <w:pPr>
              <w:spacing w:before="60" w:after="60" w:line="220" w:lineRule="atLeast"/>
            </w:pPr>
            <w:r w:rsidRPr="00C84503">
              <w:t>9.1.0.34.1, 9.3.1.34.1, 9.3.2.34.1, 9.3.3.34.1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4222AD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4222AD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4222AD">
            <w:pPr>
              <w:spacing w:before="60" w:after="60" w:line="220" w:lineRule="atLeast"/>
            </w:pPr>
            <w:r w:rsidRPr="00C84503">
              <w:t>На каком минимальном расстоянии от отверстий грузовых танков, соответственно от грузового пространства, должны находиться выхлопные трубы двигателей внутреннего сгорания?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4222AD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2,00 м.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2,50 м.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3,00 м.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1,00 м.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4222AD">
            <w:pPr>
              <w:pageBreakBefore/>
              <w:spacing w:before="60" w:after="60" w:line="220" w:lineRule="atLeast"/>
            </w:pPr>
            <w:r w:rsidRPr="00C84503">
              <w:rPr>
                <w:lang w:val="fr-CH"/>
              </w:rPr>
              <w:lastRenderedPageBreak/>
              <w:t>110 02.0-10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4222AD">
            <w:pPr>
              <w:pageBreakBefore/>
              <w:spacing w:before="60" w:after="60" w:line="220" w:lineRule="atLeast"/>
            </w:pPr>
            <w:r w:rsidRPr="00C84503">
              <w:t>9.1.0.32.1, 9.3.1.32.1, 9.3.2.32.1, 9.3.3.32.1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4222AD">
            <w:pPr>
              <w:pageBreakBefore/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8D7AA4">
            <w:pPr>
              <w:spacing w:before="60" w:after="60" w:line="220" w:lineRule="atLeast"/>
            </w:pPr>
            <w:r w:rsidRPr="00C84503">
              <w:t>Какую минимальную высоту должно иметь междудонное пространство трюма или трюмного помещения, оборудованного как топливная цистерна?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0,80 м.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0,60 м.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1,00 м.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0,50 м.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fr-CH"/>
              </w:rPr>
              <w:t>110 02.0-11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9.1.0.88, 9.2.0.88, 9.3.1.8, 9.3.2.8, 9.3.3.8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Согласно ВОПОГ какие суда должны строиться под наблюдением признанного классификационного общества и быть отнесены этим классификационным обществом к высшему классу?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Все суда, перевозящие опасные грузы.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Некоторые сухогрузные суда с двойным корпусом и все танкеры, перевозящие опасные грузы.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Все суда, перевозящие опасные грузы, за исключением морских судов, упомянутых в главе 9.2.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Только суда, предназначенные для перевозки химических продуктов.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4222AD">
            <w:pPr>
              <w:spacing w:before="60" w:after="60" w:line="220" w:lineRule="atLeast"/>
            </w:pPr>
            <w:r w:rsidRPr="00C84503">
              <w:rPr>
                <w:lang w:val="fr-CH"/>
              </w:rPr>
              <w:t>110 02.0-12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4222AD">
            <w:pPr>
              <w:spacing w:before="60" w:after="60" w:line="220" w:lineRule="atLeast"/>
            </w:pPr>
            <w:r w:rsidRPr="00C84503">
              <w:t>7.1.2.5, 7.2.2.5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4222AD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На каком языке или на каких языках должны составляться инструкции по использованию устройств на борту судна?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По крайней мере на английском языке.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На нидерландском, английском, немецком и французском языках.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На языке стран, по которым пролегает маршрут следования судна.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На немецком, французском или английском языках и, если необходимо, на языке, на котором обычно говорят на борту судна.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02.0-13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8.1.6.3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1B7E37">
            <w:pPr>
              <w:spacing w:before="60" w:after="60" w:line="220" w:lineRule="atLeast"/>
            </w:pPr>
            <w:r w:rsidRPr="00C84503">
              <w:t xml:space="preserve">Кто должен проверять и </w:t>
            </w:r>
            <w:del w:id="381" w:author="Yuri Boichuk" w:date="2018-12-03T15:42:00Z">
              <w:r w:rsidRPr="00C84503" w:rsidDel="007A0B34">
                <w:delText xml:space="preserve">осматривать </w:delText>
              </w:r>
            </w:del>
            <w:ins w:id="382" w:author="Yuri Boichuk" w:date="2018-12-03T15:42:00Z">
              <w:r>
                <w:t>сертифицировать</w:t>
              </w:r>
            </w:ins>
            <w:r w:rsidR="001B7E37">
              <w:t xml:space="preserve"> </w:t>
            </w:r>
            <w:r w:rsidRPr="00C84503">
              <w:t>специальное оборудование, предписанное ВОПОГ?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 xml:space="preserve">Лицо, уполномоченное для этой цели </w:t>
            </w:r>
            <w:ins w:id="383" w:author="Yuri Boichuk" w:date="2018-12-03T15:44:00Z">
              <w:r>
                <w:t>соответствующим</w:t>
              </w:r>
            </w:ins>
            <w:ins w:id="384" w:author="Yuri Boichuk" w:date="2018-12-03T15:43:00Z">
              <w:r>
                <w:t xml:space="preserve"> </w:t>
              </w:r>
            </w:ins>
            <w:r w:rsidRPr="00C84503">
              <w:t>изготовителем</w:t>
            </w:r>
            <w:del w:id="385" w:author="Yuri Boichuk" w:date="2018-12-03T15:44:00Z">
              <w:r w:rsidRPr="00C84503" w:rsidDel="007A0B34">
                <w:delText xml:space="preserve"> или компетентным органом</w:delText>
              </w:r>
            </w:del>
            <w:r w:rsidRPr="00C84503">
              <w:t>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</w:r>
            <w:del w:id="386" w:author="Yuri Boichuk" w:date="2018-12-03T15:45:00Z">
              <w:r w:rsidRPr="00C84503" w:rsidDel="007A0B34">
                <w:delText>Изготовитель, так как только он знает, каким должно быть оборудование в исправном состоянии</w:delText>
              </w:r>
            </w:del>
            <w:ins w:id="387" w:author="Yuri Boichuk" w:date="2018-12-03T15:45:00Z">
              <w:r>
                <w:t>Судоводитель</w:t>
              </w:r>
            </w:ins>
            <w:r w:rsidRPr="00C84503">
              <w:t>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Предприятие</w:t>
            </w:r>
            <w:del w:id="388" w:author="Yuri Boichuk" w:date="2018-12-03T15:45:00Z">
              <w:r w:rsidRPr="00C84503" w:rsidDel="007A0B34">
                <w:delText xml:space="preserve"> или лицо</w:delText>
              </w:r>
            </w:del>
            <w:r w:rsidRPr="00C84503">
              <w:t>, уполномоченное компетентным органом.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Независимое предприятие</w:t>
            </w:r>
            <w:del w:id="389" w:author="Yuri Boichuk" w:date="2018-12-03T15:45:00Z">
              <w:r w:rsidRPr="00C84503" w:rsidDel="007A0B34">
                <w:delText>, уполномоченным изготовителем</w:delText>
              </w:r>
            </w:del>
            <w:r w:rsidRPr="00C84503">
              <w:t>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4222AD">
            <w:pPr>
              <w:pageBreakBefore/>
              <w:spacing w:before="60" w:after="60" w:line="220" w:lineRule="atLeast"/>
            </w:pPr>
            <w:r w:rsidRPr="00C84503">
              <w:lastRenderedPageBreak/>
              <w:t>110 02.0-14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4222AD">
            <w:pPr>
              <w:pageBreakBefore/>
              <w:spacing w:before="60" w:after="60" w:line="220" w:lineRule="atLeast"/>
            </w:pPr>
            <w:r w:rsidRPr="00C84503">
              <w:t>8.1.5.3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4222AD">
            <w:pPr>
              <w:pageBreakBefore/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Где на толкаемых составах или счаленных группах должно находиться специальное оборудование, предписанное ВОПОГ?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На борту судна или толкаемой баржи, на которые погружены опасные грузы.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На борту буксира-толкача или судна, обеспечивающего движение счаленной группы.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На борту каждой единицы, находящейся в составе группы судов.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На борту толкаемой баржи с жилым помещением, находящейся в составе группы судов.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02.0-15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Исключен (03.12.2008).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BA70C4" w:rsidRPr="00C84503" w:rsidTr="004222AD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0C4" w:rsidRPr="00C84503" w:rsidRDefault="00BA70C4" w:rsidP="004222AD">
            <w:pPr>
              <w:spacing w:before="60" w:after="60" w:line="220" w:lineRule="atLeast"/>
            </w:pPr>
            <w:r w:rsidRPr="00C84503">
              <w:t>110 02.0-16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0C4" w:rsidRPr="00C84503" w:rsidRDefault="00BA70C4" w:rsidP="004222AD">
            <w:pPr>
              <w:spacing w:before="60" w:after="60" w:line="220" w:lineRule="atLeast"/>
            </w:pPr>
            <w:r w:rsidRPr="00C84503">
              <w:t>9.1.0.52.4, 9.3.1.52.</w:t>
            </w:r>
            <w:del w:id="390" w:author="Yuri Boichuk" w:date="2018-12-03T15:46:00Z">
              <w:r w:rsidRPr="00C84503" w:rsidDel="007A0B34">
                <w:delText>2</w:delText>
              </w:r>
            </w:del>
            <w:ins w:id="391" w:author="Yuri Boichuk" w:date="2018-12-03T15:46:00Z">
              <w:r>
                <w:t>10</w:t>
              </w:r>
            </w:ins>
            <w:r w:rsidRPr="00C84503">
              <w:t>, 9.3.2.52.</w:t>
            </w:r>
            <w:ins w:id="392" w:author="Yuri Boichuk" w:date="2018-12-03T15:46:00Z">
              <w:r>
                <w:t>10</w:t>
              </w:r>
            </w:ins>
            <w:del w:id="393" w:author="Yuri Boichuk" w:date="2018-12-03T15:46:00Z">
              <w:r w:rsidRPr="00C84503" w:rsidDel="007A0B34">
                <w:delText>2</w:delText>
              </w:r>
            </w:del>
            <w:r w:rsidRPr="00C84503">
              <w:t>, 9.3.3.52.</w:t>
            </w:r>
            <w:ins w:id="394" w:author="Yuri Boichuk" w:date="2018-12-03T15:46:00Z">
              <w:r>
                <w:t>10</w:t>
              </w:r>
            </w:ins>
            <w:del w:id="395" w:author="Yuri Boichuk" w:date="2018-12-03T15:46:00Z">
              <w:r w:rsidRPr="00C84503" w:rsidDel="007A0B34">
                <w:delText>2</w:delText>
              </w:r>
            </w:del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0C4" w:rsidRPr="00C84503" w:rsidRDefault="00BA70C4" w:rsidP="004222AD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BA70C4" w:rsidRPr="00C84503" w:rsidTr="004222AD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0C4" w:rsidRPr="00C84503" w:rsidRDefault="00BA70C4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0C4" w:rsidRPr="00C84503" w:rsidRDefault="00BA70C4" w:rsidP="003C1E78">
            <w:pPr>
              <w:spacing w:before="60" w:after="60" w:line="220" w:lineRule="atLeast"/>
            </w:pP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70C4" w:rsidRPr="00C84503" w:rsidRDefault="00BA70C4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Могут ли размещаться аккумуляторы</w:t>
            </w:r>
            <w:ins w:id="396" w:author="Yuri Boichuk" w:date="2018-12-03T15:46:00Z">
              <w:r>
                <w:t>,</w:t>
              </w:r>
            </w:ins>
            <w:ins w:id="397" w:author="Yuri Boichuk" w:date="2018-12-03T15:47:00Z">
              <w:r>
                <w:t xml:space="preserve"> используемые для эксплуатации судна,</w:t>
              </w:r>
            </w:ins>
            <w:r w:rsidRPr="00C84503">
              <w:t xml:space="preserve"> в защищенной зоне или в грузовом пространстве?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Да.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Да, если только они помещены в ящики, специально сконструированные для этой цели.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Да, если только они помещены в специально сконструированные ящики с взрывобезопасными вентиляционными отверстиями.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Нет, за исключением случая, когда применяется глава 1.6.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02.0-17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1.2.1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Что в ВОПОГ подразумевается под термином </w:t>
            </w:r>
            <w:r w:rsidR="00A01400">
              <w:t>«</w:t>
            </w:r>
            <w:r w:rsidRPr="00C84503">
              <w:t>спасательная лебедка</w:t>
            </w:r>
            <w:r w:rsidR="00A01400">
              <w:t>»</w:t>
            </w:r>
            <w:r w:rsidRPr="00C84503">
              <w:t>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Переносной осушительный насос, позволяющий выкачивать воду из судна при течи.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Устройство, позволяющее поднять человека из закрытого помещения, например из грузового танка.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Носилки, позволяющие перенести жертву несчастного случая с судна на берег.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Второй осушительный насос, стационарно установленный в машинном отделении и способный автономно выкачивать воду из судна при течи.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02.0-18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1.2.1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В соответствии с ВОПОГ суда какого типа имеют защищенную зону?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</w:r>
            <w:del w:id="398" w:author="Yuri Boichuk" w:date="2018-12-03T15:48:00Z">
              <w:r w:rsidRPr="00C84503" w:rsidDel="00F15BED">
                <w:delText>Только с</w:delText>
              </w:r>
            </w:del>
            <w:ins w:id="399" w:author="Yuri Boichuk" w:date="2018-12-03T15:48:00Z">
              <w:r>
                <w:t>С</w:t>
              </w:r>
            </w:ins>
            <w:r w:rsidRPr="00C84503">
              <w:t>ухогрузные суда.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 xml:space="preserve">Сухогрузные суда и танкеры. 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Суда-толкачи, на которые выдано свидетельство о допущении.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</w:r>
            <w:del w:id="400" w:author="Yuri Boichuk" w:date="2018-12-03T15:48:00Z">
              <w:r w:rsidRPr="00C84503" w:rsidDel="00F15BED">
                <w:delText>Только т</w:delText>
              </w:r>
            </w:del>
            <w:ins w:id="401" w:author="Yuri Boichuk" w:date="2018-12-03T15:48:00Z">
              <w:r>
                <w:t>Т</w:t>
              </w:r>
            </w:ins>
            <w:r w:rsidRPr="00C84503">
              <w:t>анкеры.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870388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0388" w:rsidRPr="00C84503" w:rsidRDefault="00870388" w:rsidP="004222AD">
            <w:pPr>
              <w:pageBreakBefore/>
              <w:spacing w:before="60" w:after="60" w:line="220" w:lineRule="atLeast"/>
            </w:pPr>
            <w:r w:rsidRPr="00C84503">
              <w:lastRenderedPageBreak/>
              <w:t>110 02.0-19</w:t>
            </w: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0388" w:rsidRPr="00C84503" w:rsidRDefault="00870388" w:rsidP="004222AD">
            <w:pPr>
              <w:pageBreakBefore/>
              <w:spacing w:before="60" w:after="60" w:line="220" w:lineRule="atLeast"/>
            </w:pPr>
            <w:r w:rsidRPr="00C84503">
              <w:t>7.1.2.5, 7.2.2.5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0388" w:rsidRPr="00C84503" w:rsidRDefault="00870388" w:rsidP="004222AD">
            <w:pPr>
              <w:pageBreakBefore/>
              <w:spacing w:before="60" w:after="60" w:line="220" w:lineRule="atLeast"/>
              <w:jc w:val="center"/>
            </w:pPr>
            <w:r w:rsidRPr="00C84503">
              <w:rPr>
                <w:lang w:val="en-US"/>
              </w:rPr>
              <w:t>D</w:t>
            </w:r>
          </w:p>
        </w:tc>
      </w:tr>
      <w:tr w:rsidR="00870388" w:rsidRPr="00C84503" w:rsidTr="004222AD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0388" w:rsidRPr="00C84503" w:rsidRDefault="00870388" w:rsidP="0087038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0388" w:rsidRPr="00C84503" w:rsidRDefault="00870388" w:rsidP="00870388">
            <w:pPr>
              <w:spacing w:before="60" w:after="60" w:line="220" w:lineRule="atLeast"/>
            </w:pPr>
            <w:r w:rsidRPr="00C84503">
              <w:t>Инструкции по использованию устройств и установок, предписанных ВОПОГ, должны находиться на борту судна.</w:t>
            </w:r>
          </w:p>
          <w:p w:rsidR="00870388" w:rsidRPr="00C84503" w:rsidRDefault="00870388" w:rsidP="00870388">
            <w:pPr>
              <w:spacing w:before="60" w:after="60" w:line="220" w:lineRule="atLeast"/>
            </w:pPr>
            <w:r w:rsidRPr="00C84503">
              <w:t>На каком(их) языке(ах) они должны быть составлены?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0388" w:rsidRPr="00870388" w:rsidRDefault="00870388" w:rsidP="00870388">
            <w:pPr>
              <w:spacing w:before="60" w:after="60" w:line="220" w:lineRule="atLeast"/>
              <w:jc w:val="center"/>
            </w:pPr>
          </w:p>
        </w:tc>
      </w:tr>
      <w:tr w:rsidR="00870388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870388" w:rsidRPr="00C84503" w:rsidRDefault="00870388" w:rsidP="0087038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870388" w:rsidRPr="00C84503" w:rsidRDefault="00870388" w:rsidP="0087038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На нидерландском, немецком, английском и французском языках.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870388" w:rsidRPr="00870388" w:rsidRDefault="00870388" w:rsidP="00870388">
            <w:pPr>
              <w:spacing w:before="60" w:after="60" w:line="220" w:lineRule="atLeast"/>
              <w:jc w:val="center"/>
            </w:pPr>
          </w:p>
        </w:tc>
      </w:tr>
      <w:tr w:rsidR="00870388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870388" w:rsidRPr="00C84503" w:rsidRDefault="00870388" w:rsidP="0087038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870388" w:rsidRPr="00C84503" w:rsidRDefault="00870388" w:rsidP="0087038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На нидерландском, немецком, французском и испанском языках.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870388" w:rsidRPr="00870388" w:rsidRDefault="00870388" w:rsidP="00870388">
            <w:pPr>
              <w:spacing w:before="60" w:after="60" w:line="220" w:lineRule="atLeast"/>
              <w:jc w:val="center"/>
            </w:pPr>
          </w:p>
        </w:tc>
      </w:tr>
      <w:tr w:rsidR="00870388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870388" w:rsidRPr="00C84503" w:rsidRDefault="00870388" w:rsidP="0087038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870388" w:rsidRPr="00C84503" w:rsidRDefault="00870388" w:rsidP="0087038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На нидерландском и немецком языках.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870388" w:rsidRPr="00870388" w:rsidRDefault="00870388" w:rsidP="00870388">
            <w:pPr>
              <w:spacing w:before="60" w:after="60" w:line="220" w:lineRule="atLeast"/>
              <w:jc w:val="center"/>
            </w:pPr>
          </w:p>
        </w:tc>
      </w:tr>
      <w:tr w:rsidR="00870388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0388" w:rsidRPr="00C84503" w:rsidRDefault="00870388" w:rsidP="0087038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0388" w:rsidRPr="00C84503" w:rsidRDefault="00870388" w:rsidP="0087038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На немецком, французском или английском языке и, если необходимо, на языке, на котором обычно говорят на борту судна.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0388" w:rsidRPr="00870388" w:rsidRDefault="00870388" w:rsidP="00870388">
            <w:pPr>
              <w:spacing w:before="60" w:after="60" w:line="220" w:lineRule="atLeast"/>
              <w:jc w:val="center"/>
            </w:pPr>
          </w:p>
        </w:tc>
      </w:tr>
      <w:tr w:rsidR="00870388" w:rsidRPr="00C84503" w:rsidTr="004222AD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388" w:rsidRPr="00C84503" w:rsidRDefault="00870388" w:rsidP="004222AD">
            <w:pPr>
              <w:widowControl w:val="0"/>
              <w:spacing w:before="60" w:after="60" w:line="220" w:lineRule="atLeast"/>
            </w:pPr>
            <w:r w:rsidRPr="00C84503">
              <w:t>110 02.0-20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388" w:rsidRPr="00C84503" w:rsidRDefault="00870388" w:rsidP="004222AD">
            <w:pPr>
              <w:spacing w:before="60" w:after="60" w:line="220" w:lineRule="atLeast"/>
            </w:pPr>
            <w:r w:rsidRPr="00C84503">
              <w:t>1.2.1</w:t>
            </w:r>
            <w:del w:id="402" w:author="Yuri Boichuk" w:date="2018-12-03T15:49:00Z">
              <w:r w:rsidRPr="00C84503" w:rsidDel="00F15BED">
                <w:delText>, 9.3.1.52.1, 9.3.2.52.1, 9.3.3.52.1</w:delText>
              </w:r>
            </w:del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388" w:rsidRPr="00C84503" w:rsidRDefault="00870388" w:rsidP="004222AD">
            <w:pPr>
              <w:spacing w:before="60" w:after="60" w:line="220" w:lineRule="atLeast"/>
              <w:jc w:val="center"/>
            </w:pPr>
            <w:r w:rsidRPr="00C84503">
              <w:rPr>
                <w:lang w:val="en-US"/>
              </w:rPr>
              <w:t>D</w:t>
            </w:r>
          </w:p>
        </w:tc>
      </w:tr>
      <w:tr w:rsidR="00870388" w:rsidRPr="00C84503" w:rsidTr="004222AD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0388" w:rsidRPr="00C84503" w:rsidRDefault="00870388" w:rsidP="0087038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0388" w:rsidRPr="00C84503" w:rsidRDefault="00870388" w:rsidP="00870388">
            <w:pPr>
              <w:spacing w:before="60" w:after="60" w:line="220" w:lineRule="atLeast"/>
            </w:pPr>
            <w:r w:rsidRPr="00C84503">
              <w:t xml:space="preserve">Суда какого типа имеют зоны, которые согласно ВОПОГ классифицируются как </w:t>
            </w:r>
            <w:del w:id="403" w:author="Yuri Boichuk" w:date="2018-12-03T15:50:00Z">
              <w:r w:rsidRPr="00C84503" w:rsidDel="00926EDE">
                <w:delText xml:space="preserve">сопоставимые с </w:delText>
              </w:r>
            </w:del>
            <w:r w:rsidR="00A01400">
              <w:t>«</w:t>
            </w:r>
            <w:r w:rsidRPr="00C84503">
              <w:t>зон</w:t>
            </w:r>
            <w:del w:id="404" w:author="Yuri Boichuk" w:date="2018-12-03T15:50:00Z">
              <w:r w:rsidRPr="00C84503" w:rsidDel="00926EDE">
                <w:delText>ой</w:delText>
              </w:r>
            </w:del>
            <w:ins w:id="405" w:author="Yuri Boichuk" w:date="2018-12-03T15:50:00Z">
              <w:r>
                <w:t>а</w:t>
              </w:r>
            </w:ins>
            <w:r w:rsidRPr="00C84503">
              <w:t xml:space="preserve"> 0</w:t>
            </w:r>
            <w:r w:rsidR="00A01400">
              <w:t>»</w:t>
            </w:r>
            <w:r w:rsidRPr="00C84503">
              <w:t>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0388" w:rsidRPr="00C84503" w:rsidRDefault="00870388" w:rsidP="00870388">
            <w:pPr>
              <w:spacing w:before="60" w:after="60" w:line="220" w:lineRule="atLeast"/>
              <w:jc w:val="center"/>
            </w:pPr>
          </w:p>
        </w:tc>
      </w:tr>
      <w:tr w:rsidR="00870388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870388" w:rsidRPr="00C84503" w:rsidRDefault="00870388" w:rsidP="0087038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870388" w:rsidRPr="00C84503" w:rsidRDefault="00870388" w:rsidP="0087038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Сухогрузные суда.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870388" w:rsidRPr="00C84503" w:rsidRDefault="00870388" w:rsidP="00870388">
            <w:pPr>
              <w:spacing w:before="60" w:after="60" w:line="220" w:lineRule="atLeast"/>
              <w:jc w:val="center"/>
            </w:pPr>
          </w:p>
        </w:tc>
      </w:tr>
      <w:tr w:rsidR="00870388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870388" w:rsidRPr="00C84503" w:rsidRDefault="00870388" w:rsidP="0087038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870388" w:rsidRPr="00C84503" w:rsidRDefault="00870388" w:rsidP="0087038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Как сухогрузные суда, так и танкеры.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870388" w:rsidRPr="00C84503" w:rsidRDefault="00870388" w:rsidP="00870388">
            <w:pPr>
              <w:spacing w:before="60" w:after="60" w:line="220" w:lineRule="atLeast"/>
              <w:jc w:val="center"/>
            </w:pPr>
          </w:p>
        </w:tc>
      </w:tr>
      <w:tr w:rsidR="00870388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870388" w:rsidRPr="00C84503" w:rsidRDefault="00870388" w:rsidP="0087038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870388" w:rsidRPr="00C84503" w:rsidRDefault="00870388" w:rsidP="0087038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Суда-толкачи, способные толкать наливные баржи.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870388" w:rsidRPr="00C84503" w:rsidRDefault="00870388" w:rsidP="00870388">
            <w:pPr>
              <w:spacing w:before="60" w:after="60" w:line="220" w:lineRule="atLeast"/>
              <w:jc w:val="center"/>
            </w:pPr>
          </w:p>
        </w:tc>
      </w:tr>
      <w:tr w:rsidR="00870388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0388" w:rsidRPr="00C84503" w:rsidRDefault="00870388" w:rsidP="0087038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0388" w:rsidRPr="00C84503" w:rsidRDefault="00870388" w:rsidP="0087038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Танкеры.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0388" w:rsidRPr="00C84503" w:rsidRDefault="00870388" w:rsidP="00870388">
            <w:pPr>
              <w:spacing w:before="60" w:after="60" w:line="220" w:lineRule="atLeast"/>
              <w:jc w:val="center"/>
            </w:pPr>
          </w:p>
        </w:tc>
      </w:tr>
      <w:tr w:rsidR="00870388" w:rsidRPr="00C84503" w:rsidTr="004222AD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388" w:rsidRPr="00C84503" w:rsidRDefault="00870388" w:rsidP="00870388">
            <w:pPr>
              <w:spacing w:before="60" w:after="60" w:line="220" w:lineRule="atLeast"/>
            </w:pPr>
            <w:r w:rsidRPr="00C84503">
              <w:t>110 02.0-21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388" w:rsidRPr="00C84503" w:rsidRDefault="00870388" w:rsidP="00870388">
            <w:pPr>
              <w:spacing w:before="60" w:after="60" w:line="220" w:lineRule="atLeast"/>
            </w:pPr>
            <w:r w:rsidRPr="00C84503">
              <w:t>1.2.1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388" w:rsidRPr="00C84503" w:rsidRDefault="00870388" w:rsidP="00870388">
            <w:pPr>
              <w:spacing w:before="60" w:after="60" w:line="220" w:lineRule="atLeast"/>
              <w:jc w:val="center"/>
            </w:pPr>
            <w:r w:rsidRPr="00C84503">
              <w:t>C</w:t>
            </w:r>
          </w:p>
        </w:tc>
      </w:tr>
      <w:tr w:rsidR="00870388" w:rsidRPr="00C84503" w:rsidTr="004222AD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0388" w:rsidRPr="00C84503" w:rsidRDefault="00870388" w:rsidP="0087038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0388" w:rsidRPr="00C84503" w:rsidRDefault="00870388" w:rsidP="00870388">
            <w:pPr>
              <w:spacing w:before="60" w:after="60" w:line="220" w:lineRule="atLeast"/>
            </w:pPr>
            <w:r w:rsidRPr="00C84503">
              <w:t xml:space="preserve">Что в ВОПОГ подразумевается под термином </w:t>
            </w:r>
            <w:r w:rsidR="00A01400">
              <w:t>«</w:t>
            </w:r>
            <w:r w:rsidRPr="00C84503">
              <w:t>соответствующее спасательное устройство</w:t>
            </w:r>
            <w:r w:rsidR="00A01400">
              <w:t>»</w:t>
            </w:r>
            <w:r w:rsidRPr="00C84503">
              <w:t>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0388" w:rsidRPr="00C84503" w:rsidRDefault="00870388" w:rsidP="00870388">
            <w:pPr>
              <w:spacing w:before="60" w:after="60" w:line="220" w:lineRule="atLeast"/>
              <w:jc w:val="center"/>
            </w:pPr>
          </w:p>
        </w:tc>
      </w:tr>
      <w:tr w:rsidR="00870388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870388" w:rsidRPr="00C84503" w:rsidRDefault="00870388" w:rsidP="0087038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870388" w:rsidRPr="00C84503" w:rsidRDefault="00870388" w:rsidP="0087038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Маска, которая защищает органы дыхания пользователя и предназначена для того, чтобы покинуть опасную зону.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870388" w:rsidRPr="00C84503" w:rsidRDefault="00870388" w:rsidP="00870388">
            <w:pPr>
              <w:spacing w:before="60" w:after="60" w:line="220" w:lineRule="atLeast"/>
              <w:jc w:val="center"/>
            </w:pPr>
          </w:p>
        </w:tc>
      </w:tr>
      <w:tr w:rsidR="00870388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870388" w:rsidRPr="00C84503" w:rsidRDefault="00870388" w:rsidP="0087038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870388" w:rsidRPr="00C84503" w:rsidRDefault="00870388" w:rsidP="0087038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Маска, которая защищает глаза и уши пользователя и предназначена для того, чтобы покинуть опасную зону.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870388" w:rsidRPr="00C84503" w:rsidRDefault="00870388" w:rsidP="00870388">
            <w:pPr>
              <w:spacing w:before="60" w:after="60" w:line="220" w:lineRule="atLeast"/>
              <w:jc w:val="center"/>
            </w:pPr>
          </w:p>
        </w:tc>
      </w:tr>
      <w:tr w:rsidR="00870388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870388" w:rsidRPr="00C84503" w:rsidRDefault="00870388" w:rsidP="0087038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870388" w:rsidRPr="00C84503" w:rsidRDefault="00870388" w:rsidP="0087038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Устройство для защиты органов дыхания, которое легко надевается, покрывает рот, нос и глаза и предназначено для того, чтобы покинуть опасную зону.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870388" w:rsidRPr="00C84503" w:rsidRDefault="00870388" w:rsidP="00870388">
            <w:pPr>
              <w:spacing w:before="60" w:after="60" w:line="220" w:lineRule="atLeast"/>
              <w:jc w:val="center"/>
            </w:pPr>
          </w:p>
        </w:tc>
      </w:tr>
      <w:tr w:rsidR="00870388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0388" w:rsidRPr="00C84503" w:rsidRDefault="00870388" w:rsidP="0087038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0388" w:rsidRPr="00C84503" w:rsidRDefault="00870388" w:rsidP="0087038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Гребная лодка, предназначенная для того, чтобы покинуть опасную зону.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70388" w:rsidRPr="00C84503" w:rsidRDefault="00870388" w:rsidP="00870388">
            <w:pPr>
              <w:spacing w:before="60" w:after="60" w:line="220" w:lineRule="atLeast"/>
              <w:jc w:val="center"/>
            </w:pPr>
          </w:p>
        </w:tc>
      </w:tr>
      <w:tr w:rsidR="00870388" w:rsidRPr="00C84503" w:rsidTr="004222AD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388" w:rsidRPr="00C84503" w:rsidRDefault="00870388" w:rsidP="004222AD">
            <w:pPr>
              <w:spacing w:before="60" w:after="60" w:line="220" w:lineRule="atLeast"/>
            </w:pPr>
            <w:r w:rsidRPr="00C84503">
              <w:rPr>
                <w:lang w:val="fr-CH"/>
              </w:rPr>
              <w:t>110 02.0-</w:t>
            </w:r>
            <w:r w:rsidRPr="00C84503">
              <w:t>22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388" w:rsidRPr="00C84503" w:rsidRDefault="00870388" w:rsidP="004222AD">
            <w:pPr>
              <w:spacing w:before="60" w:after="60" w:line="220" w:lineRule="atLeast"/>
            </w:pPr>
            <w:r w:rsidRPr="00C84503">
              <w:t>9.1.0.52.4, 9.3.1.52.</w:t>
            </w:r>
            <w:ins w:id="406" w:author="Yuri Boichuk" w:date="2018-12-03T16:02:00Z">
              <w:r>
                <w:rPr>
                  <w:lang w:val="en-US"/>
                </w:rPr>
                <w:t>10</w:t>
              </w:r>
            </w:ins>
            <w:del w:id="407" w:author="Yuri Boichuk" w:date="2018-12-03T16:02:00Z">
              <w:r w:rsidRPr="00C84503" w:rsidDel="007D13EB">
                <w:delText>2</w:delText>
              </w:r>
            </w:del>
            <w:r w:rsidRPr="00C84503">
              <w:t>, 9.3.2.52.</w:t>
            </w:r>
            <w:ins w:id="408" w:author="Yuri Boichuk" w:date="2018-12-03T16:02:00Z">
              <w:r>
                <w:rPr>
                  <w:lang w:val="en-US"/>
                </w:rPr>
                <w:t>10</w:t>
              </w:r>
            </w:ins>
            <w:del w:id="409" w:author="Yuri Boichuk" w:date="2018-12-03T16:02:00Z">
              <w:r w:rsidRPr="00C84503" w:rsidDel="007D13EB">
                <w:delText>2</w:delText>
              </w:r>
            </w:del>
            <w:r w:rsidRPr="00C84503">
              <w:t>, 9.3.3.52.</w:t>
            </w:r>
            <w:ins w:id="410" w:author="Yuri Boichuk" w:date="2018-12-03T16:02:00Z">
              <w:r>
                <w:rPr>
                  <w:lang w:val="en-US"/>
                </w:rPr>
                <w:t>10</w:t>
              </w:r>
            </w:ins>
            <w:del w:id="411" w:author="Yuri Boichuk" w:date="2018-12-03T16:02:00Z">
              <w:r w:rsidRPr="00C84503" w:rsidDel="007D13EB">
                <w:delText>2</w:delText>
              </w:r>
            </w:del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70388" w:rsidRPr="00C84503" w:rsidRDefault="00870388" w:rsidP="004222AD">
            <w:pPr>
              <w:spacing w:before="60" w:after="60" w:line="220" w:lineRule="atLeast"/>
              <w:jc w:val="center"/>
            </w:pPr>
            <w:r w:rsidRPr="00C84503">
              <w:rPr>
                <w:lang w:val="en-US"/>
              </w:rPr>
              <w:t>A</w:t>
            </w:r>
          </w:p>
        </w:tc>
      </w:tr>
      <w:tr w:rsidR="00870388" w:rsidRPr="00C84503" w:rsidTr="004222AD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0388" w:rsidRPr="00C84503" w:rsidRDefault="00870388" w:rsidP="0087038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0388" w:rsidRPr="00C84503" w:rsidRDefault="00870388" w:rsidP="00870388">
            <w:pPr>
              <w:spacing w:before="60" w:after="60" w:line="220" w:lineRule="atLeast"/>
            </w:pPr>
            <w:r w:rsidRPr="00C84503">
              <w:t>Где в соответствии с ВОПОГ могут находиться аккумуляторные батареи</w:t>
            </w:r>
            <w:ins w:id="412" w:author="Yuri Boichuk" w:date="2018-12-03T16:02:00Z">
              <w:r>
                <w:t>, используемые для эксплуатации судна</w:t>
              </w:r>
            </w:ins>
            <w:r w:rsidRPr="00C84503">
              <w:t>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70388" w:rsidRPr="00C84503" w:rsidRDefault="00870388" w:rsidP="00870388">
            <w:pPr>
              <w:spacing w:before="60" w:after="60" w:line="220" w:lineRule="atLeast"/>
              <w:jc w:val="center"/>
            </w:pPr>
          </w:p>
        </w:tc>
      </w:tr>
      <w:tr w:rsidR="00870388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870388" w:rsidRPr="00C84503" w:rsidRDefault="00870388" w:rsidP="0087038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870388" w:rsidRPr="00C84503" w:rsidRDefault="00870388" w:rsidP="0087038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На танкерах и сухогрузных судах − за пределами грузового пространства, соответственно защищенной зоны, за исключением случая, когда применяется глава 1.6.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870388" w:rsidRPr="00C84503" w:rsidRDefault="00870388" w:rsidP="00870388">
            <w:pPr>
              <w:spacing w:before="60" w:after="60" w:line="220" w:lineRule="atLeast"/>
              <w:jc w:val="center"/>
            </w:pPr>
          </w:p>
        </w:tc>
      </w:tr>
      <w:tr w:rsidR="00870388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870388" w:rsidRPr="00C84503" w:rsidRDefault="00870388" w:rsidP="0087038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870388" w:rsidRPr="00C84503" w:rsidRDefault="00870388" w:rsidP="0087038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На танкерах − за пределами грузового пространства, а на сухогрузных судах в защищенной зоне.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870388" w:rsidRPr="00C84503" w:rsidRDefault="00870388" w:rsidP="00870388">
            <w:pPr>
              <w:spacing w:before="60" w:after="60" w:line="220" w:lineRule="atLeast"/>
              <w:jc w:val="center"/>
            </w:pPr>
          </w:p>
        </w:tc>
      </w:tr>
      <w:tr w:rsidR="00870388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870388" w:rsidRPr="00C84503" w:rsidRDefault="00870388" w:rsidP="0087038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870388" w:rsidRPr="00C84503" w:rsidRDefault="00870388" w:rsidP="0087038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На танкерах и сухогрузных судах − за пределами грузового пространства, соответственно защищенной зоны, если они находятся в специальном ящике.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870388" w:rsidRPr="00C84503" w:rsidRDefault="00870388" w:rsidP="00870388">
            <w:pPr>
              <w:spacing w:before="60" w:after="60" w:line="220" w:lineRule="atLeast"/>
              <w:jc w:val="center"/>
            </w:pPr>
          </w:p>
        </w:tc>
      </w:tr>
      <w:tr w:rsidR="00870388" w:rsidRPr="00C84503" w:rsidTr="004222AD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70388" w:rsidRPr="00C84503" w:rsidRDefault="00870388" w:rsidP="0087038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70388" w:rsidRPr="00C84503" w:rsidRDefault="00870388" w:rsidP="0087038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Как на танкерах, так и на сухогрузных судах − только в специальном ящике непосредственно за рулевой рубкой на крыше жилого помещения.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870388" w:rsidRPr="00C84503" w:rsidRDefault="00870388" w:rsidP="00870388">
            <w:pPr>
              <w:spacing w:before="60" w:after="60" w:line="220" w:lineRule="atLeast"/>
              <w:jc w:val="center"/>
            </w:pPr>
          </w:p>
        </w:tc>
      </w:tr>
    </w:tbl>
    <w:p w:rsidR="004222AD" w:rsidRDefault="004222AD">
      <w:r>
        <w:br w:type="page"/>
      </w:r>
    </w:p>
    <w:tbl>
      <w:tblPr>
        <w:tblStyle w:val="TableGrid"/>
        <w:tblW w:w="0" w:type="auto"/>
        <w:tblInd w:w="136" w:type="dxa"/>
        <w:tblLook w:val="01E0" w:firstRow="1" w:lastRow="1" w:firstColumn="1" w:lastColumn="1" w:noHBand="0" w:noVBand="0"/>
      </w:tblPr>
      <w:tblGrid>
        <w:gridCol w:w="1461"/>
        <w:gridCol w:w="6410"/>
        <w:gridCol w:w="1631"/>
      </w:tblGrid>
      <w:tr w:rsidR="0059088F" w:rsidRPr="00C84503" w:rsidTr="005E1DB1">
        <w:trPr>
          <w:cantSplit/>
          <w:tblHeader/>
        </w:trPr>
        <w:tc>
          <w:tcPr>
            <w:tcW w:w="95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120" w:after="120" w:line="220" w:lineRule="atLeast"/>
              <w:rPr>
                <w:b/>
                <w:sz w:val="28"/>
                <w:szCs w:val="28"/>
              </w:rPr>
            </w:pPr>
            <w:r w:rsidRPr="00C84503">
              <w:lastRenderedPageBreak/>
              <w:br w:type="page"/>
            </w:r>
            <w:r w:rsidRPr="00C84503">
              <w:rPr>
                <w:b/>
                <w:sz w:val="28"/>
                <w:szCs w:val="28"/>
              </w:rPr>
              <w:t>Общие вопросы</w:t>
            </w:r>
          </w:p>
          <w:p w:rsidR="0059088F" w:rsidRPr="00C84503" w:rsidRDefault="0059088F" w:rsidP="003C1E78">
            <w:pPr>
              <w:pageBreakBefore/>
              <w:spacing w:before="120" w:after="120" w:line="220" w:lineRule="atLeast"/>
              <w:rPr>
                <w:b/>
              </w:rPr>
            </w:pPr>
            <w:r w:rsidRPr="00C84503">
              <w:rPr>
                <w:b/>
              </w:rPr>
              <w:t>Целевая тема 4: Методы проведения измерений</w:t>
            </w:r>
          </w:p>
        </w:tc>
      </w:tr>
      <w:tr w:rsidR="0059088F" w:rsidRPr="00C84503" w:rsidTr="005E1DB1">
        <w:trPr>
          <w:cantSplit/>
          <w:tblHeader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9088F" w:rsidRPr="00C84503" w:rsidRDefault="0059088F" w:rsidP="003C1E78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Номер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9088F" w:rsidRPr="00C84503" w:rsidRDefault="0059088F" w:rsidP="003C1E78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Источник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Правильный</w:t>
            </w:r>
            <w:r w:rsidRPr="00C84503">
              <w:rPr>
                <w:i/>
                <w:sz w:val="16"/>
                <w:szCs w:val="16"/>
                <w:lang w:val="en-US"/>
              </w:rPr>
              <w:t xml:space="preserve"> </w:t>
            </w:r>
            <w:r w:rsidRPr="00C84503">
              <w:rPr>
                <w:i/>
                <w:sz w:val="16"/>
                <w:szCs w:val="16"/>
              </w:rPr>
              <w:t>ответ</w:t>
            </w: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fr-CH"/>
              </w:rPr>
              <w:t>110 04.0-01</w:t>
            </w:r>
          </w:p>
        </w:tc>
        <w:tc>
          <w:tcPr>
            <w:tcW w:w="641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8.1.5.1</w:t>
            </w:r>
          </w:p>
        </w:tc>
        <w:tc>
          <w:tcPr>
            <w:tcW w:w="163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t>С</w:t>
            </w: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60" w:after="60" w:line="220" w:lineRule="atLeast"/>
            </w:pPr>
            <w:r w:rsidRPr="00C84503">
              <w:t xml:space="preserve">Какой документ должен иметься на борту судна вместе с индикатором легковоспламеняющихся газов и </w:t>
            </w:r>
            <w:proofErr w:type="spellStart"/>
            <w:r w:rsidRPr="00C84503">
              <w:t>токсиметром</w:t>
            </w:r>
            <w:proofErr w:type="spellEnd"/>
            <w:r w:rsidRPr="00C84503">
              <w:t>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Свидетельство о происхождении</w:t>
            </w:r>
            <w:r w:rsidRPr="00C84503">
              <w:rPr>
                <w:sz w:val="24"/>
                <w:szCs w:val="24"/>
              </w:rPr>
              <w:t>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</w:r>
            <w:del w:id="413" w:author="Yuri Boichuk" w:date="2018-12-03T16:04:00Z">
              <w:r w:rsidRPr="00C84503" w:rsidDel="005777F2">
                <w:delText>Декларация о соответствии требованиям</w:delText>
              </w:r>
            </w:del>
            <w:ins w:id="414" w:author="Yuri Boichuk" w:date="2018-12-03T16:04:00Z">
              <w:r>
                <w:t>Гарантийный талон</w:t>
              </w:r>
            </w:ins>
            <w:r w:rsidRPr="00C84503">
              <w:t>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Инструкция по эксплуатации.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Копия счета-фактуры.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fr-CH"/>
              </w:rPr>
              <w:t>110 04.0-02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1.2.1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t>В</w:t>
            </w: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60" w:after="60" w:line="220" w:lineRule="atLeast"/>
            </w:pPr>
            <w:r w:rsidRPr="00C84503">
              <w:t>Как на борту судна можно обнаружить, не выделил ли груз опасную концентрацию ядовитых газов?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С помощью индикатора газов.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 xml:space="preserve">С помощью </w:t>
            </w:r>
            <w:proofErr w:type="spellStart"/>
            <w:r w:rsidRPr="00C84503">
              <w:t>токсиметра</w:t>
            </w:r>
            <w:proofErr w:type="spellEnd"/>
            <w:r w:rsidRPr="00C84503">
              <w:t>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 xml:space="preserve">С помощью </w:t>
            </w:r>
            <w:proofErr w:type="spellStart"/>
            <w:r w:rsidRPr="00C84503">
              <w:t>кислородометра</w:t>
            </w:r>
            <w:proofErr w:type="spellEnd"/>
            <w:r w:rsidRPr="00C84503">
              <w:t>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Путем каждодневных проверок.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lang w:val="fr-CH"/>
              </w:rPr>
            </w:pPr>
            <w:r w:rsidRPr="00C84503">
              <w:rPr>
                <w:lang w:val="fr-CH"/>
              </w:rPr>
              <w:t>110 04.0-03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8.1.6.3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t>С</w:t>
            </w: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Кто должен проверять </w:t>
            </w:r>
            <w:proofErr w:type="spellStart"/>
            <w:r w:rsidRPr="00C84503">
              <w:t>газодетекторную</w:t>
            </w:r>
            <w:proofErr w:type="spellEnd"/>
            <w:r w:rsidRPr="00C84503">
              <w:t xml:space="preserve"> систему?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</w:r>
            <w:del w:id="415" w:author="Yuri Boichuk" w:date="2018-12-03T16:12:00Z">
              <w:r w:rsidRPr="00C84503" w:rsidDel="00FD2835">
                <w:delText>Эксперт по ВОПОГ</w:delText>
              </w:r>
            </w:del>
            <w:ins w:id="416" w:author="Yuri Boichuk" w:date="2018-12-03T16:12:00Z">
              <w:r w:rsidRPr="00FD2835">
                <w:t>Консультант по вопросам безопасности</w:t>
              </w:r>
            </w:ins>
            <w:r w:rsidRPr="00C84503">
              <w:t>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Приборы не нуждаются в проверке, но их следует заменять после каждого использования.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Лиц</w:t>
            </w:r>
            <w:del w:id="417" w:author="Yuri Boichuk" w:date="2018-12-03T16:12:00Z">
              <w:r w:rsidRPr="00C84503" w:rsidDel="00FD2835">
                <w:delText>а</w:delText>
              </w:r>
            </w:del>
            <w:ins w:id="418" w:author="Yuri Boichuk" w:date="2018-12-03T16:13:00Z">
              <w:r>
                <w:t>о</w:t>
              </w:r>
            </w:ins>
            <w:r w:rsidRPr="00C84503">
              <w:t>, уполномоченн</w:t>
            </w:r>
            <w:del w:id="419" w:author="Yuri Boichuk" w:date="2018-12-03T16:13:00Z">
              <w:r w:rsidRPr="00C84503" w:rsidDel="00FD2835">
                <w:delText>ы</w:delText>
              </w:r>
            </w:del>
            <w:ins w:id="420" w:author="Yuri Boichuk" w:date="2018-12-03T16:13:00Z">
              <w:r>
                <w:t>о</w:t>
              </w:r>
            </w:ins>
            <w:r w:rsidRPr="00C84503">
              <w:t>е для этой цели</w:t>
            </w:r>
            <w:r w:rsidRPr="00C84503">
              <w:rPr>
                <w:szCs w:val="24"/>
              </w:rPr>
              <w:t xml:space="preserve"> </w:t>
            </w:r>
            <w:r w:rsidRPr="00C84503">
              <w:t>изготовителем</w:t>
            </w:r>
            <w:del w:id="421" w:author="Yuri Boichuk" w:date="2018-12-03T16:13:00Z">
              <w:r w:rsidRPr="00C84503" w:rsidDel="00FD2835">
                <w:delText xml:space="preserve"> или компетентным органом</w:delText>
              </w:r>
            </w:del>
            <w:r w:rsidRPr="00C84503">
              <w:t>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</w:r>
            <w:ins w:id="422" w:author="Yuri Boichuk" w:date="2018-12-03T16:13:00Z">
              <w:r>
                <w:t>Проверка должна производиться</w:t>
              </w:r>
            </w:ins>
            <w:ins w:id="423" w:author="Yuri Boichuk" w:date="2018-12-03T16:14:00Z">
              <w:r w:rsidRPr="00C84503">
                <w:t xml:space="preserve"> один раз в год</w:t>
              </w:r>
            </w:ins>
            <w:ins w:id="424" w:author="Yuri Boichuk" w:date="2018-12-03T16:13:00Z">
              <w:r>
                <w:t xml:space="preserve"> </w:t>
              </w:r>
            </w:ins>
            <w:del w:id="425" w:author="Yuri Boichuk" w:date="2018-12-03T16:13:00Z">
              <w:r w:rsidRPr="00C84503" w:rsidDel="00926099">
                <w:delText>Э</w:delText>
              </w:r>
            </w:del>
            <w:ins w:id="426" w:author="Yuri Boichuk" w:date="2018-12-03T16:13:00Z">
              <w:r>
                <w:t>э</w:t>
              </w:r>
            </w:ins>
            <w:r w:rsidRPr="00C84503">
              <w:t>кипаж</w:t>
            </w:r>
            <w:ins w:id="427" w:author="Yuri Boichuk" w:date="2018-12-03T16:13:00Z">
              <w:r>
                <w:t>ем</w:t>
              </w:r>
            </w:ins>
            <w:r w:rsidRPr="00C84503">
              <w:t xml:space="preserve"> судна</w:t>
            </w:r>
            <w:del w:id="428" w:author="Yuri Boichuk" w:date="2018-12-03T16:14:00Z">
              <w:r w:rsidRPr="00C84503" w:rsidDel="00926099">
                <w:delText xml:space="preserve"> один раз в год</w:delText>
              </w:r>
            </w:del>
            <w:r w:rsidRPr="00C84503">
              <w:t>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5E1DB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60" w:after="60" w:line="220" w:lineRule="atLeast"/>
              <w:rPr>
                <w:sz w:val="24"/>
                <w:szCs w:val="24"/>
              </w:rPr>
            </w:pPr>
            <w:r w:rsidRPr="00C84503">
              <w:t>1</w:t>
            </w:r>
            <w:r w:rsidRPr="00C84503">
              <w:rPr>
                <w:lang w:val="fr-CH"/>
              </w:rPr>
              <w:t>10 04.0-04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t>С</w:t>
            </w: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 устанавливается диапазон взрывоопасности вещества?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Между верхним взрывоопасным пределом и 100 объемными процентами.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Между нижним взрывоопасным пределом и 10 объемными процентами.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Между нижним и верхним взрывоопасными пределами.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Между нулевым объемным процентом и верхним взрывоопасным пределом.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5E1DB1">
            <w:pPr>
              <w:pageBreakBefore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60" w:after="60" w:line="220" w:lineRule="atLeast"/>
            </w:pPr>
            <w:r w:rsidRPr="00C84503">
              <w:rPr>
                <w:lang w:val="fr-CH"/>
              </w:rPr>
              <w:lastRenderedPageBreak/>
              <w:t>110 04.0-05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t>А</w:t>
            </w: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5E1DB1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 w:val="24"/>
                <w:szCs w:val="24"/>
              </w:rPr>
            </w:pPr>
            <w:r w:rsidRPr="00C84503">
              <w:t>Где находится диапазон взрывоопасности легковоспламеняющейся жидкости?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5E1DB1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Между нижним и верхним взрывоопасными пределами.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5E1DB1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Выше верхнего взрывоопасного предела.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5E1DB1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Ниже нижнего взрывоопасного предела.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5E1DB1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На нижнем взрывоопасном пределе.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5E1DB1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60" w:after="60" w:line="220" w:lineRule="atLeast"/>
            </w:pPr>
            <w:r w:rsidRPr="00C84503">
              <w:rPr>
                <w:lang w:val="fr-CH"/>
              </w:rPr>
              <w:t>110 04.0-06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8.1.6.3</w:t>
            </w:r>
            <w:del w:id="429" w:author="Yuri Boichuk" w:date="2018-12-03T16:15:00Z">
              <w:r w:rsidRPr="00C84503" w:rsidDel="00926099">
                <w:delText>, 8.1.5.1</w:delText>
              </w:r>
            </w:del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t>В</w:t>
            </w: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Когда и кем должны проверяться измерительные приборы, упомянутые в подразделе 8.1.</w:t>
            </w:r>
            <w:ins w:id="430" w:author="Yuri Boichuk" w:date="2018-12-03T16:15:00Z">
              <w:r>
                <w:t>6.3</w:t>
              </w:r>
            </w:ins>
            <w:del w:id="431" w:author="Yuri Boichuk" w:date="2018-12-03T16:15:00Z">
              <w:r w:rsidRPr="00C84503" w:rsidDel="00926099">
                <w:delText>5.1</w:delText>
              </w:r>
            </w:del>
            <w:r w:rsidRPr="00C84503">
              <w:t>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Один раз в год изготовителем.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Согласно инструкциям изготовителя лицами, уполномоченными для этой цели изготовителем</w:t>
            </w:r>
            <w:del w:id="432" w:author="Yuri Boichuk" w:date="2018-12-03T16:19:00Z">
              <w:r w:rsidRPr="00C84503" w:rsidDel="00926099">
                <w:delText xml:space="preserve"> </w:delText>
              </w:r>
            </w:del>
            <w:del w:id="433" w:author="Yuri Boichuk" w:date="2018-12-03T16:15:00Z">
              <w:r w:rsidRPr="00C84503" w:rsidDel="00926099">
                <w:delText>или компетентным органом</w:delText>
              </w:r>
            </w:del>
            <w:r w:rsidRPr="00C84503">
              <w:t>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Один раз в два года консультантом по вопросам безопасности.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Перед началом каждого рейса лицом, прошедшим подготовительный курс по ВОПОГ.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fr-CH"/>
              </w:rPr>
              <w:t>110 04.0-</w:t>
            </w:r>
            <w:r w:rsidRPr="00C84503">
              <w:t>07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Исключен (01.03.2009).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fr-CH"/>
              </w:rPr>
              <w:t>110 04.0-</w:t>
            </w:r>
            <w:r w:rsidRPr="00C84503">
              <w:t>08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Исключен (01.03.2009).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04.0-09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t>А</w:t>
            </w: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Что означает 1 </w:t>
            </w:r>
            <w:proofErr w:type="spellStart"/>
            <w:r w:rsidRPr="00C84503">
              <w:t>ppm</w:t>
            </w:r>
            <w:proofErr w:type="spellEnd"/>
            <w:r w:rsidRPr="00C84503">
              <w:t>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Одну часть на миллион.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Одну часть на массу.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Одну часть на метрическую тонну.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Одну часть на миллиграмм.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04.0-10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t>А</w:t>
            </w: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Что происходит при воспламенении газа, величина концентрации которого находится между нижним и верхним взрывоопасными пределами?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Взрыв.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Ничего не происходит.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Взрыва не происходит, так как смесь слишком богатая.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Взрыва не происходит, так как смесь слишком бедная.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</w:pPr>
            <w:r w:rsidRPr="00C84503">
              <w:lastRenderedPageBreak/>
              <w:t>110 04.0-11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t>В</w:t>
            </w: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Del="00E020AB" w:rsidRDefault="0059088F" w:rsidP="003C1E78">
            <w:pPr>
              <w:spacing w:before="60" w:after="60" w:line="220" w:lineRule="atLeast"/>
              <w:rPr>
                <w:del w:id="434" w:author="Yuri Boichuk" w:date="2018-12-03T16:23:00Z"/>
              </w:rPr>
            </w:pPr>
            <w:ins w:id="435" w:author="Yuri Boichuk" w:date="2018-12-03T16:21:00Z">
              <w:r w:rsidRPr="00C84503">
                <w:t xml:space="preserve">Как оценивать ситуацию </w:t>
              </w:r>
            </w:ins>
            <w:ins w:id="436" w:author="Yuri Boichuk" w:date="2018-12-03T16:22:00Z">
              <w:r>
                <w:t xml:space="preserve">в помещении, </w:t>
              </w:r>
            </w:ins>
            <w:del w:id="437" w:author="Yuri Boichuk" w:date="2018-12-03T16:22:00Z">
              <w:r w:rsidRPr="00C84503" w:rsidDel="00926099">
                <w:delText>С</w:delText>
              </w:r>
            </w:del>
            <w:ins w:id="438" w:author="Yuri Boichuk" w:date="2018-12-03T16:22:00Z">
              <w:r>
                <w:t>с</w:t>
              </w:r>
            </w:ins>
            <w:r w:rsidRPr="00C84503">
              <w:t xml:space="preserve">одержание кислорода в </w:t>
            </w:r>
            <w:del w:id="439" w:author="Yuri Boichuk" w:date="2018-12-03T16:22:00Z">
              <w:r w:rsidRPr="00C84503" w:rsidDel="00926099">
                <w:delText xml:space="preserve">помещении </w:delText>
              </w:r>
            </w:del>
            <w:ins w:id="440" w:author="Yuri Boichuk" w:date="2018-12-03T16:22:00Z">
              <w:r>
                <w:t xml:space="preserve">котором </w:t>
              </w:r>
            </w:ins>
            <w:r w:rsidRPr="00C84503">
              <w:t xml:space="preserve">составляет </w:t>
            </w:r>
            <w:r w:rsidRPr="00E020AB">
              <w:t>30</w:t>
            </w:r>
            <w:r>
              <w:t xml:space="preserve"> </w:t>
            </w:r>
            <w:r w:rsidRPr="00E020AB">
              <w:t>объем</w:t>
            </w:r>
            <w:r>
              <w:t>ных процентов</w:t>
            </w:r>
            <w:del w:id="441" w:author="Yuri Boichuk" w:date="2018-12-03T16:23:00Z">
              <w:r w:rsidRPr="00C84503" w:rsidDel="00E020AB">
                <w:delText xml:space="preserve">. </w:delText>
              </w:r>
            </w:del>
          </w:p>
          <w:p w:rsidR="0059088F" w:rsidRPr="00C84503" w:rsidRDefault="0059088F" w:rsidP="003C1E78">
            <w:pPr>
              <w:spacing w:before="60" w:after="60" w:line="220" w:lineRule="atLeast"/>
            </w:pPr>
            <w:del w:id="442" w:author="Yuri Boichuk" w:date="2018-12-03T16:23:00Z">
              <w:r w:rsidRPr="00C84503" w:rsidDel="00E020AB">
                <w:delText>Как нужно оценивать эту ситуацию</w:delText>
              </w:r>
            </w:del>
            <w:r w:rsidRPr="00C84503">
              <w:t>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Ситуация совершенно неопасна.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Высока опасность пожара.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Ситуация может рассматриваться как совершенно нормальная.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Ситуация очень токсичная.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04.0-12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lang w:val="en-US"/>
              </w:rPr>
            </w:pPr>
            <w:r w:rsidRPr="00C84503">
              <w:t>Базовые общие знания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t>С</w:t>
            </w: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3B48D3" w:rsidP="003B48D3">
            <w:pPr>
              <w:spacing w:before="60" w:after="60" w:line="220" w:lineRule="atLeast"/>
            </w:pPr>
            <w:r>
              <w:t xml:space="preserve">Что означает термин </w:t>
            </w:r>
            <w:r w:rsidR="00A01400">
              <w:t>«</w:t>
            </w:r>
            <w:r w:rsidR="0059088F" w:rsidRPr="00C84503">
              <w:t>бедная смесь</w:t>
            </w:r>
            <w:r w:rsidR="00A01400">
              <w:t>»</w:t>
            </w:r>
            <w:r w:rsidR="0059088F" w:rsidRPr="00C84503">
              <w:t>, когда речь идет об опасности взрыва?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Имеется мало атмосферного воздуха.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Имеется мало азота.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Имеется мало легковоспламеняющегося вещества.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Имеется мало кислорода.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04.0-13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Del="00CF7FA1" w:rsidRDefault="0059088F" w:rsidP="003C1E78">
            <w:pPr>
              <w:spacing w:before="60" w:after="60" w:line="220" w:lineRule="atLeast"/>
              <w:rPr>
                <w:del w:id="443" w:author="Yuri Boichuk" w:date="2018-12-03T16:27:00Z"/>
              </w:rPr>
            </w:pPr>
            <w:ins w:id="444" w:author="Yuri Boichuk" w:date="2018-12-03T16:25:00Z">
              <w:r w:rsidRPr="00C84503">
                <w:t xml:space="preserve">В чем состоит наибольшая опасность </w:t>
              </w:r>
            </w:ins>
            <w:ins w:id="445" w:author="Yuri Boichuk" w:date="2018-12-03T16:27:00Z">
              <w:r>
                <w:t xml:space="preserve">при входе </w:t>
              </w:r>
            </w:ins>
            <w:del w:id="446" w:author="Yuri Boichuk" w:date="2018-12-03T16:25:00Z">
              <w:r w:rsidRPr="00C84503" w:rsidDel="00CF7FA1">
                <w:delText>В</w:delText>
              </w:r>
            </w:del>
            <w:ins w:id="447" w:author="Yuri Boichuk" w:date="2018-12-03T16:25:00Z">
              <w:r>
                <w:t>в</w:t>
              </w:r>
            </w:ins>
            <w:r w:rsidRPr="00C84503">
              <w:t xml:space="preserve"> помещение, которое долгое время было закрыто</w:t>
            </w:r>
            <w:del w:id="448" w:author="Yuri Boichuk" w:date="2018-12-03T16:27:00Z">
              <w:r w:rsidRPr="00C84503" w:rsidDel="00CF7FA1">
                <w:delText xml:space="preserve">, должен войти человек. </w:delText>
              </w:r>
            </w:del>
          </w:p>
          <w:p w:rsidR="0059088F" w:rsidRPr="00C84503" w:rsidRDefault="0059088F" w:rsidP="003C1E78">
            <w:pPr>
              <w:spacing w:before="60" w:after="60" w:line="220" w:lineRule="atLeast"/>
            </w:pPr>
            <w:del w:id="449" w:author="Yuri Boichuk" w:date="2018-12-03T16:27:00Z">
              <w:r w:rsidRPr="00C84503" w:rsidDel="00CF7FA1">
                <w:delText>В чем состоит наибольшая опасность для него</w:delText>
              </w:r>
            </w:del>
            <w:r w:rsidRPr="00C84503">
              <w:t>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Избыток инертных газов.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Слишком мало азота.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Избыток кислорода.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Слишком мало кислорода.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04.0-14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lang w:val="en-US"/>
              </w:rPr>
            </w:pPr>
            <w:r w:rsidRPr="00C84503">
              <w:t>Базовые общие знания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t>А</w:t>
            </w: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Какова обычно концентрация кислорода в окружающем воздухе?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</w:r>
            <w:ins w:id="450" w:author="Yuri Boichuk" w:date="2018-12-03T16:29:00Z">
              <w:r>
                <w:t>Около</w:t>
              </w:r>
            </w:ins>
            <w:r w:rsidR="001B7E37">
              <w:t xml:space="preserve"> </w:t>
            </w:r>
            <w:r w:rsidRPr="00C84503">
              <w:t>21 объемный процент.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</w:r>
            <w:ins w:id="451" w:author="Yuri Boichuk" w:date="2018-12-03T16:29:00Z">
              <w:r>
                <w:t>Около</w:t>
              </w:r>
            </w:ins>
            <w:r w:rsidR="001B7E37">
              <w:t xml:space="preserve"> </w:t>
            </w:r>
            <w:r w:rsidRPr="00C84503">
              <w:t>19 объемных процентов.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</w:r>
            <w:ins w:id="452" w:author="Yuri Boichuk" w:date="2018-12-03T16:29:00Z">
              <w:r>
                <w:t>Около</w:t>
              </w:r>
            </w:ins>
            <w:r w:rsidR="001B7E37">
              <w:t xml:space="preserve"> </w:t>
            </w:r>
            <w:r w:rsidRPr="00C84503">
              <w:t>17 объемных процентов.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</w:r>
            <w:ins w:id="453" w:author="Yuri Boichuk" w:date="2018-12-03T16:29:00Z">
              <w:r>
                <w:t>Около</w:t>
              </w:r>
            </w:ins>
            <w:r w:rsidR="001B7E37">
              <w:t xml:space="preserve"> </w:t>
            </w:r>
            <w:r w:rsidRPr="00C84503">
              <w:t>15 объемных процентов.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</w:pPr>
            <w:r w:rsidRPr="00C84503">
              <w:lastRenderedPageBreak/>
              <w:t>110 04.0-15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данные, 7.1.3.1.6, 7.2.3.1.6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Можно безопасно и без использования автономного дыхательного аппарата входить в трюмы, грузовые танки или </w:t>
            </w:r>
            <w:proofErr w:type="spellStart"/>
            <w:r w:rsidRPr="00C84503">
              <w:t>междубортовые</w:t>
            </w:r>
            <w:proofErr w:type="spellEnd"/>
            <w:r w:rsidRPr="00C84503">
              <w:t xml:space="preserve"> пространства, когда там не находятся опасные грузы.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Какой в этом случае должна быть измеренная минимальная концентрация кислорода?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15%.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16%.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17%.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</w:r>
            <w:del w:id="454" w:author="Yuri Boichuk" w:date="2018-12-03T16:31:00Z">
              <w:r w:rsidRPr="00C84503" w:rsidDel="00CF7FA1">
                <w:delText>21</w:delText>
              </w:r>
            </w:del>
            <w:ins w:id="455" w:author="Yuri Boichuk" w:date="2018-12-03T16:31:00Z">
              <w:r>
                <w:t>20</w:t>
              </w:r>
            </w:ins>
            <w:r w:rsidRPr="00C84503">
              <w:t>%.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04.0-16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1.2.1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ins w:id="456" w:author="Yuri Boichuk" w:date="2018-12-03T16:32:00Z">
              <w:r>
                <w:t xml:space="preserve">С помощью </w:t>
              </w:r>
            </w:ins>
            <w:del w:id="457" w:author="Yuri Boichuk" w:date="2018-12-03T16:32:00Z">
              <w:r w:rsidRPr="00C84503" w:rsidDel="00CF7FA1">
                <w:delText>К</w:delText>
              </w:r>
            </w:del>
            <w:ins w:id="458" w:author="Yuri Boichuk" w:date="2018-12-03T16:32:00Z">
              <w:r>
                <w:t>к</w:t>
              </w:r>
            </w:ins>
            <w:r w:rsidRPr="00C84503">
              <w:t>ако</w:t>
            </w:r>
            <w:ins w:id="459" w:author="Yuri Boichuk" w:date="2018-12-03T16:32:00Z">
              <w:r>
                <w:t>го</w:t>
              </w:r>
            </w:ins>
            <w:del w:id="460" w:author="Yuri Boichuk" w:date="2018-12-03T16:32:00Z">
              <w:r w:rsidRPr="00C84503" w:rsidDel="00CF7FA1">
                <w:delText>й</w:delText>
              </w:r>
            </w:del>
            <w:r w:rsidRPr="00C84503">
              <w:t xml:space="preserve"> прибор</w:t>
            </w:r>
            <w:ins w:id="461" w:author="Yuri Boichuk" w:date="2018-12-03T16:32:00Z">
              <w:r>
                <w:t>а</w:t>
              </w:r>
            </w:ins>
            <w:r w:rsidRPr="00C84503">
              <w:t xml:space="preserve"> </w:t>
            </w:r>
            <w:del w:id="462" w:author="Yuri Boichuk" w:date="2018-12-03T16:34:00Z">
              <w:r w:rsidRPr="00C84503" w:rsidDel="00965839">
                <w:delText xml:space="preserve">используется для измерения </w:delText>
              </w:r>
            </w:del>
            <w:ins w:id="463" w:author="Yuri Boichuk" w:date="2018-12-03T16:34:00Z">
              <w:r>
                <w:t xml:space="preserve">можно измерить </w:t>
              </w:r>
            </w:ins>
            <w:ins w:id="464" w:author="Yuri Boichuk" w:date="2018-12-03T16:36:00Z">
              <w:r>
                <w:t>концентрацию</w:t>
              </w:r>
            </w:ins>
            <w:ins w:id="465" w:author="Yuri Boichuk" w:date="2018-12-03T16:35:00Z">
              <w:r>
                <w:t xml:space="preserve"> </w:t>
              </w:r>
            </w:ins>
            <w:del w:id="466" w:author="Yuri Boichuk" w:date="2018-12-03T16:35:00Z">
              <w:r w:rsidRPr="00C84503" w:rsidDel="00965839">
                <w:delText>наличи</w:delText>
              </w:r>
            </w:del>
            <w:del w:id="467" w:author="Yuri Boichuk" w:date="2018-12-03T16:34:00Z">
              <w:r w:rsidRPr="00C84503" w:rsidDel="00965839">
                <w:delText>я</w:delText>
              </w:r>
            </w:del>
            <w:del w:id="468" w:author="Yuri Boichuk" w:date="2018-12-03T16:35:00Z">
              <w:r w:rsidRPr="00C84503" w:rsidDel="00965839">
                <w:delText xml:space="preserve"> </w:delText>
              </w:r>
            </w:del>
            <w:r w:rsidRPr="00C84503">
              <w:t>токсичных веществ?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</w:r>
            <w:ins w:id="469" w:author="Yuri Boichuk" w:date="2018-12-03T16:37:00Z">
              <w:r>
                <w:t xml:space="preserve">С помощью </w:t>
              </w:r>
            </w:ins>
            <w:del w:id="470" w:author="Yuri Boichuk" w:date="2018-12-03T16:37:00Z">
              <w:r w:rsidRPr="00C84503" w:rsidDel="00965839">
                <w:delText>И</w:delText>
              </w:r>
            </w:del>
            <w:ins w:id="471" w:author="Yuri Boichuk" w:date="2018-12-03T16:37:00Z">
              <w:r>
                <w:t>и</w:t>
              </w:r>
            </w:ins>
            <w:r w:rsidRPr="00C84503">
              <w:t>ндикатор</w:t>
            </w:r>
            <w:ins w:id="472" w:author="Yuri Boichuk" w:date="2018-12-03T16:37:00Z">
              <w:r>
                <w:t>а</w:t>
              </w:r>
            </w:ins>
            <w:r w:rsidRPr="00C84503">
              <w:t xml:space="preserve"> газов.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</w:r>
            <w:ins w:id="473" w:author="Yuri Boichuk" w:date="2018-12-03T16:37:00Z">
              <w:r>
                <w:t xml:space="preserve">С помощью </w:t>
              </w:r>
            </w:ins>
            <w:del w:id="474" w:author="Yuri Boichuk" w:date="2018-12-03T16:37:00Z">
              <w:r w:rsidRPr="00C84503" w:rsidDel="00965839">
                <w:delText>Т</w:delText>
              </w:r>
            </w:del>
            <w:proofErr w:type="spellStart"/>
            <w:ins w:id="475" w:author="Yuri Boichuk" w:date="2018-12-03T16:37:00Z">
              <w:r>
                <w:t>т</w:t>
              </w:r>
            </w:ins>
            <w:r w:rsidRPr="00C84503">
              <w:t>оксиметр</w:t>
            </w:r>
            <w:ins w:id="476" w:author="Yuri Boichuk" w:date="2018-12-03T16:37:00Z">
              <w:r>
                <w:t>а</w:t>
              </w:r>
            </w:ins>
            <w:proofErr w:type="spellEnd"/>
            <w:r w:rsidRPr="00C84503">
              <w:t>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</w:r>
            <w:ins w:id="477" w:author="Yuri Boichuk" w:date="2018-12-03T16:37:00Z">
              <w:r>
                <w:t xml:space="preserve">С помощью </w:t>
              </w:r>
            </w:ins>
            <w:del w:id="478" w:author="Yuri Boichuk" w:date="2018-12-03T16:37:00Z">
              <w:r w:rsidRPr="00C84503" w:rsidDel="00965839">
                <w:delText>О</w:delText>
              </w:r>
            </w:del>
            <w:ins w:id="479" w:author="Yuri Boichuk" w:date="2018-12-03T16:37:00Z">
              <w:r>
                <w:t>о</w:t>
              </w:r>
            </w:ins>
            <w:r w:rsidRPr="00C84503">
              <w:t>мметр</w:t>
            </w:r>
            <w:ins w:id="480" w:author="Yuri Boichuk" w:date="2018-12-03T16:37:00Z">
              <w:r>
                <w:t>а</w:t>
              </w:r>
            </w:ins>
            <w:r w:rsidRPr="00C84503">
              <w:t>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</w:r>
            <w:ins w:id="481" w:author="Yuri Boichuk" w:date="2018-12-03T16:37:00Z">
              <w:r>
                <w:t xml:space="preserve">С помощью </w:t>
              </w:r>
            </w:ins>
            <w:del w:id="482" w:author="Yuri Boichuk" w:date="2018-12-03T16:37:00Z">
              <w:r w:rsidRPr="00C84503" w:rsidDel="00965839">
                <w:delText>К</w:delText>
              </w:r>
            </w:del>
            <w:proofErr w:type="spellStart"/>
            <w:ins w:id="483" w:author="Yuri Boichuk" w:date="2018-12-03T16:37:00Z">
              <w:r>
                <w:t>к</w:t>
              </w:r>
            </w:ins>
            <w:r w:rsidRPr="00C84503">
              <w:t>ислородометр</w:t>
            </w:r>
            <w:ins w:id="484" w:author="Yuri Boichuk" w:date="2018-12-03T16:37:00Z">
              <w:r>
                <w:t>а</w:t>
              </w:r>
            </w:ins>
            <w:proofErr w:type="spellEnd"/>
            <w:r w:rsidRPr="00C84503">
              <w:t>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04.0-17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1.2.1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t>В</w:t>
            </w: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С помощью какого прибора можно установить опасность взрыва?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Газоанализатор на азот.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Индикатор легковоспламеняющихся газов.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</w:r>
            <w:proofErr w:type="spellStart"/>
            <w:r w:rsidRPr="00C84503">
              <w:t>Токсиметр</w:t>
            </w:r>
            <w:proofErr w:type="spellEnd"/>
            <w:r w:rsidRPr="00C84503">
              <w:t>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</w:r>
            <w:proofErr w:type="spellStart"/>
            <w:r w:rsidRPr="00C84503">
              <w:t>Кислородометр</w:t>
            </w:r>
            <w:proofErr w:type="spellEnd"/>
            <w:r w:rsidRPr="00C84503">
              <w:t>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04.0-18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3B48D3" w:rsidP="003B48D3">
            <w:pPr>
              <w:spacing w:before="60" w:after="60" w:line="220" w:lineRule="atLeast"/>
            </w:pPr>
            <w:r>
              <w:t xml:space="preserve">Что означает сокращение </w:t>
            </w:r>
            <w:r w:rsidR="00A01400">
              <w:t>«</w:t>
            </w:r>
            <w:proofErr w:type="spellStart"/>
            <w:r w:rsidR="0059088F" w:rsidRPr="00C84503">
              <w:t>ppm</w:t>
            </w:r>
            <w:proofErr w:type="spellEnd"/>
            <w:r w:rsidR="00A01400">
              <w:t>»</w:t>
            </w:r>
            <w:r w:rsidR="0059088F" w:rsidRPr="00C84503">
              <w:t>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В расчете на одного человека.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Измеренная концентрация пропана (</w:t>
            </w:r>
            <w:proofErr w:type="spellStart"/>
            <w:r w:rsidRPr="00C84503">
              <w:t>пропена</w:t>
            </w:r>
            <w:proofErr w:type="spellEnd"/>
            <w:r w:rsidRPr="00C84503">
              <w:t>).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Частей на миллион.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</w:r>
            <w:proofErr w:type="spellStart"/>
            <w:r w:rsidRPr="00C84503">
              <w:t>Полипропиленметил</w:t>
            </w:r>
            <w:proofErr w:type="spellEnd"/>
            <w:r w:rsidRPr="00C84503">
              <w:t>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</w:pPr>
            <w:r w:rsidRPr="00C84503">
              <w:lastRenderedPageBreak/>
              <w:t>110 04.0-19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ins w:id="485" w:author="Yuri Boichuk" w:date="2018-12-03T16:38:00Z">
              <w:r>
                <w:t xml:space="preserve">Для чего служит </w:t>
              </w:r>
            </w:ins>
            <w:ins w:id="486" w:author="Yuri Boichuk" w:date="2018-12-03T16:39:00Z">
              <w:r w:rsidRPr="00C84503">
                <w:t>трубочка</w:t>
              </w:r>
            </w:ins>
            <w:ins w:id="487" w:author="Yuri Boichuk" w:date="2018-12-03T16:47:00Z">
              <w:r>
                <w:t xml:space="preserve">, расположенная на </w:t>
              </w:r>
            </w:ins>
            <w:ins w:id="488" w:author="Yuri Boichuk" w:date="2018-12-03T16:53:00Z">
              <w:r>
                <w:t xml:space="preserve">детекторных </w:t>
              </w:r>
            </w:ins>
            <w:ins w:id="489" w:author="Yuri Boichuk" w:date="2018-12-03T16:47:00Z">
              <w:r>
                <w:t>трубочках</w:t>
              </w:r>
            </w:ins>
            <w:del w:id="490" w:author="Yuri Boichuk" w:date="2018-12-03T16:43:00Z">
              <w:r w:rsidRPr="00C84503" w:rsidDel="005D11CE">
                <w:delText>У</w:delText>
              </w:r>
            </w:del>
            <w:r w:rsidRPr="00C84503">
              <w:t xml:space="preserve"> некоторых </w:t>
            </w:r>
            <w:del w:id="491" w:author="Yuri Boichuk" w:date="2018-12-03T16:43:00Z">
              <w:r w:rsidRPr="00C84503" w:rsidDel="005D11CE">
                <w:delText xml:space="preserve">трубочек </w:delText>
              </w:r>
            </w:del>
            <w:r w:rsidRPr="00C84503">
              <w:t>газоанализаторов</w:t>
            </w:r>
            <w:del w:id="492" w:author="Yuri Boichuk" w:date="2018-12-03T16:43:00Z">
              <w:r w:rsidRPr="00C84503" w:rsidDel="005D11CE">
                <w:delText xml:space="preserve"> есть входная трубочка. Для чего она может служить</w:delText>
              </w:r>
            </w:del>
            <w:r w:rsidRPr="00C84503">
              <w:t>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Считывать значение предельно допустимой концентрации на рабочем месте.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Считывать</w:t>
            </w:r>
            <w:del w:id="493" w:author="Yuri Boichuk" w:date="2018-12-03T16:50:00Z">
              <w:r w:rsidRPr="00C84503" w:rsidDel="005D11CE">
                <w:delText xml:space="preserve"> значение ppm</w:delText>
              </w:r>
            </w:del>
            <w:ins w:id="494" w:author="Yuri Boichuk" w:date="2018-12-03T16:50:00Z">
              <w:r>
                <w:t xml:space="preserve"> </w:t>
              </w:r>
              <w:proofErr w:type="spellStart"/>
              <w:r w:rsidRPr="005D11CE">
                <w:t>pH</w:t>
              </w:r>
            </w:ins>
            <w:proofErr w:type="spellEnd"/>
            <w:r w:rsidRPr="00C84503">
              <w:t>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Улавливать влагу и примеси.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Проверять безотказность работы.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04.0-20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Как можно убедиться в том, что детекторная трубочка </w:t>
            </w:r>
            <w:ins w:id="495" w:author="Yuri Boichuk" w:date="2018-12-03T16:54:00Z">
              <w:r w:rsidRPr="00C84503">
                <w:t>газоанализатор</w:t>
              </w:r>
              <w:r>
                <w:t>а</w:t>
              </w:r>
              <w:r w:rsidRPr="00C84503">
                <w:t xml:space="preserve"> </w:t>
              </w:r>
            </w:ins>
            <w:r w:rsidRPr="00C84503">
              <w:t>еще</w:t>
            </w:r>
            <w:del w:id="496" w:author="Yuri Boichuk" w:date="2018-12-03T16:55:00Z">
              <w:r w:rsidRPr="00C84503" w:rsidDel="00565305">
                <w:delText xml:space="preserve"> действует</w:delText>
              </w:r>
            </w:del>
            <w:ins w:id="497" w:author="Yuri Boichuk" w:date="2018-12-03T16:56:00Z">
              <w:r>
                <w:t xml:space="preserve"> находится в рабочем состоянии</w:t>
              </w:r>
            </w:ins>
            <w:r w:rsidRPr="00C84503">
              <w:t>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793024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</w:r>
            <w:del w:id="498" w:author="Yuri Boichuk" w:date="2018-12-03T17:01:00Z">
              <w:r w:rsidRPr="00C84503" w:rsidDel="00565305">
                <w:delText>Определить</w:delText>
              </w:r>
            </w:del>
            <w:ins w:id="499" w:author="Yuri Boichuk" w:date="2018-12-03T17:01:00Z">
              <w:r>
                <w:t>Проверить</w:t>
              </w:r>
            </w:ins>
            <w:r w:rsidRPr="00C84503">
              <w:t>, не произошло ли изменение окраски</w:t>
            </w:r>
            <w:ins w:id="500" w:author="Yuri Boichuk" w:date="2018-12-03T17:02:00Z">
              <w:r>
                <w:t xml:space="preserve"> наклейки</w:t>
              </w:r>
            </w:ins>
            <w:r w:rsidRPr="00C84503">
              <w:t>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</w:r>
            <w:del w:id="501" w:author="Yuri Boichuk" w:date="2018-12-03T17:02:00Z">
              <w:r w:rsidRPr="00C84503" w:rsidDel="00565305">
                <w:delText>Определить</w:delText>
              </w:r>
            </w:del>
            <w:ins w:id="502" w:author="Yuri Boichuk" w:date="2018-12-03T17:02:00Z">
              <w:r>
                <w:t>Проверить</w:t>
              </w:r>
            </w:ins>
            <w:r w:rsidRPr="00C84503">
              <w:t>, имеется ли влага внутри трубочки.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Испытать трубочку.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Проверить, не просрочен ли срок эксплуатации.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04.0-21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В каких единицах измеряется </w:t>
            </w:r>
            <w:ins w:id="503" w:author="Yuri Boichuk" w:date="2018-12-03T17:04:00Z">
              <w:r w:rsidRPr="007B3F24">
                <w:t>взрывоопасн</w:t>
              </w:r>
              <w:r>
                <w:t>ая</w:t>
              </w:r>
              <w:r w:rsidRPr="007B3F24">
                <w:t xml:space="preserve"> атмосфер</w:t>
              </w:r>
              <w:r>
                <w:t>а</w:t>
              </w:r>
            </w:ins>
            <w:del w:id="504" w:author="Yuri Boichuk" w:date="2018-12-03T17:04:00Z">
              <w:r w:rsidRPr="00C84503" w:rsidDel="007B3F24">
                <w:delText>взрывоопасность</w:delText>
              </w:r>
            </w:del>
            <w:r w:rsidRPr="00C84503">
              <w:t>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</w:r>
            <w:del w:id="505" w:author="Yuri Boichuk" w:date="2018-12-03T17:05:00Z">
              <w:r w:rsidRPr="00C84503" w:rsidDel="007B3F24">
                <w:delText>ppm</w:delText>
              </w:r>
            </w:del>
            <w:ins w:id="506" w:author="Yuri Boichuk" w:date="2018-12-03T17:06:00Z">
              <w:r>
                <w:t>Д</w:t>
              </w:r>
            </w:ins>
            <w:ins w:id="507" w:author="Yuri Boichuk" w:date="2018-12-03T17:05:00Z">
              <w:r>
                <w:t>ецилитр</w:t>
              </w:r>
            </w:ins>
            <w:ins w:id="508" w:author="Yuri Boichuk" w:date="2018-12-03T17:06:00Z">
              <w:r>
                <w:t>ы</w:t>
              </w:r>
            </w:ins>
            <w:r w:rsidRPr="00C84503">
              <w:t>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>
              <w:t>B</w:t>
            </w:r>
            <w:r>
              <w:tab/>
              <w:t>О</w:t>
            </w:r>
            <w:r w:rsidRPr="00C84503">
              <w:t>бъемные проценты.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</w:r>
            <w:r>
              <w:t>М</w:t>
            </w:r>
            <w:r w:rsidRPr="00C84503">
              <w:t>икрограммы.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5E1DB1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Предельно допустимые концентрации на рабочем месте.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</w:tbl>
    <w:p w:rsidR="0059088F" w:rsidRPr="00C84503" w:rsidRDefault="0059088F" w:rsidP="0059088F">
      <w:pPr>
        <w:spacing w:before="60" w:after="60" w:line="220" w:lineRule="atLeast"/>
      </w:pPr>
    </w:p>
    <w:tbl>
      <w:tblPr>
        <w:tblStyle w:val="TableGrid"/>
        <w:tblW w:w="0" w:type="auto"/>
        <w:tblInd w:w="136" w:type="dxa"/>
        <w:tblLook w:val="01E0" w:firstRow="1" w:lastRow="1" w:firstColumn="1" w:lastColumn="1" w:noHBand="0" w:noVBand="0"/>
      </w:tblPr>
      <w:tblGrid>
        <w:gridCol w:w="1459"/>
        <w:gridCol w:w="6413"/>
        <w:gridCol w:w="1630"/>
      </w:tblGrid>
      <w:tr w:rsidR="0059088F" w:rsidRPr="00C84503" w:rsidTr="003B48D3">
        <w:trPr>
          <w:cantSplit/>
          <w:tblHeader/>
        </w:trPr>
        <w:tc>
          <w:tcPr>
            <w:tcW w:w="96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120" w:after="120" w:line="220" w:lineRule="atLeast"/>
              <w:rPr>
                <w:b/>
                <w:sz w:val="28"/>
                <w:szCs w:val="28"/>
              </w:rPr>
            </w:pPr>
            <w:r w:rsidRPr="00C84503">
              <w:lastRenderedPageBreak/>
              <w:br w:type="page"/>
            </w:r>
            <w:r w:rsidRPr="00C84503">
              <w:rPr>
                <w:b/>
                <w:sz w:val="28"/>
                <w:szCs w:val="28"/>
              </w:rPr>
              <w:t>Общие вопросы</w:t>
            </w:r>
          </w:p>
          <w:p w:rsidR="0059088F" w:rsidRPr="00C84503" w:rsidRDefault="0059088F" w:rsidP="003C1E78">
            <w:pPr>
              <w:pageBreakBefore/>
              <w:spacing w:before="120" w:after="120" w:line="220" w:lineRule="atLeast"/>
              <w:rPr>
                <w:b/>
              </w:rPr>
            </w:pPr>
            <w:r w:rsidRPr="00C84503">
              <w:rPr>
                <w:b/>
              </w:rPr>
              <w:t>Целевая тема 5: Знание продуктов</w:t>
            </w:r>
          </w:p>
        </w:tc>
      </w:tr>
      <w:tr w:rsidR="0059088F" w:rsidRPr="00C84503" w:rsidTr="003B48D3">
        <w:trPr>
          <w:cantSplit/>
          <w:tblHeader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9088F" w:rsidRPr="00C84503" w:rsidRDefault="0059088F" w:rsidP="003C1E78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Номер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9088F" w:rsidRPr="00C84503" w:rsidRDefault="0059088F" w:rsidP="003C1E78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Источник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Правильный ответ</w:t>
            </w: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05.0-01</w:t>
            </w:r>
          </w:p>
        </w:tc>
        <w:tc>
          <w:tcPr>
            <w:tcW w:w="649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2.1.1.1, 2.2.2</w:t>
            </w:r>
          </w:p>
        </w:tc>
        <w:tc>
          <w:tcPr>
            <w:tcW w:w="164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Какие опасные грузы охватывает класс 2?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Газы.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Легковоспламеняющиеся жидкости.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Органические пероксиды.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Взрывчатые вещества.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05.0-02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2.1.1.1, 2.2.2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К какому классу относятся </w:t>
            </w:r>
            <w:proofErr w:type="spellStart"/>
            <w:r w:rsidRPr="00C84503">
              <w:t>газы</w:t>
            </w:r>
            <w:proofErr w:type="spellEnd"/>
            <w:r w:rsidRPr="00C84503">
              <w:t>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Класс 1.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Класс 5.2.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Класс 2.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Класс 3.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05.0-03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2.1.1.1, 2.2.3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 какому классу относятся легковоспламеняющиеся жидкости?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Класс 6.1.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Класс 3.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Класс 2.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Класс 8.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05.0-04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2.1.1.1, 2.2.3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Какие опасные грузы относятся к классу 3?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Газы.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Легковоспламеняющиеся жидкости.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Органические пероксиды.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Взрывчатые вещества.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05.0-05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2.1.1.1, 2.2.8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Какова основная опасность жидкости класса 8?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Давление.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Воспламеняемость.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</w:r>
            <w:proofErr w:type="spellStart"/>
            <w:r w:rsidRPr="00C84503">
              <w:t>Toксичность</w:t>
            </w:r>
            <w:proofErr w:type="spellEnd"/>
            <w:r w:rsidRPr="00C84503">
              <w:t>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</w:r>
            <w:proofErr w:type="spellStart"/>
            <w:r w:rsidRPr="00C84503">
              <w:t>Коррозионность</w:t>
            </w:r>
            <w:proofErr w:type="spellEnd"/>
            <w:r w:rsidRPr="00C84503">
              <w:t>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</w:pPr>
            <w:r w:rsidRPr="00C84503">
              <w:lastRenderedPageBreak/>
              <w:t>110 05.0-06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2.1.1.1, 2.2.52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 какому классу относятся органические пероксиды?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Класс 4.2.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Класс 5.1.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Класс 5.2.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Класс 6.2.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05.0-07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2.1.1.1, 2.2.8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Какие опасные грузы относятся к классу 8?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Коррозионные вещества.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Радиоактивные материалы.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Вещества, способные к самовозгоранию.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Инфекционные вещества.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05.0-08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2.1.1.1, 2.2.62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t>В</w:t>
            </w: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Какие опасные грузы относятся к классу 6.2?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Радиоактивные материалы.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Инфекционные вещества.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Вещества, способные к самовозгоранию.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 xml:space="preserve">Вещества, выделяющие легковоспламеняющиеся </w:t>
            </w:r>
            <w:proofErr w:type="spellStart"/>
            <w:r w:rsidRPr="00C84503">
              <w:t>газы</w:t>
            </w:r>
            <w:proofErr w:type="spellEnd"/>
            <w:r w:rsidRPr="00C84503">
              <w:t xml:space="preserve"> при соприкосновении с водой.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05.0-09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2.1.1.1, 2.2.3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Какова основная опасность жидкости класса 3?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Давление.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Воспламеняемость.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Токсичность.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Радиоактивность.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05.0-10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2.1.1.1, 2.2.61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Какова основная опасность легковоспламеняющейся жидкости класса 6.1?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Воспламеняемость.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Токсичность.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</w:r>
            <w:proofErr w:type="spellStart"/>
            <w:r w:rsidRPr="00C84503">
              <w:t>Коррозионность</w:t>
            </w:r>
            <w:proofErr w:type="spellEnd"/>
            <w:r w:rsidRPr="00C84503">
              <w:t>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Радиоактивность.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</w:pPr>
            <w:r w:rsidRPr="00C84503">
              <w:lastRenderedPageBreak/>
              <w:t>110 05.0-11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2.1.2.1, таблица A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Может ли согласно ВОПОГ опасный груз представлять несколько различных опасностей?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Нет.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Да.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Нет, в ВОПОГ не включены грузы с несколькими опасностями.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Нет, в ВОПОГ всегда исключительно упоминается основная опасность.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05.0-12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1.2.1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Что такое температура самовоспламенения?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Температура</w:t>
            </w:r>
            <w:del w:id="509" w:author="Yuri Boichuk" w:date="2018-12-03T17:10:00Z">
              <w:r w:rsidRPr="00C84503" w:rsidDel="00F14B61">
                <w:delText xml:space="preserve"> жидкости</w:delText>
              </w:r>
            </w:del>
            <w:r w:rsidRPr="00C84503">
              <w:t xml:space="preserve">, при которой </w:t>
            </w:r>
            <w:del w:id="510" w:author="Yuri Boichuk" w:date="2018-12-03T17:10:00Z">
              <w:r w:rsidRPr="00C84503" w:rsidDel="00F14B61">
                <w:delText xml:space="preserve">газовая смесь над жидкостью </w:delText>
              </w:r>
            </w:del>
            <w:ins w:id="511" w:author="Yuri Boichuk" w:date="2018-12-03T17:10:00Z">
              <w:r w:rsidRPr="00C84503">
                <w:t>жидкост</w:t>
              </w:r>
              <w:r>
                <w:t>ь</w:t>
              </w:r>
              <w:r w:rsidRPr="00C84503">
                <w:t xml:space="preserve"> </w:t>
              </w:r>
            </w:ins>
            <w:r w:rsidRPr="00C84503">
              <w:t>может воспламениться</w:t>
            </w:r>
            <w:ins w:id="512" w:author="Yuri Boichuk" w:date="2018-12-03T17:11:00Z">
              <w:r>
                <w:t xml:space="preserve"> при контакте с </w:t>
              </w:r>
            </w:ins>
            <w:ins w:id="513" w:author="Yuri Boichuk" w:date="2018-12-03T17:12:00Z">
              <w:r>
                <w:t>огнем</w:t>
              </w:r>
            </w:ins>
            <w:r w:rsidRPr="00C84503">
              <w:t>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Определенная в предписанных условиях испытания наиболее низкая температура нагретой поверхности, при которой происходит воспламенение легковоспламеняющегося вещества в виде газовоздушной или паровоздушной смеси.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Температура, при которой вещество взрывается.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Наиболее низкая температура, при которой вещество воспламеняется в условиях значительного притока кислорода.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05.0-13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1.2.1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Что такое температура вспышки?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Самая низкая температура жидкости, при которой ее пары образуют легковоспламеняющуюся смесь с воздухом.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Температура, при которой вещество самовозгорается.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Температура, при которой вещество взрывается.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Самая низкая температура, при которой вещество воспламеняется в условиях значительного притока кислорода.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B48D3">
            <w:pPr>
              <w:spacing w:before="60" w:after="60" w:line="220" w:lineRule="atLeast"/>
            </w:pPr>
            <w:r w:rsidRPr="00C84503">
              <w:t>110 05.0-14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B48D3">
            <w:pPr>
              <w:spacing w:before="60" w:after="60" w:line="220" w:lineRule="atLeast"/>
            </w:pPr>
            <w:r w:rsidRPr="00C84503">
              <w:t>3.</w:t>
            </w:r>
            <w:ins w:id="514" w:author="Yuri Boichuk" w:date="2018-12-03T17:13:00Z">
              <w:r>
                <w:t>2</w:t>
              </w:r>
            </w:ins>
            <w:del w:id="515" w:author="Yuri Boichuk" w:date="2018-12-03T17:13:00Z">
              <w:r w:rsidRPr="00C84503" w:rsidDel="00F14B61">
                <w:delText>3</w:delText>
              </w:r>
            </w:del>
            <w:r w:rsidRPr="00C84503">
              <w:t>.1</w:t>
            </w:r>
            <w:del w:id="516" w:author="Yuri Boichuk" w:date="2018-12-03T17:14:00Z">
              <w:r w:rsidRPr="00C84503" w:rsidDel="00F14B61">
                <w:delText>,</w:delText>
              </w:r>
            </w:del>
            <w:ins w:id="517" w:author="Yuri Boichuk" w:date="2018-12-03T17:14:00Z">
              <w:r>
                <w:t xml:space="preserve"> таблица А, </w:t>
              </w:r>
              <w:r w:rsidRPr="00F14B61">
                <w:t>2.2.9.1.7, 3.3.1</w:t>
              </w:r>
              <w:r>
                <w:t>,</w:t>
              </w:r>
            </w:ins>
            <w:r w:rsidRPr="00C84503">
              <w:t xml:space="preserve"> специальное положение 598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B48D3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Вы получаете указание принять партию старых поврежденных автомобильных аккумуляторных батарей.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Идет ли речь об опасных грузах?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Нет, автомобильные аккумуляторные батареи не являются опасным грузом.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Да, поврежденные автомобильные аккумуляторные батареи</w:t>
            </w:r>
            <w:r w:rsidRPr="00C84503">
              <w:rPr>
                <w:szCs w:val="24"/>
              </w:rPr>
              <w:t xml:space="preserve"> </w:t>
            </w:r>
            <w:r w:rsidRPr="00C84503">
              <w:t>являются опасным грузом.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Нет, поврежденные автомобильные аккумуляторные батареи не являются опасным грузом.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Нет, если поврежденные автомобильные аккумуляторные батареи упакованы в специальные контейнеры, они не являются опасным грузом.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B48D3">
            <w:pPr>
              <w:pageBreakBefore/>
              <w:spacing w:before="60" w:after="60" w:line="220" w:lineRule="atLeast"/>
            </w:pPr>
            <w:r w:rsidRPr="00C84503">
              <w:lastRenderedPageBreak/>
              <w:t>110 05.0-15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B48D3">
            <w:pPr>
              <w:pageBreakBefore/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B48D3">
            <w:pPr>
              <w:pageBreakBefore/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Почему горючая пыль особенно опасна?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Основная опасность заключается в токсичности.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При поднятии пыли в воздух может произойти ее взрыв.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Пыль вызывает повреждение системы кондиционирования.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Пыль ведет себя как любое другое горючее вещество.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05.0-16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Что называют токсичностью?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Воспламенение вещества.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Сжигание вещества.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Максимальное количество вещества, которое можно вдыхать за один час.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Ядовитость вещества.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05.0-17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 ведет себя № ООН 1203 БЕНЗИН МОТОРНЫЙ при нагревании?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Затвердевает.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Нагревание не приводит к изменению объема жидкости.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Расширяется.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Сжимается.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B48D3">
            <w:pPr>
              <w:spacing w:before="60" w:after="60" w:line="220" w:lineRule="atLeast"/>
            </w:pPr>
            <w:r w:rsidRPr="00C84503">
              <w:t>110 05.0-18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B48D3">
            <w:pPr>
              <w:spacing w:before="60" w:after="60" w:line="220" w:lineRule="atLeast"/>
            </w:pPr>
            <w:r w:rsidRPr="00C84503">
              <w:t>2.2.2.1.3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B48D3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Что означают буквы TF в следующем названии: № ООН 1053 СЕРОВОДОРОД, класс 2, 2 TF?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Химически нестабильный, токсичный.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Негорючий, токсичный.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Токсичный, легковоспламеняющийся.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Не имеют никакого особого значения.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05.0-19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2.2.61.1.4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Что означает группа упаковки II для вещества класса 6.1?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Токсичное.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Вредное для здоровья.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Очень токсичное.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Коррозионное.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B48D3">
            <w:pPr>
              <w:pageBreakBefore/>
              <w:spacing w:before="60" w:after="60" w:line="220" w:lineRule="atLeast"/>
            </w:pPr>
            <w:r w:rsidRPr="00C84503">
              <w:lastRenderedPageBreak/>
              <w:t>110 05.0-20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B48D3">
            <w:pPr>
              <w:pageBreakBefore/>
              <w:spacing w:before="60" w:after="60" w:line="220" w:lineRule="atLeast"/>
            </w:pPr>
            <w:r w:rsidRPr="00C84503">
              <w:t>2.2.3.1.3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B48D3">
            <w:pPr>
              <w:pageBreakBefore/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Что означают группы упаковки I, II и III для вещества класса 3?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Они указывают на смешиваемость с водой.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Они дают информацию о необходимых знаках опасности.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Они указывают на степень опасности.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Они дают информацию о подходящих средствах пожаротушения.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lang w:val="fr-CH"/>
              </w:rPr>
            </w:pPr>
            <w:r w:rsidRPr="00C84503">
              <w:t>110 05.0-21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1.2.1, 2.2.3.1.3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Что означает группа упаковки I для веществ класса 3?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Вещество без дополнительной опасности.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Вещество с низкой степенью опасности.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Вещество со средней степенью опасности.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Вещество с высокой степенью опасности.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05.0-22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1.2.1, 2.2.8.1.3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Что означает группа упаковки III для веществ класса 8?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</w:r>
            <w:proofErr w:type="spellStart"/>
            <w:r w:rsidRPr="00C84503">
              <w:t>Слабокоррозионное</w:t>
            </w:r>
            <w:proofErr w:type="spellEnd"/>
            <w:r w:rsidRPr="00C84503">
              <w:t xml:space="preserve"> вещество.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Вещество без дополнительной опасности.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Коррозионное вещество.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</w:r>
            <w:proofErr w:type="spellStart"/>
            <w:r w:rsidRPr="00C84503">
              <w:t>Сильнокоррозионное</w:t>
            </w:r>
            <w:proofErr w:type="spellEnd"/>
            <w:r w:rsidRPr="00C84503">
              <w:t xml:space="preserve"> вещество.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B48D3">
            <w:pPr>
              <w:spacing w:before="60" w:after="60" w:line="220" w:lineRule="atLeast"/>
            </w:pPr>
            <w:r w:rsidRPr="00C84503">
              <w:t>110 05.0-23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B48D3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B48D3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Какая опасность возникает вследствие утечки следующих </w:t>
            </w:r>
            <w:proofErr w:type="spellStart"/>
            <w:r w:rsidRPr="00C84503">
              <w:t>сильноохлажденных</w:t>
            </w:r>
            <w:proofErr w:type="spellEnd"/>
            <w:r w:rsidRPr="00C84503">
              <w:t>, сжиженных газов: геля, азота, диоксида углерода?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Образование смесей газов, обладающих опасностью самовозгорания.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Опасность удушья для людей и животных.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Увеличение опасности пожара.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Образование легковоспламеняющихся газов в результате воздействия охлаждения.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05.0-24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3.2, таблица A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Какой из следующих газов является легковоспламеняющимся?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№ ООН 1066 АЗОТ СЖАТЫЙ, класс 2, 1A.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№ ООН 1006 АРГОН СЖАТЫЙ, класс 2, 1A.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№ ООН 1978 ПРОПАН, класс 2, 2F.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№ ООН 2451 АЗОТА ТРИФТОРИД, класс 2, 2TO.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B48D3">
            <w:pPr>
              <w:pageBreakBefore/>
              <w:spacing w:before="60" w:after="60" w:line="220" w:lineRule="atLeast"/>
            </w:pPr>
            <w:r w:rsidRPr="00C84503">
              <w:lastRenderedPageBreak/>
              <w:t>110 05.0-25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B48D3">
            <w:pPr>
              <w:pageBreakBefore/>
              <w:spacing w:before="60" w:after="60" w:line="220" w:lineRule="atLeast"/>
            </w:pPr>
            <w:r w:rsidRPr="00C84503">
              <w:t>2.1.1.1, 2.2.51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B48D3">
            <w:pPr>
              <w:pageBreakBefore/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В чем заключается основная опасность вещества класса 5.1?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Опасность радиоактивного излучения.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Опасность самовозгорания.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Опасность отравления.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Окисляющее вещество (окислитель).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05.0-26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Какой отличительной особенностью обладают ПРОПАН, АРГОН и ДИОКСИД УГЛЕРОДА?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Тяжелее воздуха.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Токсичные.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Тяжелее воды.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</w:r>
            <w:proofErr w:type="spellStart"/>
            <w:r w:rsidRPr="00C84503">
              <w:t>Легковоспламеняемые</w:t>
            </w:r>
            <w:proofErr w:type="spellEnd"/>
            <w:r w:rsidRPr="00C84503">
              <w:t>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B48D3">
            <w:pPr>
              <w:spacing w:before="60" w:after="60" w:line="220" w:lineRule="atLeast"/>
            </w:pPr>
            <w:r w:rsidRPr="00C84503">
              <w:t>110 05.0-27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B48D3">
            <w:pPr>
              <w:spacing w:before="60" w:after="60" w:line="220" w:lineRule="atLeast"/>
            </w:pPr>
            <w:r w:rsidRPr="00C84503">
              <w:t>2.1.1.1, 2.2.8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B48D3">
            <w:pPr>
              <w:spacing w:before="60" w:after="60" w:line="220" w:lineRule="atLeast"/>
              <w:jc w:val="center"/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В чем заключается основная опасность жидкости класса 8?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Воспламеняемость.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</w:r>
            <w:proofErr w:type="spellStart"/>
            <w:r w:rsidRPr="00C84503">
              <w:t>Коррозионность</w:t>
            </w:r>
            <w:proofErr w:type="spellEnd"/>
            <w:r w:rsidRPr="00C84503">
              <w:t>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Токсичность.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Взрывоопасность.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05.0-28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lang w:val="en-US"/>
              </w:rPr>
            </w:pPr>
            <w:r w:rsidRPr="00C84503">
              <w:t>2.1.1.1, 2.2.61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 какому классу ВОПОГ относятся вещества, основная опасность которых заключается в токсичности?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Класс 6.1.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Класс 2.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Класс 3.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Класс 5.1.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05.0-29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2.1.1.1, 2.2.51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 какому классу ВОПОГ относятся вещества, основная опасность которых заключается в окисляющем действии (окислители)?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Класс 2.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Класс 5.1.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Класс 3.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Класс 4.2.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B48D3">
            <w:pPr>
              <w:pageBreakBefore/>
              <w:spacing w:before="60" w:after="60" w:line="220" w:lineRule="atLeast"/>
            </w:pPr>
            <w:r w:rsidRPr="00C84503">
              <w:lastRenderedPageBreak/>
              <w:t>110 05.0-30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B48D3">
            <w:pPr>
              <w:pageBreakBefore/>
              <w:spacing w:before="60" w:after="60" w:line="220" w:lineRule="atLeast"/>
            </w:pPr>
            <w:r w:rsidRPr="00C84503">
              <w:t>2.1.1.1, 2.2.9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B48D3">
            <w:pPr>
              <w:pageBreakBefore/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Какие опасные грузы относятся к классу 9?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Радиоактивный материалы.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Газы.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Прочие опасные вещества и изделия.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Органические пероксиды.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05.0-31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2.1.1.1, 2.2.8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Какие опасные грузы относятся к классу 8?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Коррозионные вещества.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Токсичные вещества.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Окисляющие вещества.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Радиоактивные материалы.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B48D3">
            <w:pPr>
              <w:spacing w:before="60" w:after="60" w:line="220" w:lineRule="atLeast"/>
            </w:pPr>
            <w:r w:rsidRPr="00C84503">
              <w:t>110 05.0-32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B48D3">
            <w:pPr>
              <w:spacing w:before="60" w:after="60" w:line="220" w:lineRule="atLeast"/>
            </w:pPr>
            <w:r w:rsidRPr="00C84503">
              <w:t>2.1.1.1, 2.2.7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B48D3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Какие опасные грузы относятся к классу 7?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Органические пероксиды.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Радиоактивные материалы.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Взрывчатые вещества.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Инфекционные вещества.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05.0-33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2.1.1.1, 2.2.62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Какие опасные грузы относятся к классу 6.2?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Легковоспламеняющиеся жидкости.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Токсичные вещества.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Инфекционные вещества.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Коррозионные вещества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05.0-34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2.1.1.1, 2.2.61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Какие опасные грузы относятся к классу 6.1?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Газы.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Легковоспламеняющиеся жидкости.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Коррозионные вещества.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Токсичные вещества.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05.0-35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2.1.1.1, 2.2.52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Какие опасные вещества относятся к классу 5.2?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Органические пероксиды.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Прочие опасные вещества и изделия.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Газы.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Коррозионные вещества.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lastRenderedPageBreak/>
              <w:t>110 05.0-36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2.1.1.1, 2.2.51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Какие опасные вещества относятся к классу 5.1?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Вещества, способные к самовозгоранию.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Окисляющие вещества (окислители).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Легковоспламеняющиеся твердые вещества.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Легковоспламеняющиеся жидкости.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B48D3">
            <w:pPr>
              <w:spacing w:before="60" w:after="60" w:line="220" w:lineRule="atLeast"/>
            </w:pPr>
            <w:r w:rsidRPr="00C84503">
              <w:t>110 05.0-37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B48D3">
            <w:pPr>
              <w:spacing w:before="60" w:after="60" w:line="220" w:lineRule="atLeast"/>
            </w:pPr>
            <w:r w:rsidRPr="00C84503">
              <w:t>2.1.1.1, 2.2.43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B48D3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Какие опасные вещества относятся к классу 4.3?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Органические пероксиды.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Коррозионные вещества.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 xml:space="preserve">Вещества, выделяющие легковоспламеняющиеся </w:t>
            </w:r>
            <w:proofErr w:type="spellStart"/>
            <w:r w:rsidRPr="00C84503">
              <w:t>газы</w:t>
            </w:r>
            <w:proofErr w:type="spellEnd"/>
            <w:r w:rsidRPr="00C84503">
              <w:t xml:space="preserve"> при соприкосновении с водой.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Газы.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05.0-38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2.1.1.1, 2.2.42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Какие опасные вещества относятся к классу 4.2?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Радиоактивные материалы.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Вещества, способные к самовозгоранию.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Легковоспламеняющиеся твердые вещества.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Легковоспламеняющиеся жидкости.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05.0-39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2.1.1.1, 2.2.41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Какие опасные вещества относятся к классу 4.1?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Вещества, способные к самовозгоранию.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Легковоспламеняющиеся жидкости.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Окисляющие вещества (окислители).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Легковоспламеняющиеся твердые вещества.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05.0-40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2.1.1.1, 2.2.2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Какие опасные вещества относятся к классу 2?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Прочие опасные вещества и изделия.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Газы.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Радиоактивные материалы.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Органические пероксиды.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05.0-41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2.1.1.1, 2.2.3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Какие опасные вещества относятся к классу 3?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Вещества, способные к самовозгоранию.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Легковоспламеняющиеся твердые вещества.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Легковоспламеняющиеся жидкости.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71"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Окисляющие вещества (окислители).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</w:pPr>
            <w:r w:rsidRPr="00C84503">
              <w:lastRenderedPageBreak/>
              <w:t>110 05.0-42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2.1.1.1, 2.2.3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 какому классу должны относиться легковоспламеняющиеся жидкости?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Класс 3.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Класс 4.1.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Класс 6.1.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Класс 8.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05.0-43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2.1.1.1, 2.2.7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 какому классу должны относиться радиоактивные материалы?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Класс 6.1.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Класс 8.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Класс 7.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Класс 9.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05.0-44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lang w:val="en-US"/>
              </w:rPr>
            </w:pPr>
            <w:r w:rsidRPr="00C84503">
              <w:t>2.1.1.1, 2.2.8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 какому классу должны относиться</w:t>
            </w:r>
            <w:r w:rsidR="003B48D3">
              <w:t xml:space="preserve"> </w:t>
            </w:r>
            <w:r w:rsidRPr="00C84503">
              <w:t>коррозионные вещества?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Класс 9.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Класс 8.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Класс 5.2.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Класс 4.3.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05.0-45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3.2, таблица A или C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 какому классу следует отнести № ООН 1134 ХЛОРБЕНЗОЛ?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Класс 3.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Класс 6.1.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Класс 7.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Класс 8.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05.0-46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По сравнению с плотностью атмосферного воздуха плотность паров жидкостей чаще всего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одинакова.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выше.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ниже.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Ни один из вышеприведенных ответов не является правильным.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05.0-47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lang w:val="en-US"/>
              </w:rPr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Каково латинское название кислорода?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</w:r>
            <w:proofErr w:type="spellStart"/>
            <w:r w:rsidRPr="00C84503">
              <w:t>Ferrum</w:t>
            </w:r>
            <w:proofErr w:type="spellEnd"/>
            <w:r w:rsidRPr="00C84503">
              <w:t>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</w:r>
            <w:proofErr w:type="spellStart"/>
            <w:r w:rsidRPr="00C84503">
              <w:t>Hydrogenium</w:t>
            </w:r>
            <w:proofErr w:type="spellEnd"/>
            <w:r w:rsidRPr="00C84503">
              <w:t>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</w:r>
            <w:proofErr w:type="spellStart"/>
            <w:r w:rsidRPr="00C84503">
              <w:t>Nitrogenium</w:t>
            </w:r>
            <w:proofErr w:type="spellEnd"/>
            <w:r w:rsidRPr="00C84503">
              <w:t>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</w:r>
            <w:proofErr w:type="spellStart"/>
            <w:r w:rsidRPr="00C84503">
              <w:t>Oxygenium</w:t>
            </w:r>
            <w:proofErr w:type="spellEnd"/>
            <w:r w:rsidRPr="00C84503">
              <w:t>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lastRenderedPageBreak/>
              <w:t>110 05.0-48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3B48D3" w:rsidP="003C1E78">
            <w:pPr>
              <w:spacing w:before="60" w:after="60" w:line="220" w:lineRule="atLeast"/>
            </w:pPr>
            <w:r>
              <w:t xml:space="preserve">Что означает </w:t>
            </w:r>
            <w:r w:rsidR="00A01400">
              <w:t>«</w:t>
            </w:r>
            <w:r>
              <w:t>N</w:t>
            </w:r>
            <w:r w:rsidR="00A01400">
              <w:t>»</w:t>
            </w:r>
            <w:r w:rsidR="0059088F" w:rsidRPr="00C84503">
              <w:t xml:space="preserve"> в химических формулах?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Углерод.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Азот.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Водород.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Кислород.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05.0-49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Какой символ у углерода?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C.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H.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K.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O.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05.0-50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B48D3">
            <w:pPr>
              <w:spacing w:before="60" w:after="60" w:line="220" w:lineRule="atLeast"/>
            </w:pPr>
            <w:r w:rsidRPr="00C84503">
              <w:t>Чт</w:t>
            </w:r>
            <w:r w:rsidR="003B48D3">
              <w:t xml:space="preserve">о подразумевается под термином </w:t>
            </w:r>
            <w:r w:rsidR="00A01400">
              <w:t>«</w:t>
            </w:r>
            <w:r w:rsidRPr="00C84503">
              <w:t>точка кипения жидкости</w:t>
            </w:r>
            <w:r w:rsidR="00A01400">
              <w:t>»</w:t>
            </w:r>
            <w:r w:rsidRPr="00C84503">
              <w:t>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Давление жидкости при температуре 100 °C.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Количество жидкости, достигшее температуры кипения.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Температура, при которой вещество переходит из жидкого в газообразное состояние при атмосферном давлении.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Температура жидкости, при которой на ее поверхности может образоваться легковоспламеняющаяся смесь.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05.0-51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От чего зависит агрегатное состояние вещества?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Плотность.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Состав.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Давление и температура.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Вязкость.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B48D3">
            <w:pPr>
              <w:spacing w:before="60" w:after="60" w:line="220" w:lineRule="atLeast"/>
            </w:pPr>
            <w:r w:rsidRPr="00C84503">
              <w:t>110 05.0-52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B48D3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B48D3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Что подразумевается под термином </w:t>
            </w:r>
            <w:r w:rsidR="00A01400">
              <w:t>«</w:t>
            </w:r>
            <w:r w:rsidRPr="00C84503">
              <w:t>(нормальная) точка кипения жидкости</w:t>
            </w:r>
            <w:r w:rsidR="00A01400">
              <w:t>»</w:t>
            </w:r>
            <w:r w:rsidRPr="00C84503">
              <w:t>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Давление жидкости при температуре 100 °C.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Количество жидкости, достигшее температуры кипения.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Температура, при которой вещество переходит из жидкого в газообразное состояние при нормальном атмосферном давлении.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Объем жидкости при температуре 100 °C и давлении 100 кПа (нормальное давление).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B48D3">
            <w:pPr>
              <w:pageBreakBefore/>
              <w:spacing w:before="60" w:after="60" w:line="220" w:lineRule="atLeast"/>
            </w:pPr>
            <w:r w:rsidRPr="00C84503">
              <w:lastRenderedPageBreak/>
              <w:t>110 05.0-53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B48D3">
            <w:pPr>
              <w:pageBreakBefore/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B48D3">
            <w:pPr>
              <w:pageBreakBefore/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 называется переход вещества из жидкого состояния в газообразное?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Конденсация.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Плавление.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Возгонка.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Испарение.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05.0-54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3B48D3" w:rsidP="003B48D3">
            <w:pPr>
              <w:spacing w:before="60" w:after="60" w:line="220" w:lineRule="atLeast"/>
            </w:pPr>
            <w:r>
              <w:t xml:space="preserve">Что означает слово </w:t>
            </w:r>
            <w:r w:rsidR="00A01400">
              <w:t>«</w:t>
            </w:r>
            <w:r>
              <w:t>о</w:t>
            </w:r>
            <w:r w:rsidR="0059088F" w:rsidRPr="00C84503">
              <w:t>кислять</w:t>
            </w:r>
            <w:r w:rsidR="00A01400">
              <w:t>»</w:t>
            </w:r>
            <w:r w:rsidR="0059088F" w:rsidRPr="00C84503">
              <w:t>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Реакция вещества с кислородом.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Выделение кислорода.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Реакция вещества с водородом.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Реакция вещества с азотом.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05.0-55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Что часто вызывает реакцию полимеризации?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Ингибитор.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Избыток азота.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Повышение температуры.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Падение температуры.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B48D3">
            <w:pPr>
              <w:spacing w:before="60" w:after="60" w:line="220" w:lineRule="atLeast"/>
            </w:pPr>
            <w:r w:rsidRPr="00C84503">
              <w:t>110 05.0-56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B48D3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B48D3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Если в цистерне пар под жидкостью находится в состоянии равновесия с этой жидкостью, то говорят, что пар насыщен. Что происходит, когда температура понижается?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Часть пара конденсируется.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Часть пара отвердевает.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Часть пара замерзает.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Часть пара испаряется.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05.0-57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Легковоспламеняющиеся жидкости подразделяются, в частности, в зависимости от их температуры вспышки.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В каком диапазоне температуры вспышки вещество воспламеняется наиболее легко?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Ниже 23 °C.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От 23 °C до 60 °C.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От 60 °C до 100 °C.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Выше 100 °C.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B48D3">
            <w:pPr>
              <w:pageBreakBefore/>
              <w:spacing w:before="60" w:after="60" w:line="220" w:lineRule="atLeast"/>
            </w:pPr>
            <w:r w:rsidRPr="00C84503">
              <w:lastRenderedPageBreak/>
              <w:t>110 05.0-58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B48D3">
            <w:pPr>
              <w:pageBreakBefore/>
              <w:spacing w:before="60" w:after="60" w:line="220" w:lineRule="atLeast"/>
            </w:pPr>
            <w:r w:rsidRPr="00C84503">
              <w:t>Базовые общие знания, 1.2.1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B48D3">
            <w:pPr>
              <w:pageBreakBefore/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 обозначается температура вспышки?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°C.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g.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м</w:t>
            </w:r>
            <w:r w:rsidRPr="00C84503">
              <w:rPr>
                <w:vertAlign w:val="superscript"/>
              </w:rPr>
              <w:t>3</w:t>
            </w:r>
            <w:r w:rsidRPr="00C84503">
              <w:t>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%.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05.0-59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Что означает коэффициент объемного расширения жидкости?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Величина объемного расширения жидкости на °C.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Величина увеличения веса жидкости.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Увеличение давления паров жидкости.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Количество паров над жидкостью.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B48D3">
            <w:pPr>
              <w:spacing w:before="60" w:after="60" w:line="220" w:lineRule="atLeast"/>
            </w:pPr>
            <w:r w:rsidRPr="00C84503">
              <w:t>110 05.0-60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B48D3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B48D3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Где происходит испарение жидкости?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Непосредственно на поверхности жидкости.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На высоте 20 см от поверхности жидкости.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На высоте 30 см от поверхности жидкости.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На высоте 40 см от поверхности жидкости.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05.0-61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B48D3">
            <w:pPr>
              <w:spacing w:before="60" w:after="60" w:line="220" w:lineRule="atLeast"/>
            </w:pPr>
            <w:r w:rsidRPr="00C84503">
              <w:t>Что означа</w:t>
            </w:r>
            <w:r w:rsidR="003B48D3">
              <w:t xml:space="preserve">ет термин </w:t>
            </w:r>
            <w:r w:rsidR="00A01400">
              <w:t>«</w:t>
            </w:r>
            <w:r w:rsidRPr="00C84503">
              <w:t>вязкость</w:t>
            </w:r>
            <w:r w:rsidR="00A01400">
              <w:t>»</w:t>
            </w:r>
            <w:r w:rsidRPr="00C84503">
              <w:t xml:space="preserve"> применительно к жидкости?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Плотность.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Цвет.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Смешиваемость.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Внутреннее трение.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05.0-62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 называется внутреннее трение жидкости?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Плотность.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Эластичность.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Однородность.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Вязкость.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05.0-63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Что, как правило, происходит в случае повышения температуры вещества?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Скорость молекул уменьшается.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Скорость молекул остается постоянной.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Скорость молекул увеличивается.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Скорость молекул то возрастает, то уменьшается.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lastRenderedPageBreak/>
              <w:t>110 05.0-64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При какой температуре кинетическая энергия молекул равна нулю?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−273 °C.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212 K.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273 K.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−100 °C.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B48D3">
            <w:pPr>
              <w:spacing w:before="60" w:after="60" w:line="220" w:lineRule="atLeast"/>
            </w:pPr>
            <w:r w:rsidRPr="00C84503">
              <w:t>110 05.0-65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B48D3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B48D3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Чтобы избежать полимеризации некоторых продуктов, к ним добавляется соответствующее вещество.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Что это за вещество?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Основание.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Стабилизатор.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Катализатор.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Пероксид.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05.0-66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Какова масса 1 м</w:t>
            </w:r>
            <w:r w:rsidRPr="00C84503">
              <w:rPr>
                <w:vertAlign w:val="superscript"/>
              </w:rPr>
              <w:t>3</w:t>
            </w:r>
            <w:r w:rsidRPr="00C84503">
              <w:t xml:space="preserve"> чистой воды при 4 °C?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900 кг.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1 000 кг.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1 100 кг.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1 200 кг.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05.0-67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При какой температуре 1 м</w:t>
            </w:r>
            <w:r w:rsidRPr="00C84503">
              <w:rPr>
                <w:vertAlign w:val="superscript"/>
              </w:rPr>
              <w:t>3</w:t>
            </w:r>
            <w:r w:rsidRPr="00C84503">
              <w:t xml:space="preserve"> чистой воды имеет массу 1 000 кг?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0 °C.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4 °C.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15 °C.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20 °C.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05.0-68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Почему азот является проблематичным газом?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Он легко воспламеняется.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Он тяжелее воздуха.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Он не имеет запаха.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Он едкий.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B48D3">
            <w:pPr>
              <w:pageBreakBefore/>
              <w:spacing w:before="60" w:after="60" w:line="220" w:lineRule="atLeast"/>
            </w:pPr>
            <w:r w:rsidRPr="00C84503">
              <w:lastRenderedPageBreak/>
              <w:t>110 05.0-69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B48D3">
            <w:pPr>
              <w:pageBreakBefore/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B48D3">
            <w:pPr>
              <w:pageBreakBefore/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Почему следует избегать газовых взвесей, выделяемых грузом?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Они всегда содержат взрывчатую смесь.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Они, в большинстве случаев, уменьшают содержание кислорода.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Они всегда являются легковоспламеняющимися.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Они всегда являются токсичными.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05.0-70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Какое из нижеперечисленных веществ может проникать сквозь кожу и создавать угрозу здоровью?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Бензол.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Бутан.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Касторовое масло.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Вода.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05.0-71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Когда кожа входит в соприкосновение с одним из нижеперечисленных веществ, образуются серьезные раны.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Что это за вещество?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Газойль.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Бензин.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Толуол.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Серная кислота.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05.0-72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Какое из нижеперечисленных веществ является инертным газом?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Озон.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Воздух.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Азот.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Кислород.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05.0-73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Что необходимо добавить при избежание полимеризации?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Стабилизатор.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Катализатор.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Пероксид.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Тепло и свет.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B48D3">
            <w:pPr>
              <w:pageBreakBefore/>
              <w:spacing w:before="60" w:after="60" w:line="220" w:lineRule="atLeast"/>
            </w:pPr>
            <w:r w:rsidRPr="00C84503">
              <w:lastRenderedPageBreak/>
              <w:t>110 05.0-74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B48D3">
            <w:pPr>
              <w:pageBreakBefore/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B48D3">
            <w:pPr>
              <w:pageBreakBefore/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Какой </w:t>
            </w:r>
            <w:proofErr w:type="spellStart"/>
            <w:r w:rsidRPr="00C84503">
              <w:t>pH</w:t>
            </w:r>
            <w:proofErr w:type="spellEnd"/>
            <w:r w:rsidRPr="00C84503">
              <w:t xml:space="preserve"> имеет сильная кислота?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0−3.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7.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8−10.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4−6.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05.0-75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2.1.1.1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Каковы свойства веществ класса 5.1?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Радиоактивные.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Окисляющие.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Коррозионные.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Инфекционные.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05.0-76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Что такое полимеризация?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Вид полиэфира.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Физическая реакция.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Химическая реакция.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Катализатор.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05.0-77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3.2, таблица A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№ ООН 1230 МЕТАНОЛ является легковоспламеняющимся веществом, но обладает также дополнительной опасностью.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 какому классу относится эта дополнительная опасность?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Класс 5.2.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Класс 6.1.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Класс 6.2.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Класс 8.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05.0-78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2.1.1.1, 2.2.1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 какому классу относятся взрывчатые вещества и изделия?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Класс 1.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Класс 4.1.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Класс 5.2.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B48D3">
        <w:trPr>
          <w:cantSplit/>
          <w:trHeight w:val="117"/>
        </w:trPr>
        <w:tc>
          <w:tcPr>
            <w:tcW w:w="148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Класс 6.1.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</w:tbl>
    <w:p w:rsidR="0059088F" w:rsidRPr="00C84503" w:rsidRDefault="0059088F" w:rsidP="0059088F">
      <w:pPr>
        <w:spacing w:before="60" w:after="60" w:line="220" w:lineRule="atLeast"/>
      </w:pPr>
    </w:p>
    <w:p w:rsidR="0059088F" w:rsidRPr="00C84503" w:rsidRDefault="0059088F" w:rsidP="0059088F">
      <w:pPr>
        <w:spacing w:line="240" w:lineRule="auto"/>
      </w:pPr>
      <w:r w:rsidRPr="00C84503">
        <w:br w:type="page"/>
      </w:r>
    </w:p>
    <w:tbl>
      <w:tblPr>
        <w:tblStyle w:val="TableGrid"/>
        <w:tblW w:w="0" w:type="auto"/>
        <w:tblInd w:w="136" w:type="dxa"/>
        <w:tblLook w:val="01E0" w:firstRow="1" w:lastRow="1" w:firstColumn="1" w:lastColumn="1" w:noHBand="0" w:noVBand="0"/>
      </w:tblPr>
      <w:tblGrid>
        <w:gridCol w:w="1461"/>
        <w:gridCol w:w="6410"/>
        <w:gridCol w:w="1631"/>
      </w:tblGrid>
      <w:tr w:rsidR="0059088F" w:rsidRPr="00C84503" w:rsidTr="00E05FFB">
        <w:trPr>
          <w:cantSplit/>
          <w:tblHeader/>
        </w:trPr>
        <w:tc>
          <w:tcPr>
            <w:tcW w:w="95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120" w:after="120" w:line="220" w:lineRule="atLeast"/>
              <w:rPr>
                <w:b/>
                <w:sz w:val="28"/>
                <w:szCs w:val="28"/>
              </w:rPr>
            </w:pPr>
            <w:r w:rsidRPr="00C84503">
              <w:lastRenderedPageBreak/>
              <w:br w:type="page"/>
            </w:r>
            <w:r w:rsidRPr="00C84503">
              <w:rPr>
                <w:b/>
                <w:sz w:val="28"/>
                <w:szCs w:val="28"/>
              </w:rPr>
              <w:t>Общие положения</w:t>
            </w:r>
          </w:p>
          <w:p w:rsidR="0059088F" w:rsidRPr="00C84503" w:rsidRDefault="0059088F" w:rsidP="003C1E78">
            <w:pPr>
              <w:spacing w:before="120" w:after="120" w:line="220" w:lineRule="atLeast"/>
              <w:rPr>
                <w:b/>
              </w:rPr>
            </w:pPr>
            <w:r w:rsidRPr="00C84503">
              <w:rPr>
                <w:b/>
              </w:rPr>
              <w:t>Целевая тема 6: Погрузка, разгрузка и перевозка</w:t>
            </w:r>
          </w:p>
        </w:tc>
      </w:tr>
      <w:tr w:rsidR="0059088F" w:rsidRPr="00C84503" w:rsidTr="00E05FFB">
        <w:trPr>
          <w:cantSplit/>
          <w:tblHeader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9088F" w:rsidRPr="00C84503" w:rsidRDefault="0059088F" w:rsidP="003C1E78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Номер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9088F" w:rsidRPr="00C84503" w:rsidRDefault="0059088F" w:rsidP="003C1E78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Источник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Правильный ответ</w:t>
            </w: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06.0-01</w:t>
            </w:r>
          </w:p>
        </w:tc>
        <w:tc>
          <w:tcPr>
            <w:tcW w:w="641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1.1.3.3</w:t>
            </w:r>
          </w:p>
        </w:tc>
        <w:tc>
          <w:tcPr>
            <w:tcW w:w="163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Вместимость топливных цистерн на вашем судне составляет 42 000 л газойля.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Считается ли это количество заправленного топлива опасным грузом в соответствии с требованиями ВОПОГ?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Да.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 xml:space="preserve">Нет, газойль, перевозимый в топливных цистернах судна и используемый для обеспечения движения судна, не </w:t>
            </w:r>
            <w:del w:id="518" w:author="Yuri Boichuk" w:date="2018-12-03T17:16:00Z">
              <w:r w:rsidRPr="00C84503" w:rsidDel="00F02228">
                <w:delText xml:space="preserve">считается опасным грузом в соответствии с требованиями </w:delText>
              </w:r>
            </w:del>
            <w:ins w:id="519" w:author="Yuri Boichuk" w:date="2018-12-03T17:17:00Z">
              <w:r>
                <w:t>подпадает</w:t>
              </w:r>
            </w:ins>
            <w:ins w:id="520" w:author="Yuri Boichuk" w:date="2018-12-03T17:16:00Z">
              <w:r>
                <w:t xml:space="preserve"> под действие </w:t>
              </w:r>
            </w:ins>
            <w:r w:rsidRPr="00C84503">
              <w:t>ВОПОГ.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На такие количества заправленного топлива распространяются те же положения ВОПОГ, как и на упакованные грузы класса 3.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Все виды жидкого топлива и горючего целиком подпадают под действие ВОПОГ независимо от их использования.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06.0-02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Исключен (07.06.2005).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06.0-03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8.3.1.1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На судне перевозятся опасные грузы.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Разрешается ли находиться на борту лицам, которые не являются членами экипажа, не живут обычно на борту или находятся на борту не по служебным причинам?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Нет, ни в коем случае.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Да, до двух лиц.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Да, при условии, что они не курят вне жилых помещений.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Да, но только на борту судов, для которых требуется свидетельство о допущении.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06.0-04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1.1.4.6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Применяются ли во время погрузочно-разгрузочных работ какие-либо другие положения, кроме положений ВОПОГ? Если да, то какие?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Нет, все операции регулируются ВОПОГ.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Да, местные предписания, например правила внутреннего распорядка порта.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Да, местные предписания, но только если это требует речная или портовая полиция.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Да, положения правил внутреннего распорядка порта, если они четко и разборчиво изложены при входе в порт на информационном стенде, предназначенном для прибывающих судов.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</w:pPr>
            <w:r w:rsidRPr="00C84503">
              <w:rPr>
                <w:lang w:val="fr-CH"/>
              </w:rPr>
              <w:lastRenderedPageBreak/>
              <w:t>110 06.0-</w:t>
            </w:r>
            <w:r w:rsidRPr="00C84503">
              <w:t>05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7.1.4.9, 7.2.4.9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Может ли опасный груз перегружаться с одного судна на другое</w:t>
            </w:r>
            <w:ins w:id="521" w:author="Yuri Boichuk" w:date="2018-12-04T11:06:00Z">
              <w:r>
                <w:t xml:space="preserve"> кроме как </w:t>
              </w:r>
            </w:ins>
            <w:ins w:id="522" w:author="Yuri Boichuk" w:date="2018-12-04T11:10:00Z">
              <w:r>
                <w:t>в предназначенном для этого месте перегрузки</w:t>
              </w:r>
            </w:ins>
            <w:r w:rsidRPr="00C84503">
              <w:t>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Нет.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Да, по разрешению местного компетентного органа.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Да, но только если загружаемое судно уже не имеет на своем борту какой-либо другой опасный груз.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Да, если на это было дано явное разрешение как отправителем, так и получателем опасного груза.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06.0-06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1.1.4.1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Какие упаковки с опасными грузами не должны перевозиться в соответствии с предписаниями ВОПОГ?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Упаковки, на перевозку которых не имеется разрешения компетентной полиции.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Упаковки, которые не удовлетворяют международным правилам</w:t>
            </w:r>
            <w:r w:rsidR="003B48D3">
              <w:t xml:space="preserve"> </w:t>
            </w:r>
            <w:r w:rsidRPr="00C84503">
              <w:t>перевозки опасных грузов.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Упаковки с толщиной стенок менее 2 см.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  <w:rPr>
                <w:lang w:val="en-US"/>
              </w:rPr>
            </w:pPr>
            <w:r w:rsidRPr="00C84503">
              <w:t>D</w:t>
            </w:r>
            <w:r w:rsidRPr="00C84503">
              <w:tab/>
              <w:t>Пиротехнические средства.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06.0-07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8.3.1.1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На судне перевозятся инфекционные вещества класса 6.2.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Разрешается ли нахождение на борту лиц, которые не являются членами экипажа, обычно не живут на судне и не находятся на нем по служебным причинам?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Нет.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Да, но только если опасные грузы погружены на палубу и люки закрыты.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Да, согласно специальным положениям для класса 6.2, применяемым к этим веществам, судно не подпадает в этом случае под действие положений подраздела 8.3.1.1.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Да, если имеется специальное разрешение компетентного органа.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06.0-08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ЕПСВВП, статья 1.02, пункт 4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Кто на борту судна отвечает за выставление сигнализации в виде синих конусов/огней?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Судоводитель.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Грузоотправитель.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Предприятие, осуществляющее перегрузку.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E05FFB">
            <w:pPr>
              <w:pageBreakBefore/>
              <w:spacing w:before="60" w:after="60" w:line="220" w:lineRule="atLeast"/>
            </w:pPr>
            <w:r w:rsidRPr="00C84503">
              <w:t>D</w:t>
            </w:r>
            <w:r w:rsidRPr="00C84503">
              <w:tab/>
              <w:t>Судоходная компания.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E05FFB">
            <w:pPr>
              <w:pageBreakBefore/>
              <w:spacing w:before="60" w:after="60" w:line="220" w:lineRule="atLeast"/>
            </w:pPr>
            <w:r w:rsidRPr="00C84503">
              <w:lastRenderedPageBreak/>
              <w:t>110 06.0-09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ЕПСВВП, статья 1.02, пункт 4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На судне выставлена сигнализация в виде одного синего конуса/огня.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Кто отвечает за снятие этой сигнализации?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Грузополучатель.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Судоводитель.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Эксперт, выдавший свидетельство об отсутствии газов.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Судоходная компания.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06.0-10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Исключен (30.09.2014).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lang w:val="en-US"/>
              </w:rPr>
            </w:pPr>
            <w:r w:rsidRPr="00C84503">
              <w:t>110 06.0-11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Исключен (07.06.2005).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06.0-12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3.2, таблицы A и C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В каких правилах содержатся положения о сигнализации на судне, перевозящем опасные грузы?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ЕПСВВП или национальные предписания, основанные на ЕПСВВП и ВОПОГ.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ЕПСВВП или национальные предписания, основанные на ЕПСВВП и ДОПОГ.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Судно не нуждается в сигнализации, но на упаковках должны иметься знаки опасности в соответствии с частью 5 ВОПОГ.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Международные правила в соответствии с разделом 1.2.1 ВОПОГ.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06.0-13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Исключен.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06.0-14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ЕПСВВП, статья 1.02, пункт 4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Кто на борту отвечает за применение предписаний ВОПОГ во время перевозки опасных грузов?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Полиция судоходства.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Грузополучатель.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Служба движения судов.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Судоводитель</w:t>
            </w:r>
            <w:r w:rsidR="008D7AA4">
              <w:t xml:space="preserve"> </w:t>
            </w:r>
            <w:ins w:id="523" w:author="Yuri Boichuk" w:date="2018-12-04T11:12:00Z">
              <w:r w:rsidRPr="0014280A">
                <w:t>(перевозчик)</w:t>
              </w:r>
            </w:ins>
            <w:r w:rsidRPr="00C84503">
              <w:t>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E05FFB">
            <w:pPr>
              <w:spacing w:before="60" w:after="60" w:line="220" w:lineRule="atLeast"/>
            </w:pPr>
            <w:r w:rsidRPr="00C84503">
              <w:t>110 06.0-15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3.2, таблица A и таблица C, 7.1.5.0, 7.2.5.0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ЕПСВВП, статья 3.14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 вы можете установить, должно ли ваше судно нести сигнализацию в виде синего конуса/синего огня?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С помощью рисунка в пункте 9.3.1.15.2.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С помощью таблицы A и пункта 7.1.5.0.2 или с помощью таблицы С и подраздела 7.2.5.0.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С помощью перечня обязательных проверок в разделе 8.6.3.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С помощью свидетельства о допущении.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E05FFB">
            <w:pPr>
              <w:pageBreakBefore/>
              <w:spacing w:before="60" w:after="60" w:line="220" w:lineRule="atLeast"/>
            </w:pPr>
            <w:r w:rsidRPr="00C84503">
              <w:lastRenderedPageBreak/>
              <w:t>110 06.0-16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7.1.4.9, 7.2.4.9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Когда груз может перегружаться на другое судно за пределами мест, разрешенных для этой цели?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На этот счет не имеется специальных предписаний.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Когда это разрешил компетентный орган.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Во время перегрузки на рейде.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За пределами жилых зон.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06.0-17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Цистерна с 50 000 литров бензина имеет температуру 10 °C. Температура повышается до 20 °C. Коэффициент объемного расширения бензина составляет 0,001 на градус Цельсия.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Сколько бензина находится теперь в цистерне?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50 005 л.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50 050 л.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50 500 л.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50 000 л.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06.0-18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lang w:val="en-US"/>
              </w:rPr>
            </w:pPr>
            <w:r w:rsidRPr="00C84503">
              <w:t>7.1.4.9, 7.2.4.9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Судно с опасными грузами на борту не может продолжать рейс. Груз должен быть перегружен на борт другого судна за пределами перевалочного сооружения.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Что в этом случае предписывает ВОПОГ?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Груз может быть перегружен на месте.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Перегрузку можно осуществить только по разрешению компетентного органа.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Перегрузка абсолютно запрещается.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Перегрузка может осуществляться только в акватории порта.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E05FFB">
            <w:pPr>
              <w:spacing w:before="60" w:after="60" w:line="220" w:lineRule="atLeast"/>
            </w:pPr>
            <w:r w:rsidRPr="00C84503">
              <w:t>110 06.0-19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ЕПСВВП, статья 8.01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E05FFB">
            <w:pPr>
              <w:spacing w:before="60" w:after="60" w:line="220" w:lineRule="atLeast"/>
            </w:pPr>
            <w:r w:rsidRPr="00C84503">
              <w:t xml:space="preserve">Как, согласно ЕПСВВП или национальным предписаниям, основанными на ЕПСВВП, подается сигнал </w:t>
            </w:r>
            <w:r w:rsidR="00A01400">
              <w:t>«</w:t>
            </w:r>
            <w:r w:rsidR="00E05FFB">
              <w:t>Держитесь в стороне от меня</w:t>
            </w:r>
            <w:r w:rsidR="00A01400">
              <w:t>»</w:t>
            </w:r>
            <w:r w:rsidRPr="00C84503">
              <w:t>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Лишь звуковой сигнал.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Лишь световой сигнал.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Комбинированный звуковой и световой сигнал.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Круговое вращение красного флага (сигнал бедствия).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E05FFB">
            <w:pPr>
              <w:pageBreakBefore/>
              <w:spacing w:before="60" w:after="60" w:line="220" w:lineRule="atLeast"/>
            </w:pPr>
            <w:r w:rsidRPr="00C84503">
              <w:lastRenderedPageBreak/>
              <w:t>110 06.0-20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7.1.5.4.2, 7.2.5.4.2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Что должны постоянно иметь поставленные на стоянку суда, несущие сигнализацию в соответствии с таблицей А или С главы 3.2 (если компетентным органом не предусмотрено соответствующее исключение)?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Гребную лодку, закрепленную вдоль борта судна.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Эксперта на борту судна согласно подразделу 8.2.1.2.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Охрану с суши.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Связь с ближайшим пунктом надзора за движением.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06.0-21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7.1.5.4.3, 7.2.5.4.3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t>B</w:t>
            </w: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На вашем судне выставлен синий конус.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Какое расстояние вы должны соблюдать, когда вы ждете прохода перед шлюзом или мостом?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50 м.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100 м.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150 м.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200 м.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06.0-22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7.1.5.4.3, 7.2.5.4.3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t>C</w:t>
            </w: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На вашем судне выставлены два синих конуса.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Какое расстояние вы должны </w:t>
            </w:r>
            <w:ins w:id="524" w:author="Yuri Boichuk" w:date="2018-12-04T11:13:00Z">
              <w:r>
                <w:t>обычно</w:t>
              </w:r>
            </w:ins>
            <w:r w:rsidR="008D7AA4">
              <w:t xml:space="preserve"> </w:t>
            </w:r>
            <w:r w:rsidRPr="00C84503">
              <w:t>соблюдать, когда вы ждете прохода перед шлюзом или мостом?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50 м.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150 м.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100 м.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lang w:val="en-US"/>
              </w:rPr>
            </w:pPr>
            <w:r w:rsidRPr="00C84503">
              <w:t>D</w:t>
            </w:r>
            <w:r w:rsidRPr="00C84503">
              <w:tab/>
              <w:t>200 м.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E05FFB">
            <w:pPr>
              <w:spacing w:before="60" w:after="60" w:line="220" w:lineRule="atLeast"/>
            </w:pPr>
            <w:r w:rsidRPr="00C84503">
              <w:t>110 06.0-23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7.1.5.4.2, 7.2.5.4.2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t>D</w:t>
            </w: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Что должно находиться постоянно на борту судов с опасными грузами, когда они находятся на стоянке (если компетентным органом не предусмотрено соответствующее исключение)?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Они должны иметь вахту на берегу.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 xml:space="preserve">У них должна быть установлена связь с ближайшим </w:t>
            </w:r>
            <w:hyperlink r:id="rId9" w:history="1">
              <w:r w:rsidRPr="00C84503">
                <w:t>постом регулирования движения</w:t>
              </w:r>
            </w:hyperlink>
            <w:r w:rsidRPr="00C84503">
              <w:t>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Они должны иметь гребную лодку, причаленную вдоль борта.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На борту должен находиться один эксперт согласно разделу 8.2.1.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E05FFB">
            <w:pPr>
              <w:pageBreakBefore/>
              <w:spacing w:before="60" w:after="60" w:line="220" w:lineRule="atLeast"/>
            </w:pPr>
            <w:r w:rsidRPr="00C84503">
              <w:lastRenderedPageBreak/>
              <w:t>110 06.0-2</w:t>
            </w:r>
            <w:r w:rsidRPr="00C84503">
              <w:rPr>
                <w:lang w:val="en-US"/>
              </w:rPr>
              <w:t>4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7.1.4.7.1, 7.2.4.10.1, 8.6.3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Для каких целей служат упомянутые в ВОПОГ средства для эвакуации в пунктах погрузки и разгрузки опасных грузов?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Они позволяют сотрудникам полиции подняться на борт судна.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Они позволяют лицам, находящимся на борту, выйти из опасной зоны в безопасное место.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Они позволяют уменьшить утечку груза.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Они позволяют работникам, з</w:t>
            </w:r>
            <w:r w:rsidR="00E05FFB">
              <w:t>анимающимся обработкой груза, в </w:t>
            </w:r>
            <w:r w:rsidRPr="00C84503">
              <w:t>случае инцидента выйти из опасной зоны в безопасное место.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06.0-2</w:t>
            </w:r>
            <w:r w:rsidRPr="00C84503">
              <w:rPr>
                <w:lang w:val="en-US"/>
              </w:rPr>
              <w:t>5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7.1.4.7.1, 7.2.4.10.1, 8.6.3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Почему в пунктах погрузки и разгрузки опасных грузов должны иметься </w:t>
            </w:r>
            <w:r w:rsidR="00E05FFB">
              <w:br/>
            </w:r>
            <w:r w:rsidRPr="00C84503">
              <w:t>в наличии средства для эвакуации?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Для того чтобы иметь возможность покинуть судно в случае возникновения чрезвычайной ситуации.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Для того чтобы сотрудники речной полиции могли подняться на борт.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Для того чтобы судно могло быть быстрее разгружено в случае возникновения инцидента.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Для того чтобы возникающий пожар можно было вовремя предотвратить.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FA5E95">
            <w:pPr>
              <w:spacing w:before="60" w:after="60" w:line="220" w:lineRule="atLeast"/>
            </w:pPr>
            <w:r w:rsidRPr="00C84503">
              <w:t>110 06.0-2</w:t>
            </w:r>
            <w:r w:rsidRPr="00C84503">
              <w:rPr>
                <w:lang w:val="en-US"/>
              </w:rPr>
              <w:t>6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1.4.2.2.1 d), 1.4.3.1.1 f), 1.4.3.3 q)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Кто обязан следить за тем, чтобы предусмотренные средства для эвакуации имелись в наличии в пункте погрузки опасных грузов?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Собственник портовых сооружений.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Погрузчик или ответственный за наполнение, совместно с перевозчиком.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Речная полиция.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Грузоотправитель или грузополучатель.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06.0-27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1.4.2.2.1 d), 1.4.3.1.1 f), 1.4.3.3 q)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t>D</w:t>
            </w: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Кто отвечает за предоставление средств для эвакуации в пункте погрузки или разгрузки опасных грузов?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Судоходное управление.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Собственник портовых сооружений.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 xml:space="preserve">Только ответственный за наполнение или </w:t>
            </w:r>
            <w:del w:id="525" w:author="Yuri Boichuk" w:date="2018-12-04T11:15:00Z">
              <w:r w:rsidRPr="00C84503" w:rsidDel="00507665">
                <w:delText>раз</w:delText>
              </w:r>
            </w:del>
            <w:ins w:id="526" w:author="Yuri Boichuk" w:date="2018-12-04T11:15:00Z">
              <w:r>
                <w:t>по</w:t>
              </w:r>
            </w:ins>
            <w:r w:rsidRPr="00C84503">
              <w:t>грузчик.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В первую очередь ответственный за наполнение</w:t>
            </w:r>
            <w:ins w:id="527" w:author="Yuri Boichuk" w:date="2018-12-04T11:15:00Z">
              <w:r>
                <w:t xml:space="preserve"> или погрузчик</w:t>
              </w:r>
            </w:ins>
            <w:r w:rsidRPr="00C84503">
              <w:t>, наряду с перевозчиком.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FA5E95">
            <w:pPr>
              <w:pageBreakBefore/>
              <w:spacing w:before="60" w:after="60" w:line="220" w:lineRule="atLeast"/>
            </w:pPr>
            <w:r w:rsidRPr="00C84503">
              <w:lastRenderedPageBreak/>
              <w:t>110 06.0-28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fr-FR"/>
              </w:rPr>
              <w:t>1.4.2.2.1 d), 1.4.3.7.1 g)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t>D</w:t>
            </w: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Когда перевозчик должен предоставлять второе средство для эвакуации при разгрузке № ООН 1203?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Всегда.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Никогда.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При наличии спасательной шлюпки всегда обеспечено дополнительное средство для эвакуации.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В том случае, если разгрузчик предоставил лишь одно средство для эвакуации.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FA5E95">
            <w:pPr>
              <w:spacing w:before="60" w:after="60" w:line="220" w:lineRule="atLeast"/>
            </w:pPr>
            <w:r w:rsidRPr="00C84503">
              <w:t>110 06.0-29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7.1.4.7.1, 7.1.4.77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t>A</w:t>
            </w: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pStyle w:val="Plattetekstinspringen31"/>
              <w:keepNext/>
              <w:keepLines/>
              <w:suppressAutoHyphens/>
              <w:spacing w:before="60" w:after="60" w:line="220" w:lineRule="atLeast"/>
              <w:ind w:left="0" w:firstLine="0"/>
              <w:jc w:val="left"/>
              <w:rPr>
                <w:lang w:val="ru-RU"/>
              </w:rPr>
            </w:pPr>
            <w:r w:rsidRPr="00C84503">
              <w:rPr>
                <w:lang w:val="ru-RU"/>
              </w:rPr>
              <w:t xml:space="preserve">Вам необходимо разгрузить опасный груз № ООН 1208 в контейнерах-цистернах в пункте разгрузки, не имеющем средств для эвакуации. </w:t>
            </w:r>
          </w:p>
          <w:p w:rsidR="0059088F" w:rsidRPr="00C84503" w:rsidRDefault="0059088F" w:rsidP="003C1E78">
            <w:pPr>
              <w:pStyle w:val="Plattetekstinspringen31"/>
              <w:keepNext/>
              <w:keepLines/>
              <w:suppressAutoHyphens/>
              <w:spacing w:before="60" w:after="60" w:line="220" w:lineRule="atLeast"/>
              <w:ind w:left="0" w:firstLine="0"/>
              <w:jc w:val="left"/>
            </w:pPr>
            <w:r w:rsidRPr="00C84503">
              <w:rPr>
                <w:lang w:val="ru-RU"/>
              </w:rPr>
              <w:t>Что вы должны сделать перед началом разгрузки?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pStyle w:val="Plattetekstinspringen31"/>
              <w:keepNext/>
              <w:keepLines/>
              <w:tabs>
                <w:tab w:val="clear" w:pos="284"/>
                <w:tab w:val="left" w:pos="612"/>
              </w:tabs>
              <w:suppressAutoHyphens/>
              <w:spacing w:before="60" w:after="60" w:line="220" w:lineRule="atLeast"/>
              <w:ind w:left="612" w:hanging="612"/>
              <w:jc w:val="left"/>
              <w:rPr>
                <w:lang w:val="ru-RU"/>
              </w:rPr>
            </w:pPr>
            <w:r w:rsidRPr="00C84503">
              <w:rPr>
                <w:lang w:val="ru-RU"/>
              </w:rPr>
              <w:t>A</w:t>
            </w:r>
            <w:r w:rsidRPr="00C84503">
              <w:rPr>
                <w:lang w:val="ru-RU"/>
              </w:rPr>
              <w:tab/>
              <w:t>Перед разгрузкой вы запрашиваете разрешение компетентного органа.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pStyle w:val="Plattetekstinspringen31"/>
              <w:keepNext/>
              <w:keepLines/>
              <w:tabs>
                <w:tab w:val="clear" w:pos="284"/>
                <w:tab w:val="left" w:pos="612"/>
              </w:tabs>
              <w:suppressAutoHyphens/>
              <w:spacing w:before="60" w:after="60" w:line="220" w:lineRule="atLeast"/>
              <w:ind w:left="612" w:hanging="612"/>
              <w:jc w:val="left"/>
              <w:rPr>
                <w:lang w:val="ru-RU"/>
              </w:rPr>
            </w:pPr>
            <w:r w:rsidRPr="00C84503">
              <w:rPr>
                <w:lang w:val="ru-RU"/>
              </w:rPr>
              <w:t>B</w:t>
            </w:r>
            <w:r w:rsidRPr="00C84503">
              <w:rPr>
                <w:lang w:val="ru-RU"/>
              </w:rPr>
              <w:tab/>
              <w:t>Ничего. Вы производите разгрузку как запланировано. Наличие собственной спасательной шлюпки является достаточным.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pStyle w:val="Plattetekstinspringen31"/>
              <w:keepNext/>
              <w:keepLines/>
              <w:tabs>
                <w:tab w:val="clear" w:pos="284"/>
                <w:tab w:val="left" w:pos="612"/>
              </w:tabs>
              <w:suppressAutoHyphens/>
              <w:spacing w:before="60" w:after="60" w:line="220" w:lineRule="atLeast"/>
              <w:ind w:left="612" w:hanging="612"/>
              <w:jc w:val="left"/>
              <w:rPr>
                <w:lang w:val="ru-RU"/>
              </w:rPr>
            </w:pPr>
            <w:r w:rsidRPr="00C84503">
              <w:rPr>
                <w:lang w:val="ru-RU"/>
              </w:rPr>
              <w:t>C</w:t>
            </w:r>
            <w:r w:rsidRPr="00C84503">
              <w:rPr>
                <w:lang w:val="ru-RU"/>
              </w:rPr>
              <w:tab/>
              <w:t>Вы приобретаете во время рейса спасательные жилеты для всех членов экипажа.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pStyle w:val="Plattetekstinspringen31"/>
              <w:keepNext/>
              <w:keepLines/>
              <w:tabs>
                <w:tab w:val="clear" w:pos="284"/>
                <w:tab w:val="left" w:pos="602"/>
              </w:tabs>
              <w:suppressAutoHyphens/>
              <w:spacing w:before="60" w:after="60" w:line="220" w:lineRule="atLeast"/>
              <w:ind w:left="602" w:hanging="602"/>
              <w:jc w:val="left"/>
              <w:rPr>
                <w:lang w:val="ru-RU"/>
              </w:rPr>
            </w:pPr>
            <w:r w:rsidRPr="00C84503">
              <w:t>D</w:t>
            </w:r>
            <w:r w:rsidRPr="00C84503">
              <w:tab/>
            </w:r>
            <w:r w:rsidRPr="00F21303">
              <w:rPr>
                <w:lang w:val="ru-RU"/>
              </w:rPr>
              <w:t>Вы сообщаете соответствующей пожарной бригаде о процедуре разгрузки.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06.0-30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7.2.4.10.1, 7.2.4.77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t>B</w:t>
            </w: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Del="00C939F9" w:rsidRDefault="0059088F" w:rsidP="003C1E78">
            <w:pPr>
              <w:pStyle w:val="Plattetekstinspringen31"/>
              <w:keepNext/>
              <w:keepLines/>
              <w:suppressAutoHyphens/>
              <w:spacing w:before="60" w:after="60" w:line="220" w:lineRule="atLeast"/>
              <w:ind w:left="0" w:firstLine="0"/>
              <w:jc w:val="left"/>
              <w:rPr>
                <w:del w:id="528" w:author="Yuri Boichuk" w:date="2018-12-04T11:16:00Z"/>
                <w:lang w:val="ru-RU"/>
              </w:rPr>
            </w:pPr>
            <w:r w:rsidRPr="00C84503">
              <w:rPr>
                <w:lang w:val="ru-RU"/>
              </w:rPr>
              <w:t xml:space="preserve">На пункте разгрузки нефтепродуктов отсутствуют средства для эвакуации. </w:t>
            </w:r>
          </w:p>
          <w:p w:rsidR="0059088F" w:rsidRPr="00C84503" w:rsidRDefault="0059088F" w:rsidP="003C1E78">
            <w:pPr>
              <w:pStyle w:val="Plattetekstinspringen31"/>
              <w:keepNext/>
              <w:keepLines/>
              <w:suppressAutoHyphens/>
              <w:spacing w:before="60" w:after="60" w:line="220" w:lineRule="atLeast"/>
              <w:ind w:left="0" w:firstLine="0"/>
              <w:jc w:val="left"/>
            </w:pPr>
            <w:r w:rsidRPr="00C84503">
              <w:rPr>
                <w:lang w:val="ru-RU"/>
              </w:rPr>
              <w:t xml:space="preserve">В каком случае </w:t>
            </w:r>
            <w:del w:id="529" w:author="Yuri Boichuk" w:date="2018-12-04T11:16:00Z">
              <w:r w:rsidRPr="00C84503" w:rsidDel="00C939F9">
                <w:rPr>
                  <w:lang w:val="ru-RU"/>
                </w:rPr>
                <w:delText xml:space="preserve">вы можете </w:delText>
              </w:r>
            </w:del>
            <w:ins w:id="530" w:author="Yuri Boichuk" w:date="2018-12-04T11:16:00Z">
              <w:r>
                <w:rPr>
                  <w:lang w:val="ru-RU"/>
                </w:rPr>
                <w:t xml:space="preserve">можно </w:t>
              </w:r>
            </w:ins>
            <w:r w:rsidRPr="00C84503">
              <w:rPr>
                <w:lang w:val="ru-RU"/>
              </w:rPr>
              <w:t xml:space="preserve">начать разгрузку </w:t>
            </w:r>
            <w:del w:id="531" w:author="Yuri Boichuk" w:date="2018-12-04T11:16:00Z">
              <w:r w:rsidRPr="00C84503" w:rsidDel="00C939F9">
                <w:rPr>
                  <w:lang w:val="ru-RU"/>
                </w:rPr>
                <w:delText xml:space="preserve">вашего </w:delText>
              </w:r>
            </w:del>
            <w:r w:rsidRPr="00C84503">
              <w:rPr>
                <w:lang w:val="ru-RU"/>
              </w:rPr>
              <w:t>танкера</w:t>
            </w:r>
            <w:ins w:id="532" w:author="Yuri Boichuk" w:date="2018-12-04T11:17:00Z">
              <w:r>
                <w:rPr>
                  <w:lang w:val="ru-RU"/>
                </w:rPr>
                <w:t xml:space="preserve"> без получения одобрения компетентного органа</w:t>
              </w:r>
            </w:ins>
            <w:r w:rsidRPr="00C84503">
              <w:rPr>
                <w:lang w:val="ru-RU"/>
              </w:rPr>
              <w:t>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pStyle w:val="Plattetekstinspringen31"/>
              <w:keepNext/>
              <w:keepLines/>
              <w:tabs>
                <w:tab w:val="clear" w:pos="284"/>
                <w:tab w:val="left" w:pos="630"/>
              </w:tabs>
              <w:suppressAutoHyphens/>
              <w:spacing w:before="60" w:after="60" w:line="220" w:lineRule="atLeast"/>
              <w:ind w:left="630" w:hanging="630"/>
              <w:jc w:val="left"/>
              <w:rPr>
                <w:lang w:val="ru-RU"/>
              </w:rPr>
            </w:pPr>
            <w:r w:rsidRPr="00C84503">
              <w:rPr>
                <w:lang w:val="ru-RU"/>
              </w:rPr>
              <w:t>A</w:t>
            </w:r>
            <w:r w:rsidRPr="00C84503">
              <w:rPr>
                <w:lang w:val="ru-RU"/>
              </w:rPr>
              <w:tab/>
              <w:t xml:space="preserve">После </w:t>
            </w:r>
            <w:del w:id="533" w:author="Yuri Boichuk" w:date="2018-12-04T11:17:00Z">
              <w:r w:rsidRPr="00C84503" w:rsidDel="00C939F9">
                <w:rPr>
                  <w:lang w:val="ru-RU"/>
                </w:rPr>
                <w:delText xml:space="preserve">того, как вы получили </w:delText>
              </w:r>
            </w:del>
            <w:ins w:id="534" w:author="Yuri Boichuk" w:date="2018-12-04T11:17:00Z">
              <w:r>
                <w:rPr>
                  <w:lang w:val="ru-RU"/>
                </w:rPr>
                <w:t xml:space="preserve">получения </w:t>
              </w:r>
            </w:ins>
            <w:r w:rsidRPr="00C84503">
              <w:rPr>
                <w:lang w:val="ru-RU"/>
              </w:rPr>
              <w:t>одобрени</w:t>
            </w:r>
            <w:ins w:id="535" w:author="Yuri Boichuk" w:date="2018-12-04T11:17:00Z">
              <w:r>
                <w:rPr>
                  <w:lang w:val="ru-RU"/>
                </w:rPr>
                <w:t>я</w:t>
              </w:r>
            </w:ins>
            <w:del w:id="536" w:author="Yuri Boichuk" w:date="2018-12-04T11:17:00Z">
              <w:r w:rsidRPr="00C84503" w:rsidDel="00C939F9">
                <w:rPr>
                  <w:lang w:val="ru-RU"/>
                </w:rPr>
                <w:delText>е</w:delText>
              </w:r>
            </w:del>
            <w:r w:rsidRPr="00C84503">
              <w:rPr>
                <w:lang w:val="ru-RU"/>
              </w:rPr>
              <w:t xml:space="preserve"> грузополучателя.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pStyle w:val="Plattetekstinspringen31"/>
              <w:keepNext/>
              <w:keepLines/>
              <w:tabs>
                <w:tab w:val="clear" w:pos="284"/>
                <w:tab w:val="left" w:pos="630"/>
              </w:tabs>
              <w:suppressAutoHyphens/>
              <w:spacing w:before="60" w:after="60" w:line="220" w:lineRule="atLeast"/>
              <w:ind w:left="630" w:hanging="630"/>
              <w:jc w:val="left"/>
              <w:rPr>
                <w:lang w:val="ru-RU"/>
              </w:rPr>
            </w:pPr>
            <w:r w:rsidRPr="00C84503">
              <w:rPr>
                <w:lang w:val="ru-RU"/>
              </w:rPr>
              <w:t>B</w:t>
            </w:r>
            <w:r w:rsidRPr="00C84503">
              <w:rPr>
                <w:lang w:val="ru-RU"/>
              </w:rPr>
              <w:tab/>
              <w:t>Начинать разгрузку нельзя ни в коем случае.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pStyle w:val="Plattetekstinspringen31"/>
              <w:keepNext/>
              <w:keepLines/>
              <w:tabs>
                <w:tab w:val="clear" w:pos="284"/>
                <w:tab w:val="left" w:pos="630"/>
              </w:tabs>
              <w:suppressAutoHyphens/>
              <w:spacing w:before="60" w:after="60" w:line="220" w:lineRule="atLeast"/>
              <w:ind w:left="630" w:hanging="630"/>
              <w:jc w:val="left"/>
              <w:rPr>
                <w:lang w:val="ru-RU"/>
              </w:rPr>
            </w:pPr>
            <w:r w:rsidRPr="00C84503">
              <w:rPr>
                <w:lang w:val="ru-RU"/>
              </w:rPr>
              <w:t>C</w:t>
            </w:r>
            <w:r w:rsidRPr="00C84503">
              <w:rPr>
                <w:lang w:val="ru-RU"/>
              </w:rPr>
              <w:tab/>
              <w:t xml:space="preserve">После </w:t>
            </w:r>
            <w:del w:id="537" w:author="Yuri Boichuk" w:date="2018-12-04T11:18:00Z">
              <w:r w:rsidRPr="00C84503" w:rsidDel="00C939F9">
                <w:rPr>
                  <w:lang w:val="ru-RU"/>
                </w:rPr>
                <w:delText xml:space="preserve">того, как вы спустили </w:delText>
              </w:r>
            </w:del>
            <w:ins w:id="538" w:author="Yuri Boichuk" w:date="2018-12-04T11:18:00Z">
              <w:r>
                <w:rPr>
                  <w:lang w:val="ru-RU"/>
                </w:rPr>
                <w:t xml:space="preserve">спуска </w:t>
              </w:r>
            </w:ins>
            <w:r w:rsidRPr="00C84503">
              <w:rPr>
                <w:lang w:val="ru-RU"/>
              </w:rPr>
              <w:t>на воду спасательн</w:t>
            </w:r>
            <w:ins w:id="539" w:author="Yuri Boichuk" w:date="2018-12-04T11:18:00Z">
              <w:r>
                <w:rPr>
                  <w:lang w:val="ru-RU"/>
                </w:rPr>
                <w:t>ой</w:t>
              </w:r>
            </w:ins>
            <w:del w:id="540" w:author="Yuri Boichuk" w:date="2018-12-04T11:18:00Z">
              <w:r w:rsidRPr="00C84503" w:rsidDel="00C939F9">
                <w:rPr>
                  <w:lang w:val="ru-RU"/>
                </w:rPr>
                <w:delText>ую</w:delText>
              </w:r>
            </w:del>
            <w:r w:rsidRPr="00C84503">
              <w:rPr>
                <w:lang w:val="ru-RU"/>
              </w:rPr>
              <w:t xml:space="preserve"> шлюпк</w:t>
            </w:r>
            <w:del w:id="541" w:author="Yuri Boichuk" w:date="2018-12-04T11:18:00Z">
              <w:r w:rsidRPr="00C84503" w:rsidDel="00C939F9">
                <w:rPr>
                  <w:lang w:val="ru-RU"/>
                </w:rPr>
                <w:delText>у</w:delText>
              </w:r>
            </w:del>
            <w:ins w:id="542" w:author="Yuri Boichuk" w:date="2018-12-04T11:18:00Z">
              <w:r>
                <w:rPr>
                  <w:lang w:val="ru-RU"/>
                </w:rPr>
                <w:t>и</w:t>
              </w:r>
            </w:ins>
            <w:r w:rsidRPr="00C84503">
              <w:rPr>
                <w:lang w:val="ru-RU"/>
              </w:rPr>
              <w:t>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Style w:val="Plattetekstinspringen31"/>
              <w:keepNext/>
              <w:keepLines/>
              <w:tabs>
                <w:tab w:val="clear" w:pos="284"/>
                <w:tab w:val="left" w:pos="630"/>
              </w:tabs>
              <w:suppressAutoHyphens/>
              <w:spacing w:before="60" w:after="60" w:line="220" w:lineRule="atLeast"/>
              <w:ind w:left="630" w:hanging="630"/>
              <w:jc w:val="left"/>
              <w:rPr>
                <w:lang w:val="ru-RU"/>
              </w:rPr>
            </w:pPr>
            <w:r w:rsidRPr="00C84503">
              <w:t>D</w:t>
            </w:r>
            <w:r w:rsidRPr="00C84503">
              <w:tab/>
            </w:r>
            <w:proofErr w:type="spellStart"/>
            <w:r w:rsidRPr="00C84503">
              <w:t>После</w:t>
            </w:r>
            <w:proofErr w:type="spellEnd"/>
            <w:r w:rsidRPr="00C84503">
              <w:t xml:space="preserve"> </w:t>
            </w:r>
            <w:del w:id="543" w:author="Yuri Boichuk" w:date="2018-12-04T11:18:00Z">
              <w:r w:rsidRPr="00C84503" w:rsidDel="00C939F9">
                <w:delText xml:space="preserve">того, как вы получили </w:delText>
              </w:r>
            </w:del>
            <w:ins w:id="544" w:author="Yuri Boichuk" w:date="2018-12-04T11:18:00Z">
              <w:r>
                <w:rPr>
                  <w:lang w:val="ru-RU"/>
                </w:rPr>
                <w:t xml:space="preserve">получения </w:t>
              </w:r>
            </w:ins>
            <w:proofErr w:type="spellStart"/>
            <w:r w:rsidRPr="00C84503">
              <w:t>разрешени</w:t>
            </w:r>
            <w:proofErr w:type="spellEnd"/>
            <w:ins w:id="545" w:author="Yuri Boichuk" w:date="2018-12-04T11:18:00Z">
              <w:r>
                <w:rPr>
                  <w:lang w:val="ru-RU"/>
                </w:rPr>
                <w:t>я</w:t>
              </w:r>
            </w:ins>
            <w:del w:id="546" w:author="Yuri Boichuk" w:date="2018-12-04T11:18:00Z">
              <w:r w:rsidRPr="00C84503" w:rsidDel="00C939F9">
                <w:delText>е</w:delText>
              </w:r>
            </w:del>
            <w:r w:rsidRPr="00C84503">
              <w:t xml:space="preserve"> </w:t>
            </w:r>
            <w:proofErr w:type="spellStart"/>
            <w:r w:rsidRPr="00C84503">
              <w:t>от</w:t>
            </w:r>
            <w:proofErr w:type="spellEnd"/>
            <w:r w:rsidRPr="00C84503">
              <w:t xml:space="preserve"> </w:t>
            </w:r>
            <w:proofErr w:type="spellStart"/>
            <w:r w:rsidRPr="00C84503">
              <w:t>уполномоченного</w:t>
            </w:r>
            <w:proofErr w:type="spellEnd"/>
            <w:r w:rsidRPr="00C84503">
              <w:t xml:space="preserve"> </w:t>
            </w:r>
            <w:proofErr w:type="spellStart"/>
            <w:r w:rsidRPr="00C84503">
              <w:t>лица</w:t>
            </w:r>
            <w:proofErr w:type="spellEnd"/>
            <w:r w:rsidRPr="00C84503">
              <w:t xml:space="preserve"> </w:t>
            </w:r>
            <w:proofErr w:type="spellStart"/>
            <w:r w:rsidRPr="00C84503">
              <w:t>берегового</w:t>
            </w:r>
            <w:proofErr w:type="spellEnd"/>
            <w:r w:rsidRPr="00C84503">
              <w:t xml:space="preserve"> </w:t>
            </w:r>
            <w:proofErr w:type="spellStart"/>
            <w:r w:rsidRPr="00C84503">
              <w:t>сооружения</w:t>
            </w:r>
            <w:proofErr w:type="spellEnd"/>
            <w:r w:rsidRPr="00C84503">
              <w:t>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06.0-31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1.2.1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t>B</w:t>
            </w: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pStyle w:val="Plattetekstinspringen31"/>
              <w:keepNext/>
              <w:keepLines/>
              <w:suppressAutoHyphens/>
              <w:spacing w:before="60" w:after="60" w:line="220" w:lineRule="atLeast"/>
              <w:ind w:left="0" w:firstLine="0"/>
              <w:jc w:val="left"/>
            </w:pPr>
            <w:r w:rsidRPr="00C84503">
              <w:rPr>
                <w:lang w:val="ru-RU"/>
              </w:rPr>
              <w:t>Чем образуется защищенная зона на борту судна?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pStyle w:val="Plattetekstinspringen31"/>
              <w:keepNext/>
              <w:keepLines/>
              <w:tabs>
                <w:tab w:val="clear" w:pos="284"/>
                <w:tab w:val="left" w:pos="630"/>
              </w:tabs>
              <w:suppressAutoHyphens/>
              <w:spacing w:before="60" w:after="60" w:line="220" w:lineRule="atLeast"/>
              <w:ind w:left="0" w:firstLine="0"/>
              <w:jc w:val="left"/>
              <w:rPr>
                <w:lang w:val="ru-RU"/>
              </w:rPr>
            </w:pPr>
            <w:r w:rsidRPr="00C84503">
              <w:rPr>
                <w:lang w:val="ru-RU"/>
              </w:rPr>
              <w:t>A</w:t>
            </w:r>
            <w:r w:rsidRPr="00C84503">
              <w:rPr>
                <w:lang w:val="ru-RU"/>
              </w:rPr>
              <w:tab/>
              <w:t>Ограждением.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pStyle w:val="Plattetekstinspringen31"/>
              <w:keepNext/>
              <w:keepLines/>
              <w:tabs>
                <w:tab w:val="clear" w:pos="284"/>
                <w:tab w:val="left" w:pos="630"/>
              </w:tabs>
              <w:suppressAutoHyphens/>
              <w:spacing w:before="60" w:after="60" w:line="220" w:lineRule="atLeast"/>
              <w:ind w:left="0" w:firstLine="0"/>
              <w:jc w:val="left"/>
              <w:rPr>
                <w:lang w:val="ru-RU"/>
              </w:rPr>
            </w:pPr>
            <w:r w:rsidRPr="00C84503">
              <w:rPr>
                <w:lang w:val="ru-RU"/>
              </w:rPr>
              <w:t>B</w:t>
            </w:r>
            <w:r w:rsidRPr="00C84503">
              <w:rPr>
                <w:lang w:val="ru-RU"/>
              </w:rPr>
              <w:tab/>
            </w:r>
            <w:proofErr w:type="spellStart"/>
            <w:r w:rsidRPr="00C84503">
              <w:rPr>
                <w:lang w:val="ru-RU"/>
              </w:rPr>
              <w:t>Водораспылительной</w:t>
            </w:r>
            <w:proofErr w:type="spellEnd"/>
            <w:r w:rsidRPr="00C84503">
              <w:rPr>
                <w:lang w:val="ru-RU"/>
              </w:rPr>
              <w:t xml:space="preserve"> системой.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pStyle w:val="Plattetekstinspringen31"/>
              <w:keepNext/>
              <w:keepLines/>
              <w:tabs>
                <w:tab w:val="clear" w:pos="284"/>
                <w:tab w:val="left" w:pos="630"/>
              </w:tabs>
              <w:suppressAutoHyphens/>
              <w:spacing w:before="60" w:after="60" w:line="220" w:lineRule="atLeast"/>
              <w:ind w:left="0" w:firstLine="0"/>
              <w:jc w:val="left"/>
              <w:rPr>
                <w:lang w:val="ru-RU"/>
              </w:rPr>
            </w:pPr>
            <w:r w:rsidRPr="00C84503">
              <w:rPr>
                <w:lang w:val="ru-RU"/>
              </w:rPr>
              <w:t>C</w:t>
            </w:r>
            <w:r w:rsidRPr="00C84503">
              <w:rPr>
                <w:lang w:val="ru-RU"/>
              </w:rPr>
              <w:tab/>
              <w:t>Переносными переборками.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Style w:val="Plattetekstinspringen31"/>
              <w:keepNext/>
              <w:keepLines/>
              <w:tabs>
                <w:tab w:val="clear" w:pos="284"/>
                <w:tab w:val="left" w:pos="630"/>
              </w:tabs>
              <w:suppressAutoHyphens/>
              <w:spacing w:before="60" w:after="60" w:line="220" w:lineRule="atLeast"/>
              <w:ind w:left="0" w:firstLine="0"/>
              <w:jc w:val="left"/>
              <w:rPr>
                <w:lang w:val="ru-RU"/>
              </w:rPr>
            </w:pPr>
            <w:r w:rsidRPr="00C84503">
              <w:t>D</w:t>
            </w:r>
            <w:r w:rsidRPr="00C84503">
              <w:tab/>
            </w:r>
            <w:proofErr w:type="spellStart"/>
            <w:r w:rsidRPr="00C84503">
              <w:t>Укрытием</w:t>
            </w:r>
            <w:proofErr w:type="spellEnd"/>
            <w:r w:rsidRPr="00C84503">
              <w:t>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FA5E95">
            <w:pPr>
              <w:pageBreakBefore/>
              <w:spacing w:before="60" w:after="60" w:line="220" w:lineRule="atLeast"/>
            </w:pPr>
            <w:r w:rsidRPr="00C84503">
              <w:lastRenderedPageBreak/>
              <w:t>110 06.0-32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1.2.1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t>C</w:t>
            </w: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pStyle w:val="Plattetekstinspringen31"/>
              <w:keepNext/>
              <w:keepLines/>
              <w:suppressAutoHyphens/>
              <w:spacing w:before="60" w:after="60" w:line="220" w:lineRule="atLeast"/>
              <w:ind w:left="0" w:firstLine="0"/>
              <w:jc w:val="left"/>
            </w:pPr>
            <w:r w:rsidRPr="00C84503">
              <w:rPr>
                <w:lang w:val="ru-RU"/>
              </w:rPr>
              <w:t>В течение какого времени защищенная зона на борту должна обеспечивать защиту от рисков, связанных с грузом?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pStyle w:val="Plattetekstinspringen31"/>
              <w:keepNext/>
              <w:keepLines/>
              <w:tabs>
                <w:tab w:val="clear" w:pos="284"/>
                <w:tab w:val="left" w:pos="630"/>
              </w:tabs>
              <w:suppressAutoHyphens/>
              <w:spacing w:before="60" w:after="60" w:line="220" w:lineRule="atLeast"/>
              <w:ind w:left="0" w:firstLine="0"/>
              <w:jc w:val="left"/>
              <w:rPr>
                <w:lang w:val="ru-RU"/>
              </w:rPr>
            </w:pPr>
            <w:r w:rsidRPr="00C84503">
              <w:rPr>
                <w:lang w:val="ru-RU"/>
              </w:rPr>
              <w:t>A</w:t>
            </w:r>
            <w:r w:rsidRPr="00C84503">
              <w:rPr>
                <w:lang w:val="ru-RU"/>
              </w:rPr>
              <w:tab/>
              <w:t>В течение 15 минут.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pStyle w:val="Plattetekstinspringen31"/>
              <w:keepNext/>
              <w:keepLines/>
              <w:tabs>
                <w:tab w:val="clear" w:pos="284"/>
                <w:tab w:val="left" w:pos="630"/>
              </w:tabs>
              <w:suppressAutoHyphens/>
              <w:spacing w:before="60" w:after="60" w:line="220" w:lineRule="atLeast"/>
              <w:ind w:left="0" w:firstLine="0"/>
              <w:jc w:val="left"/>
              <w:rPr>
                <w:lang w:val="ru-RU"/>
              </w:rPr>
            </w:pPr>
            <w:r w:rsidRPr="00C84503">
              <w:rPr>
                <w:lang w:val="ru-RU"/>
              </w:rPr>
              <w:t>B</w:t>
            </w:r>
            <w:r w:rsidRPr="00C84503">
              <w:rPr>
                <w:lang w:val="ru-RU"/>
              </w:rPr>
              <w:tab/>
              <w:t>В течение 30 минут.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pStyle w:val="Plattetekstinspringen31"/>
              <w:keepNext/>
              <w:keepLines/>
              <w:tabs>
                <w:tab w:val="clear" w:pos="284"/>
                <w:tab w:val="left" w:pos="630"/>
              </w:tabs>
              <w:suppressAutoHyphens/>
              <w:spacing w:before="60" w:after="60" w:line="220" w:lineRule="atLeast"/>
              <w:ind w:left="0" w:firstLine="0"/>
              <w:jc w:val="left"/>
              <w:rPr>
                <w:lang w:val="ru-RU"/>
              </w:rPr>
            </w:pPr>
            <w:r w:rsidRPr="00C84503">
              <w:rPr>
                <w:lang w:val="ru-RU"/>
              </w:rPr>
              <w:t>C</w:t>
            </w:r>
            <w:r w:rsidRPr="00C84503">
              <w:rPr>
                <w:lang w:val="ru-RU"/>
              </w:rPr>
              <w:tab/>
              <w:t>В течение одного часа.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Style w:val="Plattetekstinspringen31"/>
              <w:keepNext/>
              <w:keepLines/>
              <w:tabs>
                <w:tab w:val="clear" w:pos="284"/>
                <w:tab w:val="left" w:pos="630"/>
              </w:tabs>
              <w:suppressAutoHyphens/>
              <w:spacing w:before="60" w:after="60" w:line="220" w:lineRule="atLeast"/>
              <w:ind w:left="0" w:firstLine="0"/>
              <w:jc w:val="left"/>
              <w:rPr>
                <w:lang w:val="ru-RU"/>
              </w:rPr>
            </w:pPr>
            <w:r w:rsidRPr="00C84503">
              <w:t>D</w:t>
            </w:r>
            <w:r w:rsidRPr="00C84503">
              <w:tab/>
            </w:r>
            <w:r w:rsidRPr="005C2DA7">
              <w:rPr>
                <w:lang w:val="ru-RU"/>
              </w:rPr>
              <w:t>До тех пор, пока груз не израсходован.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FA5E95">
            <w:pPr>
              <w:spacing w:before="60" w:after="60" w:line="220" w:lineRule="atLeast"/>
            </w:pPr>
            <w:r w:rsidRPr="00C84503">
              <w:t>110 06.0-33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1.2.1, 7.1.4.77, 7.2.4.77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t>A</w:t>
            </w: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pStyle w:val="Plattetekstinspringen31"/>
              <w:keepNext/>
              <w:keepLines/>
              <w:suppressAutoHyphens/>
              <w:spacing w:before="60" w:after="60" w:line="220" w:lineRule="atLeast"/>
              <w:ind w:left="0" w:firstLine="0"/>
              <w:jc w:val="left"/>
            </w:pPr>
            <w:r w:rsidRPr="00C84503">
              <w:rPr>
                <w:lang w:val="ru-RU"/>
              </w:rPr>
              <w:t>Когда спасательная шлюпка на борту вашего судна является достаточной в качестве единственного средства для эвакуации во время погрузки или разгрузки опасных грузов?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pStyle w:val="Plattetekstinspringen31"/>
              <w:keepNext/>
              <w:keepLines/>
              <w:tabs>
                <w:tab w:val="clear" w:pos="284"/>
                <w:tab w:val="left" w:pos="630"/>
              </w:tabs>
              <w:suppressAutoHyphens/>
              <w:spacing w:before="60" w:after="60" w:line="220" w:lineRule="atLeast"/>
              <w:ind w:left="0" w:firstLine="0"/>
              <w:jc w:val="left"/>
              <w:rPr>
                <w:lang w:val="ru-RU"/>
              </w:rPr>
            </w:pPr>
            <w:r w:rsidRPr="00C84503">
              <w:rPr>
                <w:lang w:val="ru-RU"/>
              </w:rPr>
              <w:t>A</w:t>
            </w:r>
            <w:r w:rsidRPr="00C84503">
              <w:rPr>
                <w:lang w:val="ru-RU"/>
              </w:rPr>
              <w:tab/>
              <w:t>Никогда.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pStyle w:val="Plattetekstinspringen31"/>
              <w:keepNext/>
              <w:keepLines/>
              <w:tabs>
                <w:tab w:val="clear" w:pos="284"/>
                <w:tab w:val="left" w:pos="630"/>
              </w:tabs>
              <w:suppressAutoHyphens/>
              <w:spacing w:before="60" w:after="60" w:line="220" w:lineRule="atLeast"/>
              <w:ind w:left="0" w:firstLine="0"/>
              <w:jc w:val="left"/>
              <w:rPr>
                <w:lang w:val="ru-RU"/>
              </w:rPr>
            </w:pPr>
            <w:r w:rsidRPr="00C84503">
              <w:rPr>
                <w:lang w:val="ru-RU"/>
              </w:rPr>
              <w:t>B</w:t>
            </w:r>
            <w:r w:rsidRPr="00C84503">
              <w:rPr>
                <w:lang w:val="ru-RU"/>
              </w:rPr>
              <w:tab/>
              <w:t>Всегда.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pStyle w:val="Plattetekstinspringen31"/>
              <w:keepNext/>
              <w:keepLines/>
              <w:tabs>
                <w:tab w:val="clear" w:pos="284"/>
                <w:tab w:val="left" w:pos="630"/>
              </w:tabs>
              <w:suppressAutoHyphens/>
              <w:spacing w:before="60" w:after="60" w:line="220" w:lineRule="atLeast"/>
              <w:ind w:left="0" w:firstLine="0"/>
              <w:jc w:val="left"/>
              <w:rPr>
                <w:lang w:val="ru-RU"/>
              </w:rPr>
            </w:pPr>
            <w:r w:rsidRPr="00C84503">
              <w:rPr>
                <w:lang w:val="ru-RU"/>
              </w:rPr>
              <w:t>C</w:t>
            </w:r>
            <w:r w:rsidRPr="00C84503">
              <w:rPr>
                <w:lang w:val="ru-RU"/>
              </w:rPr>
              <w:tab/>
              <w:t>Только в случае опасных грузов класса 2.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5C2DA7" w:rsidRDefault="0059088F" w:rsidP="003C1E78">
            <w:pPr>
              <w:pStyle w:val="Plattetekstinspringen31"/>
              <w:keepNext/>
              <w:keepLines/>
              <w:tabs>
                <w:tab w:val="clear" w:pos="284"/>
                <w:tab w:val="left" w:pos="630"/>
              </w:tabs>
              <w:suppressAutoHyphens/>
              <w:spacing w:before="60" w:after="60" w:line="220" w:lineRule="atLeast"/>
              <w:ind w:left="0" w:firstLine="0"/>
              <w:jc w:val="left"/>
              <w:rPr>
                <w:lang w:val="ru-RU"/>
              </w:rPr>
            </w:pPr>
            <w:r w:rsidRPr="005C2DA7">
              <w:rPr>
                <w:lang w:val="ru-RU"/>
              </w:rPr>
              <w:t>D</w:t>
            </w:r>
            <w:r w:rsidRPr="005C2DA7">
              <w:rPr>
                <w:lang w:val="ru-RU"/>
              </w:rPr>
              <w:tab/>
              <w:t>В случае огнестойкого груза.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06.0-34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5C2DA7" w:rsidRDefault="0059088F" w:rsidP="003C1E78">
            <w:pPr>
              <w:spacing w:before="60" w:after="60" w:line="220" w:lineRule="atLeast"/>
            </w:pPr>
            <w:r w:rsidRPr="005C2DA7">
              <w:t>7.2.4.77, 3.2.3.2 Таблица C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t>C</w:t>
            </w: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pStyle w:val="Plattetekstinspringen31"/>
              <w:keepNext/>
              <w:keepLines/>
              <w:suppressAutoHyphens/>
              <w:spacing w:before="60" w:after="60" w:line="220" w:lineRule="atLeast"/>
              <w:ind w:left="0" w:firstLine="0"/>
              <w:jc w:val="left"/>
              <w:rPr>
                <w:lang w:val="ru-RU"/>
              </w:rPr>
            </w:pPr>
            <w:r w:rsidRPr="00C84503">
              <w:rPr>
                <w:lang w:val="ru-RU"/>
              </w:rPr>
              <w:t xml:space="preserve">В пункте погрузки танкер должен произвести погрузку опасного </w:t>
            </w:r>
            <w:r w:rsidR="00FA5E95">
              <w:rPr>
                <w:lang w:val="ru-RU"/>
              </w:rPr>
              <w:br/>
            </w:r>
            <w:r w:rsidRPr="00C84503">
              <w:rPr>
                <w:lang w:val="ru-RU"/>
              </w:rPr>
              <w:t xml:space="preserve">груза № ООН 1830 КИСЛОТА СЕРНАЯ, содержащего более 51% кислоты. Снаружи грузового пространства имеется один путь эвакуации. </w:t>
            </w:r>
          </w:p>
          <w:p w:rsidR="0059088F" w:rsidRPr="00C84503" w:rsidRDefault="0059088F" w:rsidP="003C1E78">
            <w:pPr>
              <w:pStyle w:val="Plattetekstinspringen31"/>
              <w:keepNext/>
              <w:keepLines/>
              <w:suppressAutoHyphens/>
              <w:spacing w:before="60" w:after="60" w:line="220" w:lineRule="atLeast"/>
              <w:ind w:left="0" w:firstLine="0"/>
              <w:jc w:val="left"/>
            </w:pPr>
            <w:r w:rsidRPr="00C84503">
              <w:rPr>
                <w:lang w:val="ru-RU"/>
              </w:rPr>
              <w:t>Необходимо ли дополнительное средство для эвакуации?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pStyle w:val="Plattetekstinspringen31"/>
              <w:keepNext/>
              <w:keepLines/>
              <w:tabs>
                <w:tab w:val="clear" w:pos="284"/>
                <w:tab w:val="left" w:pos="630"/>
              </w:tabs>
              <w:suppressAutoHyphens/>
              <w:spacing w:before="60" w:after="60" w:line="220" w:lineRule="atLeast"/>
              <w:ind w:left="0" w:firstLine="0"/>
              <w:jc w:val="left"/>
              <w:rPr>
                <w:lang w:val="ru-RU"/>
              </w:rPr>
            </w:pPr>
            <w:r w:rsidRPr="00C84503">
              <w:rPr>
                <w:lang w:val="ru-RU"/>
              </w:rPr>
              <w:t>A</w:t>
            </w:r>
            <w:r w:rsidRPr="00C84503">
              <w:rPr>
                <w:lang w:val="ru-RU"/>
              </w:rPr>
              <w:tab/>
              <w:t>Да.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pStyle w:val="Plattetekstinspringen31"/>
              <w:keepNext/>
              <w:keepLines/>
              <w:tabs>
                <w:tab w:val="clear" w:pos="284"/>
                <w:tab w:val="left" w:pos="630"/>
              </w:tabs>
              <w:suppressAutoHyphens/>
              <w:spacing w:before="60" w:after="60" w:line="220" w:lineRule="atLeast"/>
              <w:ind w:left="0" w:firstLine="0"/>
              <w:jc w:val="left"/>
              <w:rPr>
                <w:lang w:val="ru-RU"/>
              </w:rPr>
            </w:pPr>
            <w:r w:rsidRPr="00C84503">
              <w:rPr>
                <w:lang w:val="ru-RU"/>
              </w:rPr>
              <w:t>B</w:t>
            </w:r>
            <w:r w:rsidRPr="00C84503">
              <w:rPr>
                <w:lang w:val="ru-RU"/>
              </w:rPr>
              <w:tab/>
              <w:t>Да, при соответствующих метеорологических условиях.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pStyle w:val="Plattetekstinspringen31"/>
              <w:keepNext/>
              <w:keepLines/>
              <w:tabs>
                <w:tab w:val="clear" w:pos="284"/>
                <w:tab w:val="left" w:pos="630"/>
              </w:tabs>
              <w:suppressAutoHyphens/>
              <w:spacing w:before="60" w:after="60" w:line="220" w:lineRule="atLeast"/>
              <w:ind w:left="0" w:firstLine="0"/>
              <w:jc w:val="left"/>
              <w:rPr>
                <w:lang w:val="ru-RU"/>
              </w:rPr>
            </w:pPr>
            <w:r w:rsidRPr="00C84503">
              <w:rPr>
                <w:lang w:val="ru-RU"/>
              </w:rPr>
              <w:t>C</w:t>
            </w:r>
            <w:r w:rsidRPr="00C84503">
              <w:rPr>
                <w:lang w:val="ru-RU"/>
              </w:rPr>
              <w:tab/>
              <w:t>Нет.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5C2DA7" w:rsidRDefault="0059088F" w:rsidP="003C1E78">
            <w:pPr>
              <w:pStyle w:val="Plattetekstinspringen31"/>
              <w:keepNext/>
              <w:keepLines/>
              <w:tabs>
                <w:tab w:val="clear" w:pos="284"/>
                <w:tab w:val="left" w:pos="630"/>
              </w:tabs>
              <w:suppressAutoHyphens/>
              <w:spacing w:before="60" w:after="60" w:line="220" w:lineRule="atLeast"/>
              <w:ind w:left="0" w:firstLine="0"/>
              <w:jc w:val="left"/>
              <w:rPr>
                <w:lang w:val="ru-RU"/>
              </w:rPr>
            </w:pPr>
            <w:r w:rsidRPr="005C2DA7">
              <w:rPr>
                <w:lang w:val="ru-RU"/>
              </w:rPr>
              <w:t>D</w:t>
            </w:r>
            <w:r w:rsidRPr="005C2DA7">
              <w:rPr>
                <w:lang w:val="ru-RU"/>
              </w:rPr>
              <w:tab/>
              <w:t>Нет, при соответствующем количестве людей на борту.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06.0-35</w:t>
            </w: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5C2DA7" w:rsidRDefault="0059088F" w:rsidP="003C1E78">
            <w:pPr>
              <w:spacing w:before="60" w:after="60" w:line="220" w:lineRule="atLeast"/>
            </w:pPr>
            <w:r w:rsidRPr="005C2DA7">
              <w:t>7.2.4.77, 3.2.1 Таблица A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t>C</w:t>
            </w: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5C2DA7" w:rsidRDefault="0059088F" w:rsidP="003C1E78">
            <w:pPr>
              <w:pStyle w:val="Plattetekstinspringen31"/>
              <w:keepNext/>
              <w:keepLines/>
              <w:suppressAutoHyphens/>
              <w:spacing w:before="60" w:after="60" w:line="220" w:lineRule="atLeast"/>
              <w:ind w:left="0" w:firstLine="0"/>
              <w:jc w:val="left"/>
              <w:rPr>
                <w:lang w:val="ru-RU"/>
              </w:rPr>
            </w:pPr>
            <w:r w:rsidRPr="005C2DA7">
              <w:rPr>
                <w:lang w:val="ru-RU"/>
              </w:rPr>
              <w:t>Сухогрузное судно перевозит № ООН 1365 ХЛОПОК ВЛАЖНЫЙ.</w:t>
            </w:r>
          </w:p>
          <w:p w:rsidR="0059088F" w:rsidRPr="005C2DA7" w:rsidRDefault="0059088F" w:rsidP="003C1E78">
            <w:pPr>
              <w:pStyle w:val="Plattetekstinspringen31"/>
              <w:keepNext/>
              <w:keepLines/>
              <w:suppressAutoHyphens/>
              <w:spacing w:before="60" w:after="60" w:line="220" w:lineRule="atLeast"/>
              <w:ind w:left="0" w:firstLine="0"/>
              <w:jc w:val="left"/>
              <w:rPr>
                <w:lang w:val="ru-RU"/>
              </w:rPr>
            </w:pPr>
            <w:r w:rsidRPr="005C2DA7">
              <w:rPr>
                <w:lang w:val="ru-RU"/>
              </w:rPr>
              <w:t>Какие средства для эвакуации не разрешены?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5C2DA7" w:rsidRDefault="0059088F" w:rsidP="003C1E78">
            <w:pPr>
              <w:pStyle w:val="Plattetekstinspringen31"/>
              <w:keepNext/>
              <w:keepLines/>
              <w:tabs>
                <w:tab w:val="clear" w:pos="284"/>
                <w:tab w:val="left" w:pos="630"/>
              </w:tabs>
              <w:suppressAutoHyphens/>
              <w:spacing w:before="60" w:after="60" w:line="220" w:lineRule="atLeast"/>
              <w:ind w:left="630" w:hanging="630"/>
              <w:jc w:val="left"/>
              <w:rPr>
                <w:lang w:val="ru-RU"/>
              </w:rPr>
            </w:pPr>
            <w:r w:rsidRPr="005C2DA7">
              <w:rPr>
                <w:lang w:val="ru-RU"/>
              </w:rPr>
              <w:t>A</w:t>
            </w:r>
            <w:r w:rsidRPr="005C2DA7">
              <w:rPr>
                <w:lang w:val="ru-RU"/>
              </w:rPr>
              <w:tab/>
              <w:t>Один путь эвакуации снаружи защищенной зоны и одно укрытие на судне в противоположном конце.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5C2DA7" w:rsidRDefault="0059088F" w:rsidP="003C1E78">
            <w:pPr>
              <w:pStyle w:val="Plattetekstinspringen31"/>
              <w:keepNext/>
              <w:keepLines/>
              <w:tabs>
                <w:tab w:val="clear" w:pos="284"/>
                <w:tab w:val="left" w:pos="630"/>
              </w:tabs>
              <w:suppressAutoHyphens/>
              <w:spacing w:before="60" w:after="60" w:line="220" w:lineRule="atLeast"/>
              <w:ind w:left="630" w:hanging="630"/>
              <w:jc w:val="left"/>
              <w:rPr>
                <w:lang w:val="ru-RU"/>
              </w:rPr>
            </w:pPr>
            <w:r w:rsidRPr="005C2DA7">
              <w:rPr>
                <w:lang w:val="ru-RU"/>
              </w:rPr>
              <w:t>B</w:t>
            </w:r>
            <w:r w:rsidRPr="005C2DA7">
              <w:rPr>
                <w:lang w:val="ru-RU"/>
              </w:rPr>
              <w:tab/>
              <w:t>Один путь эвакуации внутри защищенной зоны и одно укрытие на судне в противоположном конце.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5C2DA7" w:rsidRDefault="0059088F" w:rsidP="003C1E78">
            <w:pPr>
              <w:pStyle w:val="Plattetekstinspringen31"/>
              <w:keepNext/>
              <w:keepLines/>
              <w:tabs>
                <w:tab w:val="clear" w:pos="284"/>
                <w:tab w:val="left" w:pos="630"/>
              </w:tabs>
              <w:suppressAutoHyphens/>
              <w:spacing w:before="60" w:after="60" w:line="220" w:lineRule="atLeast"/>
              <w:ind w:left="630" w:hanging="630"/>
              <w:jc w:val="left"/>
              <w:rPr>
                <w:lang w:val="ru-RU"/>
              </w:rPr>
            </w:pPr>
            <w:r w:rsidRPr="005C2DA7">
              <w:rPr>
                <w:lang w:val="ru-RU"/>
              </w:rPr>
              <w:t>C</w:t>
            </w:r>
            <w:r w:rsidRPr="005C2DA7">
              <w:rPr>
                <w:lang w:val="ru-RU"/>
              </w:rPr>
              <w:tab/>
              <w:t>Одно или более спасательное (эвакуационное) судно.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E05FFB">
        <w:trPr>
          <w:cantSplit/>
        </w:trPr>
        <w:tc>
          <w:tcPr>
            <w:tcW w:w="146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1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9088F" w:rsidRPr="005C2DA7" w:rsidRDefault="0059088F" w:rsidP="003C1E78">
            <w:pPr>
              <w:pStyle w:val="Plattetekstinspringen31"/>
              <w:keepNext/>
              <w:keepLines/>
              <w:tabs>
                <w:tab w:val="clear" w:pos="284"/>
                <w:tab w:val="left" w:pos="630"/>
              </w:tabs>
              <w:suppressAutoHyphens/>
              <w:spacing w:before="60" w:after="60" w:line="220" w:lineRule="atLeast"/>
              <w:ind w:left="630" w:hanging="630"/>
              <w:jc w:val="left"/>
              <w:rPr>
                <w:lang w:val="ru-RU"/>
              </w:rPr>
            </w:pPr>
            <w:r w:rsidRPr="005C2DA7">
              <w:rPr>
                <w:lang w:val="ru-RU"/>
              </w:rPr>
              <w:t>D</w:t>
            </w:r>
            <w:r w:rsidRPr="005C2DA7">
              <w:rPr>
                <w:lang w:val="ru-RU"/>
              </w:rPr>
              <w:tab/>
              <w:t>Одно аварийно-спасательное судно и одна спасательная (эвакуационная) шлюпка.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</w:tbl>
    <w:p w:rsidR="0059088F" w:rsidRPr="00C84503" w:rsidRDefault="0059088F" w:rsidP="0059088F"/>
    <w:p w:rsidR="0059088F" w:rsidRPr="00C84503" w:rsidRDefault="0059088F" w:rsidP="0059088F">
      <w:pPr>
        <w:spacing w:line="240" w:lineRule="auto"/>
      </w:pPr>
      <w:r w:rsidRPr="00C84503">
        <w:br w:type="page"/>
      </w:r>
    </w:p>
    <w:tbl>
      <w:tblPr>
        <w:tblStyle w:val="TableGrid"/>
        <w:tblW w:w="0" w:type="auto"/>
        <w:tblInd w:w="136" w:type="dxa"/>
        <w:tblLook w:val="01E0" w:firstRow="1" w:lastRow="1" w:firstColumn="1" w:lastColumn="1" w:noHBand="0" w:noVBand="0"/>
      </w:tblPr>
      <w:tblGrid>
        <w:gridCol w:w="1460"/>
        <w:gridCol w:w="6412"/>
        <w:gridCol w:w="1630"/>
      </w:tblGrid>
      <w:tr w:rsidR="0059088F" w:rsidRPr="00C84503" w:rsidTr="003C1E78">
        <w:trPr>
          <w:tblHeader/>
        </w:trPr>
        <w:tc>
          <w:tcPr>
            <w:tcW w:w="96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120" w:after="120" w:line="220" w:lineRule="atLeast"/>
              <w:rPr>
                <w:b/>
                <w:sz w:val="28"/>
                <w:szCs w:val="28"/>
              </w:rPr>
            </w:pPr>
            <w:r w:rsidRPr="00C84503">
              <w:lastRenderedPageBreak/>
              <w:br w:type="page"/>
            </w:r>
            <w:r w:rsidRPr="00C84503">
              <w:rPr>
                <w:b/>
                <w:sz w:val="28"/>
                <w:szCs w:val="28"/>
              </w:rPr>
              <w:t>Общие положения</w:t>
            </w:r>
          </w:p>
          <w:p w:rsidR="0059088F" w:rsidRPr="00C84503" w:rsidRDefault="0059088F" w:rsidP="003C1E78">
            <w:pPr>
              <w:spacing w:before="120" w:after="120" w:line="220" w:lineRule="atLeast"/>
              <w:rPr>
                <w:b/>
              </w:rPr>
            </w:pPr>
            <w:r w:rsidRPr="00C84503">
              <w:rPr>
                <w:b/>
              </w:rPr>
              <w:t xml:space="preserve">Целевая тема 7: </w:t>
            </w:r>
            <w:r w:rsidRPr="00C84503">
              <w:rPr>
                <w:b/>
                <w:szCs w:val="24"/>
              </w:rPr>
              <w:t>Документы</w:t>
            </w:r>
          </w:p>
        </w:tc>
      </w:tr>
      <w:tr w:rsidR="0059088F" w:rsidRPr="00C84503" w:rsidTr="003C1E78">
        <w:trPr>
          <w:tblHeader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9088F" w:rsidRPr="00C84503" w:rsidRDefault="0059088F" w:rsidP="003C1E78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Номер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9088F" w:rsidRPr="00C84503" w:rsidRDefault="0059088F" w:rsidP="003C1E78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Источник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Правильный ответ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07.0-01</w:t>
            </w:r>
          </w:p>
        </w:tc>
        <w:tc>
          <w:tcPr>
            <w:tcW w:w="649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5.4.1.1, 8.1.2.1</w:t>
            </w:r>
          </w:p>
        </w:tc>
        <w:tc>
          <w:tcPr>
            <w:tcW w:w="164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ins w:id="547" w:author="Yuri Boichuk" w:date="2018-12-04T11:23:00Z">
              <w:r>
                <w:t xml:space="preserve">Согласно </w:t>
              </w:r>
              <w:r w:rsidRPr="00C84503">
                <w:t xml:space="preserve">ВОПОГ </w:t>
              </w:r>
            </w:ins>
            <w:del w:id="548" w:author="Yuri Boichuk" w:date="2018-12-04T11:23:00Z">
              <w:r w:rsidRPr="00C84503" w:rsidDel="00AF1B17">
                <w:delText>Н</w:delText>
              </w:r>
            </w:del>
            <w:ins w:id="549" w:author="Yuri Boichuk" w:date="2018-12-04T11:23:00Z">
              <w:r>
                <w:t>н</w:t>
              </w:r>
            </w:ins>
            <w:r w:rsidRPr="00C84503">
              <w:t xml:space="preserve">а борту судна должен находиться </w:t>
            </w:r>
            <w:del w:id="550" w:author="Yuri Boichuk" w:date="2018-12-04T11:24:00Z">
              <w:r w:rsidRPr="00C84503" w:rsidDel="00AF1B17">
                <w:delText xml:space="preserve">должным образом заполненный и </w:delText>
              </w:r>
            </w:del>
            <w:r w:rsidRPr="00C84503">
              <w:t xml:space="preserve">выданный грузоотправителем документ на каждый опасный груз, </w:t>
            </w:r>
            <w:del w:id="551" w:author="Yuri Boichuk" w:date="2018-12-04T11:25:00Z">
              <w:r w:rsidRPr="00C84503" w:rsidDel="00AF1B17">
                <w:delText>перевозимый в соответствии с</w:delText>
              </w:r>
            </w:del>
            <w:del w:id="552" w:author="Yuri Boichuk" w:date="2018-12-04T11:23:00Z">
              <w:r w:rsidRPr="00C84503" w:rsidDel="00AF1B17">
                <w:delText xml:space="preserve"> ВОПОГ</w:delText>
              </w:r>
            </w:del>
            <w:del w:id="553" w:author="Yuri Boichuk" w:date="2018-12-04T11:25:00Z">
              <w:r w:rsidRPr="00C84503" w:rsidDel="00AF1B17">
                <w:delText xml:space="preserve">. В этом документе </w:delText>
              </w:r>
            </w:del>
            <w:ins w:id="554" w:author="Yuri Boichuk" w:date="2018-12-04T11:25:00Z">
              <w:r>
                <w:t xml:space="preserve">в котором </w:t>
              </w:r>
            </w:ins>
            <w:ins w:id="555" w:author="Yuri Boichuk" w:date="2018-12-04T11:27:00Z">
              <w:r>
                <w:t>указаны,</w:t>
              </w:r>
            </w:ins>
            <w:ins w:id="556" w:author="Yuri Boichuk" w:date="2018-12-04T11:28:00Z">
              <w:r>
                <w:t xml:space="preserve"> </w:t>
              </w:r>
            </w:ins>
            <w:del w:id="557" w:author="Yuri Boichuk" w:date="2018-12-04T11:27:00Z">
              <w:r w:rsidRPr="00C84503" w:rsidDel="00AF1B17">
                <w:delText>содержатся</w:delText>
              </w:r>
            </w:del>
            <w:del w:id="558" w:author="Yuri Boichuk" w:date="2018-12-04T11:25:00Z">
              <w:r w:rsidRPr="00C84503" w:rsidDel="00AF1B17">
                <w:delText xml:space="preserve"> все сведения, которые должны включаться в него в соответствии с частью 5</w:delText>
              </w:r>
            </w:del>
            <w:del w:id="559" w:author="Yuri Boichuk" w:date="2018-12-04T11:28:00Z">
              <w:r w:rsidRPr="00C84503" w:rsidDel="00AF1B17">
                <w:delText xml:space="preserve">, </w:delText>
              </w:r>
            </w:del>
            <w:r w:rsidRPr="00C84503">
              <w:t>например</w:t>
            </w:r>
            <w:ins w:id="560" w:author="Yuri Boichuk" w:date="2018-12-04T11:28:00Z">
              <w:r>
                <w:t>,</w:t>
              </w:r>
            </w:ins>
            <w:r w:rsidRPr="00C84503">
              <w:t xml:space="preserve"> официальное название вещества</w:t>
            </w:r>
            <w:del w:id="561" w:author="Yuri Boichuk" w:date="2018-12-04T11:26:00Z">
              <w:r w:rsidRPr="00C84503" w:rsidDel="00AF1B17">
                <w:delText>,</w:delText>
              </w:r>
            </w:del>
            <w:r w:rsidRPr="00C84503">
              <w:t xml:space="preserve"> </w:t>
            </w:r>
            <w:ins w:id="562" w:author="Yuri Boichuk" w:date="2018-12-04T11:26:00Z">
              <w:r>
                <w:t xml:space="preserve">и </w:t>
              </w:r>
            </w:ins>
            <w:r w:rsidRPr="00C84503">
              <w:t>№ ООН/идентификационный номер вещества</w:t>
            </w:r>
            <w:ins w:id="563" w:author="Yuri Boichuk" w:date="2018-12-04T11:26:00Z">
              <w:r>
                <w:t>.</w:t>
              </w:r>
            </w:ins>
            <w:del w:id="564" w:author="Yuri Boichuk" w:date="2018-12-04T11:26:00Z">
              <w:r w:rsidRPr="00C84503" w:rsidDel="00AF1B17">
                <w:delText>, класс и, в случае необходимости, группа упаковки.</w:delText>
              </w:r>
            </w:del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 называется этот документ?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</w:r>
            <w:del w:id="565" w:author="Yuri Boichuk" w:date="2018-12-04T11:28:00Z">
              <w:r w:rsidRPr="00C84503" w:rsidDel="00AF1B17">
                <w:delText>Специальный к</w:delText>
              </w:r>
            </w:del>
            <w:ins w:id="566" w:author="Yuri Boichuk" w:date="2018-12-04T11:28:00Z">
              <w:r>
                <w:t>К</w:t>
              </w:r>
            </w:ins>
            <w:r w:rsidRPr="00C84503">
              <w:t>оносамент.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Транспортный документ.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Письменная инструкция.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 xml:space="preserve">Манифест опасных грузов. 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fr-FR"/>
              </w:rPr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07.0-02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Исключен (03.12.2008).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07.0-03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5.4.1.1, 8.1.2.1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Для чего служит транспортный документ согласно ВОПОГ?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Для идентификации опасных грузов, перевозимых согласно ВОПОГ.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Для подтверждения выполнения.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Для подтверждения допущения судна к перевозке опасных грузов.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 xml:space="preserve">Как основа для расчета доплат за провоз опасных грузов. 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07.0-04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5.4.1.1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Какие сведения о перевозимых опасных грузах должны содержаться в транспортных документах?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Сведения, предписанные в разделе 5.4.1.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Указания, упомянутые в ЕПСВВП или национальные предписания, основанные на ЕПСВВП.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Только данные о правилах поведения в случае пожара.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Данные о физических и химических свойствах опасного груза, предоставленные изготовителем груза.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FA5E95">
            <w:pPr>
              <w:spacing w:before="60" w:after="60" w:line="220" w:lineRule="atLeast"/>
            </w:pPr>
            <w:r w:rsidRPr="00C84503">
              <w:t>110 07.0-05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5.4.1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Какие из следующих сведений, согласно ВОПОГ, должны содержаться в транспортном документе?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Адрес изготовителя груза.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Европейский номер судна.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Фамилия и адрес грузополучателя(ей).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Дата истечения срока действия свидетельства о допущении.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FA5E95">
            <w:pPr>
              <w:pageBreakBefore/>
              <w:spacing w:before="60" w:after="60" w:line="220" w:lineRule="atLeast"/>
            </w:pPr>
            <w:r w:rsidRPr="00C84503">
              <w:lastRenderedPageBreak/>
              <w:t>110 07.0-06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5.4.1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ins w:id="567" w:author="Yuri Boichuk" w:date="2018-12-04T11:32:00Z">
              <w:r>
                <w:t>С</w:t>
              </w:r>
              <w:r w:rsidRPr="00C84503">
                <w:t>огласно ВОПОГ</w:t>
              </w:r>
            </w:ins>
            <w:ins w:id="568" w:author="Yuri Boichuk" w:date="2018-12-04T11:33:00Z">
              <w:r>
                <w:t>,</w:t>
              </w:r>
            </w:ins>
            <w:ins w:id="569" w:author="Yuri Boichuk" w:date="2018-12-04T11:32:00Z">
              <w:r w:rsidRPr="00C84503">
                <w:t xml:space="preserve"> </w:t>
              </w:r>
            </w:ins>
            <w:del w:id="570" w:author="Yuri Boichuk" w:date="2018-12-04T11:33:00Z">
              <w:r w:rsidRPr="00C84503" w:rsidDel="003C4ED2">
                <w:delText>К</w:delText>
              </w:r>
            </w:del>
            <w:ins w:id="571" w:author="Yuri Boichuk" w:date="2018-12-04T11:33:00Z">
              <w:r>
                <w:t>к</w:t>
              </w:r>
            </w:ins>
            <w:r w:rsidRPr="00C84503">
              <w:t>акие из следующих сведений должны</w:t>
            </w:r>
            <w:ins w:id="572" w:author="Yuri Boichuk" w:date="2018-12-04T11:33:00Z">
              <w:r>
                <w:t>, в частности,</w:t>
              </w:r>
            </w:ins>
            <w:del w:id="573" w:author="Yuri Boichuk" w:date="2018-12-04T11:33:00Z">
              <w:r w:rsidRPr="00C84503" w:rsidDel="003C4ED2">
                <w:delText xml:space="preserve">, </w:delText>
              </w:r>
            </w:del>
            <w:del w:id="574" w:author="Yuri Boichuk" w:date="2018-12-04T11:32:00Z">
              <w:r w:rsidRPr="00C84503" w:rsidDel="003C4ED2">
                <w:delText>согласно ВОПОГ</w:delText>
              </w:r>
            </w:del>
            <w:del w:id="575" w:author="Yuri Boichuk" w:date="2018-12-04T11:33:00Z">
              <w:r w:rsidRPr="00C84503" w:rsidDel="003C4ED2">
                <w:delText>,</w:delText>
              </w:r>
            </w:del>
            <w:r w:rsidRPr="00C84503">
              <w:t xml:space="preserve"> содержаться в транспортном документе?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Адрес изготовителя груза, а также предоставленные им данные о физических и химических свойствах этого груза.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Европейский номер судна, номер свидетельства об осмотре судна и номер свидетельства о допущении.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Официальное название вещества, номер ООН или идентификационный номер вещества и, в случае необходимости, группа упаковки.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Дата истечения срока действия свидетельства о допущении.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07.0-07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5.4.3.2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Должен ли судоводитель обеспечить, чтобы все соответствующие члены экипажа были проинформированы о письменных инструкциях?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Нет, поскольку каждый член экипажа должен перед погрузкой самостоятельно ознакомиться с содержанием письменных инструкций.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Нет, общие принципы, касающиеся опасностей, которые могут возникнуть, должны быть изложены перед погрузкой представителем берегового сооружения.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Да, так как в противном случае находящиеся на борту лица будут не в состоянии правильно действовать в случае инцидента.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Да, но только в том случае, если письменные инструкции должны быть возвращены представителю берегового сооружения после погрузки.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FA5E95">
            <w:pPr>
              <w:spacing w:before="60" w:after="60" w:line="220" w:lineRule="atLeast"/>
            </w:pPr>
            <w:r w:rsidRPr="00C84503">
              <w:t>110 07.0-08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8.1.2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3C4ED2">
              <w:t xml:space="preserve">Во время перевозки опасных грузов на борту судна должны находиться </w:t>
            </w:r>
            <w:ins w:id="576" w:author="Yuri Boichuk" w:date="2018-12-04T11:40:00Z">
              <w:r w:rsidRPr="003C4ED2">
                <w:t xml:space="preserve">различные </w:t>
              </w:r>
            </w:ins>
            <w:r w:rsidRPr="003C4ED2">
              <w:t>документы.</w:t>
            </w:r>
            <w:r>
              <w:t xml:space="preserve"> </w:t>
            </w:r>
            <w:r w:rsidRPr="003C4ED2">
              <w:t>Какие из следующих документов должны</w:t>
            </w:r>
            <w:ins w:id="577" w:author="Yuri Boichuk" w:date="2018-12-04T11:40:00Z">
              <w:r w:rsidRPr="003C4ED2">
                <w:t xml:space="preserve">, в частности, </w:t>
              </w:r>
            </w:ins>
            <w:r w:rsidRPr="003C4ED2">
              <w:t xml:space="preserve">находиться на борту судна </w:t>
            </w:r>
            <w:r w:rsidRPr="00C84503">
              <w:t xml:space="preserve">согласно </w:t>
            </w:r>
            <w:r w:rsidRPr="003C4ED2">
              <w:t>ВОПОГ?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Общие технические предписания.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Транспортный документ.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Патентный регламент.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Обновленная карта маршрута.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07.0-09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5.4.3.2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Кто должен передать судоводителю письменные инструкции, которые должны находиться на борту во время перевозки опасных грузов по внутренним водным путям?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Таможня.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Перевозчик.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Отправитель груза.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lang w:val="en-US"/>
              </w:rPr>
            </w:pPr>
            <w:r w:rsidRPr="00C84503">
              <w:t>D</w:t>
            </w:r>
            <w:r w:rsidRPr="00C84503">
              <w:tab/>
              <w:t>Изготовитель груза.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FA5E95">
            <w:pPr>
              <w:pageBreakBefore/>
              <w:spacing w:before="60" w:after="60" w:line="220" w:lineRule="atLeast"/>
            </w:pPr>
            <w:r w:rsidRPr="00C84503">
              <w:lastRenderedPageBreak/>
              <w:t>110 07.0-10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1.16.2.1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Кто выдает свидетельство о допущении?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Компетентные органы полиции.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Классификационное общество, признанное всеми Договаривающимися сторонами ВОПОГ.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Компетентный орган Договаривающейся стороны ВОПОГ.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Портовый орган, отвечающий за загрузку судна.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07.0-11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ins w:id="578" w:author="Yuri Boichuk" w:date="2018-12-04T11:41:00Z">
              <w:r>
                <w:t>1.16.1.1.2</w:t>
              </w:r>
            </w:ins>
            <w:del w:id="579" w:author="Yuri Boichuk" w:date="2018-12-04T11:41:00Z">
              <w:r w:rsidRPr="00C84503" w:rsidDel="006F63EB">
                <w:delText>8.1.8.4</w:delText>
              </w:r>
            </w:del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Каков максимальный срок действия свидетельства о допущении, без учета продления?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Два года.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Три года.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Пять лет.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Десять лет.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FA5E95">
            <w:pPr>
              <w:spacing w:before="60" w:after="60" w:line="220" w:lineRule="atLeast"/>
            </w:pPr>
            <w:r w:rsidRPr="00C84503">
              <w:t>110 07.0-12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5.4.3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Del="003B4922" w:rsidRDefault="0059088F" w:rsidP="003C1E78">
            <w:pPr>
              <w:spacing w:before="60" w:after="60" w:line="220" w:lineRule="atLeast"/>
              <w:rPr>
                <w:del w:id="580" w:author="Yuri Boichuk" w:date="2018-12-04T11:45:00Z"/>
              </w:rPr>
            </w:pPr>
            <w:r w:rsidRPr="00C84503">
              <w:t xml:space="preserve">На случай чрезвычайной ситуации, которая может возникнуть в результате аварии во время перевозки, перевозчик до начала погрузки должен передать судоводителю соответствующий документ. </w:t>
            </w:r>
            <w:del w:id="581" w:author="Yuri Boichuk" w:date="2018-12-04T11:45:00Z">
              <w:r w:rsidRPr="00C84503" w:rsidDel="003B4922">
                <w:delText xml:space="preserve">Судоводитель должен убедиться в том, что каждый член экипажа понимает его содержание и умеет правильно его применять. Кроме того, он должен обеспечить, чтобы этот документ хранился в доступном месте в рулевой рубке. </w:delText>
              </w:r>
            </w:del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 называется этот документ?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Манифест ВОПОГ.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Свидетельство о допущении.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Транспортный документ.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Письменные инструкции.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07.0-13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5.4.3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В каком документе изложены меры, принимаемые в случае аварии или инцидента?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В свидетельстве о допущении.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В ЕПСВВП или в национальных предписаниях, основанных на ЕПСВВП.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В письменных инструкциях.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В транспортном документе.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FA5E95">
            <w:pPr>
              <w:pageBreakBefore/>
              <w:spacing w:before="60" w:after="60" w:line="220" w:lineRule="atLeast"/>
            </w:pPr>
            <w:r w:rsidRPr="00C84503">
              <w:lastRenderedPageBreak/>
              <w:t>110 07.0-14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1.4.2.2.1, 5.4.3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Кто должен предоставлять письменные инструкции судоводителю?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Портовый орган, отвечающий за загрузку судна.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Перевозчик.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Отправитель груза.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Изготовитель груза.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FA5E95">
            <w:pPr>
              <w:spacing w:before="60" w:after="60" w:line="220" w:lineRule="atLeast"/>
            </w:pPr>
            <w:r w:rsidRPr="00C84503">
              <w:t>110 07.0-15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5.4.3.1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A37803">
            <w:pPr>
              <w:spacing w:before="60" w:after="60" w:line="220" w:lineRule="atLeast"/>
            </w:pPr>
            <w:r w:rsidRPr="00C84503">
              <w:t>Для чего служат письменные инструкции, предусмотренные в подразделе</w:t>
            </w:r>
            <w:r w:rsidR="00A37803">
              <w:t> </w:t>
            </w:r>
            <w:r w:rsidRPr="00C84503">
              <w:t>5.4.3.1 ВОПОГ?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Для замены транспортных документов, предписанных в разделе</w:t>
            </w:r>
            <w:r w:rsidRPr="00C84503">
              <w:rPr>
                <w:lang w:val="en-US"/>
              </w:rPr>
              <w:t> </w:t>
            </w:r>
            <w:r w:rsidRPr="00C84503">
              <w:t>5.4.1.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В них изложены правила поведения в случае аварий.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В них изложены инструкции по укладке и креплению опасных грузов.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В них изложены инструкции</w:t>
            </w:r>
            <w:ins w:id="582" w:author="Yuri Boichuk" w:date="2018-12-04T11:47:00Z">
              <w:r>
                <w:t xml:space="preserve"> для полиции и таможни</w:t>
              </w:r>
            </w:ins>
            <w:del w:id="583" w:author="Yuri Boichuk" w:date="2018-12-04T11:47:00Z">
              <w:r w:rsidRPr="00C84503" w:rsidDel="003B4922">
                <w:delText>, предназначенные для работников или представителей</w:delText>
              </w:r>
            </w:del>
            <w:r w:rsidRPr="00C84503">
              <w:t xml:space="preserve">, </w:t>
            </w:r>
            <w:ins w:id="584" w:author="Yuri Boichuk" w:date="2018-12-04T11:48:00Z">
              <w:r>
                <w:t xml:space="preserve">которые </w:t>
              </w:r>
            </w:ins>
            <w:del w:id="585" w:author="Yuri Boichuk" w:date="2018-12-04T11:48:00Z">
              <w:r w:rsidRPr="00C84503" w:rsidDel="003B4922">
                <w:delText xml:space="preserve">контролирующих </w:delText>
              </w:r>
            </w:del>
            <w:ins w:id="586" w:author="Yuri Boichuk" w:date="2018-12-04T11:48:00Z">
              <w:r w:rsidRPr="00C84503">
                <w:t>контролирую</w:t>
              </w:r>
              <w:r>
                <w:t xml:space="preserve">т </w:t>
              </w:r>
            </w:ins>
            <w:r w:rsidRPr="00C84503">
              <w:t>судно во время перевозки опасных грузов</w:t>
            </w:r>
            <w:del w:id="587" w:author="Yuri Boichuk" w:date="2018-12-04T11:48:00Z">
              <w:r w:rsidRPr="00C84503" w:rsidDel="003B4922">
                <w:delText xml:space="preserve"> (полиция, таможня)</w:delText>
              </w:r>
            </w:del>
            <w:r w:rsidRPr="00C84503">
              <w:t>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07.0-16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Исключен (03.12.2008).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07.0-17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5.4.3.1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При перевозке опасного груза произошла авария.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В каком документе изложены меры, которые надлежит незамедлительно принять, при условии, что такие меры могут быть приняты в условиях безопасности на практике?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В свидетельстве о допущении.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В письменных инструкциях.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В части 1 ВОПОГ.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В транспортном документе.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07.0-18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5.4.3.</w:t>
            </w:r>
            <w:del w:id="588" w:author="Yuri Boichuk" w:date="2018-12-04T11:49:00Z">
              <w:r w:rsidRPr="00C84503" w:rsidDel="003B4922">
                <w:delText>4</w:delText>
              </w:r>
            </w:del>
            <w:ins w:id="589" w:author="Yuri Boichuk" w:date="2018-12-04T11:49:00Z">
              <w:r>
                <w:t>1</w:t>
              </w:r>
            </w:ins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В каком документе описаны виды опасности, которые могут возникнуть в случае чрезвычайной ситуации в ходе перевозки некоторых опасных грузов?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В судовом свидетельстве.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В письменных инструкциях.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В свидетельстве о допущении.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В части 2 ВОПОГ.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</w:pPr>
            <w:r w:rsidRPr="00C84503">
              <w:lastRenderedPageBreak/>
              <w:t>110 07.0-19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5.4.3.2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На каких языках должны составляться письменные инструкции?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На немецком и французском языках.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На английском, немецком, нидерландском и французском языках.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На языке(ах), на котором(</w:t>
            </w:r>
            <w:proofErr w:type="spellStart"/>
            <w:r w:rsidRPr="00C84503">
              <w:t>ых</w:t>
            </w:r>
            <w:proofErr w:type="spellEnd"/>
            <w:r w:rsidRPr="00C84503">
              <w:t>) судоводитель и эксперт могут читать и который(</w:t>
            </w:r>
            <w:proofErr w:type="spellStart"/>
            <w:r w:rsidRPr="00C84503">
              <w:t>ые</w:t>
            </w:r>
            <w:proofErr w:type="spellEnd"/>
            <w:r w:rsidRPr="00C84503">
              <w:t>) они понимают.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На официальном языке по меньшей мере одной Договаривающейся стороны ВОПОГ.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07.0-20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t>5.4.3.1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Где и как должны храниться письменные инструкции на борту судна, перевозящего опасный груз?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 xml:space="preserve">В </w:t>
            </w:r>
            <w:del w:id="590" w:author="Yuri Boichuk" w:date="2018-12-04T11:50:00Z">
              <w:r w:rsidRPr="00C84503" w:rsidDel="003B4922">
                <w:delText xml:space="preserve">моем </w:delText>
              </w:r>
            </w:del>
            <w:r w:rsidRPr="00C84503">
              <w:t>жилом помещении вместе с</w:t>
            </w:r>
            <w:ins w:id="591" w:author="Yuri Boichuk" w:date="2018-12-04T11:50:00Z">
              <w:r>
                <w:t xml:space="preserve"> ВОПОГ</w:t>
              </w:r>
            </w:ins>
            <w:del w:id="592" w:author="Yuri Boichuk" w:date="2018-12-04T11:50:00Z">
              <w:r w:rsidRPr="00C84503" w:rsidDel="003B4922">
                <w:delText xml:space="preserve"> моим патентом</w:delText>
              </w:r>
            </w:del>
            <w:r w:rsidRPr="00C84503">
              <w:t>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В доступном месте в рулевой рубке.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В виде наклейки на трюм или грузовой танк.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В специально помеченном конверте в</w:t>
            </w:r>
            <w:del w:id="593" w:author="Yuri Boichuk" w:date="2018-12-04T12:01:00Z">
              <w:r w:rsidRPr="00C84503" w:rsidDel="006D56A0">
                <w:delText xml:space="preserve"> рулевой рубке</w:delText>
              </w:r>
            </w:del>
            <w:ins w:id="594" w:author="Yuri Boichuk" w:date="2018-12-04T12:01:00Z">
              <w:r>
                <w:t xml:space="preserve"> машинном отделении</w:t>
              </w:r>
            </w:ins>
            <w:r w:rsidRPr="00C84503">
              <w:t>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07.0-21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t>5.4.3.2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Кто должен следить за тем, чтобы экипаж понимал письменные инструкции и правильно их применял?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Эксперт.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Администрация пункта погрузки соответствующего опасного груза.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Судоводитель.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Грузоотправитель.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07.0-22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t>5.4.3.2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Судоводитель должен обеспечить, чтобы соответствующий персонал понимал письменные инструкции и мог их правильно применить. </w:t>
            </w:r>
          </w:p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t>Что это за персонал?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Персонал разгрузочного пункта, который находится на суше.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Персонал получателя опасного груза.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Соответствующие члены экипажа.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Персонал погрузочного пункта, который находится на суше.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</w:pPr>
            <w:r w:rsidRPr="00C84503">
              <w:lastRenderedPageBreak/>
              <w:t>110 07.0-23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t>5.4.3.2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Судно перевозит опасный груз.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Что обязан обеспечить его судоводитель?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Он должен обеспечить, чтобы соответствующие члены экипажа понимали письменные инструкции и были в состоянии надлежащим образом выполнять их.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В связи с перевозкой опасных грузов на судоводителя не возлагается особых обязанностей согласно ВОПОГ.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На судоводителе не лежит никаких обязанностей, так как члены экипажа должны самостоятельно ознакомиться с содержимым письменных инструкций.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На судоводителе не лежит особой обязанности по информированию его экипажа, если судно специально оборудовано для перевозки данных опасных грузов.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07.0-24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t>Исключен (03.12.2008).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07.0-25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t>5.4.3.3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t xml:space="preserve">Когда </w:t>
            </w:r>
            <w:del w:id="595" w:author="Yuri Boichuk" w:date="2018-12-04T12:05:00Z">
              <w:r w:rsidRPr="00C84503" w:rsidDel="007206B5">
                <w:delText xml:space="preserve">вы должны </w:delText>
              </w:r>
            </w:del>
            <w:ins w:id="596" w:author="Yuri Boichuk" w:date="2018-12-04T12:05:00Z">
              <w:r>
                <w:t xml:space="preserve">необходимо </w:t>
              </w:r>
            </w:ins>
            <w:r w:rsidRPr="00C84503">
              <w:t xml:space="preserve">ознакомиться с </w:t>
            </w:r>
            <w:del w:id="597" w:author="Yuri Boichuk" w:date="2018-12-04T12:05:00Z">
              <w:r w:rsidRPr="00C84503" w:rsidDel="007206B5">
                <w:delText xml:space="preserve">содержимым </w:delText>
              </w:r>
            </w:del>
            <w:r w:rsidRPr="00C84503">
              <w:t>письменны</w:t>
            </w:r>
            <w:ins w:id="598" w:author="Yuri Boichuk" w:date="2018-12-04T12:05:00Z">
              <w:r>
                <w:t>ми</w:t>
              </w:r>
            </w:ins>
            <w:del w:id="599" w:author="Yuri Boichuk" w:date="2018-12-04T12:05:00Z">
              <w:r w:rsidRPr="00C84503" w:rsidDel="007206B5">
                <w:delText>х</w:delText>
              </w:r>
            </w:del>
            <w:r w:rsidRPr="00C84503">
              <w:t xml:space="preserve"> инструкци</w:t>
            </w:r>
            <w:ins w:id="600" w:author="Yuri Boichuk" w:date="2018-12-04T12:05:00Z">
              <w:r>
                <w:t>ями</w:t>
              </w:r>
            </w:ins>
            <w:del w:id="601" w:author="Yuri Boichuk" w:date="2018-12-04T12:05:00Z">
              <w:r w:rsidRPr="00C84503" w:rsidDel="007206B5">
                <w:delText>й</w:delText>
              </w:r>
            </w:del>
            <w:r w:rsidRPr="00C84503">
              <w:t>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 xml:space="preserve">Перед началом загрузки. 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При первом удобном случае после отчаливания судна в порту погрузки.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Сразу после аварии или инцидента.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Непосредственно перед выгрузкой соответствующего опасного груза.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07.0-26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t>5.4.3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t>В каком сопроводительном документе описываются опасные свойства, которые могут представлять перевозимые опасные грузы?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В свидетельстве о допущении.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В свидетельстве ВОПОГ.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В письменных инструкциях.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В свидетельстве об осмотре судна.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FA5E95">
            <w:pPr>
              <w:spacing w:before="60" w:after="60" w:line="220" w:lineRule="atLeast"/>
            </w:pPr>
            <w:r w:rsidRPr="00C84503">
              <w:t>110 07.0-27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t>5.4.1.4.1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На каком языке или на каких языках по крайней мере должны быть составлены записи в передаваемом грузоотправителем транспортном документе, если опасные грузы перевозятся из Нидерландов в Австрию?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На нидерландском языке.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На немецком и нидерландском языках.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На нидерландском языке и, кроме того, на немецком, французском или английском языке.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На немецком и французском языках.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FA5E95">
            <w:pPr>
              <w:pageBreakBefore/>
              <w:spacing w:before="60" w:after="60" w:line="220" w:lineRule="atLeast"/>
            </w:pPr>
            <w:r w:rsidRPr="00C84503">
              <w:lastRenderedPageBreak/>
              <w:t>110 07.0-28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5.4.3.1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t>Что нужно делать с письменными инструкциями?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  <w:rPr>
                <w:szCs w:val="24"/>
              </w:rPr>
            </w:pPr>
            <w:r w:rsidRPr="00C84503">
              <w:t>A</w:t>
            </w:r>
            <w:r w:rsidRPr="00C84503">
              <w:tab/>
              <w:t>Они должны быть возвращены после разгрузки</w:t>
            </w:r>
            <w:ins w:id="602" w:author="Yuri Boichuk" w:date="2018-12-04T12:06:00Z">
              <w:r>
                <w:t xml:space="preserve"> опасного груза</w:t>
              </w:r>
            </w:ins>
            <w:r w:rsidRPr="00C84503">
              <w:t>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  <w:rPr>
                <w:szCs w:val="24"/>
              </w:rPr>
            </w:pPr>
            <w:r w:rsidRPr="00C84503">
              <w:t>B</w:t>
            </w:r>
            <w:r w:rsidRPr="00C84503">
              <w:tab/>
              <w:t>Во время перевозки они должны храниться в рулевой рубке.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После ознакомления с ними их необходимо сдать на перегрузочном пункте.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Их следует быстро, если это возможно, передать грузополучателю.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07.0-29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t>5.4.3.1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Где должны храниться письменные инструкции?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В рулевой рубке и в жилом помещении.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В жилом помещении.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В рулевой рубке.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В грузовом пространстве и в рулевой рубке.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fr-CH"/>
              </w:rPr>
              <w:t>1</w:t>
            </w:r>
            <w:r w:rsidRPr="00C84503">
              <w:t>10 07.0-30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5.4.3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В каком документе предписываются правила поведения в случае аварии или инцидента?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В письменных инструкциях.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В грузовом плане.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В транспортном документе.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В перечне обязательных проверок ВОПОГ.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FA5E95">
            <w:pPr>
              <w:spacing w:before="60" w:after="60" w:line="220" w:lineRule="atLeast"/>
            </w:pPr>
            <w:r w:rsidRPr="00C84503">
              <w:t>110 07.0-31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5.4.3.3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Члены экипажа должны ознакомиться с мерами, принимаемыми в случае аварии или инцидента, связанными с перевозкой опасных грузов.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В каком документе предписываются эти меры?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В письменных инструкциях.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В перечне обязательных проверок ВОПОГ.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В транспортном документе.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В накладной.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07.0-32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Исключен (03.12.2008).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07.0-33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Исключен (03.12.2008).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07.0-34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5.4.3.3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Где члены экипажа могут прочитать, какие меры должны приниматься в случае аварии или инцидента?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В транспортном документе.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В судовом свидетельстве.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В перечне обязательных проверок.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В письменных инструкциях.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FA5E95">
            <w:pPr>
              <w:pageBreakBefore/>
              <w:spacing w:before="60" w:after="60" w:line="220" w:lineRule="atLeast"/>
            </w:pPr>
            <w:r w:rsidRPr="00C84503">
              <w:lastRenderedPageBreak/>
              <w:t>110 07.0-35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1.16.13.2</w:t>
            </w:r>
            <w:del w:id="603" w:author="Yuri Boichuk" w:date="2018-12-04T12:06:00Z">
              <w:r w:rsidRPr="00C84503" w:rsidDel="00AA352C">
                <w:delText>, 8.1.8.7</w:delText>
              </w:r>
            </w:del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Судно потерпело аварию.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Каким органом может быть изъято свидетельство о допущении?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Полиция судоходства.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Орган, выдавший свидетельство о допущении.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Портовые власти.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Пожарная команда.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07.0-36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1.16.1.3.1 </w:t>
            </w:r>
            <w:ins w:id="604" w:author="Yuri Boichuk" w:date="2018-12-04T12:07:00Z">
              <w:r>
                <w:t>с</w:t>
              </w:r>
            </w:ins>
            <w:del w:id="605" w:author="Yuri Boichuk" w:date="2018-12-04T12:07:00Z">
              <w:r w:rsidRPr="00C84503" w:rsidDel="00AA352C">
                <w:delText>b</w:delText>
              </w:r>
            </w:del>
            <w:r w:rsidRPr="00C84503">
              <w:t>)</w:t>
            </w:r>
            <w:del w:id="606" w:author="Yuri Boichuk" w:date="2018-12-04T12:07:00Z">
              <w:r w:rsidRPr="00C84503" w:rsidDel="00AA352C">
                <w:delText>, 8.1.9.1 b)</w:delText>
              </w:r>
            </w:del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2DA7" w:rsidRDefault="0059088F" w:rsidP="003C1E78">
            <w:pPr>
              <w:spacing w:before="60" w:after="60" w:line="220" w:lineRule="atLeast"/>
            </w:pPr>
            <w:del w:id="607" w:author="Yuri Boichuk" w:date="2018-12-04T12:07:00Z">
              <w:r w:rsidRPr="00C84503" w:rsidDel="00AA352C">
                <w:delText xml:space="preserve">Вследствие </w:delText>
              </w:r>
            </w:del>
            <w:ins w:id="608" w:author="Yuri Boichuk" w:date="2018-12-04T12:07:00Z">
              <w:r>
                <w:t>Непосредственно после</w:t>
              </w:r>
              <w:r w:rsidRPr="00C84503">
                <w:t xml:space="preserve"> </w:t>
              </w:r>
            </w:ins>
            <w:r w:rsidRPr="00C84503">
              <w:t>получен</w:t>
            </w:r>
            <w:ins w:id="609" w:author="Yuri Boichuk" w:date="2018-12-04T12:09:00Z">
              <w:r>
                <w:t>ия</w:t>
              </w:r>
            </w:ins>
            <w:del w:id="610" w:author="Yuri Boichuk" w:date="2018-12-04T12:09:00Z">
              <w:r w:rsidRPr="00C84503" w:rsidDel="00AA352C">
                <w:delText>ного</w:delText>
              </w:r>
            </w:del>
            <w:r w:rsidRPr="00C84503">
              <w:t xml:space="preserve"> повреждения судно больше не удовлетворяет </w:t>
            </w:r>
            <w:ins w:id="611" w:author="Yuri Boichuk" w:date="2018-12-04T12:08:00Z">
              <w:r>
                <w:t xml:space="preserve">всем применимым </w:t>
              </w:r>
            </w:ins>
            <w:r w:rsidRPr="00C84503">
              <w:t xml:space="preserve">предписаниям </w:t>
            </w:r>
            <w:del w:id="612" w:author="Yuri Boichuk" w:date="2018-12-04T12:08:00Z">
              <w:r w:rsidRPr="00C84503" w:rsidDel="00AA352C">
                <w:delText xml:space="preserve">части 9 </w:delText>
              </w:r>
            </w:del>
            <w:r w:rsidRPr="00C84503">
              <w:t xml:space="preserve">ВОПОГ и ему выдается временное свидетельство о допущении.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В течение какого времени действительно это свидетельство?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Один год.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Полгода.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Три месяца.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Оно действительно лишь на один рейс и в отношении конкретно указанного груза.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FA5E95">
            <w:pPr>
              <w:spacing w:before="60" w:after="60" w:line="220" w:lineRule="atLeast"/>
            </w:pPr>
            <w:r w:rsidRPr="00C84503">
              <w:rPr>
                <w:lang w:val="fr-CH"/>
              </w:rPr>
              <w:t>110 07.0-</w:t>
            </w:r>
            <w:r w:rsidRPr="00C84503">
              <w:rPr>
                <w:lang w:val="fr-FR"/>
              </w:rPr>
              <w:t>3</w:t>
            </w:r>
            <w:r w:rsidRPr="00C84503">
              <w:t>7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5.4, 1.1.18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В каком документе следует отразить, что перевозимое вещество является </w:t>
            </w:r>
            <w:hyperlink r:id="rId10" w:history="1">
              <w:r w:rsidRPr="00C84503">
                <w:t>опасным для окружающей сред</w:t>
              </w:r>
            </w:hyperlink>
            <w:r w:rsidRPr="00C84503">
              <w:t>ы?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В свидетельстве о допущении.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В свидетельстве классификационного общества.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В письменных инструкциях.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В транспортном документе.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fr-CH"/>
              </w:rPr>
              <w:t>110 07.0-</w:t>
            </w:r>
            <w:r w:rsidRPr="00C84503">
              <w:rPr>
                <w:lang w:val="fr-FR"/>
              </w:rPr>
              <w:t>3</w:t>
            </w:r>
            <w:r w:rsidRPr="00C84503">
              <w:rPr>
                <w:lang w:val="de-DE"/>
              </w:rPr>
              <w:t>8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Исключен (20.03.2013).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</w:tbl>
    <w:p w:rsidR="0059088F" w:rsidRPr="00C84503" w:rsidRDefault="0059088F" w:rsidP="0059088F">
      <w:pPr>
        <w:spacing w:before="60" w:after="60" w:line="220" w:lineRule="atLeast"/>
      </w:pPr>
    </w:p>
    <w:p w:rsidR="0059088F" w:rsidRPr="00C84503" w:rsidRDefault="0059088F" w:rsidP="0059088F">
      <w:pPr>
        <w:spacing w:line="240" w:lineRule="auto"/>
      </w:pPr>
      <w:r w:rsidRPr="00C84503">
        <w:br w:type="page"/>
      </w:r>
    </w:p>
    <w:tbl>
      <w:tblPr>
        <w:tblStyle w:val="TableGrid"/>
        <w:tblW w:w="0" w:type="auto"/>
        <w:tblInd w:w="136" w:type="dxa"/>
        <w:tblLook w:val="01E0" w:firstRow="1" w:lastRow="1" w:firstColumn="1" w:lastColumn="1" w:noHBand="0" w:noVBand="0"/>
      </w:tblPr>
      <w:tblGrid>
        <w:gridCol w:w="1461"/>
        <w:gridCol w:w="6411"/>
        <w:gridCol w:w="1630"/>
      </w:tblGrid>
      <w:tr w:rsidR="0059088F" w:rsidRPr="00C84503" w:rsidTr="003C1E78">
        <w:trPr>
          <w:tblHeader/>
        </w:trPr>
        <w:tc>
          <w:tcPr>
            <w:tcW w:w="96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120" w:after="120" w:line="220" w:lineRule="atLeast"/>
              <w:rPr>
                <w:b/>
                <w:sz w:val="28"/>
                <w:szCs w:val="28"/>
              </w:rPr>
            </w:pPr>
            <w:r w:rsidRPr="00C84503">
              <w:lastRenderedPageBreak/>
              <w:br w:type="page"/>
            </w:r>
            <w:r w:rsidRPr="00C84503">
              <w:rPr>
                <w:b/>
                <w:sz w:val="28"/>
                <w:szCs w:val="28"/>
              </w:rPr>
              <w:t>Общие положения</w:t>
            </w:r>
          </w:p>
          <w:p w:rsidR="0059088F" w:rsidRPr="00C84503" w:rsidRDefault="0059088F" w:rsidP="003C1E78">
            <w:pPr>
              <w:spacing w:before="120" w:after="120" w:line="220" w:lineRule="atLeast"/>
              <w:rPr>
                <w:b/>
              </w:rPr>
            </w:pPr>
            <w:r w:rsidRPr="00C84503">
              <w:rPr>
                <w:b/>
              </w:rPr>
              <w:t xml:space="preserve">Целевая тема 8: </w:t>
            </w:r>
            <w:r w:rsidRPr="00C84503">
              <w:rPr>
                <w:b/>
                <w:szCs w:val="24"/>
              </w:rPr>
              <w:t>Виды опасности и профилактические мероприятия</w:t>
            </w:r>
          </w:p>
        </w:tc>
      </w:tr>
      <w:tr w:rsidR="0059088F" w:rsidRPr="00C84503" w:rsidTr="003C1E78">
        <w:trPr>
          <w:tblHeader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9088F" w:rsidRPr="00C84503" w:rsidRDefault="0059088F" w:rsidP="003C1E78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Номер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9088F" w:rsidRPr="00C84503" w:rsidRDefault="0059088F" w:rsidP="003C1E78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Источник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Правильный ответ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fr-CH"/>
              </w:rPr>
              <w:t>110 08.0-</w:t>
            </w:r>
            <w:r w:rsidRPr="00C84503">
              <w:rPr>
                <w:lang w:val="fr-FR"/>
              </w:rPr>
              <w:t>01</w:t>
            </w:r>
          </w:p>
        </w:tc>
        <w:tc>
          <w:tcPr>
            <w:tcW w:w="649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Для перевозки некоторых опасных грузов недостаточно иметь защитное оборудование, перечисленное в подразделе 8.1.5.1.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 судоводитель узнает, какие дополнительные средства защиты должны находиться на борту судна?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Соответствующие указания присутствуют в мерительном свидетельстве.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Судоводитель получает эти указания в дополнительной информации грузоотправителя (например, в виде карточки с данными по безопасности).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Точный набор соответствующих средств устанавливает судоводитель на основе указаний, содержащихся в транспортном документе, и с учетом собственных знаний.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FA5E95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Эта информация содержится в свидетел</w:t>
            </w:r>
            <w:r w:rsidR="00FA5E95">
              <w:t xml:space="preserve">ьстве о допущении под рубрикой </w:t>
            </w:r>
            <w:r w:rsidR="00A01400">
              <w:t>«</w:t>
            </w:r>
            <w:r w:rsidRPr="00C84503">
              <w:t>Разное</w:t>
            </w:r>
            <w:r w:rsidR="00A01400">
              <w:t>»</w:t>
            </w:r>
            <w:r w:rsidRPr="00C84503">
              <w:t>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fr-CH"/>
              </w:rPr>
              <w:t>110 08.0-02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Вам на руку попало коррозионное вещество.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Что вы должны сделать в первую очередь?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Вызвать врача.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Тщательно промыть руку водой, снять одежду.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Установить, краснеет ли рука, и затем принять соответствующее решение.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Наложить на руку охлаждающий компресс.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08.0-03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При отсоединении заправочного трубопровода вам на руки попало дизельное топливо.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Что вы должны сделать?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Дать остаткам топлива на руках высохнуть на воздухе.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Снять одежду, вымыть руки водой с мылом.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Ничего не делать, так как дизельное топливо безопасно.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Вызвать врача.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FA5E95">
            <w:pPr>
              <w:spacing w:before="60" w:after="60" w:line="220" w:lineRule="atLeast"/>
            </w:pPr>
            <w:r w:rsidRPr="00C84503">
              <w:t>110 08.0-04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На судне перевозятся опасные грузы. В результате происшедшей на палубе аварии пострадал человек.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Что вы должны сделать в первую очередь?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Уведомить судоходную компанию.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Закрыть доступ к месту аварии.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Сохранять спокойствие и оценить общую ситуацию. Оказать первую помощь, соблюдая при этом требования личной безопасности.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lang w:val="en-US"/>
              </w:rPr>
            </w:pPr>
            <w:r w:rsidRPr="00C84503">
              <w:t>D</w:t>
            </w:r>
            <w:r w:rsidRPr="00C84503">
              <w:tab/>
              <w:t>Уведомить полицию.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FA5E95">
            <w:pPr>
              <w:pageBreakBefore/>
              <w:spacing w:before="60" w:after="60" w:line="220" w:lineRule="atLeast"/>
            </w:pPr>
            <w:r w:rsidRPr="00C84503">
              <w:lastRenderedPageBreak/>
              <w:t>110 08.0-05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На судне перевозятся токсичные вещества. В результате происшедшей на</w:t>
            </w:r>
            <w:r w:rsidR="00492C09">
              <w:rPr>
                <w:lang w:val="en-US"/>
              </w:rPr>
              <w:t> </w:t>
            </w:r>
            <w:r w:rsidRPr="00C84503">
              <w:t>палубе аварии с этими веществами были получены</w:t>
            </w:r>
            <w:r w:rsidR="00492C09" w:rsidRPr="00492C09">
              <w:t xml:space="preserve"> </w:t>
            </w:r>
            <w:r w:rsidRPr="00C84503">
              <w:t xml:space="preserve">телесные повреждения.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Что вы должны делать в первую очередь?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Надеть средства индивидуальной защиты и вывести/вынести потерпевших из опасной зоны.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В случае необходимости заделать брешь.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FA5E95" w:rsidP="003C1E78">
            <w:pPr>
              <w:spacing w:before="60" w:after="60" w:line="220" w:lineRule="atLeast"/>
              <w:ind w:left="567" w:hanging="567"/>
            </w:pPr>
            <w:r>
              <w:t>C</w:t>
            </w:r>
            <w:r>
              <w:tab/>
              <w:t xml:space="preserve">Выставить сигнал </w:t>
            </w:r>
            <w:r w:rsidR="00A01400">
              <w:t>«</w:t>
            </w:r>
            <w:r>
              <w:t>Держитесь в стороне от меня</w:t>
            </w:r>
            <w:r w:rsidR="00A01400">
              <w:t>»</w:t>
            </w:r>
            <w:r w:rsidR="0059088F" w:rsidRPr="00C84503">
              <w:t>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Прочитать письменные инструкции.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08.0-06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Исключен (03.12.2008).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08.0-07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В результате аварии в воду попало большое количество легковоспламеняющейся жидкости.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Создает ли это опасную ситуацию?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Да, над водной поверхностью могут образоваться газо-воздушные смеси, которые могут при известных обстоятельствах воспламениться и привести к взрыву даже в очень удаленных местах.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Нет, так как вытекшая жидкость тут же испаряется, то жидкость, попавшая в воду, не создает никакой опасности.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Нет, опасный груз смешивается с водой, так что исключается всякая опасность.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Нет, в самом начале вода загрязняется. Однако она вновь очищается в результате отделения легковоспламеняющейся жидкости от воды путем испарения.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FA5E95">
            <w:pPr>
              <w:spacing w:before="60" w:after="60" w:line="220" w:lineRule="atLeast"/>
            </w:pPr>
            <w:r w:rsidRPr="00C84503">
              <w:t>110 08.0-08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У ручного огнетушителя отсутствует </w:t>
            </w:r>
            <w:hyperlink r:id="rId11" w:history="1">
              <w:r w:rsidRPr="00C84503">
                <w:t>предохранительная чека</w:t>
              </w:r>
            </w:hyperlink>
            <w:r w:rsidRPr="00C84503">
              <w:t>.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Что нужно делать с этим огнетушителем?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Никакие меры не нужны, так как огнетушащая способность огнетушителя сохраняется после краткого использования.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 xml:space="preserve">Ничего, давление в баллоне с углекислым газом сохраняется, даже если рычаг был один раз нажат. 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 xml:space="preserve">На ручной огнетушитель наносится наклейка с надписью </w:t>
            </w:r>
            <w:r w:rsidR="00A01400">
              <w:t>«</w:t>
            </w:r>
            <w:r w:rsidRPr="00C84503">
              <w:t>Может использоваться только для тушения небольших пожаров</w:t>
            </w:r>
            <w:r w:rsidR="00A01400">
              <w:t>»</w:t>
            </w:r>
            <w:r w:rsidRPr="00C84503">
              <w:t>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Ручной огнетушитель должен быть немедленно заменен или проверен лицом, допущенным компетентным органом.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FA5E95">
            <w:pPr>
              <w:pageBreakBefore/>
              <w:spacing w:before="60" w:after="60" w:line="220" w:lineRule="atLeast"/>
            </w:pPr>
            <w:r w:rsidRPr="00C84503">
              <w:lastRenderedPageBreak/>
              <w:t>110 08.0-09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знания, 5.4.3.4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Что должен сделать судоводитель непосредственно после аварии или инцидента с опасным грузом?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Принять меры согласно письменным инструкциям.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Известить грузополучателя или грузоотправителя.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Известить прессу.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Сделать отметку в служебной книжке.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08.0-10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8.1.4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На судне перевозятся опасные грузы.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Каким количеством дополнительных ручных огнетушителей, содержащих огнетушащее вещество, пригодное для тушения пожаров, которыми могут быть охвачены перевозимые опасные грузы, должно быть по меньшей мере оснащено судно?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От одного до восьми дополнительных огнетушителей – в зависимости от видов опасности, представляемых перевозимыми опасными грузами. Нужное количество указано в письменных инструкциях.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Двумя дополнительными ручными огнетушителями.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Одним дополнительным ручным огнетушителем, который должен находиться в заметном и легкодоступном месте в рулевой рубке.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Тремя дополнительными ручными огнетушителями, которые должны быть равным образом распределены в грузовом пространстве или в защищенной зоне судна.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FA5E95">
            <w:pPr>
              <w:spacing w:before="60" w:after="60" w:line="220" w:lineRule="atLeast"/>
            </w:pPr>
            <w:r w:rsidRPr="00C84503">
              <w:t>110 08.0-11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1.3.2.2.4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Кто из лиц, входящих в трюмы или, в случае танкеров, в некоторые помещения под палубой, имеет право пользоваться при этом автономным дыхательным аппаратом со встроенным источником сжатого воздуха?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 xml:space="preserve">Лица, обученные пользованию этими аппаратами и физически способные выдерживать дополнительные нагрузки. 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Все члены экипажа.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Только владельцы свидетельства о специальных знаниях ВОПОГ.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Любой член экипажа, прошедший подготовку по ядерной, биологической и химической (ЯБХ) защите.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FA5E95">
            <w:pPr>
              <w:pageBreakBefore/>
              <w:spacing w:before="60" w:after="60" w:line="220" w:lineRule="atLeast"/>
            </w:pPr>
            <w:r w:rsidRPr="00C84503">
              <w:lastRenderedPageBreak/>
              <w:t>110 08.0-12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8.3.4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На судне перевозятся опасные грузы.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Можно ли курить на борту судна?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Только на борту контейнеровозов и танкеров открытого типа N.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Только на борту порожних судов.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Курение на борту судна запрещено. Этот запрет не применяется к жилым помещениям и рулевой рубке при условии, что их окна, двери, световые и прочие люки закрыты.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В зоне перегрузки грузов курение запрещено, однако оно разрешается во время рейса.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08.0-13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8.3.4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 уведомляют о запрещении курения на борту?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Судоводитель устно уведомляет об этом всех лиц на борту.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Никак, так как соответс</w:t>
            </w:r>
            <w:r w:rsidR="00A37803">
              <w:t>твующая информация содержится в </w:t>
            </w:r>
            <w:r w:rsidRPr="00C84503">
              <w:t>ВОПОГ.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Путем соответствующего распоряжения местного компетентного органа.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Путем установки щитов с уведомлением в соответствующих местах на борту судна.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FA5E95">
            <w:pPr>
              <w:spacing w:before="60" w:after="60" w:line="220" w:lineRule="atLeast"/>
            </w:pPr>
            <w:r w:rsidRPr="00C84503">
              <w:t>110 08.0-14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t>8.1.6.1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Вы обнаружили, что огнетушители на борту вашего судна проверялись последний раз более двух лет назад.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Что вы должны предпринять в этой связи?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Немедленно обеспечить проверку огнетушителей или их замену огнетушителями, у которых еще не истек срок действия свидетельств об осмотре.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Просрочка осмотра не является проблемой до окончания рейса.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Ждать, пока товарный склад судоходной компании предоставит в Ваше распоряжение другой огнетушитель.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Осмотр может быть осуществлен в течение шести месяцев после наступления его очередного срока. За этот промежуток времени можно заменить или проверить огнетушители.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08.0-15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t>8.1.6.1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 часто надлежит проверять огнетушители на судне?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По меньшей мере один раз в год.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FA5E95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 xml:space="preserve">По меньшей мере один раз </w:t>
            </w:r>
            <w:ins w:id="613" w:author="Yuri Boichuk" w:date="2018-12-04T12:13:00Z">
              <w:r w:rsidRPr="00AA352C">
                <w:t>в течение трехлетнего периода</w:t>
              </w:r>
            </w:ins>
            <w:del w:id="614" w:author="Yuri Boichuk" w:date="2018-12-04T12:13:00Z">
              <w:r w:rsidRPr="00C84503" w:rsidDel="00AB7840">
                <w:delText>в три года</w:delText>
              </w:r>
            </w:del>
            <w:r w:rsidRPr="00C84503">
              <w:t>.</w:t>
            </w:r>
            <w:r>
              <w:t xml:space="preserve"> 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 xml:space="preserve">По меньшей мере один раз </w:t>
            </w:r>
            <w:ins w:id="615" w:author="Yuri Boichuk" w:date="2018-12-04T12:14:00Z">
              <w:r w:rsidRPr="00AA352C">
                <w:t xml:space="preserve">в течение </w:t>
              </w:r>
            </w:ins>
            <w:ins w:id="616" w:author="Yuri Boichuk" w:date="2018-12-04T15:05:00Z">
              <w:r w:rsidRPr="000A0F0B">
                <w:t>двухлетнего</w:t>
              </w:r>
              <w:r w:rsidRPr="00AA352C">
                <w:t xml:space="preserve"> </w:t>
              </w:r>
            </w:ins>
            <w:ins w:id="617" w:author="Yuri Boichuk" w:date="2018-12-04T12:14:00Z">
              <w:r w:rsidRPr="00AA352C">
                <w:t>периода</w:t>
              </w:r>
            </w:ins>
            <w:del w:id="618" w:author="Yuri Boichuk" w:date="2018-12-04T12:14:00Z">
              <w:r w:rsidRPr="00C84503" w:rsidDel="00AB7840">
                <w:delText>в два года</w:delText>
              </w:r>
            </w:del>
            <w:r w:rsidRPr="00C84503">
              <w:t>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При каждом продлении свидетельства о допущении или, если необходимости в таком продлении нет, при каждом продлении свидетельства об осмотре судна.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lastRenderedPageBreak/>
              <w:t>110 08.0-16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8.1.6.1,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 можно узнать, проверялся ли огнетушитель?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С помощью манометра.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С помощью данных на внутреннем патроне со сжатым газом.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С помощью цвета пластинки с данными о проверке.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С помощью нанесенной на огнетушитель надписи, подтверждающей проведение осмотра, и при наличии пломбы на рукоятке.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FA5E95">
            <w:pPr>
              <w:spacing w:before="60" w:after="60" w:line="220" w:lineRule="atLeast"/>
            </w:pPr>
            <w:r w:rsidRPr="00C84503">
              <w:t>110 08.0-17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t>Где вам следует стоять с огнетушителем, если вам придется бороться с огнем?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С наветренной стороны от огня.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С подветренной стороны от огня.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На расстоянии не менее семи метров от огня.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Сбоку от огня, чтобы можно было наблюдать за его распространением.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08.0-18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ins w:id="619" w:author="Yuri Boichuk" w:date="2018-12-04T15:03:00Z">
              <w:r w:rsidRPr="000A0F0B">
                <w:t>9.1.0.53.5, 9.3.1.53.3, 9.3.2.53.3, 9.3.3.53.3</w:t>
              </w:r>
            </w:ins>
            <w:del w:id="620" w:author="Yuri Boichuk" w:date="2018-12-04T15:03:00Z">
              <w:r w:rsidRPr="00C84503" w:rsidDel="000A0F0B">
                <w:delText>7.1.3.51.2, 7.2.3.51.2</w:delText>
              </w:r>
            </w:del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В защищенной зоне, соответственно в грузовом пространстве, запрещается использовать переносные электрические кабели. </w:t>
            </w:r>
          </w:p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t>Разрешается ли применять в этой зоне освещение сходного трапа?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Да, этот запрет не применяется к электрическим кабелям, предназначенным для подсоединения сигнальных огней и ламп для освещения сходного трапа, если штепсельная розетка постоянно установлена на судне вблизи сигнальной мачты или сходного трапа.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Нет, этот запрет не допускает никаких исключений.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Да, этот запрет применяется только к кабелям длиной менее 5 м.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Нет, этот запрет применяется только к напряжениям выше 24 В.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08.0-19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t>Для чего нужно подсоединять кабель заземления к резервуару при заполнении?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Для соединения с массой в целях предотвращения переполнения.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В дополнение к заземлению аккумуляторной батареи.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Для отведения электростатического заряда.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Для уменьшения трения между стенкой цистерны и жидкостью.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FA5E95">
            <w:pPr>
              <w:pageBreakBefore/>
              <w:spacing w:before="60" w:after="60" w:line="220" w:lineRule="atLeast"/>
            </w:pPr>
            <w:r w:rsidRPr="00C84503">
              <w:lastRenderedPageBreak/>
              <w:t>110 08.0-20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t>8.1.6.1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t>Когда должны проверяться огнетушители?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Только после их применения.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Ежегодно.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</w:r>
            <w:ins w:id="621" w:author="Yuri Boichuk" w:date="2018-12-04T15:04:00Z">
              <w:r>
                <w:t xml:space="preserve">Один раз </w:t>
              </w:r>
              <w:r w:rsidRPr="000A0F0B">
                <w:t>в течение двухлетнего периода</w:t>
              </w:r>
            </w:ins>
            <w:del w:id="622" w:author="Yuri Boichuk" w:date="2018-12-04T15:04:00Z">
              <w:r w:rsidRPr="00C84503" w:rsidDel="000A0F0B">
                <w:delText>Каждые два года</w:delText>
              </w:r>
            </w:del>
            <w:r w:rsidRPr="00C84503">
              <w:t>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При обновлении свидетельства о допущении.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0A0F0B">
              <w:rPr>
                <w:rPrChange w:id="623" w:author="Yuri Boichuk" w:date="2018-12-04T15:04:00Z">
                  <w:rPr>
                    <w:lang w:val="fr-CH"/>
                  </w:rPr>
                </w:rPrChange>
              </w:rPr>
              <w:t>110 08.0-</w:t>
            </w:r>
            <w:r w:rsidRPr="00C84503">
              <w:t>21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t>8.1.4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0A0F0B" w:rsidRDefault="0059088F" w:rsidP="003C1E78">
            <w:pPr>
              <w:spacing w:before="60" w:after="60" w:line="220" w:lineRule="atLeast"/>
              <w:jc w:val="center"/>
              <w:rPr>
                <w:rPrChange w:id="624" w:author="Yuri Boichuk" w:date="2018-12-04T15:04:00Z">
                  <w:rPr>
                    <w:lang w:val="en-US"/>
                  </w:rPr>
                </w:rPrChange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На судне перевозятся опасные грузы.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FA5E95">
            <w:pPr>
              <w:spacing w:before="60" w:after="60" w:line="220" w:lineRule="atLeast"/>
            </w:pPr>
            <w:r w:rsidRPr="00C84503">
              <w:t xml:space="preserve">Согласно ВОПОГ судно должно быть снабжено, помимо противопожарного оборудования, предусмотренного в общих технических предписаниях, по меньшей мере двумя дополнительными ручными огнетушителями. Огнетушащее вещество, содержащееся в этих дополнительных ручных огнетушителях, должно быть пригодным для тушения пожаров, которыми могут быть охвачены перевозимые опасные грузы.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Где в ВОПОГ содержится это предписание?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В разделе 1.2.1.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В разделе 5.1.4.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В подразделе 9.2.0.40.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 xml:space="preserve">В разделе 8.1.4. 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08.0-22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t>8.3.4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На судне перевозятся опасные грузы. </w:t>
            </w:r>
          </w:p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t>Где в ВОПОГ содержится положение об обязательной установке щитов с уведомлением о запрещении курения на борту судна?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В разделе 8.3.4.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В разделе 1.2.1.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В разделе 5.1.4.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 xml:space="preserve">В таблице А главы 3.2. 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08.0-23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t>7.1.3.1/7.2.3.1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Вы должны немедленно войти в закрытое помещение, в котором имеется недостаток кислорода.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Что вы обязательно должны сделать?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Иметь при себе спасательное устройство.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Включить осушительные насосы.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Открыть крышку люка в течение 1 мин.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Использовать автономный дыхательный аппарат.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FA5E95">
            <w:pPr>
              <w:pageBreakBefore/>
              <w:spacing w:before="60" w:after="60" w:line="220" w:lineRule="atLeast"/>
            </w:pPr>
            <w:r w:rsidRPr="00C84503">
              <w:lastRenderedPageBreak/>
              <w:t>110 08.0-24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t>Как может происходить механическое возникновение искры?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Вследствие статического электричества.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Вследствие короткого замыкания.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Вследствие удара металла о металл.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lang w:val="en-US"/>
              </w:rPr>
            </w:pPr>
            <w:r w:rsidRPr="00C84503">
              <w:t>D</w:t>
            </w:r>
            <w:r w:rsidRPr="00C84503">
              <w:tab/>
              <w:t>Вследствие повышения температуры.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08.0-25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Что не увеличивает опасность электростатического заряда?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Пузырьки воздуха в жидкости.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Свободно падающая жидкость.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Нагревание жидкости.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Перемешивание жидкости.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fr-CH"/>
              </w:rPr>
              <w:t>1</w:t>
            </w:r>
            <w:r w:rsidRPr="00C84503">
              <w:t>10 08.0-26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9.1.0.74, 9.3.1.74, 9.3.2.74, 9.3.3.74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Где должны устанавливаться пепельницы?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Только в жилых помещениях.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Только в спальнях.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Вблизи каждого выхода из жилых помещений и рулевой рубки.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Устанавливать пепельницы необязательно.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08.0-27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8.1.4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Помимо противопожарного оборудования, предусмотренного в общих технических предписаниях, суда, на которые распространяется действие ВОПОГ, должны быть снабжены дополнительными ручными огнетушителями, подходящими для тушения соответствующего опасного груза.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Сколько дополнительных огнетушителей должно быть по меньшей мере?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1.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2.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3.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4.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08.0-28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FA5E95">
            <w:pPr>
              <w:spacing w:before="60" w:after="60" w:line="220" w:lineRule="atLeast"/>
            </w:pPr>
            <w:r w:rsidRPr="00C84503">
              <w:t>Какое огнетуш</w:t>
            </w:r>
            <w:r w:rsidR="00FA5E95">
              <w:t xml:space="preserve">ащее средство называется также </w:t>
            </w:r>
            <w:r w:rsidR="00A01400">
              <w:t>«</w:t>
            </w:r>
            <w:r w:rsidRPr="00C84503">
              <w:t>сухим льдом</w:t>
            </w:r>
            <w:r w:rsidR="00A01400">
              <w:t>»</w:t>
            </w:r>
            <w:r w:rsidRPr="00C84503">
              <w:t>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СО</w:t>
            </w:r>
            <w:r w:rsidRPr="00C84503">
              <w:rPr>
                <w:vertAlign w:val="subscript"/>
              </w:rPr>
              <w:t>2</w:t>
            </w:r>
            <w:r w:rsidRPr="00C84503">
              <w:t>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AFFF.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</w:r>
            <w:proofErr w:type="spellStart"/>
            <w:r w:rsidRPr="00C84503">
              <w:t>Галон</w:t>
            </w:r>
            <w:proofErr w:type="spellEnd"/>
            <w:r w:rsidRPr="00C84503">
              <w:t xml:space="preserve"> 1301.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Распыляемая пена.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</w:pPr>
            <w:r w:rsidRPr="00C84503">
              <w:lastRenderedPageBreak/>
              <w:t>110 08.0-29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Почему никогда нельзя использовать фильтрующие противогазы в закрытых помещениях?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Фильтрующие противогазы не обеспечивают полной защиты лица.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Фильтрующие противогазы не обеспечивают защиты от токсичных газов.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Фильтрующие противогазы не обеспечивают защиты от взрывоопасных газов.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Фильтрующие противогазы зависят от содержания кислорода в окружающем воздухе.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08.0-30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Какое действие оказывает порошковый огнетушитель?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Главным образом отрицательно каталитическое.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Главным образом устранение кислорода.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Главным образом охлаждение.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Главным образом блокирование кислорода.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08.0-31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Вы должны войти в задымленное помещение.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Какие индивидуальные средства защиты вы должны использовать?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Влажные полотенца.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Дыхательный аппарат (зависящий от окружающего воздуха).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Автономный дыхательный аппарат (изолирующего типа).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</w:r>
            <w:proofErr w:type="spellStart"/>
            <w:r w:rsidRPr="00C84503">
              <w:t>Противопылевой</w:t>
            </w:r>
            <w:proofErr w:type="spellEnd"/>
            <w:r w:rsidRPr="00C84503">
              <w:t xml:space="preserve"> респиратор.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08.0-32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Какое средство защиты подразумевается под термином </w:t>
            </w:r>
            <w:r w:rsidR="00A01400">
              <w:t>«</w:t>
            </w:r>
            <w:r w:rsidRPr="00C84503">
              <w:t>подходящая защита глаз?</w:t>
            </w:r>
            <w:r w:rsidR="00A01400">
              <w:t>»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Обычные очки.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Защитные очки.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Полумаска.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</w:r>
            <w:proofErr w:type="spellStart"/>
            <w:r w:rsidRPr="00C84503">
              <w:t>Противопылевой</w:t>
            </w:r>
            <w:proofErr w:type="spellEnd"/>
            <w:r w:rsidRPr="00C84503">
              <w:t xml:space="preserve"> респиратор.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FA5E95">
            <w:pPr>
              <w:spacing w:before="60" w:after="60" w:line="220" w:lineRule="atLeast"/>
            </w:pPr>
            <w:r w:rsidRPr="00C84503">
              <w:t>110 08.0-33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Куда должен как можно быстрее отправиться экипаж, находящийся на палубе, в случае утечки газовой взвеси?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В какое-либо место по направлению ветра.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В какое-либо место против направления ветра.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В машинное отделение.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lang w:val="en-US"/>
              </w:rPr>
            </w:pPr>
            <w:r w:rsidRPr="00C84503">
              <w:t>D</w:t>
            </w:r>
            <w:r w:rsidRPr="00C84503">
              <w:tab/>
              <w:t>В жилое помещение.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FA5E95">
            <w:pPr>
              <w:pageBreakBefore/>
              <w:spacing w:before="60" w:after="60" w:line="220" w:lineRule="atLeast"/>
            </w:pPr>
            <w:r w:rsidRPr="00C84503">
              <w:lastRenderedPageBreak/>
              <w:t>110 08.0-34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Для чего можно использовать фильтрующие противогазы?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Для работ на палубе.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Для работ в грузовом танке, когда концентрация газов составляет менее 50 объемных процентов.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Для вхождения в балластные цистерны.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Для работ в закрытых помещениях.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08.0-35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Для выполнения каких работ можно использовать фильтрующие противогазы без предварительного измерения концентрации кислорода?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Для работ в грузовых танках, если концентрация газов составляет менее 50 объемных процентов от нижнего взрывоопасного предела и в грузовом танке имеется достаточно кислорода.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Для работ на палубе.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Для работ в коффердамах.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 xml:space="preserve">Для работ в </w:t>
            </w:r>
            <w:proofErr w:type="spellStart"/>
            <w:r w:rsidRPr="00C84503">
              <w:t>междубортовых</w:t>
            </w:r>
            <w:proofErr w:type="spellEnd"/>
            <w:r w:rsidRPr="00C84503">
              <w:t xml:space="preserve"> пространствах.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08.0-36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В каком случае категорически нельзя использовать фильтрующие противогазы с абсорбирующим материалом?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На палубе.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Как спасательное средство.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В закрытых помещениях.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В качестве средства защиты при спасании бегством.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FA5E95">
            <w:pPr>
              <w:spacing w:before="60" w:after="60" w:line="220" w:lineRule="atLeast"/>
            </w:pPr>
            <w:r w:rsidRPr="00C84503">
              <w:t>110 08.0-37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Исключительно с каким прибором можно входить в помещение с содержанием кислорода менее 21%?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Автономный дыхательный аппарат.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Фильтрующий противогаз ABEK.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Фильтр РЗ.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Полумаска с фильтром.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08.0-38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Какое средство огнетушения подходит для подавления пожара, возникшего в результате возгорания бензина?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Одеяло для пожаротушения.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Песок.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Огнетушащий порошок.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Вода.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FA5E95">
            <w:pPr>
              <w:pageBreakBefore/>
              <w:spacing w:before="60" w:after="60" w:line="220" w:lineRule="atLeast"/>
            </w:pPr>
            <w:r w:rsidRPr="00C84503">
              <w:lastRenderedPageBreak/>
              <w:t>110 08.0-39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На ручном огнетушителе для обозначения к</w:t>
            </w:r>
            <w:r w:rsidR="00FA5E95">
              <w:t>ласса пожара проставлена буква </w:t>
            </w:r>
            <w:r w:rsidR="00A37803">
              <w:t>«</w:t>
            </w:r>
            <w:r w:rsidRPr="00C84503">
              <w:t>С</w:t>
            </w:r>
            <w:r w:rsidR="00A01400">
              <w:t>»</w:t>
            </w:r>
            <w:r w:rsidRPr="00C84503">
              <w:t xml:space="preserve">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Для борьбы с каким пожаром специально предназначен этот огнетушитель?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 xml:space="preserve">От возгорания газов. 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От возгорания легких металлов.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От возгорания горящих углей.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От возгорания жидкостей.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08.0-40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Какое средство огнетушения подходит для подавления пожара, возникшего на электрических установках под напряжением?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СО</w:t>
            </w:r>
            <w:r w:rsidRPr="00C84503">
              <w:rPr>
                <w:vertAlign w:val="subscript"/>
              </w:rPr>
              <w:t>2</w:t>
            </w:r>
            <w:r w:rsidRPr="00C84503">
              <w:t>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Пена.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Покрывало.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Вода.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FA5E95">
            <w:pPr>
              <w:spacing w:before="60" w:after="60" w:line="220" w:lineRule="atLeast"/>
            </w:pPr>
            <w:r w:rsidRPr="00C84503">
              <w:t>110 08.0-41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Какое утверждение верно?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 xml:space="preserve">Кислород </w:t>
            </w:r>
            <w:proofErr w:type="spellStart"/>
            <w:r w:rsidRPr="00C84503">
              <w:t>легковоспламеняем</w:t>
            </w:r>
            <w:proofErr w:type="spellEnd"/>
            <w:r w:rsidRPr="00C84503">
              <w:t>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Кислород взрывоопасен.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Кислород токсичен.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Кислород способствует горению.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08.0-42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Для возникновения пожара необходимы три фактора.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Какой из нижеследующих факторов не входит в их число?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Горючее.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Источник воспламенения.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Азот.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Кислород.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08.0-43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Для чего не годится огнетушитель, в котором используется порошок типа АВС?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Для тушения пожара от возгорания бензина и газов.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Для тушения пожара от возгорания электропроводок.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Для тушения пожара от возгорания твердых веществ.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Для тушения пожара от возгорания металлов.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FA5E95">
            <w:pPr>
              <w:pageBreakBefore/>
              <w:spacing w:before="60" w:after="60" w:line="220" w:lineRule="atLeast"/>
            </w:pPr>
            <w:r w:rsidRPr="00C84503">
              <w:lastRenderedPageBreak/>
              <w:t>110 08.0-44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Почему для тушения пожара используется струя воды?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Она подходит для тушения всех пожаров.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Тот, кто тушит пожар, должен оставаться мокрым.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Огонь можно легче погасить с помощью охлаждающего действия.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Струю воды удобнее направлять для тушения.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7B770D">
            <w:pPr>
              <w:spacing w:before="60" w:after="60" w:line="220" w:lineRule="atLeast"/>
            </w:pPr>
            <w:r w:rsidRPr="00C84503">
              <w:t>110 08.0-45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На ваше судно погружены токсичные вещества. После повреждения судна происходит утечка груза.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Что должен предпринять судоводитель в первую очередь?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Выключить синие огни/снять синие конусы.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Прочитать письменные инструкции.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Уведомить грузополучателя.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7B770D" w:rsidP="003C1E78">
            <w:pPr>
              <w:spacing w:before="60" w:after="60" w:line="220" w:lineRule="atLeast"/>
            </w:pPr>
            <w:r>
              <w:t>D</w:t>
            </w:r>
            <w:r>
              <w:tab/>
              <w:t xml:space="preserve">Выставить сигнал </w:t>
            </w:r>
            <w:r w:rsidR="00A01400">
              <w:t>«</w:t>
            </w:r>
            <w:r>
              <w:t>Держитесь в стороне от меня</w:t>
            </w:r>
            <w:r w:rsidR="00A01400">
              <w:t>»</w:t>
            </w:r>
            <w:r w:rsidR="0059088F" w:rsidRPr="00C84503">
              <w:t>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08.0-46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Почему для тушения пожара используется струя воды?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Она оказывает сильное механическое действие.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Она оказывает нужное охлаждающее действие.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Требуется мало воды.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Струю воды можно удобно направлять для тушения.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08.0-47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Какое огнетушащее средство лучше всего подходит для тушения пожара в электрическом распределительном щите?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СО</w:t>
            </w:r>
            <w:r w:rsidRPr="00C84503">
              <w:rPr>
                <w:vertAlign w:val="subscript"/>
              </w:rPr>
              <w:t>2</w:t>
            </w:r>
            <w:r w:rsidRPr="00C84503">
              <w:t>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</w:r>
            <w:hyperlink r:id="rId12" w:history="1">
              <w:r w:rsidRPr="00C84503">
                <w:t>Пары разбрызгиваемой жидкости</w:t>
              </w:r>
            </w:hyperlink>
            <w:r w:rsidRPr="00C84503">
              <w:t>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Пена.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Вода.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08.0-48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 лучше всего проверить, бушует ли в закрытом помещении огонь?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Открыв дверь.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Приложив термометр.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Осторожно ощупав стены и дверь.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Путем выжидания.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</w:pPr>
            <w:r w:rsidRPr="00C84503">
              <w:lastRenderedPageBreak/>
              <w:t>110 08.0-49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Произошла авария с телесными повреждениями.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На что должно в первую очередь обратить внимание лицо, оказывающее первую помощь?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На опасность для него самого.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Находится ли поблизости полиция.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Лежит ли пострадавший на сухом месте.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Можно ли перевозить пострадавшего.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08.0-50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Человек начинает задыхаться от воздействия определенного вещества.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Что вы должны сделать в первую очередь?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Вывести его на свежий воздух.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Уложить его в спокойном месте.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Вызвать врача.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Дать ему кислородную маску.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08.0-51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Человеку на борту воздушным путем попало внутрь опасное вещество. </w:t>
            </w:r>
            <w:r w:rsidR="007B770D">
              <w:br/>
            </w:r>
            <w:r w:rsidRPr="00C84503">
              <w:t xml:space="preserve">Он должен быть доставлен в больницу.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Что бы вы дали ему с собой?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Сведения из транспортного документа, касающиеся данного опасного вещества.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Служебную книжку.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Паспорт.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Индивидуальное снаряжение.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08.0-52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t>С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 токсичные вещества могут попасть в человеческий организм?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Только через дыхательные пути.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Только через рот и нос.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Через рот, нос и кожу.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Только через рот.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7B770D">
            <w:pPr>
              <w:spacing w:before="60" w:after="60" w:line="220" w:lineRule="atLeast"/>
            </w:pPr>
            <w:r w:rsidRPr="00C84503">
              <w:t>110 08.0-53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Что вам следует предпринять в первую очередь, если человек потерял сознание?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Снять с пострадавшего тесную одежду.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 xml:space="preserve">Приступить к искусственному дыханию способом </w:t>
            </w:r>
            <w:r w:rsidR="00A01400">
              <w:t>«</w:t>
            </w:r>
            <w:r w:rsidRPr="00C84503">
              <w:t>изо рта в рот</w:t>
            </w:r>
            <w:r w:rsidR="00A01400">
              <w:t>»</w:t>
            </w:r>
            <w:r w:rsidRPr="00C84503">
              <w:t>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Накрыть пострадавшего одеялом.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Очистить ротовую полость пострадавшего.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7B770D">
            <w:pPr>
              <w:pageBreakBefore/>
              <w:spacing w:before="60" w:after="60" w:line="220" w:lineRule="atLeast"/>
            </w:pPr>
            <w:r w:rsidRPr="00C84503">
              <w:lastRenderedPageBreak/>
              <w:t>110 08.0-54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Почему не нужно снимать одежду с человека, получившего ожоги?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Пострадавший может простудиться.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Одежда пострадавшего может быть потеряна.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Пострадавшему может быть причинена дополнительная боль.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 xml:space="preserve">Чтобы избежать увеличения раны. 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08.0-55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Что нужно, как правило, делать в первую очередь, когда какие-либо части тела пришли в соприкосновение с опасными веществами?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Наложить мазь на ожоги.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Отправиться в пункт скорой помощи.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Держать в тепле пораженные части тела.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 xml:space="preserve">Промыть большим количеством воды. 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08.0-56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D459DC">
            <w:pPr>
              <w:spacing w:before="60" w:after="60" w:line="220" w:lineRule="atLeast"/>
            </w:pPr>
            <w:ins w:id="625" w:author="Yuri Boichuk" w:date="2018-12-04T15:37:00Z">
              <w:r w:rsidRPr="00C84503">
                <w:t>Базовые общие знания</w:t>
              </w:r>
            </w:ins>
            <w:del w:id="626" w:author="Yuri Boichuk" w:date="2018-12-04T15:38:00Z">
              <w:r w:rsidRPr="00C84503" w:rsidDel="00DF48C2">
                <w:delText>Исключен (03.12.2008).</w:delText>
              </w:r>
            </w:del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DF48C2" w:rsidRDefault="0059088F" w:rsidP="003C1E78">
            <w:pPr>
              <w:spacing w:before="60" w:after="60" w:line="220" w:lineRule="atLeast"/>
              <w:jc w:val="center"/>
            </w:pPr>
            <w:ins w:id="627" w:author="Yuri Boichuk" w:date="2018-12-04T15:41:00Z">
              <w:r>
                <w:rPr>
                  <w:lang w:val="en-US"/>
                </w:rPr>
                <w:t>C</w:t>
              </w:r>
            </w:ins>
          </w:p>
        </w:tc>
      </w:tr>
      <w:tr w:rsidR="00D459DC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459DC" w:rsidRPr="00C84503" w:rsidRDefault="00D459DC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459DC" w:rsidRDefault="00D459DC" w:rsidP="00D459DC">
            <w:pPr>
              <w:spacing w:before="60" w:after="60" w:line="220" w:lineRule="atLeast"/>
            </w:pPr>
            <w:ins w:id="628" w:author="Yuri Boichuk" w:date="2018-12-04T15:42:00Z">
              <w:r w:rsidRPr="00DF48C2">
                <w:t>Для взрыва необходимо наличие трех факторов.</w:t>
              </w:r>
              <w:r>
                <w:t xml:space="preserve"> </w:t>
              </w:r>
              <w:r w:rsidRPr="00DF48C2">
                <w:t>Какой из нижеследующих факторов не входит в их число?</w:t>
              </w:r>
            </w:ins>
          </w:p>
          <w:p w:rsidR="00D459DC" w:rsidRDefault="00D459DC" w:rsidP="00D459DC">
            <w:pPr>
              <w:spacing w:before="60" w:after="60" w:line="220" w:lineRule="atLeast"/>
              <w:rPr>
                <w:ins w:id="629" w:author="Yuri Boichuk" w:date="2018-12-04T15:38:00Z"/>
              </w:rPr>
            </w:pPr>
            <w:ins w:id="630" w:author="Yuri Boichuk" w:date="2018-12-04T15:42:00Z">
              <w:r>
                <w:t>A</w:t>
              </w:r>
            </w:ins>
            <w:ins w:id="631" w:author="Yuri Boichuk" w:date="2018-12-04T15:43:00Z">
              <w:r>
                <w:tab/>
                <w:t>Взрывоопасная атмосфера.</w:t>
              </w:r>
            </w:ins>
          </w:p>
          <w:p w:rsidR="00D459DC" w:rsidRDefault="00D459DC" w:rsidP="00D459DC">
            <w:pPr>
              <w:spacing w:before="60" w:after="60" w:line="220" w:lineRule="atLeast"/>
              <w:rPr>
                <w:ins w:id="632" w:author="Yuri Boichuk" w:date="2018-12-04T15:38:00Z"/>
              </w:rPr>
            </w:pPr>
            <w:ins w:id="633" w:author="Yuri Boichuk" w:date="2018-12-04T15:42:00Z">
              <w:r>
                <w:t>В</w:t>
              </w:r>
            </w:ins>
            <w:ins w:id="634" w:author="Yuri Boichuk" w:date="2018-12-04T15:43:00Z">
              <w:r>
                <w:tab/>
                <w:t>Источник воспламенения.</w:t>
              </w:r>
            </w:ins>
          </w:p>
          <w:p w:rsidR="00D459DC" w:rsidRDefault="00D459DC" w:rsidP="00D459DC">
            <w:pPr>
              <w:spacing w:before="60" w:after="60" w:line="220" w:lineRule="atLeast"/>
              <w:rPr>
                <w:ins w:id="635" w:author="Yuri Boichuk" w:date="2018-12-04T15:44:00Z"/>
              </w:rPr>
            </w:pPr>
            <w:ins w:id="636" w:author="Yuri Boichuk" w:date="2018-12-04T15:43:00Z">
              <w:r>
                <w:t>С</w:t>
              </w:r>
              <w:r>
                <w:tab/>
              </w:r>
            </w:ins>
            <w:ins w:id="637" w:author="Yuri Boichuk" w:date="2018-12-04T15:44:00Z">
              <w:r>
                <w:t>Азот.</w:t>
              </w:r>
            </w:ins>
          </w:p>
          <w:p w:rsidR="00D459DC" w:rsidRPr="00C84503" w:rsidRDefault="00D459DC" w:rsidP="00D459DC">
            <w:pPr>
              <w:spacing w:before="60" w:after="60" w:line="220" w:lineRule="atLeast"/>
            </w:pPr>
            <w:ins w:id="638" w:author="Yuri Boichuk" w:date="2018-12-04T15:44:00Z">
              <w:r>
                <w:rPr>
                  <w:lang w:val="en-US"/>
                </w:rPr>
                <w:t>D</w:t>
              </w:r>
              <w:r>
                <w:rPr>
                  <w:lang w:val="en-US"/>
                </w:rPr>
                <w:tab/>
              </w:r>
              <w:r>
                <w:t>Кислород.</w:t>
              </w:r>
            </w:ins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459DC" w:rsidRDefault="00D459DC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08.0-57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A37803" w:rsidRDefault="0059088F" w:rsidP="003C1E78">
            <w:pPr>
              <w:spacing w:before="60" w:after="60" w:line="220" w:lineRule="atLeast"/>
              <w:jc w:val="center"/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Что нужно сделать, если человеку попала в глаза кислота?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Накрыть глаза сухой ватой.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Накрыть глаза влажной ватой.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Нанести глазную мазь.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 xml:space="preserve">Промыть большим количеством воды. 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7B770D">
            <w:pPr>
              <w:spacing w:before="60" w:after="60" w:line="220" w:lineRule="atLeast"/>
            </w:pPr>
            <w:r w:rsidRPr="00C84503">
              <w:t>110 08.0-58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Что никогда не следует делать, если человеку через рот в желудок попало коррозионное вещество?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Дать выпить стакан воды.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Дать выпить стакан молока.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Дать выпить стакан воды с двумя ложками растворенной в ней соли.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Вызвать рвоту.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7B770D">
            <w:pPr>
              <w:pageBreakBefore/>
              <w:spacing w:before="60" w:after="60" w:line="220" w:lineRule="atLeast"/>
            </w:pPr>
            <w:r w:rsidRPr="00C84503">
              <w:lastRenderedPageBreak/>
              <w:t>110 08.0-59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Что следует сделать для оказания первой помощи при ожогах?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Наложить на ожоги мазь.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Смазать кожу жиром.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Снять с пострадавшего одежду.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Вылить на ожог большое количество холодной воды.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08.0-60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Исключен (03.12.2008).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08.0-61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С помощью чего следует исключительно охлаждать ожоги?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</w:r>
            <w:proofErr w:type="spellStart"/>
            <w:r w:rsidRPr="00C84503">
              <w:t>Дезинфектанты</w:t>
            </w:r>
            <w:proofErr w:type="spellEnd"/>
            <w:r w:rsidRPr="00C84503">
              <w:t>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Тяжелая вода.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Большое количество холодной</w:t>
            </w:r>
            <w:r w:rsidR="003B48D3">
              <w:t xml:space="preserve"> </w:t>
            </w:r>
            <w:r w:rsidRPr="00C84503">
              <w:t xml:space="preserve">воды. 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lang w:val="en-US"/>
              </w:rPr>
            </w:pPr>
            <w:r w:rsidRPr="00C84503">
              <w:t>D</w:t>
            </w:r>
            <w:r w:rsidRPr="00C84503">
              <w:tab/>
              <w:t>Мыльный раствор.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08.0-62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Когда говорится о потере человеком сознания?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Пострадавший не реагирует или едва реагирует на происходящее.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Кожные покровы пострадавшего имеют синюшный оттенок.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Пульс и дыхание пострадавшего прекратились.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Пострадавший больше не дышит.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7B770D">
            <w:pPr>
              <w:spacing w:before="60" w:after="60" w:line="220" w:lineRule="atLeast"/>
            </w:pPr>
            <w:r w:rsidRPr="00C84503">
              <w:t>110 08.0-63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 следует обработать глаза, в которые попали опасные вещества?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Просушить глаза тампонами.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Дать выпить молока пострадавшему.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Промыть глаза физиологическим раствором.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Промыть глаза большим количеством воды.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08.0-64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ins w:id="639" w:author="Yuri Boichuk" w:date="2018-12-04T15:45:00Z">
              <w:r>
                <w:t>Исключен (14</w:t>
              </w:r>
            </w:ins>
            <w:ins w:id="640" w:author="Yuri Boichuk" w:date="2018-12-04T15:46:00Z">
              <w:r>
                <w:t>.</w:t>
              </w:r>
            </w:ins>
            <w:ins w:id="641" w:author="Yuri Boichuk" w:date="2018-12-04T15:45:00Z">
              <w:r>
                <w:t>03.2018)</w:t>
              </w:r>
            </w:ins>
            <w:del w:id="642" w:author="Yuri Boichuk" w:date="2018-12-04T15:46:00Z">
              <w:r w:rsidRPr="00C84503" w:rsidDel="007B1E4F">
                <w:delText>Базовые общие знания</w:delText>
              </w:r>
            </w:del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del w:id="643" w:author="Yuri Boichuk" w:date="2018-12-04T15:46:00Z">
              <w:r w:rsidRPr="00C84503" w:rsidDel="007B1E4F">
                <w:delText>С</w:delText>
              </w:r>
            </w:del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Del="007B1E4F" w:rsidRDefault="0059088F" w:rsidP="003C1E78">
            <w:pPr>
              <w:spacing w:before="60" w:after="60" w:line="220" w:lineRule="atLeast"/>
              <w:rPr>
                <w:del w:id="644" w:author="Yuri Boichuk" w:date="2018-12-04T15:46:00Z"/>
              </w:rPr>
            </w:pPr>
            <w:del w:id="645" w:author="Yuri Boichuk" w:date="2018-12-04T15:46:00Z">
              <w:r w:rsidRPr="00C84503" w:rsidDel="007B1E4F">
                <w:delText xml:space="preserve">Человек проглотил токсичное вещество. </w:delText>
              </w:r>
            </w:del>
          </w:p>
          <w:p w:rsidR="0059088F" w:rsidRPr="00C84503" w:rsidRDefault="0059088F" w:rsidP="003C1E78">
            <w:pPr>
              <w:spacing w:before="60" w:after="60" w:line="220" w:lineRule="atLeast"/>
            </w:pPr>
            <w:del w:id="646" w:author="Yuri Boichuk" w:date="2018-12-04T15:46:00Z">
              <w:r w:rsidRPr="00C84503" w:rsidDel="007B1E4F">
                <w:delText>Как его лечить на борту судна?</w:delText>
              </w:r>
            </w:del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del w:id="647" w:author="Yuri Boichuk" w:date="2018-12-04T15:46:00Z">
              <w:r w:rsidRPr="00C84503" w:rsidDel="007B1E4F">
                <w:delText>A</w:delText>
              </w:r>
              <w:r w:rsidRPr="00C84503" w:rsidDel="007B1E4F">
                <w:tab/>
                <w:delText>Промыть ему желудок.</w:delText>
              </w:r>
            </w:del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del w:id="648" w:author="Yuri Boichuk" w:date="2018-12-04T15:46:00Z">
              <w:r w:rsidRPr="00C84503" w:rsidDel="007B1E4F">
                <w:delText>В</w:delText>
              </w:r>
              <w:r w:rsidRPr="00C84503" w:rsidDel="007B1E4F">
                <w:tab/>
                <w:delText>Дать ему таблетки для желудка.</w:delText>
              </w:r>
            </w:del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del w:id="649" w:author="Yuri Boichuk" w:date="2018-12-04T15:46:00Z">
              <w:r w:rsidRPr="00C84503" w:rsidDel="007B1E4F">
                <w:delText>C</w:delText>
              </w:r>
              <w:r w:rsidRPr="00C84503" w:rsidDel="007B1E4F">
                <w:tab/>
                <w:delText>Дать ему выпить много воды.</w:delText>
              </w:r>
            </w:del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del w:id="650" w:author="Yuri Boichuk" w:date="2018-12-04T15:46:00Z">
              <w:r w:rsidRPr="00C84503" w:rsidDel="007B1E4F">
                <w:delText>D</w:delText>
              </w:r>
              <w:r w:rsidRPr="00C84503" w:rsidDel="007B1E4F">
                <w:tab/>
                <w:delText xml:space="preserve">Если это кислота, дать ему выпить щелочи, и наоборот. </w:delText>
              </w:r>
            </w:del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7B770D">
            <w:pPr>
              <w:pageBreakBefore/>
              <w:spacing w:before="60" w:after="60" w:line="220" w:lineRule="atLeast"/>
            </w:pPr>
            <w:r w:rsidRPr="00C84503">
              <w:lastRenderedPageBreak/>
              <w:t>110 08.0-65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t>С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Что следует сделать для оказания первой помощи при потере сознания?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Успокоить пострадавшего и обдуть его свежим воздухом.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Выяснить причину потери сознания и принять меры, чтобы избежать потери сознания в будущем.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Уложить пострадавшего на бок, чтобы предотвратить удушье, и проверить, продолжает ли пострадавший дышать.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Дать пострадавшему кислородную маску и/или обеспечить приток кислорода.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08.0-66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t>С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 необходимо действовать в том случае, если люди, которые проглотили коррозионные вещества, потеряли сознание?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В любом случае вызвать у них рвоту.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В некоторых случаях вызвать у них рвоту.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Ни в коем случае не вызывать у них рвоту.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Дать им принять кислоты.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7B770D">
            <w:pPr>
              <w:spacing w:before="60" w:after="60" w:line="220" w:lineRule="atLeast"/>
            </w:pPr>
            <w:r w:rsidRPr="00C84503">
              <w:t>110 08.0-67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Что следует предпринять при аварии с электропроводкой?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Ждать прибытия специалиста.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Думать только о собственной безопасности.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Попытаться уменьшить напряжение.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Попытаться безопасным путем отключить ток.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08.0-68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В чем заключаются основные правила оказания первой помощи?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Оценить опасность, не принимать во внимание материальный ущерб, успокоить пострадавшего прямо на месте аварии.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Оценить опасность; установить, в чем нуждается пострадавший; если возможно, оказать помощь на месте; успокоить пострадавшего.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Оказать необходимую первую помощь; и в коем случае не передавать никаких сведений полиции; установить, в чем нуждается пострадавший; оценить опасность.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Оказать первую помощь; предложить помощь полиции и сотрудникам спасательных служб; предупредить остальные суда.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7B770D">
            <w:pPr>
              <w:pageBreakBefore/>
              <w:spacing w:before="60" w:after="60" w:line="220" w:lineRule="atLeast"/>
            </w:pPr>
            <w:r w:rsidRPr="00C84503">
              <w:lastRenderedPageBreak/>
              <w:t>110 08.0-69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Вы предполагаете, что с человеком случился удар.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Что вам следует предпринять?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Дать ему охладить голову большим количеством воды.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Не давать ему ни охладиться, ни пить.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Уложить его, подложив холодный гаечный ключ под затылок.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Заставлять его быстро бегать, чтобы не дать охладиться.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08.0-70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ins w:id="651" w:author="Yuri Boichuk" w:date="2018-12-04T15:47:00Z">
              <w:r>
                <w:t>Исключен (19.09.2018)</w:t>
              </w:r>
            </w:ins>
            <w:ins w:id="652" w:author="Ekaterina Salynskaya" w:date="2018-12-11T16:44:00Z">
              <w:r w:rsidR="00A37803">
                <w:t>.</w:t>
              </w:r>
            </w:ins>
            <w:del w:id="653" w:author="Yuri Boichuk" w:date="2018-12-04T15:47:00Z">
              <w:r w:rsidRPr="00C84503" w:rsidDel="007B1E4F">
                <w:delText>Базовые общие знания</w:delText>
              </w:r>
            </w:del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del w:id="654" w:author="Yuri Boichuk" w:date="2018-12-04T15:47:00Z">
              <w:r w:rsidRPr="00C84503" w:rsidDel="007B1E4F">
                <w:rPr>
                  <w:lang w:val="en-US"/>
                </w:rPr>
                <w:delText>B</w:delText>
              </w:r>
            </w:del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del w:id="655" w:author="Yuri Boichuk" w:date="2018-12-04T15:48:00Z">
              <w:r w:rsidRPr="00C84503" w:rsidDel="007B1E4F">
                <w:delText>Для чего следует оказывать первую помощь?</w:delText>
              </w:r>
            </w:del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del w:id="656" w:author="Yuri Boichuk" w:date="2018-12-04T15:48:00Z">
              <w:r w:rsidRPr="00C84503" w:rsidDel="007B1E4F">
                <w:delText>A</w:delText>
              </w:r>
              <w:r w:rsidRPr="00C84503" w:rsidDel="007B1E4F">
                <w:tab/>
                <w:delText>Чтобы избежать инвалидности.</w:delText>
              </w:r>
            </w:del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del w:id="657" w:author="Yuri Boichuk" w:date="2018-12-04T15:48:00Z">
              <w:r w:rsidRPr="00C84503" w:rsidDel="007B1E4F">
                <w:delText>B</w:delText>
              </w:r>
              <w:r w:rsidRPr="00C84503" w:rsidDel="007B1E4F">
                <w:tab/>
                <w:delText xml:space="preserve">Чтобы избежать получения более серьезных травм. </w:delText>
              </w:r>
            </w:del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del w:id="658" w:author="Yuri Boichuk" w:date="2018-12-04T15:48:00Z">
              <w:r w:rsidRPr="00C84503" w:rsidDel="007B1E4F">
                <w:delText>C</w:delText>
              </w:r>
              <w:r w:rsidRPr="00C84503" w:rsidDel="007B1E4F">
                <w:tab/>
                <w:delText>Чтобы применить полученные знания на практике.</w:delText>
              </w:r>
            </w:del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del w:id="659" w:author="Yuri Boichuk" w:date="2018-12-04T15:48:00Z">
              <w:r w:rsidRPr="00C84503" w:rsidDel="007B1E4F">
                <w:delText>D</w:delText>
              </w:r>
              <w:r w:rsidRPr="00C84503" w:rsidDel="007B1E4F">
                <w:tab/>
                <w:delText>Чтобы реализовать себя.</w:delText>
              </w:r>
            </w:del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7B770D">
            <w:pPr>
              <w:spacing w:before="60" w:after="60" w:line="220" w:lineRule="atLeast"/>
            </w:pPr>
            <w:r w:rsidRPr="00C84503">
              <w:t>110 08.0-71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 следует в первую очередь лечить ожог?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Посыпать ожог порошком.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Обернуть пострадавшего в полотенца.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Охладить ожог водой.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Покрыть ожог жиром.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08.0-72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Человек получил травму, связанную с опасным грузом.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Какие документы вы должны ему дать для передачи врачу?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</w:r>
            <w:del w:id="660" w:author="Yuri Boichuk" w:date="2018-12-04T15:48:00Z">
              <w:r w:rsidRPr="00C84503" w:rsidDel="00CE36CF">
                <w:delText>Паспорт</w:delText>
              </w:r>
            </w:del>
            <w:ins w:id="661" w:author="Yuri Boichuk" w:date="2018-12-04T15:49:00Z">
              <w:r>
                <w:t>Свидетельство</w:t>
              </w:r>
            </w:ins>
            <w:ins w:id="662" w:author="Yuri Boichuk" w:date="2018-12-04T15:48:00Z">
              <w:r>
                <w:t xml:space="preserve"> эксперта ВОПОГ</w:t>
              </w:r>
            </w:ins>
            <w:r w:rsidRPr="00C84503">
              <w:t>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Служебную книжку.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Сведения из транспортного документа, касающиеся данного опасного вещества.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Свидетельство о допущении.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08.0-73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8.1.5.3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Буксир-толкач толкает четыре баржи. Две баржи загружены коррозионными веществами класса 8.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Где должно находиться специальное оборудование?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На всех четырех баржах.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Только на буксире-толкаче.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 xml:space="preserve">На двух баржах, загруженных опасными веществами, </w:t>
            </w:r>
            <w:r w:rsidR="007B770D">
              <w:br/>
            </w:r>
            <w:r w:rsidRPr="00C84503">
              <w:t>и на буксире-толкаче.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По меньшей мере на одной из барж.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7B770D">
            <w:pPr>
              <w:pageBreakBefore/>
              <w:spacing w:before="60" w:after="60" w:line="220" w:lineRule="atLeast"/>
            </w:pPr>
            <w:r w:rsidRPr="00C84503">
              <w:lastRenderedPageBreak/>
              <w:t>110 08.0-74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8.1.5.1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Для кого необходимо иметь на борту соответствующие спасательные устройства?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Для находящихся на борту лиц, которые не являются владельцами свидетельства ВОПОГ.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  <w:rPr>
                <w:lang w:val="en-US"/>
              </w:rPr>
            </w:pPr>
            <w:r w:rsidRPr="00C84503">
              <w:t>B</w:t>
            </w:r>
            <w:r w:rsidRPr="00C84503">
              <w:tab/>
              <w:t>Только для экипажа.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Для каждого члена экипажа и для работников, исполняющих контролирующие функции.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Для каждого находящегося на борту лица.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7B770D">
            <w:pPr>
              <w:spacing w:before="60" w:after="60" w:line="220" w:lineRule="atLeast"/>
            </w:pPr>
            <w:r w:rsidRPr="00C84503">
              <w:t>110 08.0-75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7.1.3.41.1, 7.2.3.41.1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Del="00CE36CF" w:rsidRDefault="0059088F" w:rsidP="003C1E78">
            <w:pPr>
              <w:spacing w:before="60" w:after="60" w:line="220" w:lineRule="atLeast"/>
              <w:rPr>
                <w:del w:id="663" w:author="Yuri Boichuk" w:date="2018-12-04T15:51:00Z"/>
              </w:rPr>
            </w:pPr>
            <w:ins w:id="664" w:author="Yuri Boichuk" w:date="2018-12-04T15:51:00Z">
              <w:r>
                <w:t>Курение запрещено в большинстве мест на борту.</w:t>
              </w:r>
              <w:r w:rsidRPr="00C84503">
                <w:t xml:space="preserve"> </w:t>
              </w:r>
              <w:r>
                <w:t>В каких местах разрешается курить при определенных условиях?</w:t>
              </w:r>
            </w:ins>
            <w:del w:id="665" w:author="Yuri Boichuk" w:date="2018-12-04T15:51:00Z">
              <w:r w:rsidRPr="00C84503" w:rsidDel="00CE36CF">
                <w:delText xml:space="preserve">Использование огня или незащищенного света запрещается в большинстве мест на борту судна. </w:delText>
              </w:r>
            </w:del>
          </w:p>
          <w:p w:rsidR="0059088F" w:rsidRPr="00C84503" w:rsidRDefault="0059088F" w:rsidP="003C1E78">
            <w:pPr>
              <w:spacing w:before="60" w:after="60" w:line="220" w:lineRule="atLeast"/>
            </w:pPr>
            <w:del w:id="666" w:author="Yuri Boichuk" w:date="2018-12-04T15:51:00Z">
              <w:r w:rsidRPr="00C84503" w:rsidDel="00CE36CF">
                <w:delText>Где можно использовать огонь или незащищенный свет?</w:delText>
              </w:r>
            </w:del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 xml:space="preserve">В жилых помещениях и в машинных отделениях. 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В машинных отделениях и в служебных помещениях.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В жилых помещениях и в рулевой рубке.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В машинных отделениях и в рулевой рубке.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08.0-76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1.3.2.2.4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Танкер перевозит опасные грузы. Доступ к определенным </w:t>
            </w:r>
            <w:proofErr w:type="spellStart"/>
            <w:r w:rsidRPr="00C84503">
              <w:t>подпалубным</w:t>
            </w:r>
            <w:proofErr w:type="spellEnd"/>
            <w:r w:rsidRPr="00C84503">
              <w:t xml:space="preserve"> помещениям в грузовых отсеках разрешается только при пользовании автономным дыхательным аппаратом.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Какие лица имеют право носить такой дыхательный аппарат?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Только владельцы свидетельства о владении специальными знаниями в области ВОПОГ.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Все члены экипажа.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 xml:space="preserve">Лица, обученные обращению с такими аппаратами и физически готовые перенести дополнительные нагрузки. 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 xml:space="preserve">Все члены экипажа, которые прошли </w:t>
            </w:r>
            <w:hyperlink r:id="rId13" w:history="1">
              <w:r w:rsidRPr="00C84503">
                <w:t>подготовку к защите от оружия массового поражения</w:t>
              </w:r>
            </w:hyperlink>
            <w:r w:rsidRPr="00C84503">
              <w:t>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</w:tbl>
    <w:p w:rsidR="0059088F" w:rsidRPr="00C84503" w:rsidRDefault="0059088F" w:rsidP="0059088F">
      <w:pPr>
        <w:spacing w:before="60" w:after="60" w:line="220" w:lineRule="atLeast"/>
      </w:pPr>
    </w:p>
    <w:p w:rsidR="0059088F" w:rsidRPr="00C84503" w:rsidRDefault="0059088F" w:rsidP="0059088F">
      <w:pPr>
        <w:spacing w:line="240" w:lineRule="auto"/>
      </w:pPr>
      <w:r w:rsidRPr="00C84503">
        <w:br w:type="page"/>
      </w:r>
    </w:p>
    <w:tbl>
      <w:tblPr>
        <w:tblStyle w:val="TableGrid"/>
        <w:tblW w:w="0" w:type="auto"/>
        <w:tblInd w:w="136" w:type="dxa"/>
        <w:tblLook w:val="01E0" w:firstRow="1" w:lastRow="1" w:firstColumn="1" w:lastColumn="1" w:noHBand="0" w:noVBand="0"/>
      </w:tblPr>
      <w:tblGrid>
        <w:gridCol w:w="1461"/>
        <w:gridCol w:w="6410"/>
        <w:gridCol w:w="1631"/>
      </w:tblGrid>
      <w:tr w:rsidR="0059088F" w:rsidRPr="00C84503" w:rsidTr="003C1E78">
        <w:trPr>
          <w:tblHeader/>
        </w:trPr>
        <w:tc>
          <w:tcPr>
            <w:tcW w:w="96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120" w:after="120" w:line="220" w:lineRule="atLeast"/>
              <w:rPr>
                <w:b/>
                <w:sz w:val="28"/>
                <w:szCs w:val="28"/>
              </w:rPr>
            </w:pPr>
            <w:r w:rsidRPr="00C84503">
              <w:lastRenderedPageBreak/>
              <w:br w:type="page"/>
            </w:r>
            <w:r w:rsidRPr="00C84503">
              <w:rPr>
                <w:b/>
                <w:sz w:val="28"/>
                <w:szCs w:val="28"/>
              </w:rPr>
              <w:t>Общие положения</w:t>
            </w:r>
          </w:p>
          <w:p w:rsidR="0059088F" w:rsidRPr="00C84503" w:rsidRDefault="0059088F" w:rsidP="003C1E78">
            <w:pPr>
              <w:spacing w:before="120" w:after="120" w:line="220" w:lineRule="atLeast"/>
              <w:rPr>
                <w:b/>
              </w:rPr>
            </w:pPr>
            <w:r w:rsidRPr="00C84503">
              <w:rPr>
                <w:b/>
              </w:rPr>
              <w:t xml:space="preserve">Целевая тема 9: </w:t>
            </w:r>
            <w:r w:rsidRPr="00C84503">
              <w:rPr>
                <w:b/>
                <w:szCs w:val="24"/>
              </w:rPr>
              <w:t>Остойчивость</w:t>
            </w:r>
          </w:p>
        </w:tc>
      </w:tr>
      <w:tr w:rsidR="0059088F" w:rsidRPr="00C84503" w:rsidTr="003C1E78">
        <w:trPr>
          <w:tblHeader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9088F" w:rsidRPr="00C84503" w:rsidRDefault="0059088F" w:rsidP="003C1E78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Номер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9088F" w:rsidRPr="00C84503" w:rsidRDefault="0059088F" w:rsidP="003C1E78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Источник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Правильный ответ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09.0-01</w:t>
            </w:r>
          </w:p>
        </w:tc>
        <w:tc>
          <w:tcPr>
            <w:tcW w:w="649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t>9.1.0.93.2, 9.2.0.93.2, 9.3.3.13.2</w:t>
            </w:r>
          </w:p>
        </w:tc>
        <w:tc>
          <w:tcPr>
            <w:tcW w:w="164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t>С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t>Как получить данные, которые станут основой для расчета остойчивости?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 xml:space="preserve">Исключительно посредством экспериментального </w:t>
            </w:r>
            <w:proofErr w:type="spellStart"/>
            <w:r w:rsidRPr="00C84503">
              <w:t>кренования</w:t>
            </w:r>
            <w:proofErr w:type="spellEnd"/>
            <w:r w:rsidRPr="00C84503">
              <w:t>, проведенного в отношении полностью нагруженного судна.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 xml:space="preserve">Исключительно посредством экспериментального </w:t>
            </w:r>
            <w:proofErr w:type="spellStart"/>
            <w:r w:rsidRPr="00C84503">
              <w:t>кренования</w:t>
            </w:r>
            <w:proofErr w:type="spellEnd"/>
            <w:r w:rsidRPr="00C84503">
              <w:t>, проведенного перед установкой оборудования на судне.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 xml:space="preserve">Посредством экспериментального </w:t>
            </w:r>
            <w:proofErr w:type="spellStart"/>
            <w:r w:rsidRPr="00C84503">
              <w:t>кренования</w:t>
            </w:r>
            <w:proofErr w:type="spellEnd"/>
            <w:r w:rsidRPr="00C84503">
              <w:t xml:space="preserve"> или посредством подробных расчетов веса.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 xml:space="preserve">Исключительно посредством расчетного экспериментального </w:t>
            </w:r>
            <w:proofErr w:type="spellStart"/>
            <w:r w:rsidRPr="00C84503">
              <w:t>кренования</w:t>
            </w:r>
            <w:proofErr w:type="spellEnd"/>
            <w:r w:rsidRPr="00C84503">
              <w:t>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09.0-02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9.1.0.93.3, 9.2.0.93.3, 9.3.1.13.2, 9.3.2.13.2, 9.3.3.13.3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t>Для чего служат расчеты остойчивости неповрежденного судна?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Для подтверждения достаточной остойчивости на всех стадиях погрузки судна.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Только для подтверждения достаточной остойчивости судна на конечной стадии погрузки.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Только для подтверждения достаточной остойчивости судна при его загрузке контейнерами.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Только для подтверждения достаточной остойчивости судна, если оно загружено менее чем на 50% максимальной осадки.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09.0-03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t>9.1.0.95.2, 9.2.0.95.2, 9.3.3.15.2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t>В случае повреждения судна с двойным корпусом каким должен быть максимально допустимый угол крена на стадии равновесия?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6º.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8º.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10º.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12º.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7B770D">
            <w:pPr>
              <w:spacing w:before="60" w:after="60" w:line="220" w:lineRule="atLeast"/>
            </w:pPr>
            <w:r w:rsidRPr="00C84503">
              <w:t>110 09.0-04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t>9.1.0.95.3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t>Каким должен быть максимально допустимый угол крена судна с двойным корпусом, которое соответствует дополнительным правилам ВОПОГ и загружено незакрепленными контейнерами, на стадии равновесия?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3º.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5º.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6º.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12º.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7B770D">
            <w:pPr>
              <w:pageBreakBefore/>
              <w:spacing w:before="60" w:after="60" w:line="220" w:lineRule="atLeast"/>
            </w:pPr>
            <w:r w:rsidRPr="00C84503">
              <w:lastRenderedPageBreak/>
              <w:t>110 09.0-05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t>7.2.4.21.3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Максимально допустимая степень наполнения танка, указанная в таблице</w:t>
            </w:r>
            <w:r w:rsidR="00D459DC">
              <w:rPr>
                <w:lang w:val="en-US"/>
              </w:rPr>
              <w:t> </w:t>
            </w:r>
            <w:r w:rsidRPr="00C84503">
              <w:t xml:space="preserve">С пункта 3.2.3.2, составляет 95%, относительная плотность подлежащего закачке груза составляет 2. Максимально допустимая относительная плотность согласно свидетельству о допущении составляет 1. Вещество, однако, указывается в перечне веществ судна. Судно имеет 4 грузовых танка.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Какова может быть допустимая степень наполнения?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У всех грузовых танков − 95%.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У грузовых танков 1 и 3 − 95%, грузовые танки 2 и 4: порожние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У всех грузовых танков − 50%.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Все грузовые танки порожние, так как вещество не должно перевозиться.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09.0-06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Во время плавания по излучине возникает под воздействием центробежной силы опасный крен судна. </w:t>
            </w:r>
          </w:p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t>Как можно надежно уменьшить крен?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 xml:space="preserve">Переложив руль с помощью </w:t>
            </w:r>
            <w:proofErr w:type="spellStart"/>
            <w:r w:rsidRPr="00C84503">
              <w:t>контраруля</w:t>
            </w:r>
            <w:proofErr w:type="spellEnd"/>
            <w:r w:rsidRPr="00C84503">
              <w:t>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Уменьшением скорости.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Увеличением скорости.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Уменьшением радиуса поворота/кривизны.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7B770D">
            <w:pPr>
              <w:spacing w:before="60" w:after="60" w:line="220" w:lineRule="atLeast"/>
            </w:pPr>
            <w:r w:rsidRPr="00C84503">
              <w:t>110 09.0-07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t>7.2.3.15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Судоводитель состава, несущий главную ответственность, является единственным экспертом на борту. Самоходный танкер уже разгружен, но еще не дегазирован. Предусмотрена разгрузка наливной толкаемой баржи на месте перегрузки. </w:t>
            </w:r>
          </w:p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t>Разрешается ли самоходному танкеру отойти?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Да, если только у наливной толкаемой баржи остается соответственно обученный член экипажа.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Да, если судоводитель, несущий главную ответственность, остается в качестве эксперта на толкаемой барже и один из других судоводителей на борту берет на себя самоходный танкер.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Нет, на обоих судах должны находиться судоводители, которые являются также экспертами.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Да, если для толкаемой баржи с берега предоставляется эксперт, несущий ответственность за загрузку и разгрузку, а также за прием балласта на наливной толкаемой барже.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7B770D">
            <w:pPr>
              <w:pageBreakBefore/>
              <w:spacing w:before="60" w:after="60" w:line="220" w:lineRule="atLeast"/>
            </w:pPr>
            <w:r w:rsidRPr="00C84503">
              <w:lastRenderedPageBreak/>
              <w:t>110 09.0-08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7.2.3.20.1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Танкер с танками без </w:t>
            </w:r>
            <w:hyperlink r:id="rId14" w:history="1">
              <w:r w:rsidRPr="00C84503">
                <w:t>средней</w:t>
              </w:r>
            </w:hyperlink>
            <w:r w:rsidRPr="00C84503">
              <w:t xml:space="preserve"> диаметральной переборки должен принимать балласт в </w:t>
            </w:r>
            <w:proofErr w:type="spellStart"/>
            <w:r w:rsidRPr="00C84503">
              <w:t>междубортовые</w:t>
            </w:r>
            <w:proofErr w:type="spellEnd"/>
            <w:r w:rsidRPr="00C84503">
              <w:t xml:space="preserve"> пространства для плавания по каналу. </w:t>
            </w:r>
          </w:p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t>Разрешается ли это?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 xml:space="preserve">Нет, прием балласта в танкеры без </w:t>
            </w:r>
            <w:hyperlink r:id="rId15" w:history="1">
              <w:r w:rsidRPr="00C84503">
                <w:t>средней</w:t>
              </w:r>
            </w:hyperlink>
            <w:r w:rsidRPr="00C84503">
              <w:t xml:space="preserve"> диаметральной переборки принципиально запрещен.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Да, если затопить танки с балластом перед загрузкой.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Да, если это было принято во внимание при расчете остойчивости неповрежденного судна и при расчете остойчивости после аварии судна и если это разрешено для соответствующего продукта.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Да, если танки с балластом не были загружены.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09.0-09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t>Как влияет большая длина и небольшая ширина судна на остойчивость?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Отрицательно.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Положительно.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Нейтрально.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Пассивно.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7B770D">
            <w:pPr>
              <w:spacing w:before="60" w:after="60" w:line="220" w:lineRule="atLeast"/>
            </w:pPr>
            <w:r w:rsidRPr="00C84503">
              <w:t>110 09.0-10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t>Каким методом расчетов определяется совместный центр тяжести корпусов?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 xml:space="preserve">С помощью расчета процентов. 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С помощью расчета момента.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С помощью расчета ударной силы.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С помощью экспериментального расчета.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09.0-11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rPr>
                <w:szCs w:val="24"/>
              </w:rPr>
              <w:t>Что вы понимаете под остойчивостью судна?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 xml:space="preserve">Способность стального корпуса судна, изгибаться, </w:t>
            </w:r>
            <w:hyperlink r:id="rId16" w:history="1">
              <w:r w:rsidRPr="00C84503">
                <w:t>коробиться</w:t>
              </w:r>
            </w:hyperlink>
            <w:r w:rsidRPr="00C84503">
              <w:t xml:space="preserve"> и возвращаться в исходное положение.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 xml:space="preserve">Способность судна выпрямляться из </w:t>
            </w:r>
            <w:proofErr w:type="spellStart"/>
            <w:r w:rsidRPr="00C84503">
              <w:t>кренового</w:t>
            </w:r>
            <w:proofErr w:type="spellEnd"/>
            <w:r w:rsidRPr="00C84503">
              <w:t xml:space="preserve"> (наклонного) положения.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Устойчивость корпуса судна в связи с устойчивостью материала и усталостью материала.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Устойчивость поперечных и продольных элементов жесткости в отношении нагрузки на корпус судна.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7B770D">
            <w:pPr>
              <w:pageBreakBefore/>
              <w:spacing w:before="60" w:after="60" w:line="220" w:lineRule="atLeast"/>
            </w:pPr>
            <w:r w:rsidRPr="00C84503">
              <w:rPr>
                <w:lang w:val="fr-CH"/>
              </w:rPr>
              <w:lastRenderedPageBreak/>
              <w:t>110 0</w:t>
            </w:r>
            <w:r w:rsidRPr="00C84503">
              <w:t>9</w:t>
            </w:r>
            <w:r w:rsidRPr="00C84503">
              <w:rPr>
                <w:lang w:val="fr-CH"/>
              </w:rPr>
              <w:t>.0-</w:t>
            </w:r>
            <w:r w:rsidRPr="00C84503">
              <w:t>12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rPr>
                <w:szCs w:val="24"/>
              </w:rPr>
              <w:t xml:space="preserve">Какой критерий </w:t>
            </w:r>
            <w:r w:rsidRPr="00C84503">
              <w:t>может угрожать</w:t>
            </w:r>
            <w:r w:rsidRPr="00C84503">
              <w:rPr>
                <w:szCs w:val="24"/>
              </w:rPr>
              <w:t xml:space="preserve"> остойчивости судна?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 xml:space="preserve">Большой надводный борт. 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Медленное движение по кривой.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Низкий центр тяжести.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Открытые поверхности жидкости в судне.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fr-CH"/>
              </w:rPr>
              <w:t>110 09.0-13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t>С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rPr>
                <w:szCs w:val="24"/>
              </w:rPr>
              <w:t>Какой критерий улучшает остойчивость судна?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Высокий центр тяжести.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Небольшая ширина по ватерлинии.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Низкий центр тяжести.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Небольшой надводный борт.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7B770D">
            <w:pPr>
              <w:spacing w:before="60" w:after="60" w:line="220" w:lineRule="atLeast"/>
            </w:pPr>
            <w:r w:rsidRPr="00C84503">
              <w:t>110 09.0-14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t>С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rPr>
                <w:szCs w:val="24"/>
              </w:rPr>
              <w:t>Когда следует проверить остойчивость неповрежденного судна с двойным корпусом?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 xml:space="preserve">В конце каждой смены. 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Ежечасно, в зависимости от расхода топлива.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Перед каждым изменением веса груза.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Только перед каждым планомерным пребыванием на верфи.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09.0-15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t>1.2.1, 9.3.2.13.3, 9.3.3.13.3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rPr>
                <w:szCs w:val="24"/>
              </w:rPr>
              <w:t>Что указывается в том числе в плане борьбы за живучесть судна?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 xml:space="preserve">Местоположение огнетушителей и других спасательных средств. 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Все запирающие устройства, которые должны быть закрыты во время движения судна.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Все электрические устройства, которые следует выключить при течи/в случае повреждения судна.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Число проведенных тренировок по заделке пробоины.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09.0-16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szCs w:val="24"/>
              </w:rPr>
              <w:t>Где можно найти вес судна порожнем?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 xml:space="preserve">В документах, касающихся остойчивости. 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 xml:space="preserve">В </w:t>
            </w:r>
            <w:proofErr w:type="spellStart"/>
            <w:r w:rsidRPr="00C84503">
              <w:t>мегатесте</w:t>
            </w:r>
            <w:proofErr w:type="spellEnd"/>
            <w:r w:rsidRPr="00C84503">
              <w:t>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В свидетельстве о допущении.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В судовом свидетельстве.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</w:pPr>
            <w:r w:rsidRPr="00C84503">
              <w:lastRenderedPageBreak/>
              <w:t>110 09.0-17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lang w:val="en-US"/>
              </w:rPr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szCs w:val="24"/>
              </w:rPr>
              <w:t xml:space="preserve">Что подразумевается под термином </w:t>
            </w:r>
            <w:r w:rsidR="00A01400">
              <w:rPr>
                <w:szCs w:val="24"/>
              </w:rPr>
              <w:t>«</w:t>
            </w:r>
            <w:r w:rsidRPr="00C84503">
              <w:rPr>
                <w:szCs w:val="24"/>
              </w:rPr>
              <w:t>остаточное расстояние безопасности</w:t>
            </w:r>
            <w:r w:rsidR="00A01400">
              <w:rPr>
                <w:szCs w:val="24"/>
              </w:rPr>
              <w:t>»</w:t>
            </w:r>
            <w:r w:rsidRPr="00C84503">
              <w:rPr>
                <w:szCs w:val="24"/>
              </w:rPr>
              <w:t xml:space="preserve"> у судна?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Остаточное расстояние безопасности информирует о расстояниях между поперечными и продольными элементами жесткости.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Остаточное расстояние безопасности информирует о запасе плавучести судна.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Способность судна остаться над водой частью водоизмещающего объема.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Вертикальное расстояние, остающееся в случае крена судна между поверхностью воды и самой низшей точкой со стороны накрененного борта, выше которой судно уже не является водонепроницаемым.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09.0-18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szCs w:val="24"/>
              </w:rPr>
              <w:t>Какими видами остойчивости характеризуется остойчивость неповрежденного судна?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 xml:space="preserve">Остойчивостью формы и остойчивостью веса. 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Килевой остойчивостью.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Провисанием судна.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Остойчивостью курса.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09.0-19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szCs w:val="24"/>
              </w:rPr>
              <w:t>Какими силами определяется прямое положение судна на плаву?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Силой диаметральной плоскости судна.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Углом крена судна.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lang w:val="en-US"/>
              </w:rPr>
            </w:pPr>
            <w:r w:rsidRPr="00C84503">
              <w:t>C</w:t>
            </w:r>
            <w:r w:rsidRPr="00C84503">
              <w:tab/>
              <w:t>Силой тяжести F</w:t>
            </w:r>
            <w:r w:rsidRPr="00C84503">
              <w:rPr>
                <w:vertAlign w:val="subscript"/>
                <w:lang w:val="en-US"/>
              </w:rPr>
              <w:t>p</w:t>
            </w:r>
            <w:r w:rsidRPr="00C84503">
              <w:t xml:space="preserve"> и плавучестью F</w:t>
            </w:r>
            <w:r w:rsidRPr="00C84503">
              <w:rPr>
                <w:vertAlign w:val="subscript"/>
                <w:lang w:val="en-US"/>
              </w:rPr>
              <w:t>p</w:t>
            </w:r>
            <w:r w:rsidRPr="00C84503">
              <w:rPr>
                <w:lang w:val="en-US"/>
              </w:rPr>
              <w:t>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Углом дифферента судна.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110 09.0-20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rPr>
                <w:szCs w:val="24"/>
              </w:rPr>
              <w:t>Какой пункт является решающим для остойчивости судна?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lang w:val="en-US"/>
              </w:rPr>
            </w:pPr>
            <w:r w:rsidRPr="00C84503">
              <w:t>A</w:t>
            </w:r>
            <w:r w:rsidRPr="00C84503">
              <w:tab/>
              <w:t>Сила тяжести.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Плавучесть.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Центр тяжести плоскости ватерлинии.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Метацентр судна.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7B770D">
            <w:pPr>
              <w:spacing w:before="60" w:after="60" w:line="220" w:lineRule="atLeast"/>
            </w:pPr>
            <w:r w:rsidRPr="00C84503">
              <w:t>110 09.0-21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szCs w:val="24"/>
              </w:rPr>
              <w:t>Как влияют в общем открытые поверхности на остойчивость судна?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lang w:val="en-US"/>
              </w:rPr>
            </w:pPr>
            <w:r w:rsidRPr="00C84503">
              <w:t>A</w:t>
            </w:r>
            <w:r w:rsidRPr="00C84503">
              <w:tab/>
              <w:t>Положительно.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Не имеют никакого влияния.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Отрицательно.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Незначительно.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</w:tbl>
    <w:p w:rsidR="0059088F" w:rsidRPr="00C84503" w:rsidRDefault="0059088F" w:rsidP="0059088F">
      <w:pPr>
        <w:spacing w:line="240" w:lineRule="auto"/>
      </w:pPr>
      <w:r w:rsidRPr="00C84503">
        <w:br w:type="page"/>
      </w:r>
    </w:p>
    <w:tbl>
      <w:tblPr>
        <w:tblStyle w:val="TableGrid"/>
        <w:tblW w:w="0" w:type="auto"/>
        <w:tblInd w:w="136" w:type="dxa"/>
        <w:tblLook w:val="01E0" w:firstRow="1" w:lastRow="1" w:firstColumn="1" w:lastColumn="1" w:noHBand="0" w:noVBand="0"/>
      </w:tblPr>
      <w:tblGrid>
        <w:gridCol w:w="1458"/>
        <w:gridCol w:w="6415"/>
        <w:gridCol w:w="1629"/>
      </w:tblGrid>
      <w:tr w:rsidR="0059088F" w:rsidRPr="00C84503" w:rsidTr="003C1E78">
        <w:trPr>
          <w:tblHeader/>
        </w:trPr>
        <w:tc>
          <w:tcPr>
            <w:tcW w:w="96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120" w:after="120" w:line="220" w:lineRule="atLeast"/>
              <w:rPr>
                <w:b/>
                <w:sz w:val="28"/>
                <w:szCs w:val="28"/>
              </w:rPr>
            </w:pPr>
            <w:r w:rsidRPr="00C84503">
              <w:lastRenderedPageBreak/>
              <w:br w:type="page"/>
            </w:r>
            <w:r w:rsidRPr="00C84503">
              <w:rPr>
                <w:b/>
                <w:sz w:val="28"/>
                <w:szCs w:val="28"/>
              </w:rPr>
              <w:t>Перевозки сухогрузными судами</w:t>
            </w:r>
          </w:p>
          <w:p w:rsidR="0059088F" w:rsidRPr="00C84503" w:rsidRDefault="0059088F" w:rsidP="003C1E78">
            <w:pPr>
              <w:spacing w:before="120" w:after="120" w:line="220" w:lineRule="atLeast"/>
              <w:rPr>
                <w:b/>
              </w:rPr>
            </w:pPr>
            <w:r w:rsidRPr="00C84503">
              <w:rPr>
                <w:b/>
              </w:rPr>
              <w:t xml:space="preserve">Целевая тема 2: </w:t>
            </w:r>
            <w:r w:rsidRPr="00C84503">
              <w:rPr>
                <w:b/>
                <w:szCs w:val="24"/>
              </w:rPr>
              <w:t>Конструкция и оборудование</w:t>
            </w:r>
          </w:p>
        </w:tc>
      </w:tr>
      <w:tr w:rsidR="0059088F" w:rsidRPr="00C84503" w:rsidTr="003C1E78">
        <w:trPr>
          <w:tblHeader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9088F" w:rsidRPr="00C84503" w:rsidRDefault="0059088F" w:rsidP="003C1E78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Номер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9088F" w:rsidRPr="00C84503" w:rsidRDefault="0059088F" w:rsidP="003C1E78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Источник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Правильный ответ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120 02.0-01</w:t>
            </w:r>
          </w:p>
        </w:tc>
        <w:tc>
          <w:tcPr>
            <w:tcW w:w="649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7.1.3.31</w:t>
            </w:r>
          </w:p>
        </w:tc>
        <w:tc>
          <w:tcPr>
            <w:tcW w:w="164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rPr>
                <w:szCs w:val="24"/>
              </w:rPr>
              <w:t xml:space="preserve">На </w:t>
            </w:r>
            <w:r w:rsidRPr="00C84503">
              <w:t>сухогрузном судне перевозятся</w:t>
            </w:r>
            <w:r w:rsidRPr="00C84503">
              <w:rPr>
                <w:szCs w:val="24"/>
              </w:rPr>
              <w:t xml:space="preserve"> в упакованном виде опасные грузы.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szCs w:val="24"/>
              </w:rPr>
              <w:t>Можно ли использовать за пределами защищенной зоны переносные осушительные насосы, работающие на жидком топливе?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Нет.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 xml:space="preserve">Да, если температура вспышки жидкого топлива </w:t>
            </w:r>
            <w:del w:id="667" w:author="Yuri Boichuk" w:date="2018-12-04T15:53:00Z">
              <w:r w:rsidRPr="00C84503" w:rsidDel="00CE36CF">
                <w:delText xml:space="preserve">составляет или </w:delText>
              </w:r>
            </w:del>
            <w:r w:rsidRPr="00C84503">
              <w:t>превышает 55 °C.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Да, если люки трюмов закрыты.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Да, если в упаковках не содержатся грузы класса 1.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120 02.0-02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t>9.1.0.11.1 a)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rPr>
                <w:szCs w:val="24"/>
              </w:rPr>
              <w:t>Чем должны быть ограничены со стороны носа и кормы трюмы сухогрузных судов, перевозящих опасные грузы?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Коффердамами.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Водонепроницаемыми металлическими переборками.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</w:r>
            <w:proofErr w:type="spellStart"/>
            <w:r w:rsidRPr="00C84503">
              <w:t>Псевдокоффердамами</w:t>
            </w:r>
            <w:proofErr w:type="spellEnd"/>
            <w:r w:rsidRPr="00C84503">
              <w:t>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Деревянными переборками.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120 02.0-03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t>9.1.0.34.1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rPr>
                <w:szCs w:val="24"/>
              </w:rPr>
              <w:t>На каком минимальном расстоянии от люков должны находиться выхлопные трубы двигателей внутреннего сгорания?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2,00 м.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2,50 м.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3,00 м.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1,00 м.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120 02.0-04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t>9.1.0.11.1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rPr>
                <w:szCs w:val="24"/>
              </w:rPr>
              <w:t>Каждый трюм должен быть ограничен со стороны носа и кормы переборками. Какими должны быть эти переборки?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Газонепроницаемыми.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Непроницаемыми для водяных брызг.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Водонепроницаемыми.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Пыленепроницаемыми.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7B770D">
            <w:pPr>
              <w:spacing w:before="60" w:after="60" w:line="220" w:lineRule="atLeast"/>
            </w:pPr>
            <w:r w:rsidRPr="00C84503">
              <w:t>120 02.0-05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t>9.1.0.11.3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rPr>
                <w:szCs w:val="24"/>
              </w:rPr>
              <w:t xml:space="preserve">Сухогрузное судно перевозит опасные грузы. </w:t>
            </w:r>
          </w:p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rPr>
                <w:szCs w:val="24"/>
              </w:rPr>
              <w:t>Разрешается ли использовать брезент для покрытия соответствующих трюмных люков?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Нет.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 xml:space="preserve">Только если брезент является </w:t>
            </w:r>
            <w:proofErr w:type="spellStart"/>
            <w:r w:rsidRPr="00C84503">
              <w:t>трудновоспламеняющимся</w:t>
            </w:r>
            <w:proofErr w:type="spellEnd"/>
            <w:r w:rsidRPr="00C84503">
              <w:t>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Только если опасные грузы перевозятся в упаковках.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Только если в трюме установлен дополнительный вентилятор, чтобы избежать образования конденсата.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lastRenderedPageBreak/>
              <w:t>120 02.0-06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t>9.1.0.12.1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rPr>
                <w:szCs w:val="24"/>
              </w:rPr>
              <w:t xml:space="preserve">Во многих случаях на сухогрузных судах, перевозящих опасные грузы, должна быть предусмотрена возможность механической вентиляции трюмов. </w:t>
            </w:r>
          </w:p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rPr>
                <w:szCs w:val="24"/>
              </w:rPr>
              <w:t>Какой должна быть производительность вентиляторов?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Все вентиляторы должны обеспечивать по меньшей мере пятикратный по отношению к объему порожнего трюма воздухообмен в час.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Все вентиляторы должны обеспечивать по меньшей мере десятикратный по отношению к объему порожнего трюма воздухообмен в час.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К производительности вентиляции не предъявляются никакие требования.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Это зависит от того, вытягивает ли вентилятор воздух из трюма или вдувает свежий воздух в трюм.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120 02.0-07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t>9.1.0.32.1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t>С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rPr>
                <w:szCs w:val="24"/>
              </w:rPr>
              <w:t>Могут ли междудонные пространства, расположенные в пределах трюмного пространства, быть приспособлены для использования в качестве топливных цистерн?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Нет, это запрещено.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Нет, если только компетентный орган не выдал особое разрешение.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Да, если их высота составляет не менее 0,60 м и трубопроводы и отверстия этих цистерн не находятся в трюме.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Да, если их высота составляет не менее 0,50 м и трубопроводы и отверстия этих цистерн не находятся в трюме.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7B770D">
            <w:pPr>
              <w:spacing w:before="60" w:after="60" w:line="220" w:lineRule="atLeast"/>
            </w:pPr>
            <w:r w:rsidRPr="00C84503">
              <w:t>120 02.0-08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szCs w:val="24"/>
              </w:rPr>
            </w:pPr>
            <w:r w:rsidRPr="00C84503">
              <w:t>9.1.0.40.1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Опасные грузы перевозятся на толкаемой барже, не имеющей собственной силовой установки.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Должны ли иметься на борту пожарные насосы?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Да, требуется по меньшей мере два стационарных пожарных насоса.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Нет, не требуется никакого пожарного насоса.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Да, требуется по меньшей мере один ручной пожарный или балластный насос в защищенной зоне.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Да, требуется по меньшей мере один пожарный или балластный насос.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7B770D">
            <w:pPr>
              <w:pageBreakBefore/>
              <w:spacing w:before="60" w:after="60" w:line="220" w:lineRule="atLeast"/>
            </w:pPr>
            <w:r w:rsidRPr="00C84503">
              <w:lastRenderedPageBreak/>
              <w:t>120 02.0-09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9.1.0.40.2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Машинные отделения оборудованы стационарной системой пожаротушения.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Откуда эта стационарная система пожаротушения должна приводиться в действие?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A37803" w:rsidP="003C1E78">
            <w:pPr>
              <w:spacing w:before="60" w:after="60" w:line="220" w:lineRule="atLeast"/>
            </w:pPr>
            <w:r>
              <w:t>A</w:t>
            </w:r>
            <w:r w:rsidR="0059088F" w:rsidRPr="00C84503">
              <w:tab/>
              <w:t>С места вне защищаемого помещения.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Из рулевой рубки.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Со входа в машинное отделение.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Из жилого помещения.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120 02.0-10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9.1.0.40.1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Чем должны быть оснащены трубопроводы системы пожаротушения, чтобы предотвращать утечку газов из грузового пространства и их проникновение через систему пожаротушения в жилые и служебные помещения?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Крышкой.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Клапаном.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Краном.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Невозвратным пружинным клапаном.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120 02.0-11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9.1.0.41.2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Какие приборы могут быть использованы для приготовления пищи на борту </w:t>
            </w:r>
            <w:r w:rsidRPr="00C84503">
              <w:rPr>
                <w:szCs w:val="24"/>
              </w:rPr>
              <w:t>сухогрузных судах, перевозящих опасные грузы</w:t>
            </w:r>
            <w:r w:rsidRPr="00C84503">
              <w:t>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fr-FR"/>
              </w:rPr>
              <w:t>A</w:t>
            </w:r>
            <w:r w:rsidRPr="00C84503">
              <w:tab/>
              <w:t>Приборы, работающие на электричестве.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fr-FR"/>
              </w:rPr>
              <w:t>B</w:t>
            </w:r>
            <w:r w:rsidRPr="00C84503">
              <w:tab/>
              <w:t>Приборы, работающие на газе.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fr-FR"/>
              </w:rPr>
              <w:t>C</w:t>
            </w:r>
            <w:r w:rsidRPr="00C84503">
              <w:tab/>
              <w:t>Приборы, работающие на жидком топливе.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rPr>
          <w:trHeight w:val="71"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fr-FR"/>
              </w:rPr>
              <w:t>D</w:t>
            </w:r>
            <w:r w:rsidRPr="00C84503">
              <w:tab/>
              <w:t>Приборы, работающие на жидком или твердом топливе.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7B770D">
            <w:pPr>
              <w:spacing w:before="60" w:after="60" w:line="220" w:lineRule="atLeast"/>
              <w:rPr>
                <w:lang w:val="fr-FR"/>
              </w:rPr>
            </w:pPr>
            <w:r w:rsidRPr="00C84503">
              <w:t>120 02.0-12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lang w:val="fr-FR"/>
              </w:rPr>
            </w:pPr>
            <w:r w:rsidRPr="00C84503">
              <w:t>7.1.3.70.2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fr-FR"/>
              </w:rPr>
            </w:pPr>
            <w:r w:rsidRPr="00C84503">
              <w:rPr>
                <w:lang w:val="fr-FR"/>
              </w:rPr>
              <w:t>B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lang w:val="fr-FR"/>
              </w:rPr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Какое минимальное расстояние необходимо соблюдать между опасными веществами и изделиями класса 1 и радиотелефонными антеннами на борту сухогрузных судов?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fr-FR"/>
              </w:rPr>
              <w:t>A</w:t>
            </w:r>
            <w:r w:rsidRPr="00C84503">
              <w:rPr>
                <w:lang w:val="fr-FR"/>
              </w:rPr>
              <w:tab/>
              <w:t>3</w:t>
            </w:r>
            <w:r w:rsidRPr="00C84503">
              <w:t>,00</w:t>
            </w:r>
            <w:r w:rsidRPr="00C84503">
              <w:rPr>
                <w:lang w:val="fr-FR"/>
              </w:rPr>
              <w:t> м.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lang w:val="fr-FR"/>
              </w:rPr>
            </w:pPr>
            <w:r w:rsidRPr="00C84503">
              <w:rPr>
                <w:lang w:val="fr-FR"/>
              </w:rPr>
              <w:t>B</w:t>
            </w:r>
            <w:r w:rsidRPr="00C84503">
              <w:rPr>
                <w:lang w:val="fr-FR"/>
              </w:rPr>
              <w:tab/>
              <w:t>2</w:t>
            </w:r>
            <w:r w:rsidRPr="00C84503">
              <w:t>,00</w:t>
            </w:r>
            <w:r w:rsidRPr="00C84503">
              <w:rPr>
                <w:lang w:val="fr-FR"/>
              </w:rPr>
              <w:t xml:space="preserve"> м.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lang w:val="fr-FR"/>
              </w:rPr>
            </w:pPr>
            <w:r w:rsidRPr="00C84503">
              <w:rPr>
                <w:lang w:val="fr-FR"/>
              </w:rPr>
              <w:t>C</w:t>
            </w:r>
            <w:r w:rsidRPr="00C84503">
              <w:rPr>
                <w:lang w:val="fr-FR"/>
              </w:rPr>
              <w:tab/>
              <w:t>4</w:t>
            </w:r>
            <w:r w:rsidRPr="00C84503">
              <w:t>,00</w:t>
            </w:r>
            <w:r w:rsidRPr="00C84503">
              <w:rPr>
                <w:lang w:val="fr-FR"/>
              </w:rPr>
              <w:t xml:space="preserve"> м.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lang w:val="fr-FR"/>
              </w:rPr>
            </w:pPr>
            <w:r w:rsidRPr="00C84503">
              <w:rPr>
                <w:lang w:val="fr-FR"/>
              </w:rPr>
              <w:t>D</w:t>
            </w:r>
            <w:r w:rsidRPr="00C84503">
              <w:rPr>
                <w:lang w:val="fr-FR"/>
              </w:rPr>
              <w:tab/>
              <w:t>1</w:t>
            </w:r>
            <w:r w:rsidRPr="00C84503">
              <w:t>,00</w:t>
            </w:r>
            <w:r w:rsidRPr="00C84503">
              <w:rPr>
                <w:lang w:val="fr-FR"/>
              </w:rPr>
              <w:t xml:space="preserve"> м.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7B770D">
            <w:pPr>
              <w:pageBreakBefore/>
              <w:spacing w:before="60" w:after="60" w:line="220" w:lineRule="atLeast"/>
            </w:pPr>
            <w:r w:rsidRPr="00C84503">
              <w:lastRenderedPageBreak/>
              <w:t>120 02.0-13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9.1.0.74.3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Что должно быть установлено на борту сухогрузного судна вблизи каждого выхода из жилых помещений и рулевой рубки?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rPr>
                <w:lang w:val="fr-FR"/>
              </w:rPr>
              <w:t>A</w:t>
            </w:r>
            <w:r w:rsidR="007B770D">
              <w:tab/>
              <w:t xml:space="preserve">Щит с надписью: </w:t>
            </w:r>
            <w:r w:rsidR="00A01400">
              <w:t>«</w:t>
            </w:r>
            <w:r w:rsidRPr="00C84503">
              <w:t>Просьба ср</w:t>
            </w:r>
            <w:r w:rsidR="007B770D">
              <w:t>азу же закрывать за собой дверь</w:t>
            </w:r>
            <w:r w:rsidR="00A01400">
              <w:t>»</w:t>
            </w:r>
            <w:r w:rsidRPr="00C84503">
              <w:t>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rPr>
                <w:lang w:val="fr-FR"/>
              </w:rPr>
              <w:t>B</w:t>
            </w:r>
            <w:r w:rsidR="007B770D">
              <w:tab/>
              <w:t xml:space="preserve">Щит с надписью: </w:t>
            </w:r>
            <w:r w:rsidR="00A01400">
              <w:t>«</w:t>
            </w:r>
            <w:r w:rsidRPr="00C84503">
              <w:t>Разрешается открывать без согласия судоводителя. Открыв, сразу же за собой за</w:t>
            </w:r>
            <w:r w:rsidR="007B770D">
              <w:t>крыть</w:t>
            </w:r>
            <w:r w:rsidR="00A01400">
              <w:t>»</w:t>
            </w:r>
            <w:r w:rsidRPr="00C84503">
              <w:t>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rPr>
                <w:lang w:val="fr-FR"/>
              </w:rPr>
              <w:t>C</w:t>
            </w:r>
            <w:r w:rsidR="007B770D">
              <w:tab/>
              <w:t xml:space="preserve">Щит с надписью: </w:t>
            </w:r>
            <w:r w:rsidR="00A01400">
              <w:t>«</w:t>
            </w:r>
            <w:r w:rsidRPr="00C84503">
              <w:t>Без разрешения судоводителя не открывать</w:t>
            </w:r>
            <w:r w:rsidR="00A01400">
              <w:t>»</w:t>
            </w:r>
            <w:r w:rsidRPr="00C84503">
              <w:t>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  <w:rPr>
                <w:lang w:val="fr-FR"/>
              </w:rPr>
            </w:pPr>
            <w:r w:rsidRPr="00C84503">
              <w:rPr>
                <w:lang w:val="fr-FR"/>
              </w:rPr>
              <w:t>D</w:t>
            </w:r>
            <w:r w:rsidRPr="00C84503">
              <w:rPr>
                <w:lang w:val="fr-FR"/>
              </w:rPr>
              <w:tab/>
            </w:r>
            <w:r w:rsidRPr="00A007FE">
              <w:t>Пепельница.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120 02.0-14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9.1.0.91.2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На сухогрузных судах, которые соответствуют дополнительным правилам ВОПОГ относительно постройки судов с двойным корпусом, каким должно быть минимальное расстояние между бортом судна и продольной переборкой трюма при условии, что по сравнению с предписаниями в отношении размеров, указанных в правилах постройки судов признанного классификационного общества, конструкция судна дополнительно усилена не была?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lang w:val="fr-FR"/>
              </w:rPr>
            </w:pPr>
            <w:r w:rsidRPr="00C84503">
              <w:rPr>
                <w:lang w:val="fr-FR"/>
              </w:rPr>
              <w:t>A</w:t>
            </w:r>
            <w:r w:rsidRPr="00C84503">
              <w:rPr>
                <w:lang w:val="fr-FR"/>
              </w:rPr>
              <w:tab/>
              <w:t>0,8</w:t>
            </w:r>
            <w:r w:rsidRPr="00C84503">
              <w:t>0</w:t>
            </w:r>
            <w:r w:rsidRPr="00C84503">
              <w:rPr>
                <w:lang w:val="fr-FR"/>
              </w:rPr>
              <w:t> м.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lang w:val="fr-FR"/>
              </w:rPr>
            </w:pPr>
            <w:r w:rsidRPr="00C84503">
              <w:rPr>
                <w:lang w:val="fr-FR"/>
              </w:rPr>
              <w:t>B</w:t>
            </w:r>
            <w:r w:rsidRPr="00C84503">
              <w:rPr>
                <w:lang w:val="fr-FR"/>
              </w:rPr>
              <w:tab/>
              <w:t>0,9</w:t>
            </w:r>
            <w:r w:rsidRPr="00C84503">
              <w:t>0</w:t>
            </w:r>
            <w:r w:rsidRPr="00C84503">
              <w:rPr>
                <w:lang w:val="fr-FR"/>
              </w:rPr>
              <w:t> м.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lang w:val="fr-FR"/>
              </w:rPr>
            </w:pPr>
            <w:r w:rsidRPr="00C84503">
              <w:rPr>
                <w:lang w:val="fr-FR"/>
              </w:rPr>
              <w:t>C</w:t>
            </w:r>
            <w:r w:rsidRPr="00C84503">
              <w:rPr>
                <w:lang w:val="fr-FR"/>
              </w:rPr>
              <w:tab/>
              <w:t>1</w:t>
            </w:r>
            <w:r w:rsidRPr="00C84503">
              <w:t>,00</w:t>
            </w:r>
            <w:r w:rsidRPr="00C84503">
              <w:rPr>
                <w:lang w:val="fr-FR"/>
              </w:rPr>
              <w:t> м.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lang w:val="fr-FR"/>
              </w:rPr>
            </w:pPr>
            <w:r w:rsidRPr="00C84503">
              <w:rPr>
                <w:lang w:val="fr-FR"/>
              </w:rPr>
              <w:t>D</w:t>
            </w:r>
            <w:r w:rsidRPr="00C84503">
              <w:rPr>
                <w:lang w:val="fr-FR"/>
              </w:rPr>
              <w:tab/>
              <w:t>1,1</w:t>
            </w:r>
            <w:r w:rsidRPr="00C84503">
              <w:t>0</w:t>
            </w:r>
            <w:r w:rsidRPr="00C84503">
              <w:rPr>
                <w:lang w:val="fr-FR"/>
              </w:rPr>
              <w:t> м.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120 02.0-15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Исключен (29.03.2012).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120 02.0-16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Исключен (29.03.2012).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A01400">
            <w:pPr>
              <w:spacing w:before="60" w:after="60" w:line="220" w:lineRule="atLeast"/>
            </w:pPr>
            <w:r w:rsidRPr="00C84503">
              <w:t>120 02.0-17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9.1.0.91.3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t>С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Какой должна быть высота междудонного пространства на сухогрузном судне с двойным корпусом, которое соответствует дополнительным правилам ВОПОГ в отношении постройки судов c двойным корпусом?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rPr>
                <w:lang w:val="fr-FR"/>
              </w:rPr>
              <w:t>A</w:t>
            </w:r>
            <w:r w:rsidRPr="00C84503">
              <w:tab/>
              <w:t xml:space="preserve">Она должна соответствовать ширине </w:t>
            </w:r>
            <w:proofErr w:type="spellStart"/>
            <w:r w:rsidRPr="00C84503">
              <w:t>междубортового</w:t>
            </w:r>
            <w:proofErr w:type="spellEnd"/>
            <w:r w:rsidRPr="00C84503">
              <w:t xml:space="preserve"> пространства.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rPr>
                <w:lang w:val="fr-FR"/>
              </w:rPr>
              <w:t>B</w:t>
            </w:r>
            <w:r w:rsidRPr="00C84503">
              <w:tab/>
              <w:t>Она должна составлять не более 0,50 м.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rPr>
                <w:lang w:val="fr-FR"/>
              </w:rPr>
              <w:t>C</w:t>
            </w:r>
            <w:r w:rsidRPr="00C84503">
              <w:tab/>
              <w:t>Она должна составлять не менее 0,50 м.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rPr>
                <w:lang w:val="fr-FR"/>
              </w:rPr>
              <w:t>D</w:t>
            </w:r>
            <w:r w:rsidRPr="00C84503">
              <w:tab/>
              <w:t>Она должна составлять не менее 0,60 м.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A01400">
            <w:pPr>
              <w:pageBreakBefore/>
              <w:spacing w:before="60" w:after="60" w:line="220" w:lineRule="atLeast"/>
            </w:pPr>
            <w:r w:rsidRPr="00C84503">
              <w:lastRenderedPageBreak/>
              <w:t>120 02.0-18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9.1.0.91.1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Каким образом должно быть построено в пределах защищенной зоны сухогрузное судно с двойным корпусом, которое соответствует дополнительным правилам ВОПОГ в отношении постройки судов c двойным корпусом?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rPr>
                <w:lang w:val="fr-FR"/>
              </w:rPr>
              <w:t>A</w:t>
            </w:r>
            <w:r w:rsidRPr="00C84503">
              <w:tab/>
              <w:t xml:space="preserve">Оно должно иметь </w:t>
            </w:r>
            <w:proofErr w:type="spellStart"/>
            <w:r w:rsidRPr="00C84503">
              <w:t>междубортовые</w:t>
            </w:r>
            <w:proofErr w:type="spellEnd"/>
            <w:r w:rsidRPr="00C84503">
              <w:t xml:space="preserve"> пространства.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rPr>
                <w:lang w:val="fr-FR"/>
              </w:rPr>
              <w:t>B</w:t>
            </w:r>
            <w:r w:rsidRPr="00C84503">
              <w:tab/>
              <w:t xml:space="preserve">Оно должно иметь </w:t>
            </w:r>
            <w:proofErr w:type="spellStart"/>
            <w:r w:rsidRPr="00C84503">
              <w:t>междубортовые</w:t>
            </w:r>
            <w:proofErr w:type="spellEnd"/>
            <w:r w:rsidRPr="00C84503">
              <w:t xml:space="preserve"> пространства и двойное дно.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rPr>
                <w:lang w:val="fr-FR"/>
              </w:rPr>
              <w:t>C</w:t>
            </w:r>
            <w:r w:rsidRPr="00C84503">
              <w:tab/>
              <w:t xml:space="preserve">Оно должно иметь </w:t>
            </w:r>
            <w:proofErr w:type="spellStart"/>
            <w:r w:rsidRPr="00C84503">
              <w:t>междубортовые</w:t>
            </w:r>
            <w:proofErr w:type="spellEnd"/>
            <w:r w:rsidRPr="00C84503">
              <w:t xml:space="preserve"> и междудонные пространства в пределах машинного отделения.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rPr>
                <w:lang w:val="fr-FR"/>
              </w:rPr>
              <w:t>D</w:t>
            </w:r>
            <w:r w:rsidRPr="00C84503">
              <w:tab/>
              <w:t xml:space="preserve">Оно должно иметь по меньшей мере </w:t>
            </w:r>
            <w:proofErr w:type="spellStart"/>
            <w:r w:rsidRPr="00C84503">
              <w:t>междубортовые</w:t>
            </w:r>
            <w:proofErr w:type="spellEnd"/>
            <w:r w:rsidRPr="00C84503">
              <w:t xml:space="preserve"> пространства и двойное дно, а в пределах машинного отделения − </w:t>
            </w:r>
            <w:proofErr w:type="spellStart"/>
            <w:r w:rsidRPr="00C84503">
              <w:t>междубортовые</w:t>
            </w:r>
            <w:proofErr w:type="spellEnd"/>
            <w:r w:rsidRPr="00C84503">
              <w:t xml:space="preserve"> пространства.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120 02.0-19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9.1.0.91.3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t>A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Каким должно быть минимальное расстояние между днищем судна и дном приемного колодца на сухогрузных судах, которые соответствуют дополнительным правилам ВОПОГ в отношении постройки судов с двойным корпусом и оснащены приемными колодцами вместимостью 0,04 м</w:t>
            </w:r>
            <w:r w:rsidRPr="00C84503">
              <w:rPr>
                <w:vertAlign w:val="superscript"/>
              </w:rPr>
              <w:t>3</w:t>
            </w:r>
            <w:r w:rsidRPr="00C84503">
              <w:t>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0,40 м.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0,50 м.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0,30 м.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0,60 м.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120 02.0-20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Исключен (2012).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120 02.0-21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Исключен (2012).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120 02.0-22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Исключен (2012).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120 02.0-23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Исключен (2012).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A01400">
            <w:pPr>
              <w:spacing w:before="60" w:after="60" w:line="220" w:lineRule="atLeast"/>
            </w:pPr>
            <w:r w:rsidRPr="00C84503">
              <w:t>120 02.0-24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9.2.0.34.1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Где согласно ВОПОГ должны располагаться выпускные отверстия выхлопных труб двигателей на морских судах, которые соответствуют предписаниям правила 54 главы II-2 СОЛАС?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Они должны располагаться на расстоянии не менее 1 м от отверстий люков.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Они должны располагаться на расстоянии не менее 2 м от отверстий люков.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Они должны всегда располагаться позади рулевой рубки.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Они должны располагаться на расстоянии не менее 3 м от отверстий люков.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A01400">
            <w:pPr>
              <w:pageBreakBefore/>
              <w:spacing w:before="60" w:after="60" w:line="220" w:lineRule="atLeast"/>
            </w:pPr>
            <w:r w:rsidRPr="00C84503">
              <w:lastRenderedPageBreak/>
              <w:t>120 02.0-25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9.1.0.41.2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При каких условиях согласно ВОПОГ разрешается устанавливать в рулевой рубке на сухогрузных судах приборы для приготовления пищи?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Когда пол рулевой рубки изготовлен из металла.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Установка этих приборов абсолютно не допускается.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Когда расстояние между рулевой рубкой и трюмами составляет не менее 4 м.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Когда расстояние между рулевой рубкой и трюмами составляет не менее 3 м.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120 02.0-26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9.1.0.17.2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Какие положения применяются на борту сухогрузных судов к дверям жилых помещений, расположенных напротив трюмов?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В ней не должно быть окна.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Она должна иметь возвратный механизм, чтобы после открывания сразу же закрываться.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 xml:space="preserve">Она должна закрываться так, чтобы сквозь нее не проникали </w:t>
            </w:r>
            <w:proofErr w:type="spellStart"/>
            <w:r w:rsidRPr="00C84503">
              <w:t>газы</w:t>
            </w:r>
            <w:proofErr w:type="spellEnd"/>
            <w:r w:rsidRPr="00C84503">
              <w:t>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Она должна закрываться так, чтобы сквозь нее не проникала вода.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A01400">
            <w:pPr>
              <w:spacing w:before="60" w:after="60" w:line="220" w:lineRule="atLeast"/>
            </w:pPr>
            <w:r w:rsidRPr="00C84503">
              <w:t>120 02.0-27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7.1.4.1.1, 7.1.4.1.3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Какое утверждение верно в отношении перевозки </w:t>
            </w:r>
            <w:ins w:id="668" w:author="Yuri Boichuk" w:date="2018-12-04T15:54:00Z">
              <w:r>
                <w:t xml:space="preserve">следующих </w:t>
              </w:r>
            </w:ins>
            <w:r w:rsidRPr="00C84503">
              <w:t>грузов класса 7</w:t>
            </w:r>
            <w:ins w:id="669" w:author="Yuri Boichuk" w:date="2018-12-04T15:54:00Z">
              <w:r>
                <w:t>:</w:t>
              </w:r>
            </w:ins>
            <w:del w:id="670" w:author="Yuri Boichuk" w:date="2018-12-04T15:54:00Z">
              <w:r w:rsidRPr="00C84503" w:rsidDel="00CE36CF">
                <w:delText>, за исключением</w:delText>
              </w:r>
            </w:del>
            <w:r w:rsidRPr="00C84503">
              <w:t xml:space="preserve"> №</w:t>
            </w:r>
            <w:r w:rsidR="00552D1A" w:rsidRPr="00C84503">
              <w:t> ООН</w:t>
            </w:r>
            <w:r w:rsidR="00552D1A">
              <w:rPr>
                <w:lang w:val="en-US"/>
              </w:rPr>
              <w:t> </w:t>
            </w:r>
            <w:r w:rsidRPr="00C84503">
              <w:t>2912, №</w:t>
            </w:r>
            <w:r w:rsidR="00552D1A" w:rsidRPr="00C84503">
              <w:t> ООН</w:t>
            </w:r>
            <w:r w:rsidR="00552D1A">
              <w:rPr>
                <w:lang w:val="en-US"/>
              </w:rPr>
              <w:t> </w:t>
            </w:r>
            <w:r w:rsidRPr="00C84503">
              <w:t>2913, №</w:t>
            </w:r>
            <w:r w:rsidR="00552D1A" w:rsidRPr="00C84503">
              <w:t> ООН</w:t>
            </w:r>
            <w:r w:rsidR="00552D1A">
              <w:rPr>
                <w:lang w:val="en-US"/>
              </w:rPr>
              <w:t> </w:t>
            </w:r>
            <w:r w:rsidRPr="00C84503">
              <w:t>2915, №</w:t>
            </w:r>
            <w:r w:rsidR="00552D1A" w:rsidRPr="00C84503">
              <w:t> ООН</w:t>
            </w:r>
            <w:r w:rsidR="00552D1A">
              <w:rPr>
                <w:lang w:val="en-US"/>
              </w:rPr>
              <w:t> </w:t>
            </w:r>
            <w:r w:rsidRPr="00C84503">
              <w:t>2916, №</w:t>
            </w:r>
            <w:r w:rsidR="00552D1A" w:rsidRPr="00C84503">
              <w:t> ООН</w:t>
            </w:r>
            <w:r w:rsidR="00552D1A">
              <w:rPr>
                <w:lang w:val="en-US"/>
              </w:rPr>
              <w:t> </w:t>
            </w:r>
            <w:r w:rsidRPr="00C84503">
              <w:t>2917, №</w:t>
            </w:r>
            <w:r w:rsidR="00552D1A" w:rsidRPr="00C84503">
              <w:t> ООН</w:t>
            </w:r>
            <w:r w:rsidR="00552D1A">
              <w:rPr>
                <w:lang w:val="en-US"/>
              </w:rPr>
              <w:t> </w:t>
            </w:r>
            <w:r w:rsidRPr="00C84503">
              <w:t>2919, №</w:t>
            </w:r>
            <w:r w:rsidR="00552D1A" w:rsidRPr="00C84503">
              <w:t> ООН</w:t>
            </w:r>
            <w:r w:rsidR="00552D1A">
              <w:rPr>
                <w:lang w:val="en-US"/>
              </w:rPr>
              <w:t> </w:t>
            </w:r>
            <w:r w:rsidRPr="00C84503">
              <w:t>2977, №</w:t>
            </w:r>
            <w:r w:rsidR="00552D1A" w:rsidRPr="00C84503">
              <w:t> ООН</w:t>
            </w:r>
            <w:r w:rsidR="00552D1A">
              <w:rPr>
                <w:lang w:val="en-US"/>
              </w:rPr>
              <w:t> </w:t>
            </w:r>
            <w:r w:rsidRPr="00C84503">
              <w:t>2978 и №</w:t>
            </w:r>
            <w:r w:rsidR="00552D1A" w:rsidRPr="00C84503">
              <w:t> ООН</w:t>
            </w:r>
            <w:r w:rsidR="00552D1A">
              <w:rPr>
                <w:lang w:val="en-US"/>
              </w:rPr>
              <w:t> </w:t>
            </w:r>
            <w:r w:rsidRPr="00C84503">
              <w:t>3321−3333?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Они могут перевозиться только судами с двойным корпусом, которые соответствуют дополнительным правилам ВОПОГ.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Они могут перевозиться только судами, трюмы которых имеют стальные люки.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Согласно ВОПОГ они могут перевозиться судами как с одинарным, так и с двойным корпусом.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Они могут перевозиться только судами, трюмы которых имеют алюминиевые люки.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120 02.0-28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9.1.0.12.1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Необходимо перевезти опасный груз, для которого предписана дополнительная вентиляция.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 должны быть расположены отверстия вытяжных трубопроводов?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Отверстия вытяжных трубопроводов должны отстоять от днища трюма не менее чем на 1 м.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Отверстия вытяжных трубопроводов должны быть расположены в передней и задней части трюма и отстоять от днища не менее чем на 50 мм.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Отверстия вытяжных трубопроводов должны быть расположены в передней части трюма и отстоять от днища не менее чем на 50 мм.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Отверстия вытяжных трубопроводов должны быть расположены в задней части трюма и отстоять от днища не менее чем на 50 мм.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</w:pPr>
            <w:r w:rsidRPr="00C84503">
              <w:lastRenderedPageBreak/>
              <w:t>120 02.0-29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9.1.0.20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На борту сухогрузного судна с </w:t>
            </w:r>
            <w:proofErr w:type="spellStart"/>
            <w:r w:rsidRPr="00C84503">
              <w:t>междубортовыми</w:t>
            </w:r>
            <w:proofErr w:type="spellEnd"/>
            <w:r w:rsidRPr="00C84503">
              <w:t xml:space="preserve"> и междудонными пространствами разрешается ли приспособить </w:t>
            </w:r>
            <w:proofErr w:type="spellStart"/>
            <w:r w:rsidRPr="00C84503">
              <w:t>междубортовые</w:t>
            </w:r>
            <w:proofErr w:type="spellEnd"/>
            <w:r w:rsidRPr="00C84503">
              <w:t xml:space="preserve"> пространства для использования в качестве балластных емкостей?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 xml:space="preserve">Нет, </w:t>
            </w:r>
            <w:proofErr w:type="spellStart"/>
            <w:r w:rsidRPr="00C84503">
              <w:t>междубортовые</w:t>
            </w:r>
            <w:proofErr w:type="spellEnd"/>
            <w:r w:rsidRPr="00C84503">
              <w:t xml:space="preserve"> пространства служат в качестве безопасной зоны и поэтому всегда должны оставаться порожними.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 xml:space="preserve">Нет, потому что остойчивость судна окажется под угрозой, если наполнить </w:t>
            </w:r>
            <w:proofErr w:type="spellStart"/>
            <w:r w:rsidRPr="00C84503">
              <w:t>междубортовые</w:t>
            </w:r>
            <w:proofErr w:type="spellEnd"/>
            <w:r w:rsidRPr="00C84503">
              <w:t xml:space="preserve"> пространства водой.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 xml:space="preserve">Да, если можно опорожнить </w:t>
            </w:r>
            <w:proofErr w:type="spellStart"/>
            <w:r w:rsidRPr="00C84503">
              <w:t>междубортовые</w:t>
            </w:r>
            <w:proofErr w:type="spellEnd"/>
            <w:r w:rsidRPr="00C84503">
              <w:t xml:space="preserve"> пространства в течение 30 минут.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 xml:space="preserve">Да, </w:t>
            </w:r>
            <w:proofErr w:type="spellStart"/>
            <w:r w:rsidRPr="00C84503">
              <w:t>междубортовые</w:t>
            </w:r>
            <w:proofErr w:type="spellEnd"/>
            <w:r w:rsidRPr="00C84503">
              <w:t xml:space="preserve"> пространства можно приспособить для приема водяного балласта.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120 02.0-30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9.1.0.40.3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На борту сухогрузного судна, перевозящего опасный груз, согласно разделу 8.1.4 необходимо иметь два дополнительных ручных огнетушителя.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Где должны находиться эти дополнительные ручные огнетушители?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В защищенной зоне или вблизи нее.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За пределами защищенной зоны.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С внешней стороны рулевой рубки. Таким образом, в случае необходимости они могут быть быстро найдены и использованы также другими лицами.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В подходящем месте, указанном экспертом.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120 02.0-31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9.1.0.41.1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t>С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В соответствии с ВОПОГ, должны ли выпускные отверстия дымовых труб быть оснащены какими-либо особыми устройствами на борту сухогрузного судна?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Да, устройствами для предотвращения вылета искр.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Да, устройствами для предотвращения проникновения воды.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Да, устройствами для предотвращения вылета искр и проникновения воды.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Нет, в ВОПОГ не содержится никаких указаний на этот счет.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A01400">
            <w:pPr>
              <w:pageBreakBefore/>
              <w:spacing w:before="60" w:after="60" w:line="220" w:lineRule="atLeast"/>
            </w:pPr>
            <w:r w:rsidRPr="00C84503">
              <w:lastRenderedPageBreak/>
              <w:t>120 02.0-32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9.1.0.5</w:t>
            </w:r>
            <w:ins w:id="671" w:author="Yuri Boichuk" w:date="2018-12-04T15:55:00Z">
              <w:r>
                <w:t>3</w:t>
              </w:r>
            </w:ins>
            <w:del w:id="672" w:author="Yuri Boichuk" w:date="2018-12-04T15:55:00Z">
              <w:r w:rsidRPr="00C84503" w:rsidDel="0083643F">
                <w:delText>2</w:delText>
              </w:r>
            </w:del>
            <w:r w:rsidRPr="00C84503">
              <w:t>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Какие согласно ВОПОГ положения применяются к </w:t>
            </w:r>
            <w:ins w:id="673" w:author="Yuri Boichuk" w:date="2018-12-04T15:58:00Z">
              <w:r>
                <w:t>электрическим установкам и оборудованию</w:t>
              </w:r>
            </w:ins>
            <w:del w:id="674" w:author="Yuri Boichuk" w:date="2018-12-04T15:58:00Z">
              <w:r w:rsidRPr="00C84503" w:rsidDel="0083643F">
                <w:delText>электрооборудованию</w:delText>
              </w:r>
            </w:del>
            <w:r w:rsidRPr="00C84503">
              <w:t>, котор</w:t>
            </w:r>
            <w:ins w:id="675" w:author="Yuri Boichuk" w:date="2018-12-04T15:58:00Z">
              <w:r>
                <w:t>ы</w:t>
              </w:r>
            </w:ins>
            <w:del w:id="676" w:author="Yuri Boichuk" w:date="2018-12-04T15:58:00Z">
              <w:r w:rsidRPr="00C84503" w:rsidDel="0083643F">
                <w:delText>о</w:delText>
              </w:r>
            </w:del>
            <w:r w:rsidRPr="00C84503">
              <w:t>е наход</w:t>
            </w:r>
            <w:ins w:id="677" w:author="Yuri Boichuk" w:date="2018-12-04T15:59:00Z">
              <w:r>
                <w:t>я</w:t>
              </w:r>
            </w:ins>
            <w:del w:id="678" w:author="Yuri Boichuk" w:date="2018-12-04T15:59:00Z">
              <w:r w:rsidRPr="00C84503" w:rsidDel="0083643F">
                <w:delText>и</w:delText>
              </w:r>
            </w:del>
            <w:r w:rsidRPr="00C84503">
              <w:t>тся на палубе в защищенной зоне сухогрузного судна и не мо</w:t>
            </w:r>
            <w:ins w:id="679" w:author="Yuri Boichuk" w:date="2018-12-04T15:59:00Z">
              <w:r>
                <w:t>гут</w:t>
              </w:r>
            </w:ins>
            <w:del w:id="680" w:author="Yuri Boichuk" w:date="2018-12-04T15:59:00Z">
              <w:r w:rsidRPr="00C84503" w:rsidDel="0083643F">
                <w:delText>жет</w:delText>
              </w:r>
            </w:del>
            <w:r w:rsidRPr="00C84503">
              <w:t xml:space="preserve"> быть обесточен</w:t>
            </w:r>
            <w:ins w:id="681" w:author="Yuri Boichuk" w:date="2018-12-04T15:59:00Z">
              <w:r>
                <w:t>ы</w:t>
              </w:r>
            </w:ins>
            <w:del w:id="682" w:author="Yuri Boichuk" w:date="2018-12-04T15:59:00Z">
              <w:r w:rsidRPr="00C84503" w:rsidDel="0083643F">
                <w:delText>о</w:delText>
              </w:r>
            </w:del>
            <w:r w:rsidRPr="00C84503">
              <w:t xml:space="preserve"> с помощью выключателя на центральном щите?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Он</w:t>
            </w:r>
            <w:ins w:id="683" w:author="Yuri Boichuk" w:date="2018-12-04T15:59:00Z">
              <w:r>
                <w:t>и</w:t>
              </w:r>
            </w:ins>
            <w:del w:id="684" w:author="Yuri Boichuk" w:date="2018-12-04T15:59:00Z">
              <w:r w:rsidRPr="00C84503" w:rsidDel="0083643F">
                <w:delText>о</w:delText>
              </w:r>
            </w:del>
            <w:r w:rsidRPr="00C84503">
              <w:t xml:space="preserve"> должн</w:t>
            </w:r>
            <w:ins w:id="685" w:author="Yuri Boichuk" w:date="2018-12-04T15:59:00Z">
              <w:r>
                <w:t>ы</w:t>
              </w:r>
            </w:ins>
            <w:del w:id="686" w:author="Yuri Boichuk" w:date="2018-12-04T15:59:00Z">
              <w:r w:rsidRPr="00C84503" w:rsidDel="0083643F">
                <w:delText>о</w:delText>
              </w:r>
            </w:del>
            <w:r w:rsidRPr="00C84503">
              <w:t xml:space="preserve"> соответствовать гарантированному типу безопасности.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Он</w:t>
            </w:r>
            <w:ins w:id="687" w:author="Yuri Boichuk" w:date="2018-12-04T15:59:00Z">
              <w:r>
                <w:t>и</w:t>
              </w:r>
            </w:ins>
            <w:del w:id="688" w:author="Yuri Boichuk" w:date="2018-12-04T15:59:00Z">
              <w:r w:rsidRPr="00C84503" w:rsidDel="0083643F">
                <w:delText>о</w:delText>
              </w:r>
            </w:del>
            <w:r w:rsidRPr="00C84503">
              <w:t xml:space="preserve"> должн</w:t>
            </w:r>
            <w:ins w:id="689" w:author="Yuri Boichuk" w:date="2018-12-04T15:59:00Z">
              <w:r>
                <w:t>ы</w:t>
              </w:r>
            </w:ins>
            <w:del w:id="690" w:author="Yuri Boichuk" w:date="2018-12-04T15:59:00Z">
              <w:r w:rsidRPr="00C84503" w:rsidDel="0083643F">
                <w:delText>о</w:delText>
              </w:r>
            </w:del>
            <w:r w:rsidRPr="00C84503">
              <w:t xml:space="preserve"> быть огнестойким</w:t>
            </w:r>
            <w:ins w:id="691" w:author="Yuri Boichuk" w:date="2018-12-04T15:59:00Z">
              <w:r>
                <w:t>и</w:t>
              </w:r>
            </w:ins>
            <w:r w:rsidRPr="00C84503">
              <w:t xml:space="preserve"> согласно МЭК 60079-1A.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Он</w:t>
            </w:r>
            <w:ins w:id="692" w:author="Yuri Boichuk" w:date="2018-12-04T15:59:00Z">
              <w:r>
                <w:t>и</w:t>
              </w:r>
            </w:ins>
            <w:del w:id="693" w:author="Yuri Boichuk" w:date="2018-12-04T15:59:00Z">
              <w:r w:rsidRPr="00C84503" w:rsidDel="0083643F">
                <w:delText>о</w:delText>
              </w:r>
            </w:del>
            <w:r w:rsidRPr="00C84503">
              <w:t xml:space="preserve"> должн</w:t>
            </w:r>
            <w:ins w:id="694" w:author="Yuri Boichuk" w:date="2018-12-04T15:59:00Z">
              <w:r>
                <w:t>ы</w:t>
              </w:r>
            </w:ins>
            <w:del w:id="695" w:author="Yuri Boichuk" w:date="2018-12-04T15:59:00Z">
              <w:r w:rsidRPr="00C84503" w:rsidDel="0083643F">
                <w:delText>о</w:delText>
              </w:r>
            </w:del>
            <w:r w:rsidRPr="00C84503">
              <w:t xml:space="preserve"> быть водонепроницаемым</w:t>
            </w:r>
            <w:ins w:id="696" w:author="Yuri Boichuk" w:date="2018-12-04T15:59:00Z">
              <w:r>
                <w:t>и</w:t>
              </w:r>
            </w:ins>
            <w:r w:rsidRPr="00C84503">
              <w:t>, чтобы избежать коротких замыканий.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Он</w:t>
            </w:r>
            <w:ins w:id="697" w:author="Yuri Boichuk" w:date="2018-12-04T16:00:00Z">
              <w:r>
                <w:t>и</w:t>
              </w:r>
            </w:ins>
            <w:del w:id="698" w:author="Yuri Boichuk" w:date="2018-12-04T16:00:00Z">
              <w:r w:rsidRPr="00C84503" w:rsidDel="0083643F">
                <w:delText>о</w:delText>
              </w:r>
            </w:del>
            <w:r w:rsidRPr="00C84503">
              <w:t xml:space="preserve"> должн</w:t>
            </w:r>
            <w:ins w:id="699" w:author="Yuri Boichuk" w:date="2018-12-04T16:00:00Z">
              <w:r>
                <w:t>ы</w:t>
              </w:r>
            </w:ins>
            <w:del w:id="700" w:author="Yuri Boichuk" w:date="2018-12-04T16:00:00Z">
              <w:r w:rsidRPr="00C84503" w:rsidDel="0083643F">
                <w:delText>о</w:delText>
              </w:r>
            </w:del>
            <w:r w:rsidRPr="00C84503">
              <w:t xml:space="preserve"> соответствовать типу </w:t>
            </w:r>
            <w:r w:rsidR="00A01400">
              <w:t>«</w:t>
            </w:r>
            <w:r w:rsidRPr="00C84503">
              <w:t>ограниченная опасность взрыва</w:t>
            </w:r>
            <w:r w:rsidR="00A01400">
              <w:t>»</w:t>
            </w:r>
            <w:r w:rsidRPr="00C84503">
              <w:t>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</w:tbl>
    <w:p w:rsidR="0059088F" w:rsidRPr="00C84503" w:rsidRDefault="0059088F" w:rsidP="0059088F">
      <w:pPr>
        <w:spacing w:before="60" w:after="60" w:line="220" w:lineRule="atLeast"/>
      </w:pPr>
    </w:p>
    <w:p w:rsidR="0059088F" w:rsidRPr="00C84503" w:rsidRDefault="0059088F" w:rsidP="0059088F">
      <w:pPr>
        <w:spacing w:line="240" w:lineRule="auto"/>
      </w:pPr>
      <w:r w:rsidRPr="00C84503">
        <w:br w:type="page"/>
      </w:r>
    </w:p>
    <w:tbl>
      <w:tblPr>
        <w:tblStyle w:val="TableGrid"/>
        <w:tblW w:w="0" w:type="auto"/>
        <w:tblInd w:w="136" w:type="dxa"/>
        <w:tblLook w:val="01E0" w:firstRow="1" w:lastRow="1" w:firstColumn="1" w:lastColumn="1" w:noHBand="0" w:noVBand="0"/>
      </w:tblPr>
      <w:tblGrid>
        <w:gridCol w:w="1452"/>
        <w:gridCol w:w="6426"/>
        <w:gridCol w:w="1624"/>
      </w:tblGrid>
      <w:tr w:rsidR="0059088F" w:rsidRPr="00C84503" w:rsidTr="003C1E78">
        <w:trPr>
          <w:tblHeader/>
        </w:trPr>
        <w:tc>
          <w:tcPr>
            <w:tcW w:w="96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120" w:after="120" w:line="220" w:lineRule="atLeast"/>
              <w:rPr>
                <w:b/>
                <w:sz w:val="28"/>
                <w:szCs w:val="28"/>
              </w:rPr>
            </w:pPr>
            <w:r w:rsidRPr="00C84503">
              <w:lastRenderedPageBreak/>
              <w:br w:type="page"/>
            </w:r>
            <w:r w:rsidRPr="00C84503">
              <w:rPr>
                <w:b/>
                <w:sz w:val="28"/>
                <w:szCs w:val="28"/>
              </w:rPr>
              <w:t>Перевозки сухогрузными судами</w:t>
            </w:r>
          </w:p>
          <w:p w:rsidR="0059088F" w:rsidRPr="00C84503" w:rsidRDefault="0059088F" w:rsidP="003C1E78">
            <w:pPr>
              <w:spacing w:before="120" w:after="120" w:line="220" w:lineRule="atLeast"/>
              <w:rPr>
                <w:b/>
              </w:rPr>
            </w:pPr>
            <w:r w:rsidRPr="00C84503">
              <w:rPr>
                <w:b/>
              </w:rPr>
              <w:t xml:space="preserve">Целевая тема 3: </w:t>
            </w:r>
            <w:r w:rsidRPr="00C84503">
              <w:rPr>
                <w:b/>
                <w:szCs w:val="24"/>
              </w:rPr>
              <w:t>Обработка трюмов и смежных помещений</w:t>
            </w:r>
          </w:p>
        </w:tc>
      </w:tr>
      <w:tr w:rsidR="0059088F" w:rsidRPr="00C84503" w:rsidTr="003C1E78">
        <w:trPr>
          <w:tblHeader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9088F" w:rsidRPr="00C84503" w:rsidRDefault="0059088F" w:rsidP="003C1E78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Номер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9088F" w:rsidRPr="00C84503" w:rsidRDefault="0059088F" w:rsidP="003C1E78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Источник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Правильный ответ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120 03.0-01</w:t>
            </w:r>
          </w:p>
        </w:tc>
        <w:tc>
          <w:tcPr>
            <w:tcW w:w="649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3.2.1, таблица A, 7.1.6.12</w:t>
            </w:r>
          </w:p>
        </w:tc>
        <w:tc>
          <w:tcPr>
            <w:tcW w:w="164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t>С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На судне перевозится насыпью № ООН 1435 ШЛАК ЦИНКОВЫЙ.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Что необходимо делать во время рейса?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Держать открытыми окна и двери.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Герметично закрыть трюмы, чтобы не было никакой утечки газа.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Вентилировать помещения, смежные c трюмами, в которых содержится цинковый шлак.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Дегазировать трюмы каждые полчаса.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120 03.0-02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7.1.4.12.1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На судно типа </w:t>
            </w:r>
            <w:proofErr w:type="spellStart"/>
            <w:r w:rsidRPr="00C84503">
              <w:t>ро-ро</w:t>
            </w:r>
            <w:proofErr w:type="spellEnd"/>
            <w:r w:rsidRPr="00C84503">
              <w:t xml:space="preserve"> погружены транспортные средства.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Сколько раз в час должен проводиться воздухообмен в трюме?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tabs>
                <w:tab w:val="right" w:pos="1136"/>
              </w:tabs>
              <w:spacing w:before="60" w:after="60" w:line="220" w:lineRule="atLeast"/>
            </w:pPr>
            <w:r w:rsidRPr="00C84503">
              <w:t>A</w:t>
            </w:r>
            <w:r w:rsidRPr="00C84503">
              <w:tab/>
              <w:t>30 раз.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tabs>
                <w:tab w:val="right" w:pos="1136"/>
              </w:tabs>
              <w:spacing w:before="60" w:after="60" w:line="220" w:lineRule="atLeast"/>
            </w:pPr>
            <w:r w:rsidRPr="00C84503">
              <w:t>B</w:t>
            </w:r>
            <w:r w:rsidRPr="00C84503">
              <w:tab/>
              <w:t>20 раз.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tabs>
                <w:tab w:val="right" w:pos="1136"/>
              </w:tabs>
              <w:spacing w:before="60" w:after="60" w:line="220" w:lineRule="atLeast"/>
            </w:pPr>
            <w:r w:rsidRPr="00C84503">
              <w:t>C</w:t>
            </w:r>
            <w:r w:rsidRPr="00C84503">
              <w:tab/>
              <w:t>10 раз.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tabs>
                <w:tab w:val="right" w:pos="1136"/>
              </w:tabs>
              <w:spacing w:before="60" w:after="60" w:line="220" w:lineRule="atLeast"/>
            </w:pPr>
            <w:r w:rsidRPr="00C84503">
              <w:t>D</w:t>
            </w:r>
            <w:r w:rsidRPr="00C84503">
              <w:tab/>
              <w:t>5 раз.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120 03.0-03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3.2.1, таблица A, 7.1.6.12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На судне перевозится в упакованном виде № ООН 2211 ПОЛИМЕР ВСПЕНИВАЮЩИЙСЯ ГРАНУЛИРОВАННЫЙ.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Когда нужно вентилировать трюмы?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Всегда, когда грузы погружены в трюмы.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Во время рейса один раз в час в течение 15 минут.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Если после измерений установлено, что концентрация газов превышает на 10% нижний предел взрываемости.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Если после измерений установлено, что концентрация газов ниже на 10% нижнего предела взрываемости.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A01400">
            <w:pPr>
              <w:spacing w:before="60" w:after="60" w:line="220" w:lineRule="atLeast"/>
            </w:pPr>
            <w:r w:rsidRPr="00C84503">
              <w:rPr>
                <w:lang w:val="fr-CH" w:eastAsia="nl-NL"/>
              </w:rPr>
              <w:t>120 03.0-</w:t>
            </w:r>
            <w:r w:rsidRPr="00C84503">
              <w:rPr>
                <w:lang w:val="de-DE" w:eastAsia="nl-NL"/>
              </w:rPr>
              <w:t>04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3.2,1, таблица А, 7.1.6.12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На судне перевозится навалом или в неупакованном виде № ООН 1408 ФЕРРОСИЛИЦИЙ. После измерений установлено, что концентрация газов превышает на 10% нижний предел взрываемости.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 нужно вентилировать трюмы?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При помощи вентиляторов, работающих на полную мощность.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При помощи вентиляторов, переключенных на режим ожидания.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Каждый час в течение 15 минут.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1 раз за 8 часов.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A01400">
            <w:pPr>
              <w:pageBreakBefore/>
              <w:spacing w:before="60" w:after="60" w:line="220" w:lineRule="atLeast"/>
            </w:pPr>
            <w:r w:rsidRPr="00C84503">
              <w:rPr>
                <w:lang w:val="fr-CH" w:eastAsia="nl-NL"/>
              </w:rPr>
              <w:lastRenderedPageBreak/>
              <w:t>120 03.0-05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3.2.1, таблица А, 7.1.6.12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На сухогрузном судне с 4 трюмами перевозится 300 т № ООН 1408 ФЕРРОСИЛИЦИЯ, погруженного навалом в трюм 2.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Какие трюмы или помещения нужно вентилировать во время рейса?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Трюм 2 и все смежные трюмы и помещения.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Трюм 2.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Все трюмы, т.</w:t>
            </w:r>
            <w:r w:rsidR="00A37803">
              <w:t> </w:t>
            </w:r>
            <w:r w:rsidRPr="00C84503">
              <w:t>е. трюмы 1, 2, 3 и 4.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Нет необходимости в вентиляции при перевозке этого груза навалом.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fr-CH" w:eastAsia="nl-NL"/>
              </w:rPr>
              <w:t>120 03.0-06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3.2.1, таблица А, 7.1.6.12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На судне насыпью перевозится № ООН 1398 АЛЮМИНИЙ КРЕМНИСТЫЙ ПОРОШОК НЕПОКРЫТЫЙ. После измерений установлено, что концентрация газов превышает на 10% нижний предел взрываемости.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Что нужно делать с трюмами?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Нужно вентилировать трюмы.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Нужно вентилировать трюмы при помощи вентилятора.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Не нужно вентилировать трюмы.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Нужно вентилировать трюмы при помощи вентиляторов, работающих на полную мощность.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A01400">
            <w:pPr>
              <w:spacing w:before="60" w:after="60" w:line="220" w:lineRule="atLeast"/>
            </w:pPr>
            <w:r w:rsidRPr="00C84503">
              <w:rPr>
                <w:lang w:val="fr-CH" w:eastAsia="nl-NL"/>
              </w:rPr>
              <w:t>120 03.0-07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3.2.1, таблица А, 7.1.6.16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Необходимо разгрузить № ООН 2211 ПОЛИМЕР ВСПЕНИВАЮЩИЙСЯ ГРАНУЛИРОВАННЫЙ. Груз погружен насыпью.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Какая из нижеперечисленных мер должна быть принята до того, как может быть начата разгрузка?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Окна и двери жилого помещения должны быть герметически закрыты из-за выходящих наружу токсичных веществ.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Судоводитель должен измерить концентрацию газов в смежных трюмах.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</w:r>
            <w:ins w:id="701" w:author="Yuri Boichuk" w:date="2018-12-04T16:01:00Z">
              <w:r>
                <w:t>Разгрузчик и</w:t>
              </w:r>
            </w:ins>
            <w:ins w:id="702" w:author="Yuri Boichuk" w:date="2018-12-04T16:02:00Z">
              <w:r>
                <w:t>ли</w:t>
              </w:r>
            </w:ins>
            <w:ins w:id="703" w:author="Yuri Boichuk" w:date="2018-12-04T16:01:00Z">
              <w:r>
                <w:t xml:space="preserve"> эксперт согласно </w:t>
              </w:r>
            </w:ins>
            <w:ins w:id="704" w:author="Yuri Boichuk" w:date="2018-12-04T16:02:00Z">
              <w:r>
                <w:t>под</w:t>
              </w:r>
            </w:ins>
            <w:ins w:id="705" w:author="Yuri Boichuk" w:date="2018-12-04T16:01:00Z">
              <w:r>
                <w:t>разделу 8.2.1.2</w:t>
              </w:r>
            </w:ins>
            <w:del w:id="706" w:author="Yuri Boichuk" w:date="2018-12-04T16:01:00Z">
              <w:r w:rsidRPr="00C84503" w:rsidDel="00176B7C">
                <w:delText>Грузополучатель</w:delText>
              </w:r>
            </w:del>
            <w:r w:rsidRPr="00C84503">
              <w:t xml:space="preserve"> должен измерить концентрацию газов в смежных трюмах.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Грузополучатель должен измерить токсичность в смежных трюмах.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fr-CH" w:eastAsia="nl-NL"/>
              </w:rPr>
              <w:t>120 03.0-08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3.2.1, таблица А, 7.1.6.16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Необходимо разгрузить №</w:t>
            </w:r>
            <w:r w:rsidRPr="00C84503">
              <w:rPr>
                <w:lang w:val="en-US"/>
              </w:rPr>
              <w:t> </w:t>
            </w:r>
            <w:r w:rsidRPr="00C84503">
              <w:t xml:space="preserve">ООН 2211 ПОЛИМЕР ВСПЕНИВАЮЩИЙСЯ ГРАНУЛИРОВАННЫЙ. Груз погружен насыпью.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Ниже какого значения должна находиться по меньшей мере концентрация газов, чтобы можно было приступить к разгрузке?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На 10% ниже нижнего предела взрывоопасности.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На 20% ниже нижнего предела взрывоопасности.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На 40% ниже нижнего предела взрывоопасности.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На 50% ниже нижнего предела взрывоопасности.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fr-CH" w:eastAsia="nl-NL"/>
              </w:rPr>
              <w:lastRenderedPageBreak/>
              <w:t>120 03.0-09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3.2.1, таблица А, 7.1.6.12</w:t>
            </w:r>
            <w:del w:id="707" w:author="Yuri Boichuk" w:date="2018-12-04T16:04:00Z">
              <w:r w:rsidRPr="00C84503" w:rsidDel="00176B7C">
                <w:delText>, 7.1.6.16</w:delText>
              </w:r>
            </w:del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Необходимо погрузить № ООН 2211 ПОЛИМЕР ВСПЕНИВАЮЩИЙСЯ ГРАНУЛИРОВАННЫЙ. Груз погружен насыпью.</w:t>
            </w:r>
            <w:r w:rsidR="003B48D3">
              <w:t xml:space="preserve">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Когда должна быть измерена концентрация газа?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Сразу же после погрузки и через один час.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Каждые 8 часов после погрузки.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Во время погрузки в течение первого часа после начала погрузки и затем за час до разгрузки.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Во время перевозки нет необходимости осуществлять измерения.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A01400">
            <w:pPr>
              <w:spacing w:before="60" w:after="60" w:line="220" w:lineRule="atLeast"/>
            </w:pPr>
            <w:r w:rsidRPr="00C84503">
              <w:rPr>
                <w:lang w:val="fr-CH" w:eastAsia="nl-NL"/>
              </w:rPr>
              <w:t>120 03.0-10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3.2.1, таблица А, 7.1.6.12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На сухогрузном судне перевозится № ООН 2211 ПОЛИМЕР ВСПЕНИВАЮЩИЙСЯ ГРАНУЛИРОВАННЫЙ</w:t>
            </w:r>
            <w:ins w:id="708" w:author="Yuri Boichuk" w:date="2018-12-04T16:04:00Z">
              <w:r w:rsidRPr="00C84503">
                <w:t xml:space="preserve"> насыпью</w:t>
              </w:r>
            </w:ins>
            <w:r w:rsidRPr="00C84503">
              <w:t>.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del w:id="709" w:author="Yuri Boichuk" w:date="2018-12-04T16:05:00Z">
              <w:r w:rsidRPr="00C84503" w:rsidDel="00176B7C">
                <w:delText xml:space="preserve">Груз погружен насыпью. </w:delText>
              </w:r>
            </w:del>
            <w:r w:rsidRPr="00C84503">
              <w:t xml:space="preserve">Во время рейса </w:t>
            </w:r>
            <w:del w:id="710" w:author="Yuri Boichuk" w:date="2018-12-04T16:08:00Z">
              <w:r w:rsidRPr="00C84503" w:rsidDel="00176B7C">
                <w:delText xml:space="preserve">необходимо измерять </w:delText>
              </w:r>
            </w:del>
            <w:ins w:id="711" w:author="Yuri Boichuk" w:date="2018-12-04T16:09:00Z">
              <w:r>
                <w:t xml:space="preserve">в результате замера установлено, что </w:t>
              </w:r>
            </w:ins>
            <w:r w:rsidRPr="00C84503">
              <w:t>концентраци</w:t>
            </w:r>
            <w:ins w:id="712" w:author="Yuri Boichuk" w:date="2018-12-04T16:09:00Z">
              <w:r>
                <w:t>я</w:t>
              </w:r>
            </w:ins>
            <w:del w:id="713" w:author="Yuri Boichuk" w:date="2018-12-04T16:09:00Z">
              <w:r w:rsidRPr="00C84503" w:rsidDel="00176B7C">
                <w:delText>и</w:delText>
              </w:r>
            </w:del>
            <w:r w:rsidRPr="00C84503">
              <w:t xml:space="preserve"> газ</w:t>
            </w:r>
            <w:r>
              <w:t>а</w:t>
            </w:r>
            <w:r w:rsidRPr="00C84503">
              <w:t xml:space="preserve"> в трюм</w:t>
            </w:r>
            <w:ins w:id="714" w:author="Yuri Boichuk" w:date="2018-12-04T16:09:00Z">
              <w:r>
                <w:t>е</w:t>
              </w:r>
            </w:ins>
            <w:del w:id="715" w:author="Yuri Boichuk" w:date="2018-12-04T16:09:00Z">
              <w:r w:rsidRPr="00C84503" w:rsidDel="00176B7C">
                <w:delText>ах, в которых находится гранулированный вспенивающийся полимер</w:delText>
              </w:r>
            </w:del>
            <w:ins w:id="716" w:author="Yuri Boichuk" w:date="2018-12-04T16:09:00Z">
              <w:r>
                <w:t xml:space="preserve"> </w:t>
              </w:r>
            </w:ins>
            <w:ins w:id="717" w:author="Yuri Boichuk" w:date="2018-12-06T11:03:00Z">
              <w:r>
                <w:t>составляет</w:t>
              </w:r>
            </w:ins>
            <w:ins w:id="718" w:author="Yuri Boichuk" w:date="2018-12-04T16:09:00Z">
              <w:r>
                <w:t xml:space="preserve"> 20% </w:t>
              </w:r>
            </w:ins>
            <w:ins w:id="719" w:author="Yuri Boichuk" w:date="2018-12-06T11:03:00Z">
              <w:r>
                <w:t xml:space="preserve">от </w:t>
              </w:r>
            </w:ins>
            <w:ins w:id="720" w:author="Yuri Boichuk" w:date="2018-12-04T16:09:00Z">
              <w:r>
                <w:t>нижн</w:t>
              </w:r>
            </w:ins>
            <w:ins w:id="721" w:author="Yuri Boichuk" w:date="2018-12-04T16:17:00Z">
              <w:r>
                <w:t>его</w:t>
              </w:r>
            </w:ins>
            <w:ins w:id="722" w:author="Yuri Boichuk" w:date="2018-12-04T16:09:00Z">
              <w:r>
                <w:t xml:space="preserve"> предел</w:t>
              </w:r>
            </w:ins>
            <w:ins w:id="723" w:author="Yuri Boichuk" w:date="2018-12-04T16:17:00Z">
              <w:r>
                <w:t>а</w:t>
              </w:r>
            </w:ins>
            <w:ins w:id="724" w:author="Yuri Boichuk" w:date="2018-12-04T16:09:00Z">
              <w:r>
                <w:t xml:space="preserve"> взрываемости</w:t>
              </w:r>
            </w:ins>
            <w:r w:rsidRPr="00C84503">
              <w:t>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Какие меры должны быть приняты</w:t>
            </w:r>
            <w:del w:id="725" w:author="Yuri Boichuk" w:date="2018-12-04T16:10:00Z">
              <w:r w:rsidRPr="00C84503" w:rsidDel="00176B7C">
                <w:delText>, если концентрация газов превышает на 20% нижний предел взрываемости</w:delText>
              </w:r>
            </w:del>
            <w:r w:rsidRPr="00C84503">
              <w:t>?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Нужно информировать компетентный орган.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Трюмы должны быть провентилированы</w:t>
            </w:r>
            <w:ins w:id="726" w:author="Yuri Boichuk" w:date="2018-12-04T16:21:00Z">
              <w:r w:rsidRPr="00634C9C">
                <w:rPr>
                  <w:rPrChange w:id="727" w:author="Yuri Boichuk" w:date="2018-12-04T16:21:00Z">
                    <w:rPr>
                      <w:lang w:val="en-US"/>
                    </w:rPr>
                  </w:rPrChange>
                </w:rPr>
                <w:t xml:space="preserve"> </w:t>
              </w:r>
              <w:r>
                <w:t>с помощью вентиляционных установок, работающих на полную мощность</w:t>
              </w:r>
            </w:ins>
            <w:r w:rsidRPr="00C84503">
              <w:t>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Нужно информировать грузополучателя или погрузчика.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Не нужно принимать дополнительных мер, предельное значение составляет 50% от нижнего предела взрываемости.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fr-CH"/>
              </w:rPr>
              <w:t>1</w:t>
            </w:r>
            <w:r w:rsidRPr="00C84503">
              <w:rPr>
                <w:lang w:val="fr-CH" w:eastAsia="nl-NL"/>
              </w:rPr>
              <w:t>20 03.0-11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3.2.1, таблица А, 7.1.6.12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Перевозится навалом № ООН 1408 ФЕРРОСИЛИЦИЙ.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При каких условиях нужно измерять концентрацию газов в трюме при нормальных условиях эксплуатации?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Никогда.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Сразу же после погрузки, через один час и затем каждые 8 часов.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Сразу же после погрузки, через один час и затем каждый час.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Сразу же после погрузки и через один час.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120 03.0-12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7.1.4.15.1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При каких условиях, согласно ВОПОГ, нет необходимости очищать трюм при перевозке навалом?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Если предыдущий груз был грузом класса 4.1.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Если предыдущий груз был грузом класса 4.2.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Если предыдущий груз был грузом класса 4.3.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Если новый груз является таким же, как и предыдущий.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</w:pPr>
            <w:r w:rsidRPr="00C84503">
              <w:lastRenderedPageBreak/>
              <w:t>120 03.0-13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3.2.1, таблица A, 7.1.6.12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На сухогрузном судне перевозится № ООН 3101 ОРГАНИЧЕСКИЙ ПЕРОКСИД ТИПА В, ЖИДКИЙ.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Нужно ли вентилировать жилое помещение, учитывая характер перевозимого груза?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Нет, в этом необходимости нет.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Да, это предписано для этого груза.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Нет, если только груз не погружен навалом/насыпью.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Да, если имело место высвобождение груза.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120 03.0-14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7.1.4.15.1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После разгрузки трюм загрязнен грузами класса 9. Что нужно делать?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Трюм должен быть очищен специально предусмотренным для этого чистящим средством до размещения в нем нового груза.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Трюм должен быть тщательно очищен, за исключением тех случаев, когда новый груз является таким же, как и предыдущий и перевозится навалом/насыпью.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Трюм должен быть тщательно очищен, за исключением тех случаев, когда новый груз является грузом класса 8.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Трюм должен всегда дезактивироваться специализированным предприятием до размещения в нем нового груза.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120 03.0-15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3.2.1, таблица A, 7.1.6.11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t>С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Перевозится навалом/насыпью № ООН 2506 АММОНИЯ ГИДРОСУЛЬФАТ.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Какие меры должны быть приняты в отношении трюмов?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Перед началом погрузки трюмы должны быть провентилированы в течение не менее одного часа.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Перед началом погрузки трюмы должны быть специально высушены.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Внутренние стенки трюмов должны иметь антикоррозионную облицовку или антикоррозионное покрытие.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Внутренние стенки трюмов должны иметь такое покрытие или должны быть так обработаны, чтобы они не могли пропитаться веществами груза.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</w:pPr>
            <w:r w:rsidRPr="00C84503">
              <w:lastRenderedPageBreak/>
              <w:t>120 03.0-16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3.2.1, таблица A, 7.1.6.11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Перевозится навалом/насыпью № ООН 1334 НАФТАЛИН СЫРОЙ.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Какие меры должны быть приняты в отношении трюмов?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Перед началом погрузки трюмы должны быть просушены так, чтобы в них не было воды.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Перед началом погрузки трюмы должны быть продуты инертным газом, чтобы во время погрузки не могла возникнуть огнеопасная ситуация.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Внутренние стенки трюмов должны иметь антикоррозионную облицовку или антикоррозионное покрытие.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A37803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Внутренние стенки трюмов должны иметь такое покрытие или</w:t>
            </w:r>
            <w:r w:rsidR="00A37803">
              <w:t xml:space="preserve"> </w:t>
            </w:r>
            <w:r w:rsidRPr="00C84503">
              <w:t>должны быть так обработаны, чтобы они не могли пропитаться веществами груза.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120 03.0-17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7.1.3.51.4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На сухогрузном судне перевозятся взрывчатые вещества и изделия.</w:t>
            </w:r>
            <w:r>
              <w:t xml:space="preserve"> </w:t>
            </w:r>
            <w:r w:rsidRPr="00C84503">
              <w:t>Что нужно делать</w:t>
            </w:r>
            <w:del w:id="728" w:author="Yuri Boichuk" w:date="2018-12-04T16:23:00Z">
              <w:r w:rsidRPr="00C84503" w:rsidDel="00634C9C">
                <w:delText xml:space="preserve"> со всем электрооборудованием</w:delText>
              </w:r>
            </w:del>
            <w:ins w:id="729" w:author="Yuri Boichuk" w:date="2018-12-04T16:23:00Z">
              <w:r>
                <w:t xml:space="preserve"> с электрическими установками и оборудованием, которые не отвечают требованиям</w:t>
              </w:r>
            </w:ins>
            <w:ins w:id="730" w:author="Yuri Boichuk" w:date="2018-12-04T16:25:00Z">
              <w:r>
                <w:t xml:space="preserve"> </w:t>
              </w:r>
            </w:ins>
            <w:ins w:id="731" w:author="Yuri Boichuk" w:date="2018-12-04T16:23:00Z">
              <w:r>
                <w:t>к зоне 1,</w:t>
              </w:r>
            </w:ins>
            <w:r w:rsidRPr="00C84503">
              <w:t xml:space="preserve"> в трюмах?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Он</w:t>
            </w:r>
            <w:ins w:id="732" w:author="Yuri Boichuk" w:date="2018-12-04T16:25:00Z">
              <w:r>
                <w:t>и</w:t>
              </w:r>
            </w:ins>
            <w:del w:id="733" w:author="Yuri Boichuk" w:date="2018-12-04T16:25:00Z">
              <w:r w:rsidRPr="00C84503" w:rsidDel="00634C9C">
                <w:delText>о</w:delText>
              </w:r>
            </w:del>
            <w:r w:rsidRPr="00C84503">
              <w:t xml:space="preserve"> должн</w:t>
            </w:r>
            <w:ins w:id="734" w:author="Yuri Boichuk" w:date="2018-12-04T16:25:00Z">
              <w:r>
                <w:t>ы</w:t>
              </w:r>
            </w:ins>
            <w:del w:id="735" w:author="Yuri Boichuk" w:date="2018-12-04T16:25:00Z">
              <w:r w:rsidRPr="00C84503" w:rsidDel="00634C9C">
                <w:delText>о</w:delText>
              </w:r>
            </w:del>
            <w:r w:rsidRPr="00C84503">
              <w:t xml:space="preserve"> быть удален</w:t>
            </w:r>
            <w:ins w:id="736" w:author="Yuri Boichuk" w:date="2018-12-04T16:25:00Z">
              <w:r>
                <w:t>ы</w:t>
              </w:r>
            </w:ins>
            <w:del w:id="737" w:author="Yuri Boichuk" w:date="2018-12-04T16:25:00Z">
              <w:r w:rsidRPr="00C84503" w:rsidDel="00634C9C">
                <w:delText>о</w:delText>
              </w:r>
            </w:del>
            <w:r w:rsidRPr="00C84503">
              <w:t xml:space="preserve"> из </w:t>
            </w:r>
            <w:ins w:id="738" w:author="Yuri Boichuk" w:date="2018-12-04T16:26:00Z">
              <w:r>
                <w:t>грузового пространства</w:t>
              </w:r>
            </w:ins>
            <w:del w:id="739" w:author="Yuri Boichuk" w:date="2018-12-04T16:26:00Z">
              <w:r w:rsidRPr="00C84503" w:rsidDel="00634C9C">
                <w:delText>защищенной зоны</w:delText>
              </w:r>
            </w:del>
            <w:r w:rsidRPr="00C84503">
              <w:t>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В трюмах он</w:t>
            </w:r>
            <w:ins w:id="740" w:author="Yuri Boichuk" w:date="2018-12-04T16:26:00Z">
              <w:r>
                <w:t>и</w:t>
              </w:r>
            </w:ins>
            <w:del w:id="741" w:author="Yuri Boichuk" w:date="2018-12-04T16:26:00Z">
              <w:r w:rsidRPr="00C84503" w:rsidDel="00634C9C">
                <w:delText>о</w:delText>
              </w:r>
            </w:del>
            <w:r w:rsidRPr="00C84503">
              <w:t xml:space="preserve"> должн</w:t>
            </w:r>
            <w:ins w:id="742" w:author="Yuri Boichuk" w:date="2018-12-04T16:26:00Z">
              <w:r>
                <w:t>ы</w:t>
              </w:r>
            </w:ins>
            <w:del w:id="743" w:author="Yuri Boichuk" w:date="2018-12-04T16:26:00Z">
              <w:r w:rsidRPr="00C84503" w:rsidDel="00634C9C">
                <w:delText>о</w:delText>
              </w:r>
            </w:del>
            <w:r w:rsidRPr="00C84503">
              <w:t xml:space="preserve"> быть обесточен</w:t>
            </w:r>
            <w:ins w:id="744" w:author="Yuri Boichuk" w:date="2018-12-04T16:26:00Z">
              <w:r>
                <w:t>ы</w:t>
              </w:r>
            </w:ins>
            <w:del w:id="745" w:author="Yuri Boichuk" w:date="2018-12-04T16:26:00Z">
              <w:r w:rsidRPr="00C84503" w:rsidDel="00634C9C">
                <w:delText>о</w:delText>
              </w:r>
            </w:del>
            <w:r w:rsidRPr="00C84503">
              <w:t xml:space="preserve"> и защищен</w:t>
            </w:r>
            <w:ins w:id="746" w:author="Yuri Boichuk" w:date="2018-12-04T16:26:00Z">
              <w:r>
                <w:t>ы</w:t>
              </w:r>
            </w:ins>
            <w:del w:id="747" w:author="Yuri Boichuk" w:date="2018-12-04T16:26:00Z">
              <w:r w:rsidRPr="00C84503" w:rsidDel="00634C9C">
                <w:delText>о</w:delText>
              </w:r>
            </w:del>
            <w:r w:rsidRPr="00C84503">
              <w:t xml:space="preserve"> против случайного подключения.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</w:r>
            <w:del w:id="748" w:author="Yuri Boichuk" w:date="2018-12-04T16:27:00Z">
              <w:r w:rsidRPr="00C84503" w:rsidDel="002016D0">
                <w:delText>Электрооборудование</w:delText>
              </w:r>
            </w:del>
            <w:ins w:id="749" w:author="Yuri Boichuk" w:date="2018-12-04T16:27:00Z">
              <w:r>
                <w:t>Электрические установки и оборудование</w:t>
              </w:r>
            </w:ins>
            <w:r w:rsidRPr="00C84503">
              <w:t>, котор</w:t>
            </w:r>
            <w:ins w:id="750" w:author="Yuri Boichuk" w:date="2018-12-04T16:28:00Z">
              <w:r>
                <w:t>ы</w:t>
              </w:r>
            </w:ins>
            <w:del w:id="751" w:author="Yuri Boichuk" w:date="2018-12-04T16:28:00Z">
              <w:r w:rsidRPr="00C84503" w:rsidDel="002016D0">
                <w:delText>о</w:delText>
              </w:r>
            </w:del>
            <w:r w:rsidRPr="00C84503">
              <w:t>е обычно наход</w:t>
            </w:r>
            <w:ins w:id="752" w:author="Yuri Boichuk" w:date="2018-12-04T16:28:00Z">
              <w:r>
                <w:t>я</w:t>
              </w:r>
            </w:ins>
            <w:del w:id="753" w:author="Yuri Boichuk" w:date="2018-12-04T16:28:00Z">
              <w:r w:rsidRPr="00C84503" w:rsidDel="002016D0">
                <w:delText>и</w:delText>
              </w:r>
            </w:del>
            <w:r w:rsidRPr="00C84503">
              <w:t>тся в трюмах, должн</w:t>
            </w:r>
            <w:ins w:id="754" w:author="Yuri Boichuk" w:date="2018-12-04T16:28:00Z">
              <w:r>
                <w:t>ы</w:t>
              </w:r>
            </w:ins>
            <w:del w:id="755" w:author="Yuri Boichuk" w:date="2018-12-04T16:28:00Z">
              <w:r w:rsidRPr="00C84503" w:rsidDel="002016D0">
                <w:delText>о</w:delText>
              </w:r>
            </w:del>
            <w:r w:rsidRPr="00C84503">
              <w:t xml:space="preserve"> быть удален</w:t>
            </w:r>
            <w:ins w:id="756" w:author="Yuri Boichuk" w:date="2018-12-04T16:28:00Z">
              <w:r>
                <w:t>ы</w:t>
              </w:r>
            </w:ins>
            <w:del w:id="757" w:author="Yuri Boichuk" w:date="2018-12-04T16:28:00Z">
              <w:r w:rsidRPr="00C84503" w:rsidDel="002016D0">
                <w:delText>о</w:delText>
              </w:r>
            </w:del>
            <w:r w:rsidRPr="00C84503">
              <w:t xml:space="preserve">. 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В трюмах он</w:t>
            </w:r>
            <w:ins w:id="758" w:author="Yuri Boichuk" w:date="2018-12-04T16:28:00Z">
              <w:r>
                <w:t>и</w:t>
              </w:r>
            </w:ins>
            <w:del w:id="759" w:author="Yuri Boichuk" w:date="2018-12-04T16:28:00Z">
              <w:r w:rsidRPr="00C84503" w:rsidDel="002016D0">
                <w:delText>о</w:delText>
              </w:r>
            </w:del>
            <w:r w:rsidRPr="00C84503">
              <w:t xml:space="preserve"> должн</w:t>
            </w:r>
            <w:ins w:id="760" w:author="Yuri Boichuk" w:date="2018-12-04T16:28:00Z">
              <w:r>
                <w:t>ы</w:t>
              </w:r>
            </w:ins>
            <w:del w:id="761" w:author="Yuri Boichuk" w:date="2018-12-04T16:28:00Z">
              <w:r w:rsidRPr="00C84503" w:rsidDel="002016D0">
                <w:delText>о</w:delText>
              </w:r>
            </w:del>
            <w:r w:rsidRPr="00C84503">
              <w:t xml:space="preserve"> быть обесточен</w:t>
            </w:r>
            <w:ins w:id="762" w:author="Yuri Boichuk" w:date="2018-12-04T16:28:00Z">
              <w:r>
                <w:t>ы</w:t>
              </w:r>
            </w:ins>
            <w:del w:id="763" w:author="Yuri Boichuk" w:date="2018-12-04T16:28:00Z">
              <w:r w:rsidRPr="00C84503" w:rsidDel="002016D0">
                <w:delText>о</w:delText>
              </w:r>
            </w:del>
            <w:r w:rsidRPr="00C84503">
              <w:t xml:space="preserve"> во время погрузки и разгрузки.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120 03.0-18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7.1.4.12.2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t>С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На сухогрузном судне перевозится несколько контейнеров с грузами класса 5.2.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Когда должны быть провентилированы открытые трюмы?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При перевозке этого груза трюмы должны вентилироваться всегда.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На судне-контейнеровозе с открытыми трюмами нет необходимости вентилировать трюмы.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При наличии подозрения на повреждение контейнера или высвобождение содержимого внутри контейнера трюмы должны быть провентилированы.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При перевозке этого груза трюмы должны вентилироваться лишь во время погрузки и разгрузки.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</w:pPr>
            <w:r w:rsidRPr="00C84503">
              <w:lastRenderedPageBreak/>
              <w:t>120 03.0-19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7.1.4.12.2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3C1E78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На сухогрузном судне перевозится несколько контейнеров с грузами класса 3. Предполагается, что поврежден один из контейнеров.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Какие меры должны быть приняты на борту?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Отверстия, ведущие в машинное отделение, а также двери и окна жилого помещения должны быть немедленно закрыты.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Контейнер должен быть полностью покрыт брезентом.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Контейнер должен быть облит водой для охлаждения.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3C1E78">
        <w:tc>
          <w:tcPr>
            <w:tcW w:w="148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Трюм должен быть провентилирован.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</w:tbl>
    <w:p w:rsidR="0059088F" w:rsidRPr="00C84503" w:rsidRDefault="0059088F" w:rsidP="0059088F">
      <w:pPr>
        <w:spacing w:before="60" w:after="60" w:line="220" w:lineRule="atLeast"/>
      </w:pPr>
    </w:p>
    <w:p w:rsidR="0059088F" w:rsidRPr="00C84503" w:rsidRDefault="0059088F" w:rsidP="0059088F">
      <w:pPr>
        <w:spacing w:line="240" w:lineRule="auto"/>
      </w:pPr>
      <w:r w:rsidRPr="00C84503">
        <w:br w:type="page"/>
      </w:r>
    </w:p>
    <w:tbl>
      <w:tblPr>
        <w:tblStyle w:val="TableGrid"/>
        <w:tblW w:w="9503" w:type="dxa"/>
        <w:tblInd w:w="136" w:type="dxa"/>
        <w:tblLook w:val="01E0" w:firstRow="1" w:lastRow="1" w:firstColumn="1" w:lastColumn="1" w:noHBand="0" w:noVBand="0"/>
      </w:tblPr>
      <w:tblGrid>
        <w:gridCol w:w="1484"/>
        <w:gridCol w:w="6408"/>
        <w:gridCol w:w="1611"/>
      </w:tblGrid>
      <w:tr w:rsidR="0059088F" w:rsidRPr="00C84503" w:rsidTr="00F25C67">
        <w:trPr>
          <w:tblHeader/>
        </w:trPr>
        <w:tc>
          <w:tcPr>
            <w:tcW w:w="95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120" w:after="120" w:line="220" w:lineRule="atLeast"/>
              <w:rPr>
                <w:b/>
                <w:sz w:val="28"/>
                <w:szCs w:val="28"/>
              </w:rPr>
            </w:pPr>
            <w:r w:rsidRPr="00C84503">
              <w:lastRenderedPageBreak/>
              <w:br w:type="page"/>
            </w:r>
            <w:r w:rsidRPr="00C84503">
              <w:rPr>
                <w:b/>
                <w:sz w:val="28"/>
                <w:szCs w:val="28"/>
              </w:rPr>
              <w:t>Перевозки сухогрузными судами</w:t>
            </w:r>
          </w:p>
          <w:p w:rsidR="0059088F" w:rsidRPr="00C84503" w:rsidRDefault="0059088F" w:rsidP="003C1E78">
            <w:pPr>
              <w:spacing w:before="120" w:after="120" w:line="220" w:lineRule="atLeast"/>
              <w:rPr>
                <w:b/>
              </w:rPr>
            </w:pPr>
            <w:r w:rsidRPr="00C84503">
              <w:rPr>
                <w:b/>
              </w:rPr>
              <w:t xml:space="preserve">Целевая тема 6: </w:t>
            </w:r>
            <w:r w:rsidRPr="00C84503">
              <w:rPr>
                <w:b/>
                <w:szCs w:val="24"/>
              </w:rPr>
              <w:t>Погрузка, разгрузка и перевозка</w:t>
            </w:r>
          </w:p>
        </w:tc>
      </w:tr>
      <w:tr w:rsidR="0059088F" w:rsidRPr="00C84503" w:rsidTr="00F25C67">
        <w:trPr>
          <w:tblHeader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9088F" w:rsidRPr="00C84503" w:rsidRDefault="0059088F" w:rsidP="003C1E78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Номер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9088F" w:rsidRPr="00C84503" w:rsidRDefault="0059088F" w:rsidP="003C1E78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Источник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Правильный ответ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120 06.0-01</w:t>
            </w:r>
          </w:p>
        </w:tc>
        <w:tc>
          <w:tcPr>
            <w:tcW w:w="640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5.2.2.2.2</w:t>
            </w:r>
          </w:p>
        </w:tc>
        <w:tc>
          <w:tcPr>
            <w:tcW w:w="161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noProof/>
                <w:lang w:eastAsia="ru-RU"/>
              </w:rPr>
              <w:drawing>
                <wp:inline distT="0" distB="0" distL="0" distR="0" wp14:anchorId="4887FD91" wp14:editId="24179066">
                  <wp:extent cx="789305" cy="789305"/>
                  <wp:effectExtent l="0" t="0" r="0" b="0"/>
                  <wp:docPr id="5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9305" cy="789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4503">
              <w:rPr>
                <w:noProof/>
                <w:lang w:val="en-US" w:eastAsia="zh-CN"/>
              </w:rPr>
              <w:t xml:space="preserve"> </w:t>
            </w:r>
            <w:r w:rsidRPr="00C84503">
              <w:t>(желтый/белый/черный)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Что означает знак, изображенный выше?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Соответствующий опасный груз является легковоспламеняющимся (жидкости).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Соответствующий опасный груз является легковоспламеняющимся (твердые вещества).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Соответствующий опасный груз является коррозионным.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Соответствующий опасный груз является радиоактивным.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120 06.0-02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3.3.1, специальное положение 800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t>С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На судне перевозятся семена масленичных культур, мука грубого помола и жмыхи, содержащие растительное масло, обработанные раствором, не способные к самовозгоранию.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Подпадает ли этот груз под действие ВОПОГ?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Растительные продукты не являются опасным грузом, так как они не упоминаются в ВОПОГ.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 xml:space="preserve">Да, в любом случае, даже если они так изготовлены или так обработаны, что во время перевозки не могут выделяться опасные </w:t>
            </w:r>
            <w:proofErr w:type="spellStart"/>
            <w:r w:rsidRPr="00C84503">
              <w:t>газы</w:t>
            </w:r>
            <w:proofErr w:type="spellEnd"/>
            <w:r w:rsidRPr="00C84503">
              <w:t xml:space="preserve"> в опасных количествах (отсутствие опасности взрыва).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 xml:space="preserve">В принципе да, если только они не изготовлены или не обработаны таким образом, что во время перевозки не могут выделяться опасные </w:t>
            </w:r>
            <w:proofErr w:type="spellStart"/>
            <w:r w:rsidRPr="00C84503">
              <w:t>газы</w:t>
            </w:r>
            <w:proofErr w:type="spellEnd"/>
            <w:r w:rsidRPr="00C84503">
              <w:t xml:space="preserve"> в опасных количествах (отсутствие опасности взрыва). Если это упомянуто в транспортном документе, то они не подпадают под действие ВОПОГ.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Да, если только перед погрузкой они не хранились в сухом воздухе в течение не менее трех дней.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A01400">
            <w:pPr>
              <w:spacing w:before="60" w:after="60" w:line="220" w:lineRule="atLeast"/>
            </w:pPr>
            <w:r w:rsidRPr="00C84503">
              <w:t>120 06.0-03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5.2.2.2.2, 5.3.4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t>С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Упаковки могут быть снабжены знаками опасности МПОГ, ДОПОГ или МКМПОГ.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Где можно получить информацию о том, что означают эти знаки опасности?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В приложении 3 к ЕПСВВП.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В транспортном документе согласно разделу 5.4.1 ВОПОГ.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В части 5 ВОПОГ.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В свидетельстве о допущении.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A01400">
            <w:pPr>
              <w:pageBreakBefore/>
              <w:spacing w:before="60" w:after="60" w:line="220" w:lineRule="atLeast"/>
            </w:pPr>
            <w:r w:rsidRPr="00C84503">
              <w:lastRenderedPageBreak/>
              <w:t>120 06.0-04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5.2.2.2.2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t>С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Каким знаком опасности маркирована упаковка, содержащая легковоспламеняющиеся жидкости класса 3?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</w:r>
            <w:r w:rsidRPr="00C84503">
              <w:rPr>
                <w:noProof/>
                <w:lang w:eastAsia="ru-RU"/>
              </w:rPr>
              <w:drawing>
                <wp:inline distT="0" distB="0" distL="0" distR="0" wp14:anchorId="370B6209" wp14:editId="4ABCC9F6">
                  <wp:extent cx="800100" cy="800100"/>
                  <wp:effectExtent l="0" t="0" r="0" b="0"/>
                  <wp:docPr id="61" name="Image 2" descr="Description : http://www.unece.org/fileadmin/DAM/trans/danger/publi/ghs/TDGpictograms/skull_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 descr="Description : http://www.unece.org/fileadmin/DAM/trans/danger/publi/ghs/TDGpictograms/skull_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4503">
              <w:rPr>
                <w:noProof/>
                <w:lang w:eastAsia="zh-CN"/>
              </w:rPr>
              <w:t xml:space="preserve"> </w:t>
            </w:r>
            <w:r w:rsidRPr="00C84503">
              <w:t>(черный/белый).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В</w:t>
            </w:r>
            <w:r w:rsidRPr="00C84503">
              <w:tab/>
            </w:r>
            <w:r w:rsidRPr="00C84503">
              <w:rPr>
                <w:noProof/>
                <w:lang w:eastAsia="ru-RU"/>
              </w:rPr>
              <w:drawing>
                <wp:inline distT="0" distB="0" distL="0" distR="0" wp14:anchorId="479CC246" wp14:editId="63D5E473">
                  <wp:extent cx="814754" cy="814754"/>
                  <wp:effectExtent l="0" t="0" r="4445" b="4445"/>
                  <wp:docPr id="4" name="Image 1" descr="Description : http://www.unece.org/fileadmin/DAM/trans/danger/publi/ghs/TDGpictograms/stripe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Description : http://www.unece.org/fileadmin/DAM/trans/danger/publi/ghs/TDGpictograms/stripe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6878" cy="8168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4503">
              <w:rPr>
                <w:noProof/>
                <w:lang w:eastAsia="zh-CN"/>
              </w:rPr>
              <w:t xml:space="preserve"> </w:t>
            </w:r>
            <w:r w:rsidRPr="00C84503">
              <w:t>(черный/белый/красный).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С</w:t>
            </w:r>
            <w:r w:rsidRPr="00C84503">
              <w:tab/>
            </w:r>
            <w:r w:rsidRPr="00C84503">
              <w:rPr>
                <w:noProof/>
                <w:lang w:eastAsia="ru-RU"/>
              </w:rPr>
              <w:drawing>
                <wp:inline distT="0" distB="0" distL="0" distR="0" wp14:anchorId="1FA9F4A2" wp14:editId="561AB10F">
                  <wp:extent cx="791308" cy="791308"/>
                  <wp:effectExtent l="0" t="0" r="8890" b="8890"/>
                  <wp:docPr id="5" name="Image 8" descr="Description : http://www.unece.org/fileadmin/DAM/trans/danger/publi/ghs/TDGpictograms/rouge3_noi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 descr="Description : http://www.unece.org/fileadmin/DAM/trans/danger/publi/ghs/TDGpictograms/rouge3_noi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3781" cy="7937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4503">
              <w:rPr>
                <w:noProof/>
                <w:lang w:eastAsia="zh-CN"/>
              </w:rPr>
              <w:t xml:space="preserve"> </w:t>
            </w:r>
            <w:r w:rsidRPr="00C84503">
              <w:t>(черный/красный</w:t>
            </w:r>
            <w:ins w:id="764" w:author="Yuri Boichuk" w:date="2018-12-04T16:30:00Z">
              <w:r>
                <w:t xml:space="preserve"> или белый/красный</w:t>
              </w:r>
            </w:ins>
            <w:r w:rsidRPr="00C84503">
              <w:t>).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en-US"/>
              </w:rPr>
              <w:t>D</w:t>
            </w:r>
            <w:r w:rsidRPr="00C84503">
              <w:tab/>
            </w:r>
            <w:r w:rsidRPr="00C84503">
              <w:rPr>
                <w:noProof/>
                <w:lang w:eastAsia="ru-RU"/>
              </w:rPr>
              <w:drawing>
                <wp:inline distT="0" distB="0" distL="0" distR="0" wp14:anchorId="59076DDB" wp14:editId="0D0E497F">
                  <wp:extent cx="797170" cy="797170"/>
                  <wp:effectExtent l="0" t="0" r="3175" b="3175"/>
                  <wp:docPr id="6" name="Image 9" descr="Description : http://www.unece.org/fileadmin/DAM/trans/danger/publi/ghs/TDGpictograms/blan-re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 descr="Description : http://www.unece.org/fileadmin/DAM/trans/danger/publi/ghs/TDGpictograms/blan-re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9014" cy="7990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4503">
              <w:rPr>
                <w:noProof/>
                <w:lang w:eastAsia="zh-CN"/>
              </w:rPr>
              <w:t xml:space="preserve"> </w:t>
            </w:r>
            <w:r w:rsidRPr="00C84503">
              <w:t>(черный/белый/красный).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</w:pPr>
            <w:r w:rsidRPr="00C84503">
              <w:lastRenderedPageBreak/>
              <w:t>120 06.0-05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5.2.2.2.2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t>С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Какой знак опасности применяется к опасным грузам класса 4.3?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</w:r>
            <w:r w:rsidRPr="00C84503">
              <w:rPr>
                <w:noProof/>
                <w:lang w:eastAsia="ru-RU"/>
              </w:rPr>
              <w:drawing>
                <wp:inline distT="0" distB="0" distL="0" distR="0" wp14:anchorId="782645EE" wp14:editId="6F55AF86">
                  <wp:extent cx="935990" cy="930910"/>
                  <wp:effectExtent l="0" t="0" r="0" b="2540"/>
                  <wp:docPr id="7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990" cy="930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4503">
              <w:t xml:space="preserve"> (черный/оранжевый).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В</w:t>
            </w:r>
            <w:r w:rsidRPr="00C84503">
              <w:tab/>
            </w:r>
            <w:r w:rsidRPr="00C84503">
              <w:rPr>
                <w:noProof/>
                <w:lang w:eastAsia="ru-RU"/>
              </w:rPr>
              <w:drawing>
                <wp:inline distT="0" distB="0" distL="0" distR="0" wp14:anchorId="453B8F75" wp14:editId="18FB4503">
                  <wp:extent cx="914400" cy="914400"/>
                  <wp:effectExtent l="0" t="0" r="0" b="0"/>
                  <wp:docPr id="8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4503">
              <w:rPr>
                <w:noProof/>
                <w:lang w:eastAsia="zh-CN"/>
              </w:rPr>
              <w:t xml:space="preserve"> </w:t>
            </w:r>
            <w:r w:rsidRPr="00C84503">
              <w:t>(черный/белый/красный).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С</w:t>
            </w:r>
            <w:r w:rsidRPr="00C84503">
              <w:tab/>
            </w:r>
            <w:r w:rsidRPr="00C84503">
              <w:rPr>
                <w:noProof/>
                <w:lang w:eastAsia="ru-RU"/>
              </w:rPr>
              <w:drawing>
                <wp:inline distT="0" distB="0" distL="0" distR="0" wp14:anchorId="7A933ED5" wp14:editId="7DDE5ACD">
                  <wp:extent cx="925195" cy="925195"/>
                  <wp:effectExtent l="0" t="0" r="8255" b="8255"/>
                  <wp:docPr id="9" name="Image 8" descr="Description : http://www.unece.org/fileadmin/DAM/trans/danger/publi/ghs/TDGpictograms/bleu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 descr="Description : http://www.unece.org/fileadmin/DAM/trans/danger/publi/ghs/TDGpictograms/bleu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5195" cy="925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4503">
              <w:rPr>
                <w:noProof/>
                <w:lang w:eastAsia="zh-CN"/>
              </w:rPr>
              <w:t xml:space="preserve"> </w:t>
            </w:r>
            <w:r w:rsidRPr="00C84503">
              <w:t>(белый или черный/синий).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en-US"/>
              </w:rPr>
              <w:t>D</w:t>
            </w:r>
            <w:r w:rsidRPr="00C84503">
              <w:tab/>
            </w:r>
            <w:r w:rsidRPr="00C84503">
              <w:rPr>
                <w:noProof/>
                <w:lang w:eastAsia="ru-RU"/>
              </w:rPr>
              <w:drawing>
                <wp:inline distT="0" distB="0" distL="0" distR="0" wp14:anchorId="564E5A31" wp14:editId="16E6DD0D">
                  <wp:extent cx="914400" cy="914400"/>
                  <wp:effectExtent l="0" t="0" r="0" b="0"/>
                  <wp:docPr id="10" name="Image 10" descr="Description : http://www.unece.org/fileadmin/DAM/trans/danger/publi/ghs/TDGpictograms/blan-re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" descr="Description : http://www.unece.org/fileadmin/DAM/trans/danger/publi/ghs/TDGpictograms/blan-re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4503">
              <w:rPr>
                <w:noProof/>
                <w:lang w:eastAsia="zh-CN"/>
              </w:rPr>
              <w:t xml:space="preserve"> </w:t>
            </w:r>
            <w:r w:rsidRPr="00C84503">
              <w:t>(черный/белый/красный).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120 06.0-06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5.2.2.2.2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Что означает знак опасности, изображенный ниже?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noProof/>
                <w:lang w:eastAsia="ru-RU"/>
              </w:rPr>
              <w:drawing>
                <wp:inline distT="0" distB="0" distL="0" distR="0" wp14:anchorId="31BAE7A2" wp14:editId="6A54F642">
                  <wp:extent cx="952500" cy="952500"/>
                  <wp:effectExtent l="0" t="0" r="0" b="0"/>
                  <wp:docPr id="11" name="Image 10" descr="Description : http://www.unece.org/fileadmin/DAM/trans/danger/publi/ghs/TDGpictograms/5-2red_noi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" descr="Description : http://www.unece.org/fileadmin/DAM/trans/danger/publi/ghs/TDGpictograms/5-2red_noi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4503">
              <w:rPr>
                <w:noProof/>
                <w:lang w:val="en-US" w:eastAsia="zh-CN"/>
              </w:rPr>
              <w:t xml:space="preserve"> </w:t>
            </w:r>
            <w:r w:rsidRPr="00C84503">
              <w:t>(черный/красный/желтый)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Взрывчатые вещества и изделия.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Легковоспламеняющиеся вещества (твердые).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Вещества, способные к самовозгоранию.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Органический пероксид.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</w:pPr>
            <w:r w:rsidRPr="00C84503">
              <w:lastRenderedPageBreak/>
              <w:t>120 06.0-07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1.1.3.6.1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На судне перевозятся упаковки с № ООН 1428 НАТРИЕМ, класс 4.3, группа упаковки I.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Какова максимальная масса этих упаковок, чтобы применялся только пункт 1.1.3.6.2 ВОПОГ?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300 кг.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В</w:t>
            </w:r>
            <w:r w:rsidRPr="00C84503">
              <w:tab/>
              <w:t>Освобожденное количество для этого вещества не предусмотрено.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С</w:t>
            </w:r>
            <w:r w:rsidRPr="00C84503">
              <w:tab/>
              <w:t>3 000 кг.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30 000 кг.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120 06.0-08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1.1.3.6.1, 3.2, таблица 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На судне перевозятся упаковки с № ООН 3102 ОРГАНИЧЕСКИМ ПЕРОКСИДОМ ТИПА В ТВЕРДЫМ, класс 5.2.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Какова максимальная масса этих упаковок, чтобы применялся только пункт 1.1.3.6.2 ВОПОГ?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300 кг.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В</w:t>
            </w:r>
            <w:r w:rsidRPr="00C84503">
              <w:tab/>
              <w:t>Освобожденное количество для этого вещества не предусмотрено.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С</w:t>
            </w:r>
            <w:r w:rsidRPr="00C84503">
              <w:tab/>
              <w:t>3 000 кг.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Ограничение количества для класса 5.2 не предусмотрено.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120 06.0-09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1.1.3.6.1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На судне перевозятся упаковки с коррозионными веществами класса 8, группа упаковки III. Какова максимальная масса этих упаковок, чтобы применялся только пункт 1.1.3.6.2 ВОПОГ?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tabs>
                <w:tab w:val="right" w:pos="1350"/>
              </w:tabs>
              <w:spacing w:before="60" w:after="60" w:line="220" w:lineRule="atLeast"/>
            </w:pPr>
            <w:r w:rsidRPr="00C84503">
              <w:t>A</w:t>
            </w:r>
            <w:r w:rsidRPr="00C84503">
              <w:tab/>
              <w:t>3 000 кг.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A01400" w:rsidP="003C1E78">
            <w:pPr>
              <w:tabs>
                <w:tab w:val="right" w:pos="1350"/>
              </w:tabs>
              <w:spacing w:before="60" w:after="60" w:line="220" w:lineRule="atLeast"/>
            </w:pPr>
            <w:r>
              <w:t>В</w:t>
            </w:r>
            <w:r w:rsidRPr="00C84503">
              <w:tab/>
              <w:t>300 кг.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tabs>
                <w:tab w:val="right" w:pos="1350"/>
              </w:tabs>
              <w:spacing w:before="60" w:after="60" w:line="220" w:lineRule="atLeast"/>
            </w:pPr>
            <w:r w:rsidRPr="00C84503">
              <w:t>С</w:t>
            </w:r>
            <w:r w:rsidRPr="00C84503">
              <w:tab/>
              <w:t>30 000 кг.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Освобожденное количество для класса 8 не предусмотрено.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A01400">
            <w:pPr>
              <w:spacing w:before="60" w:after="60" w:line="220" w:lineRule="atLeast"/>
            </w:pPr>
            <w:r w:rsidRPr="00C84503">
              <w:t>120 06.0-10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8.3.1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Кроме 1 000 т листовой стали, груз, перевозимый на судне, включает 30 т № ООН 1830 КИСЛОТЫ СЕРНОЙ в упакованном виде (класс 8).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Можете ли вы взять на борт лиц, которые не являются членами экипажа, обычно не живут на судне или которые не находятся на борту по служебным причинам?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А</w:t>
            </w:r>
            <w:r w:rsidRPr="00C84503">
              <w:tab/>
              <w:t>В данном случае да, так как для перевозки серной кислоты в любом случае не требуется свидетельство о допущении и серная кислота не является легковоспламеняющимся или взрывчатым веществом.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В</w:t>
            </w:r>
            <w:r w:rsidRPr="00C84503">
              <w:tab/>
              <w:t>Да, но только с согласия собственника судна.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С</w:t>
            </w:r>
            <w:r w:rsidRPr="00C84503">
              <w:tab/>
              <w:t>Да, при условии специального разрешения компетентного органа.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Перевозка этих лиц запрещена.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A01400">
            <w:pPr>
              <w:pageBreakBefore/>
              <w:spacing w:before="60" w:after="60" w:line="220" w:lineRule="atLeast"/>
            </w:pPr>
            <w:r w:rsidRPr="00C84503">
              <w:lastRenderedPageBreak/>
              <w:t>120 06.0-11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7.1.5.4.3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На судне установлено три синих конуса. </w:t>
            </w:r>
          </w:p>
          <w:p w:rsidR="0059088F" w:rsidRPr="00C84503" w:rsidRDefault="0059088F" w:rsidP="00A37803">
            <w:pPr>
              <w:spacing w:before="60" w:after="60" w:line="220" w:lineRule="atLeast"/>
            </w:pPr>
            <w:r w:rsidRPr="00C84503">
              <w:t>Какое минимальное расстояние должно соблюдаться в отношении жилых районов и резервуаров-хранилищ во время стоянки вне зон стоянки, специально указанных компетентным органом?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tabs>
                <w:tab w:val="right" w:pos="1260"/>
              </w:tabs>
              <w:spacing w:before="60" w:after="60" w:line="220" w:lineRule="atLeast"/>
              <w:rPr>
                <w:lang w:val="en-US"/>
              </w:rPr>
            </w:pPr>
            <w:r w:rsidRPr="00C84503">
              <w:t>A</w:t>
            </w:r>
            <w:r w:rsidRPr="00C84503">
              <w:tab/>
              <w:t>50 м</w:t>
            </w:r>
            <w:r w:rsidRPr="00C84503">
              <w:rPr>
                <w:lang w:val="en-US"/>
              </w:rPr>
              <w:t>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tabs>
                <w:tab w:val="right" w:pos="1260"/>
              </w:tabs>
              <w:spacing w:before="60" w:after="60" w:line="220" w:lineRule="atLeast"/>
              <w:rPr>
                <w:lang w:val="en-US"/>
              </w:rPr>
            </w:pPr>
            <w:r w:rsidRPr="00C84503">
              <w:t>B</w:t>
            </w:r>
            <w:r w:rsidRPr="00C84503">
              <w:tab/>
              <w:t>100 м</w:t>
            </w:r>
            <w:r w:rsidRPr="00C84503">
              <w:rPr>
                <w:lang w:val="en-US"/>
              </w:rPr>
              <w:t>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tabs>
                <w:tab w:val="right" w:pos="1260"/>
              </w:tabs>
              <w:spacing w:before="60" w:after="60" w:line="220" w:lineRule="atLeast"/>
              <w:rPr>
                <w:lang w:val="en-US"/>
              </w:rPr>
            </w:pPr>
            <w:r w:rsidRPr="00C84503">
              <w:t>C</w:t>
            </w:r>
            <w:r w:rsidRPr="00C84503">
              <w:tab/>
              <w:t>500 м</w:t>
            </w:r>
            <w:r w:rsidRPr="00C84503">
              <w:rPr>
                <w:lang w:val="en-US"/>
              </w:rPr>
              <w:t>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tabs>
                <w:tab w:val="right" w:pos="1260"/>
              </w:tabs>
              <w:spacing w:before="60" w:after="60" w:line="220" w:lineRule="atLeast"/>
              <w:rPr>
                <w:lang w:val="en-US"/>
              </w:rPr>
            </w:pPr>
            <w:r w:rsidRPr="00C84503">
              <w:t>D</w:t>
            </w:r>
            <w:r w:rsidRPr="00C84503">
              <w:tab/>
              <w:t>1 000 м</w:t>
            </w:r>
            <w:r w:rsidRPr="00C84503">
              <w:rPr>
                <w:lang w:val="en-US"/>
              </w:rPr>
              <w:t>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120 06.0-12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7.1.4.3.1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Можно ли грузить в один и тот же трюм грузы класса 6.1 и грузы класса 8 в КСГМГ?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А</w:t>
            </w:r>
            <w:r w:rsidRPr="00C84503">
              <w:tab/>
              <w:t>Да, при условии, что горизонтальное расстояние между ними составляет не менее 3 м и они не штабелированы друг на друга.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В</w:t>
            </w:r>
            <w:r w:rsidRPr="00C84503">
              <w:tab/>
              <w:t>Да, их можно грузить совместно без соблюдения каких-либо условий.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С</w:t>
            </w:r>
            <w:r w:rsidRPr="00C84503">
              <w:tab/>
              <w:t>Нет, грузы этих двух классов должны быть разделены водонепроницаемой переборкой трюма.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Нет, грузы класса 6.1 никогда не должны грузиться в один трюм с грузами других классов.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A01400">
            <w:pPr>
              <w:spacing w:before="60" w:after="60" w:line="220" w:lineRule="atLeast"/>
            </w:pPr>
            <w:r w:rsidRPr="00C84503">
              <w:t>120 06.0-13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</w:pPr>
            <w:r w:rsidRPr="00C84503">
              <w:t>7.1.4.3.4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Можно ли грузить в один и тот же трюм грузы класса 1, относящиеся к различным группам совместимости?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А</w:t>
            </w:r>
            <w:r w:rsidRPr="00C84503">
              <w:tab/>
              <w:t>Да, если это следует из таблицы пункта 7.1.4.3.4.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В</w:t>
            </w:r>
            <w:r w:rsidRPr="00C84503">
              <w:tab/>
              <w:t>Нет.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С</w:t>
            </w:r>
            <w:r w:rsidRPr="00C84503">
              <w:tab/>
              <w:t xml:space="preserve">Совместная погрузка не запрещается, однако необходимо соблюдать предписания по </w:t>
            </w:r>
            <w:proofErr w:type="spellStart"/>
            <w:r w:rsidRPr="00C84503">
              <w:t>штабелированию</w:t>
            </w:r>
            <w:proofErr w:type="spellEnd"/>
            <w:r w:rsidRPr="00C84503">
              <w:t>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Только с согласия специалиста по взрывчатым веществам.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120 06.0-14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7.1.4.3.3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На судне в деревянных ящиках перевозятся грузы класса 1, для которых в таблице А раздела 3.2.1 предписана сигнализация в виде трех синих конусов или огней.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Можно ли грузить в тот же трюм грузы класса 6.2?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А</w:t>
            </w:r>
            <w:r w:rsidRPr="00C84503">
              <w:tab/>
              <w:t>Нет, грузы этих двух классов не могут перевозиться на одном и том же судне.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В</w:t>
            </w:r>
            <w:r w:rsidRPr="00C84503">
              <w:tab/>
              <w:t>Да, если это позволяют группы совместимости.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С</w:t>
            </w:r>
            <w:r w:rsidRPr="00C84503">
              <w:tab/>
              <w:t>Нет, только с согласия эксперта.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Да, если только они находятся на расстоянии не менее 12 м друг от друга.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A01400">
            <w:pPr>
              <w:pageBreakBefore/>
              <w:spacing w:before="60" w:after="60" w:line="220" w:lineRule="atLeast"/>
            </w:pPr>
            <w:r w:rsidRPr="00C84503">
              <w:lastRenderedPageBreak/>
              <w:t>120 06.0-15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7.1.4.3.2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Можно ли грузить совместно в один и тот же трюм упаковки, содержащие № ООН 1614 ВОДОРОД ЦИАНИСТЫЙ СТАБИЛИЗИРОВАННЫЙ, и упаковки с № ООН 2309 ОКТАДИЕНОМ?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А</w:t>
            </w:r>
            <w:r w:rsidRPr="00C84503">
              <w:tab/>
              <w:t>Нет, грузы этих двух классов не могут перевозиться на одном и том же судне.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В</w:t>
            </w:r>
            <w:r w:rsidRPr="00C84503">
              <w:tab/>
              <w:t>Да, если только между ними соблюдено горизонтальное расстояние не менее 3 м.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С</w:t>
            </w:r>
            <w:r w:rsidRPr="00C84503">
              <w:tab/>
              <w:t>Нет, независимо от количества опасные грузы, для которых в колонке 12 таблицы А раздела 3.2.1 предписана сигнализация в виде двух синих конусов или огней, не должны грузиться в один и тот же трюм вместе с легковоспламеняющимися грузами, для которых в колонке 2 таблицы А раздела 3.2.1 предписана сигнализация в виде одного синего конуса или огня.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Да, нет никакого запрета на совместную погрузку этих двух грузов.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A01400">
            <w:pPr>
              <w:spacing w:before="60" w:after="60" w:line="220" w:lineRule="atLeast"/>
            </w:pPr>
            <w:r w:rsidRPr="00C84503">
              <w:t>120 06.0-16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7.1.4.3, 7.1.4.4, 7.1.4.5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При перевозке опасных грузов в упаковке применяются положения, касающиеся запрещения совместной погрузки.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Где в ВОПОГ находятся эти положения?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А</w:t>
            </w:r>
            <w:r w:rsidRPr="00C84503">
              <w:tab/>
              <w:t>В таблице А раздела 3.2.1.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В</w:t>
            </w:r>
            <w:r w:rsidRPr="00C84503">
              <w:tab/>
            </w:r>
            <w:proofErr w:type="spellStart"/>
            <w:r w:rsidRPr="00C84503">
              <w:t>В</w:t>
            </w:r>
            <w:proofErr w:type="spellEnd"/>
            <w:r w:rsidRPr="00C84503">
              <w:t xml:space="preserve"> таблице С подраздела 3.2.1.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С</w:t>
            </w:r>
            <w:r w:rsidRPr="00C84503">
              <w:tab/>
              <w:t>В подразделах 7.1.4.3−7.1.4.5.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В подразделах 1.1.3.1−1.1.3.6.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120 06.0-17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7.1.4.3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Можно ли размещать рядом друг с другом упаковки, содержащие различные опасные грузы?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А</w:t>
            </w:r>
            <w:r w:rsidRPr="00C84503">
              <w:tab/>
              <w:t>Да, но знаки опасности должны быть видны.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В</w:t>
            </w:r>
            <w:r w:rsidRPr="00C84503">
              <w:tab/>
              <w:t>Нет, в принципе нельзя.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С</w:t>
            </w:r>
            <w:r w:rsidRPr="00C84503">
              <w:tab/>
              <w:t xml:space="preserve">Да, только применяется запрет на </w:t>
            </w:r>
            <w:proofErr w:type="spellStart"/>
            <w:r w:rsidRPr="00C84503">
              <w:t>штабелирование</w:t>
            </w:r>
            <w:proofErr w:type="spellEnd"/>
            <w:r w:rsidRPr="00C84503">
              <w:t xml:space="preserve"> упаковок.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Да, если только соблюдаются положения, касающиеся запрещения совместной погрузки.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DF0C85">
            <w:pPr>
              <w:pageBreakBefore/>
              <w:spacing w:before="60" w:after="60" w:line="220" w:lineRule="atLeast"/>
            </w:pPr>
            <w:r w:rsidRPr="00C84503">
              <w:lastRenderedPageBreak/>
              <w:t>120 06.0-18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7.1.4.1.1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t>В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en-US"/>
              </w:rPr>
              <w:t>C</w:t>
            </w:r>
            <w:proofErr w:type="spellStart"/>
            <w:r w:rsidRPr="00C84503">
              <w:t>удно</w:t>
            </w:r>
            <w:proofErr w:type="spellEnd"/>
            <w:r w:rsidRPr="00C84503">
              <w:t xml:space="preserve"> c одинарным корпусом, имеющее свидетельство о допущении, должно принять на борт, соблюдая положения ВОПОГ, следующие вещества и изделия класса 1: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096B85">
            <w:pPr>
              <w:numPr>
                <w:ilvl w:val="0"/>
                <w:numId w:val="29"/>
              </w:numPr>
              <w:tabs>
                <w:tab w:val="clear" w:pos="1491"/>
                <w:tab w:val="num" w:pos="360"/>
              </w:tabs>
              <w:spacing w:before="60" w:after="60" w:line="220" w:lineRule="atLeast"/>
              <w:ind w:left="360"/>
            </w:pPr>
            <w:r w:rsidRPr="00C84503">
              <w:t>20 т № ООН 0340 НИТРОЦЕЛЛЮЛОЗЫ (классификационный код 1.1D),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096B85">
            <w:pPr>
              <w:numPr>
                <w:ilvl w:val="0"/>
                <w:numId w:val="29"/>
              </w:numPr>
              <w:tabs>
                <w:tab w:val="clear" w:pos="1491"/>
                <w:tab w:val="num" w:pos="360"/>
              </w:tabs>
              <w:spacing w:before="60" w:after="60" w:line="220" w:lineRule="atLeast"/>
              <w:ind w:left="360"/>
            </w:pPr>
            <w:r w:rsidRPr="00C84503">
              <w:t>5 т № ООН 0131 ВОСПЛАМЕНИТЕЛЕЙ ОГНЕПРОВОДНОГО ШНУРА (классификационный код 1.4S),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096B85">
            <w:pPr>
              <w:numPr>
                <w:ilvl w:val="0"/>
                <w:numId w:val="29"/>
              </w:numPr>
              <w:tabs>
                <w:tab w:val="clear" w:pos="1491"/>
                <w:tab w:val="num" w:pos="360"/>
              </w:tabs>
              <w:spacing w:before="60" w:after="60" w:line="220" w:lineRule="atLeast"/>
              <w:ind w:left="360"/>
            </w:pPr>
            <w:r w:rsidRPr="00C84503">
              <w:t>10 т № ООН 0238 РАКЕТ ТРОСОМЕТАТЕЛЬНЫХ (классификационный код 1.2G).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Можно ли перевозить этот груз, соблюдая ограничения перевозимых количеств?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А</w:t>
            </w:r>
            <w:r w:rsidRPr="00C84503">
              <w:tab/>
              <w:t>Да, согласно таблице ограниченных количеств для класса 1 максимально допустимые количества не превышены.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В</w:t>
            </w:r>
            <w:r w:rsidRPr="00C84503">
              <w:tab/>
              <w:t>Нет, один из трех грузов превышает максимальную массу нетто.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С</w:t>
            </w:r>
            <w:r w:rsidRPr="00C84503">
              <w:tab/>
              <w:t>Да, если нитроцеллюлоза погружена в наиболее удаленный передний трюм, а воспламенители огнепроводного шнура погружены в наиболее отдаленный задний трюм.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Да, ограничения количеств для этих веществ не предусмотрено.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120 06.0-19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7.1.5.2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На судно погружены взрывчатые вещества и изделия, для которых в колонке 12 таблицы А главы 3.2 предписана сигнализация в виде трех синих конусов/трех синих огней.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На каком расстоянии от других судов должно в максимально возможной мере держаться на ходу такое судно?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tabs>
                <w:tab w:val="right" w:pos="1080"/>
              </w:tabs>
              <w:spacing w:before="60" w:after="60" w:line="220" w:lineRule="atLeast"/>
            </w:pPr>
            <w:r w:rsidRPr="00C84503">
              <w:t>А</w:t>
            </w:r>
            <w:r w:rsidRPr="00C84503">
              <w:tab/>
              <w:t>50 м.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tabs>
                <w:tab w:val="right" w:pos="1080"/>
              </w:tabs>
              <w:spacing w:before="60" w:after="60" w:line="220" w:lineRule="atLeast"/>
            </w:pPr>
            <w:r w:rsidRPr="00C84503">
              <w:t>В</w:t>
            </w:r>
            <w:r w:rsidRPr="00C84503">
              <w:tab/>
              <w:t>100 м.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tabs>
                <w:tab w:val="right" w:pos="1080"/>
              </w:tabs>
              <w:spacing w:before="60" w:after="60" w:line="220" w:lineRule="atLeast"/>
            </w:pPr>
            <w:r w:rsidRPr="00C84503">
              <w:t>С</w:t>
            </w:r>
            <w:r w:rsidRPr="00C84503">
              <w:tab/>
              <w:t>10 м.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tabs>
                <w:tab w:val="right" w:pos="1080"/>
              </w:tabs>
              <w:spacing w:before="60" w:after="60" w:line="220" w:lineRule="atLeast"/>
            </w:pPr>
            <w:r w:rsidRPr="00C84503">
              <w:t>D</w:t>
            </w:r>
            <w:r w:rsidRPr="00C84503">
              <w:tab/>
              <w:t>20 м.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120 06.0-20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1.1.3.6.1, 3.2.1, таблица 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Сухогрузное судно должно принять на борт, в частности, партию груза, состоящую из 25 т № ООН 1223 КЕРОСИНА в упакованном виде (стальные барабаны).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Должно ли судно, по причине наличия этого опасного груза, нести сигнализацию в виде одного синего конуса или огня?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Нет, для КЕРОСИНА не предписана никакая сигнализация.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Нет, так как масса брутто груза не превышает 25 т.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Да, все суда, перевозящие грузы класса 3, должны нести сигнализацию в виде одного синего конуса или огня.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Да, так как превышена масса брутто в 3 000 кг.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DF0C85">
            <w:pPr>
              <w:pageBreakBefore/>
              <w:spacing w:before="60" w:after="60" w:line="220" w:lineRule="atLeast"/>
            </w:pPr>
            <w:r w:rsidRPr="00C84503">
              <w:lastRenderedPageBreak/>
              <w:t>120 06.0-21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1.1.3.6.1, 3.2.1, таблица A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Сухогрузное судно должно принять на борт, в частности, партию груза, состоящую из 30 т № ООН 1263 КРАСКИ или МАТЕРИАЛА ЛАКОКРАСОЧНОГО, группа упаковки I, в упакованном виде </w:t>
            </w:r>
            <w:r w:rsidR="00644920">
              <w:br/>
            </w:r>
            <w:r w:rsidRPr="00C84503">
              <w:t xml:space="preserve">(стальные барабаны).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Должно ли судно, по причине наличия этого опасного груза, нести сигнализацию в виде одного синего конуса или огня?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Да, так как масса брутто этого груза превышает 300 кг.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Да, все суда, перевозящие грузы класса 3, должны нести сигнализацию в виде одного синего конуса или огня.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Нет, из-за этого дополнительного груза судну нет необходимости нести какую-либо особую сигнализацию.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Нет, сигнализация в виде одного синего конуса или огня требуется только для танкеров.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DF0C85">
            <w:pPr>
              <w:spacing w:before="60" w:after="60" w:line="220" w:lineRule="atLeast"/>
            </w:pPr>
            <w:r w:rsidRPr="00C84503">
              <w:t>120 06.0-22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глава 3.2.1, таблица А, 7.1.4.1.1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На сухогрузном судне с одинарным корпусом, имеющем свидетельство о допущении, перевозится только № ООН 3101 ОРГАНИЧЕСКИЙ ПЕРОКСИД ТИПА B ЖИДКИЙ, в упаковке.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Какое максимальное количество этого вещества допускается к перевозке?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tabs>
                <w:tab w:val="right" w:pos="1530"/>
              </w:tabs>
              <w:spacing w:before="60" w:after="60" w:line="220" w:lineRule="atLeast"/>
            </w:pPr>
            <w:r w:rsidRPr="00C84503">
              <w:t>A</w:t>
            </w:r>
            <w:r w:rsidRPr="00C84503">
              <w:tab/>
              <w:t>300 000 кг.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lang w:val="en-US"/>
              </w:rPr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tabs>
                <w:tab w:val="right" w:pos="1530"/>
              </w:tabs>
              <w:spacing w:before="60" w:after="60" w:line="220" w:lineRule="atLeast"/>
              <w:rPr>
                <w:lang w:val="en-US"/>
              </w:rPr>
            </w:pPr>
            <w:r w:rsidRPr="00C84503">
              <w:t>B</w:t>
            </w:r>
            <w:r w:rsidRPr="00C84503">
              <w:tab/>
              <w:t>100 000 кг.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lang w:val="en-US"/>
              </w:rPr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tabs>
                <w:tab w:val="right" w:pos="1530"/>
              </w:tabs>
              <w:spacing w:before="60" w:after="60" w:line="220" w:lineRule="atLeast"/>
            </w:pPr>
            <w:r w:rsidRPr="00C84503">
              <w:t>C</w:t>
            </w:r>
            <w:r w:rsidRPr="00C84503">
              <w:tab/>
              <w:t>50 000 кг.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rPr>
                <w:lang w:val="en-US"/>
              </w:rPr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tabs>
                <w:tab w:val="right" w:pos="1530"/>
              </w:tabs>
              <w:spacing w:before="60" w:after="60" w:line="220" w:lineRule="atLeast"/>
            </w:pPr>
            <w:r w:rsidRPr="00C84503">
              <w:t>D</w:t>
            </w:r>
            <w:r w:rsidRPr="00C84503">
              <w:tab/>
              <w:t>15 000 кг.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120 06.0-23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Для чего главным образом упаковки маркируются знаками опасности?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Символы позволяют узнать, какие виды опасности может представлять опасный груз.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Грузополучатель должен знать, какая упаковка предназначена для него.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Судоводитель должен быть предупрежден о том, что он должен грузить все упаковки, снабженные знаками опасности, только на палубу.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Маркировка упаковок знаками опасности должна прежде всего облегчить таможенное оформление при трансграничных перевозках.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A01400">
            <w:pPr>
              <w:pageBreakBefore/>
              <w:spacing w:before="60" w:after="60" w:line="220" w:lineRule="atLeast"/>
            </w:pPr>
            <w:r w:rsidRPr="00C84503">
              <w:lastRenderedPageBreak/>
              <w:t>120 06.0-24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5.2.2.2.2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Какой из следующих знаков опасности указывает на коррозионные опасные свойства упаковки?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en-US"/>
              </w:rPr>
              <w:t>A</w:t>
            </w:r>
            <w:r w:rsidRPr="00C84503">
              <w:tab/>
            </w:r>
            <w:r w:rsidRPr="00C84503">
              <w:rPr>
                <w:noProof/>
                <w:lang w:eastAsia="ru-RU"/>
              </w:rPr>
              <w:drawing>
                <wp:inline distT="0" distB="0" distL="0" distR="0" wp14:anchorId="58783BF5" wp14:editId="17A11B1F">
                  <wp:extent cx="800100" cy="800100"/>
                  <wp:effectExtent l="0" t="0" r="0" b="0"/>
                  <wp:docPr id="12" name="Image 11" descr="Description : http://www.unece.org/fileadmin/DAM/trans/danger/publi/ghs/TDGpictograms/skull_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1" descr="Description : http://www.unece.org/fileadmin/DAM/trans/danger/publi/ghs/TDGpictograms/skull_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4503">
              <w:t xml:space="preserve"> (черный/белый)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В</w:t>
            </w:r>
            <w:r w:rsidRPr="00C84503">
              <w:tab/>
            </w:r>
            <w:r w:rsidRPr="00C84503">
              <w:rPr>
                <w:noProof/>
                <w:lang w:eastAsia="ru-RU"/>
              </w:rPr>
              <w:drawing>
                <wp:inline distT="0" distB="0" distL="0" distR="0" wp14:anchorId="1A9A2412" wp14:editId="266675AC">
                  <wp:extent cx="794385" cy="800100"/>
                  <wp:effectExtent l="0" t="0" r="5715" b="0"/>
                  <wp:docPr id="13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4503">
              <w:rPr>
                <w:noProof/>
                <w:lang w:eastAsia="zh-CN"/>
              </w:rPr>
              <w:t xml:space="preserve"> </w:t>
            </w:r>
            <w:r w:rsidRPr="00C84503">
              <w:t>(черный/белый)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С</w:t>
            </w:r>
            <w:r w:rsidRPr="00C84503">
              <w:tab/>
            </w:r>
            <w:r w:rsidRPr="00C84503">
              <w:rPr>
                <w:noProof/>
                <w:lang w:eastAsia="ru-RU"/>
              </w:rPr>
              <w:drawing>
                <wp:inline distT="0" distB="0" distL="0" distR="0" wp14:anchorId="43BD04A0" wp14:editId="4567505B">
                  <wp:extent cx="794385" cy="794385"/>
                  <wp:effectExtent l="0" t="0" r="5715" b="5715"/>
                  <wp:docPr id="14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794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4503">
              <w:rPr>
                <w:noProof/>
                <w:lang w:eastAsia="zh-CN"/>
              </w:rPr>
              <w:t xml:space="preserve"> </w:t>
            </w:r>
            <w:r w:rsidRPr="00C84503">
              <w:t>(черный/белый)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en-US"/>
              </w:rPr>
              <w:t>D</w:t>
            </w:r>
            <w:r w:rsidRPr="00C84503">
              <w:tab/>
            </w:r>
            <w:r w:rsidRPr="00C84503">
              <w:rPr>
                <w:noProof/>
                <w:lang w:eastAsia="ru-RU"/>
              </w:rPr>
              <w:drawing>
                <wp:inline distT="0" distB="0" distL="0" distR="0" wp14:anchorId="278291EB" wp14:editId="5724BC90">
                  <wp:extent cx="832485" cy="832485"/>
                  <wp:effectExtent l="0" t="0" r="5715" b="5715"/>
                  <wp:docPr id="15" name="Image 14" descr="Description : http://www.unece.org/fileadmin/DAM/trans/danger/publi/ghs/TDGpictograms/jaune5-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4" descr="Description : http://www.unece.org/fileadmin/DAM/trans/danger/publi/ghs/TDGpictograms/jaune5-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832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4503">
              <w:rPr>
                <w:noProof/>
                <w:lang w:eastAsia="zh-CN"/>
              </w:rPr>
              <w:t xml:space="preserve"> </w:t>
            </w:r>
            <w:r w:rsidRPr="00C84503">
              <w:t>(черный/желтый)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</w:pPr>
            <w:r w:rsidRPr="00C84503">
              <w:lastRenderedPageBreak/>
              <w:t>120 06.0-25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5.2.2.2.2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t>А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Какой из следующих знаков опасности указывает на токсичные опасные свойства упаковки?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en-US"/>
              </w:rPr>
              <w:t>A</w:t>
            </w:r>
            <w:r w:rsidRPr="00C84503">
              <w:tab/>
            </w:r>
            <w:r w:rsidRPr="00C84503">
              <w:rPr>
                <w:noProof/>
                <w:lang w:eastAsia="ru-RU"/>
              </w:rPr>
              <w:drawing>
                <wp:inline distT="0" distB="0" distL="0" distR="0" wp14:anchorId="3762B223" wp14:editId="6058A9AD">
                  <wp:extent cx="821690" cy="821690"/>
                  <wp:effectExtent l="0" t="0" r="0" b="0"/>
                  <wp:docPr id="16" name="Image 3" descr="Description : http://www.unece.org/fileadmin/DAM/trans/danger/publi/ghs/TDGpictograms/skull_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 descr="Description : http://www.unece.org/fileadmin/DAM/trans/danger/publi/ghs/TDGpictograms/skull_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690" cy="821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4503">
              <w:rPr>
                <w:noProof/>
                <w:lang w:eastAsia="zh-CN"/>
              </w:rPr>
              <w:t xml:space="preserve"> </w:t>
            </w:r>
            <w:r w:rsidRPr="00C84503">
              <w:t>(черный/белый)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В</w:t>
            </w:r>
            <w:r w:rsidRPr="00C84503">
              <w:tab/>
            </w:r>
            <w:r w:rsidRPr="00C84503">
              <w:rPr>
                <w:noProof/>
                <w:lang w:eastAsia="ru-RU"/>
              </w:rPr>
              <w:drawing>
                <wp:inline distT="0" distB="0" distL="0" distR="0" wp14:anchorId="44723E32" wp14:editId="6DC8D0AA">
                  <wp:extent cx="903605" cy="903605"/>
                  <wp:effectExtent l="0" t="0" r="0" b="0"/>
                  <wp:docPr id="17" name="Image 16" descr="Description : http://www.unece.org/fileadmin/DAM/trans/danger/publi/ghs/TDGpictograms/jaune5-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6" descr="Description : http://www.unece.org/fileadmin/DAM/trans/danger/publi/ghs/TDGpictograms/jaune5-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3605" cy="903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4503">
              <w:rPr>
                <w:noProof/>
                <w:lang w:eastAsia="zh-CN"/>
              </w:rPr>
              <w:t xml:space="preserve"> </w:t>
            </w:r>
            <w:r w:rsidRPr="00C84503">
              <w:t>(черный/желтый)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С</w:t>
            </w:r>
            <w:r w:rsidRPr="00C84503">
              <w:tab/>
            </w:r>
            <w:r w:rsidRPr="00C84503">
              <w:rPr>
                <w:noProof/>
                <w:lang w:eastAsia="ru-RU"/>
              </w:rPr>
              <w:drawing>
                <wp:inline distT="0" distB="0" distL="0" distR="0" wp14:anchorId="4BF9F50E" wp14:editId="4F3AF81F">
                  <wp:extent cx="827405" cy="832485"/>
                  <wp:effectExtent l="0" t="0" r="0" b="5715"/>
                  <wp:docPr id="18" name="Image 17" descr="Description : http://www.unece.org/fileadmin/DAM/trans/danger/publi/ghs/TDGpictograms/stripe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7" descr="Description : http://www.unece.org/fileadmin/DAM/trans/danger/publi/ghs/TDGpictograms/stripe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7405" cy="832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4503">
              <w:rPr>
                <w:noProof/>
                <w:lang w:eastAsia="zh-CN"/>
              </w:rPr>
              <w:t xml:space="preserve"> </w:t>
            </w:r>
            <w:r w:rsidRPr="00C84503">
              <w:t>(черный/белый/красный)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en-US"/>
              </w:rPr>
              <w:t>D</w:t>
            </w:r>
            <w:r w:rsidRPr="00C84503">
              <w:tab/>
            </w:r>
            <w:r w:rsidRPr="00C84503">
              <w:rPr>
                <w:noProof/>
                <w:lang w:eastAsia="ru-RU"/>
              </w:rPr>
              <w:drawing>
                <wp:inline distT="0" distB="0" distL="0" distR="0" wp14:anchorId="244D9587" wp14:editId="4F6E34D5">
                  <wp:extent cx="843915" cy="848995"/>
                  <wp:effectExtent l="0" t="0" r="0" b="8255"/>
                  <wp:docPr id="19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3915" cy="848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4503">
              <w:rPr>
                <w:noProof/>
                <w:lang w:eastAsia="zh-CN"/>
              </w:rPr>
              <w:t xml:space="preserve"> </w:t>
            </w:r>
            <w:r w:rsidRPr="00C84503">
              <w:t>(черный/белый)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120 06.0-26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5.2.2.2.2, 5.3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t>С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Где в ВОПОГ находятся образцы знаков опасности, предписанных международными правилами?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Раздел 1.2.1.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Раздел 3.2.2, таблица B.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Главы 5.2 и 5.3.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Пункт 7.1.5.0.2.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</w:pPr>
            <w:r w:rsidRPr="00C84503">
              <w:lastRenderedPageBreak/>
              <w:t>120 06.0-27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5.2.2, 3.2.1, таблица A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t>А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На упаковку нанесены два различных знака опасности.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Что это означает?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Эта упаковка представляет несколько видов опасности.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Эта упаковка может перевозиться только в пределах портовой зоны, но не по свободной реке.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Запрещается совместная погрузка с другими опасными грузами.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Полиция должна быть информирована об этой перевозке опасных грузов.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120 06.0-28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t>А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Кроме опасности возникновения пожара, некоторые вещества класса 3 представляют еще один вид опасности.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 можно указать на упаковке этот другой вид опасности?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Путем маркировки упаковки дополнительным знаком опасности.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Путем соответствующей записи в транспортном документе.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Путем указания над знаком опасности номера ООН опасного груза в виде печатных знаков высотой не менее 3 см.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Путем выделения (подчеркнуть красным цветом) дополнительной опасности в письменных инструкциях.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120 06.0-29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7.1.4.4.2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t>В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При каких условиях можно грузить в один и тот же трюм грузы классов 6.1 и 8, помещенные в различные </w:t>
            </w:r>
            <w:ins w:id="765" w:author="Yuri Boichuk" w:date="2018-12-04T16:38:00Z">
              <w:r>
                <w:t xml:space="preserve">закрытые </w:t>
              </w:r>
            </w:ins>
            <w:r w:rsidRPr="00C84503">
              <w:t>контейнеры</w:t>
            </w:r>
            <w:del w:id="766" w:author="Yuri Boichuk" w:date="2018-12-04T16:39:00Z">
              <w:r w:rsidRPr="00C84503" w:rsidDel="00F122E8">
                <w:delText xml:space="preserve"> со сплошными металлическими стенками</w:delText>
              </w:r>
            </w:del>
            <w:r w:rsidRPr="00C84503">
              <w:t>?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Их ни в коем случае нельзя грузить в один и тот же трюм.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Всегда, без каких-либо условий.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Между грузами различных классов должно соблюдаться горизонтальное расстояние не менее 3 м.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Их можно размещать в одном трюме, но не штабелировать.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1705E9">
            <w:pPr>
              <w:spacing w:before="60" w:after="60" w:line="220" w:lineRule="atLeast"/>
            </w:pPr>
            <w:r w:rsidRPr="00C84503">
              <w:t>120 06.0-30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7.1.4.3.3, 7.1.4.14.2, 7.1.4.14.3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t>С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Погружен № ООН 1716 АЦЕТИЛБРОМИД в упакованном виде.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Какое из следующих утверждений является неправильным?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Между упаковками, содержащими АЦЕТИЛБРОМИД, и жилыми помещениями, машинными отделениями, рубкой и источниками тепла должно соблюдаться расстояние не менее 1 м.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В</w:t>
            </w:r>
            <w:r w:rsidRPr="00C84503">
              <w:tab/>
              <w:t>Упаковки должны находиться на расстоянии не менее 12 м от других опасных грузов, для которых предписана сигнализация в виде трех синих конусов или огней.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Упаковки с АЦЕТИЛБРОМИДОМ должны быть отделены от упаковок, не содержащих опасные грузы.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Упаковки должны быть защищены от неблагоприятных погодных условий.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1705E9">
            <w:pPr>
              <w:pageBreakBefore/>
              <w:spacing w:before="60" w:after="60" w:line="220" w:lineRule="atLeast"/>
            </w:pPr>
            <w:r w:rsidRPr="00C84503">
              <w:lastRenderedPageBreak/>
              <w:t>120 06.0-31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1.1.3.6.1, 3.2.1, таблица A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t>С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Судно перевозит № ООН 1428 НАТРИЙ в упакованном виде.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Какое максимальное количество может быть перевезено в упаковке, если применяется только ВОПОГ?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50 кг.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Для класса 4.3 не предусмотрено освобожденных количеств.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300 кг.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5 000 кг.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120 06.0-32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7.1.4.1.1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t>В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Необходимо перевезти в упакованном виде единственный опасный груз класса 2 с номером знака опасности 2.3. </w:t>
            </w:r>
          </w:p>
          <w:p w:rsidR="0059088F" w:rsidRPr="00C84503" w:rsidRDefault="0059088F" w:rsidP="003C1E78">
            <w:pPr>
              <w:spacing w:before="60" w:after="60" w:line="220" w:lineRule="atLeast"/>
              <w:rPr>
                <w:strike/>
              </w:rPr>
            </w:pPr>
            <w:r w:rsidRPr="00C84503">
              <w:t>Какой должна быть максимально допустимая масса брутто, если речь не идет о судне с двойным корпусом в соответствии с требованиями ВОПОГ?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tabs>
                <w:tab w:val="right" w:pos="1530"/>
              </w:tabs>
              <w:spacing w:before="60" w:after="60" w:line="220" w:lineRule="atLeast"/>
            </w:pPr>
            <w:r w:rsidRPr="00C84503">
              <w:t>A</w:t>
            </w:r>
            <w:r w:rsidRPr="00C84503">
              <w:tab/>
              <w:t>50 000 кг.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tabs>
                <w:tab w:val="right" w:pos="1530"/>
              </w:tabs>
              <w:spacing w:before="60" w:after="60" w:line="220" w:lineRule="atLeast"/>
            </w:pPr>
            <w:r w:rsidRPr="00C84503">
              <w:t>B</w:t>
            </w:r>
            <w:r w:rsidRPr="00C84503">
              <w:tab/>
              <w:t>120 000 кг.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tabs>
                <w:tab w:val="right" w:pos="1530"/>
              </w:tabs>
              <w:spacing w:before="60" w:after="60" w:line="220" w:lineRule="atLeast"/>
            </w:pPr>
            <w:r w:rsidRPr="00C84503">
              <w:t>C</w:t>
            </w:r>
            <w:r w:rsidRPr="00C84503">
              <w:tab/>
              <w:t>300 000 кг.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Масса не ограничена.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1705E9">
            <w:pPr>
              <w:spacing w:before="60" w:after="60" w:line="220" w:lineRule="atLeast"/>
            </w:pPr>
            <w:r w:rsidRPr="00C84503">
              <w:t>120 06.0-33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5.2.2.2.2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t>В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6716A5">
            <w:pPr>
              <w:spacing w:before="60" w:after="60" w:line="220" w:lineRule="atLeast"/>
            </w:pPr>
            <w:r w:rsidRPr="00C84503">
              <w:rPr>
                <w:noProof/>
                <w:lang w:eastAsia="ru-RU"/>
              </w:rPr>
              <w:drawing>
                <wp:inline distT="0" distB="0" distL="0" distR="0" wp14:anchorId="51EDB295" wp14:editId="26E8EADA">
                  <wp:extent cx="914400" cy="914400"/>
                  <wp:effectExtent l="0" t="0" r="0" b="0"/>
                  <wp:docPr id="20" name="Image 19" descr="Description : http://www.unece.org/fileadmin/DAM/trans/danger/publi/ghs/TDGpictograms/stripe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9" descr="Description : http://www.unece.org/fileadmin/DAM/trans/danger/publi/ghs/TDGpictograms/stripe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4503">
              <w:rPr>
                <w:noProof/>
                <w:lang w:eastAsia="zh-CN"/>
              </w:rPr>
              <w:t xml:space="preserve"> </w:t>
            </w:r>
            <w:r w:rsidRPr="00C84503">
              <w:t>(красный</w:t>
            </w:r>
            <w:r w:rsidR="006716A5">
              <w:t xml:space="preserve">, белый, </w:t>
            </w:r>
            <w:r w:rsidRPr="00C84503">
              <w:t>черный)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Что означает знак опасности, изображенный выше?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Соответствующий опасный груз является легковоспламеняющимся веществом (жидкости).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Соответствующий опасный груз является легковоспламеняющемся веществом (твердые вещества).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 xml:space="preserve">Соответствующий опасный груз выделяет легковоспламеняющиеся </w:t>
            </w:r>
            <w:proofErr w:type="spellStart"/>
            <w:r w:rsidRPr="00C84503">
              <w:t>газы</w:t>
            </w:r>
            <w:proofErr w:type="spellEnd"/>
            <w:r w:rsidRPr="00C84503">
              <w:t xml:space="preserve"> при соприкосновении с водой.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Соответствующий опасный груз является взрывчатым веществом или изделием.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1705E9">
            <w:pPr>
              <w:pageBreakBefore/>
              <w:spacing w:before="60" w:after="60" w:line="220" w:lineRule="atLeast"/>
            </w:pPr>
            <w:r w:rsidRPr="00C84503">
              <w:lastRenderedPageBreak/>
              <w:t>120 06.0-34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5.2.2.2.2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t>А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noProof/>
                <w:lang w:eastAsia="ru-RU"/>
              </w:rPr>
              <w:drawing>
                <wp:inline distT="0" distB="0" distL="0" distR="0" wp14:anchorId="5086762D" wp14:editId="5170730A">
                  <wp:extent cx="865505" cy="865505"/>
                  <wp:effectExtent l="0" t="0" r="0" b="0"/>
                  <wp:docPr id="21" name="Image 20" descr="Description : http://www.unece.org/fileadmin/DAM/trans/danger/publi/ghs/TDGpictograms/ver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0" descr="Description : http://www.unece.org/fileadmin/DAM/trans/danger/publi/ghs/TDGpictograms/ver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550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4503">
              <w:rPr>
                <w:noProof/>
                <w:lang w:eastAsia="zh-CN"/>
              </w:rPr>
              <w:t xml:space="preserve"> </w:t>
            </w:r>
            <w:r w:rsidR="001B2022">
              <w:t xml:space="preserve">(зеленый, </w:t>
            </w:r>
            <w:r w:rsidRPr="00C84503">
              <w:t>черный)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Что означает знак опасности, изображенный выше?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Соответствующий опасный груз является невоспламеняющимся и нетоксичным газом.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Соответствующий опасный груз является органическим пероксидом.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Соответствующий опасный груз является коррозионным веществом.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Соответствующий опасный груз является токсичным веществом.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1705E9">
            <w:pPr>
              <w:spacing w:before="60" w:after="60" w:line="220" w:lineRule="atLeast"/>
            </w:pPr>
            <w:r w:rsidRPr="00C84503">
              <w:t>120 06.0-35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5.2.2.2.2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t>В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noProof/>
                <w:lang w:eastAsia="ru-RU"/>
              </w:rPr>
              <w:drawing>
                <wp:inline distT="0" distB="0" distL="0" distR="0" wp14:anchorId="61FA268A" wp14:editId="54A56927">
                  <wp:extent cx="882015" cy="876300"/>
                  <wp:effectExtent l="0" t="0" r="0" b="0"/>
                  <wp:docPr id="22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2015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4503">
              <w:rPr>
                <w:noProof/>
                <w:lang w:eastAsia="zh-CN"/>
              </w:rPr>
              <w:t xml:space="preserve"> </w:t>
            </w:r>
            <w:r w:rsidR="001B2022">
              <w:t xml:space="preserve">(черный, </w:t>
            </w:r>
            <w:r w:rsidRPr="00C84503">
              <w:t>белый)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Что означает знак опасности, изображенный выше?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Соответствующий опасный груз является невоспламеняющимся газом.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Соответствующий опасный груз является коррозионным веществом.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Соответствующий опасный груз является органическим пероксидом.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Соответствующий опасный груз является токсичным веществом.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1705E9">
            <w:pPr>
              <w:pageBreakBefore/>
              <w:spacing w:before="60" w:after="60" w:line="220" w:lineRule="atLeast"/>
            </w:pPr>
            <w:r w:rsidRPr="00C84503">
              <w:lastRenderedPageBreak/>
              <w:t>120 06.0-36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5.2.2.2.2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t>В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noProof/>
                <w:lang w:eastAsia="ru-RU"/>
              </w:rPr>
              <w:drawing>
                <wp:inline distT="0" distB="0" distL="0" distR="0" wp14:anchorId="68BFE205" wp14:editId="244EC664">
                  <wp:extent cx="941705" cy="941705"/>
                  <wp:effectExtent l="0" t="0" r="0" b="0"/>
                  <wp:docPr id="23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1705" cy="941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4503">
              <w:rPr>
                <w:noProof/>
                <w:lang w:eastAsia="zh-CN"/>
              </w:rPr>
              <w:t xml:space="preserve"> </w:t>
            </w:r>
            <w:r w:rsidR="001B2022">
              <w:t xml:space="preserve">(белый, </w:t>
            </w:r>
            <w:r w:rsidRPr="00C84503">
              <w:t>черный)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Что означает знак опасности, воспроизведенный выше?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 xml:space="preserve">Соответствующий опасный груз выделяет легковоспламеняющиеся </w:t>
            </w:r>
            <w:proofErr w:type="spellStart"/>
            <w:r w:rsidRPr="00C84503">
              <w:t>газы</w:t>
            </w:r>
            <w:proofErr w:type="spellEnd"/>
            <w:r w:rsidRPr="00C84503">
              <w:t xml:space="preserve"> при соприкосновении с водой.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Соответствующий опасный груз является инфекционным веществом.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Соответствующий опасный груз является токсичным веществом.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Соответствующий опасный груз не должен грузиться совместно с другими веществами на одно и то же судно.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1705E9">
            <w:pPr>
              <w:spacing w:before="60" w:after="60" w:line="220" w:lineRule="atLeast"/>
            </w:pPr>
            <w:r w:rsidRPr="00C84503">
              <w:t>120 06.0-37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5.2.2.2.2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Какой из изображенных ниже знаков опасности указывает на то, что в упаковке содержатся вещества, способные к самовозгоранию?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en-US"/>
              </w:rPr>
              <w:t>A</w:t>
            </w:r>
            <w:r w:rsidRPr="00C84503">
              <w:tab/>
            </w:r>
            <w:r w:rsidRPr="00C84503">
              <w:rPr>
                <w:noProof/>
                <w:lang w:eastAsia="ru-RU"/>
              </w:rPr>
              <w:drawing>
                <wp:inline distT="0" distB="0" distL="0" distR="0" wp14:anchorId="7D1DA55E" wp14:editId="755E0C71">
                  <wp:extent cx="935990" cy="930910"/>
                  <wp:effectExtent l="0" t="0" r="0" b="2540"/>
                  <wp:docPr id="24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990" cy="930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4503">
              <w:rPr>
                <w:noProof/>
                <w:lang w:val="en-US" w:eastAsia="zh-CN"/>
              </w:rPr>
              <w:t xml:space="preserve"> </w:t>
            </w:r>
            <w:r w:rsidRPr="00C84503">
              <w:t>(оранжевый/черный).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en-US"/>
              </w:rPr>
              <w:t>B</w:t>
            </w:r>
            <w:r w:rsidRPr="00C84503">
              <w:tab/>
            </w:r>
            <w:r w:rsidRPr="00C84503">
              <w:rPr>
                <w:noProof/>
                <w:lang w:eastAsia="ru-RU"/>
              </w:rPr>
              <w:drawing>
                <wp:inline distT="0" distB="0" distL="0" distR="0" wp14:anchorId="341050A6" wp14:editId="70F2C50C">
                  <wp:extent cx="876300" cy="876300"/>
                  <wp:effectExtent l="0" t="0" r="0" b="0"/>
                  <wp:docPr id="25" name="Image 7" descr="Description : http://www.unece.org/fileadmin/DAM/trans/danger/publi/ghs/TDGpictograms/rouge2_noi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" descr="Description : http://www.unece.org/fileadmin/DAM/trans/danger/publi/ghs/TDGpictograms/rouge2_noi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4503">
              <w:t xml:space="preserve"> (красный/черный).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en-US"/>
              </w:rPr>
              <w:t>C</w:t>
            </w:r>
            <w:r w:rsidRPr="00C84503">
              <w:tab/>
            </w:r>
            <w:r w:rsidRPr="00C84503">
              <w:rPr>
                <w:noProof/>
                <w:lang w:eastAsia="ru-RU"/>
              </w:rPr>
              <w:drawing>
                <wp:inline distT="0" distB="0" distL="0" distR="0" wp14:anchorId="2C7E47E9" wp14:editId="03997483">
                  <wp:extent cx="914400" cy="914400"/>
                  <wp:effectExtent l="0" t="0" r="0" b="0"/>
                  <wp:docPr id="26" name="Image 4" descr="Description : http://www.unece.org/fileadmin/DAM/trans/danger/publi/ghs/TDGpictograms/stripe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 descr="Description : http://www.unece.org/fileadmin/DAM/trans/danger/publi/ghs/TDGpictograms/stripe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4503">
              <w:t xml:space="preserve"> (красный/белый/черный).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en-US"/>
              </w:rPr>
              <w:t>D</w:t>
            </w:r>
            <w:r w:rsidRPr="00C84503">
              <w:tab/>
            </w:r>
            <w:r w:rsidRPr="00C84503">
              <w:rPr>
                <w:noProof/>
                <w:lang w:eastAsia="ru-RU"/>
              </w:rPr>
              <w:drawing>
                <wp:inline distT="0" distB="0" distL="0" distR="0" wp14:anchorId="31178847" wp14:editId="6ED3D898">
                  <wp:extent cx="914400" cy="914400"/>
                  <wp:effectExtent l="0" t="0" r="0" b="0"/>
                  <wp:docPr id="27" name="Image 11" descr="Description : http://www.unece.org/fileadmin/DAM/trans/danger/publi/ghs/TDGpictograms/blan-re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1" descr="Description : http://www.unece.org/fileadmin/DAM/trans/danger/publi/ghs/TDGpictograms/blan-re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4503">
              <w:rPr>
                <w:noProof/>
                <w:lang w:val="en-US" w:eastAsia="zh-CN"/>
              </w:rPr>
              <w:t xml:space="preserve"> </w:t>
            </w:r>
            <w:r w:rsidRPr="00C84503">
              <w:t>(красный/белый/черный).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</w:pPr>
            <w:r w:rsidRPr="00C84503">
              <w:lastRenderedPageBreak/>
              <w:t>120 06.0-38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5.2.2.2.2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Каким из изображенных ниже знаков опасности должна быть маркирована упаковка, содержащая коррозионные вещества?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en-US"/>
              </w:rPr>
              <w:t>A</w:t>
            </w:r>
            <w:r w:rsidRPr="00C84503">
              <w:tab/>
            </w:r>
            <w:r w:rsidRPr="00C84503">
              <w:rPr>
                <w:noProof/>
                <w:lang w:eastAsia="ru-RU"/>
              </w:rPr>
              <w:drawing>
                <wp:inline distT="0" distB="0" distL="0" distR="0" wp14:anchorId="50292007" wp14:editId="54BE7A18">
                  <wp:extent cx="935990" cy="930910"/>
                  <wp:effectExtent l="0" t="0" r="0" b="2540"/>
                  <wp:docPr id="28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990" cy="930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4503">
              <w:t xml:space="preserve"> (оранжевый/черный).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en-US"/>
              </w:rPr>
              <w:t>B</w:t>
            </w:r>
            <w:r w:rsidRPr="00C84503">
              <w:tab/>
            </w:r>
            <w:r w:rsidRPr="00C84503">
              <w:rPr>
                <w:noProof/>
                <w:lang w:eastAsia="ru-RU"/>
              </w:rPr>
              <w:drawing>
                <wp:inline distT="0" distB="0" distL="0" distR="0" wp14:anchorId="2A5EC47C" wp14:editId="10A493C1">
                  <wp:extent cx="914400" cy="914400"/>
                  <wp:effectExtent l="0" t="0" r="0" b="0"/>
                  <wp:docPr id="29" name="Image 12" descr="Description : http://www.unece.org/fileadmin/DAM/trans/danger/publi/ghs/TDGpictograms/blan-re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2" descr="Description : http://www.unece.org/fileadmin/DAM/trans/danger/publi/ghs/TDGpictograms/blan-re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4503">
              <w:t xml:space="preserve"> (красный/белый/черный).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en-US"/>
              </w:rPr>
              <w:t>C</w:t>
            </w:r>
            <w:r w:rsidRPr="00C84503">
              <w:tab/>
            </w:r>
            <w:r w:rsidRPr="00C84503">
              <w:rPr>
                <w:noProof/>
                <w:lang w:eastAsia="ru-RU"/>
              </w:rPr>
              <w:drawing>
                <wp:inline distT="0" distB="0" distL="0" distR="0" wp14:anchorId="14C50A43" wp14:editId="66277A30">
                  <wp:extent cx="892810" cy="892810"/>
                  <wp:effectExtent l="0" t="0" r="2540" b="2540"/>
                  <wp:docPr id="30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2810" cy="892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4503">
              <w:t xml:space="preserve"> (белый/черный).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en-US"/>
              </w:rPr>
              <w:t>D</w:t>
            </w:r>
            <w:r w:rsidRPr="00C84503">
              <w:tab/>
            </w:r>
            <w:r w:rsidRPr="00C84503">
              <w:rPr>
                <w:noProof/>
                <w:lang w:eastAsia="ru-RU"/>
              </w:rPr>
              <w:drawing>
                <wp:inline distT="0" distB="0" distL="0" distR="0" wp14:anchorId="13877914" wp14:editId="4F3CAE7C">
                  <wp:extent cx="941705" cy="941705"/>
                  <wp:effectExtent l="0" t="0" r="0" b="0"/>
                  <wp:docPr id="31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1705" cy="941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4503">
              <w:rPr>
                <w:noProof/>
                <w:lang w:val="en-US" w:eastAsia="zh-CN"/>
              </w:rPr>
              <w:t xml:space="preserve"> </w:t>
            </w:r>
            <w:r w:rsidRPr="00C84503">
              <w:t>(белый/черный).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</w:pPr>
            <w:r w:rsidRPr="00C84503">
              <w:lastRenderedPageBreak/>
              <w:t>120 06.0-39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5.2.2.2.2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Каким знаком опасности должны быть маркированы перевозимые в упаковках окисляющие вещества?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en-US"/>
              </w:rPr>
              <w:t>A</w:t>
            </w:r>
            <w:r w:rsidRPr="00C84503">
              <w:tab/>
            </w:r>
            <w:r w:rsidRPr="00C84503">
              <w:rPr>
                <w:noProof/>
                <w:lang w:eastAsia="ru-RU"/>
              </w:rPr>
              <w:drawing>
                <wp:inline distT="0" distB="0" distL="0" distR="0" wp14:anchorId="65FEAA0E" wp14:editId="75CEC136">
                  <wp:extent cx="876300" cy="882015"/>
                  <wp:effectExtent l="0" t="0" r="0" b="0"/>
                  <wp:docPr id="32" name="Image 13" descr="Description : http://www.unece.org/fileadmin/DAM/trans/danger/publi/ghs/TDGpictograms/blan-re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3" descr="Description : http://www.unece.org/fileadmin/DAM/trans/danger/publi/ghs/TDGpictograms/blan-re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882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4503">
              <w:t xml:space="preserve"> (красный/белый/черный).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en-US"/>
              </w:rPr>
              <w:t>B</w:t>
            </w:r>
            <w:r w:rsidRPr="00C84503">
              <w:tab/>
            </w:r>
            <w:r w:rsidRPr="00C84503">
              <w:rPr>
                <w:noProof/>
                <w:lang w:eastAsia="ru-RU"/>
              </w:rPr>
              <w:drawing>
                <wp:inline distT="0" distB="0" distL="0" distR="0" wp14:anchorId="17D72490" wp14:editId="33A26A2D">
                  <wp:extent cx="941705" cy="941705"/>
                  <wp:effectExtent l="0" t="0" r="0" b="0"/>
                  <wp:docPr id="33" name="Image 32" descr="Description : http://www.unece.org/fileadmin/DAM/trans/danger/publi/ghs/TDGpictograms/jaune5-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2" descr="Description : http://www.unece.org/fileadmin/DAM/trans/danger/publi/ghs/TDGpictograms/jaune5-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1705" cy="941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4503">
              <w:t xml:space="preserve"> (желтый/черный).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en-US"/>
              </w:rPr>
              <w:t>C</w:t>
            </w:r>
            <w:r w:rsidRPr="00C84503">
              <w:tab/>
            </w:r>
            <w:r w:rsidRPr="00C84503">
              <w:rPr>
                <w:noProof/>
                <w:lang w:eastAsia="ru-RU"/>
              </w:rPr>
              <w:drawing>
                <wp:inline distT="0" distB="0" distL="0" distR="0" wp14:anchorId="78D00D39" wp14:editId="60982B7B">
                  <wp:extent cx="882015" cy="882015"/>
                  <wp:effectExtent l="0" t="0" r="0" b="0"/>
                  <wp:docPr id="34" name="Image 5" descr="Description : http://www.unece.org/fileadmin/DAM/trans/danger/publi/ghs/TDGpictograms/skull_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" descr="Description : http://www.unece.org/fileadmin/DAM/trans/danger/publi/ghs/TDGpictograms/skull_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2015" cy="882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4503">
              <w:t xml:space="preserve"> (белый/черный).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en-US"/>
              </w:rPr>
              <w:t>D</w:t>
            </w:r>
            <w:r w:rsidRPr="00C84503">
              <w:tab/>
            </w:r>
            <w:r w:rsidRPr="00C84503">
              <w:rPr>
                <w:noProof/>
                <w:lang w:eastAsia="ru-RU"/>
              </w:rPr>
              <w:drawing>
                <wp:inline distT="0" distB="0" distL="0" distR="0" wp14:anchorId="48C8FD8D" wp14:editId="61B3EB54">
                  <wp:extent cx="946785" cy="941705"/>
                  <wp:effectExtent l="0" t="0" r="5715" b="0"/>
                  <wp:docPr id="35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785" cy="941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4503">
              <w:t xml:space="preserve"> (белый/черный).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</w:pPr>
            <w:r w:rsidRPr="00C84503">
              <w:lastRenderedPageBreak/>
              <w:t>120 06.0-40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5.2.2.2.2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Каким знаком опасности должны быть маркированы упаковки, содержащие легковоспламеняющиеся твердые вещества?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en-US"/>
              </w:rPr>
              <w:t>A</w:t>
            </w:r>
            <w:r w:rsidRPr="00C84503">
              <w:tab/>
            </w:r>
            <w:r w:rsidRPr="00C84503">
              <w:rPr>
                <w:noProof/>
                <w:lang w:eastAsia="ru-RU"/>
              </w:rPr>
              <w:drawing>
                <wp:inline distT="0" distB="0" distL="0" distR="0" wp14:anchorId="4E57DEF0" wp14:editId="1C108CD5">
                  <wp:extent cx="882015" cy="882015"/>
                  <wp:effectExtent l="0" t="0" r="0" b="0"/>
                  <wp:docPr id="36" name="Image 6" descr="Description : http://www.unece.org/fileadmin/DAM/trans/danger/publi/ghs/TDGpictograms/skull_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6" descr="Description : http://www.unece.org/fileadmin/DAM/trans/danger/publi/ghs/TDGpictograms/skull_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2015" cy="882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4503">
              <w:rPr>
                <w:noProof/>
                <w:lang w:val="en-US" w:eastAsia="zh-CN"/>
              </w:rPr>
              <w:t xml:space="preserve"> </w:t>
            </w:r>
            <w:r w:rsidRPr="00C84503">
              <w:t>(белый/черный).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en-US"/>
              </w:rPr>
              <w:t>B</w:t>
            </w:r>
            <w:r w:rsidRPr="00C84503">
              <w:tab/>
            </w:r>
            <w:r w:rsidRPr="00C84503">
              <w:rPr>
                <w:noProof/>
                <w:lang w:eastAsia="ru-RU"/>
              </w:rPr>
              <w:drawing>
                <wp:inline distT="0" distB="0" distL="0" distR="0" wp14:anchorId="41F79395" wp14:editId="51E58A8D">
                  <wp:extent cx="925195" cy="920115"/>
                  <wp:effectExtent l="0" t="0" r="8255" b="0"/>
                  <wp:docPr id="37" name="Imag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5195" cy="920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4503">
              <w:rPr>
                <w:noProof/>
                <w:lang w:val="en-US" w:eastAsia="zh-CN"/>
              </w:rPr>
              <w:t xml:space="preserve"> </w:t>
            </w:r>
            <w:r w:rsidRPr="00C84503">
              <w:t>(белый/черный).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en-US"/>
              </w:rPr>
              <w:t>C</w:t>
            </w:r>
            <w:r w:rsidRPr="00C84503">
              <w:tab/>
            </w:r>
            <w:r w:rsidRPr="00C84503">
              <w:rPr>
                <w:noProof/>
                <w:lang w:eastAsia="ru-RU"/>
              </w:rPr>
              <w:drawing>
                <wp:inline distT="0" distB="0" distL="0" distR="0" wp14:anchorId="6E0131BD" wp14:editId="3EDE1CCA">
                  <wp:extent cx="914400" cy="914400"/>
                  <wp:effectExtent l="0" t="0" r="0" b="0"/>
                  <wp:docPr id="38" name="Image 37" descr="Description : http://www.unece.org/fileadmin/DAM/trans/danger/publi/ghs/TDGpictograms/stripe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7" descr="Description : http://www.unece.org/fileadmin/DAM/trans/danger/publi/ghs/TDGpictograms/stripe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4503">
              <w:rPr>
                <w:noProof/>
                <w:lang w:val="en-US" w:eastAsia="zh-CN"/>
              </w:rPr>
              <w:t xml:space="preserve"> </w:t>
            </w:r>
            <w:r w:rsidRPr="00C84503">
              <w:t>(красный/белый/черный).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en-US"/>
              </w:rPr>
              <w:t>D</w:t>
            </w:r>
            <w:r w:rsidRPr="00C84503">
              <w:tab/>
            </w:r>
            <w:r w:rsidRPr="00C84503">
              <w:rPr>
                <w:noProof/>
                <w:lang w:eastAsia="ru-RU"/>
              </w:rPr>
              <w:drawing>
                <wp:inline distT="0" distB="0" distL="0" distR="0" wp14:anchorId="6A035868" wp14:editId="1D63849F">
                  <wp:extent cx="914400" cy="914400"/>
                  <wp:effectExtent l="0" t="0" r="0" b="0"/>
                  <wp:docPr id="39" name="Image 14" descr="Description : http://www.unece.org/fileadmin/DAM/trans/danger/publi/ghs/TDGpictograms/blan-re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4" descr="Description : http://www.unece.org/fileadmin/DAM/trans/danger/publi/ghs/TDGpictograms/blan-re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4503">
              <w:t xml:space="preserve"> (красный/белый/черный).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</w:pPr>
            <w:r w:rsidRPr="00C84503">
              <w:lastRenderedPageBreak/>
              <w:t>120 06.0-41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  <w:rPr>
                <w:lang w:val="en-US"/>
              </w:rPr>
            </w:pPr>
            <w:r w:rsidRPr="00C84503">
              <w:t>5.2.2.2.2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Каким знаком опасности должны быть маркированы упаковки, содержащие легковоспламеняющиеся </w:t>
            </w:r>
            <w:proofErr w:type="spellStart"/>
            <w:r w:rsidRPr="00C84503">
              <w:t>газы</w:t>
            </w:r>
            <w:proofErr w:type="spellEnd"/>
            <w:r w:rsidRPr="00C84503">
              <w:t>?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en-US"/>
              </w:rPr>
              <w:t>A</w:t>
            </w:r>
            <w:r w:rsidRPr="00C84503">
              <w:tab/>
            </w:r>
            <w:r w:rsidRPr="00C84503">
              <w:rPr>
                <w:noProof/>
                <w:lang w:eastAsia="ru-RU"/>
              </w:rPr>
              <w:drawing>
                <wp:inline distT="0" distB="0" distL="0" distR="0" wp14:anchorId="0DE37E63" wp14:editId="6B745F66">
                  <wp:extent cx="935990" cy="930910"/>
                  <wp:effectExtent l="0" t="0" r="0" b="2540"/>
                  <wp:docPr id="40" name="Imag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990" cy="930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4503">
              <w:t xml:space="preserve"> (оранжевый/черный).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en-US"/>
              </w:rPr>
              <w:t>B</w:t>
            </w:r>
            <w:r w:rsidRPr="00C84503">
              <w:tab/>
            </w:r>
            <w:r w:rsidRPr="00C84503">
              <w:rPr>
                <w:noProof/>
                <w:lang w:eastAsia="ru-RU"/>
              </w:rPr>
              <w:drawing>
                <wp:inline distT="0" distB="0" distL="0" distR="0" wp14:anchorId="6A7CB82D" wp14:editId="4DB27462">
                  <wp:extent cx="903605" cy="903605"/>
                  <wp:effectExtent l="0" t="0" r="0" b="0"/>
                  <wp:docPr id="41" name="Image 40" descr="Description : http://www.unece.org/fileadmin/DAM/trans/danger/publi/ghs/TDGpictograms/rouge2_noi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0" descr="Description : http://www.unece.org/fileadmin/DAM/trans/danger/publi/ghs/TDGpictograms/rouge2_noi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3605" cy="903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4503">
              <w:t xml:space="preserve"> (красный/черный).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en-US"/>
              </w:rPr>
              <w:t>C</w:t>
            </w:r>
            <w:r w:rsidRPr="00C84503">
              <w:tab/>
            </w:r>
            <w:r w:rsidRPr="00C84503">
              <w:rPr>
                <w:noProof/>
                <w:lang w:eastAsia="ru-RU"/>
              </w:rPr>
              <w:drawing>
                <wp:inline distT="0" distB="0" distL="0" distR="0" wp14:anchorId="5227ABDE" wp14:editId="56F93C70">
                  <wp:extent cx="892810" cy="892810"/>
                  <wp:effectExtent l="0" t="0" r="2540" b="2540"/>
                  <wp:docPr id="42" name="Image 41" descr="Description : http://www.unece.org/fileadmin/DAM/trans/danger/publi/ghs/TDGpictograms/bleu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1" descr="Description : http://www.unece.org/fileadmin/DAM/trans/danger/publi/ghs/TDGpictograms/bleu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2810" cy="892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4503">
              <w:t xml:space="preserve"> (синий/белый или черный).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en-US"/>
              </w:rPr>
              <w:t>D</w:t>
            </w:r>
            <w:r w:rsidRPr="00C84503">
              <w:tab/>
            </w:r>
            <w:r w:rsidRPr="00C84503">
              <w:rPr>
                <w:noProof/>
                <w:lang w:eastAsia="ru-RU"/>
              </w:rPr>
              <w:drawing>
                <wp:inline distT="0" distB="0" distL="0" distR="0" wp14:anchorId="329077E5" wp14:editId="6B54528C">
                  <wp:extent cx="935990" cy="935990"/>
                  <wp:effectExtent l="0" t="0" r="0" b="0"/>
                  <wp:docPr id="43" name="Image 42" descr="Description : http://www.unece.org/fileadmin/DAM/trans/danger/publi/ghs/TDGpictograms/jaune5-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2" descr="Description : http://www.unece.org/fileadmin/DAM/trans/danger/publi/ghs/TDGpictograms/jaune5-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990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4503">
              <w:t xml:space="preserve"> (желтый/черный).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</w:pPr>
            <w:r w:rsidRPr="00C84503">
              <w:lastRenderedPageBreak/>
              <w:t>120 06.0-42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5.2.2.2.2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Каким знаком опасности должны быть маркированы упаковки, содержащие взрывчатые вещества?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en-US"/>
              </w:rPr>
              <w:t>A</w:t>
            </w:r>
            <w:r w:rsidRPr="00C84503">
              <w:tab/>
            </w:r>
            <w:r w:rsidRPr="00C84503">
              <w:rPr>
                <w:noProof/>
                <w:lang w:eastAsia="ru-RU"/>
              </w:rPr>
              <w:drawing>
                <wp:inline distT="0" distB="0" distL="0" distR="0" wp14:anchorId="1CEFB435" wp14:editId="32E105BC">
                  <wp:extent cx="935990" cy="930910"/>
                  <wp:effectExtent l="0" t="0" r="0" b="2540"/>
                  <wp:docPr id="44" name="Imag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990" cy="930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4503">
              <w:t xml:space="preserve"> (оранжевый/черный).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en-US"/>
              </w:rPr>
              <w:t>B</w:t>
            </w:r>
            <w:r w:rsidRPr="00C84503">
              <w:tab/>
            </w:r>
            <w:r w:rsidRPr="00C84503">
              <w:rPr>
                <w:noProof/>
                <w:lang w:eastAsia="ru-RU"/>
              </w:rPr>
              <w:drawing>
                <wp:inline distT="0" distB="0" distL="0" distR="0" wp14:anchorId="7DA5C4C6" wp14:editId="5B7AEB12">
                  <wp:extent cx="865505" cy="865505"/>
                  <wp:effectExtent l="0" t="0" r="0" b="0"/>
                  <wp:docPr id="45" name="Image 44" descr="Description : http://www.unece.org/fileadmin/DAM/trans/danger/publi/ghs/TDGpictograms/rouge2_noi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4" descr="Description : http://www.unece.org/fileadmin/DAM/trans/danger/publi/ghs/TDGpictograms/rouge2_noi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5505" cy="86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4503">
              <w:t xml:space="preserve"> (красный/черный).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en-US"/>
              </w:rPr>
              <w:t>C</w:t>
            </w:r>
            <w:r w:rsidRPr="00C84503">
              <w:tab/>
            </w:r>
            <w:r w:rsidRPr="00C84503">
              <w:rPr>
                <w:noProof/>
                <w:lang w:eastAsia="ru-RU"/>
              </w:rPr>
              <w:drawing>
                <wp:inline distT="0" distB="0" distL="0" distR="0" wp14:anchorId="1598F738" wp14:editId="2850E57A">
                  <wp:extent cx="914400" cy="914400"/>
                  <wp:effectExtent l="0" t="0" r="0" b="0"/>
                  <wp:docPr id="46" name="Image 45" descr="Description : http://www.unece.org/fileadmin/DAM/trans/danger/publi/ghs/TDGpictograms/stripe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5" descr="Description : http://www.unece.org/fileadmin/DAM/trans/danger/publi/ghs/TDGpictograms/stripe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4503">
              <w:t xml:space="preserve"> (красный/белый/черный).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en-US"/>
              </w:rPr>
              <w:t>D</w:t>
            </w:r>
            <w:r w:rsidRPr="00C84503">
              <w:tab/>
            </w:r>
            <w:r w:rsidRPr="00C84503">
              <w:rPr>
                <w:noProof/>
                <w:lang w:eastAsia="ru-RU"/>
              </w:rPr>
              <w:drawing>
                <wp:inline distT="0" distB="0" distL="0" distR="0" wp14:anchorId="428053C2" wp14:editId="501A1C88">
                  <wp:extent cx="914400" cy="914400"/>
                  <wp:effectExtent l="0" t="0" r="0" b="0"/>
                  <wp:docPr id="47" name="Image 46" descr="Description : http://www.unece.org/fileadmin/DAM/trans/danger/publi/ghs/TDGpictograms/blan-re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6" descr="Description : http://www.unece.org/fileadmin/DAM/trans/danger/publi/ghs/TDGpictograms/blan-re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4503">
              <w:t xml:space="preserve"> (красный/белый/черный).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120 06.0-43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7.1.4.3.3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На судне перевозятся упаковки, содержащие грузы класса 6.1, и упаковки, содержащие грузы класса 5.2, для которых в таблице А раздела 3.2.1 предписана сигнализация в виде трех синих конусов или огней.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Допускается ли погрузка этих упаковок в один и тот же трюм?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Да, если расстояние между упаковками составляет не менее 12 м.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Нет, это запрещено, т.к. упаковки, содержащие грузы класса 6.1, должны иметь сигнализацию в виде по меньшей мере двух синих конусов или огней.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Да, если упаковки уложены в металлические контейнеры со сплошными стенками.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Нет, не разрешается иметь на борту одного и того же судна грузы классов 6.1 и 5.2.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A01400">
            <w:pPr>
              <w:pageBreakBefore/>
              <w:spacing w:before="60" w:after="60" w:line="220" w:lineRule="atLeast"/>
            </w:pPr>
            <w:r w:rsidRPr="00C84503">
              <w:lastRenderedPageBreak/>
              <w:t>120 06.0-44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7.1.4.3.1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Можно ли грузить в один и тот же трюм упаковки грузов классов 6.1 и 6.2 в КСГМГ?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Да, но между ними должно быть соблюдено горизонтальное расстояние не менее 3 м.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Да, но они должны быть штабелированы.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Нет, это не разрешается.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Да, но не в один и тот же трюм.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120 06.0-45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7.1.4.3.1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Можно ли грузить в один и тот же трюм упаковки грузов классов 3 и 6.1 в КСГМГ, если ни для одного из них таблице А раздела 3.2.1 не предписана сигнализация в виде конусов?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Да, если они штабелированы.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В</w:t>
            </w:r>
            <w:r w:rsidRPr="00C84503">
              <w:tab/>
              <w:t>Да, но не в один и тот же трюм.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С</w:t>
            </w:r>
            <w:r w:rsidRPr="00C84503">
              <w:tab/>
              <w:t>Нет, это не разрешается.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Да, но между ними должно быть соблюдено горизонтальное расстояние не менее 3 м.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120 06.0-46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5.2.2.1.1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На упаковку наклеены два различных знака опасности.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Что это означает?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Эта упаковка представляет несколько видов опасности.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Эта упаковка может перевозиться только в пределах портовой зоны, но не по свободной реке.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Запрещается совместная погрузка с другими опасными грузами.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Полиция должна быть информирована об этой перевозке опасных грузов.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120 06.0-47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7.1.4.1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К перевозке некоторых опасных грузов применяются положения, касающиеся максимально допустимых масс брутто (ограничение перевозимых количеств).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Где в ВОПОГ содержатся эти положения?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В пункте 1.2.2.2.2.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В главе 3.2.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В подразделе 7.1.4.1.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В подразделе 9.3.2.23.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</w:pPr>
            <w:r w:rsidRPr="00C84503">
              <w:lastRenderedPageBreak/>
              <w:t>120 06.0-48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</w:pPr>
            <w:r w:rsidRPr="00C84503">
              <w:t>7.1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  <w:jc w:val="center"/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В какой главе ВОПОГ содержатся предписания, касающиеся погрузки, выгрузки и обработки груза и применимые к опасным грузам всех классов, перевозимым сухогрузными судами?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В главе 1.1.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В главе 7.1.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В главе 7.2.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В главе 8.2.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120 06.0-49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7.1.3.42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Что предписывает ВОПОГ в отношении обогрева трюмов?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Обогрев трюмов всегда разрешается.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Обогрев трюмов запрещается.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Обогрев трюмов предписывается в некоторых случаях.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Обогрев трюмов разрешается только с согласия погрузчика.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120 06.0-50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5.2.2.2.2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noProof/>
                <w:lang w:eastAsia="ru-RU"/>
              </w:rPr>
              <w:drawing>
                <wp:inline distT="0" distB="0" distL="0" distR="0" wp14:anchorId="14C56C32" wp14:editId="74D46505">
                  <wp:extent cx="935990" cy="930910"/>
                  <wp:effectExtent l="0" t="0" r="0" b="2540"/>
                  <wp:docPr id="48" name="Imag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990" cy="930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4503">
              <w:t xml:space="preserve"> (оранжевый/черный)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Что означает знак опасности, изображенный выше?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Соответствующее вещество является легковоспламеняющимся (жидкость).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Соответствующее вещество является легковоспламеняющимся (твердое вещество).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 xml:space="preserve">Соответствующее вещество выделяет легковоспламеняющиеся </w:t>
            </w:r>
            <w:proofErr w:type="spellStart"/>
            <w:r w:rsidRPr="00C84503">
              <w:t>газы</w:t>
            </w:r>
            <w:proofErr w:type="spellEnd"/>
            <w:r w:rsidRPr="00C84503">
              <w:t xml:space="preserve"> при соприкосновении с водой.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Соответствующее вещество является взрывчатым.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</w:pPr>
            <w:r w:rsidRPr="00C84503">
              <w:lastRenderedPageBreak/>
              <w:t>120 06.0-51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</w:pPr>
            <w:r w:rsidRPr="00C84503">
              <w:t>7.1.4.7.1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Где могут погружаться или выгружаться упакованные опасные грузы, для</w:t>
            </w:r>
            <w:r w:rsidR="0089748D">
              <w:rPr>
                <w:lang w:val="en-US"/>
              </w:rPr>
              <w:t> </w:t>
            </w:r>
            <w:r w:rsidRPr="00C84503">
              <w:t>которых требуется один синий конус или огонь?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В местах, указанных или утвержденных для этой цели компетентным органом.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Во всех местах, расположенных за пределами жилых зон.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В нефтяных портах.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Во всех местах, которые судоводитель сочтет подходящими.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120 06.0-52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7.1.4.3.4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В каком классе нужно учитывать группу совместимости для соблюдения запрещений совместной погрузки упакованных грузов?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Класс 1.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Класс 2.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Класс 3.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Класс 6.1.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120 06.0-53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7.1.4.3.2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Можно ли грузить в один и тот же трюм вместе с другими грузами упаковки, содержащие грузы класса 6.1, </w:t>
            </w:r>
            <w:r w:rsidR="00A01400">
              <w:t>для которых в таблице А раздела </w:t>
            </w:r>
            <w:r w:rsidRPr="00C84503">
              <w:t>3.2.1 предписана сигнализация в виде двух синих конусов или огней?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Нет, они могут грузиться в один и тот же трюм только с грузами класса 6.1.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Да, они могут грузиться в один и тот же трюм вместе со всеми другими грузами, за исключением пищевых продуктов, других предметов потребления и кормов для животных.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Нет, они не могут грузиться в один и тот же трюм ни с каким другим опасным грузом.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Да, они могут грузиться в один и тот же трюм со всеми другими опасными грузами, за исключением легковоспламеняющихся грузов, для которых в таблице А раздела 3.2.1 предписана сигнализация в виде одного синего конуса или огня.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A01400">
            <w:pPr>
              <w:spacing w:before="60" w:after="60" w:line="220" w:lineRule="atLeast"/>
            </w:pPr>
            <w:r w:rsidRPr="00C84503">
              <w:t>120 06.0-54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</w:pPr>
            <w:r w:rsidRPr="00C84503">
              <w:t>7.1.4.4.2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Необходимо погрузить контейнеры со сплошными металлическими стенками, содержащие грузы класса 6.1, и контейнеры со сплошными металлическими стенками, содержащие грузы класса 8.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Каким должно быть минимальное горизонтальное расстояние между ними, предписанное ВОПОГ?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Минимальные разделительные расстояния не предписаны.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3,00 м.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2,00 м.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2,50 м.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A01400">
            <w:pPr>
              <w:pageBreakBefore/>
              <w:spacing w:before="60" w:after="60" w:line="220" w:lineRule="atLeast"/>
            </w:pPr>
            <w:r w:rsidRPr="00C84503">
              <w:lastRenderedPageBreak/>
              <w:t>120 06.0-55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7.1.4.3.1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Необходимо перевезти грузы классов 6.1 и 6.2, уложенные на поддоны.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Какое горизонтальное расстояние должно разделять эти грузы?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tabs>
                <w:tab w:val="right" w:pos="1170"/>
              </w:tabs>
              <w:spacing w:before="60" w:after="60" w:line="220" w:lineRule="atLeast"/>
            </w:pPr>
            <w:r w:rsidRPr="00C84503">
              <w:t>A</w:t>
            </w:r>
            <w:r w:rsidRPr="00C84503">
              <w:tab/>
              <w:t>2,40 м.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tabs>
                <w:tab w:val="right" w:pos="1170"/>
              </w:tabs>
              <w:spacing w:before="60" w:after="60" w:line="220" w:lineRule="atLeast"/>
            </w:pPr>
            <w:r w:rsidRPr="00C84503">
              <w:t>B</w:t>
            </w:r>
            <w:r w:rsidRPr="00C84503">
              <w:tab/>
              <w:t>2,60 м.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tabs>
                <w:tab w:val="right" w:pos="1170"/>
              </w:tabs>
              <w:spacing w:before="60" w:after="60" w:line="220" w:lineRule="atLeast"/>
            </w:pPr>
            <w:r w:rsidRPr="00C84503">
              <w:t>C</w:t>
            </w:r>
            <w:r w:rsidRPr="00C84503">
              <w:tab/>
              <w:t>2,80 м.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tabs>
                <w:tab w:val="right" w:pos="1170"/>
              </w:tabs>
              <w:spacing w:before="60" w:after="60" w:line="220" w:lineRule="atLeast"/>
            </w:pPr>
            <w:r w:rsidRPr="00C84503">
              <w:t>D</w:t>
            </w:r>
            <w:r w:rsidRPr="00C84503">
              <w:tab/>
              <w:t>3,00 м.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120 06.0-56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7.1.4.3.3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Можно ли грузить упаковки, содержащие грузы класса 1, для которых предписана сигнализация в виде трех синих конусов или огней, с грузами класса 6?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Да, если между ними соблюдено горизонтальное расстояние не менее 3 м.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Да, если между ними соблюдено горизонтальное расстояние не менее 12 м.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Нет.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Да, если они штабелированы.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A01400">
            <w:pPr>
              <w:spacing w:before="60" w:after="60" w:line="220" w:lineRule="atLeast"/>
            </w:pPr>
            <w:r w:rsidRPr="00C84503">
              <w:t>120 06.0-57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</w:pPr>
            <w:r w:rsidRPr="00C84503">
              <w:t>7.1.4.3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Необходимо перевезти вещества классов 6.1 и 8, для которых в таблице А раздела 3.2.1 не предписано никакой сигнализации.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Могут ли эти вещества грузиться в один и тот же трюм?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Да.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Нет, они должны быть погружены на палубе.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Нет, они не могут перевозиться на одном и том же судне.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Нет, они должны быть погружены в отдельные трюмы.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120 06.0-58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7.1.4.9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Когда допускается перегрузка груза на другое судно за пределами утвержденных для этой цели мест?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На этот счет нет специальных предписаний.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Когда это разрешено компетентным органом.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При перегрузке на рейде.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Когда следующий согласованный пункт обработки находится на расстоянии более двух километров.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A01400">
            <w:pPr>
              <w:pageBreakBefore/>
              <w:spacing w:before="60" w:after="60" w:line="220" w:lineRule="atLeast"/>
            </w:pPr>
            <w:r w:rsidRPr="00C84503">
              <w:lastRenderedPageBreak/>
              <w:t>120 06.0-59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7.1.4.4.2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Два металлических контейнера со сплошными стенками штабелированы друг на друга. Один из них загружен токсичными веществами класса 6.1, другой – коррозионными веществами класса 8.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Разрешается ли это?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Да.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Нет.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Да, но только если они погружены над палубой.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Да, но только если они погружены под палубой.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A01400">
            <w:pPr>
              <w:spacing w:before="60" w:after="60" w:line="220" w:lineRule="atLeast"/>
            </w:pPr>
            <w:r w:rsidRPr="00C84503">
              <w:t>120 06.0-60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</w:pPr>
            <w:r w:rsidRPr="00C84503">
              <w:t>7.1.4.4.3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Необходимо перевезти следующие контейнеры: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F95DC2">
            <w:pPr>
              <w:numPr>
                <w:ilvl w:val="0"/>
                <w:numId w:val="29"/>
              </w:numPr>
              <w:tabs>
                <w:tab w:val="clear" w:pos="1491"/>
                <w:tab w:val="num" w:pos="360"/>
              </w:tabs>
              <w:spacing w:before="60" w:after="60" w:line="220" w:lineRule="atLeast"/>
              <w:ind w:left="360"/>
            </w:pPr>
            <w:r w:rsidRPr="00C84503">
              <w:t xml:space="preserve">контейнер с брезентовым верхом (без закрытой металлической крышки), загруженный веществами класса 3; 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F95DC2">
            <w:pPr>
              <w:numPr>
                <w:ilvl w:val="0"/>
                <w:numId w:val="29"/>
              </w:numPr>
              <w:tabs>
                <w:tab w:val="clear" w:pos="1491"/>
                <w:tab w:val="num" w:pos="360"/>
              </w:tabs>
              <w:spacing w:before="60" w:after="60" w:line="220" w:lineRule="atLeast"/>
              <w:ind w:left="360"/>
            </w:pPr>
            <w:r w:rsidRPr="00C84503">
              <w:t>контейнер с брезентовым верхом (без закрытой металлической крышки), загруженный веществами класса 5.1.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Какое минимальное расстояние нужно соблюдать между двумя контейнерами?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tabs>
                <w:tab w:val="right" w:pos="1260"/>
              </w:tabs>
              <w:spacing w:before="60" w:after="60" w:line="220" w:lineRule="atLeast"/>
            </w:pPr>
            <w:r w:rsidRPr="00C84503">
              <w:t>A</w:t>
            </w:r>
            <w:r w:rsidRPr="00C84503">
              <w:tab/>
              <w:t>5,00 м.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tabs>
                <w:tab w:val="right" w:pos="1260"/>
              </w:tabs>
              <w:spacing w:before="60" w:after="60" w:line="220" w:lineRule="atLeast"/>
            </w:pPr>
            <w:r w:rsidRPr="00C84503">
              <w:t>B</w:t>
            </w:r>
            <w:r w:rsidRPr="00C84503">
              <w:tab/>
              <w:t>2,40 м.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tabs>
                <w:tab w:val="right" w:pos="1260"/>
              </w:tabs>
              <w:spacing w:before="60" w:after="60" w:line="220" w:lineRule="atLeast"/>
            </w:pPr>
            <w:r w:rsidRPr="00C84503">
              <w:t>C</w:t>
            </w:r>
            <w:r w:rsidRPr="00C84503">
              <w:tab/>
              <w:t>4,80 м.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tabs>
                <w:tab w:val="right" w:pos="1260"/>
              </w:tabs>
              <w:spacing w:before="60" w:after="60" w:line="220" w:lineRule="atLeast"/>
            </w:pPr>
            <w:r w:rsidRPr="00C84503">
              <w:t>D</w:t>
            </w:r>
            <w:r w:rsidRPr="00C84503">
              <w:tab/>
              <w:t>10,00 м.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120 06.0-61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3.2.1, таблица А, 7.1.5.0.2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Помимо грузов, для которых не требуется сигнализации в виде синего конуса, необходимо перевезти два контейнера с № ООН 1397 АЛЮМИНИЯ ФОСФИДОМ общей массой 50 000 кг.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Какая сигнализация должна быть выставлена на судне?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Никакой сигнализации.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1 синий конус/синий огонь.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2 синих конуса/синих огня.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3 синих конуса/синих огня.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120 06.0-62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3.2.1, таблица А, 7.1.5.0.2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На борту судна перевозится, в частности, контейнер, содержащий 5 200 кг № ООН 1950 АЭРОЗОЛЕЙ легковоспламеняющихся, класс 2, классификационный код 5F.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Какая сигнализация должна быть выставлена на судне?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Никакой сигнализации.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В</w:t>
            </w:r>
            <w:r w:rsidRPr="00C84503">
              <w:tab/>
              <w:t>1 синий конус/синий огонь.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С</w:t>
            </w:r>
            <w:r w:rsidRPr="00C84503">
              <w:tab/>
              <w:t>2 синих конуса/синих огня.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3 синих конуса/синих огня.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</w:pPr>
            <w:r w:rsidRPr="00C84503">
              <w:lastRenderedPageBreak/>
              <w:t>120 06.0-63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</w:pPr>
            <w:r w:rsidRPr="00C84503">
              <w:t>7.1.4.1.1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Где в ВОПОГ указаны допустимые значения массы брутто (ограничение перевозимых количеств) при перевозке опасных грузов?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В пункте 1.1.3.6.1.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В</w:t>
            </w:r>
            <w:r w:rsidRPr="00C84503">
              <w:tab/>
            </w:r>
            <w:proofErr w:type="spellStart"/>
            <w:r w:rsidRPr="00C84503">
              <w:t>В</w:t>
            </w:r>
            <w:proofErr w:type="spellEnd"/>
            <w:r w:rsidRPr="00C84503">
              <w:t xml:space="preserve"> разделе 3.2.1.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С</w:t>
            </w:r>
            <w:r w:rsidRPr="00C84503">
              <w:tab/>
              <w:t>В пункте 7.1.4.1.1.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В пункте 7.1.5.0.2.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120 06.0-64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3.2.1, таблица А, 1.1.3.6.1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На сухогрузном судне перевозят только один опасный груз – 2 500 кг № ООН 1159 ЭФИРА ДИИЗОПРОПИЛОВОГО в утвержденной упаковке. </w:t>
            </w:r>
          </w:p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Какая сигнализация должна быть выставлена на судне?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А</w:t>
            </w:r>
            <w:r w:rsidRPr="00C84503">
              <w:tab/>
              <w:t>Один синий конус или синий огонь.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В</w:t>
            </w:r>
            <w:r w:rsidRPr="00C84503">
              <w:tab/>
            </w:r>
            <w:proofErr w:type="spellStart"/>
            <w:r w:rsidRPr="00C84503">
              <w:t>В</w:t>
            </w:r>
            <w:proofErr w:type="spellEnd"/>
            <w:r w:rsidRPr="00C84503">
              <w:t xml:space="preserve"> случае такой перевозки опасного груза сигнализация на судне не должна быть выставлена.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С</w:t>
            </w:r>
            <w:r w:rsidRPr="00C84503">
              <w:tab/>
              <w:t>Два синих конуса или два синих огня.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Табличка оранжевого цвета согласно МПОГ/ДОПОГ.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120 06.0-65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3.2.1, таблица А, 7.1.5.0.2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На борту судна необходимо перевезти в закрытых контейнерах следующие опасные грузы: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096B85">
            <w:pPr>
              <w:numPr>
                <w:ilvl w:val="0"/>
                <w:numId w:val="29"/>
              </w:numPr>
              <w:tabs>
                <w:tab w:val="clear" w:pos="1491"/>
                <w:tab w:val="num" w:pos="360"/>
              </w:tabs>
              <w:spacing w:before="60" w:after="60" w:line="220" w:lineRule="atLeast"/>
              <w:ind w:left="360"/>
            </w:pPr>
            <w:r w:rsidRPr="00C84503">
              <w:t>50 стальных барабанов, в каждом из которых содержится 200 л № ООН 1100 АЛЛИЛХЛОРИДА, класс 3 (6.1), группа упаковки I, общей массой 11 000 кг;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096B85">
            <w:pPr>
              <w:numPr>
                <w:ilvl w:val="0"/>
                <w:numId w:val="29"/>
              </w:numPr>
              <w:tabs>
                <w:tab w:val="clear" w:pos="1491"/>
                <w:tab w:val="num" w:pos="360"/>
              </w:tabs>
              <w:spacing w:before="60" w:after="60" w:line="220" w:lineRule="atLeast"/>
              <w:ind w:left="360"/>
            </w:pPr>
            <w:r w:rsidRPr="00C84503">
              <w:t>100 пластмассовых канистр, в каждой из которых содержится 20 л № ООН 2256 ЦИКЛОГЕКСЕНА, класс 3, группа упаковки II, общей массой 1 850 кг.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Какая сигнализация должна быть выставлена на судне?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А</w:t>
            </w:r>
            <w:r w:rsidRPr="00C84503">
              <w:tab/>
              <w:t>2 синих конуса/синих огня.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В</w:t>
            </w:r>
            <w:r w:rsidRPr="00C84503">
              <w:tab/>
              <w:t>1 синий конус/синий огонь.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С</w:t>
            </w:r>
            <w:r w:rsidRPr="00C84503">
              <w:tab/>
              <w:t>Это решает лицо, дающее полномочия.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Никакой сигнализации.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</w:pPr>
            <w:r w:rsidRPr="00C84503">
              <w:lastRenderedPageBreak/>
              <w:t>120 06.0-66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</w:pPr>
            <w:r w:rsidRPr="00C84503">
              <w:t>3.2.1, таблица А, 7.1.5.0.2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  <w:jc w:val="center"/>
            </w:pPr>
            <w:r w:rsidRPr="00C84503">
              <w:rPr>
                <w:lang w:val="en-US"/>
              </w:rPr>
              <w:t>A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На борту судна необходимо перевезти в закрытых контейнерах следующий опасный груз: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096B85">
            <w:pPr>
              <w:numPr>
                <w:ilvl w:val="0"/>
                <w:numId w:val="29"/>
              </w:numPr>
              <w:tabs>
                <w:tab w:val="clear" w:pos="1491"/>
                <w:tab w:val="num" w:pos="360"/>
              </w:tabs>
              <w:spacing w:before="60" w:after="60" w:line="220" w:lineRule="atLeast"/>
              <w:ind w:left="360"/>
            </w:pPr>
            <w:r w:rsidRPr="00C84503">
              <w:t>500 стальных барабанов, в каждом из которых содержится 200 литров № ООН 1100 АЛЛИЛХЛОРИДА, класс 3 (6.1), группа упаковки I, общей массой 110 000 кг.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Какая сигнализация должна быть выставлена на судне?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А</w:t>
            </w:r>
            <w:r w:rsidRPr="00C84503">
              <w:tab/>
              <w:t>2 синих конуса/синих огня.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В</w:t>
            </w:r>
            <w:r w:rsidRPr="00C84503">
              <w:tab/>
              <w:t>1 синий конус/синий огонь.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С</w:t>
            </w:r>
            <w:r w:rsidRPr="00C84503">
              <w:tab/>
              <w:t>Это решает лицо, дающее полномочия.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Никакой сигнализации.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120 06.0-67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3.2.1, таблица А, 7.1.5.0.1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На борту судна необходимо перевезти 10 контейнеров-цистерн, в каждом из которых содержится 24 т № ООН 1203 БЕНЗИНА МОТОРНОГО, класс 3, группа упаковки II.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Какая сигнализация должна быть выставлена на судне?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А</w:t>
            </w:r>
            <w:r w:rsidRPr="00C84503">
              <w:tab/>
              <w:t>2 синих конуса/синих огня.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В</w:t>
            </w:r>
            <w:r w:rsidRPr="00C84503">
              <w:tab/>
              <w:t>1 синий конус/синий огонь.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С</w:t>
            </w:r>
            <w:r w:rsidRPr="00C84503">
              <w:tab/>
              <w:t>Это решает лицо, дающее полномочия.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Никакой сигнализации.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120 06.0-68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3.2.1, таблица А, 7.1.5.0.2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 xml:space="preserve">На борту судна необходимо перевезти в закрытых контейнерах 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096B85">
            <w:pPr>
              <w:numPr>
                <w:ilvl w:val="0"/>
                <w:numId w:val="29"/>
              </w:numPr>
              <w:tabs>
                <w:tab w:val="clear" w:pos="1491"/>
                <w:tab w:val="num" w:pos="360"/>
              </w:tabs>
              <w:spacing w:before="60" w:after="60" w:line="220" w:lineRule="atLeast"/>
              <w:ind w:left="360"/>
            </w:pPr>
            <w:r w:rsidRPr="00C84503">
              <w:t>500 стальных барабанов, в каждом из которых содержится 200 литров № ООН 1230 МЕТАНОЛА, класс 3 (6.1), группа упаковки II, общей массой 85 000 кг.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Какая сигнализация должна быть выставлена на судне?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А</w:t>
            </w:r>
            <w:r w:rsidRPr="00C84503">
              <w:tab/>
              <w:t>2 синих конуса/синих огня.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В</w:t>
            </w:r>
            <w:r w:rsidRPr="00C84503">
              <w:tab/>
              <w:t>1 синий конус/синий огонь.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С</w:t>
            </w:r>
            <w:r w:rsidRPr="00C84503">
              <w:tab/>
              <w:t>Это решает лицо, дающее полномочия.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Никакой сигнализации.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</w:pPr>
            <w:r w:rsidRPr="00C84503">
              <w:lastRenderedPageBreak/>
              <w:t>120 06.0-69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</w:pPr>
            <w:r w:rsidRPr="00C84503">
              <w:t>7.1.4.4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На борту судна внутреннего плавания необходимо перевезти, наряду с другими упаковками, контейнер со сплошными металлическими стенками, в котором размещены: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096B85">
            <w:pPr>
              <w:numPr>
                <w:ilvl w:val="0"/>
                <w:numId w:val="29"/>
              </w:numPr>
              <w:tabs>
                <w:tab w:val="clear" w:pos="1491"/>
                <w:tab w:val="num" w:pos="360"/>
              </w:tabs>
              <w:spacing w:before="60" w:after="60" w:line="220" w:lineRule="atLeast"/>
              <w:ind w:left="360"/>
            </w:pPr>
            <w:r w:rsidRPr="00C84503">
              <w:t>10 барабанов, в каждом из которых содержится 200 литров № ООН 1100 АЛЛИЛХЛОРИДА, класс 3 (6.1), группа упаковки I,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и еще один контейнер со сплошными металлическими стенками, в</w:t>
            </w:r>
            <w:r w:rsidR="00096B85">
              <w:rPr>
                <w:lang w:val="en-US"/>
              </w:rPr>
              <w:t> </w:t>
            </w:r>
            <w:r w:rsidRPr="00C84503">
              <w:t>котором размещены: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096B85">
            <w:pPr>
              <w:numPr>
                <w:ilvl w:val="0"/>
                <w:numId w:val="29"/>
              </w:numPr>
              <w:tabs>
                <w:tab w:val="clear" w:pos="1491"/>
                <w:tab w:val="num" w:pos="360"/>
              </w:tabs>
              <w:spacing w:before="60" w:after="60" w:line="220" w:lineRule="atLeast"/>
              <w:ind w:left="360"/>
            </w:pPr>
            <w:r w:rsidRPr="00C84503">
              <w:t>100 пластмассовых канистр, в каждой из которой содержится 20 литров № ООН 2256 ЦИКЛОГЕКСЕНА, класс 3, группа упаковки</w:t>
            </w:r>
            <w:r w:rsidR="00DD24DF">
              <w:t> </w:t>
            </w:r>
            <w:r w:rsidRPr="00C84503">
              <w:t>II.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Согласно ВОПОГ, можно ли размещать эти два контейнера рядом в одном и том же трюме?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А</w:t>
            </w:r>
            <w:r w:rsidRPr="00C84503">
              <w:tab/>
              <w:t>Нет, так как вещества, для которых предписана сигнализация в виде одного синего конуса, не могут грузиться в один и тот же трюм с веществами, для которых предписана сигнализация в виде двух синих конусов.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В</w:t>
            </w:r>
            <w:r w:rsidRPr="00C84503">
              <w:tab/>
              <w:t>Да, так как оба вещества находятся в контейнерах со сплошными металлическими стенками.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С</w:t>
            </w:r>
            <w:r w:rsidRPr="00C84503">
              <w:tab/>
              <w:t>Нет, так как опасные вещества различных классов никогда не должны грузиться в один и тот же трюм.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Да, контейнеры могут грузиться в один и тот же трюм, но только при условии соблюдения между ними расстояния, равного 3 м.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A01400">
            <w:pPr>
              <w:pageBreakBefore/>
              <w:spacing w:before="60" w:after="60" w:line="220" w:lineRule="atLeast"/>
            </w:pPr>
            <w:r w:rsidRPr="00C84503">
              <w:lastRenderedPageBreak/>
              <w:t>120 06.0-70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</w:pPr>
            <w:r w:rsidRPr="00C84503">
              <w:t>5.2.1.8.3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88F" w:rsidRPr="00C84503" w:rsidRDefault="0059088F" w:rsidP="003C1E78">
            <w:pPr>
              <w:pageBreakBefore/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59088F" w:rsidRPr="00C84503" w:rsidTr="00F25C67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t>Какой из следующих знаков опасности указывает на вещества, опасные для окружающей среды?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en-US"/>
              </w:rPr>
              <w:t>A</w:t>
            </w:r>
            <w:r w:rsidRPr="00C84503">
              <w:tab/>
            </w:r>
            <w:r w:rsidRPr="00C84503">
              <w:rPr>
                <w:noProof/>
                <w:lang w:eastAsia="ru-RU"/>
              </w:rPr>
              <w:drawing>
                <wp:inline distT="0" distB="0" distL="0" distR="0" wp14:anchorId="13346D20" wp14:editId="5D4B2549">
                  <wp:extent cx="800100" cy="800100"/>
                  <wp:effectExtent l="0" t="0" r="0" b="0"/>
                  <wp:docPr id="49" name="Image 48" descr="Description : http://www.unece.org/fileadmin/DAM/trans/danger/publi/ghs/TDGpictograms/skull_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8" descr="Description : http://www.unece.org/fileadmin/DAM/trans/danger/publi/ghs/TDGpictograms/skull_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4503">
              <w:rPr>
                <w:noProof/>
                <w:lang w:val="en-US" w:eastAsia="zh-CN"/>
              </w:rPr>
              <w:t xml:space="preserve"> </w:t>
            </w:r>
            <w:r w:rsidRPr="00C84503">
              <w:t>(белый/черный).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en-US"/>
              </w:rPr>
              <w:t>B</w:t>
            </w:r>
            <w:r w:rsidRPr="00C84503">
              <w:tab/>
            </w:r>
            <w:r w:rsidRPr="00C84503">
              <w:rPr>
                <w:noProof/>
                <w:lang w:eastAsia="ru-RU"/>
              </w:rPr>
              <w:drawing>
                <wp:inline distT="0" distB="0" distL="0" distR="0" wp14:anchorId="26E2585C" wp14:editId="5464780B">
                  <wp:extent cx="827405" cy="827405"/>
                  <wp:effectExtent l="0" t="0" r="0" b="0"/>
                  <wp:docPr id="50" name="Image 49" descr="Description : http://www.unece.org/fileadmin/DAM/trans/danger/publi/ghs/TDGpictograms/rouge3_noi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9" descr="Description : http://www.unece.org/fileadmin/DAM/trans/danger/publi/ghs/TDGpictograms/rouge3_noi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7405" cy="827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4503">
              <w:rPr>
                <w:noProof/>
                <w:lang w:val="en-US" w:eastAsia="zh-CN"/>
              </w:rPr>
              <w:t xml:space="preserve"> </w:t>
            </w:r>
            <w:r w:rsidRPr="00C84503">
              <w:t>(красный/черный).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en-US"/>
              </w:rPr>
              <w:t>C</w:t>
            </w:r>
            <w:r w:rsidRPr="00C84503">
              <w:tab/>
            </w:r>
            <w:r w:rsidRPr="00C84503">
              <w:rPr>
                <w:noProof/>
                <w:lang w:eastAsia="ru-RU"/>
              </w:rPr>
              <w:drawing>
                <wp:inline distT="0" distB="0" distL="0" distR="0" wp14:anchorId="2D5E27CC" wp14:editId="102982DF">
                  <wp:extent cx="827405" cy="827405"/>
                  <wp:effectExtent l="0" t="0" r="0" b="0"/>
                  <wp:docPr id="51" name="Imag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7405" cy="827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4503">
              <w:rPr>
                <w:noProof/>
                <w:lang w:val="en-US" w:eastAsia="zh-CN"/>
              </w:rPr>
              <w:t xml:space="preserve"> </w:t>
            </w:r>
            <w:r w:rsidRPr="00C84503">
              <w:t>(белый/черный).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  <w:tr w:rsidR="0059088F" w:rsidRPr="00C84503" w:rsidTr="00F25C67">
        <w:tc>
          <w:tcPr>
            <w:tcW w:w="148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</w:pPr>
            <w:r w:rsidRPr="00C84503">
              <w:rPr>
                <w:lang w:val="en-US"/>
              </w:rPr>
              <w:t>D</w:t>
            </w:r>
            <w:r w:rsidRPr="00C84503">
              <w:tab/>
            </w:r>
            <w:r w:rsidRPr="00C84503">
              <w:rPr>
                <w:b/>
                <w:bCs/>
                <w:noProof/>
                <w:lang w:eastAsia="ru-RU"/>
              </w:rPr>
              <w:drawing>
                <wp:inline distT="0" distB="0" distL="0" distR="0" wp14:anchorId="238E5C9C" wp14:editId="27839DF9">
                  <wp:extent cx="789305" cy="789305"/>
                  <wp:effectExtent l="0" t="0" r="0" b="0"/>
                  <wp:docPr id="52" name="Image 51" descr="Aquatic-pollut-bla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1" descr="Aquatic-pollut-bla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9305" cy="789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84503">
              <w:rPr>
                <w:b/>
                <w:bCs/>
                <w:noProof/>
                <w:lang w:val="en-US" w:eastAsia="zh-CN"/>
              </w:rPr>
              <w:t xml:space="preserve"> </w:t>
            </w:r>
            <w:r w:rsidRPr="00C84503">
              <w:t>(белый/черный).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9088F" w:rsidRPr="00C84503" w:rsidRDefault="0059088F" w:rsidP="003C1E78">
            <w:pPr>
              <w:spacing w:before="60" w:after="60" w:line="220" w:lineRule="atLeast"/>
              <w:jc w:val="center"/>
            </w:pPr>
          </w:p>
        </w:tc>
      </w:tr>
    </w:tbl>
    <w:p w:rsidR="0059088F" w:rsidRDefault="0059088F" w:rsidP="0059088F">
      <w:pPr>
        <w:spacing w:before="60" w:after="60" w:line="220" w:lineRule="atLeast"/>
      </w:pPr>
    </w:p>
    <w:p w:rsidR="00F25C67" w:rsidRDefault="00F25C67">
      <w:pPr>
        <w:suppressAutoHyphens w:val="0"/>
        <w:spacing w:line="240" w:lineRule="auto"/>
      </w:pPr>
      <w:r>
        <w:br w:type="page"/>
      </w:r>
    </w:p>
    <w:tbl>
      <w:tblPr>
        <w:tblStyle w:val="TableGrid"/>
        <w:tblW w:w="9509" w:type="dxa"/>
        <w:tblInd w:w="136" w:type="dxa"/>
        <w:tblLook w:val="01E0" w:firstRow="1" w:lastRow="1" w:firstColumn="1" w:lastColumn="1" w:noHBand="0" w:noVBand="0"/>
      </w:tblPr>
      <w:tblGrid>
        <w:gridCol w:w="1484"/>
        <w:gridCol w:w="6408"/>
        <w:gridCol w:w="1617"/>
      </w:tblGrid>
      <w:tr w:rsidR="0081566A" w:rsidRPr="00C84503" w:rsidTr="00F25C67">
        <w:trPr>
          <w:tblHeader/>
        </w:trPr>
        <w:tc>
          <w:tcPr>
            <w:tcW w:w="95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566A" w:rsidRPr="00C84503" w:rsidRDefault="0081566A" w:rsidP="00F25C67">
            <w:pPr>
              <w:spacing w:before="120" w:after="120" w:line="220" w:lineRule="atLeast"/>
              <w:rPr>
                <w:b/>
                <w:sz w:val="28"/>
                <w:szCs w:val="28"/>
              </w:rPr>
            </w:pPr>
            <w:r w:rsidRPr="00C84503">
              <w:lastRenderedPageBreak/>
              <w:br w:type="page"/>
            </w:r>
            <w:r w:rsidRPr="00C84503">
              <w:rPr>
                <w:b/>
                <w:sz w:val="28"/>
                <w:szCs w:val="28"/>
              </w:rPr>
              <w:t>Перевозки сухогрузными судами</w:t>
            </w:r>
          </w:p>
          <w:p w:rsidR="0081566A" w:rsidRPr="00C84503" w:rsidRDefault="0081566A" w:rsidP="00F25C67">
            <w:pPr>
              <w:spacing w:before="120" w:after="120" w:line="220" w:lineRule="atLeast"/>
              <w:rPr>
                <w:b/>
              </w:rPr>
            </w:pPr>
            <w:r w:rsidRPr="00C84503">
              <w:rPr>
                <w:b/>
              </w:rPr>
              <w:t xml:space="preserve">Целевая тема 6: </w:t>
            </w:r>
            <w:r w:rsidRPr="00C84503">
              <w:rPr>
                <w:b/>
                <w:szCs w:val="24"/>
              </w:rPr>
              <w:t>Погрузка, разгрузка и перевозка</w:t>
            </w:r>
          </w:p>
        </w:tc>
      </w:tr>
      <w:tr w:rsidR="0081566A" w:rsidRPr="00C84503" w:rsidTr="00F25C67">
        <w:trPr>
          <w:tblHeader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1566A" w:rsidRPr="00C84503" w:rsidRDefault="0081566A" w:rsidP="00F25C67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Номер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1566A" w:rsidRPr="00C84503" w:rsidRDefault="0081566A" w:rsidP="00F25C67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Источник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81566A" w:rsidRPr="00C84503" w:rsidRDefault="0081566A" w:rsidP="00F25C67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Правильный ответ</w:t>
            </w:r>
          </w:p>
        </w:tc>
      </w:tr>
    </w:tbl>
    <w:tbl>
      <w:tblPr>
        <w:tblW w:w="9503" w:type="dxa"/>
        <w:tblInd w:w="142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2"/>
        <w:gridCol w:w="6411"/>
        <w:gridCol w:w="1610"/>
      </w:tblGrid>
      <w:tr w:rsidR="00F25C67" w:rsidRPr="00F25C67" w:rsidTr="00F25C67">
        <w:trPr>
          <w:cantSplit/>
          <w:trHeight w:val="368"/>
          <w:ins w:id="767" w:author="Yuri Boichuk" w:date="2018-12-04T17:35:00Z"/>
        </w:trPr>
        <w:tc>
          <w:tcPr>
            <w:tcW w:w="14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0DBF" w:rsidRPr="00F25C67" w:rsidRDefault="00B40DBF" w:rsidP="00F25C67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pacing w:before="40" w:after="120" w:line="220" w:lineRule="exact"/>
              <w:ind w:left="0" w:right="113" w:firstLine="0"/>
              <w:jc w:val="left"/>
              <w:rPr>
                <w:ins w:id="768" w:author="Yuri Boichuk" w:date="2018-12-04T17:35:00Z"/>
                <w:color w:val="FFFFFF" w:themeColor="background1"/>
              </w:rPr>
            </w:pPr>
            <w:ins w:id="769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120 06.0-71</w:t>
              </w:r>
            </w:ins>
          </w:p>
        </w:tc>
        <w:tc>
          <w:tcPr>
            <w:tcW w:w="6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0DBF" w:rsidRPr="00F25C67" w:rsidRDefault="00B40DBF" w:rsidP="00F25C67">
            <w:pPr>
              <w:pStyle w:val="Plattetekstinspringen31"/>
              <w:keepNext/>
              <w:keepLines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pacing w:before="40" w:after="120" w:line="220" w:lineRule="exact"/>
              <w:ind w:left="0" w:right="113" w:firstLine="0"/>
              <w:jc w:val="left"/>
              <w:rPr>
                <w:ins w:id="770" w:author="Yuri Boichuk" w:date="2018-12-04T17:35:00Z"/>
                <w:color w:val="FFFFFF" w:themeColor="background1"/>
              </w:rPr>
            </w:pPr>
            <w:ins w:id="771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3.5.4.2</w:t>
              </w:r>
            </w:ins>
            <w:r w:rsidR="00133D4E">
              <w:rPr>
                <w:color w:val="FFFFFF" w:themeColor="background1"/>
                <w:lang w:val="ru-RU"/>
              </w:rPr>
              <w:t xml:space="preserve"> </w:t>
            </w:r>
          </w:p>
        </w:tc>
        <w:tc>
          <w:tcPr>
            <w:tcW w:w="16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0DBF" w:rsidRPr="00F25C67" w:rsidRDefault="00B40DBF" w:rsidP="001705E9">
            <w:pPr>
              <w:pStyle w:val="Plattetekstinspringen31"/>
              <w:keepNext/>
              <w:keepLines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pacing w:before="40" w:after="120" w:line="220" w:lineRule="exact"/>
              <w:ind w:left="0" w:right="113" w:firstLine="0"/>
              <w:jc w:val="center"/>
              <w:rPr>
                <w:ins w:id="772" w:author="Yuri Boichuk" w:date="2018-12-04T17:35:00Z"/>
                <w:color w:val="FFFFFF" w:themeColor="background1"/>
              </w:rPr>
            </w:pPr>
            <w:ins w:id="773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В</w:t>
              </w:r>
            </w:ins>
          </w:p>
        </w:tc>
      </w:tr>
      <w:tr w:rsidR="00F25C67" w:rsidRPr="00F25C67" w:rsidTr="00F25C67">
        <w:trPr>
          <w:cantSplit/>
          <w:trHeight w:val="368"/>
          <w:ins w:id="774" w:author="Yuri Boichuk" w:date="2018-12-04T17:35:00Z"/>
        </w:trPr>
        <w:tc>
          <w:tcPr>
            <w:tcW w:w="148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B40DBF" w:rsidRPr="00F25C67" w:rsidRDefault="00B40DBF" w:rsidP="00F25C67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pacing w:before="40" w:after="120" w:line="220" w:lineRule="exact"/>
              <w:ind w:left="0" w:right="113" w:firstLine="0"/>
              <w:jc w:val="left"/>
              <w:rPr>
                <w:ins w:id="775" w:author="Yuri Boichuk" w:date="2018-12-04T17:35:00Z"/>
                <w:color w:val="FFFFFF" w:themeColor="background1"/>
                <w:lang w:val="ru-RU"/>
                <w:rPrChange w:id="776" w:author="Yuri Boichuk" w:date="2018-12-04T17:37:00Z">
                  <w:rPr>
                    <w:ins w:id="777" w:author="Yuri Boichuk" w:date="2018-12-04T17:35:00Z"/>
                    <w:lang w:val="fr-FR"/>
                  </w:rPr>
                </w:rPrChange>
              </w:rPr>
            </w:pPr>
          </w:p>
        </w:tc>
        <w:tc>
          <w:tcPr>
            <w:tcW w:w="641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B40DBF" w:rsidRPr="00F25C67" w:rsidRDefault="00B40DBF" w:rsidP="00096B85">
            <w:pPr>
              <w:pStyle w:val="Plattetekstinspringen31"/>
              <w:keepNext/>
              <w:keepLines/>
              <w:suppressAutoHyphens/>
              <w:spacing w:before="40" w:after="120" w:line="220" w:lineRule="exact"/>
              <w:ind w:left="0" w:right="113" w:firstLine="0"/>
              <w:jc w:val="left"/>
              <w:rPr>
                <w:ins w:id="778" w:author="Yuri Boichuk" w:date="2018-12-04T17:35:00Z"/>
                <w:color w:val="FFFFFF" w:themeColor="background1"/>
                <w:spacing w:val="-2"/>
              </w:rPr>
            </w:pPr>
            <w:ins w:id="779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Какой маркировочный знак предусмотрен для упаковок, содержащих освобожденные количества?</w:t>
              </w:r>
            </w:ins>
          </w:p>
        </w:tc>
        <w:tc>
          <w:tcPr>
            <w:tcW w:w="161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B40DBF" w:rsidRPr="00F25C67" w:rsidRDefault="00B40DBF" w:rsidP="001705E9">
            <w:pPr>
              <w:pStyle w:val="Plattetekstinspringen31"/>
              <w:keepNext/>
              <w:keepLines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pacing w:before="40" w:after="120" w:line="220" w:lineRule="exact"/>
              <w:ind w:left="0" w:right="113" w:firstLine="0"/>
              <w:jc w:val="center"/>
              <w:rPr>
                <w:ins w:id="780" w:author="Yuri Boichuk" w:date="2018-12-04T17:35:00Z"/>
                <w:color w:val="FFFFFF" w:themeColor="background1"/>
                <w:lang w:val="ru-RU"/>
                <w:rPrChange w:id="781" w:author="Yuri Boichuk" w:date="2018-12-04T17:35:00Z">
                  <w:rPr>
                    <w:ins w:id="782" w:author="Yuri Boichuk" w:date="2018-12-04T17:35:00Z"/>
                    <w:lang w:val="fr-FR"/>
                  </w:rPr>
                </w:rPrChange>
              </w:rPr>
            </w:pPr>
          </w:p>
        </w:tc>
      </w:tr>
      <w:tr w:rsidR="00F25C67" w:rsidRPr="00F25C67" w:rsidTr="00F25C67">
        <w:trPr>
          <w:cantSplit/>
          <w:trHeight w:val="368"/>
          <w:ins w:id="783" w:author="Yuri Boichuk" w:date="2018-12-04T17:35:00Z"/>
        </w:trPr>
        <w:tc>
          <w:tcPr>
            <w:tcW w:w="1482" w:type="dxa"/>
            <w:tcBorders>
              <w:top w:val="nil"/>
              <w:bottom w:val="nil"/>
            </w:tcBorders>
            <w:shd w:val="clear" w:color="auto" w:fill="auto"/>
          </w:tcPr>
          <w:p w:rsidR="00B40DBF" w:rsidRPr="00F25C67" w:rsidRDefault="00B40DBF" w:rsidP="001705E9">
            <w:pPr>
              <w:pStyle w:val="Plattetekstinspringen31"/>
              <w:keepNext/>
              <w:keepLines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pacing w:before="40" w:after="120" w:line="220" w:lineRule="exact"/>
              <w:ind w:left="0" w:right="113" w:firstLine="0"/>
              <w:jc w:val="left"/>
              <w:rPr>
                <w:ins w:id="784" w:author="Yuri Boichuk" w:date="2018-12-04T17:35:00Z"/>
                <w:color w:val="FFFFFF" w:themeColor="background1"/>
                <w:lang w:val="ru-RU"/>
                <w:rPrChange w:id="785" w:author="Yuri Boichuk" w:date="2018-12-04T17:35:00Z">
                  <w:rPr>
                    <w:ins w:id="786" w:author="Yuri Boichuk" w:date="2018-12-04T17:35:00Z"/>
                    <w:lang w:val="fr-FR"/>
                  </w:rPr>
                </w:rPrChange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  <w:shd w:val="clear" w:color="auto" w:fill="auto"/>
          </w:tcPr>
          <w:p w:rsidR="00B40DBF" w:rsidRPr="00F25C67" w:rsidRDefault="00B40DBF" w:rsidP="00F25C67">
            <w:pPr>
              <w:keepNext/>
              <w:keepLines/>
              <w:spacing w:after="120"/>
              <w:jc w:val="both"/>
              <w:rPr>
                <w:ins w:id="787" w:author="Yuri Boichuk" w:date="2018-12-04T17:35:00Z"/>
                <w:color w:val="FFFFFF" w:themeColor="background1"/>
              </w:rPr>
            </w:pPr>
            <w:ins w:id="788" w:author="Yuri Boichuk" w:date="2018-12-04T17:35:00Z">
              <w:r w:rsidRPr="00F25C67">
                <w:rPr>
                  <w:color w:val="FFFFFF" w:themeColor="background1"/>
                </w:rPr>
                <w:t>A</w:t>
              </w:r>
              <w:r w:rsidRPr="00F25C67">
                <w:rPr>
                  <w:color w:val="FFFFFF" w:themeColor="background1"/>
                </w:rPr>
                <w:tab/>
              </w:r>
            </w:ins>
            <w:r w:rsidR="0081566A" w:rsidRPr="00F25C67">
              <w:rPr>
                <w:noProof/>
                <w:color w:val="FFFFFF" w:themeColor="background1"/>
                <w:lang w:eastAsia="ru-RU"/>
              </w:rPr>
              <w:drawing>
                <wp:inline distT="0" distB="0" distL="0" distR="0" wp14:anchorId="0CD660D2" wp14:editId="174D0F37">
                  <wp:extent cx="890954" cy="890954"/>
                  <wp:effectExtent l="0" t="0" r="4445" b="4445"/>
                  <wp:docPr id="69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Limited quantities land_en no dimensions.jpg"/>
                          <pic:cNvPicPr/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4630" cy="894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33D4E">
              <w:rPr>
                <w:color w:val="FFFFFF" w:themeColor="background1"/>
                <w:lang w:val="en-US"/>
              </w:rPr>
              <w:t xml:space="preserve"> </w:t>
            </w:r>
            <w:ins w:id="789" w:author="Yuri Boichuk" w:date="2018-12-04T17:35:00Z">
              <w:r w:rsidRPr="00F25C67">
                <w:rPr>
                  <w:color w:val="FFFFFF" w:themeColor="background1"/>
                </w:rPr>
                <w:t>(белый/черный).</w:t>
              </w:r>
            </w:ins>
          </w:p>
        </w:tc>
        <w:tc>
          <w:tcPr>
            <w:tcW w:w="1610" w:type="dxa"/>
            <w:tcBorders>
              <w:top w:val="nil"/>
              <w:bottom w:val="nil"/>
            </w:tcBorders>
            <w:shd w:val="clear" w:color="auto" w:fill="auto"/>
          </w:tcPr>
          <w:p w:rsidR="00B40DBF" w:rsidRPr="00F25C67" w:rsidRDefault="00B40DBF" w:rsidP="001705E9">
            <w:pPr>
              <w:pStyle w:val="Plattetekstinspringen31"/>
              <w:keepNext/>
              <w:keepLines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pacing w:before="40" w:after="120" w:line="220" w:lineRule="exact"/>
              <w:ind w:left="0" w:right="113" w:firstLine="0"/>
              <w:jc w:val="center"/>
              <w:rPr>
                <w:ins w:id="790" w:author="Yuri Boichuk" w:date="2018-12-04T17:35:00Z"/>
                <w:color w:val="FFFFFF" w:themeColor="background1"/>
                <w:lang w:val="ru-RU"/>
                <w:rPrChange w:id="791" w:author="Yuri Boichuk" w:date="2018-12-04T17:37:00Z">
                  <w:rPr>
                    <w:ins w:id="792" w:author="Yuri Boichuk" w:date="2018-12-04T17:35:00Z"/>
                    <w:lang w:val="fr-FR"/>
                  </w:rPr>
                </w:rPrChange>
              </w:rPr>
            </w:pPr>
          </w:p>
        </w:tc>
      </w:tr>
      <w:tr w:rsidR="00F25C67" w:rsidRPr="00F25C67" w:rsidTr="00F25C67">
        <w:trPr>
          <w:cantSplit/>
          <w:trHeight w:val="368"/>
          <w:ins w:id="793" w:author="Yuri Boichuk" w:date="2018-12-04T17:35:00Z"/>
        </w:trPr>
        <w:tc>
          <w:tcPr>
            <w:tcW w:w="1482" w:type="dxa"/>
            <w:tcBorders>
              <w:top w:val="nil"/>
              <w:bottom w:val="nil"/>
            </w:tcBorders>
            <w:shd w:val="clear" w:color="auto" w:fill="auto"/>
          </w:tcPr>
          <w:p w:rsidR="00B40DBF" w:rsidRPr="00F25C67" w:rsidRDefault="00B40DBF" w:rsidP="001705E9">
            <w:pPr>
              <w:pStyle w:val="Plattetekstinspringen31"/>
              <w:keepNext/>
              <w:keepLines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pacing w:before="40" w:after="120" w:line="220" w:lineRule="exact"/>
              <w:ind w:left="0" w:right="113" w:firstLine="0"/>
              <w:jc w:val="left"/>
              <w:rPr>
                <w:ins w:id="794" w:author="Yuri Boichuk" w:date="2018-12-04T17:35:00Z"/>
                <w:color w:val="FFFFFF" w:themeColor="background1"/>
                <w:lang w:val="ru-RU"/>
                <w:rPrChange w:id="795" w:author="Yuri Boichuk" w:date="2018-12-04T17:37:00Z">
                  <w:rPr>
                    <w:ins w:id="796" w:author="Yuri Boichuk" w:date="2018-12-04T17:35:00Z"/>
                    <w:lang w:val="fr-FR"/>
                  </w:rPr>
                </w:rPrChange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  <w:shd w:val="clear" w:color="auto" w:fill="auto"/>
          </w:tcPr>
          <w:p w:rsidR="00B40DBF" w:rsidRPr="00F25C67" w:rsidRDefault="00B40DBF" w:rsidP="00F25C67">
            <w:pPr>
              <w:keepNext/>
              <w:keepLines/>
              <w:spacing w:after="120"/>
              <w:jc w:val="both"/>
              <w:rPr>
                <w:ins w:id="797" w:author="Yuri Boichuk" w:date="2018-12-04T17:35:00Z"/>
                <w:color w:val="FFFFFF" w:themeColor="background1"/>
              </w:rPr>
            </w:pPr>
            <w:ins w:id="798" w:author="Yuri Boichuk" w:date="2018-12-04T17:35:00Z">
              <w:r w:rsidRPr="00F25C67">
                <w:rPr>
                  <w:color w:val="FFFFFF" w:themeColor="background1"/>
                </w:rPr>
                <w:t>В</w:t>
              </w:r>
              <w:r w:rsidRPr="00F25C67">
                <w:rPr>
                  <w:color w:val="FFFFFF" w:themeColor="background1"/>
                </w:rPr>
                <w:tab/>
              </w:r>
            </w:ins>
            <w:r w:rsidR="00F25C67">
              <w:rPr>
                <w:noProof/>
                <w:lang w:eastAsia="ru-RU"/>
              </w:rPr>
              <w:drawing>
                <wp:inline distT="0" distB="0" distL="0" distR="0" wp14:anchorId="47EE9522" wp14:editId="26DC046E">
                  <wp:extent cx="884907" cy="890954"/>
                  <wp:effectExtent l="0" t="0" r="0" b="4445"/>
                  <wp:docPr id="70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Excepted quantities mark no dimensions.jpg"/>
                          <pic:cNvPicPr/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0661" cy="8967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33D4E">
              <w:rPr>
                <w:color w:val="FFFFFF" w:themeColor="background1"/>
              </w:rPr>
              <w:t xml:space="preserve"> </w:t>
            </w:r>
            <w:ins w:id="799" w:author="Yuri Boichuk" w:date="2018-12-04T17:35:00Z">
              <w:r w:rsidRPr="00F25C67">
                <w:rPr>
                  <w:color w:val="FFFFFF" w:themeColor="background1"/>
                </w:rPr>
                <w:t>(белый/красный).</w:t>
              </w:r>
            </w:ins>
          </w:p>
        </w:tc>
        <w:tc>
          <w:tcPr>
            <w:tcW w:w="1610" w:type="dxa"/>
            <w:tcBorders>
              <w:top w:val="nil"/>
              <w:bottom w:val="nil"/>
            </w:tcBorders>
            <w:shd w:val="clear" w:color="auto" w:fill="auto"/>
          </w:tcPr>
          <w:p w:rsidR="00B40DBF" w:rsidRPr="00F25C67" w:rsidRDefault="00B40DBF" w:rsidP="001705E9">
            <w:pPr>
              <w:pStyle w:val="Plattetekstinspringen31"/>
              <w:keepNext/>
              <w:keepLines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pacing w:before="40" w:after="120" w:line="220" w:lineRule="exact"/>
              <w:ind w:left="0" w:right="113" w:firstLine="0"/>
              <w:jc w:val="center"/>
              <w:rPr>
                <w:ins w:id="800" w:author="Yuri Boichuk" w:date="2018-12-04T17:35:00Z"/>
                <w:color w:val="FFFFFF" w:themeColor="background1"/>
                <w:lang w:val="fr-FR"/>
              </w:rPr>
            </w:pPr>
          </w:p>
        </w:tc>
      </w:tr>
      <w:tr w:rsidR="00F25C67" w:rsidRPr="00F25C67" w:rsidTr="00F25C67">
        <w:trPr>
          <w:cantSplit/>
          <w:trHeight w:val="368"/>
          <w:ins w:id="801" w:author="Yuri Boichuk" w:date="2018-12-04T17:35:00Z"/>
        </w:trPr>
        <w:tc>
          <w:tcPr>
            <w:tcW w:w="1482" w:type="dxa"/>
            <w:tcBorders>
              <w:top w:val="nil"/>
              <w:bottom w:val="nil"/>
            </w:tcBorders>
            <w:shd w:val="clear" w:color="auto" w:fill="auto"/>
          </w:tcPr>
          <w:p w:rsidR="00B40DBF" w:rsidRPr="00F25C67" w:rsidRDefault="00B40DBF" w:rsidP="001705E9">
            <w:pPr>
              <w:pStyle w:val="Plattetekstinspringen31"/>
              <w:keepNext/>
              <w:keepLines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pacing w:before="40" w:after="120" w:line="220" w:lineRule="exact"/>
              <w:ind w:left="0" w:right="113" w:firstLine="0"/>
              <w:jc w:val="left"/>
              <w:rPr>
                <w:ins w:id="802" w:author="Yuri Boichuk" w:date="2018-12-04T17:35:00Z"/>
                <w:color w:val="FFFFFF" w:themeColor="background1"/>
                <w:lang w:val="fr-FR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  <w:shd w:val="clear" w:color="auto" w:fill="auto"/>
          </w:tcPr>
          <w:p w:rsidR="00B40DBF" w:rsidRPr="00F25C67" w:rsidRDefault="00B40DBF" w:rsidP="00F25C67">
            <w:pPr>
              <w:keepNext/>
              <w:keepLines/>
              <w:spacing w:after="120"/>
              <w:jc w:val="both"/>
              <w:rPr>
                <w:ins w:id="803" w:author="Yuri Boichuk" w:date="2018-12-04T17:35:00Z"/>
                <w:color w:val="FFFFFF" w:themeColor="background1"/>
              </w:rPr>
            </w:pPr>
            <w:ins w:id="804" w:author="Yuri Boichuk" w:date="2018-12-04T17:35:00Z">
              <w:r w:rsidRPr="00F25C67">
                <w:rPr>
                  <w:color w:val="FFFFFF" w:themeColor="background1"/>
                </w:rPr>
                <w:t>С</w:t>
              </w:r>
              <w:r w:rsidRPr="00F25C67">
                <w:rPr>
                  <w:color w:val="FFFFFF" w:themeColor="background1"/>
                </w:rPr>
                <w:tab/>
              </w:r>
            </w:ins>
            <w:r w:rsidR="00F25C67">
              <w:rPr>
                <w:noProof/>
                <w:lang w:eastAsia="ru-RU"/>
              </w:rPr>
              <w:drawing>
                <wp:inline distT="0" distB="0" distL="0" distR="0" wp14:anchorId="3F6222CA" wp14:editId="32DD879C">
                  <wp:extent cx="1240790" cy="927707"/>
                  <wp:effectExtent l="0" t="0" r="0" b="6350"/>
                  <wp:docPr id="71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Damaged batteries mark no dimensions.jpg"/>
                          <pic:cNvPicPr/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0045" cy="9346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33D4E">
              <w:rPr>
                <w:color w:val="FFFFFF" w:themeColor="background1"/>
                <w:lang w:val="en-US"/>
              </w:rPr>
              <w:t xml:space="preserve"> </w:t>
            </w:r>
            <w:ins w:id="805" w:author="Yuri Boichuk" w:date="2018-12-04T17:35:00Z">
              <w:r w:rsidRPr="00F25C67">
                <w:rPr>
                  <w:color w:val="FFFFFF" w:themeColor="background1"/>
                </w:rPr>
                <w:t>(белый, красный, черный).</w:t>
              </w:r>
            </w:ins>
          </w:p>
        </w:tc>
        <w:tc>
          <w:tcPr>
            <w:tcW w:w="1610" w:type="dxa"/>
            <w:tcBorders>
              <w:top w:val="nil"/>
              <w:bottom w:val="nil"/>
            </w:tcBorders>
            <w:shd w:val="clear" w:color="auto" w:fill="auto"/>
          </w:tcPr>
          <w:p w:rsidR="00B40DBF" w:rsidRPr="00F25C67" w:rsidRDefault="00B40DBF" w:rsidP="001705E9">
            <w:pPr>
              <w:pStyle w:val="Plattetekstinspringen31"/>
              <w:keepNext/>
              <w:keepLines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pacing w:before="40" w:after="120" w:line="220" w:lineRule="exact"/>
              <w:ind w:left="0" w:right="113" w:firstLine="0"/>
              <w:jc w:val="center"/>
              <w:rPr>
                <w:ins w:id="806" w:author="Yuri Boichuk" w:date="2018-12-04T17:35:00Z"/>
                <w:color w:val="FFFFFF" w:themeColor="background1"/>
                <w:lang w:val="fr-FR"/>
              </w:rPr>
            </w:pPr>
          </w:p>
        </w:tc>
      </w:tr>
      <w:tr w:rsidR="00F25C67" w:rsidRPr="00F25C67" w:rsidTr="00F25C67">
        <w:trPr>
          <w:cantSplit/>
          <w:trHeight w:val="368"/>
          <w:ins w:id="807" w:author="Yuri Boichuk" w:date="2018-12-04T17:35:00Z"/>
        </w:trPr>
        <w:tc>
          <w:tcPr>
            <w:tcW w:w="148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0DBF" w:rsidRPr="00F25C67" w:rsidRDefault="00B40DBF" w:rsidP="001705E9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pacing w:before="40" w:after="120" w:line="220" w:lineRule="exact"/>
              <w:ind w:left="0" w:right="113" w:firstLine="0"/>
              <w:jc w:val="left"/>
              <w:rPr>
                <w:ins w:id="808" w:author="Yuri Boichuk" w:date="2018-12-04T17:35:00Z"/>
                <w:color w:val="FFFFFF" w:themeColor="background1"/>
                <w:lang w:val="fr-FR"/>
              </w:rPr>
            </w:pPr>
          </w:p>
        </w:tc>
        <w:tc>
          <w:tcPr>
            <w:tcW w:w="641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0DBF" w:rsidRPr="00F25C67" w:rsidRDefault="00B40DBF" w:rsidP="001705E9">
            <w:pPr>
              <w:spacing w:after="120"/>
              <w:jc w:val="both"/>
              <w:rPr>
                <w:ins w:id="809" w:author="Yuri Boichuk" w:date="2018-12-04T17:35:00Z"/>
                <w:color w:val="FFFFFF" w:themeColor="background1"/>
              </w:rPr>
            </w:pPr>
            <w:ins w:id="810" w:author="Yuri Boichuk" w:date="2018-12-04T17:35:00Z">
              <w:r w:rsidRPr="00F25C67">
                <w:rPr>
                  <w:color w:val="FFFFFF" w:themeColor="background1"/>
                </w:rPr>
                <w:t>D</w:t>
              </w:r>
              <w:r w:rsidRPr="00F25C67">
                <w:rPr>
                  <w:color w:val="FFFFFF" w:themeColor="background1"/>
                </w:rPr>
                <w:tab/>
              </w:r>
            </w:ins>
            <w:r w:rsidR="00F25C67">
              <w:rPr>
                <w:noProof/>
                <w:lang w:eastAsia="ru-RU"/>
              </w:rPr>
              <w:drawing>
                <wp:inline distT="0" distB="0" distL="0" distR="0" wp14:anchorId="67B257B8" wp14:editId="3FDC12D9">
                  <wp:extent cx="926123" cy="811917"/>
                  <wp:effectExtent l="0" t="0" r="7620" b="7620"/>
                  <wp:docPr id="72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Elevated temperature mark no dimensions.jpg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0764" cy="815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33D4E">
              <w:rPr>
                <w:color w:val="FFFFFF" w:themeColor="background1"/>
              </w:rPr>
              <w:t xml:space="preserve"> </w:t>
            </w:r>
            <w:ins w:id="811" w:author="Yuri Boichuk" w:date="2018-12-04T17:35:00Z">
              <w:r w:rsidRPr="00F25C67">
                <w:rPr>
                  <w:color w:val="FFFFFF" w:themeColor="background1"/>
                </w:rPr>
                <w:t>(белый/красный).</w:t>
              </w:r>
            </w:ins>
          </w:p>
        </w:tc>
        <w:tc>
          <w:tcPr>
            <w:tcW w:w="161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0DBF" w:rsidRPr="00F25C67" w:rsidRDefault="00B40DBF" w:rsidP="001705E9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pacing w:before="40" w:after="120" w:line="220" w:lineRule="exact"/>
              <w:ind w:left="0" w:right="113" w:firstLine="0"/>
              <w:jc w:val="center"/>
              <w:rPr>
                <w:ins w:id="812" w:author="Yuri Boichuk" w:date="2018-12-04T17:35:00Z"/>
                <w:color w:val="FFFFFF" w:themeColor="background1"/>
                <w:lang w:val="fr-FR"/>
              </w:rPr>
            </w:pPr>
          </w:p>
        </w:tc>
      </w:tr>
    </w:tbl>
    <w:tbl>
      <w:tblPr>
        <w:tblStyle w:val="TableGrid"/>
        <w:tblW w:w="9509" w:type="dxa"/>
        <w:tblInd w:w="136" w:type="dxa"/>
        <w:tblLook w:val="01E0" w:firstRow="1" w:lastRow="1" w:firstColumn="1" w:lastColumn="1" w:noHBand="0" w:noVBand="0"/>
      </w:tblPr>
      <w:tblGrid>
        <w:gridCol w:w="1484"/>
        <w:gridCol w:w="6408"/>
        <w:gridCol w:w="1617"/>
      </w:tblGrid>
      <w:tr w:rsidR="00653ACC" w:rsidRPr="00C84503" w:rsidTr="00653ACC">
        <w:trPr>
          <w:tblHeader/>
        </w:trPr>
        <w:tc>
          <w:tcPr>
            <w:tcW w:w="95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3ACC" w:rsidRPr="00C84503" w:rsidRDefault="00653ACC" w:rsidP="00653ACC">
            <w:pPr>
              <w:pageBreakBefore/>
              <w:spacing w:before="120" w:after="120" w:line="220" w:lineRule="atLeast"/>
              <w:rPr>
                <w:b/>
                <w:sz w:val="28"/>
                <w:szCs w:val="28"/>
              </w:rPr>
            </w:pPr>
            <w:r w:rsidRPr="00C84503">
              <w:lastRenderedPageBreak/>
              <w:br w:type="page"/>
            </w:r>
            <w:r w:rsidRPr="00C84503">
              <w:rPr>
                <w:b/>
                <w:sz w:val="28"/>
                <w:szCs w:val="28"/>
              </w:rPr>
              <w:t>Перевозки сухогрузными судами</w:t>
            </w:r>
          </w:p>
          <w:p w:rsidR="00653ACC" w:rsidRPr="00C84503" w:rsidRDefault="00653ACC" w:rsidP="00BB52C7">
            <w:pPr>
              <w:spacing w:before="120" w:after="120" w:line="220" w:lineRule="atLeast"/>
              <w:rPr>
                <w:b/>
              </w:rPr>
            </w:pPr>
            <w:r w:rsidRPr="00C84503">
              <w:rPr>
                <w:b/>
              </w:rPr>
              <w:t xml:space="preserve">Целевая тема 6: </w:t>
            </w:r>
            <w:r w:rsidRPr="00C84503">
              <w:rPr>
                <w:b/>
                <w:szCs w:val="24"/>
              </w:rPr>
              <w:t>Погрузка, разгрузка и перевозка</w:t>
            </w:r>
          </w:p>
        </w:tc>
      </w:tr>
      <w:tr w:rsidR="00653ACC" w:rsidRPr="00C84503" w:rsidTr="00653ACC">
        <w:trPr>
          <w:tblHeader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653ACC" w:rsidRPr="00C84503" w:rsidRDefault="00653ACC" w:rsidP="00BB52C7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Номер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653ACC" w:rsidRPr="00C84503" w:rsidRDefault="00653ACC" w:rsidP="00BB52C7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Источник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653ACC" w:rsidRPr="00C84503" w:rsidRDefault="00653ACC" w:rsidP="00BB52C7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Правильный ответ</w:t>
            </w:r>
          </w:p>
        </w:tc>
      </w:tr>
    </w:tbl>
    <w:tbl>
      <w:tblPr>
        <w:tblW w:w="9503" w:type="dxa"/>
        <w:tblInd w:w="142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2"/>
        <w:gridCol w:w="6411"/>
        <w:gridCol w:w="1610"/>
      </w:tblGrid>
      <w:tr w:rsidR="00653ACC" w:rsidRPr="00F25C67" w:rsidTr="00F25C67">
        <w:trPr>
          <w:cantSplit/>
          <w:trHeight w:val="368"/>
        </w:trPr>
        <w:tc>
          <w:tcPr>
            <w:tcW w:w="14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3ACC" w:rsidRPr="00F25C67" w:rsidRDefault="00653ACC" w:rsidP="00096B85">
            <w:pPr>
              <w:pStyle w:val="Plattetekstinspringen31"/>
              <w:keepNext/>
              <w:keepLines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813" w:author="Yuri Boichuk" w:date="2018-12-04T17:35:00Z"/>
                <w:color w:val="FFFFFF" w:themeColor="background1"/>
              </w:rPr>
            </w:pPr>
            <w:ins w:id="814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120 06.0-72</w:t>
              </w:r>
            </w:ins>
          </w:p>
        </w:tc>
        <w:tc>
          <w:tcPr>
            <w:tcW w:w="6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3ACC" w:rsidRPr="00F25C67" w:rsidRDefault="00653ACC" w:rsidP="00096B85">
            <w:pPr>
              <w:pStyle w:val="Plattetekstinspringen31"/>
              <w:keepNext/>
              <w:keepLines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815" w:author="Yuri Boichuk" w:date="2018-12-04T17:35:00Z"/>
                <w:color w:val="FFFFFF" w:themeColor="background1"/>
              </w:rPr>
            </w:pPr>
            <w:ins w:id="816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3.4.7.1</w:t>
              </w:r>
            </w:ins>
          </w:p>
        </w:tc>
        <w:tc>
          <w:tcPr>
            <w:tcW w:w="16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3ACC" w:rsidRPr="00F25C67" w:rsidRDefault="00653ACC" w:rsidP="00096B85">
            <w:pPr>
              <w:pStyle w:val="Plattetekstinspringen31"/>
              <w:keepNext/>
              <w:keepLines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center"/>
              <w:rPr>
                <w:ins w:id="817" w:author="Yuri Boichuk" w:date="2018-12-04T17:35:00Z"/>
                <w:color w:val="FFFFFF" w:themeColor="background1"/>
              </w:rPr>
            </w:pPr>
            <w:ins w:id="818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A</w:t>
              </w:r>
            </w:ins>
          </w:p>
        </w:tc>
      </w:tr>
      <w:tr w:rsidR="00653ACC" w:rsidRPr="00F25C67" w:rsidTr="00F25C67">
        <w:trPr>
          <w:cantSplit/>
          <w:trHeight w:val="368"/>
          <w:ins w:id="819" w:author="Yuri Boichuk" w:date="2018-12-04T17:35:00Z"/>
        </w:trPr>
        <w:tc>
          <w:tcPr>
            <w:tcW w:w="148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53ACC" w:rsidRPr="00F25C67" w:rsidRDefault="00653ACC" w:rsidP="00096B85">
            <w:pPr>
              <w:pStyle w:val="Plattetekstinspringen31"/>
              <w:keepNext/>
              <w:keepLines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820" w:author="Yuri Boichuk" w:date="2018-12-04T17:35:00Z"/>
                <w:color w:val="FFFFFF" w:themeColor="background1"/>
                <w:lang w:val="fr-FR"/>
              </w:rPr>
            </w:pPr>
          </w:p>
        </w:tc>
        <w:tc>
          <w:tcPr>
            <w:tcW w:w="641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53ACC" w:rsidRPr="00F25C67" w:rsidRDefault="00653ACC" w:rsidP="00096B85">
            <w:pPr>
              <w:keepNext/>
              <w:keepLines/>
              <w:spacing w:after="120"/>
              <w:jc w:val="both"/>
              <w:rPr>
                <w:ins w:id="821" w:author="Yuri Boichuk" w:date="2018-12-04T17:35:00Z"/>
                <w:color w:val="FFFFFF" w:themeColor="background1"/>
              </w:rPr>
            </w:pPr>
            <w:ins w:id="822" w:author="Yuri Boichuk" w:date="2018-12-04T17:35:00Z">
              <w:r w:rsidRPr="00F25C67">
                <w:rPr>
                  <w:color w:val="FFFFFF" w:themeColor="background1"/>
                </w:rPr>
                <w:t>Какой маркировочный знак предусмотрен для упаковок, содержащих ограниченные количества?</w:t>
              </w:r>
            </w:ins>
          </w:p>
        </w:tc>
        <w:tc>
          <w:tcPr>
            <w:tcW w:w="161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53ACC" w:rsidRPr="00F25C67" w:rsidRDefault="00653ACC" w:rsidP="00096B85">
            <w:pPr>
              <w:pStyle w:val="Plattetekstinspringen31"/>
              <w:keepNext/>
              <w:keepLines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center"/>
              <w:rPr>
                <w:ins w:id="823" w:author="Yuri Boichuk" w:date="2018-12-04T17:35:00Z"/>
                <w:color w:val="FFFFFF" w:themeColor="background1"/>
                <w:lang w:val="ru-RU"/>
                <w:rPrChange w:id="824" w:author="Yuri Boichuk" w:date="2018-12-04T17:35:00Z">
                  <w:rPr>
                    <w:ins w:id="825" w:author="Yuri Boichuk" w:date="2018-12-04T17:35:00Z"/>
                    <w:lang w:val="fr-FR"/>
                  </w:rPr>
                </w:rPrChange>
              </w:rPr>
            </w:pPr>
          </w:p>
        </w:tc>
      </w:tr>
      <w:tr w:rsidR="00653ACC" w:rsidRPr="00F25C67" w:rsidTr="00F25C67">
        <w:trPr>
          <w:cantSplit/>
          <w:trHeight w:val="368"/>
          <w:ins w:id="826" w:author="Yuri Boichuk" w:date="2018-12-04T17:35:00Z"/>
        </w:trPr>
        <w:tc>
          <w:tcPr>
            <w:tcW w:w="1482" w:type="dxa"/>
            <w:tcBorders>
              <w:top w:val="nil"/>
              <w:bottom w:val="nil"/>
            </w:tcBorders>
            <w:shd w:val="clear" w:color="auto" w:fill="auto"/>
          </w:tcPr>
          <w:p w:rsidR="00653ACC" w:rsidRPr="00F25C67" w:rsidRDefault="00653ACC" w:rsidP="00096B85">
            <w:pPr>
              <w:pStyle w:val="Plattetekstinspringen31"/>
              <w:keepNext/>
              <w:keepLines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827" w:author="Yuri Boichuk" w:date="2018-12-04T17:35:00Z"/>
                <w:color w:val="FFFFFF" w:themeColor="background1"/>
                <w:lang w:val="ru-RU"/>
                <w:rPrChange w:id="828" w:author="Yuri Boichuk" w:date="2018-12-04T17:35:00Z">
                  <w:rPr>
                    <w:ins w:id="829" w:author="Yuri Boichuk" w:date="2018-12-04T17:35:00Z"/>
                    <w:lang w:val="fr-FR"/>
                  </w:rPr>
                </w:rPrChange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  <w:shd w:val="clear" w:color="auto" w:fill="auto"/>
          </w:tcPr>
          <w:p w:rsidR="00653ACC" w:rsidRPr="00F25C67" w:rsidRDefault="00653ACC" w:rsidP="00096B85">
            <w:pPr>
              <w:keepNext/>
              <w:keepLines/>
              <w:spacing w:after="120"/>
              <w:jc w:val="both"/>
              <w:rPr>
                <w:ins w:id="830" w:author="Yuri Boichuk" w:date="2018-12-04T17:35:00Z"/>
                <w:color w:val="FFFFFF" w:themeColor="background1"/>
              </w:rPr>
            </w:pPr>
            <w:ins w:id="831" w:author="Yuri Boichuk" w:date="2018-12-04T17:35:00Z">
              <w:r w:rsidRPr="00F25C67">
                <w:rPr>
                  <w:color w:val="FFFFFF" w:themeColor="background1"/>
                </w:rPr>
                <w:t>A</w:t>
              </w:r>
              <w:r w:rsidRPr="00F25C67">
                <w:rPr>
                  <w:color w:val="FFFFFF" w:themeColor="background1"/>
                </w:rPr>
                <w:tab/>
              </w:r>
            </w:ins>
            <w:r>
              <w:rPr>
                <w:noProof/>
                <w:lang w:eastAsia="ru-RU"/>
              </w:rPr>
              <w:drawing>
                <wp:inline distT="0" distB="0" distL="0" distR="0" wp14:anchorId="40022E6B" wp14:editId="2EBB974A">
                  <wp:extent cx="943708" cy="943708"/>
                  <wp:effectExtent l="0" t="0" r="8890" b="8890"/>
                  <wp:docPr id="73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Limited quantities land_en no dimensions.jpg"/>
                          <pic:cNvPicPr/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0059" cy="9500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ins w:id="832" w:author="Yuri Boichuk" w:date="2018-12-04T17:35:00Z">
              <w:r w:rsidRPr="00F25C67">
                <w:rPr>
                  <w:color w:val="FFFFFF" w:themeColor="background1"/>
                </w:rPr>
                <w:t>(белый/черный).</w:t>
              </w:r>
            </w:ins>
          </w:p>
        </w:tc>
        <w:tc>
          <w:tcPr>
            <w:tcW w:w="1610" w:type="dxa"/>
            <w:tcBorders>
              <w:top w:val="nil"/>
              <w:bottom w:val="nil"/>
            </w:tcBorders>
            <w:shd w:val="clear" w:color="auto" w:fill="auto"/>
          </w:tcPr>
          <w:p w:rsidR="00653ACC" w:rsidRPr="00F25C67" w:rsidRDefault="00653ACC" w:rsidP="00096B85">
            <w:pPr>
              <w:pStyle w:val="Plattetekstinspringen31"/>
              <w:keepNext/>
              <w:keepLines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center"/>
              <w:rPr>
                <w:ins w:id="833" w:author="Yuri Boichuk" w:date="2018-12-04T17:35:00Z"/>
                <w:color w:val="FFFFFF" w:themeColor="background1"/>
                <w:lang w:val="fr-FR"/>
              </w:rPr>
            </w:pPr>
          </w:p>
        </w:tc>
      </w:tr>
      <w:tr w:rsidR="00653ACC" w:rsidRPr="00F25C67" w:rsidTr="00F25C67">
        <w:trPr>
          <w:cantSplit/>
          <w:trHeight w:val="368"/>
          <w:ins w:id="834" w:author="Yuri Boichuk" w:date="2018-12-04T17:35:00Z"/>
        </w:trPr>
        <w:tc>
          <w:tcPr>
            <w:tcW w:w="1482" w:type="dxa"/>
            <w:tcBorders>
              <w:top w:val="nil"/>
              <w:bottom w:val="nil"/>
            </w:tcBorders>
            <w:shd w:val="clear" w:color="auto" w:fill="auto"/>
          </w:tcPr>
          <w:p w:rsidR="00653ACC" w:rsidRPr="00F25C67" w:rsidRDefault="00653ACC" w:rsidP="00096B85">
            <w:pPr>
              <w:pStyle w:val="Plattetekstinspringen31"/>
              <w:keepNext/>
              <w:keepLines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835" w:author="Yuri Boichuk" w:date="2018-12-04T17:35:00Z"/>
                <w:color w:val="FFFFFF" w:themeColor="background1"/>
                <w:lang w:val="fr-FR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  <w:shd w:val="clear" w:color="auto" w:fill="auto"/>
          </w:tcPr>
          <w:p w:rsidR="00653ACC" w:rsidRPr="00F25C67" w:rsidRDefault="00653ACC" w:rsidP="00096B85">
            <w:pPr>
              <w:keepNext/>
              <w:keepLines/>
              <w:spacing w:after="120"/>
              <w:jc w:val="both"/>
              <w:rPr>
                <w:ins w:id="836" w:author="Yuri Boichuk" w:date="2018-12-04T17:35:00Z"/>
                <w:color w:val="FFFFFF" w:themeColor="background1"/>
              </w:rPr>
            </w:pPr>
            <w:ins w:id="837" w:author="Yuri Boichuk" w:date="2018-12-04T17:35:00Z">
              <w:r w:rsidRPr="00F25C67">
                <w:rPr>
                  <w:color w:val="FFFFFF" w:themeColor="background1"/>
                </w:rPr>
                <w:t>В</w:t>
              </w:r>
              <w:r w:rsidRPr="00F25C67">
                <w:rPr>
                  <w:color w:val="FFFFFF" w:themeColor="background1"/>
                </w:rPr>
                <w:tab/>
              </w:r>
            </w:ins>
            <w:r>
              <w:rPr>
                <w:noProof/>
                <w:lang w:eastAsia="ru-RU"/>
              </w:rPr>
              <w:drawing>
                <wp:inline distT="0" distB="0" distL="0" distR="0" wp14:anchorId="6DA7B23E" wp14:editId="556DF5D9">
                  <wp:extent cx="972233" cy="978877"/>
                  <wp:effectExtent l="0" t="0" r="0" b="0"/>
                  <wp:docPr id="74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Excepted quantities mark no dimensions.jpg"/>
                          <pic:cNvPicPr/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8549" cy="9852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33D4E">
              <w:rPr>
                <w:color w:val="FFFFFF" w:themeColor="background1"/>
                <w:lang w:val="en-US"/>
              </w:rPr>
              <w:t xml:space="preserve"> </w:t>
            </w:r>
            <w:ins w:id="838" w:author="Yuri Boichuk" w:date="2018-12-04T17:35:00Z">
              <w:r w:rsidRPr="00F25C67">
                <w:rPr>
                  <w:color w:val="FFFFFF" w:themeColor="background1"/>
                </w:rPr>
                <w:t>(белый/красный).</w:t>
              </w:r>
            </w:ins>
          </w:p>
        </w:tc>
        <w:tc>
          <w:tcPr>
            <w:tcW w:w="1610" w:type="dxa"/>
            <w:tcBorders>
              <w:top w:val="nil"/>
              <w:bottom w:val="nil"/>
            </w:tcBorders>
            <w:shd w:val="clear" w:color="auto" w:fill="auto"/>
          </w:tcPr>
          <w:p w:rsidR="00653ACC" w:rsidRPr="00F25C67" w:rsidRDefault="00653ACC" w:rsidP="00096B85">
            <w:pPr>
              <w:pStyle w:val="Plattetekstinspringen31"/>
              <w:keepNext/>
              <w:keepLines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center"/>
              <w:rPr>
                <w:ins w:id="839" w:author="Yuri Boichuk" w:date="2018-12-04T17:35:00Z"/>
                <w:color w:val="FFFFFF" w:themeColor="background1"/>
                <w:lang w:val="fr-FR"/>
              </w:rPr>
            </w:pPr>
          </w:p>
        </w:tc>
      </w:tr>
      <w:tr w:rsidR="00653ACC" w:rsidRPr="00F25C67" w:rsidTr="00F25C67">
        <w:trPr>
          <w:cantSplit/>
          <w:trHeight w:val="368"/>
          <w:ins w:id="840" w:author="Yuri Boichuk" w:date="2018-12-04T17:35:00Z"/>
        </w:trPr>
        <w:tc>
          <w:tcPr>
            <w:tcW w:w="1482" w:type="dxa"/>
            <w:tcBorders>
              <w:top w:val="nil"/>
              <w:bottom w:val="nil"/>
            </w:tcBorders>
            <w:shd w:val="clear" w:color="auto" w:fill="auto"/>
          </w:tcPr>
          <w:p w:rsidR="00653ACC" w:rsidRPr="00F25C67" w:rsidRDefault="00653ACC" w:rsidP="00096B85">
            <w:pPr>
              <w:pStyle w:val="Plattetekstinspringen31"/>
              <w:keepNext/>
              <w:keepLines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841" w:author="Yuri Boichuk" w:date="2018-12-04T17:35:00Z"/>
                <w:color w:val="FFFFFF" w:themeColor="background1"/>
                <w:lang w:val="fr-FR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  <w:shd w:val="clear" w:color="auto" w:fill="auto"/>
          </w:tcPr>
          <w:p w:rsidR="00653ACC" w:rsidRPr="00F25C67" w:rsidRDefault="00653ACC" w:rsidP="00096B85">
            <w:pPr>
              <w:keepNext/>
              <w:keepLines/>
              <w:spacing w:after="120"/>
              <w:jc w:val="both"/>
              <w:rPr>
                <w:ins w:id="842" w:author="Yuri Boichuk" w:date="2018-12-04T17:35:00Z"/>
                <w:color w:val="FFFFFF" w:themeColor="background1"/>
              </w:rPr>
            </w:pPr>
            <w:ins w:id="843" w:author="Yuri Boichuk" w:date="2018-12-04T17:35:00Z">
              <w:r w:rsidRPr="00F25C67">
                <w:rPr>
                  <w:color w:val="FFFFFF" w:themeColor="background1"/>
                </w:rPr>
                <w:t>С</w:t>
              </w:r>
              <w:r w:rsidRPr="00F25C67">
                <w:rPr>
                  <w:color w:val="FFFFFF" w:themeColor="background1"/>
                </w:rPr>
                <w:tab/>
              </w:r>
            </w:ins>
            <w:r>
              <w:rPr>
                <w:noProof/>
                <w:lang w:eastAsia="ru-RU"/>
              </w:rPr>
              <w:drawing>
                <wp:inline distT="0" distB="0" distL="0" distR="0" wp14:anchorId="767D7373" wp14:editId="45C2F904">
                  <wp:extent cx="1246512" cy="931985"/>
                  <wp:effectExtent l="0" t="0" r="0" b="1905"/>
                  <wp:docPr id="7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Damaged batteries mark no dimensions.jpg"/>
                          <pic:cNvPicPr/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582" cy="9402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33D4E">
              <w:rPr>
                <w:color w:val="FFFFFF" w:themeColor="background1"/>
                <w:lang w:val="en-US"/>
              </w:rPr>
              <w:t xml:space="preserve"> </w:t>
            </w:r>
            <w:ins w:id="844" w:author="Yuri Boichuk" w:date="2018-12-04T17:35:00Z">
              <w:r w:rsidRPr="00F25C67">
                <w:rPr>
                  <w:color w:val="FFFFFF" w:themeColor="background1"/>
                </w:rPr>
                <w:t>(белый, красный, черный).</w:t>
              </w:r>
            </w:ins>
          </w:p>
        </w:tc>
        <w:tc>
          <w:tcPr>
            <w:tcW w:w="1610" w:type="dxa"/>
            <w:tcBorders>
              <w:top w:val="nil"/>
              <w:bottom w:val="nil"/>
            </w:tcBorders>
            <w:shd w:val="clear" w:color="auto" w:fill="auto"/>
          </w:tcPr>
          <w:p w:rsidR="00653ACC" w:rsidRPr="00F25C67" w:rsidRDefault="00653ACC" w:rsidP="00096B85">
            <w:pPr>
              <w:pStyle w:val="Plattetekstinspringen31"/>
              <w:keepNext/>
              <w:keepLines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center"/>
              <w:rPr>
                <w:ins w:id="845" w:author="Yuri Boichuk" w:date="2018-12-04T17:35:00Z"/>
                <w:color w:val="FFFFFF" w:themeColor="background1"/>
                <w:lang w:val="fr-FR"/>
              </w:rPr>
            </w:pPr>
          </w:p>
        </w:tc>
      </w:tr>
      <w:tr w:rsidR="00653ACC" w:rsidRPr="00F25C67" w:rsidTr="00F25C67">
        <w:trPr>
          <w:cantSplit/>
          <w:trHeight w:val="368"/>
          <w:ins w:id="846" w:author="Yuri Boichuk" w:date="2018-12-04T17:35:00Z"/>
        </w:trPr>
        <w:tc>
          <w:tcPr>
            <w:tcW w:w="148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53ACC" w:rsidRPr="00F25C67" w:rsidRDefault="00653ACC" w:rsidP="00096B85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847" w:author="Yuri Boichuk" w:date="2018-12-04T17:35:00Z"/>
                <w:color w:val="FFFFFF" w:themeColor="background1"/>
                <w:lang w:val="fr-FR"/>
              </w:rPr>
            </w:pPr>
          </w:p>
        </w:tc>
        <w:tc>
          <w:tcPr>
            <w:tcW w:w="641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53ACC" w:rsidRPr="00F25C67" w:rsidRDefault="00653ACC" w:rsidP="00096B85">
            <w:pPr>
              <w:spacing w:after="120"/>
              <w:jc w:val="both"/>
              <w:rPr>
                <w:ins w:id="848" w:author="Yuri Boichuk" w:date="2018-12-04T17:35:00Z"/>
                <w:color w:val="FFFFFF" w:themeColor="background1"/>
              </w:rPr>
            </w:pPr>
            <w:ins w:id="849" w:author="Yuri Boichuk" w:date="2018-12-04T17:35:00Z">
              <w:r w:rsidRPr="00F25C67">
                <w:rPr>
                  <w:color w:val="FFFFFF" w:themeColor="background1"/>
                </w:rPr>
                <w:t>D</w:t>
              </w:r>
              <w:r w:rsidRPr="00F25C67">
                <w:rPr>
                  <w:color w:val="FFFFFF" w:themeColor="background1"/>
                </w:rPr>
                <w:tab/>
              </w:r>
            </w:ins>
            <w:r>
              <w:rPr>
                <w:noProof/>
                <w:lang w:eastAsia="ru-RU"/>
              </w:rPr>
              <w:drawing>
                <wp:inline distT="0" distB="0" distL="0" distR="0" wp14:anchorId="63D7DA34" wp14:editId="6ADAEF3B">
                  <wp:extent cx="969475" cy="849923"/>
                  <wp:effectExtent l="0" t="0" r="2540" b="7620"/>
                  <wp:docPr id="76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Elevated temperature mark no dimensions.jpg"/>
                          <pic:cNvPicPr/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7526" cy="856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33D4E">
              <w:rPr>
                <w:color w:val="FFFFFF" w:themeColor="background1"/>
                <w:lang w:val="en-US"/>
              </w:rPr>
              <w:t xml:space="preserve"> </w:t>
            </w:r>
            <w:ins w:id="850" w:author="Yuri Boichuk" w:date="2018-12-04T17:35:00Z">
              <w:r w:rsidRPr="00F25C67">
                <w:rPr>
                  <w:color w:val="FFFFFF" w:themeColor="background1"/>
                </w:rPr>
                <w:t>(белый/красный).</w:t>
              </w:r>
            </w:ins>
          </w:p>
        </w:tc>
        <w:tc>
          <w:tcPr>
            <w:tcW w:w="161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53ACC" w:rsidRPr="00F25C67" w:rsidRDefault="00653ACC" w:rsidP="00096B85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center"/>
              <w:rPr>
                <w:ins w:id="851" w:author="Yuri Boichuk" w:date="2018-12-04T17:35:00Z"/>
                <w:color w:val="FFFFFF" w:themeColor="background1"/>
                <w:lang w:val="fr-FR"/>
              </w:rPr>
            </w:pPr>
          </w:p>
        </w:tc>
      </w:tr>
      <w:tr w:rsidR="00653ACC" w:rsidRPr="00F25C67" w:rsidTr="00F25C67">
        <w:trPr>
          <w:cantSplit/>
          <w:trHeight w:val="368"/>
          <w:ins w:id="852" w:author="Yuri Boichuk" w:date="2018-12-04T17:35:00Z"/>
        </w:trPr>
        <w:tc>
          <w:tcPr>
            <w:tcW w:w="14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3ACC" w:rsidRPr="00F25C67" w:rsidRDefault="00653ACC" w:rsidP="00096B85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853" w:author="Yuri Boichuk" w:date="2018-12-04T17:35:00Z"/>
                <w:color w:val="FFFFFF" w:themeColor="background1"/>
              </w:rPr>
            </w:pPr>
            <w:ins w:id="854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120 06.0-73</w:t>
              </w:r>
            </w:ins>
          </w:p>
        </w:tc>
        <w:tc>
          <w:tcPr>
            <w:tcW w:w="6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3ACC" w:rsidRPr="00F25C67" w:rsidRDefault="00653ACC" w:rsidP="00096B85">
            <w:pPr>
              <w:pStyle w:val="Plattetekstinspringen31"/>
              <w:keepNext/>
              <w:keepLines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855" w:author="Yuri Boichuk" w:date="2018-12-04T17:35:00Z"/>
                <w:color w:val="FFFFFF" w:themeColor="background1"/>
              </w:rPr>
            </w:pPr>
            <w:ins w:id="856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3.4.7.1</w:t>
              </w:r>
            </w:ins>
          </w:p>
        </w:tc>
        <w:tc>
          <w:tcPr>
            <w:tcW w:w="16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3ACC" w:rsidRPr="00F25C67" w:rsidRDefault="00653ACC" w:rsidP="00096B85">
            <w:pPr>
              <w:pStyle w:val="Plattetekstinspringen31"/>
              <w:keepNext/>
              <w:keepLines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center"/>
              <w:rPr>
                <w:ins w:id="857" w:author="Yuri Boichuk" w:date="2018-12-04T17:35:00Z"/>
                <w:color w:val="FFFFFF" w:themeColor="background1"/>
              </w:rPr>
            </w:pPr>
            <w:ins w:id="858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D</w:t>
              </w:r>
            </w:ins>
          </w:p>
        </w:tc>
      </w:tr>
      <w:tr w:rsidR="00653ACC" w:rsidRPr="00F25C67" w:rsidTr="00F25C67">
        <w:trPr>
          <w:cantSplit/>
          <w:trHeight w:val="368"/>
          <w:ins w:id="859" w:author="Yuri Boichuk" w:date="2018-12-04T17:35:00Z"/>
        </w:trPr>
        <w:tc>
          <w:tcPr>
            <w:tcW w:w="148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53ACC" w:rsidRPr="00F25C67" w:rsidRDefault="00653ACC" w:rsidP="00096B85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adjustRightInd/>
              <w:spacing w:before="1440" w:after="120" w:line="220" w:lineRule="exact"/>
              <w:ind w:left="0" w:right="113" w:firstLine="0"/>
              <w:jc w:val="left"/>
              <w:rPr>
                <w:ins w:id="860" w:author="Yuri Boichuk" w:date="2018-12-04T17:35:00Z"/>
                <w:color w:val="FFFFFF" w:themeColor="background1"/>
                <w:lang w:val="fr-FR"/>
              </w:rPr>
            </w:pPr>
          </w:p>
        </w:tc>
        <w:tc>
          <w:tcPr>
            <w:tcW w:w="641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53ACC" w:rsidRPr="00F25C67" w:rsidRDefault="00653ACC" w:rsidP="00096B85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adjustRightInd/>
              <w:spacing w:before="1440" w:after="120" w:line="220" w:lineRule="exact"/>
              <w:ind w:left="0" w:right="113" w:firstLine="0"/>
              <w:jc w:val="left"/>
              <w:rPr>
                <w:ins w:id="861" w:author="Yuri Boichuk" w:date="2018-12-04T17:35:00Z"/>
                <w:color w:val="FFFFFF" w:themeColor="background1"/>
              </w:rPr>
            </w:pPr>
            <w:r w:rsidRPr="00F25C67">
              <w:rPr>
                <w:noProof/>
                <w:color w:val="FFFFFF" w:themeColor="background1"/>
                <w:lang w:val="ru-RU" w:eastAsia="ru-RU"/>
              </w:rPr>
              <w:drawing>
                <wp:inline distT="0" distB="0" distL="0" distR="0" wp14:anchorId="37E2703C" wp14:editId="04F884B8">
                  <wp:extent cx="825335" cy="825335"/>
                  <wp:effectExtent l="0" t="0" r="0" b="0"/>
                  <wp:docPr id="62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Limited quantities land_en no dimensions.jpg"/>
                          <pic:cNvPicPr/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5980" cy="825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25C67">
              <w:rPr>
                <w:color w:val="FFFFFF" w:themeColor="background1"/>
                <w:lang w:val="ru-RU"/>
              </w:rPr>
              <w:t xml:space="preserve"> </w:t>
            </w:r>
            <w:ins w:id="862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(белый/черный)</w:t>
              </w:r>
            </w:ins>
          </w:p>
        </w:tc>
        <w:tc>
          <w:tcPr>
            <w:tcW w:w="161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53ACC" w:rsidRPr="00F25C67" w:rsidRDefault="00653ACC" w:rsidP="00096B85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adjustRightInd/>
              <w:spacing w:before="1440" w:after="120" w:line="220" w:lineRule="exact"/>
              <w:ind w:left="0" w:right="113" w:firstLine="0"/>
              <w:jc w:val="left"/>
              <w:rPr>
                <w:ins w:id="863" w:author="Yuri Boichuk" w:date="2018-12-04T17:35:00Z"/>
                <w:color w:val="FFFFFF" w:themeColor="background1"/>
                <w:lang w:val="fr-FR"/>
              </w:rPr>
            </w:pPr>
          </w:p>
        </w:tc>
      </w:tr>
      <w:tr w:rsidR="00653ACC" w:rsidRPr="00F25C67" w:rsidTr="00F25C67">
        <w:trPr>
          <w:cantSplit/>
          <w:trHeight w:val="368"/>
          <w:ins w:id="864" w:author="Yuri Boichuk" w:date="2018-12-04T17:35:00Z"/>
        </w:trPr>
        <w:tc>
          <w:tcPr>
            <w:tcW w:w="148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53ACC" w:rsidRPr="00F25C67" w:rsidRDefault="00653ACC" w:rsidP="00096B85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865" w:author="Yuri Boichuk" w:date="2018-12-04T17:35:00Z"/>
                <w:color w:val="FFFFFF" w:themeColor="background1"/>
                <w:lang w:val="fr-FR"/>
              </w:rPr>
            </w:pPr>
          </w:p>
        </w:tc>
        <w:tc>
          <w:tcPr>
            <w:tcW w:w="641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53ACC" w:rsidRPr="00F25C67" w:rsidRDefault="00653ACC" w:rsidP="00096B85">
            <w:pPr>
              <w:spacing w:after="120"/>
              <w:jc w:val="both"/>
              <w:rPr>
                <w:ins w:id="866" w:author="Yuri Boichuk" w:date="2018-12-04T17:35:00Z"/>
                <w:color w:val="FFFFFF" w:themeColor="background1"/>
              </w:rPr>
            </w:pPr>
            <w:ins w:id="867" w:author="Yuri Boichuk" w:date="2018-12-04T17:35:00Z">
              <w:r w:rsidRPr="00F25C67">
                <w:rPr>
                  <w:color w:val="FFFFFF" w:themeColor="background1"/>
                </w:rPr>
                <w:t>Что означает изображенный маркировочный знак?</w:t>
              </w:r>
            </w:ins>
          </w:p>
          <w:p w:rsidR="00653ACC" w:rsidRPr="00F25C67" w:rsidRDefault="00653ACC" w:rsidP="00096B85">
            <w:pPr>
              <w:pStyle w:val="Plattetekstinspringen31"/>
              <w:tabs>
                <w:tab w:val="clear" w:pos="284"/>
              </w:tabs>
              <w:suppressAutoHyphens/>
              <w:spacing w:before="40" w:after="120" w:line="220" w:lineRule="exact"/>
              <w:ind w:left="482" w:right="113" w:hanging="482"/>
              <w:jc w:val="left"/>
              <w:rPr>
                <w:ins w:id="868" w:author="Yuri Boichuk" w:date="2018-12-04T17:35:00Z"/>
                <w:color w:val="FFFFFF" w:themeColor="background1"/>
              </w:rPr>
            </w:pPr>
            <w:ins w:id="869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A</w:t>
              </w:r>
              <w:r w:rsidRPr="00F25C67">
                <w:rPr>
                  <w:color w:val="FFFFFF" w:themeColor="background1"/>
                  <w:lang w:val="ru-RU"/>
                </w:rPr>
                <w:tab/>
                <w:t>Упаковка прошла фумигацию.</w:t>
              </w:r>
            </w:ins>
          </w:p>
          <w:p w:rsidR="00653ACC" w:rsidRPr="00F25C67" w:rsidRDefault="00653ACC" w:rsidP="00096B85">
            <w:pPr>
              <w:pStyle w:val="Plattetekstinspringen31"/>
              <w:tabs>
                <w:tab w:val="clear" w:pos="284"/>
              </w:tabs>
              <w:suppressAutoHyphens/>
              <w:spacing w:before="40" w:after="120" w:line="220" w:lineRule="exact"/>
              <w:ind w:left="482" w:right="113" w:hanging="482"/>
              <w:jc w:val="left"/>
              <w:rPr>
                <w:ins w:id="870" w:author="Yuri Boichuk" w:date="2018-12-04T17:35:00Z"/>
                <w:color w:val="FFFFFF" w:themeColor="background1"/>
              </w:rPr>
            </w:pPr>
            <w:ins w:id="871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В</w:t>
              </w:r>
              <w:r w:rsidRPr="00F25C67">
                <w:rPr>
                  <w:color w:val="FFFFFF" w:themeColor="background1"/>
                  <w:lang w:val="ru-RU"/>
                </w:rPr>
                <w:tab/>
                <w:t>Упаковка содержит грузы класса 9.</w:t>
              </w:r>
            </w:ins>
          </w:p>
          <w:p w:rsidR="00653ACC" w:rsidRPr="00F25C67" w:rsidRDefault="00653ACC" w:rsidP="00096B85">
            <w:pPr>
              <w:pStyle w:val="Plattetekstinspringen31"/>
              <w:tabs>
                <w:tab w:val="clear" w:pos="284"/>
              </w:tabs>
              <w:suppressAutoHyphens/>
              <w:spacing w:before="40" w:after="120" w:line="220" w:lineRule="exact"/>
              <w:ind w:left="482" w:right="113" w:hanging="482"/>
              <w:jc w:val="left"/>
              <w:rPr>
                <w:ins w:id="872" w:author="Yuri Boichuk" w:date="2018-12-04T17:35:00Z"/>
                <w:color w:val="FFFFFF" w:themeColor="background1"/>
              </w:rPr>
            </w:pPr>
            <w:ins w:id="873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С</w:t>
              </w:r>
              <w:r w:rsidRPr="00F25C67">
                <w:rPr>
                  <w:color w:val="FFFFFF" w:themeColor="background1"/>
                  <w:lang w:val="ru-RU"/>
                </w:rPr>
                <w:tab/>
                <w:t>Упаковка содержит опасные грузы в освобожденных количествах.</w:t>
              </w:r>
            </w:ins>
          </w:p>
          <w:p w:rsidR="00653ACC" w:rsidRPr="00F25C67" w:rsidRDefault="00653ACC" w:rsidP="00096B85">
            <w:pPr>
              <w:pStyle w:val="Plattetekstinspringen31"/>
              <w:tabs>
                <w:tab w:val="clear" w:pos="284"/>
              </w:tabs>
              <w:suppressAutoHyphens/>
              <w:spacing w:before="40" w:after="120" w:line="220" w:lineRule="exact"/>
              <w:ind w:left="482" w:right="113" w:hanging="482"/>
              <w:jc w:val="left"/>
              <w:rPr>
                <w:ins w:id="874" w:author="Yuri Boichuk" w:date="2018-12-04T17:35:00Z"/>
                <w:color w:val="FFFFFF" w:themeColor="background1"/>
              </w:rPr>
            </w:pPr>
            <w:ins w:id="875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D</w:t>
              </w:r>
              <w:r w:rsidRPr="00F25C67">
                <w:rPr>
                  <w:color w:val="FFFFFF" w:themeColor="background1"/>
                  <w:lang w:val="ru-RU"/>
                </w:rPr>
                <w:tab/>
                <w:t>Упаковка содержит опасные грузы в ограниченных количествах.</w:t>
              </w:r>
            </w:ins>
          </w:p>
        </w:tc>
        <w:tc>
          <w:tcPr>
            <w:tcW w:w="161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53ACC" w:rsidRPr="00F25C67" w:rsidRDefault="00653ACC" w:rsidP="00096B85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center"/>
              <w:rPr>
                <w:ins w:id="876" w:author="Yuri Boichuk" w:date="2018-12-04T17:35:00Z"/>
                <w:color w:val="FFFFFF" w:themeColor="background1"/>
                <w:lang w:val="ru-RU"/>
                <w:rPrChange w:id="877" w:author="Yuri Boichuk" w:date="2018-12-04T17:35:00Z">
                  <w:rPr>
                    <w:ins w:id="878" w:author="Yuri Boichuk" w:date="2018-12-04T17:35:00Z"/>
                    <w:lang w:val="fr-FR"/>
                  </w:rPr>
                </w:rPrChange>
              </w:rPr>
            </w:pPr>
          </w:p>
        </w:tc>
      </w:tr>
    </w:tbl>
    <w:tbl>
      <w:tblPr>
        <w:tblStyle w:val="TableGrid"/>
        <w:tblW w:w="9509" w:type="dxa"/>
        <w:tblInd w:w="136" w:type="dxa"/>
        <w:tblLook w:val="01E0" w:firstRow="1" w:lastRow="1" w:firstColumn="1" w:lastColumn="1" w:noHBand="0" w:noVBand="0"/>
      </w:tblPr>
      <w:tblGrid>
        <w:gridCol w:w="1484"/>
        <w:gridCol w:w="6408"/>
        <w:gridCol w:w="1617"/>
      </w:tblGrid>
      <w:tr w:rsidR="00653ACC" w:rsidRPr="00C84503" w:rsidTr="00BB52C7">
        <w:trPr>
          <w:tblHeader/>
        </w:trPr>
        <w:tc>
          <w:tcPr>
            <w:tcW w:w="95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3ACC" w:rsidRPr="00C84503" w:rsidRDefault="00653ACC" w:rsidP="00BB52C7">
            <w:pPr>
              <w:pageBreakBefore/>
              <w:spacing w:before="120" w:after="120" w:line="220" w:lineRule="atLeast"/>
              <w:rPr>
                <w:b/>
                <w:sz w:val="28"/>
                <w:szCs w:val="28"/>
              </w:rPr>
            </w:pPr>
            <w:r w:rsidRPr="00C84503">
              <w:lastRenderedPageBreak/>
              <w:br w:type="page"/>
            </w:r>
            <w:r w:rsidRPr="00C84503">
              <w:rPr>
                <w:b/>
                <w:sz w:val="28"/>
                <w:szCs w:val="28"/>
              </w:rPr>
              <w:t>Перевозки сухогрузными судами</w:t>
            </w:r>
          </w:p>
          <w:p w:rsidR="00653ACC" w:rsidRPr="00C84503" w:rsidRDefault="00653ACC" w:rsidP="00BB52C7">
            <w:pPr>
              <w:spacing w:before="120" w:after="120" w:line="220" w:lineRule="atLeast"/>
              <w:rPr>
                <w:b/>
              </w:rPr>
            </w:pPr>
            <w:r w:rsidRPr="00C84503">
              <w:rPr>
                <w:b/>
              </w:rPr>
              <w:t xml:space="preserve">Целевая тема 6: </w:t>
            </w:r>
            <w:r w:rsidRPr="00C84503">
              <w:rPr>
                <w:b/>
                <w:szCs w:val="24"/>
              </w:rPr>
              <w:t>Погрузка, разгрузка и перевозка</w:t>
            </w:r>
          </w:p>
        </w:tc>
      </w:tr>
      <w:tr w:rsidR="00653ACC" w:rsidRPr="00C84503" w:rsidTr="00BB52C7">
        <w:trPr>
          <w:tblHeader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653ACC" w:rsidRPr="00C84503" w:rsidRDefault="00653ACC" w:rsidP="00BB52C7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Номер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653ACC" w:rsidRPr="00C84503" w:rsidRDefault="00653ACC" w:rsidP="00BB52C7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Источник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653ACC" w:rsidRPr="00C84503" w:rsidRDefault="00653ACC" w:rsidP="00BB52C7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Правильный ответ</w:t>
            </w:r>
          </w:p>
        </w:tc>
      </w:tr>
    </w:tbl>
    <w:tbl>
      <w:tblPr>
        <w:tblW w:w="9503" w:type="dxa"/>
        <w:tblInd w:w="142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2"/>
        <w:gridCol w:w="6411"/>
        <w:gridCol w:w="1610"/>
      </w:tblGrid>
      <w:tr w:rsidR="00653ACC" w:rsidRPr="00F25C67" w:rsidTr="00F25C67">
        <w:trPr>
          <w:cantSplit/>
          <w:trHeight w:val="368"/>
        </w:trPr>
        <w:tc>
          <w:tcPr>
            <w:tcW w:w="14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3ACC" w:rsidRPr="00F25C67" w:rsidRDefault="00653ACC" w:rsidP="00096B85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879" w:author="Yuri Boichuk" w:date="2018-12-04T17:35:00Z"/>
                <w:color w:val="FFFFFF" w:themeColor="background1"/>
              </w:rPr>
            </w:pPr>
            <w:ins w:id="880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120 06.0-74</w:t>
              </w:r>
            </w:ins>
          </w:p>
        </w:tc>
        <w:tc>
          <w:tcPr>
            <w:tcW w:w="6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3ACC" w:rsidRPr="00F25C67" w:rsidRDefault="00653ACC" w:rsidP="00096B85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881" w:author="Yuri Boichuk" w:date="2018-12-04T17:35:00Z"/>
                <w:color w:val="FFFFFF" w:themeColor="background1"/>
              </w:rPr>
            </w:pPr>
            <w:ins w:id="882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3.4.8.1</w:t>
              </w:r>
            </w:ins>
          </w:p>
        </w:tc>
        <w:tc>
          <w:tcPr>
            <w:tcW w:w="16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3ACC" w:rsidRPr="00F25C67" w:rsidRDefault="00653ACC" w:rsidP="00096B85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center"/>
              <w:rPr>
                <w:ins w:id="883" w:author="Yuri Boichuk" w:date="2018-12-04T17:35:00Z"/>
                <w:color w:val="FFFFFF" w:themeColor="background1"/>
              </w:rPr>
            </w:pPr>
            <w:ins w:id="884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В</w:t>
              </w:r>
            </w:ins>
          </w:p>
        </w:tc>
      </w:tr>
      <w:tr w:rsidR="00653ACC" w:rsidRPr="00F25C67" w:rsidTr="00F25C67">
        <w:trPr>
          <w:cantSplit/>
          <w:trHeight w:val="368"/>
          <w:ins w:id="885" w:author="Yuri Boichuk" w:date="2018-12-04T17:35:00Z"/>
        </w:trPr>
        <w:tc>
          <w:tcPr>
            <w:tcW w:w="148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53ACC" w:rsidRPr="00F25C67" w:rsidRDefault="00653ACC" w:rsidP="00096B85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886" w:author="Yuri Boichuk" w:date="2018-12-04T17:35:00Z"/>
                <w:color w:val="FFFFFF" w:themeColor="background1"/>
                <w:lang w:val="fr-FR"/>
              </w:rPr>
            </w:pPr>
          </w:p>
        </w:tc>
        <w:tc>
          <w:tcPr>
            <w:tcW w:w="641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53ACC" w:rsidRPr="00F25C67" w:rsidRDefault="00653ACC" w:rsidP="00096B85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1440" w:after="120" w:line="220" w:lineRule="exact"/>
              <w:ind w:left="0" w:right="113" w:firstLine="0"/>
              <w:jc w:val="left"/>
              <w:rPr>
                <w:ins w:id="887" w:author="Yuri Boichuk" w:date="2018-12-04T17:35:00Z"/>
                <w:color w:val="FFFFFF" w:themeColor="background1"/>
              </w:rPr>
            </w:pPr>
            <w:r w:rsidRPr="00F25C67">
              <w:rPr>
                <w:noProof/>
                <w:color w:val="FFFFFF" w:themeColor="background1"/>
                <w:lang w:val="ru-RU" w:eastAsia="ru-RU"/>
              </w:rPr>
              <w:drawing>
                <wp:inline distT="0" distB="0" distL="0" distR="0" wp14:anchorId="511FBD8B" wp14:editId="49B75FBA">
                  <wp:extent cx="849923" cy="849923"/>
                  <wp:effectExtent l="0" t="0" r="7620" b="7620"/>
                  <wp:docPr id="63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Limited quantities air_en no dimensions.jpg"/>
                          <pic:cNvPicPr/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2372" cy="8523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25C67">
              <w:rPr>
                <w:color w:val="FFFFFF" w:themeColor="background1"/>
                <w:lang w:val="ru-RU"/>
              </w:rPr>
              <w:t>(</w:t>
            </w:r>
            <w:ins w:id="888" w:author="Yuri Boichuk" w:date="2018-12-04T17:35:00Z">
              <w:r w:rsidR="001B2022" w:rsidRPr="00F25C67">
                <w:rPr>
                  <w:color w:val="FFFFFF" w:themeColor="background1"/>
                  <w:lang w:val="ru-RU"/>
                </w:rPr>
                <w:t>(белый/черный)</w:t>
              </w:r>
            </w:ins>
          </w:p>
        </w:tc>
        <w:tc>
          <w:tcPr>
            <w:tcW w:w="161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53ACC" w:rsidRPr="00F25C67" w:rsidRDefault="00653ACC" w:rsidP="00096B85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center"/>
              <w:rPr>
                <w:ins w:id="889" w:author="Yuri Boichuk" w:date="2018-12-04T17:35:00Z"/>
                <w:color w:val="FFFFFF" w:themeColor="background1"/>
                <w:lang w:val="fr-FR"/>
              </w:rPr>
            </w:pPr>
          </w:p>
        </w:tc>
      </w:tr>
      <w:tr w:rsidR="00653ACC" w:rsidRPr="00F25C67" w:rsidTr="00F25C67">
        <w:trPr>
          <w:cantSplit/>
          <w:trHeight w:val="368"/>
          <w:ins w:id="890" w:author="Yuri Boichuk" w:date="2018-12-04T17:35:00Z"/>
        </w:trPr>
        <w:tc>
          <w:tcPr>
            <w:tcW w:w="148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53ACC" w:rsidRPr="00F25C67" w:rsidRDefault="00653ACC" w:rsidP="00096B85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891" w:author="Yuri Boichuk" w:date="2018-12-04T17:35:00Z"/>
                <w:color w:val="FFFFFF" w:themeColor="background1"/>
                <w:lang w:val="fr-FR"/>
              </w:rPr>
            </w:pPr>
          </w:p>
        </w:tc>
        <w:tc>
          <w:tcPr>
            <w:tcW w:w="641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53ACC" w:rsidRPr="00F25C67" w:rsidRDefault="00653ACC" w:rsidP="00096B85">
            <w:pPr>
              <w:spacing w:after="120"/>
              <w:rPr>
                <w:ins w:id="892" w:author="Yuri Boichuk" w:date="2018-12-04T17:35:00Z"/>
                <w:color w:val="FFFFFF" w:themeColor="background1"/>
              </w:rPr>
            </w:pPr>
            <w:ins w:id="893" w:author="Yuri Boichuk" w:date="2018-12-04T17:35:00Z">
              <w:r w:rsidRPr="00F25C67">
                <w:rPr>
                  <w:color w:val="FFFFFF" w:themeColor="background1"/>
                </w:rPr>
                <w:t xml:space="preserve">Что означает воспроизведенный маркировочный знак согласно Техническим инструкциям ИКАО для воздушной перевозки? </w:t>
              </w:r>
            </w:ins>
          </w:p>
          <w:p w:rsidR="00653ACC" w:rsidRPr="00F25C67" w:rsidRDefault="00653ACC" w:rsidP="00096B85">
            <w:pPr>
              <w:pStyle w:val="Plattetekstinspringen31"/>
              <w:tabs>
                <w:tab w:val="clear" w:pos="284"/>
              </w:tabs>
              <w:suppressAutoHyphens/>
              <w:spacing w:before="40" w:after="120" w:line="220" w:lineRule="exact"/>
              <w:ind w:left="482" w:right="113" w:hanging="482"/>
              <w:jc w:val="left"/>
              <w:rPr>
                <w:ins w:id="894" w:author="Yuri Boichuk" w:date="2018-12-04T17:35:00Z"/>
                <w:color w:val="FFFFFF" w:themeColor="background1"/>
              </w:rPr>
            </w:pPr>
            <w:ins w:id="895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A</w:t>
              </w:r>
              <w:r w:rsidRPr="00F25C67">
                <w:rPr>
                  <w:color w:val="FFFFFF" w:themeColor="background1"/>
                  <w:lang w:val="ru-RU"/>
                </w:rPr>
                <w:tab/>
                <w:t>Упаковка содержит опасные грузы в освобожденных количествах.</w:t>
              </w:r>
            </w:ins>
          </w:p>
          <w:p w:rsidR="00653ACC" w:rsidRPr="00F25C67" w:rsidRDefault="00653ACC" w:rsidP="00096B85">
            <w:pPr>
              <w:pStyle w:val="Plattetekstinspringen31"/>
              <w:tabs>
                <w:tab w:val="clear" w:pos="284"/>
              </w:tabs>
              <w:suppressAutoHyphens/>
              <w:spacing w:before="40" w:after="120" w:line="220" w:lineRule="exact"/>
              <w:ind w:left="482" w:right="113" w:hanging="482"/>
              <w:jc w:val="left"/>
              <w:rPr>
                <w:ins w:id="896" w:author="Yuri Boichuk" w:date="2018-12-04T17:35:00Z"/>
                <w:color w:val="FFFFFF" w:themeColor="background1"/>
              </w:rPr>
            </w:pPr>
            <w:ins w:id="897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В</w:t>
              </w:r>
              <w:r w:rsidRPr="00F25C67">
                <w:rPr>
                  <w:color w:val="FFFFFF" w:themeColor="background1"/>
                  <w:lang w:val="ru-RU"/>
                </w:rPr>
                <w:tab/>
                <w:t>Упаковка содержит опасные грузы в ограниченных количествах.</w:t>
              </w:r>
            </w:ins>
          </w:p>
          <w:p w:rsidR="00653ACC" w:rsidRPr="00F25C67" w:rsidRDefault="00653ACC" w:rsidP="00096B85">
            <w:pPr>
              <w:pStyle w:val="Plattetekstinspringen31"/>
              <w:tabs>
                <w:tab w:val="clear" w:pos="284"/>
              </w:tabs>
              <w:suppressAutoHyphens/>
              <w:spacing w:before="40" w:after="120" w:line="220" w:lineRule="exact"/>
              <w:ind w:left="482" w:right="113" w:hanging="482"/>
              <w:jc w:val="left"/>
              <w:rPr>
                <w:ins w:id="898" w:author="Yuri Boichuk" w:date="2018-12-04T17:35:00Z"/>
                <w:color w:val="FFFFFF" w:themeColor="background1"/>
              </w:rPr>
            </w:pPr>
            <w:ins w:id="899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С</w:t>
              </w:r>
              <w:r w:rsidRPr="00F25C67">
                <w:rPr>
                  <w:color w:val="FFFFFF" w:themeColor="background1"/>
                  <w:lang w:val="ru-RU"/>
                </w:rPr>
                <w:tab/>
                <w:t>Упаковка прошла фумигацию.</w:t>
              </w:r>
            </w:ins>
          </w:p>
          <w:p w:rsidR="00653ACC" w:rsidRPr="00F25C67" w:rsidRDefault="00653ACC" w:rsidP="00096B85">
            <w:pPr>
              <w:pStyle w:val="Plattetekstinspringen31"/>
              <w:tabs>
                <w:tab w:val="clear" w:pos="284"/>
              </w:tabs>
              <w:suppressAutoHyphens/>
              <w:spacing w:before="40" w:after="120" w:line="220" w:lineRule="exact"/>
              <w:ind w:left="482" w:right="113" w:hanging="482"/>
              <w:jc w:val="left"/>
              <w:rPr>
                <w:ins w:id="900" w:author="Yuri Boichuk" w:date="2018-12-04T17:35:00Z"/>
                <w:color w:val="FFFFFF" w:themeColor="background1"/>
              </w:rPr>
            </w:pPr>
            <w:ins w:id="901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D</w:t>
              </w:r>
              <w:r w:rsidRPr="00F25C67">
                <w:rPr>
                  <w:color w:val="FFFFFF" w:themeColor="background1"/>
                  <w:lang w:val="ru-RU"/>
                </w:rPr>
                <w:tab/>
                <w:t>Упаковка подвергнута охлаждению/кондиционированию.</w:t>
              </w:r>
            </w:ins>
          </w:p>
        </w:tc>
        <w:tc>
          <w:tcPr>
            <w:tcW w:w="161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53ACC" w:rsidRPr="00F25C67" w:rsidRDefault="00653ACC" w:rsidP="00096B85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center"/>
              <w:rPr>
                <w:ins w:id="902" w:author="Yuri Boichuk" w:date="2018-12-04T17:35:00Z"/>
                <w:color w:val="FFFFFF" w:themeColor="background1"/>
                <w:lang w:val="ru-RU"/>
                <w:rPrChange w:id="903" w:author="Yuri Boichuk" w:date="2018-12-04T17:35:00Z">
                  <w:rPr>
                    <w:ins w:id="904" w:author="Yuri Boichuk" w:date="2018-12-04T17:35:00Z"/>
                    <w:lang w:val="fr-FR"/>
                  </w:rPr>
                </w:rPrChange>
              </w:rPr>
            </w:pPr>
          </w:p>
        </w:tc>
      </w:tr>
      <w:tr w:rsidR="00653ACC" w:rsidRPr="00F25C67" w:rsidTr="00F25C67">
        <w:trPr>
          <w:cantSplit/>
          <w:trHeight w:val="368"/>
          <w:ins w:id="905" w:author="Yuri Boichuk" w:date="2018-12-04T17:35:00Z"/>
        </w:trPr>
        <w:tc>
          <w:tcPr>
            <w:tcW w:w="14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3ACC" w:rsidRPr="00F25C67" w:rsidRDefault="00653ACC" w:rsidP="00096B85">
            <w:pPr>
              <w:pStyle w:val="Plattetekstinspringen31"/>
              <w:keepNext/>
              <w:keepLines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906" w:author="Yuri Boichuk" w:date="2018-12-04T17:35:00Z"/>
                <w:color w:val="FFFFFF" w:themeColor="background1"/>
              </w:rPr>
            </w:pPr>
            <w:ins w:id="907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120 06.0-75</w:t>
              </w:r>
            </w:ins>
          </w:p>
        </w:tc>
        <w:tc>
          <w:tcPr>
            <w:tcW w:w="6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3ACC" w:rsidRPr="00F25C67" w:rsidRDefault="00653ACC" w:rsidP="00096B85">
            <w:pPr>
              <w:pStyle w:val="Plattetekstinspringen31"/>
              <w:keepNext/>
              <w:keepLines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908" w:author="Yuri Boichuk" w:date="2018-12-04T17:35:00Z"/>
                <w:color w:val="FFFFFF" w:themeColor="background1"/>
              </w:rPr>
            </w:pPr>
            <w:ins w:id="909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3.5.4.2</w:t>
              </w:r>
            </w:ins>
          </w:p>
        </w:tc>
        <w:tc>
          <w:tcPr>
            <w:tcW w:w="16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3ACC" w:rsidRPr="00F25C67" w:rsidRDefault="00653ACC" w:rsidP="00096B85">
            <w:pPr>
              <w:pStyle w:val="Plattetekstinspringen31"/>
              <w:keepNext/>
              <w:keepLines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center"/>
              <w:rPr>
                <w:ins w:id="910" w:author="Yuri Boichuk" w:date="2018-12-04T17:35:00Z"/>
                <w:color w:val="FFFFFF" w:themeColor="background1"/>
              </w:rPr>
            </w:pPr>
            <w:ins w:id="911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С</w:t>
              </w:r>
            </w:ins>
          </w:p>
        </w:tc>
      </w:tr>
      <w:tr w:rsidR="00653ACC" w:rsidRPr="00F25C67" w:rsidTr="00F25C67">
        <w:trPr>
          <w:cantSplit/>
          <w:trHeight w:val="368"/>
          <w:ins w:id="912" w:author="Yuri Boichuk" w:date="2018-12-04T17:35:00Z"/>
        </w:trPr>
        <w:tc>
          <w:tcPr>
            <w:tcW w:w="148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53ACC" w:rsidRPr="00F25C67" w:rsidRDefault="00653ACC" w:rsidP="00096B85">
            <w:pPr>
              <w:pStyle w:val="Plattetekstinspringen31"/>
              <w:keepNext/>
              <w:keepLines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913" w:author="Yuri Boichuk" w:date="2018-12-04T17:35:00Z"/>
                <w:color w:val="FFFFFF" w:themeColor="background1"/>
                <w:lang w:val="fr-FR"/>
              </w:rPr>
            </w:pPr>
          </w:p>
        </w:tc>
        <w:tc>
          <w:tcPr>
            <w:tcW w:w="641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53ACC" w:rsidRPr="00F25C67" w:rsidRDefault="00653ACC" w:rsidP="00096B85">
            <w:pPr>
              <w:keepNext/>
              <w:keepLines/>
              <w:spacing w:before="120" w:after="120"/>
              <w:jc w:val="both"/>
              <w:rPr>
                <w:ins w:id="914" w:author="Yuri Boichuk" w:date="2018-12-04T17:35:00Z"/>
                <w:color w:val="FFFFFF" w:themeColor="background1"/>
              </w:rPr>
            </w:pPr>
            <w:r w:rsidRPr="00F25C67">
              <w:rPr>
                <w:noProof/>
                <w:color w:val="FFFFFF" w:themeColor="background1"/>
                <w:lang w:eastAsia="ru-RU"/>
              </w:rPr>
              <w:drawing>
                <wp:inline distT="0" distB="0" distL="0" distR="0" wp14:anchorId="6EE01B11" wp14:editId="267B5649">
                  <wp:extent cx="908538" cy="914747"/>
                  <wp:effectExtent l="0" t="0" r="6350" b="0"/>
                  <wp:docPr id="64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Excepted quantities mark no dimensions.jpg"/>
                          <pic:cNvPicPr/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6998" cy="9232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25C67">
              <w:rPr>
                <w:color w:val="FFFFFF" w:themeColor="background1"/>
              </w:rPr>
              <w:t xml:space="preserve"> (</w:t>
            </w:r>
            <w:ins w:id="915" w:author="Yuri Boichuk" w:date="2018-12-04T17:35:00Z">
              <w:r w:rsidR="001B2022" w:rsidRPr="00F25C67">
                <w:rPr>
                  <w:color w:val="FFFFFF" w:themeColor="background1"/>
                </w:rPr>
                <w:t>(белый/</w:t>
              </w:r>
            </w:ins>
            <w:ins w:id="916" w:author="Ekaterina Salynskaya" w:date="2018-12-11T16:53:00Z">
              <w:r w:rsidR="001B2022">
                <w:rPr>
                  <w:color w:val="FFFFFF" w:themeColor="background1"/>
                </w:rPr>
                <w:t>красный</w:t>
              </w:r>
            </w:ins>
            <w:ins w:id="917" w:author="Yuri Boichuk" w:date="2018-12-04T17:35:00Z">
              <w:r w:rsidR="001B2022" w:rsidRPr="00F25C67">
                <w:rPr>
                  <w:color w:val="FFFFFF" w:themeColor="background1"/>
                </w:rPr>
                <w:t>)</w:t>
              </w:r>
            </w:ins>
          </w:p>
        </w:tc>
        <w:tc>
          <w:tcPr>
            <w:tcW w:w="161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53ACC" w:rsidRPr="00F25C67" w:rsidRDefault="00653ACC" w:rsidP="00096B85">
            <w:pPr>
              <w:pStyle w:val="Plattetekstinspringen31"/>
              <w:keepNext/>
              <w:keepLines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center"/>
              <w:rPr>
                <w:ins w:id="918" w:author="Yuri Boichuk" w:date="2018-12-04T17:35:00Z"/>
                <w:color w:val="FFFFFF" w:themeColor="background1"/>
                <w:lang w:val="fr-FR"/>
              </w:rPr>
            </w:pPr>
          </w:p>
        </w:tc>
      </w:tr>
      <w:tr w:rsidR="00653ACC" w:rsidRPr="00F25C67" w:rsidTr="00F25C67">
        <w:trPr>
          <w:cantSplit/>
          <w:trHeight w:val="368"/>
          <w:ins w:id="919" w:author="Yuri Boichuk" w:date="2018-12-04T17:35:00Z"/>
        </w:trPr>
        <w:tc>
          <w:tcPr>
            <w:tcW w:w="148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53ACC" w:rsidRPr="00F25C67" w:rsidRDefault="00653ACC" w:rsidP="00096B85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920" w:author="Yuri Boichuk" w:date="2018-12-04T17:35:00Z"/>
                <w:color w:val="FFFFFF" w:themeColor="background1"/>
                <w:lang w:val="fr-FR"/>
              </w:rPr>
            </w:pPr>
          </w:p>
        </w:tc>
        <w:tc>
          <w:tcPr>
            <w:tcW w:w="641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53ACC" w:rsidRPr="00F25C67" w:rsidRDefault="00653ACC" w:rsidP="00096B85">
            <w:pPr>
              <w:spacing w:after="120"/>
              <w:jc w:val="both"/>
              <w:rPr>
                <w:ins w:id="921" w:author="Yuri Boichuk" w:date="2018-12-04T17:35:00Z"/>
                <w:color w:val="FFFFFF" w:themeColor="background1"/>
              </w:rPr>
            </w:pPr>
            <w:ins w:id="922" w:author="Yuri Boichuk" w:date="2018-12-04T17:35:00Z">
              <w:r w:rsidRPr="00F25C67">
                <w:rPr>
                  <w:color w:val="FFFFFF" w:themeColor="background1"/>
                </w:rPr>
                <w:t xml:space="preserve">Что означает изображенный маркировочный знак? </w:t>
              </w:r>
            </w:ins>
          </w:p>
          <w:p w:rsidR="00653ACC" w:rsidRPr="00F25C67" w:rsidRDefault="00653ACC" w:rsidP="00096B85">
            <w:pPr>
              <w:pStyle w:val="Plattetekstinspringen31"/>
              <w:tabs>
                <w:tab w:val="clear" w:pos="284"/>
              </w:tabs>
              <w:suppressAutoHyphens/>
              <w:spacing w:before="40" w:after="120" w:line="220" w:lineRule="exact"/>
              <w:ind w:left="482" w:right="113" w:hanging="482"/>
              <w:jc w:val="left"/>
              <w:rPr>
                <w:ins w:id="923" w:author="Yuri Boichuk" w:date="2018-12-04T17:35:00Z"/>
                <w:color w:val="FFFFFF" w:themeColor="background1"/>
              </w:rPr>
            </w:pPr>
            <w:ins w:id="924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A</w:t>
              </w:r>
              <w:r w:rsidRPr="00F25C67">
                <w:rPr>
                  <w:color w:val="FFFFFF" w:themeColor="background1"/>
                  <w:lang w:val="ru-RU"/>
                </w:rPr>
                <w:tab/>
                <w:t>Упаковка прошла фумигацию.</w:t>
              </w:r>
            </w:ins>
          </w:p>
          <w:p w:rsidR="00653ACC" w:rsidRPr="00F25C67" w:rsidRDefault="00653ACC" w:rsidP="00096B85">
            <w:pPr>
              <w:pStyle w:val="Plattetekstinspringen31"/>
              <w:tabs>
                <w:tab w:val="clear" w:pos="284"/>
              </w:tabs>
              <w:suppressAutoHyphens/>
              <w:spacing w:before="40" w:after="120" w:line="220" w:lineRule="exact"/>
              <w:ind w:left="482" w:right="113" w:hanging="482"/>
              <w:jc w:val="left"/>
              <w:rPr>
                <w:ins w:id="925" w:author="Yuri Boichuk" w:date="2018-12-04T17:35:00Z"/>
                <w:color w:val="FFFFFF" w:themeColor="background1"/>
              </w:rPr>
            </w:pPr>
            <w:ins w:id="926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В</w:t>
              </w:r>
              <w:r w:rsidRPr="00F25C67">
                <w:rPr>
                  <w:color w:val="FFFFFF" w:themeColor="background1"/>
                  <w:lang w:val="ru-RU"/>
                </w:rPr>
                <w:tab/>
                <w:t>Упаковка подвергнута охлаждению/кондиционированию.</w:t>
              </w:r>
            </w:ins>
          </w:p>
          <w:p w:rsidR="00653ACC" w:rsidRPr="00F25C67" w:rsidRDefault="00653ACC" w:rsidP="00096B85">
            <w:pPr>
              <w:pStyle w:val="Plattetekstinspringen31"/>
              <w:tabs>
                <w:tab w:val="clear" w:pos="284"/>
              </w:tabs>
              <w:suppressAutoHyphens/>
              <w:spacing w:before="40" w:after="120" w:line="220" w:lineRule="exact"/>
              <w:ind w:left="482" w:right="113" w:hanging="482"/>
              <w:jc w:val="left"/>
              <w:rPr>
                <w:ins w:id="927" w:author="Yuri Boichuk" w:date="2018-12-04T17:35:00Z"/>
                <w:color w:val="FFFFFF" w:themeColor="background1"/>
              </w:rPr>
            </w:pPr>
            <w:ins w:id="928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С</w:t>
              </w:r>
              <w:r w:rsidRPr="00F25C67">
                <w:rPr>
                  <w:color w:val="FFFFFF" w:themeColor="background1"/>
                  <w:lang w:val="ru-RU"/>
                </w:rPr>
                <w:tab/>
                <w:t>Упаковка содержит опасные грузы в освобожденных количествах.</w:t>
              </w:r>
            </w:ins>
          </w:p>
          <w:p w:rsidR="00653ACC" w:rsidRPr="00F25C67" w:rsidRDefault="00653ACC" w:rsidP="00096B85">
            <w:pPr>
              <w:pStyle w:val="Plattetekstinspringen31"/>
              <w:tabs>
                <w:tab w:val="clear" w:pos="284"/>
              </w:tabs>
              <w:suppressAutoHyphens/>
              <w:spacing w:before="40" w:after="120" w:line="220" w:lineRule="exact"/>
              <w:ind w:left="482" w:right="113" w:hanging="482"/>
              <w:jc w:val="left"/>
              <w:rPr>
                <w:ins w:id="929" w:author="Yuri Boichuk" w:date="2018-12-04T17:35:00Z"/>
                <w:color w:val="FFFFFF" w:themeColor="background1"/>
              </w:rPr>
            </w:pPr>
            <w:ins w:id="930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D</w:t>
              </w:r>
              <w:r w:rsidRPr="00F25C67">
                <w:rPr>
                  <w:color w:val="FFFFFF" w:themeColor="background1"/>
                  <w:lang w:val="ru-RU"/>
                </w:rPr>
                <w:tab/>
                <w:t>Упаковка содержит опасные грузы в ограниченных количествах.</w:t>
              </w:r>
            </w:ins>
          </w:p>
        </w:tc>
        <w:tc>
          <w:tcPr>
            <w:tcW w:w="161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53ACC" w:rsidRPr="00F25C67" w:rsidRDefault="00653ACC" w:rsidP="00096B85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center"/>
              <w:rPr>
                <w:ins w:id="931" w:author="Yuri Boichuk" w:date="2018-12-04T17:35:00Z"/>
                <w:color w:val="FFFFFF" w:themeColor="background1"/>
                <w:lang w:val="ru-RU"/>
                <w:rPrChange w:id="932" w:author="Yuri Boichuk" w:date="2018-12-04T17:35:00Z">
                  <w:rPr>
                    <w:ins w:id="933" w:author="Yuri Boichuk" w:date="2018-12-04T17:35:00Z"/>
                    <w:lang w:val="fr-FR"/>
                  </w:rPr>
                </w:rPrChange>
              </w:rPr>
            </w:pPr>
          </w:p>
        </w:tc>
      </w:tr>
      <w:tr w:rsidR="00653ACC" w:rsidRPr="00F25C67" w:rsidTr="00F25C67">
        <w:trPr>
          <w:cantSplit/>
          <w:trHeight w:val="368"/>
          <w:ins w:id="934" w:author="Yuri Boichuk" w:date="2018-12-04T17:35:00Z"/>
        </w:trPr>
        <w:tc>
          <w:tcPr>
            <w:tcW w:w="14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3ACC" w:rsidRPr="00F25C67" w:rsidRDefault="00653ACC" w:rsidP="00096B85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935" w:author="Yuri Boichuk" w:date="2018-12-04T17:35:00Z"/>
                <w:color w:val="FFFFFF" w:themeColor="background1"/>
              </w:rPr>
            </w:pPr>
            <w:ins w:id="936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120 06.0-76</w:t>
              </w:r>
            </w:ins>
          </w:p>
        </w:tc>
        <w:tc>
          <w:tcPr>
            <w:tcW w:w="6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3ACC" w:rsidRPr="00F25C67" w:rsidRDefault="00653ACC" w:rsidP="00096B85">
            <w:pPr>
              <w:pStyle w:val="Plattetekstinspringen31"/>
              <w:keepNext/>
              <w:keepLines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937" w:author="Yuri Boichuk" w:date="2018-12-04T17:35:00Z"/>
                <w:color w:val="FFFFFF" w:themeColor="background1"/>
              </w:rPr>
            </w:pPr>
            <w:ins w:id="938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5.2.1.9.2</w:t>
              </w:r>
            </w:ins>
          </w:p>
        </w:tc>
        <w:tc>
          <w:tcPr>
            <w:tcW w:w="16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3ACC" w:rsidRPr="00F25C67" w:rsidRDefault="00653ACC" w:rsidP="00096B85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center"/>
              <w:rPr>
                <w:ins w:id="939" w:author="Yuri Boichuk" w:date="2018-12-04T17:35:00Z"/>
                <w:color w:val="FFFFFF" w:themeColor="background1"/>
              </w:rPr>
            </w:pPr>
            <w:ins w:id="940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С</w:t>
              </w:r>
            </w:ins>
          </w:p>
        </w:tc>
      </w:tr>
      <w:tr w:rsidR="00653ACC" w:rsidRPr="00F25C67" w:rsidTr="00F25C67">
        <w:trPr>
          <w:cantSplit/>
          <w:trHeight w:val="368"/>
          <w:ins w:id="941" w:author="Yuri Boichuk" w:date="2018-12-04T17:35:00Z"/>
        </w:trPr>
        <w:tc>
          <w:tcPr>
            <w:tcW w:w="148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53ACC" w:rsidRPr="00F25C67" w:rsidRDefault="00653ACC" w:rsidP="00096B85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942" w:author="Yuri Boichuk" w:date="2018-12-04T17:35:00Z"/>
                <w:color w:val="FFFFFF" w:themeColor="background1"/>
                <w:lang w:val="fr-FR"/>
              </w:rPr>
            </w:pPr>
          </w:p>
        </w:tc>
        <w:tc>
          <w:tcPr>
            <w:tcW w:w="641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53ACC" w:rsidRPr="00F25C67" w:rsidRDefault="00653ACC" w:rsidP="00096B85">
            <w:pPr>
              <w:spacing w:before="120" w:after="120"/>
              <w:jc w:val="both"/>
              <w:rPr>
                <w:ins w:id="943" w:author="Yuri Boichuk" w:date="2018-12-04T17:35:00Z"/>
                <w:color w:val="FFFFFF" w:themeColor="background1"/>
              </w:rPr>
            </w:pPr>
            <w:r w:rsidRPr="00F25C67">
              <w:rPr>
                <w:noProof/>
                <w:color w:val="FFFFFF" w:themeColor="background1"/>
                <w:lang w:eastAsia="ru-RU"/>
              </w:rPr>
              <w:drawing>
                <wp:inline distT="0" distB="0" distL="0" distR="0" wp14:anchorId="0CD4B71A" wp14:editId="57812082">
                  <wp:extent cx="1254369" cy="937859"/>
                  <wp:effectExtent l="0" t="0" r="3175" b="0"/>
                  <wp:docPr id="65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Damaged batteries mark no dimensions.jpg"/>
                          <pic:cNvPicPr/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2411" cy="943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33D4E">
              <w:rPr>
                <w:color w:val="FFFFFF" w:themeColor="background1"/>
              </w:rPr>
              <w:t xml:space="preserve"> </w:t>
            </w:r>
            <w:ins w:id="944" w:author="Yuri Boichuk" w:date="2018-12-04T17:35:00Z">
              <w:r w:rsidRPr="00F25C67">
                <w:rPr>
                  <w:color w:val="FFFFFF" w:themeColor="background1"/>
                </w:rPr>
                <w:t>(белый/красный)</w:t>
              </w:r>
            </w:ins>
          </w:p>
        </w:tc>
        <w:tc>
          <w:tcPr>
            <w:tcW w:w="161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53ACC" w:rsidRPr="00F25C67" w:rsidRDefault="00653ACC" w:rsidP="00096B85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center"/>
              <w:rPr>
                <w:ins w:id="945" w:author="Yuri Boichuk" w:date="2018-12-04T17:35:00Z"/>
                <w:color w:val="FFFFFF" w:themeColor="background1"/>
                <w:lang w:val="fr-FR"/>
              </w:rPr>
            </w:pPr>
          </w:p>
        </w:tc>
      </w:tr>
      <w:tr w:rsidR="00653ACC" w:rsidRPr="00F25C67" w:rsidTr="00F25C67">
        <w:trPr>
          <w:cantSplit/>
          <w:trHeight w:val="368"/>
          <w:ins w:id="946" w:author="Yuri Boichuk" w:date="2018-12-04T17:35:00Z"/>
        </w:trPr>
        <w:tc>
          <w:tcPr>
            <w:tcW w:w="148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53ACC" w:rsidRPr="00F25C67" w:rsidRDefault="00653ACC" w:rsidP="00096B85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947" w:author="Yuri Boichuk" w:date="2018-12-04T17:35:00Z"/>
                <w:color w:val="FFFFFF" w:themeColor="background1"/>
                <w:lang w:val="fr-FR"/>
              </w:rPr>
            </w:pPr>
          </w:p>
        </w:tc>
        <w:tc>
          <w:tcPr>
            <w:tcW w:w="641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53ACC" w:rsidRPr="00F25C67" w:rsidRDefault="00653ACC" w:rsidP="00096B85">
            <w:pPr>
              <w:spacing w:after="120"/>
              <w:jc w:val="both"/>
              <w:rPr>
                <w:ins w:id="948" w:author="Yuri Boichuk" w:date="2018-12-04T17:35:00Z"/>
                <w:rFonts w:eastAsia="Calibri"/>
                <w:color w:val="FFFFFF" w:themeColor="background1"/>
              </w:rPr>
            </w:pPr>
            <w:ins w:id="949" w:author="Yuri Boichuk" w:date="2018-12-04T17:35:00Z">
              <w:r w:rsidRPr="00F25C67">
                <w:rPr>
                  <w:color w:val="FFFFFF" w:themeColor="background1"/>
                </w:rPr>
                <w:t xml:space="preserve">Что означает изображенный маркировочный знак? </w:t>
              </w:r>
            </w:ins>
          </w:p>
          <w:p w:rsidR="00653ACC" w:rsidRPr="00F25C67" w:rsidRDefault="00653ACC" w:rsidP="00096B85">
            <w:pPr>
              <w:pStyle w:val="Plattetekstinspringen31"/>
              <w:tabs>
                <w:tab w:val="clear" w:pos="284"/>
              </w:tabs>
              <w:suppressAutoHyphens/>
              <w:spacing w:before="40" w:after="120" w:line="220" w:lineRule="exact"/>
              <w:ind w:left="482" w:right="113" w:hanging="482"/>
              <w:jc w:val="left"/>
              <w:rPr>
                <w:ins w:id="950" w:author="Yuri Boichuk" w:date="2018-12-04T17:35:00Z"/>
                <w:color w:val="FFFFFF" w:themeColor="background1"/>
              </w:rPr>
            </w:pPr>
            <w:ins w:id="951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A</w:t>
              </w:r>
              <w:r w:rsidRPr="00F25C67">
                <w:rPr>
                  <w:color w:val="FFFFFF" w:themeColor="background1"/>
                  <w:lang w:val="ru-RU"/>
                </w:rPr>
                <w:tab/>
                <w:t>Упаковка содержит вещества в нагретом состоянии.</w:t>
              </w:r>
            </w:ins>
          </w:p>
          <w:p w:rsidR="00653ACC" w:rsidRPr="00F25C67" w:rsidRDefault="00653ACC" w:rsidP="00096B85">
            <w:pPr>
              <w:pStyle w:val="Plattetekstinspringen31"/>
              <w:tabs>
                <w:tab w:val="clear" w:pos="284"/>
              </w:tabs>
              <w:suppressAutoHyphens/>
              <w:spacing w:before="40" w:after="120" w:line="220" w:lineRule="exact"/>
              <w:ind w:left="482" w:right="113" w:hanging="482"/>
              <w:jc w:val="left"/>
              <w:rPr>
                <w:ins w:id="952" w:author="Yuri Boichuk" w:date="2018-12-04T17:35:00Z"/>
                <w:color w:val="FFFFFF" w:themeColor="background1"/>
              </w:rPr>
            </w:pPr>
            <w:ins w:id="953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В</w:t>
              </w:r>
              <w:r w:rsidRPr="00F25C67">
                <w:rPr>
                  <w:color w:val="FFFFFF" w:themeColor="background1"/>
                  <w:lang w:val="ru-RU"/>
                </w:rPr>
                <w:tab/>
                <w:t>Упаковка подвергнута охлаждению/кондиционированию.</w:t>
              </w:r>
            </w:ins>
          </w:p>
          <w:p w:rsidR="00653ACC" w:rsidRPr="00F25C67" w:rsidRDefault="00653ACC" w:rsidP="00096B85">
            <w:pPr>
              <w:pStyle w:val="Plattetekstinspringen31"/>
              <w:tabs>
                <w:tab w:val="clear" w:pos="284"/>
              </w:tabs>
              <w:suppressAutoHyphens/>
              <w:spacing w:before="40" w:after="120" w:line="220" w:lineRule="exact"/>
              <w:ind w:left="482" w:right="113" w:hanging="482"/>
              <w:jc w:val="left"/>
              <w:rPr>
                <w:ins w:id="954" w:author="Yuri Boichuk" w:date="2018-12-04T17:35:00Z"/>
                <w:color w:val="FFFFFF" w:themeColor="background1"/>
              </w:rPr>
            </w:pPr>
            <w:ins w:id="955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С</w:t>
              </w:r>
              <w:r w:rsidRPr="00F25C67">
                <w:rPr>
                  <w:color w:val="FFFFFF" w:themeColor="background1"/>
                  <w:lang w:val="ru-RU"/>
                </w:rPr>
                <w:tab/>
                <w:t>Упаковка содержит литиевые батареи.</w:t>
              </w:r>
            </w:ins>
          </w:p>
          <w:p w:rsidR="00653ACC" w:rsidRPr="00F25C67" w:rsidRDefault="00653ACC" w:rsidP="00096B85">
            <w:pPr>
              <w:pStyle w:val="Plattetekstinspringen31"/>
              <w:tabs>
                <w:tab w:val="clear" w:pos="284"/>
              </w:tabs>
              <w:suppressAutoHyphens/>
              <w:spacing w:before="40" w:after="120" w:line="220" w:lineRule="exact"/>
              <w:ind w:left="482" w:right="113" w:hanging="482"/>
              <w:jc w:val="left"/>
              <w:rPr>
                <w:ins w:id="956" w:author="Yuri Boichuk" w:date="2018-12-04T17:35:00Z"/>
                <w:color w:val="FFFFFF" w:themeColor="background1"/>
              </w:rPr>
            </w:pPr>
            <w:ins w:id="957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D</w:t>
              </w:r>
              <w:r w:rsidRPr="00F25C67">
                <w:rPr>
                  <w:color w:val="FFFFFF" w:themeColor="background1"/>
                  <w:lang w:val="ru-RU"/>
                </w:rPr>
                <w:tab/>
                <w:t>Упаковка содержит неисправные литиевые батареи.</w:t>
              </w:r>
            </w:ins>
          </w:p>
        </w:tc>
        <w:tc>
          <w:tcPr>
            <w:tcW w:w="161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53ACC" w:rsidRPr="00F25C67" w:rsidRDefault="00653ACC" w:rsidP="00096B85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center"/>
              <w:rPr>
                <w:ins w:id="958" w:author="Yuri Boichuk" w:date="2018-12-04T17:35:00Z"/>
                <w:color w:val="FFFFFF" w:themeColor="background1"/>
                <w:lang w:val="ru-RU"/>
                <w:rPrChange w:id="959" w:author="Yuri Boichuk" w:date="2018-12-04T17:35:00Z">
                  <w:rPr>
                    <w:ins w:id="960" w:author="Yuri Boichuk" w:date="2018-12-04T17:35:00Z"/>
                    <w:lang w:val="fr-FR"/>
                  </w:rPr>
                </w:rPrChange>
              </w:rPr>
            </w:pPr>
          </w:p>
        </w:tc>
      </w:tr>
    </w:tbl>
    <w:tbl>
      <w:tblPr>
        <w:tblStyle w:val="TableGrid"/>
        <w:tblW w:w="9509" w:type="dxa"/>
        <w:tblInd w:w="136" w:type="dxa"/>
        <w:tblLook w:val="01E0" w:firstRow="1" w:lastRow="1" w:firstColumn="1" w:lastColumn="1" w:noHBand="0" w:noVBand="0"/>
      </w:tblPr>
      <w:tblGrid>
        <w:gridCol w:w="1484"/>
        <w:gridCol w:w="6408"/>
        <w:gridCol w:w="1617"/>
      </w:tblGrid>
      <w:tr w:rsidR="00653ACC" w:rsidRPr="00C84503" w:rsidTr="00BB52C7">
        <w:trPr>
          <w:tblHeader/>
        </w:trPr>
        <w:tc>
          <w:tcPr>
            <w:tcW w:w="95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3ACC" w:rsidRPr="00C84503" w:rsidRDefault="00653ACC" w:rsidP="00BB52C7">
            <w:pPr>
              <w:pageBreakBefore/>
              <w:spacing w:before="120" w:after="120" w:line="220" w:lineRule="atLeast"/>
              <w:rPr>
                <w:b/>
                <w:sz w:val="28"/>
                <w:szCs w:val="28"/>
              </w:rPr>
            </w:pPr>
            <w:r w:rsidRPr="00C84503">
              <w:lastRenderedPageBreak/>
              <w:br w:type="page"/>
            </w:r>
            <w:r w:rsidRPr="00C84503">
              <w:rPr>
                <w:b/>
                <w:sz w:val="28"/>
                <w:szCs w:val="28"/>
              </w:rPr>
              <w:t>Перевозки сухогрузными судами</w:t>
            </w:r>
          </w:p>
          <w:p w:rsidR="00653ACC" w:rsidRPr="00C84503" w:rsidRDefault="00653ACC" w:rsidP="00BB52C7">
            <w:pPr>
              <w:spacing w:before="120" w:after="120" w:line="220" w:lineRule="atLeast"/>
              <w:rPr>
                <w:b/>
              </w:rPr>
            </w:pPr>
            <w:r w:rsidRPr="00C84503">
              <w:rPr>
                <w:b/>
              </w:rPr>
              <w:t xml:space="preserve">Целевая тема 6: </w:t>
            </w:r>
            <w:r w:rsidRPr="00C84503">
              <w:rPr>
                <w:b/>
                <w:szCs w:val="24"/>
              </w:rPr>
              <w:t>Погрузка, разгрузка и перевозка</w:t>
            </w:r>
          </w:p>
        </w:tc>
      </w:tr>
      <w:tr w:rsidR="00653ACC" w:rsidRPr="00C84503" w:rsidTr="00BB52C7">
        <w:trPr>
          <w:tblHeader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653ACC" w:rsidRPr="00C84503" w:rsidRDefault="00653ACC" w:rsidP="00BB52C7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Номер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653ACC" w:rsidRPr="00C84503" w:rsidRDefault="00653ACC" w:rsidP="00BB52C7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Источник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653ACC" w:rsidRPr="00C84503" w:rsidRDefault="00653ACC" w:rsidP="00BB52C7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Правильный ответ</w:t>
            </w:r>
          </w:p>
        </w:tc>
      </w:tr>
    </w:tbl>
    <w:tbl>
      <w:tblPr>
        <w:tblW w:w="9503" w:type="dxa"/>
        <w:tblInd w:w="142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2"/>
        <w:gridCol w:w="6411"/>
        <w:gridCol w:w="1610"/>
      </w:tblGrid>
      <w:tr w:rsidR="00653ACC" w:rsidRPr="00F25C67" w:rsidTr="00653ACC">
        <w:trPr>
          <w:cantSplit/>
          <w:trHeight w:val="368"/>
          <w:ins w:id="961" w:author="Yuri Boichuk" w:date="2018-12-04T17:35:00Z"/>
        </w:trPr>
        <w:tc>
          <w:tcPr>
            <w:tcW w:w="14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3ACC" w:rsidRPr="00F25C67" w:rsidRDefault="00653ACC" w:rsidP="00DC617F">
            <w:pPr>
              <w:pStyle w:val="Plattetekstinspringen31"/>
              <w:keepNext/>
              <w:keepLines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962" w:author="Yuri Boichuk" w:date="2018-12-04T17:35:00Z"/>
                <w:color w:val="FFFFFF" w:themeColor="background1"/>
              </w:rPr>
            </w:pPr>
            <w:ins w:id="963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120 06.0-77</w:t>
              </w:r>
            </w:ins>
          </w:p>
        </w:tc>
        <w:tc>
          <w:tcPr>
            <w:tcW w:w="6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3ACC" w:rsidRPr="00F25C67" w:rsidRDefault="00653ACC" w:rsidP="00DC617F">
            <w:pPr>
              <w:pStyle w:val="Plattetekstinspringen31"/>
              <w:keepNext/>
              <w:keepLines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964" w:author="Yuri Boichuk" w:date="2018-12-04T17:35:00Z"/>
                <w:color w:val="FFFFFF" w:themeColor="background1"/>
              </w:rPr>
            </w:pPr>
            <w:ins w:id="965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5.3.3</w:t>
              </w:r>
            </w:ins>
          </w:p>
        </w:tc>
        <w:tc>
          <w:tcPr>
            <w:tcW w:w="16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3ACC" w:rsidRPr="00F25C67" w:rsidRDefault="00653ACC" w:rsidP="00DC617F">
            <w:pPr>
              <w:pStyle w:val="Plattetekstinspringen31"/>
              <w:keepNext/>
              <w:keepLines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center"/>
              <w:rPr>
                <w:ins w:id="966" w:author="Yuri Boichuk" w:date="2018-12-04T17:35:00Z"/>
                <w:color w:val="FFFFFF" w:themeColor="background1"/>
              </w:rPr>
            </w:pPr>
            <w:ins w:id="967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D</w:t>
              </w:r>
            </w:ins>
          </w:p>
        </w:tc>
      </w:tr>
      <w:tr w:rsidR="00653ACC" w:rsidRPr="00F25C67" w:rsidTr="00096B85">
        <w:trPr>
          <w:cantSplit/>
          <w:trHeight w:val="368"/>
          <w:ins w:id="968" w:author="Yuri Boichuk" w:date="2018-12-04T17:35:00Z"/>
        </w:trPr>
        <w:tc>
          <w:tcPr>
            <w:tcW w:w="1482" w:type="dxa"/>
            <w:tcBorders>
              <w:top w:val="nil"/>
              <w:bottom w:val="nil"/>
            </w:tcBorders>
            <w:shd w:val="clear" w:color="auto" w:fill="auto"/>
          </w:tcPr>
          <w:p w:rsidR="00653ACC" w:rsidRPr="00F25C67" w:rsidRDefault="00653ACC" w:rsidP="00DC617F">
            <w:pPr>
              <w:pStyle w:val="Plattetekstinspringen31"/>
              <w:keepNext/>
              <w:keepLines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969" w:author="Yuri Boichuk" w:date="2018-12-04T17:35:00Z"/>
                <w:color w:val="FFFFFF" w:themeColor="background1"/>
                <w:lang w:val="fr-FR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  <w:shd w:val="clear" w:color="auto" w:fill="auto"/>
          </w:tcPr>
          <w:p w:rsidR="00653ACC" w:rsidRPr="00F25C67" w:rsidRDefault="00653ACC" w:rsidP="00DC617F">
            <w:pPr>
              <w:keepNext/>
              <w:keepLines/>
              <w:spacing w:after="120"/>
              <w:rPr>
                <w:ins w:id="970" w:author="Yuri Boichuk" w:date="2018-12-04T17:35:00Z"/>
                <w:color w:val="FFFFFF" w:themeColor="background1"/>
              </w:rPr>
            </w:pPr>
            <w:r w:rsidRPr="00F25C67">
              <w:rPr>
                <w:noProof/>
                <w:color w:val="FFFFFF" w:themeColor="background1"/>
                <w:lang w:eastAsia="ru-RU"/>
              </w:rPr>
              <w:drawing>
                <wp:inline distT="0" distB="0" distL="0" distR="0">
                  <wp:extent cx="972820" cy="838835"/>
                  <wp:effectExtent l="0" t="0" r="0" b="0"/>
                  <wp:docPr id="66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Elevated temperature mark no dimensions.jpg"/>
                          <pic:cNvPicPr/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2820" cy="838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25C67">
              <w:rPr>
                <w:color w:val="FFFFFF" w:themeColor="background1"/>
              </w:rPr>
              <w:t xml:space="preserve"> </w:t>
            </w:r>
            <w:r w:rsidR="00096B85">
              <w:rPr>
                <w:color w:val="FFFFFF" w:themeColor="background1"/>
                <w:lang w:val="en-US"/>
              </w:rPr>
              <w:t xml:space="preserve"> </w:t>
            </w:r>
            <w:ins w:id="971" w:author="Yuri Boichuk" w:date="2018-12-04T17:35:00Z">
              <w:r w:rsidRPr="00F25C67">
                <w:rPr>
                  <w:color w:val="FFFFFF" w:themeColor="background1"/>
                </w:rPr>
                <w:t>(белый/красный)</w:t>
              </w:r>
            </w:ins>
          </w:p>
        </w:tc>
        <w:tc>
          <w:tcPr>
            <w:tcW w:w="1610" w:type="dxa"/>
            <w:tcBorders>
              <w:top w:val="nil"/>
              <w:bottom w:val="nil"/>
            </w:tcBorders>
            <w:shd w:val="clear" w:color="auto" w:fill="auto"/>
          </w:tcPr>
          <w:p w:rsidR="00653ACC" w:rsidRPr="00F25C67" w:rsidRDefault="00653ACC" w:rsidP="00DC617F">
            <w:pPr>
              <w:pStyle w:val="Plattetekstinspringen31"/>
              <w:keepNext/>
              <w:keepLines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center"/>
              <w:rPr>
                <w:ins w:id="972" w:author="Yuri Boichuk" w:date="2018-12-04T17:35:00Z"/>
                <w:color w:val="FFFFFF" w:themeColor="background1"/>
                <w:lang w:val="fr-FR"/>
              </w:rPr>
            </w:pPr>
          </w:p>
        </w:tc>
      </w:tr>
      <w:tr w:rsidR="00653ACC" w:rsidRPr="00F25C67" w:rsidTr="00F25C67">
        <w:trPr>
          <w:cantSplit/>
          <w:trHeight w:val="368"/>
          <w:ins w:id="973" w:author="Yuri Boichuk" w:date="2018-12-04T17:35:00Z"/>
        </w:trPr>
        <w:tc>
          <w:tcPr>
            <w:tcW w:w="148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53ACC" w:rsidRPr="00F25C67" w:rsidRDefault="00653ACC" w:rsidP="00DC617F">
            <w:pPr>
              <w:pStyle w:val="Plattetekstinspringen31"/>
              <w:keepNext/>
              <w:keepLines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974" w:author="Yuri Boichuk" w:date="2018-12-04T17:35:00Z"/>
                <w:color w:val="FFFFFF" w:themeColor="background1"/>
                <w:lang w:val="fr-FR"/>
              </w:rPr>
            </w:pPr>
          </w:p>
        </w:tc>
        <w:tc>
          <w:tcPr>
            <w:tcW w:w="641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53ACC" w:rsidRPr="00F25C67" w:rsidRDefault="00653ACC" w:rsidP="00DC617F">
            <w:pPr>
              <w:spacing w:after="120"/>
              <w:jc w:val="both"/>
              <w:rPr>
                <w:ins w:id="975" w:author="Yuri Boichuk" w:date="2018-12-04T17:35:00Z"/>
                <w:rFonts w:ascii="Bell MT" w:eastAsia="Calibri" w:hAnsi="Bell MT"/>
                <w:color w:val="FFFFFF" w:themeColor="background1"/>
              </w:rPr>
            </w:pPr>
            <w:ins w:id="976" w:author="Yuri Boichuk" w:date="2018-12-04T17:35:00Z">
              <w:r w:rsidRPr="00F25C67">
                <w:rPr>
                  <w:color w:val="FFFFFF" w:themeColor="background1"/>
                </w:rPr>
                <w:t xml:space="preserve">Что означает изображенный маркировочный знак? </w:t>
              </w:r>
            </w:ins>
          </w:p>
          <w:p w:rsidR="00653ACC" w:rsidRPr="00F25C67" w:rsidRDefault="00653ACC" w:rsidP="00DC617F">
            <w:pPr>
              <w:pStyle w:val="Plattetekstinspringen31"/>
              <w:tabs>
                <w:tab w:val="clear" w:pos="284"/>
              </w:tabs>
              <w:suppressAutoHyphens/>
              <w:spacing w:before="40" w:after="120" w:line="220" w:lineRule="exact"/>
              <w:ind w:left="482" w:right="113" w:hanging="482"/>
              <w:jc w:val="left"/>
              <w:rPr>
                <w:ins w:id="977" w:author="Yuri Boichuk" w:date="2018-12-04T17:35:00Z"/>
                <w:color w:val="FFFFFF" w:themeColor="background1"/>
              </w:rPr>
            </w:pPr>
            <w:ins w:id="978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A</w:t>
              </w:r>
              <w:r w:rsidRPr="00F25C67">
                <w:rPr>
                  <w:color w:val="FFFFFF" w:themeColor="background1"/>
                  <w:lang w:val="ru-RU"/>
                </w:rPr>
                <w:tab/>
                <w:t>Высокая наружная температура.</w:t>
              </w:r>
            </w:ins>
          </w:p>
          <w:p w:rsidR="00653ACC" w:rsidRPr="00F25C67" w:rsidRDefault="00653ACC" w:rsidP="00DC617F">
            <w:pPr>
              <w:pStyle w:val="Plattetekstinspringen31"/>
              <w:tabs>
                <w:tab w:val="clear" w:pos="284"/>
              </w:tabs>
              <w:suppressAutoHyphens/>
              <w:spacing w:before="40" w:after="120" w:line="220" w:lineRule="exact"/>
              <w:ind w:left="482" w:right="113" w:hanging="482"/>
              <w:jc w:val="left"/>
              <w:rPr>
                <w:ins w:id="979" w:author="Yuri Boichuk" w:date="2018-12-04T17:35:00Z"/>
                <w:color w:val="FFFFFF" w:themeColor="background1"/>
              </w:rPr>
            </w:pPr>
            <w:ins w:id="980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В</w:t>
              </w:r>
              <w:r w:rsidRPr="00F25C67">
                <w:rPr>
                  <w:color w:val="FFFFFF" w:themeColor="background1"/>
                  <w:lang w:val="ru-RU"/>
                </w:rPr>
                <w:tab/>
                <w:t>Необходимы особые меры предосторожности при высокой наружной температуре.</w:t>
              </w:r>
            </w:ins>
          </w:p>
          <w:p w:rsidR="00653ACC" w:rsidRPr="00F25C67" w:rsidRDefault="00653ACC" w:rsidP="00DC617F">
            <w:pPr>
              <w:pStyle w:val="Plattetekstinspringen31"/>
              <w:tabs>
                <w:tab w:val="clear" w:pos="284"/>
              </w:tabs>
              <w:suppressAutoHyphens/>
              <w:spacing w:before="40" w:after="120" w:line="220" w:lineRule="exact"/>
              <w:ind w:left="482" w:right="113" w:hanging="482"/>
              <w:jc w:val="left"/>
              <w:rPr>
                <w:ins w:id="981" w:author="Yuri Boichuk" w:date="2018-12-04T17:35:00Z"/>
                <w:color w:val="FFFFFF" w:themeColor="background1"/>
              </w:rPr>
            </w:pPr>
            <w:ins w:id="982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С</w:t>
              </w:r>
              <w:r w:rsidRPr="00F25C67">
                <w:rPr>
                  <w:color w:val="FFFFFF" w:themeColor="background1"/>
                  <w:lang w:val="ru-RU"/>
                </w:rPr>
                <w:tab/>
                <w:t>Перевозка веществ в нагретом состоянии не разрешается.</w:t>
              </w:r>
            </w:ins>
          </w:p>
          <w:p w:rsidR="00653ACC" w:rsidRPr="00F25C67" w:rsidRDefault="00653ACC" w:rsidP="00DC617F">
            <w:pPr>
              <w:pStyle w:val="Plattetekstinspringen31"/>
              <w:tabs>
                <w:tab w:val="clear" w:pos="284"/>
              </w:tabs>
              <w:suppressAutoHyphens/>
              <w:spacing w:before="40" w:after="120" w:line="220" w:lineRule="exact"/>
              <w:ind w:left="482" w:right="113" w:hanging="482"/>
              <w:jc w:val="left"/>
              <w:rPr>
                <w:ins w:id="983" w:author="Yuri Boichuk" w:date="2018-12-04T17:35:00Z"/>
                <w:color w:val="FFFFFF" w:themeColor="background1"/>
              </w:rPr>
            </w:pPr>
            <w:ins w:id="984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D</w:t>
              </w:r>
              <w:r w:rsidRPr="00F25C67">
                <w:rPr>
                  <w:color w:val="FFFFFF" w:themeColor="background1"/>
                  <w:lang w:val="ru-RU"/>
                </w:rPr>
                <w:tab/>
              </w:r>
            </w:ins>
            <w:ins w:id="985" w:author="Yuri Boichuk" w:date="2018-12-04T17:39:00Z">
              <w:r w:rsidRPr="00F25C67">
                <w:rPr>
                  <w:color w:val="FFFFFF" w:themeColor="background1"/>
                  <w:lang w:val="ru-RU"/>
                </w:rPr>
                <w:t>Перевозятся</w:t>
              </w:r>
            </w:ins>
            <w:ins w:id="986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 xml:space="preserve"> вещества в нагретом состоянии.</w:t>
              </w:r>
            </w:ins>
          </w:p>
        </w:tc>
        <w:tc>
          <w:tcPr>
            <w:tcW w:w="161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53ACC" w:rsidRPr="00F25C67" w:rsidRDefault="00653ACC" w:rsidP="00DC617F">
            <w:pPr>
              <w:pStyle w:val="Plattetekstinspringen31"/>
              <w:keepNext/>
              <w:keepLines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center"/>
              <w:rPr>
                <w:ins w:id="987" w:author="Yuri Boichuk" w:date="2018-12-04T17:35:00Z"/>
                <w:color w:val="FFFFFF" w:themeColor="background1"/>
                <w:lang w:val="ru-RU"/>
                <w:rPrChange w:id="988" w:author="Yuri Boichuk" w:date="2018-12-04T17:35:00Z">
                  <w:rPr>
                    <w:ins w:id="989" w:author="Yuri Boichuk" w:date="2018-12-04T17:35:00Z"/>
                    <w:lang w:val="fr-FR"/>
                  </w:rPr>
                </w:rPrChange>
              </w:rPr>
            </w:pPr>
          </w:p>
        </w:tc>
      </w:tr>
      <w:tr w:rsidR="00653ACC" w:rsidRPr="00F25C67" w:rsidTr="00F25C67">
        <w:trPr>
          <w:cantSplit/>
          <w:trHeight w:val="368"/>
          <w:ins w:id="990" w:author="Yuri Boichuk" w:date="2018-12-04T17:35:00Z"/>
        </w:trPr>
        <w:tc>
          <w:tcPr>
            <w:tcW w:w="14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3ACC" w:rsidRPr="00F25C67" w:rsidRDefault="00653ACC" w:rsidP="00DC617F">
            <w:pPr>
              <w:pStyle w:val="Plattetekstinspringen31"/>
              <w:keepNext/>
              <w:keepLines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991" w:author="Yuri Boichuk" w:date="2018-12-04T17:35:00Z"/>
                <w:color w:val="FFFFFF" w:themeColor="background1"/>
              </w:rPr>
            </w:pPr>
            <w:ins w:id="992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120 06.0-78</w:t>
              </w:r>
            </w:ins>
          </w:p>
        </w:tc>
        <w:tc>
          <w:tcPr>
            <w:tcW w:w="6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3ACC" w:rsidRPr="00F25C67" w:rsidRDefault="00653ACC" w:rsidP="00DC617F">
            <w:pPr>
              <w:pStyle w:val="Plattetekstinspringen31"/>
              <w:keepNext/>
              <w:keepLines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993" w:author="Yuri Boichuk" w:date="2018-12-04T17:35:00Z"/>
                <w:rFonts w:ascii="Bell MT" w:eastAsia="Calibri" w:hAnsi="Bell MT"/>
                <w:color w:val="FFFFFF" w:themeColor="background1"/>
              </w:rPr>
            </w:pPr>
            <w:ins w:id="994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5.3.2.2</w:t>
              </w:r>
            </w:ins>
          </w:p>
        </w:tc>
        <w:tc>
          <w:tcPr>
            <w:tcW w:w="16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3ACC" w:rsidRPr="00F25C67" w:rsidRDefault="00653ACC" w:rsidP="00DC617F">
            <w:pPr>
              <w:pStyle w:val="Plattetekstinspringen31"/>
              <w:keepNext/>
              <w:keepLines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center"/>
              <w:rPr>
                <w:ins w:id="995" w:author="Yuri Boichuk" w:date="2018-12-04T17:35:00Z"/>
                <w:color w:val="FFFFFF" w:themeColor="background1"/>
              </w:rPr>
            </w:pPr>
            <w:ins w:id="996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С</w:t>
              </w:r>
            </w:ins>
          </w:p>
        </w:tc>
      </w:tr>
      <w:tr w:rsidR="00653ACC" w:rsidRPr="00F25C67" w:rsidTr="00F25C67">
        <w:trPr>
          <w:cantSplit/>
          <w:trHeight w:val="368"/>
          <w:ins w:id="997" w:author="Yuri Boichuk" w:date="2018-12-04T17:35:00Z"/>
        </w:trPr>
        <w:tc>
          <w:tcPr>
            <w:tcW w:w="148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53ACC" w:rsidRPr="00F25C67" w:rsidRDefault="00653ACC" w:rsidP="00DC617F">
            <w:pPr>
              <w:pStyle w:val="Plattetekstinspringen31"/>
              <w:keepNext/>
              <w:keepLines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998" w:author="Yuri Boichuk" w:date="2018-12-04T17:35:00Z"/>
                <w:color w:val="FFFFFF" w:themeColor="background1"/>
                <w:lang w:val="fr-FR"/>
              </w:rPr>
            </w:pPr>
          </w:p>
        </w:tc>
        <w:tc>
          <w:tcPr>
            <w:tcW w:w="641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tbl>
            <w:tblPr>
              <w:tblStyle w:val="Grilledutableau1"/>
              <w:tblW w:w="0" w:type="auto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  <w:insideH w:val="single" w:sz="24" w:space="0" w:color="auto"/>
                <w:insideV w:val="single" w:sz="2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42"/>
            </w:tblGrid>
            <w:tr w:rsidR="00721603" w:rsidRPr="00683605" w:rsidTr="00A24B0F">
              <w:trPr>
                <w:ins w:id="999" w:author="Martine Moench" w:date="2018-09-21T15:41:00Z"/>
              </w:trPr>
              <w:tc>
                <w:tcPr>
                  <w:tcW w:w="1242" w:type="dxa"/>
                  <w:shd w:val="clear" w:color="auto" w:fill="FFC000"/>
                  <w:vAlign w:val="center"/>
                </w:tcPr>
                <w:p w:rsidR="00721603" w:rsidRPr="00683605" w:rsidRDefault="00721603" w:rsidP="00DC617F">
                  <w:pPr>
                    <w:tabs>
                      <w:tab w:val="left" w:pos="284"/>
                      <w:tab w:val="left" w:pos="567"/>
                      <w:tab w:val="left" w:pos="992"/>
                      <w:tab w:val="left" w:pos="1134"/>
                      <w:tab w:val="left" w:pos="1418"/>
                      <w:tab w:val="left" w:pos="1985"/>
                      <w:tab w:val="left" w:pos="8222"/>
                      <w:tab w:val="right" w:pos="9639"/>
                    </w:tabs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ins w:id="1000" w:author="Martine Moench" w:date="2018-09-21T15:41:00Z"/>
                      <w:rFonts w:asciiTheme="majorBidi" w:hAnsiTheme="majorBidi" w:cstheme="majorBidi"/>
                      <w:vanish/>
                      <w:sz w:val="20"/>
                      <w:lang w:val="fr-FR" w:eastAsia="nl-NL"/>
                    </w:rPr>
                  </w:pPr>
                  <w:ins w:id="1001" w:author="Martine Moench" w:date="2018-09-21T15:41:00Z">
                    <w:r w:rsidRPr="00683605">
                      <w:rPr>
                        <w:rFonts w:asciiTheme="majorBidi" w:hAnsiTheme="majorBidi" w:cstheme="majorBidi"/>
                        <w:sz w:val="20"/>
                        <w:lang w:val="fr-FR" w:eastAsia="nl-NL"/>
                      </w:rPr>
                      <w:t xml:space="preserve">   642</w:t>
                    </w:r>
                  </w:ins>
                </w:p>
              </w:tc>
            </w:tr>
            <w:tr w:rsidR="00721603" w:rsidRPr="00683605" w:rsidTr="00A24B0F">
              <w:trPr>
                <w:ins w:id="1002" w:author="Martine Moench" w:date="2018-09-21T15:41:00Z"/>
              </w:trPr>
              <w:tc>
                <w:tcPr>
                  <w:tcW w:w="1242" w:type="dxa"/>
                  <w:shd w:val="clear" w:color="auto" w:fill="FFC000"/>
                  <w:vAlign w:val="center"/>
                </w:tcPr>
                <w:p w:rsidR="00721603" w:rsidRPr="00683605" w:rsidRDefault="00721603" w:rsidP="00DC617F">
                  <w:pPr>
                    <w:tabs>
                      <w:tab w:val="left" w:pos="284"/>
                      <w:tab w:val="left" w:pos="567"/>
                      <w:tab w:val="left" w:pos="992"/>
                      <w:tab w:val="left" w:pos="1134"/>
                      <w:tab w:val="left" w:pos="1418"/>
                      <w:tab w:val="left" w:pos="1985"/>
                      <w:tab w:val="left" w:pos="8222"/>
                      <w:tab w:val="right" w:pos="9639"/>
                    </w:tabs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ins w:id="1003" w:author="Martine Moench" w:date="2018-09-21T15:41:00Z"/>
                      <w:rFonts w:asciiTheme="majorBidi" w:hAnsiTheme="majorBidi" w:cstheme="majorBidi"/>
                      <w:vanish/>
                      <w:sz w:val="20"/>
                      <w:lang w:val="fr-FR" w:eastAsia="nl-NL"/>
                    </w:rPr>
                  </w:pPr>
                  <w:ins w:id="1004" w:author="Martine Moench" w:date="2018-09-21T15:41:00Z">
                    <w:r w:rsidRPr="00683605">
                      <w:rPr>
                        <w:rFonts w:asciiTheme="majorBidi" w:hAnsiTheme="majorBidi" w:cstheme="majorBidi"/>
                        <w:sz w:val="20"/>
                        <w:lang w:val="fr-FR" w:eastAsia="nl-NL"/>
                      </w:rPr>
                      <w:t xml:space="preserve">  3048</w:t>
                    </w:r>
                  </w:ins>
                </w:p>
              </w:tc>
            </w:tr>
          </w:tbl>
          <w:p w:rsidR="00653ACC" w:rsidRPr="00F25C67" w:rsidRDefault="00133D4E" w:rsidP="00DC617F">
            <w:pPr>
              <w:tabs>
                <w:tab w:val="left" w:pos="284"/>
                <w:tab w:val="left" w:pos="567"/>
                <w:tab w:val="left" w:pos="992"/>
                <w:tab w:val="left" w:pos="1134"/>
                <w:tab w:val="left" w:pos="1418"/>
                <w:tab w:val="left" w:pos="1985"/>
                <w:tab w:val="left" w:pos="8222"/>
                <w:tab w:val="right" w:pos="9639"/>
              </w:tabs>
              <w:overflowPunct w:val="0"/>
              <w:autoSpaceDE w:val="0"/>
              <w:autoSpaceDN w:val="0"/>
              <w:adjustRightInd w:val="0"/>
              <w:spacing w:after="120"/>
              <w:ind w:left="1701" w:right="-278" w:hanging="567"/>
              <w:jc w:val="both"/>
              <w:textAlignment w:val="baseline"/>
              <w:rPr>
                <w:ins w:id="1005" w:author="Yuri Boichuk" w:date="2018-12-04T17:35:00Z"/>
                <w:rFonts w:ascii="Bell MT" w:eastAsia="Calibri" w:hAnsi="Bell MT"/>
                <w:color w:val="FFFFFF" w:themeColor="background1"/>
              </w:rPr>
            </w:pPr>
            <w:r>
              <w:rPr>
                <w:color w:val="FFFFFF" w:themeColor="background1"/>
                <w:lang w:val="en-US"/>
              </w:rPr>
              <w:t xml:space="preserve">   </w:t>
            </w:r>
            <w:r w:rsidR="00653ACC" w:rsidRPr="00F25C67">
              <w:rPr>
                <w:color w:val="FFFFFF" w:themeColor="background1"/>
              </w:rPr>
              <w:t xml:space="preserve"> </w:t>
            </w:r>
            <w:ins w:id="1006" w:author="Yuri Boichuk" w:date="2018-12-04T17:35:00Z">
              <w:r w:rsidR="00653ACC" w:rsidRPr="00F25C67">
                <w:rPr>
                  <w:color w:val="FFFFFF" w:themeColor="background1"/>
                </w:rPr>
                <w:t>(оранжевый/черный)</w:t>
              </w:r>
            </w:ins>
          </w:p>
        </w:tc>
        <w:tc>
          <w:tcPr>
            <w:tcW w:w="161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53ACC" w:rsidRPr="00F25C67" w:rsidRDefault="00653ACC" w:rsidP="00DC617F">
            <w:pPr>
              <w:pStyle w:val="Plattetekstinspringen31"/>
              <w:keepNext/>
              <w:keepLines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center"/>
              <w:rPr>
                <w:ins w:id="1007" w:author="Yuri Boichuk" w:date="2018-12-04T17:35:00Z"/>
                <w:color w:val="FFFFFF" w:themeColor="background1"/>
                <w:lang w:val="fr-FR"/>
              </w:rPr>
            </w:pPr>
          </w:p>
        </w:tc>
      </w:tr>
      <w:tr w:rsidR="00653ACC" w:rsidRPr="00F25C67" w:rsidTr="00F25C67">
        <w:trPr>
          <w:cantSplit/>
          <w:trHeight w:val="368"/>
          <w:ins w:id="1008" w:author="Yuri Boichuk" w:date="2018-12-04T17:35:00Z"/>
        </w:trPr>
        <w:tc>
          <w:tcPr>
            <w:tcW w:w="148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53ACC" w:rsidRPr="00F25C67" w:rsidRDefault="00653ACC" w:rsidP="00DC617F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1009" w:author="Yuri Boichuk" w:date="2018-12-04T17:35:00Z"/>
                <w:color w:val="FFFFFF" w:themeColor="background1"/>
                <w:lang w:val="fr-FR"/>
              </w:rPr>
            </w:pPr>
          </w:p>
        </w:tc>
        <w:tc>
          <w:tcPr>
            <w:tcW w:w="641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53ACC" w:rsidRPr="00F25C67" w:rsidRDefault="00653ACC" w:rsidP="00DC617F">
            <w:pPr>
              <w:spacing w:after="120"/>
              <w:jc w:val="both"/>
              <w:rPr>
                <w:ins w:id="1010" w:author="Yuri Boichuk" w:date="2018-12-04T17:35:00Z"/>
                <w:rFonts w:ascii="Bell MT" w:eastAsia="Calibri" w:hAnsi="Bell MT"/>
                <w:color w:val="FFFFFF" w:themeColor="background1"/>
              </w:rPr>
            </w:pPr>
            <w:ins w:id="1011" w:author="Yuri Boichuk" w:date="2018-12-04T17:35:00Z">
              <w:r w:rsidRPr="00F25C67">
                <w:rPr>
                  <w:color w:val="FFFFFF" w:themeColor="background1"/>
                </w:rPr>
                <w:t xml:space="preserve">Что означает изображенная табличка оранжевого цвета? </w:t>
              </w:r>
            </w:ins>
          </w:p>
          <w:p w:rsidR="00653ACC" w:rsidRPr="00F25C67" w:rsidRDefault="00653ACC" w:rsidP="00DC617F">
            <w:pPr>
              <w:pStyle w:val="Plattetekstinspringen31"/>
              <w:tabs>
                <w:tab w:val="clear" w:pos="284"/>
              </w:tabs>
              <w:suppressAutoHyphens/>
              <w:spacing w:before="40" w:after="120" w:line="220" w:lineRule="exact"/>
              <w:ind w:left="482" w:right="113" w:hanging="482"/>
              <w:jc w:val="left"/>
              <w:rPr>
                <w:ins w:id="1012" w:author="Yuri Boichuk" w:date="2018-12-04T17:35:00Z"/>
                <w:color w:val="FFFFFF" w:themeColor="background1"/>
              </w:rPr>
            </w:pPr>
            <w:ins w:id="1013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A</w:t>
              </w:r>
              <w:r w:rsidRPr="00F25C67">
                <w:rPr>
                  <w:color w:val="FFFFFF" w:themeColor="background1"/>
                  <w:lang w:val="ru-RU"/>
                </w:rPr>
                <w:tab/>
                <w:t>Перевозка 3</w:t>
              </w:r>
            </w:ins>
            <w:ins w:id="1014" w:author="Ekaterina Salynskaya" w:date="2018-12-11T17:07:00Z">
              <w:r w:rsidR="006467D9">
                <w:rPr>
                  <w:color w:val="FFFFFF" w:themeColor="background1"/>
                  <w:lang w:val="ru-RU"/>
                </w:rPr>
                <w:t xml:space="preserve"> </w:t>
              </w:r>
            </w:ins>
            <w:ins w:id="1015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048 кг токсичного твердого вещества, реагирующего с водой с выделением легковоспламеняющихся газов.</w:t>
              </w:r>
            </w:ins>
          </w:p>
          <w:p w:rsidR="00653ACC" w:rsidRPr="00F25C67" w:rsidRDefault="00653ACC" w:rsidP="00DC617F">
            <w:pPr>
              <w:pStyle w:val="Plattetekstinspringen31"/>
              <w:tabs>
                <w:tab w:val="clear" w:pos="284"/>
              </w:tabs>
              <w:suppressAutoHyphens/>
              <w:spacing w:before="40" w:after="120" w:line="220" w:lineRule="exact"/>
              <w:ind w:left="482" w:right="113" w:hanging="482"/>
              <w:jc w:val="left"/>
              <w:rPr>
                <w:ins w:id="1016" w:author="Yuri Boichuk" w:date="2018-12-04T17:35:00Z"/>
                <w:color w:val="FFFFFF" w:themeColor="background1"/>
              </w:rPr>
            </w:pPr>
            <w:ins w:id="1017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В</w:t>
              </w:r>
              <w:r w:rsidRPr="00F25C67">
                <w:rPr>
                  <w:color w:val="FFFFFF" w:themeColor="background1"/>
                  <w:lang w:val="ru-RU"/>
                </w:rPr>
                <w:tab/>
                <w:t xml:space="preserve">Перевозка токсичной жидкости под № ООН 3048, выделяющей </w:t>
              </w:r>
              <w:proofErr w:type="spellStart"/>
              <w:r w:rsidRPr="00F25C67">
                <w:rPr>
                  <w:color w:val="FFFFFF" w:themeColor="background1"/>
                  <w:lang w:val="ru-RU"/>
                </w:rPr>
                <w:t>газы</w:t>
              </w:r>
              <w:proofErr w:type="spellEnd"/>
              <w:r w:rsidRPr="00F25C67">
                <w:rPr>
                  <w:color w:val="FFFFFF" w:themeColor="background1"/>
                  <w:lang w:val="ru-RU"/>
                </w:rPr>
                <w:t xml:space="preserve"> в случае пожара.</w:t>
              </w:r>
            </w:ins>
          </w:p>
          <w:p w:rsidR="00653ACC" w:rsidRPr="00F25C67" w:rsidRDefault="00653ACC" w:rsidP="00DC617F">
            <w:pPr>
              <w:pStyle w:val="Plattetekstinspringen31"/>
              <w:tabs>
                <w:tab w:val="clear" w:pos="284"/>
              </w:tabs>
              <w:suppressAutoHyphens/>
              <w:spacing w:before="40" w:after="120" w:line="220" w:lineRule="exact"/>
              <w:ind w:left="482" w:right="113" w:hanging="482"/>
              <w:jc w:val="left"/>
              <w:rPr>
                <w:ins w:id="1018" w:author="Yuri Boichuk" w:date="2018-12-04T17:35:00Z"/>
                <w:color w:val="FFFFFF" w:themeColor="background1"/>
              </w:rPr>
            </w:pPr>
            <w:ins w:id="1019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С</w:t>
              </w:r>
              <w:r w:rsidRPr="00F25C67">
                <w:rPr>
                  <w:color w:val="FFFFFF" w:themeColor="background1"/>
                  <w:lang w:val="ru-RU"/>
                </w:rPr>
                <w:tab/>
                <w:t>Перевозка токсичного твердого вещества под № ООН 3048,</w:t>
              </w:r>
            </w:ins>
            <w:r w:rsidR="00DC617F" w:rsidRPr="00DC617F">
              <w:rPr>
                <w:color w:val="FFFFFF" w:themeColor="background1"/>
                <w:lang w:val="ru-RU"/>
              </w:rPr>
              <w:t xml:space="preserve"> </w:t>
            </w:r>
            <w:ins w:id="1020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реагирующего с водой с выделением легковоспламеняющихся газов.</w:t>
              </w:r>
            </w:ins>
          </w:p>
          <w:p w:rsidR="00653ACC" w:rsidRPr="00F25C67" w:rsidRDefault="00653ACC" w:rsidP="00DC617F">
            <w:pPr>
              <w:pStyle w:val="Plattetekstinspringen31"/>
              <w:tabs>
                <w:tab w:val="clear" w:pos="284"/>
              </w:tabs>
              <w:suppressAutoHyphens/>
              <w:spacing w:before="40" w:after="120" w:line="220" w:lineRule="exact"/>
              <w:ind w:left="482" w:right="113" w:hanging="482"/>
              <w:jc w:val="left"/>
              <w:rPr>
                <w:ins w:id="1021" w:author="Yuri Boichuk" w:date="2018-12-04T17:35:00Z"/>
                <w:rFonts w:ascii="Bell MT" w:eastAsia="Calibri" w:hAnsi="Bell MT"/>
                <w:color w:val="FFFFFF" w:themeColor="background1"/>
              </w:rPr>
            </w:pPr>
            <w:ins w:id="1022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D</w:t>
              </w:r>
              <w:r w:rsidRPr="00F25C67">
                <w:rPr>
                  <w:color w:val="FFFFFF" w:themeColor="background1"/>
                  <w:lang w:val="ru-RU"/>
                </w:rPr>
                <w:tab/>
                <w:t>Перевозка 642 кг вещества под № ООН 3048.</w:t>
              </w:r>
            </w:ins>
          </w:p>
        </w:tc>
        <w:tc>
          <w:tcPr>
            <w:tcW w:w="161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53ACC" w:rsidRPr="00F25C67" w:rsidRDefault="00653ACC" w:rsidP="00DC617F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center"/>
              <w:rPr>
                <w:ins w:id="1023" w:author="Yuri Boichuk" w:date="2018-12-04T17:35:00Z"/>
                <w:color w:val="FFFFFF" w:themeColor="background1"/>
                <w:lang w:val="ru-RU"/>
                <w:rPrChange w:id="1024" w:author="Yuri Boichuk" w:date="2018-12-04T17:35:00Z">
                  <w:rPr>
                    <w:ins w:id="1025" w:author="Yuri Boichuk" w:date="2018-12-04T17:35:00Z"/>
                    <w:lang w:val="fr-FR"/>
                  </w:rPr>
                </w:rPrChange>
              </w:rPr>
            </w:pPr>
          </w:p>
        </w:tc>
      </w:tr>
      <w:tr w:rsidR="00653ACC" w:rsidRPr="00F25C67" w:rsidTr="00F25C67">
        <w:trPr>
          <w:cantSplit/>
          <w:trHeight w:val="368"/>
          <w:ins w:id="1026" w:author="Yuri Boichuk" w:date="2018-12-04T17:35:00Z"/>
        </w:trPr>
        <w:tc>
          <w:tcPr>
            <w:tcW w:w="14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3ACC" w:rsidRPr="00F25C67" w:rsidRDefault="00653ACC" w:rsidP="00DC617F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1027" w:author="Yuri Boichuk" w:date="2018-12-04T17:35:00Z"/>
                <w:color w:val="FFFFFF" w:themeColor="background1"/>
              </w:rPr>
            </w:pPr>
            <w:ins w:id="1028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120 06.0-79</w:t>
              </w:r>
            </w:ins>
          </w:p>
        </w:tc>
        <w:tc>
          <w:tcPr>
            <w:tcW w:w="6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3ACC" w:rsidRPr="00F25C67" w:rsidRDefault="00653ACC" w:rsidP="00DC617F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1029" w:author="Yuri Boichuk" w:date="2018-12-04T17:35:00Z"/>
                <w:rFonts w:ascii="Bell MT" w:eastAsia="Calibri" w:hAnsi="Bell MT"/>
                <w:color w:val="FFFFFF" w:themeColor="background1"/>
              </w:rPr>
            </w:pPr>
            <w:ins w:id="1030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5.3.2.2</w:t>
              </w:r>
            </w:ins>
          </w:p>
        </w:tc>
        <w:tc>
          <w:tcPr>
            <w:tcW w:w="16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3ACC" w:rsidRPr="00F25C67" w:rsidRDefault="00653ACC" w:rsidP="00DC617F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center"/>
              <w:rPr>
                <w:ins w:id="1031" w:author="Yuri Boichuk" w:date="2018-12-04T17:35:00Z"/>
                <w:color w:val="FFFFFF" w:themeColor="background1"/>
              </w:rPr>
            </w:pPr>
            <w:ins w:id="1032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В</w:t>
              </w:r>
            </w:ins>
          </w:p>
        </w:tc>
      </w:tr>
      <w:tr w:rsidR="00653ACC" w:rsidRPr="00F25C67" w:rsidTr="00F25C67">
        <w:trPr>
          <w:cantSplit/>
          <w:trHeight w:val="368"/>
          <w:ins w:id="1033" w:author="Yuri Boichuk" w:date="2018-12-04T17:35:00Z"/>
        </w:trPr>
        <w:tc>
          <w:tcPr>
            <w:tcW w:w="148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53ACC" w:rsidRPr="00F25C67" w:rsidRDefault="00653ACC" w:rsidP="00DC617F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1034" w:author="Yuri Boichuk" w:date="2018-12-04T17:35:00Z"/>
                <w:color w:val="FFFFFF" w:themeColor="background1"/>
                <w:lang w:val="fr-FR"/>
              </w:rPr>
            </w:pPr>
          </w:p>
        </w:tc>
        <w:tc>
          <w:tcPr>
            <w:tcW w:w="641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tbl>
            <w:tblPr>
              <w:tblStyle w:val="Grilledutableau1"/>
              <w:tblW w:w="0" w:type="auto"/>
              <w:tblBorders>
                <w:top w:val="single" w:sz="24" w:space="0" w:color="auto"/>
                <w:left w:val="single" w:sz="24" w:space="0" w:color="auto"/>
                <w:bottom w:val="single" w:sz="24" w:space="0" w:color="auto"/>
                <w:right w:val="single" w:sz="24" w:space="0" w:color="auto"/>
                <w:insideH w:val="single" w:sz="24" w:space="0" w:color="auto"/>
                <w:insideV w:val="single" w:sz="2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42"/>
            </w:tblGrid>
            <w:tr w:rsidR="00721603" w:rsidRPr="00946EB1" w:rsidTr="00A24B0F">
              <w:trPr>
                <w:ins w:id="1035" w:author="Martine Moench" w:date="2018-09-21T15:41:00Z"/>
              </w:trPr>
              <w:tc>
                <w:tcPr>
                  <w:tcW w:w="1242" w:type="dxa"/>
                  <w:shd w:val="clear" w:color="auto" w:fill="FFC000"/>
                </w:tcPr>
                <w:p w:rsidR="00721603" w:rsidRPr="00946EB1" w:rsidRDefault="00721603" w:rsidP="00DC617F">
                  <w:pPr>
                    <w:keepNext/>
                    <w:keepLines/>
                    <w:tabs>
                      <w:tab w:val="left" w:pos="284"/>
                      <w:tab w:val="left" w:pos="567"/>
                      <w:tab w:val="left" w:pos="992"/>
                      <w:tab w:val="left" w:pos="1134"/>
                      <w:tab w:val="left" w:pos="1418"/>
                      <w:tab w:val="left" w:pos="1985"/>
                      <w:tab w:val="left" w:pos="8222"/>
                      <w:tab w:val="right" w:pos="9639"/>
                    </w:tabs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ins w:id="1036" w:author="Martine Moench" w:date="2018-09-21T15:41:00Z"/>
                      <w:rFonts w:asciiTheme="majorBidi" w:hAnsiTheme="majorBidi" w:cstheme="majorBidi"/>
                      <w:vanish/>
                      <w:sz w:val="20"/>
                      <w:lang w:val="fr-FR" w:eastAsia="nl-NL"/>
                    </w:rPr>
                  </w:pPr>
                  <w:ins w:id="1037" w:author="Martine Moench" w:date="2018-09-21T15:41:00Z">
                    <w:r w:rsidRPr="00946EB1">
                      <w:rPr>
                        <w:rFonts w:asciiTheme="majorBidi" w:hAnsiTheme="majorBidi" w:cstheme="majorBidi"/>
                        <w:sz w:val="20"/>
                        <w:lang w:val="fr-FR" w:eastAsia="nl-NL"/>
                      </w:rPr>
                      <w:t xml:space="preserve">   623</w:t>
                    </w:r>
                  </w:ins>
                </w:p>
              </w:tc>
            </w:tr>
            <w:tr w:rsidR="00721603" w:rsidRPr="00946EB1" w:rsidTr="00A24B0F">
              <w:trPr>
                <w:ins w:id="1038" w:author="Martine Moench" w:date="2018-09-21T15:41:00Z"/>
              </w:trPr>
              <w:tc>
                <w:tcPr>
                  <w:tcW w:w="1242" w:type="dxa"/>
                  <w:shd w:val="clear" w:color="auto" w:fill="FFC000"/>
                </w:tcPr>
                <w:p w:rsidR="00721603" w:rsidRPr="00946EB1" w:rsidRDefault="00721603" w:rsidP="00DC617F">
                  <w:pPr>
                    <w:keepNext/>
                    <w:keepLines/>
                    <w:tabs>
                      <w:tab w:val="left" w:pos="284"/>
                      <w:tab w:val="left" w:pos="567"/>
                      <w:tab w:val="left" w:pos="992"/>
                      <w:tab w:val="left" w:pos="1134"/>
                      <w:tab w:val="left" w:pos="1418"/>
                      <w:tab w:val="left" w:pos="1985"/>
                      <w:tab w:val="left" w:pos="8222"/>
                      <w:tab w:val="right" w:pos="9639"/>
                    </w:tabs>
                    <w:overflowPunct w:val="0"/>
                    <w:autoSpaceDE w:val="0"/>
                    <w:autoSpaceDN w:val="0"/>
                    <w:adjustRightInd w:val="0"/>
                    <w:jc w:val="both"/>
                    <w:textAlignment w:val="baseline"/>
                    <w:rPr>
                      <w:ins w:id="1039" w:author="Martine Moench" w:date="2018-09-21T15:41:00Z"/>
                      <w:rFonts w:asciiTheme="majorBidi" w:hAnsiTheme="majorBidi" w:cstheme="majorBidi"/>
                      <w:vanish/>
                      <w:sz w:val="20"/>
                      <w:lang w:val="fr-FR" w:eastAsia="nl-NL"/>
                    </w:rPr>
                  </w:pPr>
                  <w:ins w:id="1040" w:author="Martine Moench" w:date="2018-09-21T15:41:00Z">
                    <w:r w:rsidRPr="00946EB1">
                      <w:rPr>
                        <w:rFonts w:asciiTheme="majorBidi" w:hAnsiTheme="majorBidi" w:cstheme="majorBidi"/>
                        <w:sz w:val="20"/>
                        <w:lang w:val="fr-FR" w:eastAsia="nl-NL"/>
                      </w:rPr>
                      <w:t xml:space="preserve">  3491</w:t>
                    </w:r>
                  </w:ins>
                </w:p>
              </w:tc>
            </w:tr>
          </w:tbl>
          <w:p w:rsidR="00653ACC" w:rsidRPr="00F25C67" w:rsidRDefault="00653ACC" w:rsidP="00DC617F">
            <w:pPr>
              <w:spacing w:after="120"/>
              <w:jc w:val="both"/>
              <w:rPr>
                <w:ins w:id="1041" w:author="Yuri Boichuk" w:date="2018-12-04T17:35:00Z"/>
                <w:rFonts w:ascii="Bell MT" w:eastAsia="Calibri" w:hAnsi="Bell MT"/>
                <w:color w:val="FFFFFF" w:themeColor="background1"/>
                <w:lang w:val="fr-FR" w:eastAsia="nl-NL"/>
              </w:rPr>
            </w:pPr>
          </w:p>
        </w:tc>
        <w:tc>
          <w:tcPr>
            <w:tcW w:w="161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53ACC" w:rsidRPr="00F25C67" w:rsidRDefault="00653ACC" w:rsidP="00DC617F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center"/>
              <w:rPr>
                <w:ins w:id="1042" w:author="Yuri Boichuk" w:date="2018-12-04T17:35:00Z"/>
                <w:color w:val="FFFFFF" w:themeColor="background1"/>
                <w:lang w:val="fr-FR"/>
              </w:rPr>
            </w:pPr>
          </w:p>
        </w:tc>
      </w:tr>
      <w:tr w:rsidR="00653ACC" w:rsidRPr="00F25C67" w:rsidTr="00F25C67">
        <w:trPr>
          <w:cantSplit/>
          <w:trHeight w:val="368"/>
          <w:ins w:id="1043" w:author="Yuri Boichuk" w:date="2018-12-04T17:35:00Z"/>
        </w:trPr>
        <w:tc>
          <w:tcPr>
            <w:tcW w:w="1482" w:type="dxa"/>
            <w:tcBorders>
              <w:top w:val="nil"/>
              <w:bottom w:val="nil"/>
            </w:tcBorders>
            <w:shd w:val="clear" w:color="auto" w:fill="auto"/>
          </w:tcPr>
          <w:p w:rsidR="00653ACC" w:rsidRPr="00F25C67" w:rsidRDefault="00653ACC" w:rsidP="00DC617F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1044" w:author="Yuri Boichuk" w:date="2018-12-04T17:35:00Z"/>
                <w:color w:val="FFFFFF" w:themeColor="background1"/>
                <w:lang w:val="fr-FR"/>
              </w:rPr>
            </w:pPr>
          </w:p>
        </w:tc>
        <w:tc>
          <w:tcPr>
            <w:tcW w:w="6411" w:type="dxa"/>
            <w:tcBorders>
              <w:top w:val="nil"/>
              <w:bottom w:val="nil"/>
            </w:tcBorders>
            <w:shd w:val="clear" w:color="auto" w:fill="auto"/>
          </w:tcPr>
          <w:p w:rsidR="00653ACC" w:rsidRPr="00F25C67" w:rsidRDefault="00721603" w:rsidP="00DC617F">
            <w:pPr>
              <w:tabs>
                <w:tab w:val="left" w:pos="284"/>
                <w:tab w:val="left" w:pos="567"/>
                <w:tab w:val="left" w:pos="992"/>
                <w:tab w:val="left" w:pos="1134"/>
                <w:tab w:val="left" w:pos="1418"/>
                <w:tab w:val="left" w:pos="1985"/>
                <w:tab w:val="left" w:pos="8222"/>
                <w:tab w:val="right" w:pos="9639"/>
              </w:tabs>
              <w:overflowPunct w:val="0"/>
              <w:autoSpaceDE w:val="0"/>
              <w:autoSpaceDN w:val="0"/>
              <w:adjustRightInd w:val="0"/>
              <w:spacing w:after="120"/>
              <w:ind w:left="1701" w:right="-278" w:hanging="567"/>
              <w:jc w:val="both"/>
              <w:textAlignment w:val="baseline"/>
              <w:rPr>
                <w:ins w:id="1045" w:author="Yuri Boichuk" w:date="2018-12-04T17:35:00Z"/>
                <w:rFonts w:ascii="Bell MT" w:eastAsia="Calibri" w:hAnsi="Bell MT"/>
                <w:color w:val="FFFFFF" w:themeColor="background1"/>
              </w:rPr>
            </w:pPr>
            <w:r w:rsidRPr="00F25C67">
              <w:rPr>
                <w:color w:val="FFFFFF" w:themeColor="background1"/>
              </w:rPr>
              <w:t xml:space="preserve"> </w:t>
            </w:r>
            <w:r>
              <w:rPr>
                <w:color w:val="FFFFFF" w:themeColor="background1"/>
              </w:rPr>
              <w:t xml:space="preserve">   </w:t>
            </w:r>
            <w:ins w:id="1046" w:author="Yuri Boichuk" w:date="2018-12-04T17:35:00Z">
              <w:r w:rsidR="00653ACC" w:rsidRPr="00F25C67">
                <w:rPr>
                  <w:color w:val="FFFFFF" w:themeColor="background1"/>
                </w:rPr>
                <w:t>(оранжевый/черный).</w:t>
              </w:r>
            </w:ins>
          </w:p>
        </w:tc>
        <w:tc>
          <w:tcPr>
            <w:tcW w:w="1610" w:type="dxa"/>
            <w:tcBorders>
              <w:top w:val="nil"/>
              <w:bottom w:val="nil"/>
            </w:tcBorders>
            <w:shd w:val="clear" w:color="auto" w:fill="auto"/>
          </w:tcPr>
          <w:p w:rsidR="00653ACC" w:rsidRPr="00F25C67" w:rsidRDefault="00653ACC" w:rsidP="00DC617F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center"/>
              <w:rPr>
                <w:ins w:id="1047" w:author="Yuri Boichuk" w:date="2018-12-04T17:35:00Z"/>
                <w:color w:val="FFFFFF" w:themeColor="background1"/>
                <w:lang w:val="fr-FR"/>
              </w:rPr>
            </w:pPr>
          </w:p>
        </w:tc>
      </w:tr>
      <w:tr w:rsidR="00653ACC" w:rsidRPr="00F25C67" w:rsidTr="00F25C67">
        <w:trPr>
          <w:cantSplit/>
          <w:trHeight w:val="368"/>
          <w:ins w:id="1048" w:author="Yuri Boichuk" w:date="2018-12-04T17:35:00Z"/>
        </w:trPr>
        <w:tc>
          <w:tcPr>
            <w:tcW w:w="148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53ACC" w:rsidRPr="00F25C67" w:rsidRDefault="00653ACC" w:rsidP="00DC617F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1049" w:author="Yuri Boichuk" w:date="2018-12-04T17:35:00Z"/>
                <w:color w:val="FFFFFF" w:themeColor="background1"/>
                <w:lang w:val="fr-FR"/>
              </w:rPr>
            </w:pPr>
          </w:p>
        </w:tc>
        <w:tc>
          <w:tcPr>
            <w:tcW w:w="641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53ACC" w:rsidRPr="00F25C67" w:rsidRDefault="00653ACC" w:rsidP="00DC617F">
            <w:pPr>
              <w:spacing w:after="120"/>
              <w:jc w:val="both"/>
              <w:rPr>
                <w:ins w:id="1050" w:author="Yuri Boichuk" w:date="2018-12-04T17:35:00Z"/>
                <w:rFonts w:eastAsia="Calibri"/>
                <w:color w:val="FFFFFF" w:themeColor="background1"/>
              </w:rPr>
            </w:pPr>
            <w:ins w:id="1051" w:author="Yuri Boichuk" w:date="2018-12-04T17:35:00Z">
              <w:r w:rsidRPr="00F25C67">
                <w:rPr>
                  <w:color w:val="FFFFFF" w:themeColor="background1"/>
                </w:rPr>
                <w:t xml:space="preserve">Что означает изображенная табличка оранжевого цвета? </w:t>
              </w:r>
            </w:ins>
          </w:p>
          <w:p w:rsidR="00653ACC" w:rsidRPr="00F25C67" w:rsidRDefault="00653ACC" w:rsidP="00DC617F">
            <w:pPr>
              <w:pStyle w:val="Plattetekstinspringen31"/>
              <w:tabs>
                <w:tab w:val="clear" w:pos="284"/>
              </w:tabs>
              <w:suppressAutoHyphens/>
              <w:spacing w:before="40" w:after="120" w:line="220" w:lineRule="exact"/>
              <w:ind w:left="482" w:right="113" w:hanging="482"/>
              <w:jc w:val="left"/>
              <w:rPr>
                <w:ins w:id="1052" w:author="Yuri Boichuk" w:date="2018-12-04T17:35:00Z"/>
                <w:color w:val="FFFFFF" w:themeColor="background1"/>
              </w:rPr>
            </w:pPr>
            <w:ins w:id="1053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A</w:t>
              </w:r>
              <w:r w:rsidRPr="00F25C67">
                <w:rPr>
                  <w:color w:val="FFFFFF" w:themeColor="background1"/>
                  <w:lang w:val="ru-RU"/>
                </w:rPr>
                <w:tab/>
                <w:t>Перевозка 3491 кг токсичного топливного газа.</w:t>
              </w:r>
            </w:ins>
          </w:p>
          <w:p w:rsidR="00653ACC" w:rsidRPr="00F25C67" w:rsidRDefault="00653ACC" w:rsidP="00DC617F">
            <w:pPr>
              <w:pStyle w:val="Plattetekstinspringen31"/>
              <w:tabs>
                <w:tab w:val="clear" w:pos="284"/>
              </w:tabs>
              <w:suppressAutoHyphens/>
              <w:spacing w:before="40" w:after="120" w:line="220" w:lineRule="exact"/>
              <w:ind w:left="482" w:right="113" w:hanging="482"/>
              <w:jc w:val="left"/>
              <w:rPr>
                <w:ins w:id="1054" w:author="Yuri Boichuk" w:date="2018-12-04T17:35:00Z"/>
                <w:color w:val="FFFFFF" w:themeColor="background1"/>
              </w:rPr>
            </w:pPr>
            <w:ins w:id="1055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В</w:t>
              </w:r>
              <w:r w:rsidRPr="00F25C67">
                <w:rPr>
                  <w:color w:val="FFFFFF" w:themeColor="background1"/>
                  <w:lang w:val="ru-RU"/>
                </w:rPr>
                <w:tab/>
                <w:t>Перевозка токсичной жидкости под № ООН 3491, реагирующей с водой с выделением легковоспламеняющихся газов.</w:t>
              </w:r>
            </w:ins>
          </w:p>
          <w:p w:rsidR="00653ACC" w:rsidRPr="00F25C67" w:rsidRDefault="00653ACC" w:rsidP="00DC617F">
            <w:pPr>
              <w:pStyle w:val="Plattetekstinspringen31"/>
              <w:tabs>
                <w:tab w:val="clear" w:pos="284"/>
              </w:tabs>
              <w:suppressAutoHyphens/>
              <w:spacing w:before="40" w:after="120" w:line="220" w:lineRule="exact"/>
              <w:ind w:left="482" w:right="113" w:hanging="482"/>
              <w:jc w:val="left"/>
              <w:rPr>
                <w:ins w:id="1056" w:author="Yuri Boichuk" w:date="2018-12-04T17:35:00Z"/>
                <w:color w:val="FFFFFF" w:themeColor="background1"/>
              </w:rPr>
            </w:pPr>
            <w:ins w:id="1057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С</w:t>
              </w:r>
              <w:r w:rsidRPr="00F25C67">
                <w:rPr>
                  <w:color w:val="FFFFFF" w:themeColor="background1"/>
                  <w:lang w:val="ru-RU"/>
                </w:rPr>
                <w:tab/>
                <w:t>Перевозка токсичного горючего газа под № ООН 3491.</w:t>
              </w:r>
            </w:ins>
          </w:p>
          <w:p w:rsidR="00653ACC" w:rsidRPr="00F25C67" w:rsidRDefault="00653ACC" w:rsidP="00DC617F">
            <w:pPr>
              <w:pStyle w:val="Plattetekstinspringen31"/>
              <w:tabs>
                <w:tab w:val="clear" w:pos="284"/>
              </w:tabs>
              <w:suppressAutoHyphens/>
              <w:spacing w:before="40" w:after="120" w:line="220" w:lineRule="exact"/>
              <w:ind w:left="482" w:right="113" w:hanging="482"/>
              <w:jc w:val="left"/>
              <w:rPr>
                <w:ins w:id="1058" w:author="Yuri Boichuk" w:date="2018-12-04T17:35:00Z"/>
                <w:rFonts w:ascii="Bell MT" w:eastAsia="Calibri" w:hAnsi="Bell MT"/>
                <w:color w:val="FFFFFF" w:themeColor="background1"/>
              </w:rPr>
            </w:pPr>
            <w:ins w:id="1059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D</w:t>
              </w:r>
              <w:r w:rsidRPr="00F25C67">
                <w:rPr>
                  <w:color w:val="FFFFFF" w:themeColor="background1"/>
                  <w:lang w:val="ru-RU"/>
                </w:rPr>
                <w:tab/>
                <w:t>Перевозка 623 кг вещества под № ООН 3491.</w:t>
              </w:r>
            </w:ins>
          </w:p>
        </w:tc>
        <w:tc>
          <w:tcPr>
            <w:tcW w:w="161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53ACC" w:rsidRPr="00F25C67" w:rsidRDefault="00653ACC" w:rsidP="00DC617F">
            <w:pPr>
              <w:pStyle w:val="Plattetekstinspringen31"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center"/>
              <w:rPr>
                <w:ins w:id="1060" w:author="Yuri Boichuk" w:date="2018-12-04T17:35:00Z"/>
                <w:color w:val="FFFFFF" w:themeColor="background1"/>
                <w:lang w:val="ru-RU"/>
                <w:rPrChange w:id="1061" w:author="Yuri Boichuk" w:date="2018-12-04T17:35:00Z">
                  <w:rPr>
                    <w:ins w:id="1062" w:author="Yuri Boichuk" w:date="2018-12-04T17:35:00Z"/>
                    <w:lang w:val="fr-FR"/>
                  </w:rPr>
                </w:rPrChange>
              </w:rPr>
            </w:pPr>
          </w:p>
        </w:tc>
      </w:tr>
    </w:tbl>
    <w:tbl>
      <w:tblPr>
        <w:tblStyle w:val="TableGrid"/>
        <w:tblW w:w="9509" w:type="dxa"/>
        <w:tblInd w:w="136" w:type="dxa"/>
        <w:tblLook w:val="01E0" w:firstRow="1" w:lastRow="1" w:firstColumn="1" w:lastColumn="1" w:noHBand="0" w:noVBand="0"/>
      </w:tblPr>
      <w:tblGrid>
        <w:gridCol w:w="1484"/>
        <w:gridCol w:w="6408"/>
        <w:gridCol w:w="1617"/>
      </w:tblGrid>
      <w:tr w:rsidR="00653ACC" w:rsidRPr="00C84503" w:rsidTr="00BB52C7">
        <w:trPr>
          <w:tblHeader/>
        </w:trPr>
        <w:tc>
          <w:tcPr>
            <w:tcW w:w="95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3ACC" w:rsidRPr="00C84503" w:rsidRDefault="00653ACC" w:rsidP="00BB52C7">
            <w:pPr>
              <w:pageBreakBefore/>
              <w:spacing w:before="120" w:after="120" w:line="220" w:lineRule="atLeast"/>
              <w:rPr>
                <w:b/>
                <w:sz w:val="28"/>
                <w:szCs w:val="28"/>
              </w:rPr>
            </w:pPr>
            <w:r w:rsidRPr="00C84503">
              <w:lastRenderedPageBreak/>
              <w:br w:type="page"/>
            </w:r>
            <w:r w:rsidRPr="00C84503">
              <w:rPr>
                <w:b/>
                <w:sz w:val="28"/>
                <w:szCs w:val="28"/>
              </w:rPr>
              <w:t>Перевозки сухогрузными судами</w:t>
            </w:r>
          </w:p>
          <w:p w:rsidR="00653ACC" w:rsidRPr="00C84503" w:rsidRDefault="00653ACC" w:rsidP="00BB52C7">
            <w:pPr>
              <w:spacing w:before="120" w:after="120" w:line="220" w:lineRule="atLeast"/>
              <w:rPr>
                <w:b/>
              </w:rPr>
            </w:pPr>
            <w:r w:rsidRPr="00C84503">
              <w:rPr>
                <w:b/>
              </w:rPr>
              <w:t xml:space="preserve">Целевая тема 6: </w:t>
            </w:r>
            <w:r w:rsidRPr="00C84503">
              <w:rPr>
                <w:b/>
                <w:szCs w:val="24"/>
              </w:rPr>
              <w:t>Погрузка, разгрузка и перевозка</w:t>
            </w:r>
          </w:p>
        </w:tc>
      </w:tr>
      <w:tr w:rsidR="00653ACC" w:rsidRPr="00C84503" w:rsidTr="00BB52C7">
        <w:trPr>
          <w:tblHeader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653ACC" w:rsidRPr="00C84503" w:rsidRDefault="00653ACC" w:rsidP="00BB52C7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Номер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653ACC" w:rsidRPr="00C84503" w:rsidRDefault="00653ACC" w:rsidP="00BB52C7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Источник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653ACC" w:rsidRPr="00C84503" w:rsidRDefault="00653ACC" w:rsidP="00BB52C7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Правильный ответ</w:t>
            </w:r>
          </w:p>
        </w:tc>
      </w:tr>
    </w:tbl>
    <w:tbl>
      <w:tblPr>
        <w:tblW w:w="9503" w:type="dxa"/>
        <w:tblInd w:w="142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2"/>
        <w:gridCol w:w="6411"/>
        <w:gridCol w:w="1610"/>
      </w:tblGrid>
      <w:tr w:rsidR="00653ACC" w:rsidRPr="00F25C67" w:rsidTr="00DC617F">
        <w:trPr>
          <w:cantSplit/>
          <w:trHeight w:val="20"/>
        </w:trPr>
        <w:tc>
          <w:tcPr>
            <w:tcW w:w="14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3ACC" w:rsidRPr="00F25C67" w:rsidRDefault="00653ACC" w:rsidP="00540354">
            <w:pPr>
              <w:pStyle w:val="Plattetekstinspringen31"/>
              <w:keepNext/>
              <w:keepLines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1063" w:author="Yuri Boichuk" w:date="2018-12-04T17:35:00Z"/>
                <w:color w:val="FFFFFF" w:themeColor="background1"/>
              </w:rPr>
            </w:pPr>
            <w:ins w:id="1064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120 06.0-80</w:t>
              </w:r>
            </w:ins>
          </w:p>
        </w:tc>
        <w:tc>
          <w:tcPr>
            <w:tcW w:w="6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3ACC" w:rsidRPr="00F25C67" w:rsidRDefault="00653ACC" w:rsidP="00540354">
            <w:pPr>
              <w:pStyle w:val="Plattetekstinspringen31"/>
              <w:keepNext/>
              <w:keepLines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1065" w:author="Yuri Boichuk" w:date="2018-12-04T17:35:00Z"/>
                <w:rFonts w:ascii="Bell MT" w:eastAsia="Calibri" w:hAnsi="Bell MT"/>
                <w:color w:val="FFFFFF" w:themeColor="background1"/>
              </w:rPr>
            </w:pPr>
            <w:ins w:id="1066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5.5.3.6.2</w:t>
              </w:r>
            </w:ins>
          </w:p>
        </w:tc>
        <w:tc>
          <w:tcPr>
            <w:tcW w:w="16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3ACC" w:rsidRPr="00F25C67" w:rsidRDefault="00653ACC" w:rsidP="00540354">
            <w:pPr>
              <w:pStyle w:val="Plattetekstinspringen31"/>
              <w:keepNext/>
              <w:keepLines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center"/>
              <w:rPr>
                <w:ins w:id="1067" w:author="Yuri Boichuk" w:date="2018-12-04T17:35:00Z"/>
                <w:color w:val="FFFFFF" w:themeColor="background1"/>
              </w:rPr>
            </w:pPr>
            <w:ins w:id="1068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В</w:t>
              </w:r>
            </w:ins>
          </w:p>
        </w:tc>
      </w:tr>
      <w:tr w:rsidR="00653ACC" w:rsidRPr="00F25C67" w:rsidTr="00540354">
        <w:trPr>
          <w:cantSplit/>
          <w:trHeight w:val="2984"/>
          <w:ins w:id="1069" w:author="Yuri Boichuk" w:date="2018-12-04T17:35:00Z"/>
        </w:trPr>
        <w:tc>
          <w:tcPr>
            <w:tcW w:w="148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53ACC" w:rsidRPr="00F25C67" w:rsidRDefault="00653ACC" w:rsidP="0089748D">
            <w:pPr>
              <w:pStyle w:val="Plattetekstinspringen31"/>
              <w:keepNext/>
              <w:keepLines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after="120" w:line="240" w:lineRule="auto"/>
              <w:ind w:left="0" w:right="113" w:firstLine="0"/>
              <w:jc w:val="left"/>
              <w:rPr>
                <w:ins w:id="1070" w:author="Yuri Boichuk" w:date="2018-12-04T17:35:00Z"/>
                <w:color w:val="FFFFFF" w:themeColor="background1"/>
                <w:lang w:val="fr-FR"/>
              </w:rPr>
            </w:pPr>
          </w:p>
        </w:tc>
        <w:tc>
          <w:tcPr>
            <w:tcW w:w="641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53ACC" w:rsidRPr="00F25C67" w:rsidRDefault="00653ACC" w:rsidP="0089748D">
            <w:pPr>
              <w:pStyle w:val="Plattetekstinspringen31"/>
              <w:keepNext/>
              <w:keepLines/>
              <w:tabs>
                <w:tab w:val="clear" w:pos="284"/>
                <w:tab w:val="clear" w:pos="1134"/>
                <w:tab w:val="clear" w:pos="1418"/>
                <w:tab w:val="clear" w:pos="8222"/>
              </w:tabs>
              <w:suppressAutoHyphens/>
              <w:spacing w:before="40" w:after="120" w:line="240" w:lineRule="auto"/>
              <w:ind w:left="0" w:right="113" w:firstLine="0"/>
              <w:jc w:val="left"/>
              <w:rPr>
                <w:ins w:id="1071" w:author="Yuri Boichuk" w:date="2018-12-04T17:35:00Z"/>
                <w:color w:val="FFFFFF" w:themeColor="background1"/>
              </w:rPr>
            </w:pPr>
            <w:ins w:id="1072" w:author="Yuri Boichuk" w:date="2018-12-05T09:35:00Z">
              <w:r w:rsidRPr="00F25C67">
                <w:rPr>
                  <w:noProof/>
                  <w:color w:val="FFFFFF" w:themeColor="background1"/>
                  <w:lang w:val="ru-RU" w:eastAsia="ru-RU"/>
                </w:rPr>
                <w:drawing>
                  <wp:inline distT="0" distB="0" distL="0" distR="0" wp14:anchorId="38D1501C">
                    <wp:extent cx="1600200" cy="2068195"/>
                    <wp:effectExtent l="0" t="0" r="0" b="8255"/>
                    <wp:docPr id="67" name="Picture 60" descr="C:\Users\boichuk\Downloads\Warning coolant_ru no dimensions (1)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boichuk\Downloads\Warning coolant_ru no dimensions (1)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613778" cy="208574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  <w:ins w:id="1073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 xml:space="preserve"> (белый/красный/черный).</w:t>
              </w:r>
            </w:ins>
          </w:p>
        </w:tc>
        <w:tc>
          <w:tcPr>
            <w:tcW w:w="161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53ACC" w:rsidRPr="00F25C67" w:rsidRDefault="00653ACC" w:rsidP="0089748D">
            <w:pPr>
              <w:pStyle w:val="Plattetekstinspringen31"/>
              <w:keepNext/>
              <w:keepLines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after="120" w:line="240" w:lineRule="auto"/>
              <w:ind w:left="0" w:right="113" w:firstLine="0"/>
              <w:jc w:val="left"/>
              <w:rPr>
                <w:ins w:id="1074" w:author="Yuri Boichuk" w:date="2018-12-04T17:35:00Z"/>
                <w:color w:val="FFFFFF" w:themeColor="background1"/>
                <w:lang w:val="fr-FR"/>
              </w:rPr>
            </w:pPr>
          </w:p>
        </w:tc>
      </w:tr>
      <w:tr w:rsidR="00653ACC" w:rsidRPr="00F25C67" w:rsidTr="00DC617F">
        <w:trPr>
          <w:cantSplit/>
          <w:trHeight w:val="20"/>
          <w:ins w:id="1075" w:author="Yuri Boichuk" w:date="2018-12-04T17:35:00Z"/>
        </w:trPr>
        <w:tc>
          <w:tcPr>
            <w:tcW w:w="148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53ACC" w:rsidRPr="00F25C67" w:rsidRDefault="00653ACC" w:rsidP="00540354">
            <w:pPr>
              <w:pStyle w:val="Plattetekstinspringen31"/>
              <w:keepNext/>
              <w:keepLines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left"/>
              <w:rPr>
                <w:ins w:id="1076" w:author="Yuri Boichuk" w:date="2018-12-04T17:35:00Z"/>
                <w:color w:val="FFFFFF" w:themeColor="background1"/>
                <w:lang w:val="fr-FR"/>
              </w:rPr>
            </w:pPr>
          </w:p>
        </w:tc>
        <w:tc>
          <w:tcPr>
            <w:tcW w:w="641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53ACC" w:rsidRPr="00F25C67" w:rsidRDefault="00653ACC" w:rsidP="00540354">
            <w:pPr>
              <w:keepNext/>
              <w:keepLines/>
              <w:spacing w:after="120"/>
              <w:jc w:val="both"/>
              <w:rPr>
                <w:ins w:id="1077" w:author="Yuri Boichuk" w:date="2018-12-04T17:35:00Z"/>
                <w:rFonts w:eastAsia="Calibri"/>
                <w:color w:val="FFFFFF" w:themeColor="background1"/>
              </w:rPr>
            </w:pPr>
            <w:ins w:id="1078" w:author="Yuri Boichuk" w:date="2018-12-04T17:35:00Z">
              <w:r w:rsidRPr="00F25C67">
                <w:rPr>
                  <w:color w:val="FFFFFF" w:themeColor="background1"/>
                </w:rPr>
                <w:t xml:space="preserve">Что означает изображенный маркировочный знак? </w:t>
              </w:r>
            </w:ins>
          </w:p>
          <w:p w:rsidR="00653ACC" w:rsidRPr="00F25C67" w:rsidRDefault="00653ACC" w:rsidP="00540354">
            <w:pPr>
              <w:pStyle w:val="Plattetekstinspringen31"/>
              <w:keepNext/>
              <w:keepLines/>
              <w:tabs>
                <w:tab w:val="clear" w:pos="284"/>
              </w:tabs>
              <w:suppressAutoHyphens/>
              <w:spacing w:before="40" w:after="120" w:line="220" w:lineRule="exact"/>
              <w:ind w:left="482" w:right="113" w:hanging="482"/>
              <w:jc w:val="left"/>
              <w:rPr>
                <w:ins w:id="1079" w:author="Yuri Boichuk" w:date="2018-12-04T17:35:00Z"/>
                <w:color w:val="FFFFFF" w:themeColor="background1"/>
              </w:rPr>
            </w:pPr>
            <w:ins w:id="1080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A</w:t>
              </w:r>
              <w:r w:rsidRPr="00F25C67">
                <w:rPr>
                  <w:color w:val="FFFFFF" w:themeColor="background1"/>
                  <w:lang w:val="ru-RU"/>
                </w:rPr>
                <w:tab/>
                <w:t>Грузовая транспортная единица, прошедшая фумигацию.</w:t>
              </w:r>
            </w:ins>
          </w:p>
          <w:p w:rsidR="00653ACC" w:rsidRPr="00F25C67" w:rsidRDefault="00653ACC" w:rsidP="00540354">
            <w:pPr>
              <w:pStyle w:val="Plattetekstinspringen31"/>
              <w:keepNext/>
              <w:keepLines/>
              <w:tabs>
                <w:tab w:val="clear" w:pos="284"/>
              </w:tabs>
              <w:suppressAutoHyphens/>
              <w:spacing w:before="40" w:after="120" w:line="220" w:lineRule="exact"/>
              <w:ind w:left="482" w:right="113" w:hanging="482"/>
              <w:jc w:val="left"/>
              <w:rPr>
                <w:ins w:id="1081" w:author="Yuri Boichuk" w:date="2018-12-04T17:35:00Z"/>
                <w:color w:val="FFFFFF" w:themeColor="background1"/>
              </w:rPr>
            </w:pPr>
            <w:ins w:id="1082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В</w:t>
              </w:r>
              <w:r w:rsidRPr="00F25C67">
                <w:rPr>
                  <w:color w:val="FFFFFF" w:themeColor="background1"/>
                  <w:lang w:val="ru-RU"/>
                </w:rPr>
                <w:tab/>
                <w:t>Судно/вагон/контейнер подвергнут(о) охлаждению или кондиционированию и должно</w:t>
              </w:r>
            </w:ins>
            <w:ins w:id="1083" w:author="Yuri Boichuk" w:date="2018-12-05T09:42:00Z">
              <w:r w:rsidRPr="00F25C67">
                <w:rPr>
                  <w:color w:val="FFFFFF" w:themeColor="background1"/>
                  <w:lang w:val="ru-RU"/>
                  <w:rPrChange w:id="1084" w:author="Yuri Boichuk" w:date="2018-12-05T09:42:00Z">
                    <w:rPr>
                      <w:lang w:val="en-US"/>
                    </w:rPr>
                  </w:rPrChange>
                </w:rPr>
                <w:t xml:space="preserve"> (</w:t>
              </w:r>
              <w:r w:rsidRPr="00F25C67">
                <w:rPr>
                  <w:color w:val="FFFFFF" w:themeColor="background1"/>
                  <w:lang w:val="ru-RU"/>
                </w:rPr>
                <w:t>должен)</w:t>
              </w:r>
            </w:ins>
            <w:ins w:id="1085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 xml:space="preserve"> быть провентилировано до входа в него.</w:t>
              </w:r>
            </w:ins>
          </w:p>
          <w:p w:rsidR="00653ACC" w:rsidRPr="00F25C67" w:rsidRDefault="00653ACC" w:rsidP="00540354">
            <w:pPr>
              <w:pStyle w:val="Plattetekstinspringen31"/>
              <w:keepNext/>
              <w:keepLines/>
              <w:tabs>
                <w:tab w:val="clear" w:pos="284"/>
              </w:tabs>
              <w:suppressAutoHyphens/>
              <w:spacing w:before="40" w:after="120" w:line="220" w:lineRule="exact"/>
              <w:ind w:left="482" w:right="113" w:hanging="482"/>
              <w:jc w:val="left"/>
              <w:rPr>
                <w:ins w:id="1086" w:author="Yuri Boichuk" w:date="2018-12-04T17:35:00Z"/>
                <w:color w:val="FFFFFF" w:themeColor="background1"/>
              </w:rPr>
            </w:pPr>
            <w:ins w:id="1087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С</w:t>
              </w:r>
              <w:r w:rsidRPr="00F25C67">
                <w:rPr>
                  <w:color w:val="FFFFFF" w:themeColor="background1"/>
                  <w:lang w:val="ru-RU"/>
                </w:rPr>
                <w:tab/>
                <w:t>Судно/вагон/контейнер используется для перевозки грузов класса 6.1.</w:t>
              </w:r>
            </w:ins>
          </w:p>
          <w:p w:rsidR="00653ACC" w:rsidRPr="00F25C67" w:rsidRDefault="00653ACC" w:rsidP="00540354">
            <w:pPr>
              <w:pStyle w:val="Plattetekstinspringen31"/>
              <w:keepNext/>
              <w:keepLines/>
              <w:tabs>
                <w:tab w:val="clear" w:pos="284"/>
              </w:tabs>
              <w:suppressAutoHyphens/>
              <w:spacing w:before="40" w:after="120" w:line="220" w:lineRule="exact"/>
              <w:ind w:left="482" w:right="113" w:hanging="482"/>
              <w:jc w:val="left"/>
              <w:rPr>
                <w:ins w:id="1088" w:author="Yuri Boichuk" w:date="2018-12-04T17:35:00Z"/>
                <w:color w:val="FFFFFF" w:themeColor="background1"/>
              </w:rPr>
            </w:pPr>
            <w:ins w:id="1089" w:author="Yuri Boichuk" w:date="2018-12-04T17:35:00Z">
              <w:r w:rsidRPr="00F25C67">
                <w:rPr>
                  <w:color w:val="FFFFFF" w:themeColor="background1"/>
                  <w:lang w:val="ru-RU"/>
                </w:rPr>
                <w:t>D</w:t>
              </w:r>
              <w:r w:rsidRPr="00F25C67">
                <w:rPr>
                  <w:color w:val="FFFFFF" w:themeColor="background1"/>
                  <w:lang w:val="ru-RU"/>
                </w:rPr>
                <w:tab/>
                <w:t>Судно/вагон/контейнер содержит грузы, вызывающие тошноту.</w:t>
              </w:r>
            </w:ins>
          </w:p>
        </w:tc>
        <w:tc>
          <w:tcPr>
            <w:tcW w:w="161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53ACC" w:rsidRPr="00F25C67" w:rsidRDefault="00653ACC" w:rsidP="00540354">
            <w:pPr>
              <w:pStyle w:val="Plattetekstinspringen31"/>
              <w:keepNext/>
              <w:keepLines/>
              <w:tabs>
                <w:tab w:val="clear" w:pos="284"/>
                <w:tab w:val="clear" w:pos="1134"/>
                <w:tab w:val="clear" w:pos="1418"/>
                <w:tab w:val="clear" w:pos="1701"/>
                <w:tab w:val="clear" w:pos="8222"/>
              </w:tabs>
              <w:suppressAutoHyphens/>
              <w:spacing w:before="40" w:after="120" w:line="220" w:lineRule="exact"/>
              <w:ind w:left="0" w:right="113" w:firstLine="0"/>
              <w:jc w:val="center"/>
              <w:rPr>
                <w:ins w:id="1090" w:author="Yuri Boichuk" w:date="2018-12-04T17:35:00Z"/>
                <w:color w:val="FFFFFF" w:themeColor="background1"/>
                <w:lang w:val="ru-RU"/>
                <w:rPrChange w:id="1091" w:author="Yuri Boichuk" w:date="2018-12-04T17:35:00Z">
                  <w:rPr>
                    <w:ins w:id="1092" w:author="Yuri Boichuk" w:date="2018-12-04T17:35:00Z"/>
                    <w:lang w:val="fr-FR"/>
                  </w:rPr>
                </w:rPrChange>
              </w:rPr>
            </w:pPr>
          </w:p>
        </w:tc>
      </w:tr>
    </w:tbl>
    <w:p w:rsidR="00B40DBF" w:rsidRPr="007536A0" w:rsidRDefault="00B40DBF" w:rsidP="00B40DBF">
      <w:pPr>
        <w:pStyle w:val="BodyText22"/>
        <w:tabs>
          <w:tab w:val="clear" w:pos="284"/>
          <w:tab w:val="clear" w:pos="1134"/>
        </w:tabs>
        <w:spacing w:after="120"/>
        <w:ind w:left="0" w:firstLine="0"/>
        <w:rPr>
          <w:ins w:id="1093" w:author="Yuri Boichuk" w:date="2018-12-04T17:35:00Z"/>
          <w:lang w:val="ru-RU"/>
          <w:rPrChange w:id="1094" w:author="Yuri Boichuk" w:date="2018-12-04T17:35:00Z">
            <w:rPr>
              <w:ins w:id="1095" w:author="Yuri Boichuk" w:date="2018-12-04T17:35:00Z"/>
              <w:lang w:val="fr-FR"/>
            </w:rPr>
          </w:rPrChange>
        </w:rPr>
      </w:pPr>
      <w:ins w:id="1096" w:author="Yuri Boichuk" w:date="2018-12-04T17:35:00Z">
        <w:r w:rsidRPr="007536A0">
          <w:rPr>
            <w:lang w:val="ru-RU"/>
            <w:rPrChange w:id="1097" w:author="Yuri Boichuk" w:date="2018-12-04T17:35:00Z">
              <w:rPr>
                <w:lang w:val="fr-FR"/>
              </w:rPr>
            </w:rPrChange>
          </w:rPr>
          <w:br w:type="page"/>
        </w:r>
      </w:ins>
    </w:p>
    <w:tbl>
      <w:tblPr>
        <w:tblStyle w:val="TableGrid"/>
        <w:tblW w:w="0" w:type="auto"/>
        <w:tblInd w:w="136" w:type="dxa"/>
        <w:tblLook w:val="01E0" w:firstRow="1" w:lastRow="1" w:firstColumn="1" w:lastColumn="1" w:noHBand="0" w:noVBand="0"/>
      </w:tblPr>
      <w:tblGrid>
        <w:gridCol w:w="1460"/>
        <w:gridCol w:w="6412"/>
        <w:gridCol w:w="1630"/>
      </w:tblGrid>
      <w:tr w:rsidR="00B40DBF" w:rsidRPr="00C84503" w:rsidTr="00653ACC">
        <w:trPr>
          <w:tblHeader/>
        </w:trPr>
        <w:tc>
          <w:tcPr>
            <w:tcW w:w="95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120" w:after="120" w:line="220" w:lineRule="atLeast"/>
              <w:rPr>
                <w:b/>
                <w:sz w:val="28"/>
                <w:szCs w:val="28"/>
              </w:rPr>
            </w:pPr>
            <w:r w:rsidRPr="00C84503">
              <w:lastRenderedPageBreak/>
              <w:br w:type="page"/>
            </w:r>
            <w:r w:rsidRPr="00C84503">
              <w:rPr>
                <w:b/>
                <w:sz w:val="28"/>
                <w:szCs w:val="28"/>
              </w:rPr>
              <w:t>Перевозки сухогрузными судами</w:t>
            </w:r>
          </w:p>
          <w:p w:rsidR="00B40DBF" w:rsidRPr="00C84503" w:rsidRDefault="00B40DBF" w:rsidP="001705E9">
            <w:pPr>
              <w:spacing w:before="120" w:after="120" w:line="220" w:lineRule="atLeast"/>
              <w:rPr>
                <w:b/>
              </w:rPr>
            </w:pPr>
            <w:r w:rsidRPr="00C84503">
              <w:rPr>
                <w:b/>
              </w:rPr>
              <w:t xml:space="preserve">Целевая тема 7: </w:t>
            </w:r>
            <w:r w:rsidRPr="00C84503">
              <w:rPr>
                <w:b/>
                <w:szCs w:val="24"/>
              </w:rPr>
              <w:t>Документы</w:t>
            </w:r>
          </w:p>
        </w:tc>
      </w:tr>
      <w:tr w:rsidR="00B40DBF" w:rsidRPr="00C84503" w:rsidTr="00653ACC">
        <w:trPr>
          <w:tblHeader/>
        </w:trPr>
        <w:tc>
          <w:tcPr>
            <w:tcW w:w="146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B40DBF" w:rsidRPr="00C84503" w:rsidRDefault="00B40DBF" w:rsidP="001705E9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Номер</w:t>
            </w:r>
          </w:p>
        </w:tc>
        <w:tc>
          <w:tcPr>
            <w:tcW w:w="641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B40DBF" w:rsidRPr="00C84503" w:rsidRDefault="00B40DBF" w:rsidP="001705E9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Источник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Правильный ответ</w:t>
            </w:r>
          </w:p>
        </w:tc>
      </w:tr>
      <w:tr w:rsidR="00B40DBF" w:rsidRPr="00C84503" w:rsidTr="00653ACC">
        <w:tc>
          <w:tcPr>
            <w:tcW w:w="146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120 07.0-01</w:t>
            </w:r>
          </w:p>
        </w:tc>
        <w:tc>
          <w:tcPr>
            <w:tcW w:w="6412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1.1.3.6.1, </w:t>
            </w:r>
            <w:ins w:id="1098" w:author="Yuri Boichuk" w:date="2018-12-05T09:42:00Z">
              <w:r w:rsidRPr="00845C20">
                <w:t>1.16.1.1.1</w:t>
              </w:r>
            </w:ins>
            <w:del w:id="1099" w:author="Yuri Boichuk" w:date="2018-12-05T09:42:00Z">
              <w:r w:rsidRPr="00C84503" w:rsidDel="00845C20">
                <w:delText>8.1.8.1</w:delText>
              </w:r>
            </w:del>
          </w:p>
        </w:tc>
        <w:tc>
          <w:tcPr>
            <w:tcW w:w="163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B40DBF" w:rsidRPr="00C84503" w:rsidTr="00653ACC"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Судно перевозит, в частности,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rPr>
                <w:lang w:eastAsia="nl-NL"/>
              </w:rPr>
              <w:t>20 т № ООН 2448 СЕРЫ РАСПЛАВЛЕННОЙ,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30</w:t>
            </w:r>
            <w:r w:rsidRPr="00C84503">
              <w:rPr>
                <w:lang w:val="fr-FR"/>
              </w:rPr>
              <w:t> </w:t>
            </w:r>
            <w:r w:rsidRPr="00C84503">
              <w:t>т № ООН 1498 НАТРИЯ НИТРАТА и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rPr>
          <w:trHeight w:val="270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rPr>
                <w:lang w:eastAsia="nl-NL"/>
              </w:rPr>
              <w:t>10</w:t>
            </w:r>
            <w:r w:rsidRPr="00C84503">
              <w:rPr>
                <w:lang w:val="fr-FR" w:eastAsia="nl-NL"/>
              </w:rPr>
              <w:t> </w:t>
            </w:r>
            <w:r w:rsidRPr="00C84503">
              <w:rPr>
                <w:lang w:eastAsia="nl-NL"/>
              </w:rPr>
              <w:t>т № ООН 2031 КИСЛОТЫ АЗОТНОЙ.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Должно ли судно для этой партии иметь свидетельство о допущении на основании </w:t>
            </w:r>
            <w:del w:id="1100" w:author="Yuri Boichuk" w:date="2018-12-05T09:43:00Z">
              <w:r w:rsidRPr="00C84503" w:rsidDel="00845C20">
                <w:delText xml:space="preserve">подраздела </w:delText>
              </w:r>
            </w:del>
            <w:ins w:id="1101" w:author="Yuri Boichuk" w:date="2018-12-05T09:43:00Z">
              <w:r>
                <w:t xml:space="preserve">пункта </w:t>
              </w:r>
              <w:r w:rsidRPr="00845C20">
                <w:t>1.16.1.1.1</w:t>
              </w:r>
            </w:ins>
            <w:del w:id="1102" w:author="Yuri Boichuk" w:date="2018-12-05T09:43:00Z">
              <w:r w:rsidRPr="00C84503" w:rsidDel="00845C20">
                <w:delText>8.1.8.1</w:delText>
              </w:r>
            </w:del>
            <w:r w:rsidR="00133D4E">
              <w:t xml:space="preserve"> </w:t>
            </w:r>
            <w:r w:rsidRPr="00C84503">
              <w:t>ВОПОГ?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Нет.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Да, в любом случае.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Да, если это предписано в одном из трех транспортных документов.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Да, если это предписано в письменных инструкциях.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120 07.0-02</w:t>
            </w:r>
          </w:p>
        </w:tc>
        <w:tc>
          <w:tcPr>
            <w:tcW w:w="6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7.1.4.11.1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B40DBF" w:rsidRPr="00C84503" w:rsidTr="00653ACC"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Перед отправлением сухогрузного судна, перевозящего опасные грузы, судоводитель должен составить несколько документов.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Какой из нижеперечисленных документов относится к этим документам?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Письменная инструкция для каждого опасного груза.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Свидетельство судоводителя о том, что опасные грузы были погружены, размещены и закреплены в соответствии с предписаниями ВОПОГ.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Перечень данных о месте погрузки, названии места погрузки и времени (дата и час) погрузки каждого опасного груза.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Грузовой план, в котором указано, какие опасные грузы (название согласно транспортному документу) размещены в различных трюмах или на палубе.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rPr>
                <w:lang w:eastAsia="nl-NL"/>
              </w:rPr>
              <w:t>120 07.0-03</w:t>
            </w:r>
          </w:p>
        </w:tc>
        <w:tc>
          <w:tcPr>
            <w:tcW w:w="6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7.1.4.11.1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B40DBF" w:rsidRPr="00C84503" w:rsidTr="00653ACC"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На сухогрузном судне находятся опасные грузы различных классов.</w:t>
            </w:r>
            <w:r w:rsidR="00133D4E">
              <w:t xml:space="preserve">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Кто должен составлять грузовой план?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Судоводитель.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Погрузчик.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Эксперт.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Ответственный за снаряжение.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lastRenderedPageBreak/>
              <w:t>120 07.0-04</w:t>
            </w:r>
          </w:p>
        </w:tc>
        <w:tc>
          <w:tcPr>
            <w:tcW w:w="6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t xml:space="preserve">1.1.3.6.1, </w:t>
            </w:r>
            <w:ins w:id="1103" w:author="Yuri Boichuk" w:date="2018-12-05T09:44:00Z">
              <w:r w:rsidRPr="00944096">
                <w:rPr>
                  <w:lang w:val="fr-CH"/>
                </w:rPr>
                <w:t>1.16.1</w:t>
              </w:r>
              <w:r>
                <w:t xml:space="preserve">, </w:t>
              </w:r>
            </w:ins>
            <w:r w:rsidRPr="00C84503">
              <w:t>3.2.1, таблица A</w:t>
            </w:r>
            <w:del w:id="1104" w:author="Yuri Boichuk" w:date="2018-12-05T09:45:00Z">
              <w:r w:rsidRPr="00C84503" w:rsidDel="00845C20">
                <w:delText>, 8.1.8.1</w:delText>
              </w:r>
            </w:del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B40DBF" w:rsidRPr="00C84503" w:rsidTr="00653ACC"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Сухогрузное судно перевозит на борту 10 баллонов № ООН 1978 ПРОПАНА. Масса брутто одного баллона составляет 35 кг.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Должно ли судно иметь свидетельство о допущении для этой перевозки?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Да, в этом случае судно должно иметь свидетельство о допущении, так как общая масса брутто перевозимой партии грузов превышает 300 кг.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Да, грузы класса 2 могут перевозиться только на судах, имеющих свидетельство о допущении.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Да, для перевозки опасных грузов нужно всегда иметь свидетельство о допущении.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Нет, освобожденная масса брутто на один класс составляет в данном случае 3 000 кг.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120 07.0-05</w:t>
            </w:r>
          </w:p>
        </w:tc>
        <w:tc>
          <w:tcPr>
            <w:tcW w:w="6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7.1.2.19.1, </w:t>
            </w:r>
            <w:del w:id="1105" w:author="Yuri Boichuk" w:date="2018-12-05T09:45:00Z">
              <w:r w:rsidRPr="00C84503" w:rsidDel="00845C20">
                <w:delText>8.1.8.1</w:delText>
              </w:r>
            </w:del>
            <w:ins w:id="1106" w:author="Yuri Boichuk" w:date="2018-12-05T09:45:00Z">
              <w:r w:rsidRPr="00944096">
                <w:rPr>
                  <w:lang w:val="fr-CH"/>
                </w:rPr>
                <w:t>1.16.1</w:t>
              </w:r>
            </w:ins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  <w:r w:rsidRPr="00C84503">
              <w:t>С</w:t>
            </w:r>
          </w:p>
        </w:tc>
      </w:tr>
      <w:tr w:rsidR="00B40DBF" w:rsidRPr="00C84503" w:rsidTr="00653ACC"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На борту сухогрузного судна, которое имеет свидетельство о допущении, имеется партия пшеницы. Судоводитель получает распоряжение взять на буксир порожнюю толкаемую баржу, не имеющую свидетельства о допущении.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Имеет ли он право делать это?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Да, свидетельства о допущении требуются лишь в случае, если одно из судов обязано применять сигнализацию в виде синего конуса.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Нет, груженые сухогрузные суда не имеют права буксировать порожние баржи лагом.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Да, если согласно их свидетельствам оба судна пригодны для движения в составе.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Нет, если судно, совершающее рейс в составе, имеет свидетельство о допущении, то все суда этого состава должны иметь свидетельства о допущении.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96027D">
            <w:pPr>
              <w:spacing w:before="60" w:after="60" w:line="220" w:lineRule="atLeast"/>
            </w:pPr>
            <w:r w:rsidRPr="00C84503">
              <w:t>120 07.0-06</w:t>
            </w:r>
          </w:p>
        </w:tc>
        <w:tc>
          <w:tcPr>
            <w:tcW w:w="6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t xml:space="preserve">7.1.2.19.1, </w:t>
            </w:r>
            <w:ins w:id="1107" w:author="Yuri Boichuk" w:date="2018-12-05T09:46:00Z">
              <w:r w:rsidRPr="00944096">
                <w:rPr>
                  <w:lang w:val="fr-CH"/>
                </w:rPr>
                <w:t>1.16.1</w:t>
              </w:r>
            </w:ins>
            <w:del w:id="1108" w:author="Yuri Boichuk" w:date="2018-12-05T09:46:00Z">
              <w:r w:rsidRPr="00C84503" w:rsidDel="00845C20">
                <w:delText>8.1.8.1</w:delText>
              </w:r>
            </w:del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B40DBF" w:rsidRPr="00C84503" w:rsidTr="00653ACC"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Сухогрузное судно перевозит пшеницу.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Можете ли вы взять на буксир порожнюю, </w:t>
            </w:r>
            <w:proofErr w:type="spellStart"/>
            <w:r w:rsidRPr="00C84503">
              <w:t>недегазированную</w:t>
            </w:r>
            <w:proofErr w:type="spellEnd"/>
            <w:r w:rsidRPr="00C84503">
              <w:t xml:space="preserve"> наливную баржу, на которой до этого перевозились опасные грузы?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Да, если только оба судна несут правильную сигнализацию в виде конусов.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Да, если только сухогрузное судно также имеет свидетельство о допущении.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Да, сухогрузному судну в этом случае не нужно иметь свидетельство о допущении.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Нет, это запрещено.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96027D">
            <w:pPr>
              <w:pageBreakBefore/>
              <w:spacing w:before="60" w:after="60" w:line="220" w:lineRule="atLeast"/>
            </w:pPr>
            <w:r w:rsidRPr="00C84503">
              <w:lastRenderedPageBreak/>
              <w:t>120 07.0-07</w:t>
            </w:r>
          </w:p>
        </w:tc>
        <w:tc>
          <w:tcPr>
            <w:tcW w:w="6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7.1.2.19.1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B40DBF" w:rsidRPr="00C84503" w:rsidTr="00653ACC"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Сухогрузное судно, счаленное с толкаемой баржей, перевозит в составе опасные грузы. На барже перевозится гравий.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Какое(</w:t>
            </w:r>
            <w:proofErr w:type="spellStart"/>
            <w:r w:rsidRPr="00C84503">
              <w:t>ие</w:t>
            </w:r>
            <w:proofErr w:type="spellEnd"/>
            <w:r w:rsidRPr="00C84503">
              <w:t>) судно (суда) должно(ы) иметь свидетельство о допущении?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Только сухогрузное судно.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Оба судна.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Только толкаемая баржа.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Ни одно из судов.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120 07.0-08</w:t>
            </w:r>
          </w:p>
        </w:tc>
        <w:tc>
          <w:tcPr>
            <w:tcW w:w="6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5.4.3.2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B40DBF" w:rsidRPr="00C84503" w:rsidTr="00653ACC"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Судно-контейнеровоз с экипажем из Нидерландов перевозит опасные грузы из Нидерландов в Болгарию.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На каком(их) языке(ах) должны быть составлены письменные инструкции, передаваемые грузоотправителем?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На нидерландском языке.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На английском, немецком и французском языках.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На нидерландском и немецком языках.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На нидерландском или немецком языке.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96027D">
            <w:pPr>
              <w:spacing w:before="60" w:after="60" w:line="220" w:lineRule="atLeast"/>
            </w:pPr>
            <w:r w:rsidRPr="00C84503">
              <w:t>120 07.0-09</w:t>
            </w:r>
          </w:p>
        </w:tc>
        <w:tc>
          <w:tcPr>
            <w:tcW w:w="6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t>7.1.4.8.1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B40DBF" w:rsidRPr="00C84503" w:rsidTr="00653ACC"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Для погрузки взрывчатых веществ, в отношении которых в таблице А раздела 3.2.1 предписана сигнализация в виде трех синих конусов или трех синих огней, необходимо письменное разрешение.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Кто выдает это разрешение?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Местная пожарная охрана.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В</w:t>
            </w:r>
            <w:r w:rsidRPr="00C84503">
              <w:tab/>
              <w:t>Компетентный орган.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С</w:t>
            </w:r>
            <w:r w:rsidRPr="00C84503">
              <w:tab/>
              <w:t>Речная полиция.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Классификационное общество.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120 07.0-10</w:t>
            </w:r>
          </w:p>
        </w:tc>
        <w:tc>
          <w:tcPr>
            <w:tcW w:w="6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7.1.4.8.1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B40DBF" w:rsidRPr="00C84503" w:rsidTr="00653ACC"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Вы перевозите взрывчатые вещества, в отношении которых в таблице А раздела 3.2.1 предписана сигнализация в виде трех синих конусов или трех синих огней. Для разгрузки необходимо письменное разрешение.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Кто выдает это разрешение?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Компетентный орган.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Орган места перегрузки.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С</w:t>
            </w:r>
            <w:r w:rsidRPr="00C84503">
              <w:tab/>
              <w:t>Классификационное общество.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Местная пожарная охрана.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96027D">
            <w:pPr>
              <w:pageBreakBefore/>
              <w:spacing w:before="60" w:after="60" w:line="220" w:lineRule="atLeast"/>
            </w:pPr>
            <w:r w:rsidRPr="00C84503">
              <w:lastRenderedPageBreak/>
              <w:t>120 07.0-11</w:t>
            </w:r>
          </w:p>
        </w:tc>
        <w:tc>
          <w:tcPr>
            <w:tcW w:w="6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7.1.4.8.1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B40DBF" w:rsidRPr="00C84503" w:rsidTr="00653ACC"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Для перевалки взрывчатых веществ, в отношении которых в таблице А раздела 3.2.1 предписана сигнализация в виде трех синих конусов или трех синих огней, необходимо письменное разрешение.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Кто выдает это разрешение?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Речная полиция.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Орган места перегрузки.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Местная пожарная охрана.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Компетентный орган.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96027D">
            <w:pPr>
              <w:spacing w:before="60" w:after="60" w:line="220" w:lineRule="atLeast"/>
            </w:pPr>
            <w:r w:rsidRPr="00C84503">
              <w:rPr>
                <w:lang w:eastAsia="nl-NL"/>
              </w:rPr>
              <w:t>120 07.0-12</w:t>
            </w:r>
          </w:p>
        </w:tc>
        <w:tc>
          <w:tcPr>
            <w:tcW w:w="6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7.1.4.11.1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B40DBF" w:rsidRPr="00C84503" w:rsidTr="00653ACC"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Согласно ВОПОГ следует составить грузовой план для сухогрузных судов.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Как должны указываться опасные грузы в этом грузовом плане?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Как в транспортном документе.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В</w:t>
            </w:r>
            <w:r w:rsidRPr="00C84503">
              <w:tab/>
            </w:r>
            <w:proofErr w:type="spellStart"/>
            <w:r w:rsidRPr="00C84503">
              <w:t>В</w:t>
            </w:r>
            <w:proofErr w:type="spellEnd"/>
            <w:r w:rsidRPr="00C84503">
              <w:t xml:space="preserve"> обрамлении красного цвета.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Под торговым наименованием.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С указанием соответствующего класса.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rPr>
                <w:lang w:eastAsia="nl-NL"/>
              </w:rPr>
              <w:t>120 07.0-13</w:t>
            </w:r>
          </w:p>
        </w:tc>
        <w:tc>
          <w:tcPr>
            <w:tcW w:w="6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8.1.2.1, 8.1.2.2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B40DBF" w:rsidRPr="00C84503" w:rsidTr="00653ACC"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На сухогрузном судне перевозится опасный груз в количестве, превышающем освобожденное количество.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Какие из нижеперечисленных документов должны находиться на борту?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Свидетельство о допущении и письменные инструкции.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Свидетельство о допущении и перечень обязательных проверок.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Письменные инструкции и перечень обязательных проверок.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Свидетельство о допущении и сертификат об отсутствии газов.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120 07.0-14</w:t>
            </w:r>
          </w:p>
        </w:tc>
        <w:tc>
          <w:tcPr>
            <w:tcW w:w="6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5.4.3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B40DBF" w:rsidRPr="00C84503" w:rsidTr="00653ACC"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Во время перевозки из упаковки высвобождается незначительное количество груза.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Где указаны меры, которые необходимо принять? 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В письменных инструкциях.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В грузовом плане.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В плане обеспечения мер безопасности.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В транспортном документе.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96027D">
            <w:pPr>
              <w:pageBreakBefore/>
              <w:spacing w:before="60" w:after="60" w:line="220" w:lineRule="atLeast"/>
            </w:pPr>
            <w:r w:rsidRPr="00C84503">
              <w:lastRenderedPageBreak/>
              <w:t>120 07.0-15</w:t>
            </w:r>
          </w:p>
        </w:tc>
        <w:tc>
          <w:tcPr>
            <w:tcW w:w="6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7.1.4.11.2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B40DBF" w:rsidRPr="00C84503" w:rsidTr="00653ACC"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Что должен заносить в грузовой план водитель судна-контейнеровоза?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Номер контейнера.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Официальное название вещества и официальный номер судна.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Номер контейнера и, если они известны, номер вещества, длину и ширину контейнера.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Официальное название вещества, количество и класс.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96027D">
            <w:pPr>
              <w:spacing w:before="60" w:after="60" w:line="220" w:lineRule="atLeast"/>
              <w:rPr>
                <w:lang w:val="en-US"/>
              </w:rPr>
            </w:pPr>
            <w:r w:rsidRPr="00C84503">
              <w:rPr>
                <w:lang w:eastAsia="nl-NL"/>
              </w:rPr>
              <w:t>120 07.0-16</w:t>
            </w:r>
          </w:p>
        </w:tc>
        <w:tc>
          <w:tcPr>
            <w:tcW w:w="6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t>2.2.1.1.5, 2.2.1.1.6, 7.1.4.3.4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B40DBF" w:rsidRPr="00C84503" w:rsidTr="00653ACC"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Судно перевозит вещество класса 1, которое описано в транспортном документе следующим образом: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677141" w:rsidP="001705E9">
            <w:pPr>
              <w:spacing w:before="60" w:after="60" w:line="220" w:lineRule="atLeast"/>
            </w:pPr>
            <w:r>
              <w:t>«</w:t>
            </w:r>
            <w:r w:rsidR="00B40DBF" w:rsidRPr="00C84503">
              <w:t>№ ОО</w:t>
            </w:r>
            <w:r>
              <w:t>Н 0392 ГЕКСАНИТРОСТИЛЬБЕН 1.1 D»</w:t>
            </w:r>
            <w:r w:rsidR="00B40DBF" w:rsidRPr="00C84503">
              <w:t>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Что означает буква D?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Указание на то, какое максимальное количество этого взрывчатого вещества может перевозиться одним судном.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На основании этой буквы можно определить, разрешена или запрещена ли совместная перевозка с некоторыми другими взрывчатыми веществами в одном и том же трюме.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С</w:t>
            </w:r>
            <w:r w:rsidRPr="00C84503">
              <w:tab/>
              <w:t>На основании этой буквы можно определить, является ли взрывчатое вещество нечувствительным к воздействию.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На основании этой буквы устанавливается, запрещена или разрешена ли совместная перевозка с веществами класса 3 в одном и том же трюме.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rPr>
                <w:lang w:eastAsia="nl-NL"/>
              </w:rPr>
              <w:t>120 07.0-17</w:t>
            </w:r>
          </w:p>
        </w:tc>
        <w:tc>
          <w:tcPr>
            <w:tcW w:w="6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1.1.3.6.2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  <w:r w:rsidRPr="00C84503">
              <w:t>С</w:t>
            </w:r>
          </w:p>
        </w:tc>
      </w:tr>
      <w:tr w:rsidR="00B40DBF" w:rsidRPr="00C84503" w:rsidTr="00653ACC"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Какие документы должны всегда находиться на борту, даже если судно перевозит опасные грузы в количествах, которые меньше освобожденных количеств, указанных в пункте 1.1.3.6.1?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Свидетельство о допущении и письменные инструкции.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Транспортный документ и письменные инструкции.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Транспортный документ и грузовой план.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Грузовой план и свидетельство о допущении.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120 07.0-18</w:t>
            </w:r>
          </w:p>
        </w:tc>
        <w:tc>
          <w:tcPr>
            <w:tcW w:w="6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5.4.3.2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  <w:r w:rsidRPr="00C84503">
              <w:t>С</w:t>
            </w:r>
          </w:p>
        </w:tc>
      </w:tr>
      <w:tr w:rsidR="00B40DBF" w:rsidRPr="00C84503" w:rsidTr="00653ACC"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Судно должно перевозить опасный груз из Антверпена в Роттердам. Судовладелец и эксперт говорят только по-французски.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На каком языке или на каких языках должны быть составлены письменные инструкции?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Только на нидерландском языке.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Как минимум на нидерландском языке.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На французском языке.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На нидерландском, немецком, английском и французском языках.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lastRenderedPageBreak/>
              <w:t>120 07.0-19</w:t>
            </w:r>
          </w:p>
        </w:tc>
        <w:tc>
          <w:tcPr>
            <w:tcW w:w="6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t>1.1.3.6.1, 1.1.3.6.2, 5.4.3.2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B40DBF" w:rsidRPr="00C84503" w:rsidTr="00653ACC"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На сухогрузное судно погружено 1 500 кг опасных грузов класса 3, группа</w:t>
            </w:r>
            <w:r w:rsidR="0089748D">
              <w:t> </w:t>
            </w:r>
            <w:r w:rsidRPr="00C84503">
              <w:t>упаковки III</w:t>
            </w:r>
            <w:ins w:id="1109" w:author="Yuri Boichuk" w:date="2018-12-05T09:47:00Z">
              <w:r>
                <w:t>, в упаковках</w:t>
              </w:r>
            </w:ins>
            <w:r w:rsidRPr="00C84503">
              <w:t>.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Должен ли грузоотправитель передать письменные инструкции?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Да, они должны быть переданы до начала погрузки.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Да, они могут быть переданы после погрузки, но до ухода с места погрузки.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В этом нет необходимости, так как сухогрузное судно не имеет права перевозить легковоспламеняющуюся жидкость, о которой идет речь в данном случае.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При перевозке такого количества вещества письменные инструкции не передаются.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120 07.0-20</w:t>
            </w:r>
          </w:p>
        </w:tc>
        <w:tc>
          <w:tcPr>
            <w:tcW w:w="6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7.1.3.1.3, 7.1.6.12, 7.1.6.16, 8.1.2.1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B40DBF" w:rsidRPr="00C84503" w:rsidTr="00653ACC"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Для чего служит журнал для регистрации, находящийся на борту сухогрузных судов?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В журнал для регистрации должны заноситься все результаты измерений токсичности, концентрации легковоспламеняющихся газов и концентрации кислорода.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В журнал для регистрации должны заноситься все результаты измерений концентрации легковоспламеняющихся газов и кислорода, но не результаты определения степени токсичности.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В журнал для регистрации заносятся названия продуктов, допускаемых к перевозке сухогрузным судном.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В журнале для регистрации указываются результаты испытаний остойчивости судов с двойным корпусом.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120 07.0-21</w:t>
            </w:r>
          </w:p>
        </w:tc>
        <w:tc>
          <w:tcPr>
            <w:tcW w:w="6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8.1.2.4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B40DBF" w:rsidRPr="00C84503" w:rsidTr="00653ACC"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Какие документы должны быть переданы судоводителю перед началом погрузки сухогрузного судна, перевозящего опасные грузы?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Транспортные документы.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Транспортные документы и письменные инструкции.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Никакие, потому что в случае сухогрузных судов документы могут передаваться судоводителю после погрузки, но перед отправлением.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Письменные инструкции.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96027D">
            <w:pPr>
              <w:spacing w:before="60" w:after="60" w:line="220" w:lineRule="atLeast"/>
            </w:pPr>
            <w:r w:rsidRPr="00C84503">
              <w:t>120 07.0-22</w:t>
            </w:r>
          </w:p>
        </w:tc>
        <w:tc>
          <w:tcPr>
            <w:tcW w:w="6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del w:id="1110" w:author="Yuri Boichuk" w:date="2018-12-05T09:48:00Z">
              <w:r w:rsidRPr="00C84503" w:rsidDel="00845C20">
                <w:delText xml:space="preserve">8.1.8.2, </w:delText>
              </w:r>
            </w:del>
            <w:r w:rsidRPr="00C84503">
              <w:t>1.16</w:t>
            </w:r>
            <w:ins w:id="1111" w:author="Yuri Boichuk" w:date="2018-12-05T09:48:00Z">
              <w:r>
                <w:t>.1.2.2</w:t>
              </w:r>
            </w:ins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  <w:jc w:val="center"/>
            </w:pPr>
            <w:r w:rsidRPr="00C84503">
              <w:t>С</w:t>
            </w:r>
          </w:p>
        </w:tc>
      </w:tr>
      <w:tr w:rsidR="00B40DBF" w:rsidRPr="00C84503" w:rsidTr="00653ACC"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Что подтверждает свидетельство о допущении сухогрузного судна?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А</w:t>
            </w:r>
            <w:r w:rsidRPr="00C84503">
              <w:tab/>
              <w:t>Судно отвечает надлежащим предписаниям ВОПОГ, и, следовательно, в его грузовых танках могут перевозиться опасные грузы.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Судно отвечает общим техническим предписаниям.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С</w:t>
            </w:r>
            <w:r w:rsidRPr="00C84503">
              <w:tab/>
              <w:t>Судно отвечает надлежащим предписаниям ВОПОГ.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653ACC">
        <w:tc>
          <w:tcPr>
            <w:tcW w:w="146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Судно оснащено оборудованием, требуемым ВОПОГ.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</w:tbl>
    <w:p w:rsidR="00B40DBF" w:rsidRPr="00C84503" w:rsidRDefault="00B40DBF" w:rsidP="00B40DBF">
      <w:pPr>
        <w:spacing w:line="240" w:lineRule="auto"/>
      </w:pPr>
      <w:r w:rsidRPr="00C84503">
        <w:br w:type="page"/>
      </w:r>
    </w:p>
    <w:tbl>
      <w:tblPr>
        <w:tblStyle w:val="TableGrid"/>
        <w:tblW w:w="0" w:type="auto"/>
        <w:tblInd w:w="136" w:type="dxa"/>
        <w:tblLook w:val="01E0" w:firstRow="1" w:lastRow="1" w:firstColumn="1" w:lastColumn="1" w:noHBand="0" w:noVBand="0"/>
      </w:tblPr>
      <w:tblGrid>
        <w:gridCol w:w="1459"/>
        <w:gridCol w:w="6414"/>
        <w:gridCol w:w="1629"/>
      </w:tblGrid>
      <w:tr w:rsidR="00B40DBF" w:rsidRPr="00C84503" w:rsidTr="001705E9">
        <w:trPr>
          <w:tblHeader/>
        </w:trPr>
        <w:tc>
          <w:tcPr>
            <w:tcW w:w="96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120" w:after="120" w:line="220" w:lineRule="atLeast"/>
              <w:rPr>
                <w:b/>
                <w:sz w:val="28"/>
                <w:szCs w:val="28"/>
              </w:rPr>
            </w:pPr>
            <w:r w:rsidRPr="00C84503">
              <w:lastRenderedPageBreak/>
              <w:br w:type="page"/>
            </w:r>
            <w:r w:rsidRPr="00C84503">
              <w:rPr>
                <w:b/>
                <w:sz w:val="28"/>
                <w:szCs w:val="28"/>
              </w:rPr>
              <w:t>Перевозки сухогрузными судами</w:t>
            </w:r>
          </w:p>
          <w:p w:rsidR="00B40DBF" w:rsidRPr="00C84503" w:rsidRDefault="00B40DBF" w:rsidP="001705E9">
            <w:pPr>
              <w:spacing w:before="120" w:after="120" w:line="220" w:lineRule="atLeast"/>
              <w:rPr>
                <w:b/>
              </w:rPr>
            </w:pPr>
            <w:r w:rsidRPr="00C84503">
              <w:rPr>
                <w:b/>
              </w:rPr>
              <w:t xml:space="preserve">Целевая тема 8: </w:t>
            </w:r>
            <w:r w:rsidRPr="00C84503">
              <w:rPr>
                <w:b/>
                <w:szCs w:val="24"/>
              </w:rPr>
              <w:t>Безопасность</w:t>
            </w:r>
          </w:p>
        </w:tc>
      </w:tr>
      <w:tr w:rsidR="00B40DBF" w:rsidRPr="00C84503" w:rsidTr="001705E9">
        <w:trPr>
          <w:tblHeader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B40DBF" w:rsidRPr="00C84503" w:rsidRDefault="00B40DBF" w:rsidP="001705E9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Номер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B40DBF" w:rsidRPr="00C84503" w:rsidRDefault="00B40DBF" w:rsidP="001705E9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Источник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Правильный ответ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120 08.0-01</w:t>
            </w:r>
          </w:p>
        </w:tc>
        <w:tc>
          <w:tcPr>
            <w:tcW w:w="649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Из контейнера происходит утечка газа класса 2.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Какой из нижеследующих органов следует информировать в первую очередь?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Таможенные органы.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Компетентные органы (например, оперативный пост управления).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Классификационное общество.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Прессу.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120 08.0-02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8.3.5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На сухогрузном судне перевозятся опасные грузы.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Нужно содрать краску с трапа. Разрешается ли это?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Нет, во время этих работ на трапе могут образоваться искры.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Да, на площадке сходного трапа за пределами трюма можно производить работы, даже если они могут привести к искрообразованию.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Нет, повсюду на борту сухогрузного судна, нагруженного опасными грузами, запрещается производить работы, которые могут привести к искрообразованию.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Да, сдирание краски не может привести к искрообразованию.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120 08.0-03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5.4.3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Во время перевозки упаковок, все из которых поступили от одного и того же грузоотправителя, появляется неприятный запах.</w:t>
            </w:r>
            <w:r w:rsidR="00133D4E">
              <w:t xml:space="preserve"> </w:t>
            </w:r>
            <w:r w:rsidRPr="00C84503">
              <w:t xml:space="preserve">Причина появления этого запаха неизвестна.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Нужно ли принимать какие-либо меры и если да, то какие?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Не нужно принимать никаких особых мер. Рейс может быть продолжен, при этом следует наблюдать за развитием ситуации.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Должны быть приняты меры, указанные в письменных инструкциях.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Для безопасности необходимо предупредить пожарную охрану.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677141" w:rsidP="00677141">
            <w:pPr>
              <w:spacing w:before="60" w:after="60" w:line="220" w:lineRule="atLeast"/>
              <w:ind w:left="567" w:hanging="567"/>
            </w:pPr>
            <w:r>
              <w:t>D</w:t>
            </w:r>
            <w:r>
              <w:tab/>
              <w:t>Необходимо выставить сигнал «</w:t>
            </w:r>
            <w:r w:rsidR="00B40DBF" w:rsidRPr="00C84503">
              <w:t>не приближайтесь</w:t>
            </w:r>
            <w:r>
              <w:t>»</w:t>
            </w:r>
            <w:r w:rsidR="00B40DBF" w:rsidRPr="00C84503">
              <w:t xml:space="preserve"> и продолжить следить за развитием ситуации.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B45A48">
            <w:pPr>
              <w:spacing w:before="60" w:after="60" w:line="220" w:lineRule="atLeast"/>
            </w:pPr>
            <w:r w:rsidRPr="00C84503">
              <w:t>120 08.0-04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t>7.1.4.8.2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  <w:jc w:val="center"/>
            </w:pPr>
            <w:r w:rsidRPr="00C84503">
              <w:t>С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На судно погружают взрывчатые вещества. Надвигается гроза.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Что надлежит делать в этом случае?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Продолжать погрузку, если береговая установка имеет громоотвод.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Немедленно увести судно с перевалочного пункта.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Приостановить погрузочные работы во время грозы.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Продолжать погрузку, пока компетентный орган порта, отвечающий за перевалочный пункт, не запретит продолжение погрузки.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B45A48">
            <w:pPr>
              <w:pageBreakBefore/>
              <w:spacing w:before="60" w:after="60" w:line="220" w:lineRule="atLeast"/>
            </w:pPr>
            <w:r w:rsidRPr="00C84503">
              <w:lastRenderedPageBreak/>
              <w:t>120 08.0-05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1.1.3.6.1, 8.3.4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  <w:r w:rsidRPr="00C84503">
              <w:t>С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Перевозятся 800 т стволов деревьев и 10 т № ООН 1812 КАЛИЯ ФТОРИДА ТВЕРДОГО.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Разрешается ли курить на палубе судна?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Да, при условии, что груз закреплен на судне и люки закрыты.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Да, только с согласия судоводителя.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Нет.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Да, речь в данном случае идет о грузе класса 8, который не подпадает под действие предписаний ВОПОГ в отношении запрещения курения.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120 08.0-06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1.1.3.6.1, 8.3.4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Перевозятся упаковки с веществами класса 3, группа упаковки III, массой брутто 9 000 кг.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Запрещается ли курить на палубе судна и если да, то где в ВОПОГ это записано?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Нет, эта перевозка не подпадает под действие предписаний ВОПОГ.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Да, в подразделе 7.1.3.74.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Нет, при перевозке веществ группы упаковки III это не запрещается.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Да, в разделе 8.3.4.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B45A48">
            <w:pPr>
              <w:spacing w:before="60" w:after="60" w:line="220" w:lineRule="atLeast"/>
            </w:pPr>
            <w:r w:rsidRPr="00C84503">
              <w:t>120 08.0-07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t>8.3.5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Сухогрузное судно перевозит опасные грузы.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Разрешаются ли сварочные работы на палубе за пределами защищенной зоны?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Да, если только при проведении работ будет соблюдено расстояние в 3 м от защищенной зоны.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Нет, во всех случаях необходимо иметь разрешение местного компетентного органа или свидетельство, подтверждающее, что судно полностью дегазировано.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Да, если только предоставлены в распоряжение два дополнительных огнетушителя.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Нет, эти работы должны производиться уполномоченными специалистами.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120 08.0-08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7.1.3.44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Можно ли производить очистные работы на борту сухогрузных судов, используя для этого жидкости с температурой вспышки менее 55 </w:t>
            </w:r>
            <w:r w:rsidRPr="00C84503">
              <w:sym w:font="Symbol" w:char="F0B0"/>
            </w:r>
            <w:r w:rsidRPr="00C84503">
              <w:t>С?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Да, только за пределами защищенной зоны.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Да, только в машинном отделении.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Нет.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Да, если только поблизости имеется огнетушитель.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B45A48">
            <w:pPr>
              <w:pageBreakBefore/>
              <w:spacing w:before="60" w:after="60" w:line="220" w:lineRule="atLeast"/>
            </w:pPr>
            <w:r w:rsidRPr="00C84503">
              <w:lastRenderedPageBreak/>
              <w:t>120 08.0-09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1.1.3.6.1, 3.2.1, таблица A, 8.1.5.1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Сухогрузное судно перевозит 2 000 кг № ООН 1986 СПИРТОВ ЛЕГКОВОСПЛАМЕНЯЮЩИХСЯ ТОКСИЧНЫХ, Н.У.К., группа упаковки III.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Необходимо ли иметь на борту </w:t>
            </w:r>
            <w:proofErr w:type="spellStart"/>
            <w:r w:rsidRPr="00C84503">
              <w:t>токсиметр</w:t>
            </w:r>
            <w:proofErr w:type="spellEnd"/>
            <w:r w:rsidRPr="00C84503">
              <w:t xml:space="preserve"> с инструкцией по его эксплуатации?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А</w:t>
            </w:r>
            <w:r w:rsidRPr="00C84503">
              <w:tab/>
              <w:t xml:space="preserve">Да, при перевозке токсичных веществ на борту всегда нужно иметь </w:t>
            </w:r>
            <w:proofErr w:type="spellStart"/>
            <w:r w:rsidRPr="00C84503">
              <w:t>токсиметр</w:t>
            </w:r>
            <w:proofErr w:type="spellEnd"/>
            <w:r w:rsidRPr="00C84503">
              <w:t>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В</w:t>
            </w:r>
            <w:r w:rsidRPr="00C84503">
              <w:tab/>
              <w:t>Нет, потому что не требуется также применять сигнализацию в виде синих конусов или синих огней.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С</w:t>
            </w:r>
            <w:r w:rsidRPr="00C84503">
              <w:tab/>
              <w:t xml:space="preserve">Да, это требование содержится в колонке 9 таблицы А </w:t>
            </w:r>
            <w:r w:rsidR="00677141">
              <w:t>раздела </w:t>
            </w:r>
            <w:r w:rsidRPr="00C84503">
              <w:t>3.2.1.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Нет, масса брутто составляет менее 3 000 кг.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A50FC9">
            <w:pPr>
              <w:spacing w:before="60" w:after="60" w:line="220" w:lineRule="atLeast"/>
            </w:pPr>
            <w:r w:rsidRPr="00C84503">
              <w:t>120 08.0-10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t>3.2.1, таблица А, 8.1.5.1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Необходимо перевезти № ООН 2067 УДОБРЕНИЯ АММИАЧНО-НИТРАТНЫЕ.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Требуется ли иметь для этого на борту спасательное устройство?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Нет.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Нет, если груз покрыт пыленепроницаемым материалом.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Да, для каждого члена экипажа.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Да, для всех лиц, находящихся на борту судна.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120 08.0-11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3.2.1, таблица А, 8.1.5.1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Сухогрузное судно перевозит 60 т № ООН 2224 БЕНЗОНИТРИЛА, и поэтому несет сигнализацию в виде двух синих конусов или двух синих огней в соответствии с таблицей А раздела 3.2.1.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Нужно ли иметь на борту </w:t>
            </w:r>
            <w:proofErr w:type="spellStart"/>
            <w:r w:rsidRPr="00C84503">
              <w:t>токсиметр</w:t>
            </w:r>
            <w:proofErr w:type="spellEnd"/>
            <w:r w:rsidRPr="00C84503">
              <w:t xml:space="preserve"> с инструкцией по его эксплуатации?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Нет.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Да, если только этого требует перевозчик.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Да.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В ВОПОГ не содержится указаний на этот счет.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120 08.0-12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3.2.1, таблица А, 8.1.5.1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Сухогрузное судно перевозит 10 т взрывчатых веществ класса 1, № ООН</w:t>
            </w:r>
            <w:r w:rsidR="007D460F">
              <w:rPr>
                <w:lang w:val="en-US"/>
              </w:rPr>
              <w:t> </w:t>
            </w:r>
            <w:r w:rsidRPr="00C84503">
              <w:t xml:space="preserve">0012.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Должны ли иметься на борту индикатор легковоспламеняющихся газов и </w:t>
            </w:r>
            <w:proofErr w:type="spellStart"/>
            <w:r w:rsidRPr="00C84503">
              <w:t>токсиметр</w:t>
            </w:r>
            <w:proofErr w:type="spellEnd"/>
            <w:r w:rsidRPr="00C84503">
              <w:t>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Нет.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Да.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Только индикатор легковоспламеняющихся газов.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 xml:space="preserve">Только </w:t>
            </w:r>
            <w:proofErr w:type="spellStart"/>
            <w:r w:rsidRPr="00C84503">
              <w:t>токсиметр</w:t>
            </w:r>
            <w:proofErr w:type="spellEnd"/>
            <w:r w:rsidRPr="00C84503">
              <w:t>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rPr>
                <w:lang w:eastAsia="nl-NL"/>
              </w:rPr>
              <w:lastRenderedPageBreak/>
              <w:t>120 08.0-13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t>3.2.1, таблица А, 8.1.5.1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Сухогрузное судно перевозит</w:t>
            </w:r>
            <w:r w:rsidRPr="00C84503">
              <w:rPr>
                <w:lang w:eastAsia="nl-NL"/>
              </w:rPr>
              <w:t xml:space="preserve"> </w:t>
            </w:r>
            <w:r w:rsidRPr="00C84503">
              <w:t xml:space="preserve">навалом/насыпью № ООН 3170 АЛЮМИНИЯ ПОБОЧНЫЕ ПРОДУКТЫ ПЛАВКИ.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Какие из нижеперечисленных предметов оборудования не предписаны для этой перевозки согласно ВОПОГ?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Защитная обувь и защитные перчатки.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Соответствующий автономный дыхательный аппарат.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Индикатор легковоспламеняющихся газов с инструкцией по его эксплуатации.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</w:r>
            <w:proofErr w:type="spellStart"/>
            <w:r w:rsidRPr="00C84503">
              <w:t>Токсиметр</w:t>
            </w:r>
            <w:proofErr w:type="spellEnd"/>
            <w:r w:rsidRPr="00C84503">
              <w:t xml:space="preserve"> с инструкцией по его эксплуатации.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120 08.0-14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3.2.1, таблица А, 7.1.3.1.3, 7.1.3.1.5, 8.1.5.1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  <w:r w:rsidRPr="00C84503">
              <w:rPr>
                <w:lang w:val="en-US"/>
              </w:rPr>
              <w:t>D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На сухогрузном судне перевозится насыпью № ООН 1398 АЛЮМИНИЙ КРЕМНИСТЫЙ − ПОРОШОК НЕПОКРЫТЫЙ. Необходимо измерить концентрацию газов.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Каким согласно ВОПОГ защитным снаряжением должно быть по меньшей мере экипировано лицо, производящее измерение?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Сплошной маской с подходящим дыхательным фильтром.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Защитными перчатками и защитным костюмом.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Защитным костюмом и дыхательным аппаратом.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Подходящим дыхательным аппаратом.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120 08.0-15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7.1.3.1.6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Сухогрузное судно перевозит опасный груз класса 8.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Происходит утечка небольшого количества этого вещества из тары.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Какие меры должны быть по крайней мере приняты до того, как входить в трюм?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Нужно измерить концентрацию легковоспламеняющихся газов и содержание кислорода.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Нет необходимости измерять концентрацию легковоспламеняющихся газов и содержание кислорода, так как измерительные приборы в отношении этого класса не предписаны.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Нужно измерить лишь содержание кислорода, чтобы проверить, достаточно ли его количества.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Нужно производить измерения только в отношении токсичных веществ.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lastRenderedPageBreak/>
              <w:t>120 08.0-16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t>ЕПСВВП, статья 8,01, 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  <w:jc w:val="center"/>
            </w:pPr>
            <w:r w:rsidRPr="00C84503">
              <w:t>С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Сухогрузное судно перевозит, в частности, несколько контейнеров-цистерн. Начинает протекать один из контейнеров, содержащих вещество класса 3.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Какую из нижеперечисленных мер должен принять судоводитель?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677141" w:rsidP="00677141">
            <w:pPr>
              <w:spacing w:before="60" w:after="60" w:line="220" w:lineRule="atLeast"/>
              <w:ind w:left="567" w:hanging="567"/>
            </w:pPr>
            <w:r>
              <w:t>A</w:t>
            </w:r>
            <w:r>
              <w:tab/>
              <w:t>Выставить сигнал «</w:t>
            </w:r>
            <w:r w:rsidR="00B40DBF" w:rsidRPr="00C84503">
              <w:t>не приближайтесь</w:t>
            </w:r>
            <w:r>
              <w:t>»</w:t>
            </w:r>
            <w:r w:rsidR="00B40DBF" w:rsidRPr="00C84503">
              <w:t xml:space="preserve"> и оповестить таможенный орган.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Оповестить компетентный орган</w:t>
            </w:r>
            <w:r w:rsidR="00133D4E">
              <w:t xml:space="preserve"> </w:t>
            </w:r>
            <w:r w:rsidRPr="00C84503">
              <w:t>и размахивать красным флагом.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Оповестить компетентный орган и информировать грузоотправителя или грузополучателя.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677141" w:rsidP="00677141">
            <w:pPr>
              <w:spacing w:before="60" w:after="60" w:line="220" w:lineRule="atLeast"/>
              <w:ind w:left="567" w:hanging="567"/>
            </w:pPr>
            <w:r>
              <w:t>D</w:t>
            </w:r>
            <w:r>
              <w:tab/>
              <w:t>Выставить сигнал «</w:t>
            </w:r>
            <w:r w:rsidR="00B40DBF" w:rsidRPr="00C84503">
              <w:t>не приближайтесь</w:t>
            </w:r>
            <w:r>
              <w:t>»</w:t>
            </w:r>
            <w:r w:rsidR="00B40DBF" w:rsidRPr="00C84503">
              <w:t xml:space="preserve"> и информировать грузополучателя.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120 08.0-17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3.2.1, таблица А, 8.1.5.1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  <w:r w:rsidRPr="00C84503">
              <w:rPr>
                <w:lang w:val="en-US"/>
              </w:rPr>
              <w:t>A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Сухогрузное судно перевозит 120 т № ООН 1363 КОПРЫ.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Необходимо ли иметь при таком количестве груза спасательные устройства на борту?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Нет.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Да, при перевозке грузов класса 4.2 всегда нужно иметь на борту спасательные устройства.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Да, потому что на борту находится более 100 т груза.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Нет, спасательные устройства требуются только при массе груза от 300 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120 08.0-18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7.1.3.1.6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Необходимо ли пользоваться устройством для защиты органов дыхания, если газовый контейнер, загруженный веществом класса 2, разгерметизировался и требуется войти в трюм? Если да, то каким?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Фильтрующим дыхательным аппаратом, как предписано в ВОПОГ.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Автономным дыхательным аппаратом (изолирующего типа).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Респиратором P3.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 xml:space="preserve">Нет никакой необходимости в защите органов дыхания, так как </w:t>
            </w:r>
            <w:proofErr w:type="spellStart"/>
            <w:r w:rsidRPr="00C84503">
              <w:t>газы</w:t>
            </w:r>
            <w:proofErr w:type="spellEnd"/>
            <w:r w:rsidRPr="00C84503">
              <w:t xml:space="preserve"> легче воздуха и, следовательно, в трюме не остается вредных веществ.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33D4E">
            <w:pPr>
              <w:pageBreakBefore/>
              <w:spacing w:before="60" w:after="60" w:line="220" w:lineRule="atLeast"/>
            </w:pPr>
            <w:r w:rsidRPr="00C84503">
              <w:lastRenderedPageBreak/>
              <w:t>120 08.0-19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t>3.2.1, таблица А, 7.1.3.1.6, 8.1.5.1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  <w:jc w:val="center"/>
            </w:pPr>
            <w:r w:rsidRPr="00C84503">
              <w:rPr>
                <w:lang w:val="en-US"/>
              </w:rPr>
              <w:t>C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В трюме находятся упаковки общим весом 4 000 кг с грузом № ООН 2903 ПЕСТИЦИД ЖИДКИЙ ТОКСИЧНЫЙ ЛЕГКОВОСПЛАМЕНЯЮЩИЙСЯ, Н.У.К., классификационный код TF2, группа упаковки II. Необходимо войти в этот трюм для проведения осмотра.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Какие устройства (в соответствующих случаях комбинированные устройства) нужны, в случае подозреваемого дефекта упаковки, чтобы произвести соответствующие измерения и войти в трюм, не подвергаясь опасности?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 xml:space="preserve">Индикатор легковоспламеняющихся газов и </w:t>
            </w:r>
            <w:proofErr w:type="spellStart"/>
            <w:r w:rsidRPr="00C84503">
              <w:t>кислородометр</w:t>
            </w:r>
            <w:proofErr w:type="spellEnd"/>
            <w:r w:rsidRPr="00C84503">
              <w:t>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</w:r>
            <w:proofErr w:type="spellStart"/>
            <w:r w:rsidRPr="00C84503">
              <w:t>Токсиметр</w:t>
            </w:r>
            <w:proofErr w:type="spellEnd"/>
            <w:r w:rsidRPr="00C84503">
              <w:t xml:space="preserve"> и </w:t>
            </w:r>
            <w:proofErr w:type="spellStart"/>
            <w:r w:rsidRPr="00C84503">
              <w:t>кислородометр</w:t>
            </w:r>
            <w:proofErr w:type="spellEnd"/>
            <w:r w:rsidRPr="00C84503">
              <w:t>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 xml:space="preserve">Индикатор легковоспламеняющихся газов, </w:t>
            </w:r>
            <w:proofErr w:type="spellStart"/>
            <w:r w:rsidRPr="00C84503">
              <w:t>токсиметр</w:t>
            </w:r>
            <w:proofErr w:type="spellEnd"/>
            <w:r w:rsidRPr="00C84503">
              <w:t xml:space="preserve"> и </w:t>
            </w:r>
            <w:proofErr w:type="spellStart"/>
            <w:r w:rsidRPr="00C84503">
              <w:t>кислородометр</w:t>
            </w:r>
            <w:proofErr w:type="spellEnd"/>
            <w:r w:rsidRPr="00C84503">
              <w:t>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</w:r>
            <w:proofErr w:type="spellStart"/>
            <w:r w:rsidRPr="00C84503">
              <w:t>Токсиметр</w:t>
            </w:r>
            <w:proofErr w:type="spellEnd"/>
            <w:r w:rsidRPr="00C84503">
              <w:t xml:space="preserve"> и индикатор легковоспламеняющихся газов.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rPr>
                <w:lang w:val="fr-CH" w:eastAsia="nl-NL"/>
              </w:rPr>
              <w:t>1</w:t>
            </w:r>
            <w:r w:rsidRPr="00C84503">
              <w:t>20 08.0-20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3.2.1, таблица А, 7.1.3.1.6, 8.1.5.1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  <w:r w:rsidRPr="00C84503">
              <w:rPr>
                <w:lang w:val="en-US"/>
              </w:rPr>
              <w:t>A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В трюме находятся упаковки с грузом № ООН 1604 ЭТИЛЕНДИАМИН, классификационный код CF1, группа упаковки II.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Предполагается, что одна из упаковок негерметична, и необходимо войти в трюм для проведения проверочных операций.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Какие устройства нужны, чтобы произвести соответствующие измерения и войти в трюм, не подвергаясь опасности?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 xml:space="preserve">Индикатор легковоспламеняющихся газов и </w:t>
            </w:r>
            <w:proofErr w:type="spellStart"/>
            <w:r w:rsidRPr="00C84503">
              <w:t>кислородометр</w:t>
            </w:r>
            <w:proofErr w:type="spellEnd"/>
            <w:r w:rsidRPr="00C84503">
              <w:t>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</w:r>
            <w:proofErr w:type="spellStart"/>
            <w:r w:rsidRPr="00C84503">
              <w:t>Токсиметр</w:t>
            </w:r>
            <w:proofErr w:type="spellEnd"/>
            <w:r w:rsidRPr="00C84503">
              <w:t xml:space="preserve">, </w:t>
            </w:r>
            <w:proofErr w:type="spellStart"/>
            <w:r w:rsidRPr="00C84503">
              <w:t>кислородометр</w:t>
            </w:r>
            <w:proofErr w:type="spellEnd"/>
            <w:r w:rsidRPr="00C84503">
              <w:t xml:space="preserve"> и термометр.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 xml:space="preserve">Индикатор легковоспламеняющихся газов, </w:t>
            </w:r>
            <w:proofErr w:type="spellStart"/>
            <w:r w:rsidRPr="00C84503">
              <w:t>токсиметр</w:t>
            </w:r>
            <w:proofErr w:type="spellEnd"/>
            <w:r w:rsidRPr="00C84503">
              <w:t xml:space="preserve"> и прибор для измерения теплового излучения.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677141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Нет необход</w:t>
            </w:r>
            <w:r w:rsidR="00677141">
              <w:t>имости производить измерение, так как</w:t>
            </w:r>
            <w:r w:rsidRPr="00C84503">
              <w:t xml:space="preserve"> ВОПОГ не предписывает для этого вещества никакие приборы.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33D4E">
            <w:pPr>
              <w:spacing w:before="60" w:after="60" w:line="220" w:lineRule="atLeast"/>
            </w:pPr>
            <w:r w:rsidRPr="00C84503">
              <w:t>120 08.0-21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t>1.1.3.6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677141">
            <w:pPr>
              <w:spacing w:before="60" w:after="60" w:line="220" w:lineRule="atLeast"/>
            </w:pPr>
            <w:r w:rsidRPr="00C84503">
              <w:t xml:space="preserve">На сухогрузном судне перевозится 80 кг груза класса 4.1, классификационный код FT2, группа </w:t>
            </w:r>
            <w:r w:rsidR="00677141">
              <w:t>упаковки II, знак опасности 4.1</w:t>
            </w:r>
            <w:r w:rsidRPr="00C84503">
              <w:t>+6.1.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Нужно ли для перевозки этого вещества иметь на борту спасательное устройство?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Да, это всегда является обязательным при перевозке веществ, подпадающих под действия ВОПОГ.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Нет.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Да, если только грузоотправитель не предоставит освобождение (изъятие) от выполнения этого требования.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Да, если это установлено в письменных инструкциях.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33D4E">
            <w:pPr>
              <w:pageBreakBefore/>
              <w:spacing w:before="60" w:after="60" w:line="220" w:lineRule="atLeast"/>
            </w:pPr>
            <w:r w:rsidRPr="00C84503">
              <w:lastRenderedPageBreak/>
              <w:t>120 08.0-22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3.2.1, таблица А, 8.1.5.1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  <w:r w:rsidRPr="00C84503">
              <w:rPr>
                <w:lang w:val="en-US"/>
              </w:rPr>
              <w:t>C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На сухогрузном судне перевозится вещество № ООН 2929 ТОКСИЧНАЯ ЖИДКОСТЬ ЛЕГКОВОСПЛАМЕНЯЮЩАЯСЯ ОРГАНИЧЕСКАЯ, Н.У.К.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Какой дыхательный аппарат требуется иметь в таком случае?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Респиратор с запасом сжатого воздуха.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Автономный дыхательный аппарат.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Фильтрующий дыхательный аппарат.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Шланговый противогаз с фильтром.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120 08.0-23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3.2.1, таблица А, 8.1.5.1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  <w:r w:rsidRPr="00C84503">
              <w:rPr>
                <w:lang w:val="en-US"/>
              </w:rPr>
              <w:t>B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Перевозится № ООН 1408 ФЕРРОСИЛИЦИЙ, вещество класса 4.3.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Нужно ли согласно ВОПОГ иметь на борту защитные очки для экипажа?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Нет.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Да.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Да, если только вещество упаковано.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Нет, они требуются только в том случае, если вещество перевозится в неупакованном виде или навалом/насыпью.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33D4E">
            <w:pPr>
              <w:spacing w:before="60" w:after="60" w:line="220" w:lineRule="atLeast"/>
            </w:pPr>
            <w:r w:rsidRPr="00C84503">
              <w:t>120 08.0-24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t>3.2.1, таблица А, 8.1.5.1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  <w:jc w:val="center"/>
            </w:pPr>
            <w:r w:rsidRPr="00C84503">
              <w:rPr>
                <w:lang w:val="en-US"/>
              </w:rPr>
              <w:t>A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Нужно ли согласно ВОПОГ иметь на борту средства индивидуальной защиты в случае перевозки вещества № ООН 0257 ТРУБКИ ДЕТОНАЦИОННЫЕ?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Да, для каждого члена экипажа − защитные очки, защитные перчатки, защитный костюм и подходящую защитную обувь.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Для перевозки веществ класса 1 не предписано никаких средств индивидуальной защиты.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Да, только защитные очки и защитные перчатки.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Да, только дыхательный аппарат.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120 08.0-25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3.2.1, таблица А, 8.1.5.1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  <w:r w:rsidRPr="00C84503">
              <w:rPr>
                <w:lang w:val="en-US"/>
              </w:rPr>
              <w:t>B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Нужно ли согласно ВОПОГ иметь на борту дыхательные аппараты при перевозке № ООН 3106 ОРГАНИЧЕСКОГО ПЕРОКСИДА ТИПА D, ТВЕРДОГО, относящегося к классу 5.2?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Нет, в этом нет необходимости при перевозке веществ класса 5.2.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Да.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Нет, в этом нет необходимости в случае перевозки твердых веществ.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Нет, это необходимо только в том случае, если при перевозке вещества класса 5.2 судно должно нести сигнализацию в виде двух синих конусов/огней.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33D4E">
            <w:pPr>
              <w:pageBreakBefore/>
              <w:spacing w:before="60" w:after="60" w:line="220" w:lineRule="atLeast"/>
            </w:pPr>
            <w:r w:rsidRPr="00C84503">
              <w:lastRenderedPageBreak/>
              <w:t>120 08.0-26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1.4.2.2.1, 3.2.1, таблица A, 5.4.3, 8.1.5.1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  <w:r w:rsidRPr="00C84503">
              <w:rPr>
                <w:lang w:val="en-US"/>
              </w:rPr>
              <w:t>B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Какое согласно ВОПОГ специальное оборудование должно иметься на борту сухогрузного судна, перевозящего вещество № ООН 2977 РАДИОАКТИВНЫЙ МАТЕРИАЛ, УРАНА ГЕКСАФТОРИД, ДЕЛЯЩИЙСЯ класса 7?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А</w:t>
            </w:r>
            <w:r w:rsidRPr="00C84503">
              <w:tab/>
              <w:t>Только костюмы, защищающие от радиации.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Индивидуальные средства защиты, но не специальный костюм, защищающий от радиации.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Специальные дыхательные приборы.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Специальные противорадиационные респираторы.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33D4E">
            <w:pPr>
              <w:spacing w:before="60" w:after="60" w:line="220" w:lineRule="atLeast"/>
            </w:pPr>
            <w:r w:rsidRPr="00C84503">
              <w:t>120 08.0-27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t>8.1.4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rPr>
                <w:lang w:val="fr-CH"/>
              </w:rPr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Сколько огнетушителей предусмотрено в ВОПОГ на тот случай, если сухогрузное судно перевозит опасные грузы в количествах, превышающих освобожденные количества?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Помимо противопожарного оборудования, предусмотренного в общих технических предписаниях, по меньшей мере два дополнительных ручных огнетушителя.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Достаточно противопожарного оборудования, предусмотренного в общих технических предписаниях.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Помимо противопожарного оборудования, предусмотренного в общих технических предписаниях, по меньшей мере четыре дополнительных ручных огнетушителя.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Помимо противопожарного оборудования, предусмотренного в общих технических предписаниях, по меньшей мере три дополнительных ручных огнетушителя.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</w:tbl>
    <w:p w:rsidR="00B40DBF" w:rsidRPr="00C84503" w:rsidRDefault="00B40DBF" w:rsidP="00B40DBF">
      <w:pPr>
        <w:spacing w:before="60" w:after="60" w:line="220" w:lineRule="atLeast"/>
      </w:pPr>
    </w:p>
    <w:p w:rsidR="00B40DBF" w:rsidRPr="00C84503" w:rsidRDefault="00B40DBF" w:rsidP="00B40DBF">
      <w:pPr>
        <w:spacing w:line="240" w:lineRule="auto"/>
      </w:pPr>
      <w:r w:rsidRPr="00C84503">
        <w:br w:type="page"/>
      </w:r>
    </w:p>
    <w:tbl>
      <w:tblPr>
        <w:tblStyle w:val="TableGrid"/>
        <w:tblW w:w="0" w:type="auto"/>
        <w:tblInd w:w="136" w:type="dxa"/>
        <w:tblLook w:val="01E0" w:firstRow="1" w:lastRow="1" w:firstColumn="1" w:lastColumn="1" w:noHBand="0" w:noVBand="0"/>
      </w:tblPr>
      <w:tblGrid>
        <w:gridCol w:w="1459"/>
        <w:gridCol w:w="6325"/>
        <w:gridCol w:w="1718"/>
      </w:tblGrid>
      <w:tr w:rsidR="00B40DBF" w:rsidRPr="00C84503" w:rsidTr="001705E9">
        <w:trPr>
          <w:tblHeader/>
        </w:trPr>
        <w:tc>
          <w:tcPr>
            <w:tcW w:w="96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120" w:after="120" w:line="220" w:lineRule="atLeast"/>
              <w:rPr>
                <w:b/>
                <w:sz w:val="28"/>
                <w:szCs w:val="28"/>
              </w:rPr>
            </w:pPr>
            <w:r w:rsidRPr="00C84503">
              <w:lastRenderedPageBreak/>
              <w:br w:type="page"/>
            </w:r>
            <w:r w:rsidRPr="00C84503">
              <w:rPr>
                <w:b/>
                <w:sz w:val="28"/>
                <w:szCs w:val="28"/>
              </w:rPr>
              <w:t>Перевозки танкерами</w:t>
            </w:r>
          </w:p>
          <w:p w:rsidR="00B40DBF" w:rsidRPr="00C84503" w:rsidRDefault="00B40DBF" w:rsidP="001705E9">
            <w:pPr>
              <w:spacing w:before="120" w:after="120" w:line="220" w:lineRule="atLeast"/>
              <w:rPr>
                <w:b/>
              </w:rPr>
            </w:pPr>
            <w:r w:rsidRPr="00C84503">
              <w:rPr>
                <w:b/>
              </w:rPr>
              <w:t>Целевая тема 2: Конструкция и оборудование</w:t>
            </w:r>
          </w:p>
        </w:tc>
      </w:tr>
      <w:tr w:rsidR="00B40DBF" w:rsidRPr="00C84503" w:rsidTr="001705E9">
        <w:trPr>
          <w:tblHeader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B40DBF" w:rsidRPr="00C84503" w:rsidRDefault="00B40DBF" w:rsidP="001705E9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Номер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B40DBF" w:rsidRPr="00C84503" w:rsidRDefault="00B40DBF" w:rsidP="001705E9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Источник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Правильный ответ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02.0-01</w:t>
            </w:r>
          </w:p>
        </w:tc>
        <w:tc>
          <w:tcPr>
            <w:tcW w:w="640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9.3.3.11.3</w:t>
            </w:r>
          </w:p>
        </w:tc>
        <w:tc>
          <w:tcPr>
            <w:tcW w:w="173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  <w:r w:rsidRPr="00C84503">
              <w:t>С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Должны ли на танкере типа N иметься коффердамы?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Да, но только между грузовым пространством и машинным отделением.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Да, но только между грузовым пространством и помещением носового подруливающего устройства.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Да, коффердамы предписаны на обоих концах грузового пространства.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Нет, коффердамы не предписаны;</w:t>
            </w:r>
            <w:r w:rsidR="00133D4E">
              <w:t xml:space="preserve"> </w:t>
            </w:r>
            <w:r w:rsidRPr="00C84503">
              <w:t>их разрешается устанавливать на добровольной основе как балластные цистерны.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02.0-02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9.3.3.25.1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Должны ли на борту танкеров типа N насосы и соответствующие погрузочно-разгрузочные трубопроводы находиться в грузовом пространстве?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Да.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Нет, это требуется только на борту танкеров типа C.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Да, но только на борту судов с отделением насосов под палубой.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Нет, это зависит от участка плавания.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02.0-03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rPr>
                <w:lang w:val="en-US"/>
              </w:rPr>
            </w:pPr>
            <w:r w:rsidRPr="00C84503">
              <w:t xml:space="preserve">9.3.3.25.2 </w:t>
            </w:r>
            <w:r w:rsidRPr="00C84503">
              <w:rPr>
                <w:lang w:val="en-US"/>
              </w:rPr>
              <w:t>b)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Каким образом должны быть устроены погрузочно-разгрузочные трубопроводы?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Они должны быть устроены таким образом, чтобы после погрузки или разгрузки содержащаяся в них жидкость могла быть безопасно извлечена из них и перелита в судовые грузовые танки или цистерны, находящиеся на берегу.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Они должны быть устроены так, чтобы после погрузки или разгрузки содержащаяся в них жидкость скапливалась в специальных участках трубопроводов, после чего она могла быть безопасным путем удалена.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Они должны быть полностью расположены на палубе.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Чтобы избежать статического заряда при погрузке, они должны быть расположены как можно ближе, но над палубой.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lastRenderedPageBreak/>
              <w:t>130 02.0-04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t>7.2.4.25.2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Можно ли удлинить погрузочно-разгрузочные трубопроводы жесткими или гибкими трубопроводами, выходящими за пределы коффердамов к носу или к корме судна?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Да, это разрешено, если жесткий или гибкий трубопровод имеет такое же испытательное давление, как и погрузочно-разгрузочный трубопровод.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Нет, это запрещено, за исключением шлангов, используемых для приема маслосодержащих отходов, образующихся при эксплуатации судов, и для передачи продуктов, необходимых для эксплуатации судов.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Да, при условии, что только № ООН 1999 ГУДРОНЫ ЖИДКИЕ будут транспортироваться по этому трубопроводу.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 xml:space="preserve">Да, если трубопроводы оснащены обратными клапанами. 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02.0-05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9.3.3.16.1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Где должны быть размещены двигатели внутреннего сгорания, которые используются во время погрузки, разгрузки или дегазации?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В грузовом пространстве.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За пределами грузового пространства.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В грузовом пространстве, если они работают на топливе с температурой вспышки более 100 °С.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В специальном машинном отделении перед грузовым пространством.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02.0-06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3.2.3.1, 3.2.3.2, таблица С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По крайней мере к какому типу танкеров отнесен № ООН 1203 БЕНЗИН МОТОРНЫЙ?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Тип N закрытый.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Тип N открытый.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Тип G.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Тип C.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33D4E">
            <w:pPr>
              <w:spacing w:before="60" w:after="60" w:line="220" w:lineRule="atLeast"/>
            </w:pPr>
            <w:r w:rsidRPr="00C84503">
              <w:t>130 02.0-07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t>3.2.3.2, таблица С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В танкерном судоходстве различают три типа танкеров.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Где в ВОПОГ предписывается, на борту каких типов танкеров соответствующие вещества должны, по меньшей мере, перевозиться?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А</w:t>
            </w:r>
            <w:r w:rsidRPr="00C84503">
              <w:tab/>
              <w:t>В подразделе 7.1.1.21.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rPr>
                <w:lang w:val="en-US"/>
              </w:rPr>
              <w:t>B</w:t>
            </w:r>
            <w:r w:rsidRPr="00C84503">
              <w:tab/>
              <w:t>В разделе 9.3.3.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В разделе 1.2.1.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rPr>
                <w:lang w:val="en-US"/>
              </w:rPr>
              <w:t>D</w:t>
            </w:r>
            <w:r w:rsidRPr="00C84503">
              <w:tab/>
              <w:t>В подразделе 3.2.3.2, таблица С.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33D4E">
            <w:pPr>
              <w:pageBreakBefore/>
              <w:spacing w:before="60" w:after="60" w:line="220" w:lineRule="atLeast"/>
            </w:pPr>
            <w:r w:rsidRPr="00C84503">
              <w:lastRenderedPageBreak/>
              <w:t>130 02.0-08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del w:id="1112" w:author="Yuri Boichuk" w:date="2018-12-05T09:49:00Z">
              <w:r w:rsidRPr="00C84503" w:rsidDel="00845C20">
                <w:delText>7.2.4.16.4, 9.3.3.25.3</w:delText>
              </w:r>
            </w:del>
            <w:ins w:id="1113" w:author="Yuri Boichuk" w:date="2018-12-05T09:50:00Z">
              <w:r>
                <w:t>Исключен (19.09.2018)</w:t>
              </w:r>
            </w:ins>
            <w:ins w:id="1114" w:author="Ekaterina Salynskaya" w:date="2018-12-11T17:09:00Z">
              <w:r w:rsidR="00677141">
                <w:t>.</w:t>
              </w:r>
            </w:ins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Del="00845C20" w:rsidRDefault="00B40DBF" w:rsidP="001705E9">
            <w:pPr>
              <w:spacing w:before="60" w:after="60" w:line="220" w:lineRule="atLeast"/>
              <w:rPr>
                <w:del w:id="1115" w:author="Yuri Boichuk" w:date="2018-12-05T09:51:00Z"/>
              </w:rPr>
            </w:pPr>
            <w:del w:id="1116" w:author="Yuri Boichuk" w:date="2018-12-05T09:51:00Z">
              <w:r w:rsidRPr="00C84503" w:rsidDel="00845C20">
                <w:delText xml:space="preserve">На палубе танкера у конца грузового пространства находится поперечная переборка, отвечающая требованиям пункта 9.3.3.10.2. </w:delText>
              </w:r>
            </w:del>
          </w:p>
          <w:p w:rsidR="00B40DBF" w:rsidRPr="00C84503" w:rsidRDefault="00B40DBF" w:rsidP="001705E9">
            <w:pPr>
              <w:spacing w:before="60" w:after="60" w:line="220" w:lineRule="atLeast"/>
            </w:pPr>
            <w:del w:id="1117" w:author="Yuri Boichuk" w:date="2018-12-05T09:51:00Z">
              <w:r w:rsidRPr="00C84503" w:rsidDel="00845C20">
                <w:delText>Что в этом случае нужно соблюдать при погрузке, разгрузке и дегазации?</w:delText>
              </w:r>
            </w:del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del w:id="1118" w:author="Yuri Boichuk" w:date="2018-12-05T09:51:00Z">
              <w:r w:rsidRPr="00C84503" w:rsidDel="00845C20">
                <w:delText>A</w:delText>
              </w:r>
              <w:r w:rsidRPr="00C84503" w:rsidDel="00845C20">
                <w:tab/>
                <w:delText>Во время погрузки или разгрузки дверь не разрешается открывать без разрешения судоводителя, чтобы газы, которые тяжелее воздуха, не могли попасть в жилые помещения.</w:delText>
              </w:r>
            </w:del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del w:id="1119" w:author="Yuri Boichuk" w:date="2018-12-05T09:51:00Z">
              <w:r w:rsidRPr="00C84503" w:rsidDel="00845C20">
                <w:delText>B</w:delText>
              </w:r>
              <w:r w:rsidRPr="00C84503" w:rsidDel="00845C20">
                <w:tab/>
                <w:delText>В закрытии газовых заслонок во время погрузки, разгрузки и дегазации нет необходимости, однако это нужно во время рейса.</w:delText>
              </w:r>
            </w:del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del w:id="1120" w:author="Yuri Boichuk" w:date="2018-12-05T09:51:00Z">
              <w:r w:rsidRPr="00C84503" w:rsidDel="00845C20">
                <w:delText>C</w:delText>
              </w:r>
              <w:r w:rsidRPr="00C84503" w:rsidDel="00845C20">
                <w:tab/>
                <w:delText>Газовые заслонки должны быть закрыты во время погрузки, разгрузки и дегазации при слабом ветре или штиле.</w:delText>
              </w:r>
            </w:del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del w:id="1121" w:author="Yuri Boichuk" w:date="2018-12-05T09:51:00Z">
              <w:r w:rsidRPr="00C84503" w:rsidDel="00845C20">
                <w:delText>D</w:delText>
              </w:r>
              <w:r w:rsidRPr="00C84503" w:rsidDel="00845C20">
                <w:tab/>
                <w:delText>Газовые заслонки должны быть закрыты тогда, когда во время погрузки или разгрузки ветер дует в направлении от грузового пространства к жилому помещению.</w:delText>
              </w:r>
            </w:del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02.0-09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1.2.1, Базовые общие знания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Какой из следующих признаков типичен для танкера типа G?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Всегда имеет уравнительный трубопровод.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Грузовые танки сконструированы как емкости высокого давления.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Дополнительные коффердамы.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Грузовые танки образуются наружной обшивкой и палубой.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33D4E">
            <w:pPr>
              <w:spacing w:before="60" w:after="60" w:line="220" w:lineRule="atLeast"/>
            </w:pPr>
            <w:r w:rsidRPr="00C84503">
              <w:t>130 02.0-10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t>9.3.3.20.4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В каких местах </w:t>
            </w:r>
            <w:del w:id="1122" w:author="Yuri Boichuk" w:date="2018-12-05T10:06:00Z">
              <w:r w:rsidRPr="00C84503" w:rsidDel="00C3568A">
                <w:delText xml:space="preserve">находятся </w:delText>
              </w:r>
            </w:del>
            <w:r w:rsidRPr="00C84503">
              <w:t xml:space="preserve">на танкере закрытого типа </w:t>
            </w:r>
            <w:r w:rsidRPr="00C84503">
              <w:rPr>
                <w:lang w:val="en-US"/>
              </w:rPr>
              <w:t>N</w:t>
            </w:r>
            <w:r w:rsidRPr="00C84503">
              <w:t xml:space="preserve"> </w:t>
            </w:r>
            <w:ins w:id="1123" w:author="Yuri Boichuk" w:date="2018-12-05T10:07:00Z">
              <w:r>
                <w:t xml:space="preserve">должны находиться </w:t>
              </w:r>
            </w:ins>
            <w:r w:rsidRPr="00C84503">
              <w:t>пламегасители</w:t>
            </w:r>
            <w:ins w:id="1124" w:author="Yuri Boichuk" w:date="2018-12-05T10:10:00Z">
              <w:r>
                <w:t xml:space="preserve">, если в перечне веществ, </w:t>
              </w:r>
            </w:ins>
            <w:ins w:id="1125" w:author="Yuri Boichuk" w:date="2018-12-05T10:11:00Z">
              <w:r>
                <w:t>допущенных к перевозке судном,</w:t>
              </w:r>
            </w:ins>
            <w:ins w:id="1126" w:author="Yuri Boichuk" w:date="2018-12-05T10:10:00Z">
              <w:r>
                <w:t xml:space="preserve"> указаны вещества, для которых требуется защита против взрывов</w:t>
              </w:r>
            </w:ins>
            <w:r w:rsidRPr="00C84503">
              <w:t>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В вентиляционных отверстиях коффердамов.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В аэрационном отверстии бункера со смазочным маслом.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В вентиляционных отверстиях машинного отделения.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В вентиляторах жилых помещений.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02.0-11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1.2.1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Какова задача пламегасителя?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Препятствовать прохождению пламени в охраняемое помещение (например, грузовой танк, коффердам).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Повысить сопротивление потоку в трубопроводах.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Задерживать частички грязи.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Препятствовать эмиссии взрывоопасных паров в атмосферу.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33D4E">
            <w:pPr>
              <w:pageBreakBefore/>
              <w:spacing w:before="60" w:after="60" w:line="220" w:lineRule="atLeast"/>
            </w:pPr>
            <w:r w:rsidRPr="00C84503">
              <w:lastRenderedPageBreak/>
              <w:t>130 02.0-12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9.3.3.21.1 </w:t>
            </w:r>
            <w:r w:rsidRPr="00C84503">
              <w:rPr>
                <w:lang w:val="en-US"/>
              </w:rPr>
              <w:t>d)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Не позднее достижения какой степени наполнения должен срабатывать датчик высокого уровня, приводящий в действие устройство, предотвращающее перелив в грузовом танке танкера?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85</w:t>
            </w:r>
            <w:ins w:id="1127" w:author="Yuri Boichuk" w:date="2018-12-05T10:14:00Z">
              <w:r>
                <w:t>,0</w:t>
              </w:r>
            </w:ins>
            <w:r w:rsidRPr="00C84503">
              <w:t>%.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97</w:t>
            </w:r>
            <w:ins w:id="1128" w:author="Yuri Boichuk" w:date="2018-12-05T10:14:00Z">
              <w:r>
                <w:t>,0</w:t>
              </w:r>
            </w:ins>
            <w:r w:rsidRPr="00C84503">
              <w:t>%.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97,5%.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75</w:t>
            </w:r>
            <w:ins w:id="1129" w:author="Yuri Boichuk" w:date="2018-12-05T10:14:00Z">
              <w:r>
                <w:t>,0</w:t>
              </w:r>
            </w:ins>
            <w:r w:rsidRPr="00C84503">
              <w:t>%.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02.0-13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Базовые общие знания, 9.3.3.21.1, 9.3.3.21.4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Что такое аварийно-предупредительный сигнализатор уровня согласно ВОПОГ?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Прибор, который при погрузке показывает посредством акустического и оптического предупреждения, что скоро будет достигнута максимально допустимая степень наполнения грузового танка.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Прибор, который показывает степень наполнения на данный момент соответствующего грузового танка.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Прибор, который показывает, что топливная цистерна силовой установки скоро будет пуста.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Прибор, который предупреждает о слишком высоком давлении в грузовых танках.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33D4E">
            <w:pPr>
              <w:spacing w:before="60" w:after="60" w:line="220" w:lineRule="atLeast"/>
            </w:pPr>
            <w:r w:rsidRPr="00C84503">
              <w:t>130 02.0-14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t>9.3.3.21.1 с)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Не позднее какой степени наполнения должен сработать аварийно-предупредительный сигнализатор уровня на танкере типа N?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86%.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90%.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92%.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97%.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02.0-15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rPr>
                <w:lang w:val="en-US"/>
              </w:rPr>
            </w:pPr>
            <w:r w:rsidRPr="00C84503">
              <w:t>Базовые общие знания, 1.2.1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Что является типичным признаком танкера типа С?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Судно с цилиндрическими грузовыми танками.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Судно с одинарным корпусом, с закрытой системой.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</w:r>
            <w:proofErr w:type="spellStart"/>
            <w:r w:rsidRPr="00C84503">
              <w:t>Тронковое</w:t>
            </w:r>
            <w:proofErr w:type="spellEnd"/>
            <w:r w:rsidRPr="00C84503">
              <w:t xml:space="preserve"> судно с двойным корпусом.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Гладкопалубное судно с двойным корпусом.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33D4E">
            <w:pPr>
              <w:pageBreakBefore/>
              <w:spacing w:before="60" w:after="60" w:line="220" w:lineRule="atLeast"/>
            </w:pPr>
            <w:r w:rsidRPr="00C84503">
              <w:lastRenderedPageBreak/>
              <w:t>130 02.0-16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8.1.6.2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Как часто должны осматриваться используемые для погрузки и разгрузки гибкие трубы и трубопроводы танкеров?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Один раз в год лицами, уполномоченными для этой цели компетентным органом.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Каждые пять лет при продлении свидетельства о допущении.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Соединения гибких трубопроводов нужно ежегодно проверять на герметичность, сами гибкие трубопроводы − каждые два года на состояние и герметичность.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Первую проверку гибких трубопроводов нужно проводить после пятилетнего использования, после этого их нужно проверять каждые два года.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33D4E">
            <w:pPr>
              <w:spacing w:before="60" w:after="60" w:line="220" w:lineRule="atLeast"/>
            </w:pPr>
            <w:r w:rsidRPr="00C84503">
              <w:t>130 02.0-17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t>8.6.3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Что нужно соблюдать при подсоединении погрузочно-разгрузочного трубопровода береговой установки к трубопроводной системе танкера?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Все винты соединительного фланца должны быть вставлены и закручены.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При присоединении соединительного фланца по крайней мере каждый второй винт должен быть вставлен и закручен.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При присоединении соединительного фланца достаточно трех вставленных винтов, которые, однако, должны находиться на одинаковом расстоянии друг от друга и быть хорошо закручены.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Судоводитель ничего не должен соблюдать; за присоединение погрузочно-разгрузочного трубопровода к бортовой системе со стороны берега отвечает исключительно береговое сооружение.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02.0-18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7.2.4.25.4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Где в ВОПОГ предписано, что погрузочно-разгрузочные трубопроводы должны опорожняться после каждой загрузки?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В разделе 2.2.3.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В</w:t>
            </w:r>
            <w:r w:rsidR="00133D4E">
              <w:t xml:space="preserve"> </w:t>
            </w:r>
            <w:r w:rsidRPr="00C84503">
              <w:t>подразделе 3.2.3.2, таблица C.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В пункте 7.2.4.25.4.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В перечне обязательных проверок.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33D4E">
            <w:pPr>
              <w:pageBreakBefore/>
              <w:spacing w:before="60" w:after="60" w:line="220" w:lineRule="atLeast"/>
            </w:pPr>
            <w:r w:rsidRPr="00C84503">
              <w:lastRenderedPageBreak/>
              <w:t>130 02.0-19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1.2.1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  <w:r w:rsidRPr="00C84503">
              <w:rPr>
                <w:lang w:val="en-US"/>
              </w:rPr>
              <w:t>B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Что такое газоотводной трубопровод</w:t>
            </w:r>
            <w:ins w:id="1130" w:author="Yuri Boichuk" w:date="2018-12-05T10:37:00Z">
              <w:r w:rsidRPr="00FD03F7">
                <w:rPr>
                  <w:rPrChange w:id="1131" w:author="Yuri Boichuk" w:date="2018-12-05T10:37:00Z">
                    <w:rPr>
                      <w:lang w:val="en-US"/>
                    </w:rPr>
                  </w:rPrChange>
                </w:rPr>
                <w:t xml:space="preserve"> (</w:t>
              </w:r>
            </w:ins>
            <w:ins w:id="1132" w:author="Yuri Boichuk" w:date="2018-12-05T10:38:00Z">
              <w:r>
                <w:t>судов</w:t>
              </w:r>
            </w:ins>
            <w:ins w:id="1133" w:author="Yuri Boichuk" w:date="2018-12-05T10:37:00Z">
              <w:r>
                <w:t>ой)</w:t>
              </w:r>
            </w:ins>
            <w:r w:rsidRPr="00C84503">
              <w:t>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 xml:space="preserve">Трубопровод берегового сооружения, который соединен во время загрузки или разгрузки с газоотводным трубопроводом судна и который сконструирован таким образом, чтобы обеспечивать защиту судна от детонаций или проникновения пламени с берега. 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 xml:space="preserve">Трубопровод судовой установки, который соединяет один или более грузовых танков с </w:t>
            </w:r>
            <w:proofErr w:type="spellStart"/>
            <w:r w:rsidRPr="00C84503">
              <w:t>газовозвратным</w:t>
            </w:r>
            <w:proofErr w:type="spellEnd"/>
            <w:r w:rsidRPr="00C84503">
              <w:t xml:space="preserve"> трубопроводом во время загрузки или разгрузки и который оборудован предохранительными клапанами для защиты грузового танка (грузовых танков) от недопустимого избыточного внутреннего давления или внутреннего разрежения.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Соединительный газопровод между бункером с газойлем и танком.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Соединительный трубопровод со сжатым воздухом между буксиром-толкачом и наливными баржами.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02.0-20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1.2.1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  <w:r w:rsidRPr="00C84503">
              <w:t>А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Что такое </w:t>
            </w:r>
            <w:proofErr w:type="spellStart"/>
            <w:r w:rsidRPr="00C84503">
              <w:t>газовозвратный</w:t>
            </w:r>
            <w:proofErr w:type="spellEnd"/>
            <w:r w:rsidRPr="00C84503">
              <w:t xml:space="preserve"> трубопровод</w:t>
            </w:r>
            <w:ins w:id="1134" w:author="Yuri Boichuk" w:date="2018-12-05T10:37:00Z">
              <w:r>
                <w:t xml:space="preserve"> (береговой)</w:t>
              </w:r>
            </w:ins>
            <w:r w:rsidRPr="00C84503">
              <w:t>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Трубопровод берегового сооружения, который соединен во время загрузки или разгрузки с газоотводным трубопроводом судна и который сконструирован таким образом, чтобы обеспечивать защиту судна от детонаций или проникновения пламени с берега.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 xml:space="preserve">Трубопровод судовой установки, который соединяет один или более грузовых танков с </w:t>
            </w:r>
            <w:proofErr w:type="spellStart"/>
            <w:r w:rsidRPr="00C84503">
              <w:t>газовозвратным</w:t>
            </w:r>
            <w:proofErr w:type="spellEnd"/>
            <w:r w:rsidRPr="00C84503">
              <w:t xml:space="preserve"> трубопроводом во время загрузки или разгрузки и который оборудован предохранительными клапанами для защиты грузового танка (грузовых танков) от недопустимого избыточного внутреннего давления или внутреннего разрежения.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Соединительный трубопровод между бункером с газойлем и танком.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Соединительный трубопровод со сжатым воздухом между буксиром-толкачом и наливными баржами.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02.0-21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9.3.3.25.2 с)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Должны ли отличаться погрузочно-разгрузочные трубопроводы на палубе танкеров от остальных трубопроводов?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Да, в соответствии со специальным цветовым кодом, указанным в ВОПОГ.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Да, на соединениях должны быть надписи согласно ВОПОГ.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Да, причем четко, например своей цветной маркировкой.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В ВОПОГ не содержится предписаний на этот счет.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02.0-22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Исключен (07.06.2005).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33D4E">
            <w:pPr>
              <w:pageBreakBefore/>
              <w:spacing w:before="60" w:after="60" w:line="220" w:lineRule="atLeast"/>
            </w:pPr>
            <w:r w:rsidRPr="00C84503">
              <w:lastRenderedPageBreak/>
              <w:t>130 02.0-23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rPr>
                <w:lang w:val="en-US"/>
              </w:rPr>
            </w:pPr>
            <w:r w:rsidRPr="00C84503">
              <w:t>9.3.3.22.1</w:t>
            </w:r>
            <w:r w:rsidRPr="00C84503">
              <w:rPr>
                <w:lang w:val="en-US"/>
              </w:rPr>
              <w:t xml:space="preserve"> b)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Отверстия грузового танка танкера типа N имеют площадь поперечного сечения размером более 0,10 м</w:t>
            </w:r>
            <w:r w:rsidRPr="00C84503">
              <w:rPr>
                <w:vertAlign w:val="superscript"/>
              </w:rPr>
              <w:t>2</w:t>
            </w:r>
            <w:r w:rsidRPr="00C84503">
              <w:t xml:space="preserve">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На какой высоте над уровнем палубы должны находиться эти отверстия?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20 см.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30 см.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40 см.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50 см.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EC03C9">
            <w:pPr>
              <w:spacing w:before="60" w:after="60" w:line="220" w:lineRule="atLeast"/>
            </w:pPr>
            <w:r w:rsidRPr="00C84503">
              <w:t>130 02.0-24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t>9.3.3.21.3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  <w:jc w:val="center"/>
            </w:pPr>
            <w:r w:rsidRPr="00C84503">
              <w:rPr>
                <w:lang w:val="en-US"/>
              </w:rPr>
              <w:t>A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Откуда должны быть видны показания указателя уровня грузового танка?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С поста управления запорными устройствами.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Из рулевой рубки.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С центрального наблюдательного пункта перевалочной фирмы.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С любого места на судне.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02.0-25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9.3.3.25.8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953AD" w:rsidRDefault="00B40DBF" w:rsidP="001705E9">
            <w:pPr>
              <w:spacing w:before="60" w:after="60" w:line="220" w:lineRule="atLeast"/>
            </w:pPr>
            <w:r w:rsidRPr="00C84503">
              <w:t xml:space="preserve">Система погрузочно-разгрузочных трубопроводов танкера типа N используется для подачи водяного балласта в грузовые танки.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Какие положения применяются к всасывающим патрубкам?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Они должны быть оснащены быстродействующим клапаном.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Они должны быть оснащены самозакрывающимся клапаном.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Они должны находиться в пределах грузового пространства, но вне грузовых танков.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Они должны быть оснащены соединением стандарта C для самостоятельного трубопровода.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02.0-26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Что понимают под </w:t>
            </w:r>
            <w:proofErr w:type="spellStart"/>
            <w:r w:rsidRPr="00C84503">
              <w:t>тронком</w:t>
            </w:r>
            <w:proofErr w:type="spellEnd"/>
            <w:r w:rsidRPr="00C84503">
              <w:t xml:space="preserve"> на танкере?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Подпорку погрузочно-разгрузочного трубопровода.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Безопасную зону между машинным отделением и грузовыми танками.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Возвышение палубы, образуемой верхом танков, над планширом.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Поперечную прочность.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02.0-27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1.2.1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Какое помещение танкера типа </w:t>
            </w:r>
            <w:r w:rsidRPr="00C84503">
              <w:rPr>
                <w:lang w:val="en-US"/>
              </w:rPr>
              <w:t>N</w:t>
            </w:r>
            <w:r w:rsidRPr="00C84503">
              <w:t xml:space="preserve"> относится к грузовому пространству?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Коффердам.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Машинное отделение.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Жилое помещение.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Носовая оконечность судна.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lastRenderedPageBreak/>
              <w:t>130 02.0-28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t>9.3.3.31.2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На каком расстоянии от грузового пространства должны по меньшей мере находиться воздухозаборные отверстия двигателей внутреннего сгорания на борту танкера типа N?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0,50 м.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1,00 м.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2,00 м.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2,50 м.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02.0-29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9.3.3.11.1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Какова максимально допустимая вместимость грузового танка танкера, у</w:t>
            </w:r>
            <w:r w:rsidR="00A953AD">
              <w:rPr>
                <w:lang w:val="en-US"/>
              </w:rPr>
              <w:t> </w:t>
            </w:r>
            <w:r w:rsidRPr="00C84503">
              <w:t>которого L x B x C превышает 3 750 м</w:t>
            </w:r>
            <w:r w:rsidRPr="00C84503">
              <w:rPr>
                <w:vertAlign w:val="superscript"/>
              </w:rPr>
              <w:t>3</w:t>
            </w:r>
            <w:r w:rsidRPr="00C84503">
              <w:t>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200 м</w:t>
            </w:r>
            <w:r w:rsidRPr="00C84503">
              <w:rPr>
                <w:vertAlign w:val="superscript"/>
              </w:rPr>
              <w:t>3</w:t>
            </w:r>
            <w:r w:rsidRPr="00C84503">
              <w:t>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280 м</w:t>
            </w:r>
            <w:r w:rsidRPr="00C84503">
              <w:rPr>
                <w:vertAlign w:val="superscript"/>
              </w:rPr>
              <w:t>3</w:t>
            </w:r>
            <w:r w:rsidRPr="00C84503">
              <w:t>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350 м</w:t>
            </w:r>
            <w:r w:rsidRPr="00C84503">
              <w:rPr>
                <w:vertAlign w:val="superscript"/>
              </w:rPr>
              <w:t>3</w:t>
            </w:r>
            <w:r w:rsidRPr="00C84503">
              <w:t>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380 м</w:t>
            </w:r>
            <w:r w:rsidRPr="00C84503">
              <w:rPr>
                <w:vertAlign w:val="superscript"/>
              </w:rPr>
              <w:t>3</w:t>
            </w:r>
            <w:r w:rsidRPr="00C84503">
              <w:t>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02.0-30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1.2.1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Давление водяного столба какой высоты, в метрах, над палубой должна выдержать переборка танкера, чтобы она считалась водонепроницаемой в соответствии с требованиями ВОПОГ?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0,50 м.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1,00 м.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2,00 м.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4,00 м.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rPr>
                <w:lang w:val="en-US"/>
              </w:rPr>
              <w:t>130 02.0-31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rPr>
                <w:lang w:val="en-US"/>
              </w:rPr>
            </w:pPr>
            <w:r w:rsidRPr="00C84503">
              <w:rPr>
                <w:lang w:val="en-US"/>
              </w:rPr>
              <w:t xml:space="preserve">9.3.3.11.1 </w:t>
            </w:r>
            <w:r w:rsidRPr="00C84503">
              <w:t>c)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Танкер оснащен грузовыми танками высокого давления.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На какое рабочее давление должны быть по меньшей мере рассчитаны эти грузовые танки?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100 кПа.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200 кПа.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400 кПа.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500 кПа.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EC03C9">
            <w:pPr>
              <w:spacing w:before="60" w:after="60" w:line="220" w:lineRule="atLeast"/>
            </w:pPr>
            <w:r w:rsidRPr="00C84503">
              <w:t>130 02.0-32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t>9.3.3.11.3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  <w:jc w:val="center"/>
            </w:pPr>
            <w:r w:rsidRPr="00C84503">
              <w:rPr>
                <w:lang w:val="en-US"/>
              </w:rPr>
              <w:t>D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Где на танкере должен находиться коффердам?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Только впереди в грузовом пространстве.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Только сзади в грузовом пространстве.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Сзади и впереди в грузовом пространстве, а также в середине корпуса.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rPr>
          <w:trHeight w:val="71"/>
        </w:trPr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Сзади и спереди в грузовом пространстве.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rPr>
                <w:lang w:val="en-US"/>
              </w:rPr>
              <w:t>130 02.0-33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Исключен</w:t>
            </w:r>
            <w:r w:rsidRPr="00C84503">
              <w:rPr>
                <w:lang w:val="en-US"/>
              </w:rPr>
              <w:t xml:space="preserve"> (2012)</w:t>
            </w:r>
            <w:r w:rsidRPr="00C84503">
              <w:t>.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rPr>
                <w:lang w:val="en-US"/>
              </w:rPr>
              <w:lastRenderedPageBreak/>
              <w:t>130 02.0-34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rPr>
                <w:lang w:val="en-US"/>
              </w:rPr>
              <w:t>9.3.3.23.2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Во сколько раз испытательное давление грузовых танков на борту танкера типа N должно по меньшей мере превышать расчетное давление?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tabs>
                <w:tab w:val="right" w:pos="900"/>
              </w:tabs>
              <w:spacing w:before="60" w:after="60" w:line="220" w:lineRule="atLeast"/>
            </w:pPr>
            <w:r w:rsidRPr="00C84503">
              <w:t>A</w:t>
            </w:r>
            <w:r w:rsidRPr="00C84503">
              <w:tab/>
              <w:t>0,75.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tabs>
                <w:tab w:val="right" w:pos="900"/>
              </w:tabs>
              <w:spacing w:before="60" w:after="60" w:line="220" w:lineRule="atLeast"/>
            </w:pPr>
            <w:r w:rsidRPr="00C84503">
              <w:t>B</w:t>
            </w:r>
            <w:r w:rsidRPr="00C84503">
              <w:tab/>
              <w:t>0,9.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tabs>
                <w:tab w:val="right" w:pos="900"/>
              </w:tabs>
              <w:spacing w:before="60" w:after="60" w:line="220" w:lineRule="atLeast"/>
            </w:pPr>
            <w:r w:rsidRPr="00C84503">
              <w:t>C</w:t>
            </w:r>
            <w:r w:rsidRPr="00C84503">
              <w:tab/>
              <w:t>1,1.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tabs>
                <w:tab w:val="right" w:pos="900"/>
              </w:tabs>
              <w:spacing w:before="60" w:after="60" w:line="220" w:lineRule="atLeast"/>
            </w:pPr>
            <w:r w:rsidRPr="00C84503">
              <w:t>D</w:t>
            </w:r>
            <w:r w:rsidRPr="00C84503">
              <w:tab/>
              <w:t>1,3.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rPr>
                <w:lang w:val="en-US"/>
              </w:rPr>
              <w:t>130 02.0-35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rPr>
                <w:lang w:val="en-US"/>
              </w:rPr>
              <w:t>9.3.3.21.</w:t>
            </w:r>
            <w:r w:rsidRPr="00C84503">
              <w:t>3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Откуда на танкерах закрытого типа N должно быть видно, что давление в грузовом танке превышено или недостаточно?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От заслонки соответствующего грузового танка.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Из машинного отделения.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С места на борту, с которого может быть прервана погрузка или разгрузка.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С места на берегу, с которого может быть прервана погрузка или разгрузка.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rPr>
                <w:lang w:val="en-US"/>
              </w:rPr>
              <w:t>130 02.0-36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rPr>
                <w:lang w:val="en-US"/>
              </w:rPr>
              <w:t>9.3.3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del w:id="1135" w:author="Yuri Boichuk" w:date="2018-12-05T10:38:00Z">
              <w:r w:rsidRPr="00C84503" w:rsidDel="00FD03F7">
                <w:delText xml:space="preserve">Где в </w:delText>
              </w:r>
            </w:del>
            <w:ins w:id="1136" w:author="Yuri Boichuk" w:date="2018-12-05T10:38:00Z">
              <w:r>
                <w:t xml:space="preserve">В каких подразделах </w:t>
              </w:r>
            </w:ins>
            <w:r w:rsidRPr="00C84503">
              <w:t>ВОПОГ изложены правила постройки танкеров типа N?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</w:r>
            <w:del w:id="1137" w:author="Yuri Boichuk" w:date="2018-12-05T10:39:00Z">
              <w:r w:rsidRPr="00C84503" w:rsidDel="00FD03F7">
                <w:delText xml:space="preserve">В подразделах </w:delText>
              </w:r>
            </w:del>
            <w:r w:rsidRPr="00C84503">
              <w:t>9.1.0.0−9.1.0.95.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</w:r>
            <w:del w:id="1138" w:author="Yuri Boichuk" w:date="2018-12-05T10:39:00Z">
              <w:r w:rsidRPr="00C84503" w:rsidDel="00FD03F7">
                <w:delText xml:space="preserve">В подразделах </w:delText>
              </w:r>
            </w:del>
            <w:r w:rsidRPr="00C84503">
              <w:t>9.2.0.0−9.2.0.95.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</w:r>
            <w:del w:id="1139" w:author="Yuri Boichuk" w:date="2018-12-05T10:39:00Z">
              <w:r w:rsidRPr="00C84503" w:rsidDel="00FD03F7">
                <w:delText xml:space="preserve">В подразделах </w:delText>
              </w:r>
            </w:del>
            <w:r w:rsidRPr="00C84503">
              <w:t>9.3.2.0−9.3.2.99.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</w:r>
            <w:del w:id="1140" w:author="Yuri Boichuk" w:date="2018-12-05T10:39:00Z">
              <w:r w:rsidRPr="00C84503" w:rsidDel="00FD03F7">
                <w:delText xml:space="preserve">В подразделах </w:delText>
              </w:r>
            </w:del>
            <w:r w:rsidRPr="00C84503">
              <w:t>9.3.3.0−9.3.3.99.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EC03C9">
            <w:pPr>
              <w:spacing w:before="60" w:after="60" w:line="220" w:lineRule="atLeast"/>
            </w:pPr>
            <w:r w:rsidRPr="00C84503">
              <w:rPr>
                <w:lang w:val="en-US"/>
              </w:rPr>
              <w:t>130 02.0-37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rPr>
                <w:lang w:val="en-US"/>
              </w:rPr>
              <w:t>9.3.3.21.1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Какие устройство, согласно ВОПОГ, не является аварийным или контрольно-измерительным оборудованием для предотвращения перелива в танках?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Указатель уровня.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Устройство, предотвращающее перелив.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Аварийно-предупредительный сигнализатор уровня.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Алюминиевая измерительная линейка.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EC03C9">
            <w:pPr>
              <w:pageBreakBefore/>
              <w:spacing w:before="60" w:after="60" w:line="220" w:lineRule="atLeast"/>
            </w:pPr>
            <w:r w:rsidRPr="00C84503">
              <w:rPr>
                <w:lang w:val="en-US"/>
              </w:rPr>
              <w:lastRenderedPageBreak/>
              <w:t>130 02.0-38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9.3.3.22.4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  <w:r w:rsidRPr="00C84503">
              <w:t>С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Какими устройствами или оборудованием должны быть оснащены танкеры закрытого типа N?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Отверсти</w:t>
            </w:r>
            <w:ins w:id="1141" w:author="Yuri Boichuk" w:date="2018-12-05T10:40:00Z">
              <w:r>
                <w:t>ями</w:t>
              </w:r>
            </w:ins>
            <w:del w:id="1142" w:author="Yuri Boichuk" w:date="2018-12-05T10:40:00Z">
              <w:r w:rsidRPr="00C84503" w:rsidDel="00FD03F7">
                <w:delText>ем</w:delText>
              </w:r>
            </w:del>
            <w:r w:rsidRPr="00C84503">
              <w:t xml:space="preserve"> для проб газа.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Отверсти</w:t>
            </w:r>
            <w:ins w:id="1143" w:author="Yuri Boichuk" w:date="2018-12-05T10:40:00Z">
              <w:r>
                <w:t>ями</w:t>
              </w:r>
            </w:ins>
            <w:del w:id="1144" w:author="Yuri Boichuk" w:date="2018-12-05T10:40:00Z">
              <w:r w:rsidRPr="00C84503" w:rsidDel="00FD03F7">
                <w:delText>ем</w:delText>
              </w:r>
            </w:del>
            <w:r w:rsidRPr="00C84503">
              <w:t xml:space="preserve"> для взятия проб диаметром не менее 0,60 м.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 xml:space="preserve">Предохранительными </w:t>
            </w:r>
            <w:del w:id="1145" w:author="Yuri Boichuk" w:date="2018-12-05T10:40:00Z">
              <w:r w:rsidRPr="00C84503" w:rsidDel="00FD03F7">
                <w:delText>устройствами</w:delText>
              </w:r>
            </w:del>
            <w:ins w:id="1146" w:author="Yuri Boichuk" w:date="2018-12-05T10:40:00Z">
              <w:r>
                <w:t>клапанами</w:t>
              </w:r>
            </w:ins>
            <w:r w:rsidRPr="00C84503">
              <w:t>, которые предотвращают возникновение недопустимого избыточного и недостаточного давления.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Клапан</w:t>
            </w:r>
            <w:ins w:id="1147" w:author="Yuri Boichuk" w:date="2018-12-05T10:40:00Z">
              <w:r>
                <w:t>ами</w:t>
              </w:r>
            </w:ins>
            <w:del w:id="1148" w:author="Yuri Boichuk" w:date="2018-12-05T10:40:00Z">
              <w:r w:rsidRPr="00C84503" w:rsidDel="00FD03F7">
                <w:delText>ом</w:delText>
              </w:r>
            </w:del>
            <w:r w:rsidRPr="00C84503">
              <w:t>, которы</w:t>
            </w:r>
            <w:ins w:id="1149" w:author="Yuri Boichuk" w:date="2018-12-05T10:40:00Z">
              <w:r>
                <w:t>е</w:t>
              </w:r>
            </w:ins>
            <w:del w:id="1150" w:author="Yuri Boichuk" w:date="2018-12-05T10:40:00Z">
              <w:r w:rsidRPr="00C84503" w:rsidDel="00FD03F7">
                <w:delText>й</w:delText>
              </w:r>
            </w:del>
            <w:r w:rsidRPr="00C84503">
              <w:t xml:space="preserve"> равномерно распределя</w:t>
            </w:r>
            <w:ins w:id="1151" w:author="Yuri Boichuk" w:date="2018-12-05T10:41:00Z">
              <w:r>
                <w:t>ю</w:t>
              </w:r>
            </w:ins>
            <w:del w:id="1152" w:author="Yuri Boichuk" w:date="2018-12-05T10:41:00Z">
              <w:r w:rsidRPr="00C84503" w:rsidDel="00FD03F7">
                <w:delText>е</w:delText>
              </w:r>
            </w:del>
            <w:r w:rsidRPr="00C84503">
              <w:t xml:space="preserve">т выходящие наружу </w:t>
            </w:r>
            <w:proofErr w:type="spellStart"/>
            <w:r w:rsidRPr="00C84503">
              <w:t>газы</w:t>
            </w:r>
            <w:proofErr w:type="spellEnd"/>
            <w:r w:rsidRPr="00C84503">
              <w:t>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02.0-39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rPr>
                <w:lang w:val="en-US"/>
              </w:rPr>
              <w:t>7.2.3.25.1, 7.2.3.25.2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С каким трубопроводом разрешается прочно соединять погрузочно-разгрузочный трубопровод танкера?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С топливным трубопроводом.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С трубопроводом для мытья палубы.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Трубопроводом для осушения коффердамов.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Ни с одним из названных в пунктах A, B и C трубопроводов.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02.0-40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rPr>
                <w:lang w:val="en-US"/>
              </w:rPr>
            </w:pPr>
            <w:r w:rsidRPr="00C84503">
              <w:rPr>
                <w:lang w:val="en-US"/>
              </w:rPr>
              <w:t>9.3.3.25.1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Где должны находиться на борту танкера грузовые насосы и относящиеся к ним погрузочно-разгрузочные трубопроводы?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В грузовом пространстве.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По меньшей мере на расстоянии 0,30 м над палубой.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Не на палубе.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На палубе.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EC03C9">
            <w:pPr>
              <w:spacing w:before="60" w:after="60" w:line="220" w:lineRule="atLeast"/>
            </w:pPr>
            <w:r w:rsidRPr="00C84503">
              <w:t>130 02.0-41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rPr>
                <w:lang w:val="en-US"/>
              </w:rPr>
              <w:t>9.3.3.25.8 b)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Что на танкере типа N должно находиться на стыке трубопровода для подачи водяного балласта в грузовой танк с погрузочно-разгрузочным трубопроводом?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Быстродействующий выпускной клапан.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Невозвратный клапан.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Самозакрывающийся клапан.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Пламегаситель.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02.0-42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rPr>
                <w:lang w:val="en-US"/>
              </w:rPr>
              <w:t>9.3.3.25.7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Чем должны быть оснащены погрузочно-разгрузочные трубопроводы танкера типа N?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Устройствами для измерения давления на выходе насосов.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Перепускным клапаном.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Быстродействующим клапаном.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Пламегасителями.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lastRenderedPageBreak/>
              <w:t>130 02.0-43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rPr>
                <w:lang w:val="en-US"/>
              </w:rPr>
              <w:t>9.3.3.25.6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Как должны быть сконструированы погрузочно-разгрузочные трубопроводы?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Они должны обладать необходимой упругостью, герметичностью и сопротивлением давлению при испытательном давлении.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Они должны быть рассчитаны на то же максимальное испытательное давление, что и грузовые танки.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Они должны быть оснащены клапанами избыточного и недостаточного давления, чтобы избегать слишком высокого или слишком низкого давления.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Они должны быть оснащены автоматическими заслонками, чтобы закрываться при слишком высокой скорости загрузки.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EC03C9">
            <w:pPr>
              <w:spacing w:before="60" w:after="60" w:line="220" w:lineRule="atLeast"/>
            </w:pPr>
            <w:r w:rsidRPr="00C84503">
              <w:t>130 02.0-44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rPr>
                <w:lang w:val="en-US"/>
              </w:rPr>
              <w:t xml:space="preserve">9.3.3.25.8 </w:t>
            </w:r>
            <w:r w:rsidRPr="00C84503">
              <w:t>b)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748D" w:rsidRDefault="00B40DBF" w:rsidP="001705E9">
            <w:pPr>
              <w:spacing w:before="60" w:after="60" w:line="220" w:lineRule="atLeast"/>
            </w:pPr>
            <w:r w:rsidRPr="00C84503">
              <w:t xml:space="preserve">Погрузочный трубопровод используется для забора воды для промывки грузовых танков или для забора водяного балласта.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Какая арматура должна быть установлена на стыке между трубопроводом, предназначенным для забора воды, и погрузочным трубопроводом?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Заслонка.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Шаровая заслонка.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Самозакрывающийся клапан.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Невозвратный клапан.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rPr>
                <w:lang w:val="en-US"/>
              </w:rPr>
            </w:pPr>
            <w:r w:rsidRPr="00C84503">
              <w:t>130 02.0-45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rPr>
                <w:lang w:val="en-US"/>
              </w:rPr>
              <w:t>9.3.3.23.3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Каким должно быть минимальное значение испытательного давления для погрузочно-разгрузочных трубопроводов типа N?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A953AD">
            <w:pPr>
              <w:tabs>
                <w:tab w:val="right" w:pos="1380"/>
              </w:tabs>
              <w:spacing w:before="60" w:after="60" w:line="220" w:lineRule="atLeast"/>
            </w:pPr>
            <w:r w:rsidRPr="00C84503">
              <w:t>A</w:t>
            </w:r>
            <w:r w:rsidRPr="00C84503">
              <w:tab/>
              <w:t>100 кПа.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A953AD">
            <w:pPr>
              <w:tabs>
                <w:tab w:val="right" w:pos="1380"/>
              </w:tabs>
              <w:spacing w:before="60" w:after="60" w:line="220" w:lineRule="atLeast"/>
            </w:pPr>
            <w:r w:rsidRPr="00C84503">
              <w:t>B</w:t>
            </w:r>
            <w:r w:rsidRPr="00C84503">
              <w:tab/>
              <w:t>500 кПа.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A953AD">
            <w:pPr>
              <w:tabs>
                <w:tab w:val="right" w:pos="1380"/>
              </w:tabs>
              <w:spacing w:before="60" w:after="60" w:line="220" w:lineRule="atLeast"/>
            </w:pPr>
            <w:r w:rsidRPr="00C84503">
              <w:t>C</w:t>
            </w:r>
            <w:r w:rsidRPr="00C84503">
              <w:tab/>
              <w:t>1 000 кПа.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A953AD">
            <w:pPr>
              <w:tabs>
                <w:tab w:val="right" w:pos="1380"/>
              </w:tabs>
              <w:spacing w:before="60" w:after="60" w:line="220" w:lineRule="atLeast"/>
            </w:pPr>
            <w:r w:rsidRPr="00C84503">
              <w:t>D</w:t>
            </w:r>
            <w:r w:rsidRPr="00C84503">
              <w:tab/>
              <w:t>2 000 кПа.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02.0-46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proofErr w:type="spellStart"/>
            <w:r w:rsidRPr="00C84503">
              <w:rPr>
                <w:lang w:val="en-US"/>
              </w:rPr>
              <w:t>Исключен</w:t>
            </w:r>
            <w:proofErr w:type="spellEnd"/>
            <w:r w:rsidRPr="00C84503">
              <w:rPr>
                <w:lang w:val="en-US"/>
              </w:rPr>
              <w:t xml:space="preserve"> (01.01.2007).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02.0-47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rPr>
                <w:lang w:val="en-US"/>
              </w:rPr>
            </w:pPr>
            <w:r w:rsidRPr="00C84503">
              <w:rPr>
                <w:lang w:val="en-US"/>
              </w:rPr>
              <w:t>9.3.3.25.4</w:t>
            </w:r>
            <w:r w:rsidRPr="00C84503">
              <w:t xml:space="preserve"> b)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До какого места в грузовом танке танкеров закрытого типа N должны доходить погрузочно-разгрузочные трубопроводы?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Непосредственно под палубой.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До дна.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До стенки борта.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До передней переборки.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EC03C9">
            <w:pPr>
              <w:pageBreakBefore/>
              <w:spacing w:before="60" w:after="60" w:line="220" w:lineRule="atLeast"/>
            </w:pPr>
            <w:r w:rsidRPr="00C84503">
              <w:lastRenderedPageBreak/>
              <w:t>130 02.0-48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rPr>
                <w:lang w:val="en-US"/>
              </w:rPr>
              <w:t>9.3.3.11.3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Для чего служат коффердамы?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Они служат кладовым помещением.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Они служат дополнительным грузовым танком.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Они служат сточной цистерной.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Они отделяют носовую и кормовую части судна от грузовых танков.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EC03C9">
            <w:pPr>
              <w:spacing w:before="60" w:after="60" w:line="220" w:lineRule="atLeast"/>
            </w:pPr>
            <w:r w:rsidRPr="00C84503">
              <w:t>130 02.0-49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6D7AFB">
            <w:pPr>
              <w:pageBreakBefore/>
              <w:spacing w:before="60" w:after="60" w:line="220" w:lineRule="atLeast"/>
            </w:pPr>
            <w:ins w:id="1153" w:author="Ekaterina Salynskaya" w:date="2018-12-11T17:11:00Z">
              <w:r>
                <w:t>8.1</w:t>
              </w:r>
              <w:r w:rsidRPr="006D7AFB">
                <w:rPr>
                  <w:rPrChange w:id="1154" w:author="Ekaterina Salynskaya" w:date="2018-12-11T17:11:00Z">
                    <w:rPr>
                      <w:lang w:val="en-US"/>
                    </w:rPr>
                  </w:rPrChange>
                </w:rPr>
                <w:t>.</w:t>
              </w:r>
              <w:r>
                <w:t>2</w:t>
              </w:r>
              <w:r w:rsidRPr="006D7AFB">
                <w:rPr>
                  <w:rPrChange w:id="1155" w:author="Ekaterina Salynskaya" w:date="2018-12-11T17:11:00Z">
                    <w:rPr>
                      <w:lang w:val="en-US"/>
                    </w:rPr>
                  </w:rPrChange>
                </w:rPr>
                <w:t>.</w:t>
              </w:r>
              <w:r>
                <w:t xml:space="preserve">3 </w:t>
              </w:r>
              <w:r>
                <w:rPr>
                  <w:lang w:val="en-US"/>
                </w:rPr>
                <w:t>u</w:t>
              </w:r>
            </w:ins>
            <w:ins w:id="1156" w:author="Larisa Maykovskaya" w:date="2018-12-13T13:15:00Z">
              <w:r w:rsidR="00A953AD">
                <w:t>)</w:t>
              </w:r>
            </w:ins>
            <w:del w:id="1157" w:author="Yuri Boichuk" w:date="2018-12-05T10:41:00Z">
              <w:r w:rsidR="00B40DBF" w:rsidRPr="006D7AFB" w:rsidDel="008B01EA">
                <w:rPr>
                  <w:rPrChange w:id="1158" w:author="Ekaterina Salynskaya" w:date="2018-12-11T17:11:00Z">
                    <w:rPr>
                      <w:lang w:val="en-US"/>
                    </w:rPr>
                  </w:rPrChange>
                </w:rPr>
                <w:delText xml:space="preserve">9.3.3.50.1 </w:delText>
              </w:r>
              <w:r w:rsidR="00B40DBF" w:rsidRPr="00C84503" w:rsidDel="008B01EA">
                <w:rPr>
                  <w:lang w:val="en-US"/>
                </w:rPr>
                <w:delText>b</w:delText>
              </w:r>
            </w:del>
            <w:del w:id="1159" w:author="Larisa Maykovskaya" w:date="2018-12-13T13:15:00Z">
              <w:r w:rsidR="00B40DBF" w:rsidRPr="006D7AFB" w:rsidDel="00A953AD">
                <w:rPr>
                  <w:rPrChange w:id="1160" w:author="Ekaterina Salynskaya" w:date="2018-12-11T17:11:00Z">
                    <w:rPr>
                      <w:lang w:val="en-US"/>
                    </w:rPr>
                  </w:rPrChange>
                </w:rPr>
                <w:delText>)</w:delText>
              </w:r>
            </w:del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6D7AFB" w:rsidRDefault="00B40DBF" w:rsidP="001705E9">
            <w:pPr>
              <w:pageBreakBefore/>
              <w:spacing w:before="60" w:after="60" w:line="220" w:lineRule="atLeast"/>
              <w:jc w:val="center"/>
              <w:rPr>
                <w:rPrChange w:id="1161" w:author="Ekaterina Salynskaya" w:date="2018-12-11T17:11:00Z">
                  <w:rPr>
                    <w:lang w:val="en-US"/>
                  </w:rPr>
                </w:rPrChange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748D" w:rsidRDefault="00B40DBF" w:rsidP="001705E9">
            <w:pPr>
              <w:spacing w:before="60" w:after="60" w:line="220" w:lineRule="atLeast"/>
            </w:pPr>
            <w:r w:rsidRPr="00C84503">
              <w:t xml:space="preserve">Для танкеров типа N требуется, в частности, </w:t>
            </w:r>
            <w:del w:id="1162" w:author="Yuri Boichuk" w:date="2018-12-05T10:45:00Z">
              <w:r w:rsidRPr="00C84503" w:rsidDel="008B01EA">
                <w:delText xml:space="preserve">список </w:delText>
              </w:r>
            </w:del>
            <w:ins w:id="1163" w:author="Yuri Boichuk" w:date="2018-12-05T10:46:00Z">
              <w:r>
                <w:t>документация</w:t>
              </w:r>
            </w:ins>
            <w:ins w:id="1164" w:author="Yuri Boichuk" w:date="2018-12-05T10:45:00Z">
              <w:r>
                <w:t xml:space="preserve"> по электрическим </w:t>
              </w:r>
            </w:ins>
            <w:ins w:id="1165" w:author="Yuri Boichuk" w:date="2018-12-05T10:46:00Z">
              <w:r>
                <w:t>установкам</w:t>
              </w:r>
            </w:ins>
            <w:ins w:id="1166" w:author="Yuri Boichuk" w:date="2018-12-05T10:45:00Z">
              <w:r>
                <w:t xml:space="preserve"> и оборудованию,</w:t>
              </w:r>
              <w:r w:rsidRPr="00C84503">
                <w:t xml:space="preserve"> </w:t>
              </w:r>
            </w:ins>
            <w:r w:rsidRPr="00C84503">
              <w:t>установленн</w:t>
            </w:r>
            <w:ins w:id="1167" w:author="Yuri Boichuk" w:date="2018-12-05T10:45:00Z">
              <w:r>
                <w:t>ым</w:t>
              </w:r>
            </w:ins>
            <w:del w:id="1168" w:author="Yuri Boichuk" w:date="2018-12-05T10:45:00Z">
              <w:r w:rsidRPr="00C84503" w:rsidDel="008B01EA">
                <w:delText>ого</w:delText>
              </w:r>
            </w:del>
            <w:r w:rsidRPr="00C84503">
              <w:t xml:space="preserve"> в грузовом пространстве</w:t>
            </w:r>
            <w:del w:id="1169" w:author="Yuri Boichuk" w:date="2018-12-05T10:46:00Z">
              <w:r w:rsidRPr="00C84503" w:rsidDel="008B01EA">
                <w:delText xml:space="preserve"> электрического оборудования</w:delText>
              </w:r>
            </w:del>
            <w:r w:rsidRPr="00C84503">
              <w:t xml:space="preserve">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Какие из нижеприведенных данных не требуется указывать?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</w:r>
            <w:del w:id="1170" w:author="Yuri Boichuk" w:date="2018-12-05T10:46:00Z">
              <w:r w:rsidRPr="00C84503" w:rsidDel="008B01EA">
                <w:delText xml:space="preserve">Приборы </w:delText>
              </w:r>
            </w:del>
            <w:ins w:id="1171" w:author="Yuri Boichuk" w:date="2018-12-05T10:46:00Z">
              <w:r>
                <w:t>Оборудование</w:t>
              </w:r>
              <w:r w:rsidRPr="00C84503">
                <w:t xml:space="preserve"> </w:t>
              </w:r>
            </w:ins>
            <w:r w:rsidRPr="00C84503">
              <w:t>и места размещения.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Размеры и мощность.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Тип защиты, тип защиты от взрывов.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Учреждение, проводящее испытания, и номер свидетельства о допущении.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02.0-50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rPr>
                <w:lang w:val="en-US"/>
              </w:rPr>
              <w:t>7.2.3.31.1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Какую температуру вспышки должно иметь топливо</w:t>
            </w:r>
            <w:ins w:id="1172" w:author="Yuri Boichuk" w:date="2018-12-05T10:48:00Z">
              <w:r>
                <w:t xml:space="preserve"> (помимо СПГ)</w:t>
              </w:r>
            </w:ins>
            <w:r w:rsidRPr="00C84503">
              <w:t>, на котором работают двигатели внутреннего сгорания танкеров, перевозящих опасные грузы?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Не более 23 °C.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Не более 50 °C.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</w:r>
            <w:del w:id="1173" w:author="Yuri Boichuk" w:date="2018-12-05T10:50:00Z">
              <w:r w:rsidRPr="00C84503" w:rsidDel="008B01EA">
                <w:delText xml:space="preserve">Не менее </w:delText>
              </w:r>
            </w:del>
            <w:ins w:id="1174" w:author="Yuri Boichuk" w:date="2018-12-05T10:50:00Z">
              <w:r>
                <w:t xml:space="preserve">Более </w:t>
              </w:r>
            </w:ins>
            <w:r w:rsidRPr="00C84503">
              <w:t>55 °C.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Соответствующих предписаний нет.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02.0-51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rPr>
                <w:lang w:val="en-US"/>
              </w:rPr>
              <w:t>9.3.3.10.</w:t>
            </w:r>
            <w:del w:id="1175" w:author="Yuri Boichuk" w:date="2018-12-05T10:50:00Z">
              <w:r w:rsidRPr="00C84503" w:rsidDel="008B01EA">
                <w:rPr>
                  <w:lang w:val="en-US"/>
                </w:rPr>
                <w:delText>2</w:delText>
              </w:r>
            </w:del>
            <w:ins w:id="1176" w:author="Yuri Boichuk" w:date="2018-12-05T10:50:00Z">
              <w:r>
                <w:t>4</w:t>
              </w:r>
            </w:ins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Какова на танкерах минимальная высота нижней кромки дверных проемов в боковых стенах надстроек и минимальная высота комингсов входных люков </w:t>
            </w:r>
            <w:proofErr w:type="spellStart"/>
            <w:r w:rsidRPr="00C84503">
              <w:t>подпалубных</w:t>
            </w:r>
            <w:proofErr w:type="spellEnd"/>
            <w:r w:rsidRPr="00C84503">
              <w:t xml:space="preserve"> помещений?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0,30 м.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0,40 м.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0,50 м.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0,60 м.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EC03C9">
            <w:pPr>
              <w:pageBreakBefore/>
              <w:spacing w:before="60" w:after="60" w:line="220" w:lineRule="atLeast"/>
            </w:pPr>
            <w:r w:rsidRPr="00C84503">
              <w:lastRenderedPageBreak/>
              <w:t>130 02.0-52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rPr>
                <w:lang w:val="en-US"/>
              </w:rPr>
              <w:t xml:space="preserve">9.3.3.11.3 </w:t>
            </w:r>
            <w:r w:rsidRPr="00C84503">
              <w:t>а)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Чем на танкере должны быть отделены </w:t>
            </w:r>
            <w:proofErr w:type="spellStart"/>
            <w:r w:rsidRPr="00C84503">
              <w:t>подпалубные</w:t>
            </w:r>
            <w:proofErr w:type="spellEnd"/>
            <w:r w:rsidRPr="00C84503">
              <w:t xml:space="preserve"> служебные помещения, расположенные за пределами грузового пространства, от</w:t>
            </w:r>
            <w:r w:rsidR="0089748D">
              <w:t> </w:t>
            </w:r>
            <w:r w:rsidRPr="00C84503">
              <w:t>грузовых танков?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Помещением носового подруливающего устройства.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Коффердамом.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Машинным отделением.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Водонепроницаемой переборкой.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</w:tbl>
    <w:p w:rsidR="00B40DBF" w:rsidRPr="00C84503" w:rsidRDefault="00B40DBF" w:rsidP="00B40DBF">
      <w:pPr>
        <w:spacing w:line="240" w:lineRule="auto"/>
      </w:pPr>
      <w:r w:rsidRPr="00C84503">
        <w:br w:type="page"/>
      </w:r>
    </w:p>
    <w:tbl>
      <w:tblPr>
        <w:tblStyle w:val="TableGrid"/>
        <w:tblW w:w="0" w:type="auto"/>
        <w:tblInd w:w="136" w:type="dxa"/>
        <w:tblLook w:val="01E0" w:firstRow="1" w:lastRow="1" w:firstColumn="1" w:lastColumn="1" w:noHBand="0" w:noVBand="0"/>
      </w:tblPr>
      <w:tblGrid>
        <w:gridCol w:w="1460"/>
        <w:gridCol w:w="6324"/>
        <w:gridCol w:w="1718"/>
      </w:tblGrid>
      <w:tr w:rsidR="00B40DBF" w:rsidRPr="009C0FAB" w:rsidTr="001705E9">
        <w:trPr>
          <w:tblHeader/>
        </w:trPr>
        <w:tc>
          <w:tcPr>
            <w:tcW w:w="96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after="120" w:line="220" w:lineRule="atLeast"/>
              <w:rPr>
                <w:b/>
                <w:sz w:val="28"/>
                <w:szCs w:val="28"/>
              </w:rPr>
            </w:pPr>
            <w:r w:rsidRPr="009C0FAB">
              <w:lastRenderedPageBreak/>
              <w:br w:type="page"/>
            </w:r>
            <w:r w:rsidRPr="009C0FAB">
              <w:rPr>
                <w:b/>
                <w:sz w:val="28"/>
                <w:szCs w:val="28"/>
              </w:rPr>
              <w:t>Перевозки танкерами</w:t>
            </w:r>
          </w:p>
          <w:p w:rsidR="00B40DBF" w:rsidRPr="009C0FAB" w:rsidRDefault="00B40DBF" w:rsidP="001705E9">
            <w:pPr>
              <w:spacing w:before="120" w:after="120" w:line="220" w:lineRule="atLeast"/>
              <w:rPr>
                <w:b/>
              </w:rPr>
            </w:pPr>
            <w:r w:rsidRPr="009C0FAB">
              <w:rPr>
                <w:b/>
              </w:rPr>
              <w:t>Целевая тема 3: Обработка грузовых танков и смежных помещений</w:t>
            </w:r>
          </w:p>
        </w:tc>
      </w:tr>
      <w:tr w:rsidR="00B40DBF" w:rsidRPr="009C0FAB" w:rsidTr="001705E9">
        <w:trPr>
          <w:tblHeader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B40DBF" w:rsidRPr="009C0FAB" w:rsidRDefault="00B40DBF" w:rsidP="001705E9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9C0FAB">
              <w:rPr>
                <w:i/>
                <w:sz w:val="16"/>
                <w:szCs w:val="16"/>
              </w:rPr>
              <w:t>Номер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B40DBF" w:rsidRPr="009C0FAB" w:rsidRDefault="00B40DBF" w:rsidP="001705E9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9C0FAB">
              <w:rPr>
                <w:i/>
                <w:sz w:val="16"/>
                <w:szCs w:val="16"/>
              </w:rPr>
              <w:t>Источник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9C0FAB">
              <w:rPr>
                <w:i/>
                <w:sz w:val="16"/>
                <w:szCs w:val="16"/>
              </w:rPr>
              <w:t>Правильный ответ</w:t>
            </w:r>
          </w:p>
        </w:tc>
      </w:tr>
      <w:tr w:rsidR="00B40DBF" w:rsidRPr="009C0FAB" w:rsidTr="001705E9">
        <w:tc>
          <w:tcPr>
            <w:tcW w:w="148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130 03.0-01</w:t>
            </w:r>
          </w:p>
        </w:tc>
        <w:tc>
          <w:tcPr>
            <w:tcW w:w="640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5.4.1.1.6.5</w:t>
            </w:r>
          </w:p>
        </w:tc>
        <w:tc>
          <w:tcPr>
            <w:tcW w:w="173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  <w:r w:rsidRPr="009C0FAB">
              <w:t>B</w:t>
            </w:r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Кто считается отправителем порожних неочищенных грузовых танков танкеров?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A</w:t>
            </w:r>
            <w:r w:rsidRPr="009C0FAB">
              <w:tab/>
              <w:t>Собственник последнего груза.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B</w:t>
            </w:r>
            <w:r w:rsidRPr="009C0FAB">
              <w:tab/>
              <w:t>Судоводитель.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C</w:t>
            </w:r>
            <w:r w:rsidRPr="009C0FAB">
              <w:tab/>
              <w:t>Будущий отправитель нового груза.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D</w:t>
            </w:r>
            <w:r w:rsidRPr="009C0FAB">
              <w:tab/>
              <w:t>Судоходная компания.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130 03.0-02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7.2.3.20.1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  <w:r w:rsidRPr="009C0FAB">
              <w:t>D</w:t>
            </w:r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 xml:space="preserve">Танкер типа N с вкладными грузовыми танками, которые не являются изолированными, разгружен. </w:t>
            </w:r>
          </w:p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 xml:space="preserve">Разрешается ли использовать </w:t>
            </w:r>
            <w:proofErr w:type="spellStart"/>
            <w:r w:rsidRPr="009C0FAB">
              <w:t>междубортовые</w:t>
            </w:r>
            <w:proofErr w:type="spellEnd"/>
            <w:r w:rsidRPr="009C0FAB">
              <w:t xml:space="preserve"> и междудонные пространства для заполнения водяным балластом?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A</w:t>
            </w:r>
            <w:r w:rsidRPr="009C0FAB">
              <w:tab/>
              <w:t>Нет, это разрешается только при перевозке веществ, для которых не предписано судно с вкладными грузовыми танками.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B</w:t>
            </w:r>
            <w:r w:rsidRPr="009C0FAB">
              <w:tab/>
              <w:t>Нет, заполнение водяным балластом не разрешается осуществлять и при порожних рейсах.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EC03C9">
            <w:pPr>
              <w:spacing w:before="60" w:after="60" w:line="220" w:lineRule="atLeast"/>
              <w:ind w:left="567" w:hanging="567"/>
            </w:pPr>
            <w:r w:rsidRPr="009C0FAB">
              <w:t>C</w:t>
            </w:r>
            <w:r w:rsidRPr="009C0FAB">
              <w:tab/>
              <w:t>Да, но только если все грузовые танки опорожнены и дегазированы, при условии, что это было учтено при расчетах остойчивости неповрежденного судна и аварийной остойчивости и</w:t>
            </w:r>
            <w:r w:rsidR="00A953AD" w:rsidRPr="009C0FAB">
              <w:t> </w:t>
            </w:r>
            <w:r w:rsidRPr="009C0FAB">
              <w:t>что заполнение не запрещено в колонке 20 таблицы C подраздела</w:t>
            </w:r>
            <w:r w:rsidR="00EC03C9" w:rsidRPr="009C0FAB">
              <w:t> </w:t>
            </w:r>
            <w:r w:rsidRPr="009C0FAB">
              <w:t>3.2.3.2.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D</w:t>
            </w:r>
            <w:r w:rsidRPr="009C0FAB">
              <w:tab/>
              <w:t>Да, заполнение водяным балластом в этом случае допустимо, при</w:t>
            </w:r>
            <w:r w:rsidR="00A953AD" w:rsidRPr="009C0FAB">
              <w:t> </w:t>
            </w:r>
            <w:r w:rsidRPr="009C0FAB">
              <w:t>условии, что это было учтено при расчетах остойчивости неповрежденного судна и аварийной остойчивости и что заполнение не запрещено в колонке 2</w:t>
            </w:r>
            <w:r w:rsidR="00EC03C9" w:rsidRPr="009C0FAB">
              <w:t>0 таблицы C подраздела </w:t>
            </w:r>
            <w:r w:rsidRPr="009C0FAB">
              <w:t>3.2.3.2.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130 03.0-03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7.2.4.22.2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  <w:r w:rsidRPr="009C0FAB">
              <w:t>D</w:t>
            </w:r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 xml:space="preserve">На танкере перевозятся вещества класса 3, для которых требуется защита от взрывов. </w:t>
            </w:r>
          </w:p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Разрешается ли открытие крышек люков грузовых танков во время перевозки?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A</w:t>
            </w:r>
            <w:r w:rsidRPr="009C0FAB">
              <w:tab/>
              <w:t>Да, но только при соблюдении требований подраздела 7.2.4.22.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B</w:t>
            </w:r>
            <w:r w:rsidRPr="009C0FAB">
              <w:tab/>
              <w:t>Да, но только на короткое время для проверки.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C</w:t>
            </w:r>
            <w:r w:rsidRPr="009C0FAB">
              <w:tab/>
              <w:t>Да, но только если концентрация газа составляет менее 50% от нижнего взрывоопасного предела.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D</w:t>
            </w:r>
            <w:r w:rsidRPr="009C0FAB">
              <w:tab/>
              <w:t>Нет.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pageBreakBefore/>
              <w:spacing w:before="60" w:after="60" w:line="220" w:lineRule="atLeast"/>
            </w:pPr>
            <w:r w:rsidRPr="009C0FAB">
              <w:lastRenderedPageBreak/>
              <w:t>130 03.0-04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pageBreakBefore/>
              <w:spacing w:before="60" w:after="60" w:line="220" w:lineRule="atLeast"/>
            </w:pPr>
            <w:r w:rsidRPr="009C0FAB">
              <w:t>8.3.5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pageBreakBefore/>
              <w:spacing w:before="60" w:after="60" w:line="220" w:lineRule="atLeast"/>
              <w:jc w:val="center"/>
            </w:pPr>
            <w:r w:rsidRPr="009C0FAB">
              <w:t>B</w:t>
            </w:r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 xml:space="preserve">Прежде чем на борту танкеров будет разрешено начать ремонтные работы и работы по техническому обслуживанию, которые требуют применения огня или электрического тока, или при проведении которых могут образоваться искры, должно иметься разрешение или свидетельство, подтверждающее, что судно полностью дегазировано. </w:t>
            </w:r>
          </w:p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Кем выдается такое разрешение?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A</w:t>
            </w:r>
            <w:r w:rsidRPr="009C0FAB">
              <w:tab/>
              <w:t>Пожарной командой.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B</w:t>
            </w:r>
            <w:r w:rsidRPr="009C0FAB">
              <w:tab/>
              <w:t>Местным компетентным органом.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C</w:t>
            </w:r>
            <w:r w:rsidRPr="009C0FAB">
              <w:tab/>
              <w:t>Классификационным обществом.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D</w:t>
            </w:r>
            <w:r w:rsidRPr="009C0FAB">
              <w:tab/>
              <w:t>Речной полицией.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130 03.0-05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7.2.3.7.</w:t>
            </w:r>
            <w:del w:id="1177" w:author="Yuri Boichuk" w:date="2018-12-05T10:51:00Z">
              <w:r w:rsidRPr="009C0FAB" w:rsidDel="00AF7B4A">
                <w:delText>2</w:delText>
              </w:r>
            </w:del>
            <w:ins w:id="1178" w:author="Yuri Boichuk" w:date="2018-12-05T10:51:00Z">
              <w:r w:rsidRPr="009C0FAB">
                <w:t>1.3</w:t>
              </w:r>
            </w:ins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  <w:r w:rsidRPr="009C0FAB">
              <w:t>C</w:t>
            </w:r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Когда может производиться дегазация танкеров на ходу?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A</w:t>
            </w:r>
            <w:r w:rsidRPr="009C0FAB">
              <w:tab/>
              <w:t>Для всех веществ без ограничений.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B</w:t>
            </w:r>
            <w:r w:rsidRPr="009C0FAB">
              <w:tab/>
              <w:t>Только вблизи резервуарных парков.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>
            <w:pPr>
              <w:spacing w:before="60" w:after="60" w:line="220" w:lineRule="atLeast"/>
            </w:pPr>
            <w:r w:rsidRPr="009C0FAB">
              <w:t>C</w:t>
            </w:r>
            <w:r w:rsidRPr="009C0FAB">
              <w:tab/>
              <w:t>При названных в пункте 7.2.3.7.</w:t>
            </w:r>
            <w:ins w:id="1179" w:author="Yuri Boichuk" w:date="2018-12-05T10:52:00Z">
              <w:r w:rsidRPr="009C0FAB">
                <w:t>1.3</w:t>
              </w:r>
            </w:ins>
            <w:del w:id="1180" w:author="Yuri Boichuk" w:date="2018-12-05T10:52:00Z">
              <w:r w:rsidR="00A24B0F" w:rsidRPr="009C0FAB" w:rsidDel="00AF7B4A">
                <w:delText>2</w:delText>
              </w:r>
            </w:del>
            <w:r w:rsidRPr="009C0FAB">
              <w:t>условиях.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D</w:t>
            </w:r>
            <w:r w:rsidRPr="009C0FAB">
              <w:tab/>
              <w:t>При названных в пункте 7.</w:t>
            </w:r>
            <w:ins w:id="1181" w:author="Yuri Boichuk" w:date="2018-12-05T10:52:00Z">
              <w:r w:rsidRPr="009C0FAB">
                <w:t>1.3</w:t>
              </w:r>
            </w:ins>
            <w:del w:id="1182" w:author="Yuri Boichuk" w:date="2018-12-05T10:52:00Z">
              <w:r w:rsidRPr="009C0FAB" w:rsidDel="00AF7B4A">
                <w:delText>2.4</w:delText>
              </w:r>
            </w:del>
            <w:r w:rsidRPr="009C0FAB">
              <w:t>.7.</w:t>
            </w:r>
            <w:ins w:id="1183" w:author="Yuri Boichuk" w:date="2018-12-05T10:52:00Z">
              <w:r w:rsidRPr="009C0FAB">
                <w:t>1.3</w:t>
              </w:r>
            </w:ins>
            <w:del w:id="1184" w:author="Yuri Boichuk" w:date="2018-12-05T10:52:00Z">
              <w:r w:rsidRPr="009C0FAB" w:rsidDel="00AF7B4A">
                <w:delText>2</w:delText>
              </w:r>
            </w:del>
            <w:r w:rsidRPr="009C0FAB">
              <w:t xml:space="preserve"> условиях.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130 03.0-06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Базовые общие знания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  <w:r w:rsidRPr="009C0FAB">
              <w:t>B</w:t>
            </w:r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 xml:space="preserve">В газоотводном трубопроводе закрытого танкера установлены пламегасители. Пламегасители в отверстиях грузовых танков загрязнены. </w:t>
            </w:r>
          </w:p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Что может произойти при загрузке?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A</w:t>
            </w:r>
            <w:r w:rsidRPr="009C0FAB">
              <w:tab/>
              <w:t>Грузовой танк не заполнится до конца.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3F4135">
            <w:pPr>
              <w:spacing w:before="60" w:after="60" w:line="220" w:lineRule="atLeast"/>
              <w:ind w:left="567" w:hanging="567"/>
            </w:pPr>
            <w:r w:rsidRPr="009C0FAB">
              <w:t>B</w:t>
            </w:r>
            <w:r w:rsidRPr="009C0FAB">
              <w:tab/>
              <w:t>Гру</w:t>
            </w:r>
            <w:r w:rsidR="003F4135" w:rsidRPr="009C0FAB">
              <w:t>зовой танк будет деформирован («</w:t>
            </w:r>
            <w:r w:rsidRPr="009C0FAB">
              <w:t>раздут</w:t>
            </w:r>
            <w:r w:rsidR="003F4135" w:rsidRPr="009C0FAB">
              <w:t>»</w:t>
            </w:r>
            <w:r w:rsidRPr="009C0FAB">
              <w:t>).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C</w:t>
            </w:r>
            <w:r w:rsidRPr="009C0FAB">
              <w:tab/>
              <w:t>Давление будет снижено через выравнивающие давление отверстия крышек грузовых танков.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D</w:t>
            </w:r>
            <w:r w:rsidRPr="009C0FAB">
              <w:tab/>
              <w:t>Быстродействующий клапан будет поврежден.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130 03.0-07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9.3.3.26.</w:t>
            </w:r>
            <w:del w:id="1185" w:author="Yuri Boichuk" w:date="2018-12-05T10:58:00Z">
              <w:r w:rsidRPr="009C0FAB" w:rsidDel="00AF7B4A">
                <w:delText>3</w:delText>
              </w:r>
            </w:del>
            <w:ins w:id="1186" w:author="Yuri Boichuk" w:date="2018-12-05T10:58:00Z">
              <w:r w:rsidRPr="009C0FAB">
                <w:t>2</w:t>
              </w:r>
            </w:ins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  <w:r w:rsidRPr="009C0FAB">
              <w:t>C</w:t>
            </w:r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Какова максимальная вместимость цистерны для сбора остатков груза на танкерах типа N?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A</w:t>
            </w:r>
            <w:r w:rsidRPr="009C0FAB">
              <w:tab/>
              <w:t>20 м</w:t>
            </w:r>
            <w:r w:rsidRPr="009C0FAB">
              <w:rPr>
                <w:vertAlign w:val="superscript"/>
              </w:rPr>
              <w:t>3</w:t>
            </w:r>
            <w:r w:rsidRPr="009C0FAB">
              <w:t>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B</w:t>
            </w:r>
            <w:r w:rsidRPr="009C0FAB">
              <w:tab/>
              <w:t>25 м</w:t>
            </w:r>
            <w:r w:rsidRPr="009C0FAB">
              <w:rPr>
                <w:vertAlign w:val="superscript"/>
              </w:rPr>
              <w:t>3</w:t>
            </w:r>
            <w:r w:rsidRPr="009C0FAB">
              <w:t>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C</w:t>
            </w:r>
            <w:r w:rsidRPr="009C0FAB">
              <w:tab/>
              <w:t>30 м</w:t>
            </w:r>
            <w:r w:rsidRPr="009C0FAB">
              <w:rPr>
                <w:vertAlign w:val="superscript"/>
              </w:rPr>
              <w:t>3</w:t>
            </w:r>
            <w:r w:rsidRPr="009C0FAB">
              <w:t>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D</w:t>
            </w:r>
            <w:r w:rsidRPr="009C0FAB">
              <w:tab/>
              <w:t>35 м</w:t>
            </w:r>
            <w:r w:rsidRPr="009C0FAB">
              <w:rPr>
                <w:vertAlign w:val="superscript"/>
              </w:rPr>
              <w:t>3</w:t>
            </w:r>
            <w:r w:rsidRPr="009C0FAB">
              <w:t>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pageBreakBefore/>
              <w:spacing w:before="60" w:after="60" w:line="220" w:lineRule="atLeast"/>
            </w:pPr>
            <w:r w:rsidRPr="009C0FAB">
              <w:lastRenderedPageBreak/>
              <w:t>130 03.0-08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pageBreakBefore/>
              <w:spacing w:before="60" w:after="60" w:line="220" w:lineRule="atLeast"/>
            </w:pPr>
            <w:r w:rsidRPr="009C0FAB">
              <w:t>Базовые общие знания, 1.2.1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pageBreakBefore/>
              <w:spacing w:before="60" w:after="60" w:line="220" w:lineRule="atLeast"/>
              <w:jc w:val="center"/>
            </w:pPr>
            <w:r w:rsidRPr="009C0FAB">
              <w:t>B</w:t>
            </w:r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Для чего на танкерах имеются осушительные трубопроводы?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A</w:t>
            </w:r>
            <w:r w:rsidRPr="009C0FAB">
              <w:tab/>
              <w:t>Чтобы можно было оптимально заполнить грузовые танки.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B</w:t>
            </w:r>
            <w:r w:rsidRPr="009C0FAB">
              <w:tab/>
              <w:t>Чтобы можно было оптимально разгружать грузовые танки и погрузочно-разгрузочные трубопроводы.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C</w:t>
            </w:r>
            <w:r w:rsidRPr="009C0FAB">
              <w:tab/>
              <w:t>Чтобы можно было в случае необходимости нагреть груз.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D</w:t>
            </w:r>
            <w:r w:rsidRPr="009C0FAB">
              <w:tab/>
              <w:t>Чтобы можно было простым способом погрузить несколько партий.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130 03.0-09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1.2.1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  <w:r w:rsidRPr="009C0FAB">
              <w:t>B</w:t>
            </w:r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Для чего устанавливается система для зачистки на танкере?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A</w:t>
            </w:r>
            <w:r w:rsidRPr="009C0FAB">
              <w:tab/>
              <w:t>Для продувки грузовых танков.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B</w:t>
            </w:r>
            <w:r w:rsidRPr="009C0FAB">
              <w:tab/>
              <w:t xml:space="preserve">Для максимально возможного опорожнения </w:t>
            </w:r>
            <w:proofErr w:type="spellStart"/>
            <w:r w:rsidRPr="009C0FAB">
              <w:t>грузoвых</w:t>
            </w:r>
            <w:proofErr w:type="spellEnd"/>
            <w:r w:rsidRPr="009C0FAB">
              <w:t xml:space="preserve"> танков.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C</w:t>
            </w:r>
            <w:r w:rsidRPr="009C0FAB">
              <w:tab/>
              <w:t xml:space="preserve">Для </w:t>
            </w:r>
            <w:proofErr w:type="spellStart"/>
            <w:r w:rsidRPr="009C0FAB">
              <w:t>отапливания</w:t>
            </w:r>
            <w:proofErr w:type="spellEnd"/>
            <w:r w:rsidRPr="009C0FAB">
              <w:t xml:space="preserve"> грузовых танков.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D</w:t>
            </w:r>
            <w:r w:rsidRPr="009C0FAB">
              <w:tab/>
              <w:t>Для дополнительного заполнения грузовых танков.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130 03.0-10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Базовые общие знания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  <w:r w:rsidRPr="009C0FAB">
              <w:t>D</w:t>
            </w:r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Какая опасность возникает при подаче береговым сооружением сжатого воздуха в погрузочный трубопровод?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A</w:t>
            </w:r>
            <w:r w:rsidRPr="009C0FAB">
              <w:tab/>
              <w:t>Груз может изменить свою окраску.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B</w:t>
            </w:r>
            <w:r w:rsidRPr="009C0FAB">
              <w:tab/>
              <w:t>Судно может опрокинуться.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C</w:t>
            </w:r>
            <w:r w:rsidRPr="009C0FAB">
              <w:tab/>
              <w:t>Этот процесс не создает никакой опасности для судна.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D</w:t>
            </w:r>
            <w:r w:rsidRPr="009C0FAB">
              <w:tab/>
              <w:t>Грузовые танки могут деформироваться.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130 03.0-11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7.2.4.25.4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  <w:r w:rsidRPr="009C0FAB">
              <w:t>C</w:t>
            </w:r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Нужно ли опорожнять погрузочно-разгрузочные трубопроводы после каждой загрузки?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A</w:t>
            </w:r>
            <w:r w:rsidRPr="009C0FAB">
              <w:tab/>
              <w:t>Нет, это даже запрещено.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B</w:t>
            </w:r>
            <w:r w:rsidRPr="009C0FAB">
              <w:tab/>
              <w:t>Нет, это решает судоводитель. Он может делать это из соображений безопасности.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C</w:t>
            </w:r>
            <w:r w:rsidRPr="009C0FAB">
              <w:tab/>
              <w:t>Да.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D</w:t>
            </w:r>
            <w:r w:rsidRPr="009C0FAB">
              <w:tab/>
              <w:t>Да, если этого требует береговое сооружение.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EC03C9">
            <w:pPr>
              <w:suppressAutoHyphens w:val="0"/>
              <w:spacing w:before="60" w:after="60" w:line="220" w:lineRule="atLeast"/>
            </w:pPr>
            <w:r w:rsidRPr="009C0FAB">
              <w:t>130 03.0-12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pageBreakBefore/>
              <w:spacing w:before="60" w:after="60" w:line="220" w:lineRule="atLeast"/>
            </w:pPr>
            <w:r w:rsidRPr="009C0FAB">
              <w:t>7.2.3.7.</w:t>
            </w:r>
            <w:ins w:id="1187" w:author="Yuri Boichuk" w:date="2018-12-05T10:59:00Z">
              <w:r w:rsidRPr="009C0FAB">
                <w:t>1.4, 7.2.3.7.2.</w:t>
              </w:r>
            </w:ins>
            <w:r w:rsidRPr="009C0FAB">
              <w:t>4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pageBreakBefore/>
              <w:spacing w:before="60" w:after="60" w:line="220" w:lineRule="atLeast"/>
              <w:jc w:val="center"/>
            </w:pPr>
            <w:r w:rsidRPr="009C0FAB">
              <w:t>B</w:t>
            </w:r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 xml:space="preserve">Дегазация грузовых танков должна быть прекращена, если за пределами грузового пространства, перед жилыми помещениями можно ожидать скопления опасных газов. </w:t>
            </w:r>
          </w:p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При какой опасной концентрации газов нужно прекращать дегазацию?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A</w:t>
            </w:r>
            <w:r w:rsidRPr="009C0FAB">
              <w:tab/>
              <w:t>Более 30% от нижнего взрывоопасного предела.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B</w:t>
            </w:r>
            <w:r w:rsidRPr="009C0FAB">
              <w:tab/>
              <w:t>Более 20% от нижнего взрывоопасного предела.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C</w:t>
            </w:r>
            <w:r w:rsidRPr="009C0FAB">
              <w:tab/>
              <w:t>Более 10% от нижнего взрывоопасного предела.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D</w:t>
            </w:r>
            <w:r w:rsidRPr="009C0FAB">
              <w:tab/>
              <w:t>Более 50% от нижнего взрывоопасного предела.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EC03C9">
            <w:pPr>
              <w:pageBreakBefore/>
              <w:spacing w:before="60" w:after="60" w:line="220" w:lineRule="atLeast"/>
            </w:pPr>
            <w:r w:rsidRPr="009C0FAB">
              <w:lastRenderedPageBreak/>
              <w:t>130 03.0-13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7.2.3.7.1</w:t>
            </w:r>
            <w:ins w:id="1188" w:author="Yuri Boichuk" w:date="2018-12-05T11:00:00Z">
              <w:r w:rsidRPr="009C0FAB">
                <w:t>.1</w:t>
              </w:r>
            </w:ins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  <w:r w:rsidRPr="009C0FAB">
              <w:t>B</w:t>
            </w:r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Где можно осуществлять дегазацию стоящих на приколе танкеров?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A</w:t>
            </w:r>
            <w:r w:rsidRPr="009C0FAB">
              <w:tab/>
              <w:t>На каждом рейде.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B</w:t>
            </w:r>
            <w:r w:rsidRPr="009C0FAB">
              <w:tab/>
              <w:t>В местах, утвержденных компетентным органом.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C</w:t>
            </w:r>
            <w:r w:rsidRPr="009C0FAB">
              <w:tab/>
              <w:t>В каждом нефтяном порту.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D</w:t>
            </w:r>
            <w:r w:rsidRPr="009C0FAB">
              <w:tab/>
              <w:t>На каждом месте стоянки судна за пределами жилых территорий.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130 03.0-14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Базовые общие знания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  <w:r w:rsidRPr="009C0FAB">
              <w:t>C</w:t>
            </w:r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 xml:space="preserve">Судно, оснащенное нагревательными спиралями, должно отправиться на верфь. </w:t>
            </w:r>
          </w:p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Зачем промывают нагревательные спирали?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A</w:t>
            </w:r>
            <w:r w:rsidRPr="009C0FAB">
              <w:tab/>
              <w:t>Чтобы удостовериться, что система подогрева груза готова к эксплуатации.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B</w:t>
            </w:r>
            <w:r w:rsidRPr="009C0FAB">
              <w:tab/>
              <w:t>Чтобы удостовериться, что нагревательные спирали устойчивы против воздействия сжатым воздухом.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C</w:t>
            </w:r>
            <w:r w:rsidRPr="009C0FAB">
              <w:tab/>
              <w:t>Чтобы удостовериться, что в результате утечки в нагревательных спиралях нет остатков груза.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D</w:t>
            </w:r>
            <w:r w:rsidRPr="009C0FAB">
              <w:tab/>
              <w:t>Чтобы удостовериться, что нагревательные спирали не засорены.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130 03.0-15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ins w:id="1189" w:author="Yuri Boichuk" w:date="2018-12-05T11:01:00Z">
              <w:r w:rsidRPr="009C0FAB">
                <w:t>Исключен</w:t>
              </w:r>
            </w:ins>
            <w:ins w:id="1190" w:author="Yuri Boichuk" w:date="2018-12-05T11:02:00Z">
              <w:r w:rsidRPr="009C0FAB">
                <w:t xml:space="preserve"> (19.09.2018)</w:t>
              </w:r>
            </w:ins>
            <w:del w:id="1191" w:author="Yuri Boichuk" w:date="2018-12-05T11:02:00Z">
              <w:r w:rsidRPr="009C0FAB" w:rsidDel="00543A36">
                <w:rPr>
                  <w:rPrChange w:id="1192" w:author="Yuri Boichuk" w:date="2018-12-05T11:02:00Z">
                    <w:rPr>
                      <w:lang w:val="en-US"/>
                    </w:rPr>
                  </w:rPrChange>
                </w:rPr>
                <w:delText>7.2.3.7.3</w:delText>
              </w:r>
            </w:del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  <w:rPr>
                <w:rPrChange w:id="1193" w:author="Yuri Boichuk" w:date="2018-12-05T11:02:00Z">
                  <w:rPr>
                    <w:lang w:val="en-US"/>
                  </w:rPr>
                </w:rPrChange>
              </w:rPr>
            </w:pPr>
            <w:del w:id="1194" w:author="Ekaterina Salynskaya" w:date="2018-12-11T17:13:00Z">
              <w:r w:rsidRPr="009C0FAB" w:rsidDel="003F4135">
                <w:delText>A</w:delText>
              </w:r>
            </w:del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del w:id="1195" w:author="Yuri Boichuk" w:date="2018-12-05T11:02:00Z">
              <w:r w:rsidRPr="009C0FAB" w:rsidDel="00543A36">
                <w:delText>В каких местах разрешено осуществлять дегазацию грузовых танков, содержавших опасные вещества, за исключением № ООН 1203 БЕНЗИНА МОТОРНОГО?</w:delText>
              </w:r>
            </w:del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del w:id="1196" w:author="Yuri Boichuk" w:date="2018-12-05T11:02:00Z">
              <w:r w:rsidRPr="009C0FAB" w:rsidDel="00543A36">
                <w:delText>A</w:delText>
              </w:r>
              <w:r w:rsidRPr="009C0FAB" w:rsidDel="00543A36">
                <w:tab/>
                <w:delText>На ходу судна или в утвержденных для этой цели местах.</w:delText>
              </w:r>
            </w:del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del w:id="1197" w:author="Yuri Boichuk" w:date="2018-12-05T11:02:00Z">
              <w:r w:rsidRPr="009C0FAB" w:rsidDel="00543A36">
                <w:delText>B</w:delText>
              </w:r>
              <w:r w:rsidRPr="009C0FAB" w:rsidDel="00543A36">
                <w:tab/>
                <w:delText>В акваториях портов.</w:delText>
              </w:r>
            </w:del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del w:id="1198" w:author="Yuri Boichuk" w:date="2018-12-05T11:02:00Z">
              <w:r w:rsidRPr="009C0FAB" w:rsidDel="00543A36">
                <w:delText>C</w:delText>
              </w:r>
              <w:r w:rsidRPr="009C0FAB" w:rsidDel="00543A36">
                <w:tab/>
                <w:delText>У шлюзов и их аванпортах.</w:delText>
              </w:r>
            </w:del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del w:id="1199" w:author="Yuri Boichuk" w:date="2018-12-05T11:03:00Z">
              <w:r w:rsidRPr="009C0FAB" w:rsidDel="00543A36">
                <w:delText>D</w:delText>
              </w:r>
              <w:r w:rsidRPr="009C0FAB" w:rsidDel="00543A36">
                <w:tab/>
                <w:delText>Не существует никаких ограничений.</w:delText>
              </w:r>
            </w:del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130 03.0-16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9.3.3.26.</w:t>
            </w:r>
            <w:ins w:id="1200" w:author="Yuri Boichuk" w:date="2018-12-05T11:03:00Z">
              <w:r w:rsidRPr="009C0FAB">
                <w:t>2</w:t>
              </w:r>
            </w:ins>
            <w:del w:id="1201" w:author="Yuri Boichuk" w:date="2018-12-05T11:03:00Z">
              <w:r w:rsidRPr="009C0FAB" w:rsidDel="00543A36">
                <w:delText>3</w:delText>
              </w:r>
            </w:del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  <w:r w:rsidRPr="009C0FAB">
              <w:t>B</w:t>
            </w:r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Какова максимальная вместимость цистерны для сбора остатков груза?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A</w:t>
            </w:r>
            <w:r w:rsidRPr="009C0FAB">
              <w:tab/>
              <w:t>20 м</w:t>
            </w:r>
            <w:r w:rsidRPr="009C0FAB">
              <w:rPr>
                <w:vertAlign w:val="superscript"/>
              </w:rPr>
              <w:t>3</w:t>
            </w:r>
            <w:r w:rsidRPr="009C0FAB">
              <w:t>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B</w:t>
            </w:r>
            <w:r w:rsidRPr="009C0FAB">
              <w:tab/>
              <w:t>30 м</w:t>
            </w:r>
            <w:r w:rsidRPr="009C0FAB">
              <w:rPr>
                <w:vertAlign w:val="superscript"/>
              </w:rPr>
              <w:t>3</w:t>
            </w:r>
            <w:r w:rsidRPr="009C0FAB">
              <w:t>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C</w:t>
            </w:r>
            <w:r w:rsidRPr="009C0FAB">
              <w:tab/>
              <w:t>25 м</w:t>
            </w:r>
            <w:r w:rsidRPr="009C0FAB">
              <w:rPr>
                <w:vertAlign w:val="superscript"/>
              </w:rPr>
              <w:t>3</w:t>
            </w:r>
            <w:r w:rsidRPr="009C0FAB">
              <w:t>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D</w:t>
            </w:r>
            <w:r w:rsidRPr="009C0FAB">
              <w:tab/>
              <w:t>35 м</w:t>
            </w:r>
            <w:r w:rsidRPr="009C0FAB">
              <w:rPr>
                <w:vertAlign w:val="superscript"/>
              </w:rPr>
              <w:t>3</w:t>
            </w:r>
            <w:r w:rsidRPr="009C0FAB">
              <w:t>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EC03C9">
            <w:pPr>
              <w:pageBreakBefore/>
              <w:spacing w:before="60" w:after="60" w:line="220" w:lineRule="atLeast"/>
            </w:pPr>
            <w:r w:rsidRPr="009C0FAB">
              <w:lastRenderedPageBreak/>
              <w:t>130 03.0-17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7.2.3.7.</w:t>
            </w:r>
            <w:ins w:id="1202" w:author="Yuri Boichuk" w:date="2018-12-05T11:03:00Z">
              <w:r w:rsidRPr="009C0FAB">
                <w:t>1.3</w:t>
              </w:r>
            </w:ins>
            <w:del w:id="1203" w:author="Yuri Boichuk" w:date="2018-12-05T11:03:00Z">
              <w:r w:rsidRPr="009C0FAB" w:rsidDel="00543A36">
                <w:delText>2</w:delText>
              </w:r>
            </w:del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  <w:r w:rsidRPr="009C0FAB">
              <w:t>C</w:t>
            </w:r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 xml:space="preserve">Порожний танкер, который перевозил № ООН 1208 ГЕКСАН, класс 3, классификационный код F1, должен на ходу произвести дегазацию своих грузовых танков. </w:t>
            </w:r>
          </w:p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Какова максимально разрешенная концентрация газов, которая через пламегасители выводится в окружающий воздух?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A</w:t>
            </w:r>
            <w:r w:rsidRPr="009C0FAB">
              <w:tab/>
              <w:t>&lt; 70% от нижнего взрывоопасного предела.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B</w:t>
            </w:r>
            <w:r w:rsidRPr="009C0FAB">
              <w:tab/>
              <w:t>&lt; 60% от нижнего взрывоопасного предела.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C</w:t>
            </w:r>
            <w:r w:rsidRPr="009C0FAB">
              <w:tab/>
              <w:t>&lt; 50% от нижнего взрывоопасного предела.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D</w:t>
            </w:r>
            <w:r w:rsidRPr="009C0FAB">
              <w:tab/>
              <w:t>&lt; 55% от нижнего взрывоопасного предела.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130 03.0-18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7.2.3.7.</w:t>
            </w:r>
            <w:del w:id="1204" w:author="Yuri Boichuk" w:date="2018-12-05T11:04:00Z">
              <w:r w:rsidRPr="009C0FAB" w:rsidDel="00543A36">
                <w:delText>3</w:delText>
              </w:r>
            </w:del>
            <w:ins w:id="1205" w:author="Yuri Boichuk" w:date="2018-12-05T11:04:00Z">
              <w:r w:rsidRPr="009C0FAB">
                <w:t>1.2</w:t>
              </w:r>
            </w:ins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  <w:r w:rsidRPr="009C0FAB">
              <w:t>D</w:t>
            </w:r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Танкер перевозил № ООН 2054 МОРФОЛИН (класс 8, группа упаковки</w:t>
            </w:r>
            <w:r w:rsidR="00A953AD" w:rsidRPr="009C0FAB">
              <w:t> </w:t>
            </w:r>
            <w:r w:rsidRPr="009C0FAB">
              <w:t xml:space="preserve">I). Была произведена дегазация грузовых танков на ходу судна. </w:t>
            </w:r>
          </w:p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Какова максимально разрешенная концентрация вещества в выпускаемой смеси на выходе?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A</w:t>
            </w:r>
            <w:r w:rsidRPr="009C0FAB">
              <w:tab/>
              <w:t>&lt; 50% от нижнего предела взрываемости.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B</w:t>
            </w:r>
            <w:r w:rsidRPr="009C0FAB">
              <w:tab/>
              <w:t>&lt; 30% от нижнего предела взрываемости.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C</w:t>
            </w:r>
            <w:r w:rsidRPr="009C0FAB">
              <w:tab/>
              <w:t>&lt; 20% от нижнего предела взрываемости.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D</w:t>
            </w:r>
            <w:r w:rsidRPr="009C0FAB">
              <w:tab/>
              <w:t>&lt; 10% от нижнего предела взрываемости.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130 03.0-19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del w:id="1206" w:author="Yuri Boichuk" w:date="2018-12-05T11:04:00Z">
              <w:r w:rsidRPr="009C0FAB" w:rsidDel="00543A36">
                <w:delText>9.3.2.26.2, 9.3.3.26.2</w:delText>
              </w:r>
            </w:del>
            <w:ins w:id="1207" w:author="Yuri Boichuk" w:date="2018-12-05T11:04:00Z">
              <w:r w:rsidRPr="009C0FAB">
                <w:t>1.2.1</w:t>
              </w:r>
            </w:ins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  <w:r w:rsidRPr="009C0FAB">
              <w:t>D</w:t>
            </w:r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Должны ли цистерны для сбора остатков груза запираться крышками?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A</w:t>
            </w:r>
            <w:r w:rsidRPr="009C0FAB">
              <w:tab/>
              <w:t>Нет, но они должны быть жаростойкими.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B</w:t>
            </w:r>
            <w:r w:rsidRPr="009C0FAB">
              <w:tab/>
              <w:t>Нет, но они должны быть просты в обращении и маркированы.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C</w:t>
            </w:r>
            <w:r w:rsidRPr="009C0FAB">
              <w:tab/>
              <w:t>Да, но только если их вместимость составляет более 2 м</w:t>
            </w:r>
            <w:r w:rsidRPr="009C0FAB">
              <w:rPr>
                <w:vertAlign w:val="superscript"/>
              </w:rPr>
              <w:t>3</w:t>
            </w:r>
            <w:r w:rsidRPr="009C0FAB">
              <w:t>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D</w:t>
            </w:r>
            <w:r w:rsidRPr="009C0FAB">
              <w:tab/>
              <w:t>Да.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EC03C9">
            <w:pPr>
              <w:spacing w:before="60" w:after="60" w:line="220" w:lineRule="atLeast"/>
            </w:pPr>
            <w:r w:rsidRPr="009C0FAB">
              <w:t>130 03.0-20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pageBreakBefore/>
              <w:spacing w:before="60" w:after="60" w:line="220" w:lineRule="atLeast"/>
            </w:pPr>
            <w:r w:rsidRPr="009C0FAB">
              <w:t>7.2.4.22.1</w:t>
            </w:r>
            <w:del w:id="1208" w:author="Yuri Boichuk" w:date="2018-12-05T11:05:00Z">
              <w:r w:rsidRPr="009C0FAB" w:rsidDel="00543A36">
                <w:delText>, 7.2.4.22.2</w:delText>
              </w:r>
            </w:del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pageBreakBefore/>
              <w:spacing w:before="60" w:after="60" w:line="220" w:lineRule="atLeast"/>
              <w:jc w:val="center"/>
            </w:pPr>
            <w:r w:rsidRPr="009C0FAB">
              <w:t>C</w:t>
            </w:r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При каких условиях разрешается снимать пламегасители для их очистки?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A</w:t>
            </w:r>
            <w:r w:rsidRPr="009C0FAB">
              <w:tab/>
              <w:t>Ни при каком условии.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B</w:t>
            </w:r>
            <w:r w:rsidRPr="009C0FAB">
              <w:tab/>
              <w:t>Если это предусмотрено в свидетельстве о допущении.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C</w:t>
            </w:r>
            <w:r w:rsidRPr="009C0FAB">
              <w:tab/>
              <w:t>Если грузовые танки пусты, дегазированы, в них упало давление и концентрация легковоспламеняющихся газов в грузовых танках составляет менее 10% нижнего предела взрываемости.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D</w:t>
            </w:r>
            <w:r w:rsidRPr="009C0FAB">
              <w:tab/>
              <w:t>Если это предусмотрено в письменных инструкциях.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EC03C9">
            <w:pPr>
              <w:pageBreakBefore/>
              <w:spacing w:before="60" w:after="60" w:line="220" w:lineRule="atLeast"/>
            </w:pPr>
            <w:r w:rsidRPr="009C0FAB">
              <w:lastRenderedPageBreak/>
              <w:t>130 03.0-21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7.2.3.1.4, 7.2.4.22.1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  <w:r w:rsidRPr="009C0FAB">
              <w:t>B</w:t>
            </w:r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748D" w:rsidRDefault="00B40DBF" w:rsidP="001705E9">
            <w:pPr>
              <w:spacing w:before="60" w:after="60" w:line="220" w:lineRule="atLeast"/>
            </w:pPr>
            <w:r w:rsidRPr="009C0FAB">
              <w:t xml:space="preserve">Грузовой танк был очищен от № ООН 1294 Толуола. В него нужно войти для проведения дальнейших работ по очистке, но вначале </w:t>
            </w:r>
            <w:ins w:id="1209" w:author="Yuri Boichuk" w:date="2018-12-05T15:34:00Z">
              <w:r w:rsidRPr="009C0FAB">
                <w:t>эксперт</w:t>
              </w:r>
            </w:ins>
            <w:ins w:id="1210" w:author="Yuri Boichuk" w:date="2018-12-05T15:41:00Z">
              <w:r w:rsidRPr="009C0FAB">
                <w:t>,</w:t>
              </w:r>
            </w:ins>
            <w:ins w:id="1211" w:author="Yuri Boichuk" w:date="2018-12-05T15:34:00Z">
              <w:r w:rsidRPr="009C0FAB">
                <w:t xml:space="preserve"> </w:t>
              </w:r>
            </w:ins>
            <w:ins w:id="1212" w:author="Yuri Boichuk" w:date="2018-12-05T15:41:00Z">
              <w:r w:rsidRPr="009C0FAB">
                <w:t xml:space="preserve">упомянутый в </w:t>
              </w:r>
            </w:ins>
            <w:ins w:id="1213" w:author="Yuri Boichuk" w:date="2018-12-05T15:34:00Z">
              <w:r w:rsidRPr="009C0FAB">
                <w:t>подраздел</w:t>
              </w:r>
            </w:ins>
            <w:ins w:id="1214" w:author="Yuri Boichuk" w:date="2018-12-05T15:41:00Z">
              <w:r w:rsidRPr="009C0FAB">
                <w:t>е</w:t>
              </w:r>
            </w:ins>
            <w:ins w:id="1215" w:author="Yuri Boichuk" w:date="2018-12-05T15:34:00Z">
              <w:r w:rsidRPr="009C0FAB">
                <w:t xml:space="preserve"> 8.2.</w:t>
              </w:r>
            </w:ins>
            <w:ins w:id="1216" w:author="Yuri Boichuk" w:date="2018-12-05T15:35:00Z">
              <w:r w:rsidRPr="009C0FAB">
                <w:t>1</w:t>
              </w:r>
            </w:ins>
            <w:ins w:id="1217" w:author="Yuri Boichuk" w:date="2018-12-05T15:34:00Z">
              <w:r w:rsidRPr="009C0FAB">
                <w:t>.</w:t>
              </w:r>
            </w:ins>
            <w:ins w:id="1218" w:author="Yuri Boichuk" w:date="2018-12-05T15:35:00Z">
              <w:r w:rsidRPr="009C0FAB">
                <w:t>2 ВОПОГ</w:t>
              </w:r>
            </w:ins>
            <w:ins w:id="1219" w:author="Yuri Boichuk" w:date="2018-12-05T15:41:00Z">
              <w:r w:rsidRPr="009C0FAB">
                <w:t>,</w:t>
              </w:r>
            </w:ins>
            <w:ins w:id="1220" w:author="Yuri Boichuk" w:date="2018-12-05T15:35:00Z">
              <w:r w:rsidRPr="009C0FAB">
                <w:t xml:space="preserve"> </w:t>
              </w:r>
            </w:ins>
            <w:del w:id="1221" w:author="Yuri Boichuk" w:date="2018-12-05T15:35:00Z">
              <w:r w:rsidRPr="009C0FAB" w:rsidDel="000C4754">
                <w:delText xml:space="preserve">нужно </w:delText>
              </w:r>
            </w:del>
            <w:ins w:id="1222" w:author="Yuri Boichuk" w:date="2018-12-05T15:35:00Z">
              <w:r w:rsidRPr="009C0FAB">
                <w:t xml:space="preserve">должен </w:t>
              </w:r>
            </w:ins>
            <w:r w:rsidRPr="009C0FAB">
              <w:t xml:space="preserve">осуществить измерение. </w:t>
            </w:r>
          </w:p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 xml:space="preserve">При каких условиях </w:t>
            </w:r>
            <w:ins w:id="1223" w:author="Yuri Boichuk" w:date="2018-12-05T15:38:00Z">
              <w:r w:rsidRPr="009C0FAB">
                <w:t xml:space="preserve">он может </w:t>
              </w:r>
            </w:ins>
            <w:del w:id="1224" w:author="Yuri Boichuk" w:date="2018-12-05T15:38:00Z">
              <w:r w:rsidRPr="009C0FAB" w:rsidDel="00127961">
                <w:delText xml:space="preserve">можно </w:delText>
              </w:r>
            </w:del>
            <w:r w:rsidRPr="009C0FAB">
              <w:t>осуществить это измерение?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A</w:t>
            </w:r>
            <w:r w:rsidRPr="009C0FAB">
              <w:tab/>
            </w:r>
            <w:del w:id="1225" w:author="Yuri Boichuk" w:date="2018-12-05T15:37:00Z">
              <w:r w:rsidRPr="009C0FAB" w:rsidDel="000C4754">
                <w:delText>После того, как грузовой танк вымыт и продут сухим способом</w:delText>
              </w:r>
            </w:del>
            <w:ins w:id="1226" w:author="Yuri Boichuk" w:date="2018-12-05T15:37:00Z">
              <w:r w:rsidRPr="009C0FAB">
                <w:t xml:space="preserve">Если </w:t>
              </w:r>
            </w:ins>
            <w:ins w:id="1227" w:author="Yuri Boichuk" w:date="2018-12-05T15:36:00Z">
              <w:r w:rsidRPr="009C0FAB">
                <w:t>грузовой танк вымыт и продут сухим способом</w:t>
              </w:r>
            </w:ins>
            <w:r w:rsidRPr="009C0FAB">
              <w:t>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B</w:t>
            </w:r>
            <w:r w:rsidRPr="009C0FAB">
              <w:tab/>
              <w:t xml:space="preserve">Если </w:t>
            </w:r>
            <w:del w:id="1228" w:author="Yuri Boichuk" w:date="2018-12-05T15:38:00Z">
              <w:r w:rsidRPr="009C0FAB" w:rsidDel="00127961">
                <w:delText xml:space="preserve">лицо, которое осуществляет измерение, </w:delText>
              </w:r>
            </w:del>
            <w:ins w:id="1229" w:author="Yuri Boichuk" w:date="2018-12-05T15:38:00Z">
              <w:r w:rsidRPr="009C0FAB">
                <w:t>он</w:t>
              </w:r>
            </w:ins>
            <w:ins w:id="1230" w:author="Yuri Boichuk" w:date="2018-12-05T15:44:00Z">
              <w:r w:rsidRPr="009C0FAB">
                <w:t xml:space="preserve"> снабжен дыхательным аппаратом, подходящим для перевозимого вещества</w:t>
              </w:r>
            </w:ins>
            <w:del w:id="1231" w:author="Yuri Boichuk" w:date="2018-12-05T15:44:00Z">
              <w:r w:rsidRPr="009C0FAB" w:rsidDel="00127961">
                <w:delText>имеет дыхательный аппарат и в грузовом танке упало давление</w:delText>
              </w:r>
            </w:del>
            <w:r w:rsidRPr="009C0FAB">
              <w:t>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C</w:t>
            </w:r>
            <w:r w:rsidRPr="009C0FAB">
              <w:tab/>
              <w:t>Если в грузовом танке упало давление.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D</w:t>
            </w:r>
            <w:r w:rsidRPr="009C0FAB">
              <w:tab/>
              <w:t xml:space="preserve">Если </w:t>
            </w:r>
            <w:ins w:id="1232" w:author="Yuri Boichuk" w:date="2018-12-05T15:47:00Z">
              <w:r w:rsidRPr="009C0FAB">
                <w:t>он</w:t>
              </w:r>
            </w:ins>
            <w:del w:id="1233" w:author="Yuri Boichuk" w:date="2018-12-05T15:47:00Z">
              <w:r w:rsidRPr="009C0FAB" w:rsidDel="00127961">
                <w:delText>лицо, которое осуществляет измерение,</w:delText>
              </w:r>
            </w:del>
            <w:r w:rsidRPr="009C0FAB">
              <w:t xml:space="preserve"> имеет перчатки и в грузовом танке упало давление.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130 03.0-22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Базовые общие знания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  <w:r w:rsidRPr="009C0FAB">
              <w:t>A</w:t>
            </w:r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Какая опасность может возникнуть, если грузовой танк чистят с помощью прибора высокого давления?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A</w:t>
            </w:r>
            <w:r w:rsidRPr="009C0FAB">
              <w:tab/>
              <w:t>Опасность статического заряда.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B</w:t>
            </w:r>
            <w:r w:rsidRPr="009C0FAB">
              <w:tab/>
              <w:t>Опасность того, что водная струя пробьет стенку танка.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C</w:t>
            </w:r>
            <w:r w:rsidRPr="009C0FAB">
              <w:tab/>
              <w:t>Полное отсутствие опасности.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D</w:t>
            </w:r>
            <w:r w:rsidRPr="009C0FAB">
              <w:tab/>
              <w:t>Опасность загрязнения продукта.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EC03C9">
            <w:pPr>
              <w:spacing w:before="60" w:after="60" w:line="220" w:lineRule="atLeast"/>
            </w:pPr>
            <w:r w:rsidRPr="009C0FAB">
              <w:t>130 03.0-23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9C0FAB" w:rsidP="001705E9">
            <w:pPr>
              <w:pageBreakBefore/>
              <w:spacing w:before="60" w:after="60" w:line="220" w:lineRule="atLeast"/>
            </w:pPr>
            <w:r w:rsidRPr="009C0FAB">
              <w:t>Таблица</w:t>
            </w:r>
            <w:r w:rsidR="00B40DBF" w:rsidRPr="009C0FAB">
              <w:t xml:space="preserve"> С, колонка 20, примечание 8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pageBreakBefore/>
              <w:spacing w:before="60" w:after="60" w:line="220" w:lineRule="atLeast"/>
              <w:jc w:val="center"/>
            </w:pPr>
            <w:r w:rsidRPr="009C0FAB">
              <w:t>C</w:t>
            </w:r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 xml:space="preserve">Танкер имеет </w:t>
            </w:r>
            <w:proofErr w:type="spellStart"/>
            <w:r w:rsidRPr="009C0FAB">
              <w:t>междубортовые</w:t>
            </w:r>
            <w:proofErr w:type="spellEnd"/>
            <w:r w:rsidRPr="009C0FAB">
              <w:t xml:space="preserve"> и междудонные пространства. Все</w:t>
            </w:r>
            <w:r w:rsidR="004B2633">
              <w:t> </w:t>
            </w:r>
            <w:r w:rsidRPr="009C0FAB">
              <w:t xml:space="preserve">грузовые танки судна нагружены продуктом № ООН 1780 ФУМАРИЛХЛОРИДОМ. </w:t>
            </w:r>
          </w:p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 xml:space="preserve">Могут ли </w:t>
            </w:r>
            <w:proofErr w:type="spellStart"/>
            <w:r w:rsidRPr="009C0FAB">
              <w:t>междубортовые</w:t>
            </w:r>
            <w:proofErr w:type="spellEnd"/>
            <w:r w:rsidRPr="009C0FAB">
              <w:t xml:space="preserve"> пространства быть заполнены водой до 90%?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A</w:t>
            </w:r>
            <w:r w:rsidRPr="009C0FAB">
              <w:tab/>
              <w:t>Да, это разрешено.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B</w:t>
            </w:r>
            <w:r w:rsidRPr="009C0FAB">
              <w:tab/>
              <w:t xml:space="preserve">Да, это разрешено, но только если </w:t>
            </w:r>
            <w:proofErr w:type="spellStart"/>
            <w:r w:rsidRPr="009C0FAB">
              <w:t>междубортовые</w:t>
            </w:r>
            <w:proofErr w:type="spellEnd"/>
            <w:r w:rsidRPr="009C0FAB">
              <w:t xml:space="preserve"> пространства заполнены питьевой водой.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C</w:t>
            </w:r>
            <w:r w:rsidRPr="009C0FAB">
              <w:tab/>
              <w:t xml:space="preserve">Нет, в случае этого груза наполнение водой </w:t>
            </w:r>
            <w:proofErr w:type="spellStart"/>
            <w:r w:rsidRPr="009C0FAB">
              <w:t>междубортовых</w:t>
            </w:r>
            <w:proofErr w:type="spellEnd"/>
            <w:r w:rsidRPr="009C0FAB">
              <w:t xml:space="preserve"> пространств не разрешается.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D</w:t>
            </w:r>
            <w:r w:rsidRPr="009C0FAB">
              <w:tab/>
              <w:t xml:space="preserve">Нет, наполнение водой </w:t>
            </w:r>
            <w:proofErr w:type="spellStart"/>
            <w:r w:rsidRPr="009C0FAB">
              <w:t>междубортовых</w:t>
            </w:r>
            <w:proofErr w:type="spellEnd"/>
            <w:r w:rsidRPr="009C0FAB">
              <w:t xml:space="preserve"> пространств никогда не разрешается, если грузовые танки загружены.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EC03C9">
            <w:pPr>
              <w:pageBreakBefore/>
              <w:spacing w:before="60" w:after="60" w:line="220" w:lineRule="atLeast"/>
            </w:pPr>
            <w:r w:rsidRPr="009C0FAB">
              <w:lastRenderedPageBreak/>
              <w:t>130 03.0-24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7.2.4.13.1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  <w:r w:rsidRPr="009C0FAB">
              <w:t>B</w:t>
            </w:r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 xml:space="preserve">Танкер разгружен. Остается несколько литров в грузовых танках. Следует очистить грузовые танки. </w:t>
            </w:r>
          </w:p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На что необходимо обратить внимание, если желательно поместить остатки груза в цистерну для сбора остатков груза, в которой уже находится другой продукт?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A</w:t>
            </w:r>
            <w:r w:rsidRPr="009C0FAB">
              <w:tab/>
              <w:t>Необходимо получить от компетентного органа разрешение залить эти два продукта в одну и ту же цистерну.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B</w:t>
            </w:r>
            <w:r w:rsidRPr="009C0FAB">
              <w:tab/>
              <w:t>Необходимо удостовериться, что оба вещества не вступают друг с другом в опасную реакцию.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C</w:t>
            </w:r>
            <w:r w:rsidRPr="009C0FAB">
              <w:tab/>
              <w:t>Необходимо сначала рассчитать величину средней плотности продуктов.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D</w:t>
            </w:r>
            <w:r w:rsidRPr="009C0FAB">
              <w:tab/>
              <w:t>Необходимо спросить совета у органа по удалению, сбору и утилизации отходов, назначенного компетентным органом.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130 03.0-25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9.3.3.26.</w:t>
            </w:r>
            <w:del w:id="1234" w:author="Yuri Boichuk" w:date="2018-12-05T15:47:00Z">
              <w:r w:rsidRPr="009C0FAB" w:rsidDel="00E0342B">
                <w:delText>4</w:delText>
              </w:r>
            </w:del>
            <w:ins w:id="1235" w:author="Yuri Boichuk" w:date="2018-12-05T15:47:00Z">
              <w:r w:rsidRPr="009C0FAB">
                <w:t>2</w:t>
              </w:r>
            </w:ins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  <w:r w:rsidRPr="009C0FAB">
              <w:t>C</w:t>
            </w:r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Каким условиям должен удовлетворять грузовой танк закрытого танкера типа N?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A</w:t>
            </w:r>
            <w:r w:rsidRPr="009C0FAB">
              <w:tab/>
              <w:t>Он должен быть оснащен двумя выпускными клапанами.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B</w:t>
            </w:r>
            <w:r w:rsidRPr="009C0FAB">
              <w:tab/>
              <w:t>Он должен быть оснащен выпускным клапаном и вакуумным клапаном.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C</w:t>
            </w:r>
            <w:r w:rsidRPr="009C0FAB">
              <w:tab/>
              <w:t>Он должен быть оснащен выпускным клапаном, вакуумным клапаном и устройством для измерения степени наполнения.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D</w:t>
            </w:r>
            <w:r w:rsidRPr="009C0FAB">
              <w:tab/>
              <w:t>Он должен быть оснащен выпускным клапаном, вакуумным клапаном и устройством предотвращения перелива.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130 03.0-26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8.3.5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  <w:r w:rsidRPr="009C0FAB">
              <w:t>C</w:t>
            </w:r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Для чего служит свидетельство о проведении полной дегазации?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A</w:t>
            </w:r>
            <w:r w:rsidRPr="009C0FAB">
              <w:tab/>
              <w:t>Для подтверждения того, что грузовые танки были объявлены судоводителем чистыми после осуществления измерений.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B</w:t>
            </w:r>
            <w:r w:rsidRPr="009C0FAB">
              <w:tab/>
              <w:t>Для подтверждения того, что все помещения на борту подверглись измерениям и были признаны чистыми.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C</w:t>
            </w:r>
            <w:r w:rsidRPr="009C0FAB">
              <w:tab/>
              <w:t>Для подтверждения того, что на борту судна можно работать без опасности, обусловленной ранее перевозимым грузом.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D</w:t>
            </w:r>
            <w:r w:rsidRPr="009C0FAB">
              <w:tab/>
              <w:t>Для подтверждения того, что грузовые танки чисты и что в них можно загрузить № ООН 1202 ТОПЛИВО ДИЗЕЛЬНОЕ или ГАЗОЙЛЬ или ТОПЛИВО ПЕЧНОЕ ЛЕГКОЕ.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EC03C9">
            <w:pPr>
              <w:pageBreakBefore/>
              <w:spacing w:before="60" w:after="60" w:line="220" w:lineRule="atLeast"/>
            </w:pPr>
            <w:r w:rsidRPr="009C0FAB">
              <w:lastRenderedPageBreak/>
              <w:t>130 03.0-27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7.2.3.7.</w:t>
            </w:r>
            <w:ins w:id="1236" w:author="Yuri Boichuk" w:date="2018-12-05T15:48:00Z">
              <w:r w:rsidRPr="009C0FAB">
                <w:t>1.5, 7.2.3.7.2.</w:t>
              </w:r>
            </w:ins>
            <w:r w:rsidRPr="009C0FAB">
              <w:t>5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  <w:r w:rsidRPr="009C0FAB">
              <w:t>D</w:t>
            </w:r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После дегазации грузовых танков судоводитель хочет снять сигнализацию, предписанную в таблице С подраздела 3.2.3.1 (синий(</w:t>
            </w:r>
            <w:proofErr w:type="spellStart"/>
            <w:r w:rsidRPr="009C0FAB">
              <w:t>ие</w:t>
            </w:r>
            <w:proofErr w:type="spellEnd"/>
            <w:r w:rsidRPr="009C0FAB">
              <w:t>) конус(ы) или синий(</w:t>
            </w:r>
            <w:proofErr w:type="spellStart"/>
            <w:r w:rsidRPr="009C0FAB">
              <w:t>ие</w:t>
            </w:r>
            <w:proofErr w:type="spellEnd"/>
            <w:r w:rsidRPr="009C0FAB">
              <w:t xml:space="preserve">) огонь (огни)). </w:t>
            </w:r>
          </w:p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Какой может быть максимальная концентрация легковоспламеняющихся газов?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tabs>
                <w:tab w:val="right" w:pos="4320"/>
              </w:tabs>
              <w:spacing w:before="60" w:after="60" w:line="220" w:lineRule="atLeast"/>
            </w:pPr>
            <w:r w:rsidRPr="009C0FAB">
              <w:t>A</w:t>
            </w:r>
            <w:r w:rsidRPr="009C0FAB">
              <w:tab/>
              <w:t>5% от нижнего взрывоопасного предела.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tabs>
                <w:tab w:val="right" w:pos="4320"/>
              </w:tabs>
              <w:spacing w:before="60" w:after="60" w:line="220" w:lineRule="atLeast"/>
            </w:pPr>
            <w:r w:rsidRPr="009C0FAB">
              <w:t>B</w:t>
            </w:r>
            <w:r w:rsidRPr="009C0FAB">
              <w:tab/>
              <w:t>10% от нижнего взрывоопасного предела.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tabs>
                <w:tab w:val="right" w:pos="4320"/>
              </w:tabs>
              <w:spacing w:before="60" w:after="60" w:line="220" w:lineRule="atLeast"/>
            </w:pPr>
            <w:r w:rsidRPr="009C0FAB">
              <w:t>C</w:t>
            </w:r>
            <w:r w:rsidRPr="009C0FAB">
              <w:tab/>
              <w:t>15% от нижнего взрывоопасного предела.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tabs>
                <w:tab w:val="right" w:pos="4320"/>
              </w:tabs>
              <w:spacing w:before="60" w:after="60" w:line="220" w:lineRule="atLeast"/>
            </w:pPr>
            <w:r w:rsidRPr="009C0FAB">
              <w:t>D</w:t>
            </w:r>
            <w:r w:rsidRPr="009C0FAB">
              <w:tab/>
              <w:t>20% от нижнего взрывоопасного предела.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130 03.0-28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ins w:id="1237" w:author="Yuri Boichuk" w:date="2018-12-05T15:48:00Z">
              <w:r w:rsidRPr="009C0FAB">
                <w:t>Исключен (19.09.2018)</w:t>
              </w:r>
            </w:ins>
            <w:ins w:id="1238" w:author="Ekaterina Salynskaya" w:date="2018-12-11T17:14:00Z">
              <w:r w:rsidR="003F4135" w:rsidRPr="009C0FAB">
                <w:t>.</w:t>
              </w:r>
            </w:ins>
            <w:del w:id="1239" w:author="Yuri Boichuk" w:date="2018-12-05T15:49:00Z">
              <w:r w:rsidRPr="009C0FAB" w:rsidDel="00E0342B">
                <w:delText>7.2.3.42.4</w:delText>
              </w:r>
            </w:del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  <w:del w:id="1240" w:author="Yuri Boichuk" w:date="2018-12-05T15:49:00Z">
              <w:r w:rsidRPr="009C0FAB" w:rsidDel="00E0342B">
                <w:delText>B</w:delText>
              </w:r>
            </w:del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Del="00E0342B" w:rsidRDefault="00B40DBF" w:rsidP="001705E9">
            <w:pPr>
              <w:spacing w:before="60" w:after="60" w:line="220" w:lineRule="atLeast"/>
              <w:rPr>
                <w:del w:id="1241" w:author="Yuri Boichuk" w:date="2018-12-05T15:49:00Z"/>
              </w:rPr>
            </w:pPr>
            <w:del w:id="1242" w:author="Yuri Boichuk" w:date="2018-12-05T15:49:00Z">
              <w:r w:rsidRPr="009C0FAB" w:rsidDel="00E0342B">
                <w:delText xml:space="preserve">Во время разгрузки некоторых веществ система подогрева груза должна находиться в помещении, удовлетворяющем требованиям пункта 9.3.3.52.3 b). </w:delText>
              </w:r>
            </w:del>
          </w:p>
          <w:p w:rsidR="00B40DBF" w:rsidRPr="009C0FAB" w:rsidRDefault="00B40DBF" w:rsidP="001705E9">
            <w:pPr>
              <w:spacing w:before="60" w:after="60" w:line="220" w:lineRule="atLeast"/>
            </w:pPr>
            <w:del w:id="1243" w:author="Yuri Boichuk" w:date="2018-12-05T15:49:00Z">
              <w:r w:rsidRPr="009C0FAB" w:rsidDel="00E0342B">
                <w:delText>Когда нет необходимости выполнять это требование?</w:delText>
              </w:r>
            </w:del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del w:id="1244" w:author="Yuri Boichuk" w:date="2018-12-05T15:49:00Z">
              <w:r w:rsidRPr="009C0FAB" w:rsidDel="00E0342B">
                <w:delText>A</w:delText>
              </w:r>
              <w:r w:rsidRPr="009C0FAB" w:rsidDel="00E0342B">
                <w:tab/>
                <w:delText>Если температура вспышки груза составляет более 50 °C.</w:delText>
              </w:r>
            </w:del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del w:id="1245" w:author="Yuri Boichuk" w:date="2018-12-05T15:49:00Z">
              <w:r w:rsidRPr="009C0FAB" w:rsidDel="00E0342B">
                <w:delText>B</w:delText>
              </w:r>
              <w:r w:rsidRPr="009C0FAB" w:rsidDel="00E0342B">
                <w:tab/>
                <w:delText>Если температура вспышки груза составляет более 60 °C.</w:delText>
              </w:r>
            </w:del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del w:id="1246" w:author="Yuri Boichuk" w:date="2018-12-05T15:49:00Z">
              <w:r w:rsidRPr="009C0FAB" w:rsidDel="00E0342B">
                <w:delText>C</w:delText>
              </w:r>
              <w:r w:rsidRPr="009C0FAB" w:rsidDel="00E0342B">
                <w:tab/>
                <w:delText>Если температура вспышки груза составляет более 55 °C.</w:delText>
              </w:r>
            </w:del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del w:id="1247" w:author="Yuri Boichuk" w:date="2018-12-05T15:49:00Z">
              <w:r w:rsidRPr="009C0FAB" w:rsidDel="00E0342B">
                <w:delText>D</w:delText>
              </w:r>
              <w:r w:rsidRPr="009C0FAB" w:rsidDel="00E0342B">
                <w:tab/>
                <w:delText>Если температура вспышки груза составляет более 100 °C.</w:delText>
              </w:r>
            </w:del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EC03C9">
            <w:pPr>
              <w:spacing w:before="60" w:after="60" w:line="220" w:lineRule="atLeast"/>
            </w:pPr>
            <w:r w:rsidRPr="009C0FAB">
              <w:t>130 03.0-29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pageBreakBefore/>
              <w:spacing w:before="60" w:after="60" w:line="220" w:lineRule="atLeast"/>
            </w:pPr>
            <w:r w:rsidRPr="009C0FAB">
              <w:t>7.2.3.42.2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pageBreakBefore/>
              <w:spacing w:before="60" w:after="60" w:line="220" w:lineRule="atLeast"/>
              <w:jc w:val="center"/>
            </w:pPr>
            <w:r w:rsidRPr="009C0FAB">
              <w:t>C</w:t>
            </w:r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 xml:space="preserve">Танкер должен перевозить груз в нагретом состоянии. </w:t>
            </w:r>
          </w:p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Чем согласно ВОПОГ должен (должны) быть оснащен(ы) грузовой(</w:t>
            </w:r>
            <w:proofErr w:type="spellStart"/>
            <w:r w:rsidRPr="009C0FAB">
              <w:t>ые</w:t>
            </w:r>
            <w:proofErr w:type="spellEnd"/>
            <w:r w:rsidRPr="009C0FAB">
              <w:t>) танк(и)?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A</w:t>
            </w:r>
            <w:r w:rsidRPr="009C0FAB">
              <w:tab/>
              <w:t>Гигрометром.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B</w:t>
            </w:r>
            <w:r w:rsidRPr="009C0FAB">
              <w:tab/>
              <w:t>Манометром для измерения пониженного давления.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C</w:t>
            </w:r>
            <w:r w:rsidRPr="009C0FAB">
              <w:tab/>
              <w:t>Термометром.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D</w:t>
            </w:r>
            <w:r w:rsidRPr="009C0FAB">
              <w:tab/>
              <w:t>Манометром для измерения повышенного давления.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130 03.0-30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7.2.3.42.2, 9.3.3.21.1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  <w:r w:rsidRPr="009C0FAB">
              <w:t>А</w:t>
            </w:r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 xml:space="preserve">Танкер открытого типа N с пламегасителями перевозит вещество, для которого в колонке 9 таблицы С подраздела 3.2.3.2 предписывается система подогрева груза. </w:t>
            </w:r>
          </w:p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Должны ли грузовые танки быть оснащены термометром?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A</w:t>
            </w:r>
            <w:r w:rsidRPr="009C0FAB">
              <w:tab/>
              <w:t>Да, это требуется при перевозке этого вещества.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B</w:t>
            </w:r>
            <w:r w:rsidRPr="009C0FAB">
              <w:tab/>
              <w:t>Нет, на судах типа N никогда нет необходимости оснащать грузовые танки термометром.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C</w:t>
            </w:r>
            <w:r w:rsidRPr="009C0FAB">
              <w:tab/>
              <w:t>Да, на судах типа N грузовые танки всегда должны быть оснащены термометром.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D</w:t>
            </w:r>
            <w:r w:rsidRPr="009C0FAB">
              <w:tab/>
              <w:t>Нет, это не является необходимым, если только это требование не упомянуто в письменных инструкциях.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EC03C9">
            <w:pPr>
              <w:pageBreakBefore/>
              <w:spacing w:before="60" w:after="60" w:line="220" w:lineRule="atLeast"/>
            </w:pPr>
            <w:r w:rsidRPr="009C0FAB">
              <w:lastRenderedPageBreak/>
              <w:t>130 03.0-31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3.2.3.2, таблица C, 7.2.3.42.2, 9.3.3.21.1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  <w:r w:rsidRPr="009C0FAB">
              <w:t>D</w:t>
            </w:r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 xml:space="preserve">Танкер открытого типа N с пламегасителями перевозит № ООН 1229 МЕЗИТИЛОКСИД. </w:t>
            </w:r>
          </w:p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Должны ли грузовые танки быть оснащены термометром при перевозке этого вещества?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A</w:t>
            </w:r>
            <w:r w:rsidRPr="009C0FAB">
              <w:tab/>
              <w:t>Да, это требуется при перевозке этого продукта.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B</w:t>
            </w:r>
            <w:r w:rsidRPr="009C0FAB">
              <w:tab/>
              <w:t>Нет, на судах типа N никогда нет необходимости оснащать грузовые танки термометром.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C</w:t>
            </w:r>
            <w:r w:rsidRPr="009C0FAB">
              <w:tab/>
              <w:t>Да, на судах типа N грузовые танки всегда должны быть оснащены термометром.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ind w:left="567" w:hanging="567"/>
            </w:pPr>
            <w:r w:rsidRPr="009C0FAB">
              <w:t>D</w:t>
            </w:r>
            <w:r w:rsidRPr="009C0FAB">
              <w:tab/>
              <w:t>Нет, это не является необходимым для перевозки данного продукта.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EC03C9">
            <w:pPr>
              <w:spacing w:before="60" w:after="60" w:line="220" w:lineRule="atLeast"/>
            </w:pPr>
            <w:r w:rsidRPr="009C0FAB">
              <w:t>130 03.0-32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pageBreakBefore/>
              <w:spacing w:before="60" w:after="60" w:line="220" w:lineRule="atLeast"/>
            </w:pPr>
            <w:r w:rsidRPr="009C0FAB">
              <w:t>3.2.3.2, таблица C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pageBreakBefore/>
              <w:spacing w:before="60" w:after="60" w:line="220" w:lineRule="atLeast"/>
              <w:jc w:val="center"/>
            </w:pPr>
            <w:r w:rsidRPr="009C0FAB">
              <w:t>B</w:t>
            </w:r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 xml:space="preserve">Танкер типа N, не имеющий возможности подогревать груз, должен перевезти следующий груз: № ООН 1779 КИСЛОТА МУРАВЬИНАЯ. </w:t>
            </w:r>
          </w:p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При какой температуре наружного воздуха данное судно не имеет права перевозить этот продукт?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A</w:t>
            </w:r>
            <w:r w:rsidRPr="009C0FAB">
              <w:tab/>
              <w:t>15 °C.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B</w:t>
            </w:r>
            <w:r w:rsidRPr="009C0FAB">
              <w:tab/>
              <w:t>12 °C.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C</w:t>
            </w:r>
            <w:r w:rsidRPr="009C0FAB">
              <w:tab/>
              <w:t>20 °C.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D</w:t>
            </w:r>
            <w:r w:rsidRPr="009C0FAB">
              <w:tab/>
              <w:t>10 °C.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130 03.0-33</w:t>
            </w: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3.2.3.2, таблица C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  <w:r w:rsidRPr="009C0FAB">
              <w:t>C</w:t>
            </w:r>
          </w:p>
        </w:tc>
      </w:tr>
      <w:tr w:rsidR="00B40DBF" w:rsidRPr="009C0FAB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 xml:space="preserve">Танкер перевозит № ООН 2215 АНГИДРИД МАЛЕИНОВЫЙ РАСПЛАВЛЕННЫЙ. Для этого вещества не требуется защита от взрывов. </w:t>
            </w:r>
          </w:p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Какова согласно ВОПОГ максимально допустимая температура перевозки?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A</w:t>
            </w:r>
            <w:r w:rsidRPr="009C0FAB">
              <w:tab/>
              <w:t>15 °C.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B</w:t>
            </w:r>
            <w:r w:rsidRPr="009C0FAB">
              <w:tab/>
              <w:t>72 °C.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C</w:t>
            </w:r>
            <w:r w:rsidRPr="009C0FAB">
              <w:tab/>
              <w:t>88 °C.</w:t>
            </w: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9C0FAB" w:rsidTr="001705E9">
        <w:tc>
          <w:tcPr>
            <w:tcW w:w="148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</w:p>
        </w:tc>
        <w:tc>
          <w:tcPr>
            <w:tcW w:w="640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</w:pPr>
            <w:r w:rsidRPr="009C0FAB">
              <w:t>D</w:t>
            </w:r>
            <w:r w:rsidRPr="009C0FAB">
              <w:tab/>
              <w:t>90 °C.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40DBF" w:rsidRPr="009C0FAB" w:rsidRDefault="00B40DBF" w:rsidP="001705E9">
            <w:pPr>
              <w:spacing w:before="60" w:after="60" w:line="220" w:lineRule="atLeast"/>
              <w:jc w:val="center"/>
            </w:pPr>
          </w:p>
        </w:tc>
      </w:tr>
    </w:tbl>
    <w:p w:rsidR="00B40DBF" w:rsidRPr="00C84503" w:rsidRDefault="00B40DBF" w:rsidP="00B40DBF">
      <w:pPr>
        <w:spacing w:before="60" w:after="60" w:line="220" w:lineRule="atLeast"/>
      </w:pPr>
    </w:p>
    <w:p w:rsidR="00B40DBF" w:rsidRPr="00C84503" w:rsidRDefault="00B40DBF" w:rsidP="00B40DBF">
      <w:pPr>
        <w:spacing w:line="240" w:lineRule="auto"/>
      </w:pPr>
      <w:r w:rsidRPr="00C84503">
        <w:br w:type="page"/>
      </w:r>
    </w:p>
    <w:tbl>
      <w:tblPr>
        <w:tblStyle w:val="TableGrid"/>
        <w:tblW w:w="0" w:type="auto"/>
        <w:tblInd w:w="136" w:type="dxa"/>
        <w:tblLook w:val="01E0" w:firstRow="1" w:lastRow="1" w:firstColumn="1" w:lastColumn="1" w:noHBand="0" w:noVBand="0"/>
      </w:tblPr>
      <w:tblGrid>
        <w:gridCol w:w="1461"/>
        <w:gridCol w:w="6411"/>
        <w:gridCol w:w="1630"/>
      </w:tblGrid>
      <w:tr w:rsidR="00B40DBF" w:rsidRPr="00C84503" w:rsidTr="00EC03C9">
        <w:trPr>
          <w:tblHeader/>
        </w:trPr>
        <w:tc>
          <w:tcPr>
            <w:tcW w:w="95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120" w:after="120" w:line="220" w:lineRule="atLeast"/>
              <w:rPr>
                <w:b/>
                <w:sz w:val="28"/>
                <w:szCs w:val="28"/>
              </w:rPr>
            </w:pPr>
            <w:r w:rsidRPr="00C84503">
              <w:lastRenderedPageBreak/>
              <w:br w:type="page"/>
            </w:r>
            <w:r w:rsidRPr="00C84503">
              <w:rPr>
                <w:b/>
                <w:sz w:val="28"/>
                <w:szCs w:val="28"/>
              </w:rPr>
              <w:t>Перевозки танкерами</w:t>
            </w:r>
          </w:p>
          <w:p w:rsidR="00B40DBF" w:rsidRPr="00C84503" w:rsidRDefault="00B40DBF" w:rsidP="001705E9">
            <w:pPr>
              <w:spacing w:before="120" w:after="120" w:line="220" w:lineRule="atLeast"/>
              <w:rPr>
                <w:b/>
              </w:rPr>
            </w:pPr>
            <w:r w:rsidRPr="00C84503">
              <w:rPr>
                <w:b/>
              </w:rPr>
              <w:t>Целевая тема 4: Методы проведения измерений и взятия проб</w:t>
            </w:r>
          </w:p>
        </w:tc>
      </w:tr>
      <w:tr w:rsidR="00B40DBF" w:rsidRPr="00C84503" w:rsidTr="00EC03C9">
        <w:trPr>
          <w:tblHeader/>
        </w:trPr>
        <w:tc>
          <w:tcPr>
            <w:tcW w:w="146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B40DBF" w:rsidRPr="00C84503" w:rsidRDefault="00B40DBF" w:rsidP="001705E9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Номер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B40DBF" w:rsidRPr="00C84503" w:rsidRDefault="00B40DBF" w:rsidP="001705E9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Источник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Правильный ответ</w:t>
            </w:r>
          </w:p>
        </w:tc>
      </w:tr>
      <w:tr w:rsidR="00B40DBF" w:rsidRPr="00C84503" w:rsidTr="00EC03C9">
        <w:tc>
          <w:tcPr>
            <w:tcW w:w="146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04.0-01</w:t>
            </w:r>
          </w:p>
        </w:tc>
        <w:tc>
          <w:tcPr>
            <w:tcW w:w="641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rPr>
                <w:lang w:val="en-US"/>
              </w:rPr>
              <w:t>7.2.4.22.3</w:t>
            </w:r>
          </w:p>
        </w:tc>
        <w:tc>
          <w:tcPr>
            <w:tcW w:w="163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B40DBF" w:rsidRPr="00C84503" w:rsidTr="00EC03C9"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Можно ли на закрытом танкере типа N открывать во время погрузки отверстия для взятия проб в грузовых танках?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EC03C9"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Да, но только в грузовых танках, загруженных менее опасными веществами, например бензином, для которых в колонке 13 таблицы С подраздела 3.2.3.2 требуется защита от взрывов. Особые требования и условия соблюдать не нужно.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EC03C9"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 xml:space="preserve">Да, но только в грузовых танках, загруженных опасными веществами, для которых в </w:t>
            </w:r>
            <w:r w:rsidR="003F4135">
              <w:t>колонке 19 таблицы С подраздела </w:t>
            </w:r>
            <w:r w:rsidRPr="00C84503">
              <w:t>3.2.3.2 предписана сигнализация в виде одного или двух синих конусов или синих огней, если погрузка была приостановлена не менее 10</w:t>
            </w:r>
            <w:r w:rsidRPr="00C84503">
              <w:rPr>
                <w:lang w:val="en-US"/>
              </w:rPr>
              <w:t> </w:t>
            </w:r>
            <w:r w:rsidRPr="00C84503">
              <w:t>минут назад.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EC03C9"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Да, но отверстия для взятия проб разрешается открывать только с согласия перевалочного пункта. При этом лицо, которое открывает отверстия для взятия проб, должно быть защищено от опасностей, исходящих от груза.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EC03C9"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Нет, открывать отверстия для взятия проб запрещено, так как все закрытые танкеры должны быть оснащены указателями уровня.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EC03C9"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04.0-02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7.2.4.22.1, 7.2.4.22.3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B40DBF" w:rsidRPr="00C84503" w:rsidTr="00EC03C9"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После загрузки танкера, несущего сигнализацию в виде одного синего конуса или огня, нужно взять пробу груза.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Не ранее какого момента можно открыть отверстие для взятия проб?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EC03C9"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Как только процесс погрузки будет закончен и в грузовых танках упадет давление.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EC03C9"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Только когда будут представлены погрузочные документы.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EC03C9"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Когда пройдет по меньшей мере 10 минут после приостановки погрузки и в соответствующих грузовых танках упадет давление.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EC03C9"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Через 30 минут после окончания погрузки.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EC03C9"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04.0-03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3.2.3.2, таблица С, 8.1.5.1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B40DBF" w:rsidRPr="00C84503" w:rsidTr="00EC03C9"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Какое оборудование должно иметься на танкерах, поскольку оно требуется в таблице С подраздела 3.2.3.2?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EC03C9"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Автономный дыхательный аппарат.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EC03C9"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Индикатор легковоспламеняющихся газов.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EC03C9"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Газоанализатор на азот.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EC03C9"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Спасательную лебедку.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EC03C9"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lastRenderedPageBreak/>
              <w:t>130 04.0-04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t>3.2.3.2, таблица С, 8.1.5.1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B40DBF" w:rsidRPr="00C84503" w:rsidTr="00EC03C9"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Какое оборудование должно иметься на борту танкеров, поскольку оно требуется в части 8 и в таблице </w:t>
            </w:r>
            <w:r w:rsidRPr="00C84503">
              <w:rPr>
                <w:lang w:val="en-US"/>
              </w:rPr>
              <w:t>C</w:t>
            </w:r>
            <w:r w:rsidRPr="00C84503">
              <w:t xml:space="preserve"> подраздела 3.2.3.2?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EC03C9"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Индикатор легковоспламеняющихся газов.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EC03C9"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Термометр.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EC03C9"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Газоанализатор на азот.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EC03C9"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</w:r>
            <w:proofErr w:type="spellStart"/>
            <w:r w:rsidRPr="00C84503">
              <w:t>Кислородометр</w:t>
            </w:r>
            <w:proofErr w:type="spellEnd"/>
            <w:r w:rsidRPr="00C84503">
              <w:t>.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EC03C9"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04.0-05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7.2.3.1.4, 7.2.3.1.5, 7.2.3.1.6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B40DBF" w:rsidRPr="00C84503" w:rsidTr="00EC03C9"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Что из ниженазванной аппаратуры не относится к приборам для измерения концентрации опасных газов или паров перед вхождением в грузовые танки, коффердамы и прочие закрытые помещения?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EC03C9"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Индикатор легковоспламеняющихся газов.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EC03C9"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Термометр.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EC03C9"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</w:r>
            <w:proofErr w:type="spellStart"/>
            <w:r w:rsidRPr="00C84503">
              <w:t>Токсиметр</w:t>
            </w:r>
            <w:proofErr w:type="spellEnd"/>
            <w:r w:rsidRPr="00C84503">
              <w:t>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EC03C9"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</w:r>
            <w:proofErr w:type="spellStart"/>
            <w:r w:rsidRPr="00C84503">
              <w:t>Кислородометр</w:t>
            </w:r>
            <w:proofErr w:type="spellEnd"/>
            <w:r w:rsidRPr="00C84503">
              <w:t>.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EC03C9"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04.0-06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B40DBF" w:rsidRPr="00C84503" w:rsidTr="00EC03C9"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Неизвестно, какой груз перевозился в грузовом танке в последний раз. Грузовой танк измеряется с помощью индикатора легковоспламеняющихся газов. Прибор показывает, что опасности взрыва нет.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Допустимо ли вхождение в грузовой танк без автономного дыхательного аппарата?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EC03C9"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Да, потому что опасность взрыва отсутствует.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EC03C9"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 xml:space="preserve">Нет, потому что в нем могут находиться токсичные </w:t>
            </w:r>
            <w:proofErr w:type="spellStart"/>
            <w:r w:rsidRPr="00C84503">
              <w:t>газы</w:t>
            </w:r>
            <w:proofErr w:type="spellEnd"/>
            <w:r w:rsidRPr="00C84503">
              <w:t>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EC03C9"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Нет, там могло бы быть слишком мало азота.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EC03C9"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Нет, там могло бы быть слишком много кислорода.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EC03C9"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04.0-07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del w:id="1248" w:author="Yuri Boichuk" w:date="2018-12-05T15:50:00Z">
              <w:r w:rsidRPr="00C84503" w:rsidDel="00266C38">
                <w:delText xml:space="preserve">7.2.3.1.4, 7.2.3.1.5, </w:delText>
              </w:r>
            </w:del>
            <w:r w:rsidRPr="00C84503">
              <w:t>7.2.3.1.6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B40DBF" w:rsidRPr="00C84503" w:rsidTr="00EC03C9"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Грузовой танк </w:t>
            </w:r>
            <w:del w:id="1249" w:author="Yuri Boichuk" w:date="2018-12-05T15:51:00Z">
              <w:r w:rsidRPr="00C84503" w:rsidDel="00266C38">
                <w:delText xml:space="preserve">не содержит </w:delText>
              </w:r>
            </w:del>
            <w:ins w:id="1250" w:author="Yuri Boichuk" w:date="2018-12-05T15:51:00Z">
              <w:r>
                <w:t xml:space="preserve">освобожден от </w:t>
              </w:r>
            </w:ins>
            <w:r w:rsidRPr="00C84503">
              <w:t xml:space="preserve">токсичных газов.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Ниже какого уровня должна быть концентрация газа </w:t>
            </w:r>
            <w:ins w:id="1251" w:author="Yuri Boichuk" w:date="2018-12-05T15:51:00Z">
              <w:r>
                <w:t xml:space="preserve">и </w:t>
              </w:r>
            </w:ins>
            <w:ins w:id="1252" w:author="Yuri Boichuk" w:date="2018-12-05T15:54:00Z">
              <w:r w:rsidRPr="00266C38">
                <w:t>легковоспламеняющихся паров, выделя</w:t>
              </w:r>
              <w:r>
                <w:t xml:space="preserve">емых </w:t>
              </w:r>
              <w:r w:rsidRPr="00266C38">
                <w:t>грузо</w:t>
              </w:r>
              <w:r>
                <w:t xml:space="preserve">м, </w:t>
              </w:r>
            </w:ins>
            <w:r w:rsidRPr="00C84503">
              <w:t xml:space="preserve">в </w:t>
            </w:r>
            <w:del w:id="1253" w:author="Yuri Boichuk" w:date="2018-12-05T15:56:00Z">
              <w:r w:rsidRPr="00C84503" w:rsidDel="00266C38">
                <w:delText xml:space="preserve">грузовом </w:delText>
              </w:r>
            </w:del>
            <w:ins w:id="1254" w:author="Yuri Boichuk" w:date="2018-12-05T15:56:00Z">
              <w:r>
                <w:t xml:space="preserve">этом </w:t>
              </w:r>
            </w:ins>
            <w:r w:rsidRPr="00C84503">
              <w:t>танке, чтобы можно было в него войти</w:t>
            </w:r>
            <w:ins w:id="1255" w:author="Yuri Boichuk" w:date="2018-12-05T15:54:00Z">
              <w:r w:rsidRPr="00266C38">
                <w:t xml:space="preserve"> </w:t>
              </w:r>
            </w:ins>
            <w:ins w:id="1256" w:author="Yuri Boichuk" w:date="2018-12-05T15:55:00Z">
              <w:r>
                <w:t xml:space="preserve">для </w:t>
              </w:r>
            </w:ins>
            <w:ins w:id="1257" w:author="Yuri Boichuk" w:date="2018-12-05T15:56:00Z">
              <w:r>
                <w:t xml:space="preserve">проведения </w:t>
              </w:r>
            </w:ins>
            <w:ins w:id="1258" w:author="Yuri Boichuk" w:date="2018-12-05T15:54:00Z">
              <w:r w:rsidRPr="00266C38">
                <w:t>очистки</w:t>
              </w:r>
            </w:ins>
            <w:r w:rsidRPr="00C84503">
              <w:t>?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EC03C9"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25% от нижнего взрывоопасного предела.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EC03C9"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33% от нижнего взрывоопасного предела.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EC03C9"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</w:r>
            <w:ins w:id="1259" w:author="Yuri Boichuk" w:date="2018-12-05T15:57:00Z">
              <w:r>
                <w:t>1</w:t>
              </w:r>
            </w:ins>
            <w:del w:id="1260" w:author="Yuri Boichuk" w:date="2018-12-05T15:57:00Z">
              <w:r w:rsidRPr="00C84503" w:rsidDel="00266C38">
                <w:delText>5</w:delText>
              </w:r>
            </w:del>
            <w:r w:rsidRPr="00C84503">
              <w:t>0% от нижнего взрывоопасного предела.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EC03C9"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70% от нижнего взрывоопасного предела.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EC03C9"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lastRenderedPageBreak/>
              <w:t>130 04.0-08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B40DBF" w:rsidRPr="00C84503" w:rsidTr="00EC03C9"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Необходимо в порожнем грузовом танке, в котором до этого находился бензин, с помощью индикатора легковоспламеняющихся газов проверить, существует ли опасность взрыва.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На какой высоте следует осуществлять измерения?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EC03C9"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9C0FAB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</w:r>
            <w:del w:id="1261" w:author="Yuri Boichuk" w:date="2018-12-05T16:56:00Z">
              <w:r w:rsidRPr="00C84503" w:rsidDel="004C67FB">
                <w:delText xml:space="preserve">На </w:delText>
              </w:r>
            </w:del>
            <w:ins w:id="1262" w:author="Yuri Boichuk" w:date="2018-12-05T16:58:00Z">
              <w:r>
                <w:t>Непрерывно</w:t>
              </w:r>
            </w:ins>
            <w:ins w:id="1263" w:author="Yuri Boichuk" w:date="2018-12-05T16:56:00Z">
              <w:r>
                <w:t xml:space="preserve">: </w:t>
              </w:r>
            </w:ins>
            <w:ins w:id="1264" w:author="Yuri Boichuk" w:date="2018-12-05T16:57:00Z">
              <w:r>
                <w:t>в в</w:t>
              </w:r>
            </w:ins>
            <w:ins w:id="1265" w:author="Yuri Boichuk" w:date="2018-12-05T16:56:00Z">
              <w:r w:rsidRPr="004C67FB">
                <w:t>ерхн</w:t>
              </w:r>
            </w:ins>
            <w:ins w:id="1266" w:author="Yuri Boichuk" w:date="2018-12-05T16:57:00Z">
              <w:r>
                <w:t>ей части, на</w:t>
              </w:r>
            </w:ins>
            <w:ins w:id="1267" w:author="Yuri Boichuk" w:date="2018-12-05T16:56:00Z">
              <w:r w:rsidRPr="004C67FB">
                <w:t xml:space="preserve"> половин</w:t>
              </w:r>
            </w:ins>
            <w:ins w:id="1268" w:author="Yuri Boichuk" w:date="2018-12-05T16:57:00Z">
              <w:r>
                <w:t>е</w:t>
              </w:r>
            </w:ins>
            <w:ins w:id="1269" w:author="Yuri Boichuk" w:date="2018-12-05T16:56:00Z">
              <w:r w:rsidRPr="004C67FB">
                <w:t xml:space="preserve"> высоты и </w:t>
              </w:r>
            </w:ins>
            <w:ins w:id="1270" w:author="Yuri Boichuk" w:date="2018-12-05T16:57:00Z">
              <w:r>
                <w:t>на</w:t>
              </w:r>
            </w:ins>
            <w:ins w:id="1271" w:author="Yuri Boichuk" w:date="2018-12-05T16:56:00Z">
              <w:r w:rsidRPr="004C67FB">
                <w:t xml:space="preserve"> </w:t>
              </w:r>
            </w:ins>
            <w:r w:rsidRPr="00C84503">
              <w:t>днище грузового танка.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EC03C9"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В верхней части грузового танка.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EC03C9"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На половине высоты грузового танка.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EC03C9"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Прямо над отверстием для взятия проб.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EC03C9"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04.0-09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B40DBF" w:rsidRPr="00C84503" w:rsidTr="00EC03C9"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Почему ни в коем случае не разрешается во время взятия пробы, которое осуществляется через отверстие для взятия проб, из соображений безопасности использовать нейлоновый шнур?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EC03C9"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Вследствие воздействия продукта шнур может порваться.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EC03C9"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Бутылка для взятия проб может выскользнуть при использовании нейлонового шнура.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EC03C9"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При использовании нейлонового шнура может образоваться электростатический заряд.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EC03C9"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Использование нейлонового шнура специально запрещается в ВОПОГ.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EC03C9"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04.0-10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3.2.3.2, таблица С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B40DBF" w:rsidRPr="00C84503" w:rsidTr="00EC03C9"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После загрузки № ООН 1203 БЕНЗИНА МОТОРНОГО нужно взять пробу.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Какое устройство для взятия проб нужно по меньшей мере использовать?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EC03C9"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rPr>
                <w:lang w:val="en-US"/>
              </w:rPr>
              <w:t>A</w:t>
            </w:r>
            <w:r w:rsidRPr="00C84503">
              <w:tab/>
              <w:t>Отверстие для взятия проб.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EC03C9"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Закрытое устройство для взятия проб.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EC03C9"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 xml:space="preserve">Закрытое устройство для взятия проб с расширительным </w:t>
            </w:r>
            <w:proofErr w:type="spellStart"/>
            <w:r w:rsidRPr="00C84503">
              <w:t>тронком</w:t>
            </w:r>
            <w:proofErr w:type="spellEnd"/>
            <w:r w:rsidRPr="00C84503">
              <w:t>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EC03C9"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Частично закрытое устройство для взятия проб.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EC03C9"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EC03C9">
            <w:pPr>
              <w:spacing w:before="60" w:after="60" w:line="220" w:lineRule="atLeast"/>
            </w:pPr>
            <w:r w:rsidRPr="00C84503">
              <w:t>130 04.0-11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t>3.2.3.2, таблица С, 7.2.4.16.8, 8.1.5.1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  <w:jc w:val="center"/>
            </w:pPr>
            <w:r w:rsidRPr="00C84503">
              <w:t>B</w:t>
            </w:r>
          </w:p>
        </w:tc>
      </w:tr>
      <w:tr w:rsidR="00B40DBF" w:rsidRPr="00C84503" w:rsidTr="00EC03C9"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Судно загружено № ООН 1718 КИСЛОТОЙ БУТИЛФОСФОРНОЙ. Необходимо взять пробу груза.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Какие индивидуальные средства защиты следует как минимум иметь на себе согласно ВОПОГ?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EC03C9"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Защитные очки, защитные перчатки, защитные сапоги и защитный костюм, а также подходящий фильтрующий дыхательный аппарат.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EC03C9"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Защитные очки, защитные перчатки, защитные сапоги и защитный костюм.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EC03C9"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Защитную одежду и защитные сапоги.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EC03C9"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Подходящий фильтрующий дыхательный аппарат.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EC03C9"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EC03C9">
            <w:pPr>
              <w:pageBreakBefore/>
              <w:spacing w:before="60" w:after="60" w:line="220" w:lineRule="atLeast"/>
            </w:pPr>
            <w:r w:rsidRPr="00C84503">
              <w:lastRenderedPageBreak/>
              <w:t>130 04.0-12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3.2.3.2, таблица С, 7.2.4.22.3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  <w:r w:rsidRPr="00C84503">
              <w:t>С</w:t>
            </w:r>
          </w:p>
        </w:tc>
      </w:tr>
      <w:tr w:rsidR="00B40DBF" w:rsidRPr="00C84503" w:rsidTr="00EC03C9"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На танкере в двух грузовых танках находится № ООН 1100 АЛЛИЛХЛОРИД и в шести других – № ООН 1213 ИЗОБУТИЛАЦЕТАТ.</w:t>
            </w:r>
            <w:del w:id="1272" w:author="Yuri Boichuk" w:date="2018-12-06T10:17:00Z">
              <w:r w:rsidRPr="00C84503" w:rsidDel="00697A0F">
                <w:delText xml:space="preserve"> Судно оснащено газоотводным трубопроводом, к которому подсоединены все грузовые танки.</w:delText>
              </w:r>
            </w:del>
            <w:r w:rsidRPr="00C84503">
              <w:t xml:space="preserve"> </w:t>
            </w:r>
          </w:p>
          <w:p w:rsidR="00B40DBF" w:rsidRPr="00C84503" w:rsidRDefault="00B40DBF" w:rsidP="001705E9">
            <w:pPr>
              <w:spacing w:before="60" w:after="60" w:line="220" w:lineRule="atLeast"/>
              <w:rPr>
                <w:strike/>
              </w:rPr>
            </w:pPr>
            <w:r w:rsidRPr="00C84503">
              <w:t>Разрешается ли брать пробу № ООН 1213 ИЗОБУТИЛАЦЕТАТА через закрытое отверстие для взятия проб?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EC03C9"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Нет, потому что в колонке 19 таблицы С подраздела 3.2.3.2 указано, что наличие открытого отверстия для взятия проб обязательно.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EC03C9"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Нет, потому что в колонке 19 таблицы С подраздела 3.2.3.2 указано, что наличие частично открытого отверстия для взятия проб обязательно.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EC03C9"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Да.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EC03C9"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Да, но только с разрешения компетентного органа.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EC03C9"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04.0-13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3.2.3.2, таблица C, 7.2.4.22.</w:t>
            </w:r>
            <w:ins w:id="1273" w:author="Yuri Boichuk" w:date="2018-12-06T10:18:00Z">
              <w:r>
                <w:rPr>
                  <w:lang w:val="en-US"/>
                </w:rPr>
                <w:t>1</w:t>
              </w:r>
            </w:ins>
            <w:del w:id="1274" w:author="Yuri Boichuk" w:date="2018-12-06T10:18:00Z">
              <w:r w:rsidRPr="00C84503" w:rsidDel="00697A0F">
                <w:delText>2</w:delText>
              </w:r>
            </w:del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  <w:r w:rsidRPr="00C84503">
              <w:t>С</w:t>
            </w:r>
          </w:p>
        </w:tc>
      </w:tr>
      <w:tr w:rsidR="00B40DBF" w:rsidRPr="00C84503" w:rsidTr="00EC03C9">
        <w:tc>
          <w:tcPr>
            <w:tcW w:w="14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Последним грузом судна был № ООН 2282 ГЕКСАНОЛЫ, и необходимо очистить грузовые танки.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Не ранее какого момента можно согласно ВОПОГ открывать крышки грузовых танков?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EC03C9"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После того, как в грузовом танке произошло падение давления.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EC03C9"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После того, как в грузовом танке была осуществлена полная дегазация, и в нем больше не имеется взрывоопасной смеси.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EC03C9"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После того, как в грузовом танке была осуществлена дегазация и концентрация в нем легковоспламеняющихся газов стала составлять менее 10% нижнего предела взрываемости.</w:t>
            </w: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EC03C9">
        <w:tc>
          <w:tcPr>
            <w:tcW w:w="146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1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После того, как в грузовом танке произошло падение давления и концентрация в нем легковоспламеняющихся газов стала составлять менее 20% нижнего предела взрываемости.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</w:tbl>
    <w:p w:rsidR="00B40DBF" w:rsidRPr="00C84503" w:rsidRDefault="00B40DBF" w:rsidP="00B40DBF">
      <w:pPr>
        <w:spacing w:before="60" w:after="60" w:line="220" w:lineRule="atLeast"/>
      </w:pPr>
    </w:p>
    <w:p w:rsidR="00B40DBF" w:rsidRPr="00C84503" w:rsidRDefault="00B40DBF" w:rsidP="00B40DBF">
      <w:pPr>
        <w:spacing w:line="240" w:lineRule="auto"/>
      </w:pPr>
      <w:r w:rsidRPr="00C84503">
        <w:br w:type="page"/>
      </w:r>
    </w:p>
    <w:tbl>
      <w:tblPr>
        <w:tblStyle w:val="TableGrid"/>
        <w:tblW w:w="0" w:type="auto"/>
        <w:tblInd w:w="136" w:type="dxa"/>
        <w:tblLook w:val="01E0" w:firstRow="1" w:lastRow="1" w:firstColumn="1" w:lastColumn="1" w:noHBand="0" w:noVBand="0"/>
      </w:tblPr>
      <w:tblGrid>
        <w:gridCol w:w="1429"/>
        <w:gridCol w:w="6468"/>
        <w:gridCol w:w="1605"/>
      </w:tblGrid>
      <w:tr w:rsidR="00B40DBF" w:rsidRPr="00C84503" w:rsidTr="00562EC9">
        <w:trPr>
          <w:tblHeader/>
        </w:trPr>
        <w:tc>
          <w:tcPr>
            <w:tcW w:w="95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120" w:after="120" w:line="220" w:lineRule="atLeast"/>
              <w:rPr>
                <w:b/>
                <w:sz w:val="28"/>
                <w:szCs w:val="28"/>
              </w:rPr>
            </w:pPr>
            <w:r w:rsidRPr="00C84503">
              <w:lastRenderedPageBreak/>
              <w:br w:type="page"/>
            </w:r>
            <w:r w:rsidRPr="00C84503">
              <w:rPr>
                <w:b/>
                <w:sz w:val="28"/>
                <w:szCs w:val="28"/>
              </w:rPr>
              <w:t>Перевозки танкерами</w:t>
            </w:r>
          </w:p>
          <w:p w:rsidR="00B40DBF" w:rsidRPr="00C84503" w:rsidRDefault="00B40DBF" w:rsidP="001705E9">
            <w:pPr>
              <w:spacing w:before="120" w:after="120" w:line="220" w:lineRule="atLeast"/>
              <w:rPr>
                <w:b/>
              </w:rPr>
            </w:pPr>
            <w:r w:rsidRPr="00C84503">
              <w:rPr>
                <w:b/>
              </w:rPr>
              <w:t>Целевая тема 6: Погрузка, разгрузка и перевозка</w:t>
            </w:r>
          </w:p>
        </w:tc>
      </w:tr>
      <w:tr w:rsidR="00B40DBF" w:rsidRPr="00C84503" w:rsidTr="00562EC9">
        <w:trPr>
          <w:tblHeader/>
        </w:trPr>
        <w:tc>
          <w:tcPr>
            <w:tcW w:w="142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B40DBF" w:rsidRPr="00C84503" w:rsidRDefault="00B40DBF" w:rsidP="001705E9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Номер</w:t>
            </w: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B40DBF" w:rsidRPr="00C84503" w:rsidRDefault="00B40DBF" w:rsidP="001705E9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Источник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Правильный ответ</w:t>
            </w:r>
          </w:p>
        </w:tc>
      </w:tr>
      <w:tr w:rsidR="00B40DBF" w:rsidRPr="00C84503" w:rsidTr="00562EC9">
        <w:tc>
          <w:tcPr>
            <w:tcW w:w="142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06.0-01</w:t>
            </w:r>
          </w:p>
        </w:tc>
        <w:tc>
          <w:tcPr>
            <w:tcW w:w="64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3.2, 3.1</w:t>
            </w:r>
          </w:p>
        </w:tc>
        <w:tc>
          <w:tcPr>
            <w:tcW w:w="160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  <w:r w:rsidRPr="00C84503">
              <w:t>С</w:t>
            </w: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3F4135" w:rsidP="001705E9">
            <w:pPr>
              <w:spacing w:before="60" w:after="60" w:line="220" w:lineRule="atLeast"/>
            </w:pPr>
            <w:r>
              <w:t>Что означает «</w:t>
            </w:r>
            <w:r w:rsidR="00B40DBF" w:rsidRPr="00C84503">
              <w:t>конструкция грузового танка 3</w:t>
            </w:r>
            <w:r>
              <w:t>»</w:t>
            </w:r>
            <w:r w:rsidR="00B40DBF" w:rsidRPr="00C84503">
              <w:t xml:space="preserve"> согласно подразделу 3.2.3.2, таблица С?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Грузовой танк высокого давления.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Закрытый грузовой танк.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Открытый грузовой танк с пламегасителем.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Открытый грузовой танк.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06.0-02</w:t>
            </w: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1.1.2.1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Неочищенный порожний танкер типа N перевез бензин и после этого должен перевезти газойль.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Какие предписания должно соблюдать судно?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Только предписания части 2.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Все соответствующие предписания ВОПОГ.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Предписания части 7, раздел 7.1.1.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Письменные инструкции, касающиеся последнего груза.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06.0-03</w:t>
            </w: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8.3.1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Танкер загружен № ООН 1203 БЕНЗИН МОТОРНЫЙ.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Разрешается ли судоводителю взять с собой лиц, не входящих в состав экипажа, обычно не живущих на судне или не находящихся на судне в служебных целях?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Нет, ни в коем случае.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При условии согласия отправителя бензина.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Да, но не более двух лиц.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Только с настоятельного согласия судовладельца.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06.0-04</w:t>
            </w: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7.2.3.1.1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Для того чтобы констатировать, что переборка со стороны перевозимого груза является непроницаемой, следует осмотреть порожние коффердамы танкера.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В какие промежутки следует провести эту проверку?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После загрузки.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По крайней мере три раза в неделю.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Утром и вечером.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Один раз в день.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lastRenderedPageBreak/>
              <w:t>130 06.0-05</w:t>
            </w: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t>1.6.7.2, 7.2.3.20.1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Разрешается ли заполнение коффердамов танкеров балластной водой?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Да, но только при рейсе на каналах.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Да, коффердамы считаются грузовым танком в смысле ВОПОГ.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 xml:space="preserve"> Нет, с оговоркой временных предписаний согласно подразделу</w:t>
            </w:r>
            <w:r w:rsidR="009C0FAB">
              <w:t> </w:t>
            </w:r>
            <w:r w:rsidRPr="00C84503">
              <w:t>1.6.7.2.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Нет, коффердамы разрешается использовать только в качестве цистерн для остатков груза.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06.0-06</w:t>
            </w: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3.2.3.2, таблица C, 7.2.4.21.3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  <w:r w:rsidRPr="00C84503">
              <w:t>С</w:t>
            </w: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Танкер типа N загружается веществом класса 3.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Как Вы сможете определить максимально допустимую степень наполнения?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На основании свидетельства о допущении.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На основании транспортных документов.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На основании таблицы С, свидетельства о допущении и формулы, приводимой в пункте 7.2.4.21.3.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На основании письменных инструкций.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06.0-07</w:t>
            </w: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3.2.3.2, таблица C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Какова максимально допустимая степень наполнения для № ООН 1203 БЕНЗИН МОТОРНЫЙ?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75%.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91%.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95%.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97%.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06.0-08</w:t>
            </w: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3.2.3.2, таблица C, 7.2.4.21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Где Вы найдете в ВОПОГ положения о максимально допустимой степени наполнения танкеров?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В пунктах 9.3.2.21.1 и 9.3.2.21.2.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В подразделах 3.2.3.2, таблица C, и 7.2.4.21.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В разделе 1.2.1.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Это записано не в ВОПОГ, а в свидетельстве о допущении.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2C29AE">
            <w:pPr>
              <w:spacing w:before="60" w:after="60" w:line="220" w:lineRule="atLeast"/>
            </w:pPr>
            <w:r w:rsidRPr="00C84503">
              <w:t>130 06.0-09</w:t>
            </w: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t>3.2.3.2, таблица C, 7.2.4.21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  <w:jc w:val="center"/>
            </w:pPr>
            <w:r w:rsidRPr="00C84503">
              <w:t>С</w:t>
            </w: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Где предписано, до какой степени наполнения разрешается заполнять грузовой танк танкера?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См. ЕПСВВП.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См. письменные инструкции.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С</w:t>
            </w:r>
            <w:r w:rsidRPr="00C84503">
              <w:tab/>
              <w:t>См. подразделы 3.2.3.2, таблица C, и 7.2.4.21 ВОПОГ.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См. свидетельство о допущении.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2C29AE">
            <w:pPr>
              <w:pageBreakBefore/>
              <w:spacing w:before="60" w:after="60" w:line="220" w:lineRule="atLeast"/>
            </w:pPr>
            <w:r w:rsidRPr="00C84503">
              <w:lastRenderedPageBreak/>
              <w:t>130 06.0-10</w:t>
            </w: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7.2.4.22.1, 7.2.4.22.</w:t>
            </w:r>
            <w:del w:id="1275" w:author="Yuri Boichuk" w:date="2018-12-06T10:18:00Z">
              <w:r w:rsidRPr="00C84503" w:rsidDel="00697A0F">
                <w:delText>2</w:delText>
              </w:r>
            </w:del>
            <w:ins w:id="1276" w:author="Yuri Boichuk" w:date="2018-12-06T10:18:00Z">
              <w:r>
                <w:rPr>
                  <w:lang w:val="en-US"/>
                </w:rPr>
                <w:t>5</w:t>
              </w:r>
            </w:ins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Танкер перевозит вещество, для которого предписана сигнализация в виде синего конуса.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Разрешается ли открывать кожухи пламегасителей для монтажа или демонтажа последних?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Да, это всегда разрешено, если в грузовых танках упало давление.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Да, но лишь в случае, если разгруженные грузовые танки были дегазированы и концентрация легковоспламеняющихся газов в грузовых танках составляет менее 10% нижнего предела взрываемости.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Да, однако только с согласия береговой установки.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Нет, это запрещено.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06.0-11</w:t>
            </w: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7.2.4.2.3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Разрешается ли во время разгрузки опасных грузов, для которых согласно колонке 17 таблицы С подраздела 3.2.3.2 предусмотрена защита против взрывов, одновременно осуществлять заправку?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Только в случае судов снабжения, если соблюдаются предписания в отношении защиты против взрывов, применимые к опасному грузу.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Решение принимается по усмотрению компании по перевалке грузов.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rPr>
                <w:lang w:val="fr-FR"/>
              </w:rPr>
              <w:t>C</w:t>
            </w:r>
            <w:r w:rsidRPr="00C84503">
              <w:t xml:space="preserve"> </w:t>
            </w:r>
            <w:r w:rsidRPr="00C84503">
              <w:tab/>
              <w:t>Только в дневное время.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Для открытых закрытых танкеров типа N − да, для остальных − нет.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2C29AE">
            <w:pPr>
              <w:spacing w:before="60" w:after="60" w:line="220" w:lineRule="atLeast"/>
            </w:pPr>
            <w:r w:rsidRPr="00C84503">
              <w:t>130 06.0-12</w:t>
            </w: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7.2.4.76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Разрешается ли использовать полимерные тросы для </w:t>
            </w:r>
            <w:proofErr w:type="spellStart"/>
            <w:r w:rsidRPr="00C84503">
              <w:t>швартования</w:t>
            </w:r>
            <w:proofErr w:type="spellEnd"/>
            <w:r w:rsidRPr="00C84503">
              <w:t xml:space="preserve"> во время погрузки или разгрузки закрытого танкера типа N?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Разрешается использовать только стальные тросы.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Только если от сноса по течению судно удерживается стальными тросами.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В акваториях портов предписано использовать исключительно стальные тросы.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Только при погрузке или разгрузке грузов, для перевозки которых не требуется синий огонь/синий конус.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06.0-13</w:t>
            </w: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3.2.3.2, таблица С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Какова максимально допустимая степень наполнения при перевозке № ООН 2031 КИСЛОТА АЗОТНАЯ, кроме красной дымящей, с</w:t>
            </w:r>
            <w:r w:rsidR="009C0FAB">
              <w:t> </w:t>
            </w:r>
            <w:r w:rsidRPr="00C84503">
              <w:t>содержанием азотной кислоты не менее 65% и не более 70%.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90%.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95%.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96%.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97%.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2C29AE">
            <w:pPr>
              <w:pageBreakBefore/>
              <w:spacing w:before="60" w:after="60" w:line="220" w:lineRule="atLeast"/>
            </w:pPr>
            <w:r w:rsidRPr="00C84503">
              <w:lastRenderedPageBreak/>
              <w:t>130 06.0-14</w:t>
            </w: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3.2.3.2, таблица С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  <w:r w:rsidRPr="00C84503">
              <w:t>С</w:t>
            </w: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Танкер должен перевезти № ООН 1301 ВИНИЛАЦЕТАТ СТАБИЛИЗИРОВАННЫЙ.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Какую сигнализацию должен нести этот танкер?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Днем двумя синими конусами и ночью двумя синими огнями.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При всех грузах класса 3 всегда нужно использовать синий огонь или синий конус.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Судно должно нести сигнализацию в виде синего огня или синего конуса.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Для этого опасного груза не предписано никакой сигнализации.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2C29AE">
            <w:pPr>
              <w:spacing w:before="60" w:after="60" w:line="220" w:lineRule="atLeast"/>
            </w:pPr>
            <w:r w:rsidRPr="00C84503">
              <w:t>130 06.0-15</w:t>
            </w: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t>3.2.3.2, таблица С, 7.2.3.7.5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Танкер перевозил груз бензина и затем был разгружен. Грузовые танки еще не очищены.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Что происходит с сигнализацией в виде синего огня/синего конуса?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Она остается без изменений.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Ее нужно удалить.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Ее можно в зависимости от целесообразности сохранить или удалить.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Ее нужно поместить на половине высоты.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06.0-16</w:t>
            </w: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Может ли повыситься уровень жидкого груза в закрытом грузовом танке во время перевозки?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Нет.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Да, но только при сильном волнении.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Да, но только при снижении атмосферного давления (неблагоприятные метеоусловия).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Да, прежде всего, если жидкий груз нагреется (например, под воздействием солнечного излучения).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06.0-17</w:t>
            </w: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Почему грузовые танки не разрешается наполнять до краев?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Потому что груз не мог бы при волнении свободно перемещаться (переливался бы через край).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Потому что жидкость при нагревании расширяется; она может причинить ущерб судну или/и вылиться из танка.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3F4135" w:rsidP="001705E9">
            <w:pPr>
              <w:spacing w:before="60" w:after="60" w:line="220" w:lineRule="atLeast"/>
              <w:ind w:left="567" w:hanging="567"/>
            </w:pPr>
            <w:r>
              <w:t>C</w:t>
            </w:r>
            <w:r>
              <w:tab/>
              <w:t>«</w:t>
            </w:r>
            <w:r w:rsidR="00B40DBF" w:rsidRPr="00C84503">
              <w:t>Погрузке</w:t>
            </w:r>
            <w:r>
              <w:t xml:space="preserve"> до краев»</w:t>
            </w:r>
            <w:r w:rsidR="00B40DBF" w:rsidRPr="00C84503">
              <w:t xml:space="preserve"> ничто не препятствует.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3F4135" w:rsidP="003F4135">
            <w:pPr>
              <w:spacing w:before="60" w:after="60" w:line="220" w:lineRule="atLeast"/>
              <w:ind w:left="567" w:hanging="567"/>
            </w:pPr>
            <w:r>
              <w:t>D</w:t>
            </w:r>
            <w:r>
              <w:tab/>
              <w:t>Потому что «</w:t>
            </w:r>
            <w:r w:rsidR="00B40DBF" w:rsidRPr="00C84503">
              <w:t>погрузка до краев</w:t>
            </w:r>
            <w:r>
              <w:t>»</w:t>
            </w:r>
            <w:r w:rsidR="00B40DBF" w:rsidRPr="00C84503">
              <w:t xml:space="preserve"> потребовала бы слишком много времени. Это привело бы к несоразмерно долгому пребыванию на перевалочных пунктах.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lastRenderedPageBreak/>
              <w:t>130 06.0-18</w:t>
            </w: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t>7.2.4.1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Какие существуют предписания в отношении перевозки упаковок опасных грузов на танкерах?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Перевозка упаковок на танкерах запрещена.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Перевозка упаковок на танкерах разрешена, если не превышаются освобожденные количества.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Запрещено перевозить в грузовом пространстве упаковки, за исключением остатков груза, остаточного груза и отстоев, которые должны содержаться не более чем в шести утвержденных контейнерах средней грузоподъемности для массовых грузов, контейнерах-цистернах или переносных цистернах максимальной вместимостью до 2 м</w:t>
            </w:r>
            <w:r w:rsidRPr="00C84503">
              <w:rPr>
                <w:vertAlign w:val="superscript"/>
              </w:rPr>
              <w:t>3</w:t>
            </w:r>
            <w:r w:rsidRPr="00C84503">
              <w:t>, а также не более 30 проб груза.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Максимально допустимы 50 000 кг, однако с соблюдением запрещений в Отношении совместной погрузки.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06.0-19</w:t>
            </w: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Порожний грузовой танк вместимостью 200 м</w:t>
            </w:r>
            <w:r w:rsidRPr="00C84503">
              <w:rPr>
                <w:vertAlign w:val="superscript"/>
              </w:rPr>
              <w:t>3</w:t>
            </w:r>
            <w:r w:rsidRPr="00C84503">
              <w:t xml:space="preserve"> закрывают так, что воздух больше не может выходить. После этого в этот грузовой танк закачиваются 20 м</w:t>
            </w:r>
            <w:r w:rsidRPr="00C84503">
              <w:rPr>
                <w:vertAlign w:val="superscript"/>
              </w:rPr>
              <w:t>3</w:t>
            </w:r>
            <w:r w:rsidRPr="00C84503">
              <w:t xml:space="preserve"> жидкости.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Каково приблизительно абсолютное давление в грузовом танке после налива жидкости?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100 кПа.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110 кПа.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180 кПа.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220 кПа.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06.0-20</w:t>
            </w: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Порожний грузовой танк вместимостью 300 м</w:t>
            </w:r>
            <w:r w:rsidRPr="00C84503">
              <w:rPr>
                <w:vertAlign w:val="superscript"/>
              </w:rPr>
              <w:t>3</w:t>
            </w:r>
            <w:r w:rsidRPr="00C84503">
              <w:t xml:space="preserve"> закрывают так, что воздух больше не может выходить. После этого в него закачивают 15 м</w:t>
            </w:r>
            <w:r w:rsidRPr="00C84503">
              <w:rPr>
                <w:vertAlign w:val="superscript"/>
              </w:rPr>
              <w:t>3</w:t>
            </w:r>
            <w:r w:rsidRPr="00C84503">
              <w:t xml:space="preserve"> жидкости.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Каково приблизительно абсолютное давление в грузовом танке после налива жидкости?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Менее 100 кПа.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Более 100 кПа.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Абсолютное давление.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Давление не возрастет.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lastRenderedPageBreak/>
              <w:t>130 06.0-21</w:t>
            </w: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Жидкость в цистерне на берегу (см. чертеж) имеет ту же плотность, что и вода. Заслонки грузового танка судна закрыты.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Какое избыточное давление приходится на погрузочный трубопровод?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rPr>
                <w:noProof/>
                <w:lang w:eastAsia="ru-RU"/>
              </w:rPr>
              <w:drawing>
                <wp:inline distT="0" distB="0" distL="0" distR="0" wp14:anchorId="511CC1EB" wp14:editId="5748316E">
                  <wp:extent cx="3777615" cy="2068195"/>
                  <wp:effectExtent l="0" t="0" r="0" b="8255"/>
                  <wp:docPr id="68" name="Imag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7615" cy="2068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tabs>
                <w:tab w:val="right" w:pos="1350"/>
              </w:tabs>
              <w:spacing w:before="60" w:after="60" w:line="220" w:lineRule="atLeast"/>
              <w:rPr>
                <w:lang w:val="en-US"/>
              </w:rPr>
            </w:pPr>
            <w:r w:rsidRPr="00C84503">
              <w:t>A</w:t>
            </w:r>
            <w:r w:rsidRPr="00C84503">
              <w:tab/>
              <w:t>50 кПа</w:t>
            </w:r>
            <w:r w:rsidRPr="00C84503">
              <w:rPr>
                <w:lang w:val="en-US"/>
              </w:rPr>
              <w:t>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tabs>
                <w:tab w:val="right" w:pos="1350"/>
              </w:tabs>
              <w:spacing w:before="60" w:after="60" w:line="220" w:lineRule="atLeast"/>
              <w:rPr>
                <w:lang w:val="en-US"/>
              </w:rPr>
            </w:pPr>
            <w:r w:rsidRPr="00C84503">
              <w:t>B</w:t>
            </w:r>
            <w:r w:rsidRPr="00C84503">
              <w:tab/>
              <w:t>100 кПа</w:t>
            </w:r>
            <w:r w:rsidRPr="00C84503">
              <w:rPr>
                <w:lang w:val="en-US"/>
              </w:rPr>
              <w:t>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tabs>
                <w:tab w:val="right" w:pos="1350"/>
              </w:tabs>
              <w:spacing w:before="60" w:after="60" w:line="220" w:lineRule="atLeast"/>
              <w:rPr>
                <w:lang w:val="en-US"/>
              </w:rPr>
            </w:pPr>
            <w:r w:rsidRPr="00C84503">
              <w:t>C</w:t>
            </w:r>
            <w:r w:rsidRPr="00C84503">
              <w:tab/>
              <w:t>500 кПа</w:t>
            </w:r>
            <w:r w:rsidRPr="00C84503">
              <w:rPr>
                <w:lang w:val="en-US"/>
              </w:rPr>
              <w:t>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tabs>
                <w:tab w:val="right" w:pos="1350"/>
              </w:tabs>
              <w:spacing w:before="60" w:after="60" w:line="220" w:lineRule="atLeast"/>
              <w:rPr>
                <w:lang w:val="en-US"/>
              </w:rPr>
            </w:pPr>
            <w:r w:rsidRPr="00C84503">
              <w:t>D</w:t>
            </w:r>
            <w:r w:rsidRPr="00C84503">
              <w:tab/>
              <w:t>1 000 кПа</w:t>
            </w:r>
            <w:r w:rsidRPr="00C84503">
              <w:rPr>
                <w:lang w:val="en-US"/>
              </w:rPr>
              <w:t>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06.0-22</w:t>
            </w: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Груз в количестве 285 м</w:t>
            </w:r>
            <w:r w:rsidRPr="00C84503">
              <w:rPr>
                <w:vertAlign w:val="superscript"/>
              </w:rPr>
              <w:t>3</w:t>
            </w:r>
            <w:r w:rsidRPr="00C84503">
              <w:t xml:space="preserve"> должен быть загружен в грузовой танк. Допустимая степень наполнения составляет 95%. Размер грузового танка должен по меньшей мере составлять: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rPr>
                <w:lang w:val="en-US"/>
              </w:rPr>
            </w:pPr>
            <w:r w:rsidRPr="00C84503">
              <w:t>A</w:t>
            </w:r>
            <w:r w:rsidRPr="00C84503">
              <w:tab/>
              <w:t>280 м</w:t>
            </w:r>
            <w:r w:rsidRPr="00C84503">
              <w:rPr>
                <w:vertAlign w:val="superscript"/>
              </w:rPr>
              <w:t>3</w:t>
            </w:r>
            <w:r w:rsidRPr="00C84503">
              <w:rPr>
                <w:lang w:val="en-US"/>
              </w:rPr>
              <w:t>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rPr>
                <w:lang w:val="en-US"/>
              </w:rPr>
            </w:pPr>
            <w:r w:rsidRPr="00C84503">
              <w:t>B</w:t>
            </w:r>
            <w:r w:rsidRPr="00C84503">
              <w:tab/>
              <w:t>290 м</w:t>
            </w:r>
            <w:r w:rsidRPr="00C84503">
              <w:rPr>
                <w:vertAlign w:val="superscript"/>
              </w:rPr>
              <w:t>3</w:t>
            </w:r>
            <w:r w:rsidRPr="00C84503">
              <w:rPr>
                <w:lang w:val="en-US"/>
              </w:rPr>
              <w:t>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rPr>
                <w:lang w:val="en-US"/>
              </w:rPr>
            </w:pPr>
            <w:r w:rsidRPr="00C84503">
              <w:t>C</w:t>
            </w:r>
            <w:r w:rsidRPr="00C84503">
              <w:tab/>
              <w:t>300 м</w:t>
            </w:r>
            <w:r w:rsidRPr="00C84503">
              <w:rPr>
                <w:vertAlign w:val="superscript"/>
              </w:rPr>
              <w:t>3</w:t>
            </w:r>
            <w:r w:rsidRPr="00C84503">
              <w:rPr>
                <w:lang w:val="en-US"/>
              </w:rPr>
              <w:t>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rPr>
                <w:lang w:val="en-US"/>
              </w:rPr>
            </w:pPr>
            <w:r w:rsidRPr="00C84503">
              <w:t>D</w:t>
            </w:r>
            <w:r w:rsidRPr="00C84503">
              <w:tab/>
              <w:t>310 м</w:t>
            </w:r>
            <w:r w:rsidRPr="00C84503">
              <w:rPr>
                <w:vertAlign w:val="superscript"/>
              </w:rPr>
              <w:t>3</w:t>
            </w:r>
            <w:r w:rsidRPr="00C84503">
              <w:rPr>
                <w:lang w:val="en-US"/>
              </w:rPr>
              <w:t>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06.0-23</w:t>
            </w: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Исключен (30.09.2014).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06.0-24</w:t>
            </w: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7.2.4.7.1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  <w:r w:rsidRPr="00C84503">
              <w:t>А</w:t>
            </w: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В каких местах разрешается загружать или разгружать танкеры?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В местах, разрешенных компетентным органом.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Во всех местах, расположенных вне застроенных территорий.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В нефтяных портах.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Во всех местах, которые судоводитель считает подходящими.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lastRenderedPageBreak/>
              <w:t>130 06.0-25</w:t>
            </w: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t>3.2.3.1, 3.2.3.2, таблица C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  <w:jc w:val="center"/>
            </w:pPr>
            <w:r w:rsidRPr="00C84503">
              <w:t>А</w:t>
            </w: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Какое ниженазванное вещество кристаллизируется при температуре </w:t>
            </w:r>
            <w:r w:rsidR="003F4135">
              <w:br/>
            </w:r>
            <w:r w:rsidRPr="00C84503">
              <w:t>около 6 °C?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№ ООН 1114 БЕНЗОЛ.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№ ООН 1090 АЦЕТОН.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№ ООН 1125 н-БУТИЛАМИН.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№ ООН 1282 ПИРИДИН.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06.0-26</w:t>
            </w: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3.2.3.1, 3.2.3.2, таблица C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  <w:r w:rsidRPr="00C84503">
              <w:t>С</w:t>
            </w: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Какое ниженазванное вещество разрешается загружать при температуре ниже 4°C в танкер без возможности обогрева?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№ ООН 1114 БЕНЗОЛ.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№ ООН 1145 ЦИКЛОГЕКСАН.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№ ООН 2055 СТИРОЛ − МОНОМЕР СТАБИЛИЗИРОВАННЫЙ.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№ ООН 1307 п-КСИЛОЛ.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06.0-27</w:t>
            </w: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  <w:r w:rsidRPr="00C84503">
              <w:t>С</w:t>
            </w: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После загрузки № ООН 1203 БЕНЗИН МОТОРНЫЙ 4 грузовых танка остаются порожними. Эти порожние грузовые танки должны быть загружены № ООН 1202 ТОПЛИВО ДИЗЕЛЬНОЕ или ГАЗОЙЛЬ или ТОПЛИВО ПЕЧНОЕ ЛЕГКОЕ.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На что нужно обратить внимание?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Повысить давление в цистернах перед загрузкой газойля.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Принять те же меры безопасности, как и при загрузке открытого танкера типа N.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Принять те же меры безопасности, что и при загрузке бензина.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 xml:space="preserve">Нужно открыть крышки порожних грузовых танков, чтобы возможные появившиеся </w:t>
            </w:r>
            <w:proofErr w:type="spellStart"/>
            <w:r w:rsidRPr="00C84503">
              <w:t>газы</w:t>
            </w:r>
            <w:proofErr w:type="spellEnd"/>
            <w:r w:rsidRPr="00C84503">
              <w:t xml:space="preserve"> могли улетучиться.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2C29AE">
            <w:pPr>
              <w:spacing w:before="60" w:after="60" w:line="220" w:lineRule="atLeast"/>
            </w:pPr>
            <w:r w:rsidRPr="00C84503">
              <w:t>130 06.0-28</w:t>
            </w: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  <w:jc w:val="center"/>
            </w:pPr>
            <w:r w:rsidRPr="00C84503">
              <w:t>С</w:t>
            </w: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Если грузовой танк загружается до максимально допустимой степени наполнения, то в грузовом танке еще остается некоторое свободное пространство.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Для чего служит это свободное пространство?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Чтобы можно было лучше брать пробы.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Чтобы можно было принимать малые партии груза.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Чтобы можно было компенсировать расширение груза.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Ни один из ответов под буквами A, B и C не является правильным.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2C29AE">
            <w:pPr>
              <w:pageBreakBefore/>
              <w:spacing w:before="60" w:after="60" w:line="220" w:lineRule="atLeast"/>
            </w:pPr>
            <w:r w:rsidRPr="00C84503">
              <w:lastRenderedPageBreak/>
              <w:t>130 06.0-29</w:t>
            </w: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  <w:r w:rsidRPr="00C84503">
              <w:t>С</w:t>
            </w: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При перевозке опасных грузов иногда над грузом помещается азот. Это</w:t>
            </w:r>
            <w:r w:rsidR="009C0FAB">
              <w:t> </w:t>
            </w:r>
            <w:r w:rsidRPr="00C84503">
              <w:t>делают, чтобы: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Предотвратить движение груза.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Охладить груз.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Изолировать груз от атмосферного воздуха.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Сохранять постоянной температуру груза.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06.0-30</w:t>
            </w: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697A0F" w:rsidRDefault="00B40DBF" w:rsidP="001705E9">
            <w:pPr>
              <w:spacing w:before="60" w:after="60" w:line="220" w:lineRule="atLeast"/>
            </w:pPr>
            <w:r w:rsidRPr="00C84503">
              <w:t>7.2.4.10.1</w:t>
            </w:r>
            <w:ins w:id="1277" w:author="Yuri Boichuk" w:date="2018-12-06T10:19:00Z">
              <w:r>
                <w:t>,</w:t>
              </w:r>
              <w:r w:rsidRPr="00697A0F">
                <w:rPr>
                  <w:rPrChange w:id="1278" w:author="Yuri Boichuk" w:date="2018-12-06T10:19:00Z">
                    <w:rPr>
                      <w:lang w:val="en-US"/>
                    </w:rPr>
                  </w:rPrChange>
                </w:rPr>
                <w:t xml:space="preserve"> 8</w:t>
              </w:r>
              <w:r>
                <w:t>.</w:t>
              </w:r>
              <w:r w:rsidRPr="00697A0F">
                <w:rPr>
                  <w:rPrChange w:id="1279" w:author="Yuri Boichuk" w:date="2018-12-06T10:19:00Z">
                    <w:rPr>
                      <w:lang w:val="en-US"/>
                    </w:rPr>
                  </w:rPrChange>
                </w:rPr>
                <w:t>6</w:t>
              </w:r>
              <w:r>
                <w:t>.</w:t>
              </w:r>
              <w:r w:rsidRPr="00697A0F">
                <w:rPr>
                  <w:rPrChange w:id="1280" w:author="Yuri Boichuk" w:date="2018-12-06T10:19:00Z">
                    <w:rPr>
                      <w:lang w:val="en-US"/>
                    </w:rPr>
                  </w:rPrChange>
                </w:rPr>
                <w:t>3</w:t>
              </w:r>
            </w:ins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697A0F" w:rsidRDefault="00B40DBF" w:rsidP="001705E9">
            <w:pPr>
              <w:spacing w:before="60" w:after="60" w:line="220" w:lineRule="atLeast"/>
              <w:jc w:val="center"/>
              <w:rPr>
                <w:rPrChange w:id="1281" w:author="Yuri Boichuk" w:date="2018-12-06T10:19:00Z">
                  <w:rPr>
                    <w:lang w:val="en-US"/>
                  </w:rPr>
                </w:rPrChange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Когда разрешается начинать погрузку и разгрузку танкеров?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После того, как журнал грузовых операций будет проверен местным компетентным органом.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После того, как ответственный за перевалку сотрудник береговой установки проверит грузовые танки.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После того, как будет подключен уравнительный трубопровод.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</w:r>
            <w:ins w:id="1282" w:author="Yuri Boichuk" w:date="2018-12-06T10:20:00Z">
              <w:r>
                <w:t xml:space="preserve">После ответов ДА на все вопросы </w:t>
              </w:r>
              <w:r w:rsidRPr="00C84503">
                <w:t>перечн</w:t>
              </w:r>
            </w:ins>
            <w:ins w:id="1283" w:author="Yuri Boichuk" w:date="2018-12-06T10:21:00Z">
              <w:r>
                <w:t>я</w:t>
              </w:r>
            </w:ins>
            <w:ins w:id="1284" w:author="Yuri Boichuk" w:date="2018-12-06T10:20:00Z">
              <w:r w:rsidRPr="00C84503">
                <w:t xml:space="preserve"> обязательных проверок</w:t>
              </w:r>
            </w:ins>
            <w:ins w:id="1285" w:author="Yuri Boichuk" w:date="2018-12-06T10:21:00Z">
              <w:r>
                <w:t>.</w:t>
              </w:r>
              <w:r w:rsidRPr="00C84503" w:rsidDel="00697A0F">
                <w:t xml:space="preserve"> </w:t>
              </w:r>
            </w:ins>
            <w:del w:id="1286" w:author="Yuri Boichuk" w:date="2018-12-06T10:21:00Z">
              <w:r w:rsidRPr="00C84503" w:rsidDel="00697A0F">
                <w:delText>После того, как будет удовлетворительно заполнен перечень обязательных проверок.</w:delText>
              </w:r>
            </w:del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06.0-31</w:t>
            </w: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3.2.3.2, таблица С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  <w:r w:rsidRPr="00C84503">
              <w:t>В</w:t>
            </w: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Для № ООН 1203 БЕНЗИН МОТОРНЫЙ С СОДЕРЖАНИЕМ БЕНЗОЛА БОЛЕЕ 10% действует максимально допустимая степень наполнения, равная: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91%.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95%.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97%.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98%.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2C29AE">
            <w:pPr>
              <w:spacing w:before="60" w:after="60" w:line="220" w:lineRule="atLeast"/>
            </w:pPr>
            <w:r w:rsidRPr="00C84503">
              <w:t>130 06.0-32</w:t>
            </w: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t>3.2.3.2, таблица С, 7.2.4.21.3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  <w:jc w:val="center"/>
            </w:pPr>
            <w:r w:rsidRPr="00C84503">
              <w:t>В</w:t>
            </w: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Необходимо загрузить № ООН 1230 МЕТАНОЛ. Допустимая относительная плотность согласно свидетельству о допущении</w:t>
            </w:r>
            <w:r w:rsidR="003F4135">
              <w:br/>
            </w:r>
            <w:r w:rsidRPr="00C84503">
              <w:t xml:space="preserve">составляет 1,1.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До какой максимальной степени наполнения разрешается загружать грузовые танки?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До 97%.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До 95%.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До 91%.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До 85%.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2C29AE">
            <w:pPr>
              <w:pageBreakBefore/>
              <w:spacing w:before="60" w:after="60" w:line="220" w:lineRule="atLeast"/>
            </w:pPr>
            <w:r w:rsidRPr="00C84503">
              <w:lastRenderedPageBreak/>
              <w:t>130 06.0-33</w:t>
            </w: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3.2.3.2, таблица С, 7.2.4.21.3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  <w:r w:rsidRPr="00C84503">
              <w:t>В</w:t>
            </w: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Необходимо загрузить № ООН 1662 НИТРОБЕНЗОЛ. Допустимая относительная плотность согласно свиде</w:t>
            </w:r>
            <w:r w:rsidR="002C29AE">
              <w:t>тельству о допущении составляет </w:t>
            </w:r>
            <w:r w:rsidRPr="00C84503">
              <w:t xml:space="preserve">1,1.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До какой максимальной степени наполнения разрешается загружать грузовые танки?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До 95%.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До 90,9%.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До 93,3%.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До 85%.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06.0-34</w:t>
            </w: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3.2.3.2, таблица С, 7.2.4.21.3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  <w:r w:rsidRPr="00C84503">
              <w:t>С</w:t>
            </w: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Необходимо загрузить № ООН 1999 ГУДРОНЫ ЖИДКИЕ. Температура вещества составляет 85 °C.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До какой максимальной степени наполнения разрешается загружать грузовые танки?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До 95%.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До 91%.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До 97%.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До 85%.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2C29AE">
            <w:pPr>
              <w:spacing w:before="60" w:after="60" w:line="220" w:lineRule="atLeast"/>
            </w:pPr>
            <w:r w:rsidRPr="00C84503">
              <w:t>130 06.0-35</w:t>
            </w: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t>3.2.3.1, 3.2.3.2, таблица C, колонка 20, 3.2.4.3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  <w:jc w:val="center"/>
            </w:pPr>
            <w:r w:rsidRPr="00C84503">
              <w:t>А</w:t>
            </w: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Судно типа N должно перевозить № ООН 1780 ФУМАРИЛХЛОРИД. </w:t>
            </w:r>
            <w:proofErr w:type="spellStart"/>
            <w:r w:rsidRPr="00C84503">
              <w:t>Междубортовые</w:t>
            </w:r>
            <w:proofErr w:type="spellEnd"/>
            <w:r w:rsidRPr="00C84503">
              <w:t xml:space="preserve"> пространства не разрешается во время перевозки заполнять водяным балластом, потому что: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Вещество бурно реагирует с водой.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</w:r>
            <w:proofErr w:type="spellStart"/>
            <w:r w:rsidRPr="00C84503">
              <w:t>Междубортовые</w:t>
            </w:r>
            <w:proofErr w:type="spellEnd"/>
            <w:r w:rsidRPr="00C84503">
              <w:t xml:space="preserve"> пространства не разрешается использовать как балластные цистерны.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</w:r>
            <w:proofErr w:type="spellStart"/>
            <w:r w:rsidRPr="00C84503">
              <w:t>Междубортовые</w:t>
            </w:r>
            <w:proofErr w:type="spellEnd"/>
            <w:r w:rsidRPr="00C84503">
              <w:t xml:space="preserve"> пространства разрешается использовать как балластные цистерны только при порожних грузовых танках.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 xml:space="preserve">Всегда должна существовать возможность дополнительно проветрить </w:t>
            </w:r>
            <w:proofErr w:type="spellStart"/>
            <w:r w:rsidRPr="00C84503">
              <w:t>междубортовые</w:t>
            </w:r>
            <w:proofErr w:type="spellEnd"/>
            <w:r w:rsidRPr="00C84503">
              <w:t xml:space="preserve"> пространства судов типа N.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06.0-36</w:t>
            </w: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3.2.3.1, 3.2.3.2, таблица C, колонка 20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  <w:r w:rsidRPr="00C84503">
              <w:t>В</w:t>
            </w: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Танкер типа N водоизмещением 2 000 м</w:t>
            </w:r>
            <w:r w:rsidRPr="00C84503">
              <w:rPr>
                <w:vertAlign w:val="superscript"/>
              </w:rPr>
              <w:t>3</w:t>
            </w:r>
            <w:r w:rsidRPr="00C84503">
              <w:t xml:space="preserve"> должен перевезти 145 м</w:t>
            </w:r>
            <w:r w:rsidRPr="00C84503">
              <w:rPr>
                <w:vertAlign w:val="superscript"/>
              </w:rPr>
              <w:t>3</w:t>
            </w:r>
            <w:r w:rsidRPr="00C84503">
              <w:t xml:space="preserve"> </w:t>
            </w:r>
            <w:r w:rsidR="003F4135">
              <w:br/>
            </w:r>
            <w:r w:rsidRPr="00C84503">
              <w:t>№ ООН 2796 КИСЛОТЫ СЕРНОЙ.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Можно ли для обеспечения большей устойчивости курса при сильном ветре заполнить прилежащие </w:t>
            </w:r>
            <w:proofErr w:type="spellStart"/>
            <w:r w:rsidRPr="00C84503">
              <w:t>междубортовые</w:t>
            </w:r>
            <w:proofErr w:type="spellEnd"/>
            <w:r w:rsidRPr="00C84503">
              <w:t xml:space="preserve"> пространства водяным балластом?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Да, это разрешено.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Нет, при данном грузе это запрещено.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 xml:space="preserve">Да, это разрешено, если </w:t>
            </w:r>
            <w:proofErr w:type="spellStart"/>
            <w:r w:rsidRPr="00C84503">
              <w:t>междубортовые</w:t>
            </w:r>
            <w:proofErr w:type="spellEnd"/>
            <w:r w:rsidRPr="00C84503">
              <w:t xml:space="preserve"> пространства заполнены только на 90%.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 xml:space="preserve">Да, это разрешено, если </w:t>
            </w:r>
            <w:proofErr w:type="spellStart"/>
            <w:r w:rsidRPr="00C84503">
              <w:t>междубортовые</w:t>
            </w:r>
            <w:proofErr w:type="spellEnd"/>
            <w:r w:rsidRPr="00C84503">
              <w:t xml:space="preserve"> пространства полностью заполнены.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lastRenderedPageBreak/>
              <w:t>130 06.0-37</w:t>
            </w: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1.2.2.1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  <w:r w:rsidRPr="00C84503">
              <w:t>С</w:t>
            </w: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Скольким градусам по Цельсию соответствуют 279 градусов по Кельвину?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tabs>
                <w:tab w:val="right" w:pos="1170"/>
              </w:tabs>
              <w:spacing w:before="60" w:after="60" w:line="220" w:lineRule="atLeast"/>
            </w:pPr>
            <w:r w:rsidRPr="00C84503">
              <w:t>A</w:t>
            </w:r>
            <w:r w:rsidRPr="00C84503">
              <w:tab/>
              <w:t>276 °C.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tabs>
                <w:tab w:val="right" w:pos="1170"/>
              </w:tabs>
              <w:spacing w:before="60" w:after="60" w:line="220" w:lineRule="atLeast"/>
            </w:pPr>
            <w:r w:rsidRPr="00C84503">
              <w:t>B</w:t>
            </w:r>
            <w:r w:rsidRPr="00C84503">
              <w:tab/>
              <w:t>552 °C.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tabs>
                <w:tab w:val="right" w:pos="1170"/>
              </w:tabs>
              <w:spacing w:before="60" w:after="60" w:line="220" w:lineRule="atLeast"/>
            </w:pPr>
            <w:r w:rsidRPr="00C84503">
              <w:t>C</w:t>
            </w:r>
            <w:r w:rsidRPr="00C84503">
              <w:tab/>
              <w:t>6 °C.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tabs>
                <w:tab w:val="right" w:pos="1170"/>
              </w:tabs>
              <w:spacing w:before="60" w:after="60" w:line="220" w:lineRule="atLeast"/>
            </w:pPr>
            <w:r w:rsidRPr="00C84503">
              <w:t>D</w:t>
            </w:r>
            <w:r w:rsidRPr="00C84503">
              <w:tab/>
              <w:t>12 °C.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2C29AE">
            <w:pPr>
              <w:spacing w:before="60" w:after="60" w:line="220" w:lineRule="atLeast"/>
            </w:pPr>
            <w:r w:rsidRPr="00C84503">
              <w:t>130 06.0-38</w:t>
            </w: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  <w:jc w:val="center"/>
            </w:pPr>
            <w:r w:rsidRPr="00C84503">
              <w:rPr>
                <w:lang w:val="en-US"/>
              </w:rPr>
              <w:t>D</w:t>
            </w: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Необходимо погрузить № ООН 1307 п-КСИЛОЛ. Температура этого груза составляет 75 °C.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Чтобы можно было рассчитать макс</w:t>
            </w:r>
            <w:r w:rsidR="003F4135">
              <w:t>имальную степень наполнения при</w:t>
            </w:r>
            <w:r w:rsidR="009C0FAB">
              <w:t xml:space="preserve"> </w:t>
            </w:r>
            <w:r w:rsidRPr="00C84503">
              <w:t>15 °C, из</w:t>
            </w:r>
            <w:r w:rsidR="009C0FAB">
              <w:t xml:space="preserve"> </w:t>
            </w:r>
            <w:r w:rsidRPr="00C84503">
              <w:t>следующих данных нужны: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Коэффициент усушки при указанной температуре.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Плотность и объем вещества.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Коэффициент расширения и плотность вещества.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Коэффициент расширения, разница в температуре и объем грузового танка и груза.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06.0-39</w:t>
            </w: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7.2.4.1.1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  <w:r w:rsidRPr="00C84503">
              <w:rPr>
                <w:lang w:val="en-US"/>
              </w:rPr>
              <w:t>D</w:t>
            </w: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Судно перевозит № ООН 1294 ТОЛУОЛ.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Сколько проб груза и в каком максимальном количестве на один сосуд можно взять на борт этого судна? 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30 сосудов по 1 000 сл.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10 сосудов по 1 000 сл.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10 сосудов по 500 мл.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30 сосудов по 500 мл.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06.0-40</w:t>
            </w: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7.2.4.1.2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  <w:r w:rsidRPr="00C84503">
              <w:t>С</w:t>
            </w: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Разрешается ли перевозить на борту судов-сборщиков маслосодержащих отходов резервуары для масло- и жиросодержащих отходов, образующихся при эксплуатации судна?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Нет, это не разрешено.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Да, это разрешено, если количест</w:t>
            </w:r>
            <w:r w:rsidR="003F4135">
              <w:t>во брутто составляет не более 5 </w:t>
            </w:r>
            <w:r w:rsidRPr="00C84503">
              <w:t>000 кг и они надежно установлены в грузовом пространстве.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Да, это разрешено, если максимальная вместимость резервуаров составляет не более 2 м</w:t>
            </w:r>
            <w:r w:rsidRPr="00C84503">
              <w:rPr>
                <w:vertAlign w:val="superscript"/>
              </w:rPr>
              <w:t>3</w:t>
            </w:r>
            <w:r w:rsidRPr="00C84503">
              <w:t xml:space="preserve"> и они надежно установлены в грузовом пространстве.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Да, это разрешено без ограничений.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lastRenderedPageBreak/>
              <w:t>130 06.0-41</w:t>
            </w: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t>7.2.4.10.4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  <w:jc w:val="center"/>
            </w:pPr>
            <w:r w:rsidRPr="00C84503">
              <w:t>В</w:t>
            </w: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Должен ли согласно ВОПОГ заполняться перечень обязательных проверок, если судно снабжения передает продукты, необходимые для эксплуатации судна, нагруженному легковоспламеняющимися химикатами танкеру?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Да, при каждой погрузочно-разгрузочной операции должен быть заполнен перечень обязательных проверок.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Нет, согласно ВОПОГ это не требуется.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Да, потому что судно нагружено легковоспламеняющимися веществами.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Да, но только тогда, когда передаются более 30 м</w:t>
            </w:r>
            <w:r w:rsidRPr="00C84503">
              <w:rPr>
                <w:vertAlign w:val="superscript"/>
              </w:rPr>
              <w:t>3</w:t>
            </w:r>
            <w:r w:rsidRPr="00C84503">
              <w:t>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06.0-42</w:t>
            </w: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7.2.4.16.6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  <w:r w:rsidRPr="00C84503">
              <w:t>С</w:t>
            </w: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Если судно разгружается и газоотводный коллектор присоединен к судну, тогда не разрешается, чтобы давление в месте соединения трубопроводов: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Превышало 30 кПа.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Превышало 40 кПа.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Превышало давление срабатывания быстродействующего выпускного клапана.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Превышало давление срабатывания быстродействующего выпускного клапана более чем на 10 кПа.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06.0-43</w:t>
            </w: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Исключен (2011).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06.0-44</w:t>
            </w: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9.3.1.18, 9.3.2.18, 9.3.3.18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  <w:r w:rsidRPr="00C84503">
              <w:t>А</w:t>
            </w: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Судно имеет на борту установку для закачивания инертного газа. Какое давление эта установка должна быть способна поддерживать в грузовых танках?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tabs>
                <w:tab w:val="right" w:pos="1170"/>
              </w:tabs>
              <w:spacing w:before="60" w:after="60" w:line="220" w:lineRule="atLeast"/>
            </w:pPr>
            <w:r w:rsidRPr="00C84503">
              <w:t>A</w:t>
            </w:r>
            <w:r w:rsidRPr="00C84503">
              <w:tab/>
              <w:t>7 кПа.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tabs>
                <w:tab w:val="right" w:pos="1170"/>
              </w:tabs>
              <w:spacing w:before="60" w:after="60" w:line="220" w:lineRule="atLeast"/>
            </w:pPr>
            <w:r w:rsidRPr="00C84503">
              <w:t>B</w:t>
            </w:r>
            <w:r w:rsidRPr="00C84503">
              <w:tab/>
              <w:t>8 кПа.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tabs>
                <w:tab w:val="right" w:pos="1170"/>
              </w:tabs>
              <w:spacing w:before="60" w:after="60" w:line="220" w:lineRule="atLeast"/>
            </w:pPr>
            <w:r w:rsidRPr="00C84503">
              <w:t>C</w:t>
            </w:r>
            <w:r w:rsidRPr="00C84503">
              <w:tab/>
              <w:t>10 кПа.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tabs>
                <w:tab w:val="right" w:pos="1170"/>
              </w:tabs>
              <w:spacing w:before="60" w:after="60" w:line="220" w:lineRule="atLeast"/>
            </w:pPr>
            <w:r w:rsidRPr="00C84503">
              <w:t>D</w:t>
            </w:r>
            <w:r w:rsidRPr="00C84503">
              <w:tab/>
              <w:t>15 кПа.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lastRenderedPageBreak/>
              <w:t>130 06.0-45</w:t>
            </w: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t>3.2.3.2, таблица С, 7.2.4.28.3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  <w:jc w:val="center"/>
            </w:pPr>
            <w:r w:rsidRPr="00C84503">
              <w:t>В</w:t>
            </w: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Перевозится № ООН 1230, МЕТАНОЛ. Внутреннее давление в грузовом танке возрастает до более 40 кПа.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Что необходимо сделать?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А</w:t>
            </w:r>
            <w:r w:rsidRPr="00C84503">
              <w:tab/>
              <w:t>Открыть быстродействующий выпускной клапан грузового танка, чтобы избыточное давление могло снизиться.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В</w:t>
            </w:r>
            <w:r w:rsidRPr="00C84503">
              <w:tab/>
              <w:t xml:space="preserve">Незамедлительно привести в действие </w:t>
            </w:r>
            <w:proofErr w:type="spellStart"/>
            <w:r w:rsidRPr="00C84503">
              <w:t>водораспылительную</w:t>
            </w:r>
            <w:proofErr w:type="spellEnd"/>
            <w:r w:rsidRPr="00C84503">
              <w:t xml:space="preserve"> систему.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С</w:t>
            </w:r>
            <w:r w:rsidRPr="00C84503">
              <w:tab/>
            </w:r>
            <w:proofErr w:type="spellStart"/>
            <w:r w:rsidRPr="00C84503">
              <w:t>Водораспылительную</w:t>
            </w:r>
            <w:proofErr w:type="spellEnd"/>
            <w:r w:rsidRPr="00C84503">
              <w:t xml:space="preserve"> систему привести в состояние готовности к работе, чтобы ее можно было привести в действие, как только внутреннее давление в грузовом танке возрастет до более 50 кПа.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Сбросить избыточное внутреннее давление в грузовом танке с помощью устройства по безопасному снижению давления в грузовых танках.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06.0-46</w:t>
            </w: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3.2.3.2, таблица С, 7.2.4.16.13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На судах, перевозящих вещество № ООН 2448 СЕРА РАСПЛАВЛЕННАЯ, можно ли закрывать отверстия в ограждениях для ног?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Отверстия в ограждениях для ног могут закрываться во время погрузки.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Отверстия в ограждениях для ног могут закрываться во время погрузки и разгрузки.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Отверстия в ограждениях для ног могут закрываться только во время перевозки.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Отверстия в ограждениях для ног не должны закрываться во время погрузки.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06.0-47</w:t>
            </w: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3.2.3.2, таблица С, 7.2.4.16.13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Могут ли закрываться отверстия в ограждениях для ног на судах, перевозящих вещество № ООН 1993 ЛЕГКОВОСПЛАМЕНЯЮЩАЯСЯ ЖИДКОСТЬ, Н.У.К.?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Отверстия в ограждениях для ног могут закрываться только во время погрузки.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Отверстия в ограждениях для ног могут закрываться во время погрузки и разгрузки.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Отверстия в ограждениях для ног могут закрываться только во время перевозки.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Отверстия в ограждениях для ног не должны закрываться во время погрузки.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lastRenderedPageBreak/>
              <w:t>30 06.0-48</w:t>
            </w: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t>3.2.3.2, таблица С, 7.2.4.16.13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Могут ли во время перевозки закрываться отверстия в ограждениях для ног на судах, перевозящих вещества под № ООН 1993 ЛЕГКОВОСПЛАМЕНЯЮЩАЯСЯ ЖИДКОСТЬ, Н.У.К.?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Отверстия в ограждениях для ног могут закрываться только во время погрузки.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Отверстия в ограждениях для ног могут закрываться только во время погрузки и разгрузки.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Отверстия в ограждениях для ног могут закрываться только во время перевозки.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Отверстия в ограждениях для ног не должны закрываться во время перевозки.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06.0-49</w:t>
            </w: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3.2.3.1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  <w:r w:rsidRPr="00C84503">
              <w:t>B</w:t>
            </w: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562EC9">
            <w:pPr>
              <w:spacing w:before="60" w:after="60" w:line="220" w:lineRule="atLeast"/>
            </w:pPr>
            <w:r w:rsidRPr="00C84503">
              <w:t>Как</w:t>
            </w:r>
            <w:r w:rsidR="00562EC9">
              <w:t>ой код указывается в колонке 5 «</w:t>
            </w:r>
            <w:r w:rsidRPr="00C84503">
              <w:t>Виды опасности</w:t>
            </w:r>
            <w:r w:rsidR="00562EC9">
              <w:t>»</w:t>
            </w:r>
            <w:r w:rsidRPr="00C84503">
              <w:t xml:space="preserve"> таблицы C подраздела 3.2.3.2 для веществ, оказывающих долговременное воздействие на здоровье (канцерогены, репродуктивные </w:t>
            </w:r>
            <w:proofErr w:type="spellStart"/>
            <w:r w:rsidRPr="00C84503">
              <w:t>токсиканты</w:t>
            </w:r>
            <w:proofErr w:type="spellEnd"/>
            <w:r w:rsidRPr="00C84503">
              <w:t xml:space="preserve">, </w:t>
            </w:r>
            <w:hyperlink r:id="rId49" w:history="1">
              <w:r w:rsidRPr="00C84503">
                <w:t>отрицательно влияющие на репродуктивность</w:t>
              </w:r>
            </w:hyperlink>
            <w:r w:rsidRPr="00C84503">
              <w:t>)?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rPr>
                <w:lang w:val="en-US"/>
              </w:rPr>
            </w:pPr>
            <w:r w:rsidRPr="00C84503">
              <w:t>A</w:t>
            </w:r>
            <w:r w:rsidRPr="00C84503">
              <w:tab/>
              <w:t>N1, N2 или N3</w:t>
            </w:r>
            <w:r w:rsidRPr="00C84503">
              <w:rPr>
                <w:lang w:val="en-US"/>
              </w:rPr>
              <w:t>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rPr>
                <w:lang w:val="en-US"/>
              </w:rPr>
            </w:pPr>
            <w:r w:rsidRPr="00C84503">
              <w:t>B</w:t>
            </w:r>
            <w:r w:rsidRPr="00C84503">
              <w:tab/>
              <w:t>CMR</w:t>
            </w:r>
            <w:r w:rsidRPr="00C84503">
              <w:rPr>
                <w:lang w:val="en-US"/>
              </w:rPr>
              <w:t>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rPr>
                <w:lang w:val="en-US"/>
              </w:rPr>
            </w:pPr>
            <w:r w:rsidRPr="00C84503">
              <w:t>C</w:t>
            </w:r>
            <w:r w:rsidRPr="00C84503">
              <w:tab/>
              <w:t>F или S</w:t>
            </w:r>
            <w:r w:rsidRPr="00C84503">
              <w:rPr>
                <w:lang w:val="en-US"/>
              </w:rPr>
              <w:t>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562EC9" w:rsidRDefault="00562EC9" w:rsidP="00562EC9">
            <w:pPr>
              <w:spacing w:before="60" w:after="60" w:line="220" w:lineRule="atLeast"/>
            </w:pPr>
            <w:r>
              <w:t>D</w:t>
            </w:r>
            <w:r>
              <w:tab/>
              <w:t>«</w:t>
            </w:r>
            <w:proofErr w:type="spellStart"/>
            <w:r w:rsidR="00B40DBF" w:rsidRPr="00C84503">
              <w:t>неуст</w:t>
            </w:r>
            <w:proofErr w:type="spellEnd"/>
            <w:r w:rsidR="00B40DBF" w:rsidRPr="00C84503">
              <w:t>.</w:t>
            </w:r>
            <w:r>
              <w:t>»</w:t>
            </w:r>
            <w:r w:rsidR="00B40DBF" w:rsidRPr="00562EC9">
              <w:t>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06.0-50</w:t>
            </w: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3.2.3.1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562EC9" w:rsidRDefault="00B40DBF" w:rsidP="001705E9">
            <w:pPr>
              <w:spacing w:before="60" w:after="60" w:line="220" w:lineRule="atLeast"/>
              <w:jc w:val="center"/>
            </w:pPr>
            <w:r w:rsidRPr="00C84503">
              <w:rPr>
                <w:lang w:val="en-US"/>
              </w:rPr>
              <w:t>C</w:t>
            </w: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562EC9">
            <w:pPr>
              <w:spacing w:before="60" w:after="60" w:line="220" w:lineRule="atLeast"/>
            </w:pPr>
            <w:r w:rsidRPr="00C84503">
              <w:t>Как</w:t>
            </w:r>
            <w:r w:rsidR="00562EC9">
              <w:t>ой код указывается в колонке 5 «</w:t>
            </w:r>
            <w:r w:rsidRPr="00C84503">
              <w:t>Виды опасности</w:t>
            </w:r>
            <w:r w:rsidR="00562EC9">
              <w:t>»</w:t>
            </w:r>
            <w:r w:rsidRPr="00C84503">
              <w:t xml:space="preserve"> таблицы C подраздела 3.2.3.2 для веществ, которые остаются на поверхности воды, не</w:t>
            </w:r>
            <w:r w:rsidR="000D4F29">
              <w:t> </w:t>
            </w:r>
            <w:r w:rsidRPr="00C84503">
              <w:t>испаряются и являются труднорастворимыми в воде?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rPr>
                <w:lang w:val="en-US"/>
              </w:rPr>
            </w:pPr>
            <w:r w:rsidRPr="00C84503">
              <w:t>A</w:t>
            </w:r>
            <w:r w:rsidRPr="00C84503">
              <w:tab/>
              <w:t>N1, N2 или N3</w:t>
            </w:r>
            <w:r w:rsidRPr="00C84503">
              <w:rPr>
                <w:lang w:val="en-US"/>
              </w:rPr>
              <w:t>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rPr>
                <w:lang w:val="en-US"/>
              </w:rPr>
            </w:pPr>
            <w:r w:rsidRPr="00C84503">
              <w:t>B</w:t>
            </w:r>
            <w:r w:rsidRPr="00C84503">
              <w:tab/>
              <w:t>CMR</w:t>
            </w:r>
            <w:r w:rsidRPr="00C84503">
              <w:rPr>
                <w:lang w:val="en-US"/>
              </w:rPr>
              <w:t>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rPr>
                <w:lang w:val="en-US"/>
              </w:rPr>
            </w:pPr>
            <w:r w:rsidRPr="00C84503">
              <w:t>C</w:t>
            </w:r>
            <w:r w:rsidRPr="00C84503">
              <w:tab/>
              <w:t>F</w:t>
            </w:r>
            <w:r w:rsidRPr="00C84503">
              <w:rPr>
                <w:lang w:val="en-US"/>
              </w:rPr>
              <w:t>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562EC9" w:rsidRDefault="00B40DBF" w:rsidP="00562EC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</w:r>
            <w:r w:rsidR="00562EC9">
              <w:t>«</w:t>
            </w:r>
            <w:proofErr w:type="spellStart"/>
            <w:r w:rsidRPr="00C84503">
              <w:t>неуст</w:t>
            </w:r>
            <w:proofErr w:type="spellEnd"/>
            <w:r w:rsidRPr="00C84503">
              <w:t>.</w:t>
            </w:r>
            <w:r w:rsidR="00562EC9">
              <w:t>»</w:t>
            </w:r>
            <w:r w:rsidRPr="00562EC9">
              <w:t>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06.0-51</w:t>
            </w: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3.2.3.1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  <w:r w:rsidRPr="00C84503">
              <w:t>C</w:t>
            </w: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Как</w:t>
            </w:r>
            <w:r w:rsidR="003F4135">
              <w:t>ой код указывается в колонке 5 «Виды опасности»</w:t>
            </w:r>
            <w:r w:rsidRPr="00C84503">
              <w:t xml:space="preserve"> таблицы C подраздела 3.2.3.2 для веществ, которые опускаются на дно и являются труднорастворимыми?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rPr>
                <w:lang w:val="en-US"/>
              </w:rPr>
            </w:pPr>
            <w:r w:rsidRPr="00C84503">
              <w:t>A</w:t>
            </w:r>
            <w:r w:rsidRPr="00C84503">
              <w:tab/>
              <w:t>N1, N2 или N3</w:t>
            </w:r>
            <w:r w:rsidRPr="00C84503">
              <w:rPr>
                <w:lang w:val="en-US"/>
              </w:rPr>
              <w:t>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rPr>
                <w:lang w:val="en-US"/>
              </w:rPr>
            </w:pPr>
            <w:r w:rsidRPr="00C84503">
              <w:t>B</w:t>
            </w:r>
            <w:r w:rsidRPr="00C84503">
              <w:tab/>
              <w:t>CMR</w:t>
            </w:r>
            <w:r w:rsidRPr="00C84503">
              <w:rPr>
                <w:lang w:val="en-US"/>
              </w:rPr>
              <w:t>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rPr>
                <w:lang w:val="en-US"/>
              </w:rPr>
            </w:pPr>
            <w:r w:rsidRPr="00C84503">
              <w:t>C</w:t>
            </w:r>
            <w:r w:rsidRPr="00C84503">
              <w:tab/>
              <w:t>S</w:t>
            </w:r>
            <w:r w:rsidRPr="00C84503">
              <w:rPr>
                <w:lang w:val="en-US"/>
              </w:rPr>
              <w:t>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rPr>
                <w:lang w:val="en-US"/>
              </w:rPr>
            </w:pPr>
            <w:r w:rsidRPr="00C84503">
              <w:t>D</w:t>
            </w:r>
            <w:r w:rsidRPr="00C84503">
              <w:tab/>
              <w:t>F</w:t>
            </w:r>
            <w:r w:rsidRPr="00C84503">
              <w:rPr>
                <w:lang w:val="en-US"/>
              </w:rPr>
              <w:t>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562EC9">
            <w:pPr>
              <w:pageBreakBefore/>
              <w:spacing w:before="60" w:after="60" w:line="220" w:lineRule="atLeast"/>
            </w:pPr>
            <w:r w:rsidRPr="00C84503">
              <w:lastRenderedPageBreak/>
              <w:t>130 06.0-52</w:t>
            </w: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3.2.3.1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Какой код указывается в кол</w:t>
            </w:r>
            <w:r w:rsidR="00562EC9">
              <w:t>онке 5 «Виды опасности»</w:t>
            </w:r>
            <w:r w:rsidRPr="00C84503">
              <w:t xml:space="preserve"> таблицы C подраздела 3.2.3.2 для опасных для окружающей среды веществ, отвечающих критериям острой или хронической токсичности?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rPr>
                <w:lang w:val="en-US"/>
              </w:rPr>
            </w:pPr>
            <w:r w:rsidRPr="00C84503">
              <w:t>A</w:t>
            </w:r>
            <w:r w:rsidRPr="00C84503">
              <w:tab/>
              <w:t>N1, N2 или N3</w:t>
            </w:r>
            <w:r w:rsidRPr="00C84503">
              <w:rPr>
                <w:lang w:val="en-US"/>
              </w:rPr>
              <w:t>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rPr>
                <w:lang w:val="en-US"/>
              </w:rPr>
            </w:pPr>
            <w:r w:rsidRPr="00C84503">
              <w:t>B</w:t>
            </w:r>
            <w:r w:rsidRPr="00C84503">
              <w:tab/>
              <w:t>CMR</w:t>
            </w:r>
            <w:r w:rsidRPr="00C84503">
              <w:rPr>
                <w:lang w:val="en-US"/>
              </w:rPr>
              <w:t>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rPr>
                <w:lang w:val="en-US"/>
              </w:rPr>
            </w:pPr>
            <w:r w:rsidRPr="00C84503">
              <w:t>C</w:t>
            </w:r>
            <w:r w:rsidRPr="00C84503">
              <w:tab/>
              <w:t>S</w:t>
            </w:r>
            <w:r w:rsidRPr="00C84503">
              <w:rPr>
                <w:lang w:val="en-US"/>
              </w:rPr>
              <w:t>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rPr>
                <w:lang w:val="en-US"/>
              </w:rPr>
            </w:pPr>
            <w:r w:rsidRPr="00C84503">
              <w:t>D</w:t>
            </w:r>
            <w:r w:rsidRPr="00C84503">
              <w:tab/>
              <w:t>F</w:t>
            </w:r>
            <w:r w:rsidRPr="00C84503">
              <w:rPr>
                <w:lang w:val="en-US"/>
              </w:rPr>
              <w:t>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06.0-53</w:t>
            </w: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Исключен (27.09.2016).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06.0-54</w:t>
            </w: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del w:id="1287" w:author="Yuri Boichuk" w:date="2018-12-06T10:25:00Z">
              <w:r w:rsidRPr="00C84503" w:rsidDel="002401A2">
                <w:delText>1.6.7.4.2</w:delText>
              </w:r>
            </w:del>
            <w:ins w:id="1288" w:author="Yuri Boichuk" w:date="2018-12-06T10:23:00Z">
              <w:r w:rsidRPr="00C84503">
                <w:t>Исключен (</w:t>
              </w:r>
              <w:r>
                <w:t>19</w:t>
              </w:r>
              <w:r w:rsidRPr="00C84503">
                <w:t>.09.201</w:t>
              </w:r>
              <w:r>
                <w:t>8</w:t>
              </w:r>
              <w:r w:rsidRPr="00C84503">
                <w:t>).</w:t>
              </w:r>
            </w:ins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del w:id="1289" w:author="Ekaterina Salynskaya" w:date="2018-12-11T17:16:00Z">
              <w:r w:rsidRPr="00C84503" w:rsidDel="003F4135">
                <w:rPr>
                  <w:lang w:val="en-US"/>
                </w:rPr>
                <w:delText>D</w:delText>
              </w:r>
            </w:del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del w:id="1290" w:author="Yuri Boichuk" w:date="2018-12-06T10:25:00Z">
              <w:r w:rsidRPr="00C84503" w:rsidDel="002401A2">
                <w:delText>Можно ли перевозить № ООН 1223 КЕРОСИН на танкере открытого типа N с пламегасителями, тип грузовых танков 2 (танкер с одинарным корпусом)?</w:delText>
              </w:r>
            </w:del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del w:id="1291" w:author="Yuri Boichuk" w:date="2018-12-06T10:25:00Z">
              <w:r w:rsidRPr="00C84503" w:rsidDel="002401A2">
                <w:delText>A</w:delText>
              </w:r>
              <w:r w:rsidRPr="00C84503" w:rsidDel="002401A2">
                <w:tab/>
                <w:delText>Нет.</w:delText>
              </w:r>
            </w:del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del w:id="1292" w:author="Yuri Boichuk" w:date="2018-12-06T10:25:00Z">
              <w:r w:rsidRPr="00C84503" w:rsidDel="002401A2">
                <w:delText>B</w:delText>
              </w:r>
              <w:r w:rsidRPr="00C84503" w:rsidDel="002401A2">
                <w:tab/>
                <w:delText>Да, но только до 31.12.2012.</w:delText>
              </w:r>
            </w:del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del w:id="1293" w:author="Yuri Boichuk" w:date="2018-12-06T10:25:00Z">
              <w:r w:rsidRPr="00C84503" w:rsidDel="002401A2">
                <w:delText>C</w:delText>
              </w:r>
              <w:r w:rsidRPr="00C84503" w:rsidDel="002401A2">
                <w:tab/>
                <w:delText>Да, но только до 31.12.2015.</w:delText>
              </w:r>
            </w:del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del w:id="1294" w:author="Yuri Boichuk" w:date="2018-12-06T10:25:00Z">
              <w:r w:rsidRPr="00C84503" w:rsidDel="002401A2">
                <w:delText>D</w:delText>
              </w:r>
              <w:r w:rsidRPr="00C84503" w:rsidDel="002401A2">
                <w:tab/>
                <w:delText>Да, но только до 31.12.2018.</w:delText>
              </w:r>
            </w:del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06.0-55</w:t>
            </w: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Исключен (27.09.2016).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562EC9">
            <w:pPr>
              <w:spacing w:before="60" w:after="60" w:line="220" w:lineRule="atLeast"/>
            </w:pPr>
            <w:r w:rsidRPr="00C84503">
              <w:t>130 06.0-56</w:t>
            </w: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ins w:id="1295" w:author="Yuri Boichuk" w:date="2018-12-06T10:25:00Z">
              <w:r>
                <w:t>Исключен (19</w:t>
              </w:r>
              <w:r w:rsidRPr="00C84503">
                <w:t>.09.201</w:t>
              </w:r>
            </w:ins>
            <w:ins w:id="1296" w:author="Yuri Boichuk" w:date="2018-12-06T10:26:00Z">
              <w:r>
                <w:t>8</w:t>
              </w:r>
            </w:ins>
            <w:ins w:id="1297" w:author="Yuri Boichuk" w:date="2018-12-06T10:25:00Z">
              <w:r w:rsidRPr="00C84503">
                <w:t>).</w:t>
              </w:r>
            </w:ins>
            <w:ins w:id="1298" w:author="Yuri Boichuk" w:date="2018-12-06T10:26:00Z">
              <w:r w:rsidRPr="00C84503" w:rsidDel="002401A2">
                <w:t xml:space="preserve"> </w:t>
              </w:r>
            </w:ins>
            <w:del w:id="1299" w:author="Yuri Boichuk" w:date="2018-12-06T10:26:00Z">
              <w:r w:rsidRPr="00C84503" w:rsidDel="002401A2">
                <w:delText>1.6.7.4.2</w:delText>
              </w:r>
            </w:del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  <w:jc w:val="center"/>
              <w:rPr>
                <w:lang w:val="en-US"/>
              </w:rPr>
            </w:pPr>
            <w:del w:id="1300" w:author="Ekaterina Salynskaya" w:date="2018-12-11T17:16:00Z">
              <w:r w:rsidRPr="00C84503" w:rsidDel="003F4135">
                <w:rPr>
                  <w:lang w:val="en-US"/>
                </w:rPr>
                <w:delText>D</w:delText>
              </w:r>
            </w:del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del w:id="1301" w:author="Yuri Boichuk" w:date="2018-12-06T10:26:00Z">
              <w:r w:rsidRPr="00C84503" w:rsidDel="002401A2">
                <w:delText>Может ли закрытый танкер типа N, тип грузовых танков</w:delText>
              </w:r>
              <w:r w:rsidRPr="00C84503" w:rsidDel="002401A2">
                <w:rPr>
                  <w:lang w:val="en-US"/>
                </w:rPr>
                <w:delText> </w:delText>
              </w:r>
              <w:r w:rsidRPr="00C84503" w:rsidDel="002401A2">
                <w:delText>2 (танкер с одинарным корпусом), перевозить № ООН 1202 ТОПЛИВО ДИЗЕЛЬНОЕ или ГАЗОЙЛЬ или ТОПЛИВО ПЕЧНОЕ (ЛЕГКОЕ), если это вещество указано в перечне веществ, содержащемся в приложении к свидетельству о допущении?</w:delText>
              </w:r>
            </w:del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del w:id="1302" w:author="Yuri Boichuk" w:date="2018-12-06T10:26:00Z">
              <w:r w:rsidRPr="00C84503" w:rsidDel="002401A2">
                <w:delText>A</w:delText>
              </w:r>
              <w:r w:rsidRPr="00C84503" w:rsidDel="002401A2">
                <w:tab/>
                <w:delText>Да, без ограничения срока.</w:delText>
              </w:r>
            </w:del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del w:id="1303" w:author="Yuri Boichuk" w:date="2018-12-06T10:26:00Z">
              <w:r w:rsidRPr="00C84503" w:rsidDel="002401A2">
                <w:delText>B</w:delText>
              </w:r>
              <w:r w:rsidRPr="00C84503" w:rsidDel="002401A2">
                <w:tab/>
                <w:delText>Да, но только до 31.12.2012.</w:delText>
              </w:r>
            </w:del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del w:id="1304" w:author="Yuri Boichuk" w:date="2018-12-06T10:26:00Z">
              <w:r w:rsidRPr="00C84503" w:rsidDel="002401A2">
                <w:delText>C</w:delText>
              </w:r>
              <w:r w:rsidRPr="00C84503" w:rsidDel="002401A2">
                <w:tab/>
                <w:delText>Да, но только до 31.12.2015.</w:delText>
              </w:r>
            </w:del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del w:id="1305" w:author="Yuri Boichuk" w:date="2018-12-06T10:26:00Z">
              <w:r w:rsidRPr="00C84503" w:rsidDel="002401A2">
                <w:delText>D</w:delText>
              </w:r>
              <w:r w:rsidRPr="00C84503" w:rsidDel="002401A2">
                <w:tab/>
                <w:delText>Да, но только до 31.12.2018.</w:delText>
              </w:r>
            </w:del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06.0-57</w:t>
            </w: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7.2.5.0.1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  <w:r w:rsidRPr="00C84503">
              <w:t>B</w:t>
            </w:r>
          </w:p>
        </w:tc>
      </w:tr>
      <w:tr w:rsidR="00B40DBF" w:rsidRPr="00C84503" w:rsidTr="00562EC9"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Имеется свидетельство об отсутствии газов.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Что необходимо сделать с сигнализацией в виде синего конуса или синего огня?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Сигнализация должна оставаться видимой.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Судно не нуждается в сигнализации в виде синих конусов или огней.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Полиции судоходства следует решить, должен ли на судне быть выставлен один синий конус или огонь.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562EC9">
        <w:tc>
          <w:tcPr>
            <w:tcW w:w="142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6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Сигнализация в виде синего конуса или синего огня устанавливается на полвысоты.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</w:tbl>
    <w:p w:rsidR="00B40DBF" w:rsidRPr="00C84503" w:rsidRDefault="00B40DBF" w:rsidP="00B40DBF">
      <w:pPr>
        <w:spacing w:before="60" w:after="60" w:line="220" w:lineRule="atLeast"/>
      </w:pPr>
    </w:p>
    <w:p w:rsidR="00B40DBF" w:rsidRPr="00C84503" w:rsidRDefault="00B40DBF" w:rsidP="00B40DBF">
      <w:pPr>
        <w:spacing w:line="240" w:lineRule="auto"/>
      </w:pPr>
      <w:r w:rsidRPr="00C84503">
        <w:br w:type="page"/>
      </w:r>
    </w:p>
    <w:tbl>
      <w:tblPr>
        <w:tblStyle w:val="TableGrid"/>
        <w:tblW w:w="0" w:type="auto"/>
        <w:tblInd w:w="136" w:type="dxa"/>
        <w:tblLook w:val="01E0" w:firstRow="1" w:lastRow="1" w:firstColumn="1" w:lastColumn="1" w:noHBand="0" w:noVBand="0"/>
      </w:tblPr>
      <w:tblGrid>
        <w:gridCol w:w="1462"/>
        <w:gridCol w:w="6409"/>
        <w:gridCol w:w="1631"/>
      </w:tblGrid>
      <w:tr w:rsidR="00B40DBF" w:rsidRPr="00C84503" w:rsidTr="001705E9">
        <w:trPr>
          <w:tblHeader/>
        </w:trPr>
        <w:tc>
          <w:tcPr>
            <w:tcW w:w="96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120" w:after="120" w:line="220" w:lineRule="atLeast"/>
              <w:rPr>
                <w:b/>
                <w:sz w:val="28"/>
                <w:szCs w:val="28"/>
              </w:rPr>
            </w:pPr>
            <w:r w:rsidRPr="00C84503">
              <w:lastRenderedPageBreak/>
              <w:br w:type="page"/>
            </w:r>
            <w:r w:rsidRPr="00C84503">
              <w:rPr>
                <w:b/>
                <w:sz w:val="28"/>
                <w:szCs w:val="28"/>
              </w:rPr>
              <w:t>Перевозки танкерами</w:t>
            </w:r>
          </w:p>
          <w:p w:rsidR="00B40DBF" w:rsidRPr="00C84503" w:rsidRDefault="00B40DBF" w:rsidP="001705E9">
            <w:pPr>
              <w:spacing w:before="120" w:after="120" w:line="220" w:lineRule="atLeast"/>
              <w:rPr>
                <w:b/>
              </w:rPr>
            </w:pPr>
            <w:r w:rsidRPr="00C84503">
              <w:rPr>
                <w:b/>
              </w:rPr>
              <w:t>Целевая тема 7: Документы</w:t>
            </w:r>
          </w:p>
        </w:tc>
      </w:tr>
      <w:tr w:rsidR="00B40DBF" w:rsidRPr="00C84503" w:rsidTr="001705E9">
        <w:trPr>
          <w:tblHeader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B40DBF" w:rsidRPr="00C84503" w:rsidRDefault="00B40DBF" w:rsidP="001705E9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Номер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B40DBF" w:rsidRPr="00C84503" w:rsidRDefault="00B40DBF" w:rsidP="001705E9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Источник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Правильный ответ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07.0-01</w:t>
            </w:r>
          </w:p>
        </w:tc>
        <w:tc>
          <w:tcPr>
            <w:tcW w:w="649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del w:id="1306" w:author="Yuri Boichuk" w:date="2018-12-06T10:26:00Z">
              <w:r w:rsidRPr="00C84503" w:rsidDel="002401A2">
                <w:delText>8.1.8</w:delText>
              </w:r>
            </w:del>
            <w:ins w:id="1307" w:author="Yuri Boichuk" w:date="2018-12-06T10:26:00Z">
              <w:r>
                <w:t>1.16.1.2.2</w:t>
              </w:r>
            </w:ins>
          </w:p>
        </w:tc>
        <w:tc>
          <w:tcPr>
            <w:tcW w:w="164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  <w:r w:rsidRPr="00C84503">
              <w:t>А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Все танкеры, которые допущены к перевозке легковоспламеняющихся жидкостей, имеют свидетельство о допущении к перевозке опасных грузов.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Что подтверждает это свидетельство о допущении?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А</w:t>
            </w:r>
            <w:r w:rsidRPr="00C84503">
              <w:tab/>
              <w:t>Что конструкция и оборудование судна соответствуют применяемым предписаниям ВОПОГ.</w:t>
            </w:r>
            <w:r w:rsidR="00133D4E">
              <w:t xml:space="preserve"> 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В</w:t>
            </w:r>
            <w:r w:rsidRPr="00C84503">
              <w:tab/>
              <w:t>Что конструкция, устройство и оборудование судна соответствуют положениям общих технических предписаний.</w:t>
            </w:r>
            <w:r w:rsidR="00133D4E">
              <w:t xml:space="preserve"> 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С</w:t>
            </w:r>
            <w:r w:rsidRPr="00C84503">
              <w:tab/>
              <w:t>Что судно было построено под контролем признанного классификационного общества и было допущено им к перевозке опасных грузов.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Что конструкция, устройство, оборудование и численность экипажа судна соответствуют международным нормам по транспортировки жидкого топлива и горючего.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07.0-02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7.2.4.10, 8.6.3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  <w:r w:rsidRPr="00C84503">
              <w:t>С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Где в ВОПОГ описывается перечень обязательных проверок и его использование?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А</w:t>
            </w:r>
            <w:r w:rsidRPr="00C84503">
              <w:tab/>
              <w:t>В разделе 1.2.1.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В</w:t>
            </w:r>
            <w:r w:rsidRPr="00C84503">
              <w:tab/>
            </w:r>
            <w:proofErr w:type="spellStart"/>
            <w:r w:rsidRPr="00C84503">
              <w:t>В</w:t>
            </w:r>
            <w:proofErr w:type="spellEnd"/>
            <w:r w:rsidRPr="00C84503">
              <w:t xml:space="preserve"> подразделе 3.2.3.2, таблица С.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С</w:t>
            </w:r>
            <w:r w:rsidRPr="00C84503">
              <w:tab/>
              <w:t>В подразделе 7.2.4.10 и в разделе 8.6.3.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В подразделе 9.3.3.10.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07.0-03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7.2.4.10.1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  <w:r w:rsidRPr="00C84503">
              <w:t>С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Когда должен заполняться перечень обязательных проверок, соответствующий образцу, приведенному в разделе 8.6.3?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А</w:t>
            </w:r>
            <w:r w:rsidRPr="00C84503">
              <w:tab/>
              <w:t>Во время погрузки и разгрузки опасных грузов, у которых максимальное перевозимое количество ограничено согласно пункту 7.1.4.1.3.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В</w:t>
            </w:r>
            <w:r w:rsidRPr="00C84503">
              <w:tab/>
              <w:t>При перевалке опасных грузов классов 1.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С</w:t>
            </w:r>
            <w:r w:rsidRPr="00C84503">
              <w:tab/>
              <w:t>Перед началом загрузки или разгрузки танкеров.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При перевалке опасных грузов, в отношении которых в транспортных документах требуется оформление перечней обязательных проверок.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562EC9">
            <w:pPr>
              <w:spacing w:before="60" w:after="60" w:line="220" w:lineRule="atLeast"/>
            </w:pPr>
            <w:r w:rsidRPr="00C84503">
              <w:t>130 07.0-04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t>7.2.4.10.1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  <w:jc w:val="center"/>
            </w:pPr>
            <w:r w:rsidRPr="00C84503">
              <w:t>В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В каком количестве экземпляров должен быть заполнен перечень обязательных проверок, соответствующий образцу, приведенному в разделе 8.6.3?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А</w:t>
            </w:r>
            <w:r w:rsidRPr="00C84503">
              <w:tab/>
              <w:t>В одном экземпляре.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В</w:t>
            </w:r>
            <w:r w:rsidRPr="00C84503">
              <w:tab/>
            </w:r>
            <w:proofErr w:type="spellStart"/>
            <w:r w:rsidRPr="00C84503">
              <w:t>В</w:t>
            </w:r>
            <w:proofErr w:type="spellEnd"/>
            <w:r w:rsidRPr="00C84503">
              <w:t xml:space="preserve"> двух экземплярах.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С</w:t>
            </w:r>
            <w:r w:rsidRPr="00C84503">
              <w:tab/>
              <w:t>В трех экземплярах.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Согласно указаниям перевалочного пункта.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562EC9">
            <w:pPr>
              <w:pageBreakBefore/>
              <w:spacing w:before="60" w:after="60" w:line="220" w:lineRule="atLeast"/>
            </w:pPr>
            <w:r w:rsidRPr="00C84503">
              <w:lastRenderedPageBreak/>
              <w:t>130 07.0-05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7.2.4.10.1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  <w:r w:rsidRPr="00C84503">
              <w:t>В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Кто должен подписывать перечень обязательных проверок?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А</w:t>
            </w:r>
            <w:r w:rsidRPr="00C84503">
              <w:tab/>
              <w:t>Судоводитель и другой член экипажа.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В</w:t>
            </w:r>
            <w:r w:rsidRPr="00C84503">
              <w:tab/>
              <w:t>Судоводитель или уполномоченное им лицо и лицо на береговом сооружении, ответственное за погрузку и разгрузку.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С</w:t>
            </w:r>
            <w:r w:rsidRPr="00C84503">
              <w:tab/>
              <w:t>Судоводитель или уполномоченное им лицо и представитель местного компетентного органа.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Перечень обязательных проверок не нужно подписывать, он является только памяткой для судоводителя, чтобы обеспечить бесперебойную перевалку.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07.0-06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7.2.4.10.1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Прежде чем на танкерах может быть начата погрузка или разгрузка опасных грузов, кем должен быть заполнен и подписан перечень обязательных проверок согласно подразделу 7.2.4.10 ВОПОГ?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А</w:t>
            </w:r>
            <w:r w:rsidRPr="00C84503">
              <w:tab/>
              <w:t>Он должен быть заполнен уполномоченным берегового сооружения и подписан судоводителем или уполномоченным им лицом на борту.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В</w:t>
            </w:r>
            <w:r w:rsidRPr="00C84503">
              <w:tab/>
              <w:t>Он должен быть заполнен судоводителем и подписан уполномоченным берегового сооружения.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С</w:t>
            </w:r>
            <w:r w:rsidRPr="00C84503">
              <w:tab/>
              <w:t>Перечень обязательных проверок должен быть заполнен судоводителем или уполномоченным берегового сооружения.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Перечень обязательных проверок должен быть заполнен и подписан судоводителем или уполномоченным им лицом на борту и лицом, ответственным за погрузочно-разгрузочные операции на береговых сооружениях.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D2371B">
            <w:pPr>
              <w:spacing w:before="60" w:after="60" w:line="220" w:lineRule="atLeast"/>
            </w:pPr>
            <w:r w:rsidRPr="00C84503">
              <w:t>130 07.0-07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t>7.2.4.10.3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  <w:jc w:val="center"/>
            </w:pPr>
            <w:r w:rsidRPr="00C84503">
              <w:t>С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На каком языке или на каких языках по крайней мере должен быть напечатан перечень обязательных проверок?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А</w:t>
            </w:r>
            <w:r w:rsidRPr="00C84503">
              <w:tab/>
              <w:t>На официальном языке той страны, в которой производится погрузка или разгрузка.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В</w:t>
            </w:r>
            <w:r w:rsidRPr="00C84503">
              <w:tab/>
              <w:t>На английском, голландском и французском языках.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С</w:t>
            </w:r>
            <w:r w:rsidRPr="00C84503">
              <w:tab/>
              <w:t>На языке, понятном судоводителю, и на языке, понятном лицу, ответственному за погрузочно-разгрузочные операции на береговых сооружениях.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При международных перевозках − на английском и французском языках, при национальных перевозках − на официальном языке страны, в которой осуществляется транспортировка.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D2371B">
            <w:pPr>
              <w:pageBreakBefore/>
              <w:spacing w:before="60" w:after="60" w:line="220" w:lineRule="atLeast"/>
            </w:pPr>
            <w:r w:rsidRPr="00C84503">
              <w:lastRenderedPageBreak/>
              <w:t>130 07.0-08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8.6.3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В каком разделе ВОПОГ содержится образец перечня обязательных проверок согласно подразделу 7.2.4.10?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А</w:t>
            </w:r>
            <w:r w:rsidRPr="00C84503">
              <w:tab/>
              <w:t>В разделе 1.2.1.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В</w:t>
            </w:r>
            <w:r w:rsidRPr="00C84503">
              <w:tab/>
            </w:r>
            <w:proofErr w:type="spellStart"/>
            <w:r w:rsidRPr="00C84503">
              <w:t>В</w:t>
            </w:r>
            <w:proofErr w:type="spellEnd"/>
            <w:r w:rsidRPr="00C84503">
              <w:t xml:space="preserve"> разделе 3.2.3.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С</w:t>
            </w:r>
            <w:r w:rsidRPr="00C84503">
              <w:tab/>
              <w:t>В разделе 8.6.2.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В разделе 8.6.3.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07.0-09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Исключен (03.12.2008).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07.0-10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7.2.2.19.1</w:t>
            </w:r>
            <w:del w:id="1308" w:author="Yuri Boichuk" w:date="2018-12-06T10:28:00Z">
              <w:r w:rsidRPr="00C84503" w:rsidDel="002401A2">
                <w:delText>, 8.1.8.1</w:delText>
              </w:r>
            </w:del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Порожний танкер перед этим перевозил № ООН 1202 ГАЗОЙЛЬ.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Может ли он взять с собой счаленную вдоль борта толкаемую баржу, которая нагружена 200 т пшеницы?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А</w:t>
            </w:r>
            <w:r w:rsidRPr="00C84503">
              <w:tab/>
              <w:t>Да, но только если оба судна несут правильную сигнализацию в виде конусов.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В</w:t>
            </w:r>
            <w:r w:rsidRPr="00C84503">
              <w:tab/>
              <w:t>Нет, это запрещено.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С</w:t>
            </w:r>
            <w:r w:rsidRPr="00C84503">
              <w:tab/>
              <w:t>Да, толкаемой барже в этом случае не нужно свидетельство о допущении.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 xml:space="preserve">Да, но только если и толкаемая баржа имеет свидетельство о допущении. 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D2371B">
            <w:pPr>
              <w:spacing w:before="60" w:after="60" w:line="220" w:lineRule="atLeast"/>
            </w:pPr>
            <w:r w:rsidRPr="00C84503">
              <w:t>130 07.0-11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t>7.2.2.19.1</w:t>
            </w:r>
            <w:del w:id="1309" w:author="Yuri Boichuk" w:date="2018-12-06T10:28:00Z">
              <w:r w:rsidRPr="00C84503" w:rsidDel="002401A2">
                <w:delText>, 8.1.8.1</w:delText>
              </w:r>
            </w:del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  <w:jc w:val="center"/>
            </w:pPr>
            <w:r w:rsidRPr="00C84503">
              <w:t>А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На порожнем дегазированном танкере (со свидетельством, подтверждающим, что судно полностью дегазировано) произошла поломка силовой установки.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Может ли сухогрузное судно отбуксировать его до ближайшей верфи?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А</w:t>
            </w:r>
            <w:r w:rsidRPr="00C84503">
              <w:tab/>
              <w:t>Да, сухогрузному судну не нужно свидетельство о допущении.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В</w:t>
            </w:r>
            <w:r w:rsidRPr="00C84503">
              <w:tab/>
              <w:t>Да, но сухогрузному судну нужно свидетельство о допущении.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С</w:t>
            </w:r>
            <w:r w:rsidRPr="00C84503">
              <w:tab/>
              <w:t>Нет, самоходный танкер ни в коем случае не разрешается буксировать в счаленной группе.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 xml:space="preserve">Да, при условии, что сухогрузное судно также порожнее. 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07.0-12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Исключен (03.12.2008).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07.0-13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5.4.3.2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  <w:r w:rsidRPr="00C84503">
              <w:t>А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Кто на борту танкера должен обеспечить, чтобы соответствующие члены экипажа правильно понимали письменные инструкции и были в состоянии надлежащим образом выполнять их?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А</w:t>
            </w:r>
            <w:r w:rsidRPr="00C84503">
              <w:tab/>
              <w:t>Судоводитель танкера.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В</w:t>
            </w:r>
            <w:r w:rsidRPr="00C84503">
              <w:tab/>
              <w:t>Отправитель опасных грузов.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С</w:t>
            </w:r>
            <w:r w:rsidRPr="00C84503">
              <w:tab/>
              <w:t>Погрузчик опасных грузов.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Собственник танкера.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D2371B">
            <w:pPr>
              <w:pageBreakBefore/>
              <w:spacing w:before="60" w:after="60" w:line="220" w:lineRule="atLeast"/>
            </w:pPr>
            <w:r w:rsidRPr="00C84503">
              <w:lastRenderedPageBreak/>
              <w:t>130 07.0-14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7.2.2.19.1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В составе судов самоходный танкер перевозит опасные грузы. Наливная толкаемая баржа перевозит неопасный груз, не подпадающий в силу этого под действие ВОПОГ.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Должны ли оба судна иметь свидетельство о допущении к перевозке опасных грузов?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А</w:t>
            </w:r>
            <w:r w:rsidRPr="00C84503">
              <w:tab/>
              <w:t>Только самоходный танкер.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В</w:t>
            </w:r>
            <w:r w:rsidRPr="00C84503">
              <w:tab/>
              <w:t>Нет.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С</w:t>
            </w:r>
            <w:r w:rsidRPr="00C84503">
              <w:tab/>
              <w:t>Только наливная толкаемая баржа.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Да.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D2371B">
            <w:pPr>
              <w:spacing w:before="60" w:after="60" w:line="220" w:lineRule="atLeast"/>
            </w:pPr>
            <w:r w:rsidRPr="00C84503">
              <w:t>130 07.0-15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t>8.6.1.3, 9.3.3.25.9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В каком документе установлена максимально допустимая скорость загрузки для танкера типа N?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А</w:t>
            </w:r>
            <w:r w:rsidRPr="00C84503">
              <w:tab/>
              <w:t>В свидетельстве о допущении или в инструкциях по загрузке.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В</w:t>
            </w:r>
            <w:r w:rsidRPr="00C84503">
              <w:tab/>
            </w:r>
            <w:proofErr w:type="spellStart"/>
            <w:r w:rsidRPr="00C84503">
              <w:t>В</w:t>
            </w:r>
            <w:proofErr w:type="spellEnd"/>
            <w:r w:rsidRPr="00C84503">
              <w:t xml:space="preserve"> судовом свидетельстве.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С</w:t>
            </w:r>
            <w:r w:rsidRPr="00C84503">
              <w:tab/>
              <w:t>В перечне обязательных проверок.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 xml:space="preserve">В перечне веществ, находящихся на борту судна, и в инструкциях по скорости загрузки и разгрузки. 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07.0-16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Когда оформленное признанным экспертом свидетельство о том, что судно полностью дегазировано, теряет свою силу?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</w:r>
            <w:ins w:id="1310" w:author="Yuri Boichuk" w:date="2018-12-06T10:29:00Z">
              <w:r>
                <w:t xml:space="preserve">Как только член </w:t>
              </w:r>
            </w:ins>
            <w:ins w:id="1311" w:author="Yuri Boichuk" w:date="2018-12-06T10:30:00Z">
              <w:r>
                <w:t>экипажа</w:t>
              </w:r>
            </w:ins>
            <w:ins w:id="1312" w:author="Yuri Boichuk" w:date="2018-12-06T10:29:00Z">
              <w:r>
                <w:t xml:space="preserve"> представит новое </w:t>
              </w:r>
            </w:ins>
            <w:ins w:id="1313" w:author="Yuri Boichuk" w:date="2018-12-06T10:30:00Z">
              <w:r>
                <w:t>свидетельство</w:t>
              </w:r>
            </w:ins>
            <w:ins w:id="1314" w:author="Yuri Boichuk" w:date="2018-12-06T10:29:00Z">
              <w:r>
                <w:t xml:space="preserve"> о том, что судно полностью дегазировано</w:t>
              </w:r>
            </w:ins>
            <w:del w:id="1315" w:author="Yuri Boichuk" w:date="2018-12-06T10:30:00Z">
              <w:r w:rsidRPr="00C84503" w:rsidDel="002401A2">
                <w:delText>Как только будут выполнены отмеченные на свидетельстве ремонтные работы</w:delText>
              </w:r>
            </w:del>
            <w:r w:rsidRPr="00C84503">
              <w:t xml:space="preserve">. 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Через три месяца после даты оформления свидетельства.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 xml:space="preserve">Если в соответствующем месте распространились вещества, </w:t>
            </w:r>
            <w:proofErr w:type="spellStart"/>
            <w:r w:rsidRPr="00C84503">
              <w:t>газы</w:t>
            </w:r>
            <w:proofErr w:type="spellEnd"/>
            <w:r w:rsidRPr="00C84503">
              <w:t xml:space="preserve"> или пары.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После ремонта, как только судно покинет верфь.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07.0-17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7.2.4.11.</w:t>
            </w:r>
            <w:del w:id="1316" w:author="Yuri Boichuk" w:date="2018-12-06T10:31:00Z">
              <w:r w:rsidRPr="00C84503" w:rsidDel="002401A2">
                <w:delText>1</w:delText>
              </w:r>
            </w:del>
            <w:ins w:id="1317" w:author="Yuri Boichuk" w:date="2018-12-06T10:31:00Z">
              <w:r>
                <w:t>2</w:t>
              </w:r>
            </w:ins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Что должен указывать судоводитель танкера в </w:t>
            </w:r>
            <w:ins w:id="1318" w:author="Yuri Boichuk" w:date="2018-12-06T10:33:00Z">
              <w:r w:rsidRPr="002401A2">
                <w:t>грузово</w:t>
              </w:r>
              <w:r>
                <w:t>м</w:t>
              </w:r>
              <w:r w:rsidRPr="002401A2">
                <w:t xml:space="preserve"> план</w:t>
              </w:r>
              <w:r>
                <w:t>е</w:t>
              </w:r>
            </w:ins>
            <w:del w:id="1319" w:author="Yuri Boichuk" w:date="2018-12-06T10:33:00Z">
              <w:r w:rsidRPr="00C84503" w:rsidDel="002401A2">
                <w:delText>журнале грузовых операций</w:delText>
              </w:r>
            </w:del>
            <w:r w:rsidRPr="00C84503">
              <w:t>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Номер ООН или идентификационный номер, класс и сопутствующие опасности вещества</w:t>
            </w:r>
            <w:r w:rsidR="00957CA5">
              <w:t>,</w:t>
            </w:r>
            <w:r w:rsidRPr="00C84503">
              <w:t xml:space="preserve"> а также, в случае наличия, номер свидетельства о допущении для каждого грузового танка.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В</w:t>
            </w:r>
            <w:r w:rsidRPr="00C84503">
              <w:tab/>
              <w:t>Номер ООН или идентификационный номер вещества, надлежащее отгрузочное наименование вещества, класс и, в случае необходимости, группу упаковки для каждого грузового танка.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С</w:t>
            </w:r>
            <w:r w:rsidRPr="00C84503">
              <w:tab/>
              <w:t>Номер ООН или идентификационный номер вещества для каждого грузового танка, а также длину и ширину танкера.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Номер ООН или идентификационный номер, массу и класс вещества.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lastRenderedPageBreak/>
              <w:t>130 07.0-18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t>5.4.1.1.6.5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В каком случае согласно ВОПОГ судоводитель должен сам заполнять транспортный документ?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Когда грузовые танки находятся в порожнем состоянии или разгружены.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После погрузки, если грузоотправитель высылает грузополучателю транспортные документы.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С</w:t>
            </w:r>
            <w:r w:rsidRPr="00C84503">
              <w:tab/>
              <w:t>Только тогда, когда грузовые танки разгружены, но еще не дегазированы и судно должно принять другой груз.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Только тогда, когда грузовые танки разгружены, но еще не дегазированы и судно направляется в другую страну.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07.0-19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8.1.11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Для какого продукта нужен журнал регистрации операций, производимых во время рейса?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№ ООН 1230 МЕТАНОЛ.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№ ООН 1203 БЕНЗИН МОТОРНЫЙ.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№ ООН 1202 ТОПЛИВО ДИЗЕЛЬНОЕ или ГАЗОЙЛЬ или ТОПЛИВО ПЕЧНОЕ ЛЕГКОЕ.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№ ООН 1830, КИСЛОТА СЕРНАЯ, содержащая более 51% кислоты.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07.0-20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8.1.11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В течение какого минимального периода на борту должен храниться</w:t>
            </w:r>
            <w:r w:rsidR="00133D4E">
              <w:t xml:space="preserve"> </w:t>
            </w:r>
            <w:r w:rsidRPr="00C84503">
              <w:t>журнал регистрации операций, производимых во время рейса?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В течение одного месяца.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В течение трех месяцев.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С</w:t>
            </w:r>
            <w:r w:rsidRPr="00C84503">
              <w:tab/>
              <w:t>В течение шести месяцев.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В течение двенадцати месяцев.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D2371B">
            <w:pPr>
              <w:spacing w:before="60" w:after="60" w:line="220" w:lineRule="atLeast"/>
            </w:pPr>
            <w:r w:rsidRPr="00C84503">
              <w:t>130 07.0-21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t>1.16.1.2.5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Классификационное общество выдает свидетельство о допущении танкера, построенного под его контролем. Это свидетельство содержит перечень веществ, находящихся на борту судна.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Что должно входить в этот перечень веществ?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Опасные грузы, которые не разрешается перевозить на этом судне.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Опасные грузы, которые также разрешается перевозить помимо грузов, указанных в таблице С подраздела 3.2.3.2.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С</w:t>
            </w:r>
            <w:r w:rsidRPr="00C84503">
              <w:tab/>
              <w:t>До какой степени наполнения разрешается загружать грузовой танк.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Опасные грузы, которые разрешается перевозить на этом судне.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D2371B">
            <w:pPr>
              <w:pageBreakBefore/>
              <w:spacing w:before="60" w:after="60" w:line="220" w:lineRule="atLeast"/>
            </w:pPr>
            <w:r w:rsidRPr="00C84503">
              <w:lastRenderedPageBreak/>
              <w:t>130 07.0-22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ins w:id="1320" w:author="Yuri Boichuk" w:date="2018-12-06T10:34:00Z">
              <w:r>
                <w:t>1.16.1.2.2</w:t>
              </w:r>
            </w:ins>
            <w:del w:id="1321" w:author="Yuri Boichuk" w:date="2018-12-06T10:34:00Z">
              <w:r w:rsidRPr="00C84503" w:rsidDel="005C0B0F">
                <w:delText>8.1.8.2</w:delText>
              </w:r>
            </w:del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  <w:r w:rsidRPr="00C84503">
              <w:t>А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Какой цели служит свидетельство о допущении танкера?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Оно подтверждает, что судно соответствует применимым предписаниям ВОПОГ.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Оно подтверждает, что судно сочтено пригодным для перевозки всех видов грузов.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Оно подтверждает, что погрузчик признал судно пригодным для перевозки опасных грузов.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Оно подтверждает, что судно отвечает общим техническим предписаниям.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07.0-23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ins w:id="1322" w:author="Yuri Boichuk" w:date="2018-12-06T10:35:00Z">
              <w:r>
                <w:t>1.16.1.3.1</w:t>
              </w:r>
            </w:ins>
            <w:del w:id="1323" w:author="Yuri Boichuk" w:date="2018-12-06T10:35:00Z">
              <w:r w:rsidRPr="00C84503" w:rsidDel="005C0B0F">
                <w:delText>8.1.9.1</w:delText>
              </w:r>
            </w:del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5C0B0F" w:rsidRDefault="00B40DBF" w:rsidP="001705E9">
            <w:pPr>
              <w:spacing w:before="60" w:after="60" w:line="220" w:lineRule="atLeast"/>
              <w:jc w:val="center"/>
              <w:rPr>
                <w:rPrChange w:id="1324" w:author="Yuri Boichuk" w:date="2018-12-06T10:35:00Z">
                  <w:rPr>
                    <w:lang w:val="en-US"/>
                  </w:rPr>
                </w:rPrChange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Каким может быть максимальный срок действия временного свидетельства о допущении танкера?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Два месяца.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Три месяца.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Шесть месяцев.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Двенадцать месяцев.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9C0FAB">
            <w:pPr>
              <w:spacing w:before="60" w:after="60" w:line="220" w:lineRule="atLeast"/>
            </w:pPr>
            <w:r w:rsidRPr="00C84503">
              <w:t>130 07.0-24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t>5.4.3.2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Судно перевозит № ООН 1203 БЕНЗИН МОТОРНЫЙ из Роттердама в Амстердам. Судоводитель владеет только немецким языком.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На каком(их) языке(ах) должны быть составлены письменные инструкции?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Только на языке погрузчика.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По меньшей мере на языке погрузчика.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По меньшей мере на языке(ах), на котором(</w:t>
            </w:r>
            <w:proofErr w:type="spellStart"/>
            <w:r w:rsidRPr="00C84503">
              <w:t>ых</w:t>
            </w:r>
            <w:proofErr w:type="spellEnd"/>
            <w:r w:rsidRPr="00C84503">
              <w:t>) судоводитель и эксперт способны читать и который(</w:t>
            </w:r>
            <w:proofErr w:type="spellStart"/>
            <w:r w:rsidRPr="00C84503">
              <w:t>ые</w:t>
            </w:r>
            <w:proofErr w:type="spellEnd"/>
            <w:r w:rsidRPr="00C84503">
              <w:t>) они понимают.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 xml:space="preserve">На английском, немецком и французском языках. 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07.0-25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7.2.4.12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Какие данные должны вноситься, помимо других, в журнал регистрации операций?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Место погрузки и номер ООН.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Официальный номер судна и место разгрузки.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Имя судоводителя и участок реки, на котором проводится дегазация.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Номер свидетельства о допущении и число членов экипажа.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</w:tbl>
    <w:p w:rsidR="00B40DBF" w:rsidRPr="00C84503" w:rsidRDefault="00B40DBF" w:rsidP="00B40DBF">
      <w:pPr>
        <w:spacing w:before="60" w:after="60" w:line="220" w:lineRule="atLeast"/>
      </w:pPr>
    </w:p>
    <w:p w:rsidR="00B40DBF" w:rsidRPr="00C84503" w:rsidRDefault="00B40DBF" w:rsidP="00B40DBF">
      <w:pPr>
        <w:spacing w:line="240" w:lineRule="auto"/>
      </w:pPr>
      <w:r w:rsidRPr="00C84503">
        <w:br w:type="page"/>
      </w:r>
    </w:p>
    <w:tbl>
      <w:tblPr>
        <w:tblStyle w:val="TableGrid"/>
        <w:tblW w:w="0" w:type="auto"/>
        <w:tblInd w:w="136" w:type="dxa"/>
        <w:tblLook w:val="01E0" w:firstRow="1" w:lastRow="1" w:firstColumn="1" w:lastColumn="1" w:noHBand="0" w:noVBand="0"/>
      </w:tblPr>
      <w:tblGrid>
        <w:gridCol w:w="1461"/>
        <w:gridCol w:w="6411"/>
        <w:gridCol w:w="1630"/>
      </w:tblGrid>
      <w:tr w:rsidR="00B40DBF" w:rsidRPr="00C84503" w:rsidTr="001705E9">
        <w:trPr>
          <w:tblHeader/>
        </w:trPr>
        <w:tc>
          <w:tcPr>
            <w:tcW w:w="96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120" w:after="120" w:line="220" w:lineRule="atLeast"/>
              <w:rPr>
                <w:b/>
                <w:sz w:val="28"/>
                <w:szCs w:val="28"/>
              </w:rPr>
            </w:pPr>
            <w:r w:rsidRPr="00C84503">
              <w:lastRenderedPageBreak/>
              <w:br w:type="page"/>
            </w:r>
            <w:r w:rsidRPr="00C84503">
              <w:rPr>
                <w:b/>
                <w:sz w:val="28"/>
                <w:szCs w:val="28"/>
              </w:rPr>
              <w:t>Перевозки танкерами</w:t>
            </w:r>
          </w:p>
          <w:p w:rsidR="00B40DBF" w:rsidRPr="00C84503" w:rsidRDefault="00B40DBF" w:rsidP="001705E9">
            <w:pPr>
              <w:spacing w:before="120" w:after="120" w:line="220" w:lineRule="atLeast"/>
              <w:rPr>
                <w:b/>
              </w:rPr>
            </w:pPr>
            <w:r w:rsidRPr="00C84503">
              <w:rPr>
                <w:b/>
              </w:rPr>
              <w:t>Целевая тема 8: Виды опасности и профилактические мероприятия</w:t>
            </w:r>
          </w:p>
        </w:tc>
      </w:tr>
      <w:tr w:rsidR="00B40DBF" w:rsidRPr="00C84503" w:rsidTr="001705E9">
        <w:trPr>
          <w:tblHeader/>
        </w:trPr>
        <w:tc>
          <w:tcPr>
            <w:tcW w:w="148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B40DBF" w:rsidRPr="00C84503" w:rsidRDefault="00B40DBF" w:rsidP="001705E9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Номер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B40DBF" w:rsidRPr="00C84503" w:rsidRDefault="00B40DBF" w:rsidP="001705E9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Источник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rPr>
                <w:i/>
                <w:sz w:val="16"/>
                <w:szCs w:val="16"/>
              </w:rPr>
            </w:pPr>
            <w:r w:rsidRPr="00C84503">
              <w:rPr>
                <w:i/>
                <w:sz w:val="16"/>
                <w:szCs w:val="16"/>
              </w:rPr>
              <w:t>Правильный ответ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08.0-01</w:t>
            </w:r>
          </w:p>
        </w:tc>
        <w:tc>
          <w:tcPr>
            <w:tcW w:w="649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8.3.5</w:t>
            </w:r>
          </w:p>
        </w:tc>
        <w:tc>
          <w:tcPr>
            <w:tcW w:w="164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  <w:r w:rsidRPr="00C84503">
              <w:t>С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В грузовом пространстве танкера необходимо провести работы по ремонту и техническому обслуживанию, которые требуют применения огня или электрического тока. При проведении этих работ могут образовываться искры.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При каких условиях они могут быть проведены?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А</w:t>
            </w:r>
            <w:r w:rsidRPr="00C84503">
              <w:tab/>
              <w:t>После соответствующей дегазации.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Если танкер перевозит вещества класса 3 или 8, для которых согласно указанию в колонке 17 таблицы С подраздела 3.2.3.2 не требуется защита против взрывов.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</w:r>
            <w:ins w:id="1325" w:author="Yuri Boichuk" w:date="2018-12-06T10:38:00Z">
              <w:r>
                <w:t>Е</w:t>
              </w:r>
            </w:ins>
            <w:ins w:id="1326" w:author="Yuri Boichuk" w:date="2018-12-06T10:37:00Z">
              <w:r w:rsidRPr="005C0B0F">
                <w:t xml:space="preserve">сли судно не </w:t>
              </w:r>
            </w:ins>
            <w:ins w:id="1327" w:author="Yuri Boichuk" w:date="2018-12-06T10:39:00Z">
              <w:r>
                <w:t>находится вблизи</w:t>
              </w:r>
            </w:ins>
            <w:ins w:id="1328" w:author="Yuri Boichuk" w:date="2018-12-06T10:37:00Z">
              <w:r w:rsidRPr="005C0B0F">
                <w:t xml:space="preserve"> или в</w:t>
              </w:r>
            </w:ins>
            <w:ins w:id="1329" w:author="Yuri Boichuk" w:date="2018-12-06T10:39:00Z">
              <w:r>
                <w:t xml:space="preserve"> пределах </w:t>
              </w:r>
            </w:ins>
            <w:ins w:id="1330" w:author="Yuri Boichuk" w:date="2018-12-06T10:40:00Z">
              <w:r w:rsidRPr="005C0B0F">
                <w:t>назначенной береговой зоны</w:t>
              </w:r>
            </w:ins>
            <w:ins w:id="1331" w:author="Yuri Boichuk" w:date="2018-12-06T10:37:00Z">
              <w:r w:rsidRPr="005C0B0F">
                <w:t xml:space="preserve"> и </w:t>
              </w:r>
            </w:ins>
            <w:ins w:id="1332" w:author="Yuri Boichuk" w:date="2018-12-06T10:40:00Z">
              <w:r>
                <w:t>если у него</w:t>
              </w:r>
            </w:ins>
            <w:del w:id="1333" w:author="Yuri Boichuk" w:date="2018-12-06T10:40:00Z">
              <w:r w:rsidRPr="00C84503" w:rsidDel="005C0B0F">
                <w:delText>Если у танкера</w:delText>
              </w:r>
            </w:del>
            <w:r w:rsidRPr="00C84503">
              <w:t xml:space="preserve"> имеется разрешение компетентного органа или свидетельство, подтверждающее то, что судно полностью дегазировано.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Если после произведенной дегазации судоводителем или уполномоченным пароходной компании с помощью прибора по измерению концентрации газа бесспорно было установлено отсутствие газа.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08.0-02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3.2.</w:t>
            </w:r>
            <w:ins w:id="1334" w:author="Yuri Boichuk" w:date="2018-12-06T10:41:00Z">
              <w:r>
                <w:t>4.3</w:t>
              </w:r>
            </w:ins>
            <w:del w:id="1335" w:author="Yuri Boichuk" w:date="2018-12-06T10:41:00Z">
              <w:r w:rsidRPr="00C84503" w:rsidDel="003B07F8">
                <w:delText>3.2, таблица C</w:delText>
              </w:r>
            </w:del>
            <w:r w:rsidRPr="00C84503">
              <w:t>, 8.1.5.1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Какого рода обувь нужно носить при перевалке легковоспламеняющихся жидкостей из соображений безопасности?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Кожаные защитные ботинки.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Защитные сапоги.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Резиновые сапоги.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Легкую спортивную обувь.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08.0-03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8.3.5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Какие инструменты разрешается использовать в грузовом пространстве загруженного танкера типа N?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А</w:t>
            </w:r>
            <w:r w:rsidRPr="00C84503">
              <w:tab/>
              <w:t>Если опасные грузы погружены, в принципе не разрешается производить никаких ремонтных работ в грузовом пространстве.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</w:r>
            <w:proofErr w:type="spellStart"/>
            <w:r w:rsidRPr="00C84503">
              <w:t>Нехромированные</w:t>
            </w:r>
            <w:proofErr w:type="spellEnd"/>
            <w:r w:rsidRPr="00C84503">
              <w:t xml:space="preserve"> инструменты.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</w:r>
            <w:ins w:id="1336" w:author="Yuri Boichuk" w:date="2018-12-06T10:43:00Z">
              <w:r>
                <w:t>Ручные и</w:t>
              </w:r>
            </w:ins>
            <w:del w:id="1337" w:author="Yuri Boichuk" w:date="2018-12-06T10:43:00Z">
              <w:r w:rsidRPr="00C84503" w:rsidDel="003B07F8">
                <w:delText>И</w:delText>
              </w:r>
            </w:del>
            <w:r w:rsidRPr="00C84503">
              <w:t>нструменты</w:t>
            </w:r>
            <w:ins w:id="1338" w:author="Yuri Boichuk" w:date="2018-12-06T10:43:00Z">
              <w:r>
                <w:t xml:space="preserve"> </w:t>
              </w:r>
              <w:r w:rsidRPr="003B07F8">
                <w:t>с малым искрением</w:t>
              </w:r>
            </w:ins>
            <w:del w:id="1339" w:author="Yuri Boichuk" w:date="2018-12-06T10:43:00Z">
              <w:r w:rsidRPr="00C84503" w:rsidDel="003B07F8">
                <w:delText>, при использовании которых отсутствует опасность искрообразования</w:delText>
              </w:r>
            </w:del>
            <w:r w:rsidRPr="00C84503">
              <w:t>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 xml:space="preserve">Все металлические инструменты. 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lastRenderedPageBreak/>
              <w:t>130 08.0-04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t>7.2.3.1.2, 7.2.3.1.3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Разрешается ли входить в </w:t>
            </w:r>
            <w:proofErr w:type="spellStart"/>
            <w:r w:rsidRPr="00C84503">
              <w:t>междубортовые</w:t>
            </w:r>
            <w:proofErr w:type="spellEnd"/>
            <w:r w:rsidRPr="00C84503">
              <w:t xml:space="preserve"> и междудонные пространства танкеров?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Да, только для проведения осмотра и очистки, но не на ходу.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Нет, доступ в целом запрещен.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Нет, доступ разрешен только на ходу для проведения осмотра.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 xml:space="preserve">На этот счет не существует каких-либо предписаний. 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08.0-05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8.3.2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Можно ли использовать на палубе танкера переносную взрывобезопасную лампу с кабелем?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Да, если она соответствует гарантированному типу безопасности, она может неограниченно использоваться.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Да, однако только за пределами грузового пространства и не во время дегазации. Она должна по меньшей мере соответствовать гарантированному типу безопасности.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Да, однако только во время погрузки, разгрузки и дегазации танкера.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Нет</w:t>
            </w:r>
            <w:del w:id="1340" w:author="Yuri Boichuk" w:date="2018-12-06T10:44:00Z">
              <w:r w:rsidRPr="00C84503" w:rsidDel="00705E97">
                <w:delText>, на палубе разрешается использовать только переносную лампу с собственным источником питания, которая соответствует гарантированному типу безопасности</w:delText>
              </w:r>
            </w:del>
            <w:r w:rsidRPr="00C84503">
              <w:t xml:space="preserve">. 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08.0-06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ins w:id="1341" w:author="Yuri Boichuk" w:date="2018-12-06T10:44:00Z">
              <w:r>
                <w:t>Исключен (19.09</w:t>
              </w:r>
            </w:ins>
            <w:ins w:id="1342" w:author="Yuri Boichuk" w:date="2018-12-06T10:45:00Z">
              <w:r>
                <w:t>.</w:t>
              </w:r>
            </w:ins>
            <w:ins w:id="1343" w:author="Yuri Boichuk" w:date="2018-12-06T10:44:00Z">
              <w:r>
                <w:t>2018)</w:t>
              </w:r>
            </w:ins>
            <w:ins w:id="1344" w:author="Ekaterina Salynskaya" w:date="2018-12-11T17:17:00Z">
              <w:r w:rsidR="003F4135">
                <w:t>.</w:t>
              </w:r>
            </w:ins>
            <w:ins w:id="1345" w:author="Yuri Boichuk" w:date="2018-12-06T10:45:00Z">
              <w:r w:rsidRPr="00C84503" w:rsidDel="00705E97">
                <w:t xml:space="preserve"> </w:t>
              </w:r>
            </w:ins>
            <w:del w:id="1346" w:author="Yuri Boichuk" w:date="2018-12-06T10:45:00Z">
              <w:r w:rsidRPr="00C84503" w:rsidDel="00705E97">
                <w:delText>8.3.5</w:delText>
              </w:r>
            </w:del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705E97" w:rsidRDefault="00B40DBF" w:rsidP="001705E9">
            <w:pPr>
              <w:spacing w:before="60" w:after="60" w:line="220" w:lineRule="atLeast"/>
              <w:jc w:val="center"/>
              <w:rPr>
                <w:rPrChange w:id="1347" w:author="Yuri Boichuk" w:date="2018-12-06T10:44:00Z">
                  <w:rPr>
                    <w:lang w:val="en-US"/>
                  </w:rPr>
                </w:rPrChange>
              </w:rPr>
            </w:pPr>
            <w:del w:id="1348" w:author="Yuri Boichuk" w:date="2018-12-06T10:45:00Z">
              <w:r w:rsidRPr="00C84503" w:rsidDel="00705E97">
                <w:rPr>
                  <w:lang w:val="en-US"/>
                </w:rPr>
                <w:delText>A</w:delText>
              </w:r>
            </w:del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del w:id="1349" w:author="Yuri Boichuk" w:date="2018-12-06T10:45:00Z">
              <w:r w:rsidRPr="00C84503" w:rsidDel="00705E97">
                <w:delText>Разрешается ли на борту открытого танкера типа N производить работы, которые могут привести к искрообразованию?</w:delText>
              </w:r>
            </w:del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del w:id="1350" w:author="Yuri Boichuk" w:date="2018-12-06T10:45:00Z">
              <w:r w:rsidRPr="00C84503" w:rsidDel="00705E97">
                <w:delText>A</w:delText>
              </w:r>
              <w:r w:rsidRPr="00C84503" w:rsidDel="00705E97">
                <w:tab/>
                <w:delText>Нет, это запрещено на борту всех танкеров.</w:delText>
              </w:r>
            </w:del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del w:id="1351" w:author="Yuri Boichuk" w:date="2018-12-06T10:45:00Z">
              <w:r w:rsidRPr="00C84503" w:rsidDel="00705E97">
                <w:delText>B</w:delText>
              </w:r>
              <w:r w:rsidRPr="00C84503" w:rsidDel="00705E97">
                <w:tab/>
                <w:delText>Да, но когда все же образуются искры, работы должны быть незамедлительно прекращены.</w:delText>
              </w:r>
            </w:del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del w:id="1352" w:author="Yuri Boichuk" w:date="2018-12-06T10:45:00Z">
              <w:r w:rsidRPr="00C84503" w:rsidDel="00705E97">
                <w:delText>C</w:delText>
              </w:r>
              <w:r w:rsidRPr="00C84503" w:rsidDel="00705E97">
                <w:tab/>
                <w:delText>Да, подраздел 7.2.3.8 не распространяется на открытые танкеры типа N.</w:delText>
              </w:r>
            </w:del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del w:id="1353" w:author="Yuri Boichuk" w:date="2018-12-06T10:45:00Z">
              <w:r w:rsidRPr="00C84503" w:rsidDel="00705E97">
                <w:delText>D</w:delText>
              </w:r>
              <w:r w:rsidRPr="00C84503" w:rsidDel="00705E97">
                <w:tab/>
                <w:delText xml:space="preserve">ВОПОГ не содержит каких-либо предписаний на этот счет. </w:delText>
              </w:r>
            </w:del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7246B6">
            <w:pPr>
              <w:spacing w:before="60" w:after="60" w:line="220" w:lineRule="atLeast"/>
            </w:pPr>
            <w:r w:rsidRPr="00C84503">
              <w:t>130 08.0-07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t>8.3.4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На танкер открытого типа N погрузили 1 000 т № ООН 1202 ГАЗОЙЛЯ.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Разрешается ли курить на борту этого судна?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 xml:space="preserve">Нет, запрещение курения действует на палубе всех танкеров </w:t>
            </w:r>
            <w:r w:rsidR="003F4135">
              <w:br/>
            </w:r>
            <w:r w:rsidRPr="00C84503">
              <w:t>типа N.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Нет, курение на борту танкеров типа N разрешено лишь в том случае, если на судно погружены вещества класса 8.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Да, на борту открытых танкеров типа N курение разрешено везде.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Да, курение запрещено только на палубе в грузовом пространстве.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7246B6">
            <w:pPr>
              <w:pageBreakBefore/>
              <w:spacing w:before="60" w:after="60" w:line="220" w:lineRule="atLeast"/>
            </w:pPr>
            <w:r w:rsidRPr="00C84503">
              <w:lastRenderedPageBreak/>
              <w:t>130 08.0-08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8.3.4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  <w:r w:rsidRPr="00C84503">
              <w:t>С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Танкер закрытого типа N перевозит вещество, для которого не предписана сигнализация в виде синего огня или синего конуса.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Разрешается ли курить в жилом помещении во время перевозки?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Да, в этой ситуации везде на борту разрешается курить.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Да, жилое помещение считается сферой частной жизни.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Да, если окна, двери и люки закрыты</w:t>
            </w:r>
            <w:ins w:id="1354" w:author="Yuri Boichuk" w:date="2018-12-06T10:49:00Z">
              <w:r>
                <w:t xml:space="preserve"> и </w:t>
              </w:r>
              <w:r w:rsidRPr="00705E97">
                <w:t>система вентиляции отрегулирована так, чтобы обеспечивать избыточное давление, равное по меньшей мере 0,1 кПа</w:t>
              </w:r>
            </w:ins>
            <w:r w:rsidRPr="00C84503">
              <w:t>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 xml:space="preserve">Нет, запрещение курения действует на всем судне. 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08.0-09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8.1.6.1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Через какие интервалы времени на танкере типа N должны проверяться ручные огнетушители? 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Каждые пять лет, каждый раз при продлении свидетельства о допущении.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По меньшей мере каждые два года.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Каждые три года.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Проверка проводится по усмотрению судоводителя;</w:t>
            </w:r>
            <w:r w:rsidR="00133D4E">
              <w:t xml:space="preserve"> </w:t>
            </w:r>
            <w:r w:rsidRPr="00C84503">
              <w:t xml:space="preserve">однако ее следовало бы по возможности проводить по меньшей мере каждые два года. 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7246B6">
            <w:pPr>
              <w:spacing w:before="60" w:after="60" w:line="220" w:lineRule="atLeast"/>
            </w:pPr>
            <w:r w:rsidRPr="00C84503">
              <w:t>130 08.0-10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t>7.2.4.41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Разрешается ли на открытом танкере типа N во время разгрузки № ООН</w:t>
            </w:r>
            <w:r w:rsidR="00953C53">
              <w:t> </w:t>
            </w:r>
            <w:r w:rsidRPr="00C84503">
              <w:t xml:space="preserve">1202 ТОПЛИВО ПЕЧНОЕ ЛЕГКОЕ готовить пищу в пределах жилого помещения на плите, работающей на газойле, или пользоваться керосиновой лампой? 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Да, но только по согласованию с пунктом перевалки.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Да, при перевалке № ООН 1202 ТОПЛИВО ПЕЧНОЕ ЛЕГКОЕ от этого не возникает никакой опасности.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Нет, во время погрузки, разгрузки или дегазации запрещается пользоваться на борту судна огнем и незащищенным светом.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 xml:space="preserve">Да, если все входы и отверстия жилого помещения закрыты. 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08.0-11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ins w:id="1355" w:author="Yuri Boichuk" w:date="2018-12-06T10:50:00Z">
              <w:r w:rsidRPr="00705E97">
                <w:t xml:space="preserve">7.2.3.41.1, </w:t>
              </w:r>
            </w:ins>
            <w:r w:rsidRPr="00C84503">
              <w:t>7.2.4.41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Разрешается ли на закрытом танкере типа N, нагруженном № ООН 1203 БЕНЗИН МОТОРНЫЙ, во время рейса пользоваться в жилом помещении керосиновой лампой?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Нет, на судне не разрешается пользоваться огнем или незащищенным светом.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На танкерах типа N пользоваться огнем и незащищенным светом запрещается во время погрузки, разгрузки или дегазации, однако разрешается во время рейса.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Нет, при перевозке № ООН 1203 БЕНЗИН МОТОРНЫЙ во время рейса не разрешается пользоваться огнем и незащищенным светом.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Да, но только если это прямо разрешено компетентным органом.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lastRenderedPageBreak/>
              <w:t>130 08.0-12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9.3.3.52.</w:t>
            </w:r>
            <w:ins w:id="1356" w:author="Yuri Boichuk" w:date="2018-12-06T10:50:00Z">
              <w:r>
                <w:t>3</w:t>
              </w:r>
            </w:ins>
            <w:del w:id="1357" w:author="Yuri Boichuk" w:date="2018-12-06T10:50:00Z">
              <w:r w:rsidRPr="00C84503" w:rsidDel="00705E97">
                <w:delText>4</w:delText>
              </w:r>
            </w:del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Во время погрузки и разгрузки № ООН 1203 БЕНЗИН МОТОРНЫЙ, а</w:t>
            </w:r>
            <w:r w:rsidR="00953C53">
              <w:t> </w:t>
            </w:r>
            <w:r w:rsidRPr="00C84503">
              <w:t>также при дегазации танкеров определенные электрические устройства</w:t>
            </w:r>
            <w:ins w:id="1358" w:author="Yuri Boichuk" w:date="2018-12-06T10:50:00Z">
              <w:r>
                <w:t xml:space="preserve"> </w:t>
              </w:r>
            </w:ins>
            <w:ins w:id="1359" w:author="Yuri Boichuk" w:date="2018-12-06T10:51:00Z">
              <w:r>
                <w:t>и оборудование</w:t>
              </w:r>
            </w:ins>
            <w:r w:rsidRPr="00C84503">
              <w:t xml:space="preserve"> не разрешается использовать.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Как они маркированы?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Соответствующей надписью на голландском, немецком и французском языках.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Наклейкой с соответствующим предостерегающим знаком (например, горящая электрическая лампочка, перечеркнутая красным цветом, аналогично табличке с указанием, что курить запрещено).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Используется маркировка красного цвета.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Желтой маркировкой или соответствующими наклейками.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7246B6">
            <w:pPr>
              <w:spacing w:before="60" w:after="60" w:line="220" w:lineRule="atLeast"/>
            </w:pPr>
            <w:r w:rsidRPr="00C84503">
              <w:t>130 08.0-13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t>7.2.3.1.6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При каких условиях разрешается использовать автономный дыхательный аппарат, чтобы войти в танк?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Автономные дыхательные аппараты разрешается использовать везде, с наблюдающим лицом или без него.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Автономные дыхательные аппараты разрешается использовать только с необходимым защитным оборудованием, с канатом и при наблюдении.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Автономный дыхательный аппарат разрешается использовать только тогда, когда перед входом (в танк) был информирован судоводитель.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Для пользования автономными дыхательными аппаратами не существует никаких особых предписаний.</w:t>
            </w:r>
            <w:r w:rsidR="00133D4E">
              <w:t xml:space="preserve"> </w:t>
            </w:r>
            <w:r w:rsidRPr="00C84503">
              <w:t xml:space="preserve">Перед вхождением в танк нужно, однако, проверить автономный дыхательный аппарат на его готовность к эксплуатации. 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08.0-14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В результате чего может образоваться электростатический заряд?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В результате медленной и непрерывной зарядки аккумуляторов.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В результате трения плохо проводящих ток веществ или предметов друг о друга. Это происходит, в частности, при наливе в грузовые танки с помощью незаземленных погрузочно-разгрузочных трубопроводов.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В результате возникновения токопроводящей связи между береговым сооружением и судном.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Когда металлом ударяют по металлу.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7246B6">
            <w:pPr>
              <w:pageBreakBefore/>
              <w:spacing w:before="60" w:after="60" w:line="220" w:lineRule="atLeast"/>
            </w:pPr>
            <w:r w:rsidRPr="00C84503">
              <w:lastRenderedPageBreak/>
              <w:t>130 08.0-15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Что можно сделать, чтобы при заполнении грузового танка удерживать электростатический заряд на минимальном уровне?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Демонтировать пламегасители.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Начать налив с более низкой скоростью, пока сливное отверстие загрузочной трубы не окажется в жидкости.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Начать налив с более высокой скоростью, чтобы сливное отверстие загрузочной трубы быстро оказалось в жидкости.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 xml:space="preserve">Постоянно менять скорость погрузки. 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7246B6">
            <w:pPr>
              <w:spacing w:before="60" w:after="60" w:line="220" w:lineRule="atLeast"/>
            </w:pPr>
            <w:r w:rsidRPr="00C84503">
              <w:t>130 08.0-16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t>7.2.3.31.2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На борт танкера типа N необходимо принять автомобиль или катер.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Какие требования должны при этом выполняться? 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Нужно получить разрешение компетентного органа.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Для танкеров типа N не существует предписаний на этот счет.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В случае, если до этого аккумулятор был демонтирован и мотор охлажден, не имеет никакого значения, где стоит автомобиль.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 xml:space="preserve">Автомобиль должен находиться за пределами грузового пространства. 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08.0-17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8.3.5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Танкер нагружен опасными грузами.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Разрешается ли производить на палубе за пределами грузового пространства ремонтные работы, которые требуют использования огня?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Нет, это можно делать только в том случае, если у судна имеется разрешение компетентного органа или свидетельство, подтверждающее полную дегазацию судна.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3F4135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Да, но только если для проведения работ соблюдено расстояние в 3</w:t>
            </w:r>
            <w:r w:rsidR="003F4135">
              <w:t> </w:t>
            </w:r>
            <w:r w:rsidRPr="00C84503">
              <w:t>м от грузового пространства.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Да, но только если предоставлено два дополнительных огнетушителя.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 xml:space="preserve">Нет, работы должны производиться уполномоченным на это экспертом. 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08.0-18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8.3.5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Находящееся в движении судно нагружено № ООН 1203 БЕНЗИН МОТОРНЫЙ. В машинном отделении должна производиться сварка.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Разрешается ли делать это?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Да, если закрыты двери и отверстия.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Да, но только если машинное отделение было признано экспертом как дегазированное.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Нет, ни при каких обстоятельствах.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 xml:space="preserve">Нет, не на находящемся в движении судне, только на верфи. 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lastRenderedPageBreak/>
              <w:t>130 08.0-19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Почему гибкие трубопроводы установок для промывки цистерн должны регулярно проверяться на электропроводность?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Чтобы избежать электростатической зарядки.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Чтобы избежать зарядки нагревательных спиралей.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Чтобы избежать зарядки воды для промывки.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Чтобы избежать зарядки грузовых танков.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08.0-20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8.3.5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На борту открытого танкера типа N с пламегасителями нужно провести работу электродрелью с крышкой люка танка. Это разрешено только в случае, если: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Имеется разрешение компетентного органа или свидетельство, подтверждающее полную дегазацию судна</w:t>
            </w:r>
            <w:ins w:id="1360" w:author="Yuri Boichuk" w:date="2018-12-06T10:53:00Z">
              <w:r>
                <w:t>, и е</w:t>
              </w:r>
              <w:r w:rsidRPr="005C0B0F">
                <w:t xml:space="preserve">сли судно не </w:t>
              </w:r>
              <w:r>
                <w:t>находится вблизи</w:t>
              </w:r>
              <w:r w:rsidRPr="005C0B0F">
                <w:t xml:space="preserve"> или в</w:t>
              </w:r>
              <w:r>
                <w:t xml:space="preserve"> пределах </w:t>
              </w:r>
              <w:r w:rsidRPr="005C0B0F">
                <w:t>назначенной береговой зоны</w:t>
              </w:r>
            </w:ins>
            <w:r w:rsidRPr="00C84503">
              <w:t>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Речь идет о дрели, работающей от напряжения в 24 В.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Это делают уполномоченные лица, обладающие специальной квалификацией.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Экипаж осуществил необходимые измерения и отсутствует опасность взрыва.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08.0-21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  <w:r w:rsidRPr="00C84503">
              <w:t>А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Грузовые танки разрешается промывать струей воды только после того, как они были продуты.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Почему?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Из-за опасности возникновения электростатического заряда.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Потому что на стенках еще остается слишком много прилипших остатков свинца.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Потому что тогда остатки груза будут слишком сильно разбавлены.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Потому что иначе при проржавевших танках остаточный груз не будет удален.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7246B6">
            <w:pPr>
              <w:spacing w:before="60" w:after="60" w:line="220" w:lineRule="atLeast"/>
            </w:pPr>
            <w:r w:rsidRPr="00C84503">
              <w:t>130 08.0-22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t>7.2.3.1.5, 7.2.3.1.6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Необходимо измерить концентрацию легковоспламеняющихся газов в порожнем грузовом танке, прежнее содержимое которого неизвестно. Индикатор легковоспламеняющихся газов не реагирует.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Разрешается ли входить в этот грузовой танк без автономного дыхательного аппарата?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Нет, потому что не производилась проверка наличия токсичных газов и содержания кислорода.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Да, потому что грузовой танк теперь дегазирован.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Нет, потому что нужно проводить измерения по меньшей мере два раза двумя различными устройствами с интервалом в десять минут.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Да, но только если входящее в танк лицо использует страховочный пояс и респиратор.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lastRenderedPageBreak/>
              <w:t>130 08.0-23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7.2.3.1.6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Для проведения работ по очистке один член экипажа должен войти в грузовой танк. Содержание кислорода проверить невозможно.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Какое из перечисленных ниже средств защиты не разрешается использовать?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Сплошную маску с фильтром.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Защитные сапоги.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Страховочный пояс.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Защитный костюм.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08.0-24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Исключен (2012).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08.0-25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3.2.3.2, таблица C, 3.2.3.3, 3.2.3.4, 8.1.5.1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Танкер перевозит опасные грузы класса 3, для которых требуется защита против взрывов.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Какого рода маску или дыхательный аппарат нужно иметь на борту для каждого члена экипажа?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А</w:t>
            </w:r>
            <w:r w:rsidRPr="00C84503">
              <w:tab/>
              <w:t>Фильтрующий дыхательный аппарат.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В</w:t>
            </w:r>
            <w:r w:rsidRPr="00C84503">
              <w:tab/>
              <w:t>Респиратор с питанием от сжатого воздуха.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С</w:t>
            </w:r>
            <w:r w:rsidRPr="00C84503">
              <w:tab/>
              <w:t>Полумаску с фильтром.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</w:r>
            <w:proofErr w:type="spellStart"/>
            <w:r w:rsidRPr="00C84503">
              <w:t>Противопылевой</w:t>
            </w:r>
            <w:proofErr w:type="spellEnd"/>
            <w:r w:rsidRPr="00C84503">
              <w:t xml:space="preserve"> респиратор.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7246B6">
            <w:pPr>
              <w:spacing w:before="60" w:after="60" w:line="220" w:lineRule="atLeast"/>
            </w:pPr>
            <w:r w:rsidRPr="00C84503">
              <w:t>130 08.0-26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t>3.2.3.2, таблица C, 7.2.4.16.8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  <w:jc w:val="center"/>
            </w:pPr>
            <w:r w:rsidRPr="00C84503">
              <w:t>С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Когда необходимо использовать респираторы?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А</w:t>
            </w:r>
            <w:r w:rsidRPr="00C84503">
              <w:tab/>
              <w:t>При работе в неочищенном грузовом танке.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В</w:t>
            </w:r>
            <w:r w:rsidRPr="00C84503">
              <w:tab/>
              <w:t>При входе в грузовой танк, если это требуется в таблице С подраздела 3.2.3.2.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С</w:t>
            </w:r>
            <w:r w:rsidRPr="00C84503">
              <w:tab/>
              <w:t xml:space="preserve">При взятии проб, если в таблице С подраздела 3.2.3.2 предписан </w:t>
            </w:r>
            <w:proofErr w:type="spellStart"/>
            <w:r w:rsidRPr="00C84503">
              <w:t>токсиметр</w:t>
            </w:r>
            <w:proofErr w:type="spellEnd"/>
            <w:r w:rsidRPr="00C84503">
              <w:t>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Если содержание кислорода в грузовом танке составляет 21% по объему.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08.0-27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Базовые общие знания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  <w:r w:rsidRPr="00C84503">
              <w:t>С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Во время загрузки танкера вещество, опускающееся на дно (</w:t>
            </w:r>
            <w:proofErr w:type="spellStart"/>
            <w:r w:rsidRPr="00C84503">
              <w:t>sinker</w:t>
            </w:r>
            <w:proofErr w:type="spellEnd"/>
            <w:r w:rsidRPr="00C84503">
              <w:t xml:space="preserve">), попадает в воду.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Что будет происходить с этим веществом?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А</w:t>
            </w:r>
            <w:r w:rsidRPr="00C84503">
              <w:tab/>
              <w:t>Вещество будет растекаться по поверхности воды и после этого испаряться.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В</w:t>
            </w:r>
            <w:r w:rsidRPr="00C84503">
              <w:tab/>
              <w:t>Вещество будет смешиваться с водой.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С</w:t>
            </w:r>
            <w:r w:rsidRPr="00C84503">
              <w:tab/>
              <w:t>Вещество будет оседать на дно.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Вещество будет растекаться по поверхности воды и не испаряться.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7246B6">
            <w:pPr>
              <w:pageBreakBefore/>
              <w:spacing w:before="60" w:after="60" w:line="220" w:lineRule="atLeast"/>
            </w:pPr>
            <w:r w:rsidRPr="00C84503">
              <w:lastRenderedPageBreak/>
              <w:t>130 08.0-28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7.2.3.44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  <w:r w:rsidRPr="00C84503">
              <w:t>С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Разрешается ли проводить на борту танкеров работы по очистке, используя жидкости с температурой вспышки ниже 55</w:t>
            </w:r>
            <w:r w:rsidR="00953C53">
              <w:t> </w:t>
            </w:r>
            <w:r w:rsidRPr="00C84503">
              <w:t>°С?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А</w:t>
            </w:r>
            <w:r w:rsidRPr="00C84503">
              <w:tab/>
              <w:t>Да, но только за пределами грузового пространства.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В</w:t>
            </w:r>
            <w:r w:rsidRPr="00C84503">
              <w:tab/>
              <w:t>Да, но только в машинном отделении.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С</w:t>
            </w:r>
            <w:r w:rsidRPr="00C84503">
              <w:tab/>
              <w:t>Да, но только в пределах грузового пространства.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Да, но только если поблизости имеется огнетушитель.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7246B6">
            <w:pPr>
              <w:spacing w:before="60" w:after="60" w:line="220" w:lineRule="atLeast"/>
            </w:pPr>
            <w:r w:rsidRPr="00C84503">
              <w:t>130 08.0-29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t>3.2.3.2, таблица C, 7.2.4.16.8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  <w:jc w:val="center"/>
            </w:pPr>
            <w:r w:rsidRPr="00C84503">
              <w:t>А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В танкер необходимо загрузить № ООН 1202 ГАЗОЙЛЬ. Предшествующим грузом был также № ООН 1202 ГАЗОЙЛЬ.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Должны ли согласно ВОПОГ лица, которые подсоединяют погрузочный трубопровод или загрузочный рукав, пользоваться дыхательным аппаратом?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А</w:t>
            </w:r>
            <w:r w:rsidRPr="00C84503">
              <w:tab/>
              <w:t>Нет, при данном продукте это не требуется.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В</w:t>
            </w:r>
            <w:r w:rsidRPr="00C84503">
              <w:tab/>
              <w:t>Нет, ВОПОГ не содержит такого требования.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С</w:t>
            </w:r>
            <w:r w:rsidRPr="00C84503">
              <w:tab/>
              <w:t>Да, при данном продукте это также требуется.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rPr>
                <w:lang w:val="fr-FR"/>
              </w:rPr>
              <w:t>D</w:t>
            </w:r>
            <w:r w:rsidRPr="00C84503">
              <w:t xml:space="preserve"> </w:t>
            </w:r>
            <w:r w:rsidRPr="00C84503">
              <w:tab/>
              <w:t>Да, это не требуется только в том случае, если компетентным органом предусмотрено соответствующее изъятие.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08.0-30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3.2.3.2, таблица C, 7.2.4.16.8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B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В танкер необходимо загрузить № ООН 2079 ДИЭТИЛЕНТРИАМИН. Предшествующим грузом был № ООН 1202 ГАЗОЙЛЬ, и грузовые танки очищены и дегазированы.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Должны ли согласно ВОПОГ лица, которые подсоединяют погрузочный трубопровод или загрузочный рукав, пользоваться дыхательным аппаратом?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А</w:t>
            </w:r>
            <w:r w:rsidRPr="00C84503">
              <w:tab/>
              <w:t>Нет, ВОПОГ не содержит такого требования.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В</w:t>
            </w:r>
            <w:r w:rsidRPr="00C84503">
              <w:tab/>
              <w:t>Нет, при данном продукте это не требуется.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С</w:t>
            </w:r>
            <w:r w:rsidRPr="00C84503">
              <w:tab/>
              <w:t>Да, при данном продукте это также требуется.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rPr>
                <w:lang w:val="fr-FR"/>
              </w:rPr>
              <w:t>D</w:t>
            </w:r>
            <w:r w:rsidRPr="00C84503">
              <w:t xml:space="preserve"> </w:t>
            </w:r>
            <w:r w:rsidRPr="00C84503">
              <w:tab/>
              <w:t xml:space="preserve">Это требуется только в случае танкеров типа С, но не в случае танкеров типа </w:t>
            </w:r>
            <w:r w:rsidRPr="00C84503">
              <w:rPr>
                <w:lang w:val="en-US"/>
              </w:rPr>
              <w:t>N</w:t>
            </w:r>
            <w:r w:rsidRPr="00C84503">
              <w:t>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08.0-31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3.2.3.2, таблица C, 7.2.4.16.8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C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В танкер типа N необходимо загрузить № ООН 2289 ИЗОФОРОНДИАМИН.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Должны ли согласно ВОПОГ лица, которые подсоединяют погрузочный трубопровод или загрузочный рукав, пользоваться дыхательным аппаратом?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А</w:t>
            </w:r>
            <w:r w:rsidRPr="00C84503">
              <w:tab/>
              <w:t>Нет, ВОПОГ не содержит такого требования.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В</w:t>
            </w:r>
            <w:r w:rsidRPr="00C84503">
              <w:tab/>
              <w:t>Нет, при данном продукте это не требуется.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С</w:t>
            </w:r>
            <w:r w:rsidRPr="00C84503">
              <w:tab/>
              <w:t>Да, при данном продукте это также требуется.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 xml:space="preserve">Нет, это не требуется, потому что на борту танкеров типа N не предписано иметь аварийное оборудование. 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lastRenderedPageBreak/>
              <w:t>130 08.0-32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t>3.2.3.1, 3.2.3.2, таблица C, 3.2.3.3, 3.2.3.4, 8.1.5.1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Нужно ли согласно ВОПОГ всегда иметь на борту танкера, который перевозит опасные грузы, индикатор легковоспламеняющихся газов?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Нет, только если это требуется в соответствии с таблицей С подраздела 3.2.3.2.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Да, это входит в основное снаряжение.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Да, иначе судно не может получить свидетельство о допущении.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Нет, это требуется только в том случае, если судно перевозит грузы класса 3.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08.0-33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1.2.1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  <w:r w:rsidRPr="00C84503">
              <w:t>А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3F4135" w:rsidP="001705E9">
            <w:pPr>
              <w:spacing w:before="60" w:after="60" w:line="220" w:lineRule="atLeast"/>
            </w:pPr>
            <w:r>
              <w:t>Что согласно ВОПОГ означает «устойчивое горение»</w:t>
            </w:r>
            <w:r w:rsidR="00B40DBF" w:rsidRPr="00C84503">
              <w:t>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Стабильное горение в течение неопределенного периода времени.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Стабильное горение в течение непродолжительного периода времени.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Горение, за которым следует взрыв.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Горение, которое протекает столь бурно, что образуется ударная волна.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08.0-34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3.2.3.2, таблица C, 3.2.3.3, 3.2.3.4, 8.1.5.1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  <w:r w:rsidRPr="00C84503">
              <w:t>С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Нужно ли согласно ВОПОГ всегда иметь на борту танкера, который перевозит опасные грузы, спасательное устройство для каждого находящегося на борту лица?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Нет, это необходимо только в случае, если это прямо требуется в письменных инструкциях.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Да, потому что при перевозке опасных грузов всегда существует риск необходимости срочно покинуть опасную зону в случае аварии.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Нет, если только это требуется в таблице C подраздела 3.2.3.2.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Нет, если только это предписано в транспортном документе.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D20A29">
            <w:pPr>
              <w:spacing w:before="60" w:after="60" w:line="220" w:lineRule="atLeast"/>
            </w:pPr>
            <w:r w:rsidRPr="00C84503">
              <w:t>130 08.0-35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</w:pPr>
            <w:r w:rsidRPr="00C84503">
              <w:t>3.2.3.2, таблица C, 3.2.3.3, 3.2.3.4, 8.1.5.1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pageBreakBefore/>
              <w:spacing w:before="60" w:after="60" w:line="220" w:lineRule="atLeast"/>
              <w:jc w:val="center"/>
            </w:pPr>
            <w:r w:rsidRPr="00C84503">
              <w:t>С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Нужно ли согласно ВОПОГ иметь на борту каждого танкера, который перевозит опасные грузы, одну пару защитных сапог для каждого члена экипажа?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Да, это распространяется на все суда, которые перевозят опасные грузы.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Нет, это распространяется только на сухогрузные суда.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Да, это распространяется на все танкеры.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>Нет, согласно ВОПОГ предписаны только защитные ботинки.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D20A29">
            <w:pPr>
              <w:pageBreakBefore/>
              <w:spacing w:before="60" w:after="60" w:line="220" w:lineRule="atLeast"/>
            </w:pPr>
            <w:r w:rsidRPr="00C84503">
              <w:lastRenderedPageBreak/>
              <w:t>130 08.0-36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3.2.3.2, таблица C, 8.1.5.1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D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Требуется ли согласно ВОПОГ наличие на борту автономных дыхательных аппаратов?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A</w:t>
            </w:r>
            <w:r w:rsidRPr="00C84503">
              <w:tab/>
              <w:t>Да, на борту всех танкеров, которые перевозят легковоспламеняющиеся жидкости.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B</w:t>
            </w:r>
            <w:r w:rsidRPr="00C84503">
              <w:tab/>
              <w:t>Да, как на борту сухогрузных судов, так и на борту танкеров.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C</w:t>
            </w:r>
            <w:r w:rsidRPr="00C84503">
              <w:tab/>
              <w:t>Да, но только на борту танкеров.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ind w:left="567" w:hanging="567"/>
            </w:pPr>
            <w:r w:rsidRPr="00C84503">
              <w:t>D</w:t>
            </w:r>
            <w:r w:rsidRPr="00C84503">
              <w:tab/>
              <w:t xml:space="preserve">Нет. Это зависит от того, требуется ли войти в закрытое помещение. 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130 08.0-37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3.2.3.2, таблица C, 8.1.5.1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  <w:rPr>
                <w:lang w:val="en-US"/>
              </w:rPr>
            </w:pPr>
            <w:r w:rsidRPr="00C84503">
              <w:rPr>
                <w:lang w:val="en-US"/>
              </w:rPr>
              <w:t>A</w:t>
            </w:r>
          </w:p>
        </w:tc>
      </w:tr>
      <w:tr w:rsidR="00B40DBF" w:rsidRPr="00C84503" w:rsidTr="001705E9">
        <w:tc>
          <w:tcPr>
            <w:tcW w:w="14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 xml:space="preserve">В отдельных случаях ВОПОГ предписывает, что должен иметься фильтрующий дыхательный аппарат. </w:t>
            </w:r>
          </w:p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Где можно найти указания о том, какой тип фильтра нужно использовать?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A</w:t>
            </w:r>
            <w:r w:rsidRPr="00C84503">
              <w:tab/>
              <w:t>В инструкциях изготовителя фильтра.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B</w:t>
            </w:r>
            <w:r w:rsidRPr="00C84503">
              <w:tab/>
              <w:t>В таблице C подраздела 3.2.3.2 ВОПОГ.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C</w:t>
            </w:r>
            <w:r w:rsidRPr="00C84503">
              <w:tab/>
              <w:t>В транспортном документе.</w:t>
            </w:r>
          </w:p>
        </w:tc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  <w:tr w:rsidR="00B40DBF" w:rsidRPr="00C84503" w:rsidTr="001705E9">
        <w:tc>
          <w:tcPr>
            <w:tcW w:w="148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</w:p>
        </w:tc>
        <w:tc>
          <w:tcPr>
            <w:tcW w:w="649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</w:pPr>
            <w:r w:rsidRPr="00C84503">
              <w:t>D</w:t>
            </w:r>
            <w:r w:rsidRPr="00C84503">
              <w:tab/>
              <w:t>В таблице В раздела 3.2.2 ВОПОГ.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40DBF" w:rsidRPr="00C84503" w:rsidRDefault="00B40DBF" w:rsidP="001705E9">
            <w:pPr>
              <w:spacing w:before="60" w:after="60" w:line="220" w:lineRule="atLeast"/>
              <w:jc w:val="center"/>
            </w:pPr>
          </w:p>
        </w:tc>
      </w:tr>
    </w:tbl>
    <w:p w:rsidR="00133D4E" w:rsidRDefault="00B40DBF" w:rsidP="00B40DBF">
      <w:pPr>
        <w:spacing w:before="240"/>
        <w:jc w:val="center"/>
        <w:rPr>
          <w:u w:val="single"/>
        </w:rPr>
      </w:pPr>
      <w:r w:rsidRPr="00C84503">
        <w:rPr>
          <w:u w:val="single"/>
        </w:rPr>
        <w:tab/>
      </w:r>
      <w:r w:rsidRPr="00C84503">
        <w:rPr>
          <w:u w:val="single"/>
        </w:rPr>
        <w:tab/>
      </w:r>
      <w:r w:rsidRPr="00C84503">
        <w:rPr>
          <w:u w:val="single"/>
        </w:rPr>
        <w:tab/>
      </w:r>
    </w:p>
    <w:p w:rsidR="00133D4E" w:rsidRDefault="00133D4E">
      <w:pPr>
        <w:suppressAutoHyphens w:val="0"/>
        <w:spacing w:line="240" w:lineRule="auto"/>
      </w:pPr>
    </w:p>
    <w:sectPr w:rsidR="00133D4E" w:rsidSect="008C32F4">
      <w:headerReference w:type="even" r:id="rId50"/>
      <w:headerReference w:type="default" r:id="rId51"/>
      <w:footerReference w:type="even" r:id="rId52"/>
      <w:footerReference w:type="default" r:id="rId53"/>
      <w:footerReference w:type="first" r:id="rId5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3F5D" w:rsidRPr="00A312BC" w:rsidRDefault="00F03F5D" w:rsidP="00A312BC"/>
  </w:endnote>
  <w:endnote w:type="continuationSeparator" w:id="0">
    <w:p w:rsidR="00F03F5D" w:rsidRPr="00A312BC" w:rsidRDefault="00F03F5D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Bell MT">
    <w:charset w:val="00"/>
    <w:family w:val="roman"/>
    <w:pitch w:val="variable"/>
    <w:sig w:usb0="00000003" w:usb1="00000000" w:usb2="00000000" w:usb3="00000000" w:csb0="0000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3F5D" w:rsidRPr="008C32F4" w:rsidRDefault="00F03F5D">
    <w:pPr>
      <w:pStyle w:val="Footer"/>
    </w:pPr>
    <w:r w:rsidRPr="008C32F4">
      <w:rPr>
        <w:b/>
        <w:sz w:val="18"/>
      </w:rPr>
      <w:fldChar w:fldCharType="begin"/>
    </w:r>
    <w:r w:rsidRPr="008C32F4">
      <w:rPr>
        <w:b/>
        <w:sz w:val="18"/>
      </w:rPr>
      <w:instrText xml:space="preserve"> PAGE  \* MERGEFORMAT </w:instrText>
    </w:r>
    <w:r w:rsidRPr="008C32F4">
      <w:rPr>
        <w:b/>
        <w:sz w:val="18"/>
      </w:rPr>
      <w:fldChar w:fldCharType="separate"/>
    </w:r>
    <w:r w:rsidR="0010249D">
      <w:rPr>
        <w:b/>
        <w:noProof/>
        <w:sz w:val="18"/>
      </w:rPr>
      <w:t>20</w:t>
    </w:r>
    <w:r w:rsidRPr="008C32F4">
      <w:rPr>
        <w:b/>
        <w:sz w:val="18"/>
      </w:rPr>
      <w:fldChar w:fldCharType="end"/>
    </w:r>
    <w:r>
      <w:rPr>
        <w:b/>
        <w:sz w:val="18"/>
      </w:rPr>
      <w:tab/>
    </w:r>
    <w:r>
      <w:t>GE.18-18787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3F5D" w:rsidRPr="008C32F4" w:rsidRDefault="00F03F5D" w:rsidP="008C32F4">
    <w:pPr>
      <w:pStyle w:val="Footer"/>
      <w:tabs>
        <w:tab w:val="clear" w:pos="9639"/>
        <w:tab w:val="right" w:pos="9638"/>
      </w:tabs>
      <w:rPr>
        <w:b/>
        <w:sz w:val="18"/>
      </w:rPr>
    </w:pPr>
    <w:r>
      <w:t>GE.18-18787</w:t>
    </w:r>
    <w:r>
      <w:tab/>
    </w:r>
    <w:r w:rsidRPr="008C32F4">
      <w:rPr>
        <w:b/>
        <w:sz w:val="18"/>
      </w:rPr>
      <w:fldChar w:fldCharType="begin"/>
    </w:r>
    <w:r w:rsidRPr="008C32F4">
      <w:rPr>
        <w:b/>
        <w:sz w:val="18"/>
      </w:rPr>
      <w:instrText xml:space="preserve"> PAGE  \* MERGEFORMAT </w:instrText>
    </w:r>
    <w:r w:rsidRPr="008C32F4">
      <w:rPr>
        <w:b/>
        <w:sz w:val="18"/>
      </w:rPr>
      <w:fldChar w:fldCharType="separate"/>
    </w:r>
    <w:r w:rsidR="0010249D">
      <w:rPr>
        <w:b/>
        <w:noProof/>
        <w:sz w:val="18"/>
      </w:rPr>
      <w:t>19</w:t>
    </w:r>
    <w:r w:rsidRPr="008C32F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3F5D" w:rsidRPr="008C32F4" w:rsidRDefault="00F03F5D" w:rsidP="008C32F4">
    <w:pPr>
      <w:spacing w:before="120" w:line="240" w:lineRule="auto"/>
    </w:pPr>
    <w:r>
      <w:t>GE.</w:t>
    </w:r>
    <w:r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18-18787  (R)</w:t>
    </w:r>
    <w:r w:rsidR="003E27F9">
      <w:rPr>
        <w:lang w:val="en-US"/>
      </w:rPr>
      <w:t xml:space="preserve">  061218  13</w:t>
    </w:r>
    <w:r>
      <w:rPr>
        <w:lang w:val="en-US"/>
      </w:rPr>
      <w:t>1218</w:t>
    </w:r>
    <w:r>
      <w:br/>
    </w:r>
    <w:r w:rsidRPr="008C32F4">
      <w:rPr>
        <w:rFonts w:ascii="C39T30Lfz" w:hAnsi="C39T30Lfz"/>
        <w:kern w:val="14"/>
        <w:sz w:val="56"/>
      </w:rPr>
      <w:t></w:t>
    </w:r>
    <w:r w:rsidRPr="008C32F4">
      <w:rPr>
        <w:rFonts w:ascii="C39T30Lfz" w:hAnsi="C39T30Lfz"/>
        <w:kern w:val="14"/>
        <w:sz w:val="56"/>
      </w:rPr>
      <w:t></w:t>
    </w:r>
    <w:r w:rsidRPr="008C32F4">
      <w:rPr>
        <w:rFonts w:ascii="C39T30Lfz" w:hAnsi="C39T30Lfz"/>
        <w:kern w:val="14"/>
        <w:sz w:val="56"/>
      </w:rPr>
      <w:t></w:t>
    </w:r>
    <w:r w:rsidRPr="008C32F4">
      <w:rPr>
        <w:rFonts w:ascii="C39T30Lfz" w:hAnsi="C39T30Lfz"/>
        <w:kern w:val="14"/>
        <w:sz w:val="56"/>
      </w:rPr>
      <w:t></w:t>
    </w:r>
    <w:r w:rsidRPr="008C32F4">
      <w:rPr>
        <w:rFonts w:ascii="C39T30Lfz" w:hAnsi="C39T30Lfz"/>
        <w:kern w:val="14"/>
        <w:sz w:val="56"/>
      </w:rPr>
      <w:t></w:t>
    </w:r>
    <w:r w:rsidRPr="008C32F4">
      <w:rPr>
        <w:rFonts w:ascii="C39T30Lfz" w:hAnsi="C39T30Lfz"/>
        <w:kern w:val="14"/>
        <w:sz w:val="56"/>
      </w:rPr>
      <w:t></w:t>
    </w:r>
    <w:r w:rsidRPr="008C32F4">
      <w:rPr>
        <w:rFonts w:ascii="C39T30Lfz" w:hAnsi="C39T30Lfz"/>
        <w:kern w:val="14"/>
        <w:sz w:val="56"/>
      </w:rPr>
      <w:t></w:t>
    </w:r>
    <w:r w:rsidRPr="008C32F4">
      <w:rPr>
        <w:rFonts w:ascii="C39T30Lfz" w:hAnsi="C39T30Lfz"/>
        <w:kern w:val="14"/>
        <w:sz w:val="56"/>
      </w:rPr>
      <w:t></w:t>
    </w:r>
    <w:r w:rsidRPr="008C32F4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5/AC.2/2019/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5/AC.2/2019/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3F5D" w:rsidRPr="001075E9" w:rsidRDefault="00F03F5D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03F5D" w:rsidRDefault="00F03F5D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F03F5D" w:rsidRPr="0090156D" w:rsidRDefault="00F03F5D" w:rsidP="0059088F">
      <w:pPr>
        <w:pStyle w:val="FootnoteText"/>
      </w:pPr>
      <w:r w:rsidRPr="0090156D">
        <w:tab/>
      </w:r>
      <w:r w:rsidRPr="003C1E78">
        <w:rPr>
          <w:rStyle w:val="FootnoteReference"/>
          <w:sz w:val="20"/>
          <w:vertAlign w:val="baseline"/>
        </w:rPr>
        <w:t>*</w:t>
      </w:r>
      <w:r w:rsidRPr="003C1E78">
        <w:rPr>
          <w:sz w:val="20"/>
        </w:rPr>
        <w:t xml:space="preserve"> </w:t>
      </w:r>
      <w:r w:rsidRPr="003C1E78">
        <w:rPr>
          <w:sz w:val="20"/>
        </w:rPr>
        <w:tab/>
      </w:r>
      <w:r w:rsidRPr="00FC754E">
        <w:t>Распространено на немецком языке Центральной комисс</w:t>
      </w:r>
      <w:r>
        <w:t>ией судоходства по Рейну (ЦКСР) в </w:t>
      </w:r>
      <w:r w:rsidRPr="00FC754E">
        <w:t xml:space="preserve">качестве документа </w:t>
      </w:r>
      <w:r>
        <w:rPr>
          <w:color w:val="000000"/>
          <w:lang w:val="en-US"/>
        </w:rPr>
        <w:t>CCNR</w:t>
      </w:r>
      <w:r w:rsidRPr="00A94FF7">
        <w:rPr>
          <w:color w:val="000000"/>
        </w:rPr>
        <w:t>-</w:t>
      </w:r>
      <w:r>
        <w:rPr>
          <w:color w:val="000000"/>
          <w:lang w:val="en-US"/>
        </w:rPr>
        <w:t>ZKR</w:t>
      </w:r>
      <w:r w:rsidRPr="00FC754E">
        <w:rPr>
          <w:color w:val="000000"/>
        </w:rPr>
        <w:t>/</w:t>
      </w:r>
      <w:r>
        <w:rPr>
          <w:color w:val="000000"/>
          <w:lang w:val="en-US"/>
        </w:rPr>
        <w:t>ADN</w:t>
      </w:r>
      <w:r w:rsidRPr="00FC754E">
        <w:rPr>
          <w:color w:val="000000"/>
        </w:rPr>
        <w:t>/</w:t>
      </w:r>
      <w:r>
        <w:rPr>
          <w:color w:val="000000"/>
          <w:lang w:val="en-US"/>
        </w:rPr>
        <w:t>WP</w:t>
      </w:r>
      <w:r w:rsidRPr="00FC754E">
        <w:rPr>
          <w:color w:val="000000"/>
        </w:rPr>
        <w:t>.15/</w:t>
      </w:r>
      <w:r>
        <w:rPr>
          <w:color w:val="000000"/>
          <w:lang w:val="en-US"/>
        </w:rPr>
        <w:t>AC</w:t>
      </w:r>
      <w:r w:rsidRPr="00FC754E">
        <w:rPr>
          <w:color w:val="000000"/>
        </w:rPr>
        <w:t>.2/201</w:t>
      </w:r>
      <w:r>
        <w:rPr>
          <w:color w:val="000000"/>
        </w:rPr>
        <w:t>9</w:t>
      </w:r>
      <w:r w:rsidRPr="00FC754E">
        <w:rPr>
          <w:color w:val="000000"/>
        </w:rPr>
        <w:t>/</w:t>
      </w:r>
      <w:r>
        <w:rPr>
          <w:color w:val="000000"/>
        </w:rPr>
        <w:t>1</w:t>
      </w:r>
      <w:r w:rsidRPr="00FC754E">
        <w:rPr>
          <w:color w:val="000000"/>
        </w:rPr>
        <w:t>.</w:t>
      </w:r>
    </w:p>
  </w:footnote>
  <w:footnote w:id="2">
    <w:p w:rsidR="00F03F5D" w:rsidRPr="0090156D" w:rsidRDefault="00F03F5D" w:rsidP="0059088F">
      <w:pPr>
        <w:pStyle w:val="FootnoteText"/>
      </w:pPr>
      <w:r w:rsidRPr="009E7810">
        <w:tab/>
      </w:r>
      <w:r w:rsidRPr="003C1E78">
        <w:rPr>
          <w:rStyle w:val="FootnoteReference"/>
          <w:sz w:val="20"/>
          <w:vertAlign w:val="baseline"/>
        </w:rPr>
        <w:t>**</w:t>
      </w:r>
      <w:r w:rsidRPr="0090156D">
        <w:t xml:space="preserve"> </w:t>
      </w:r>
      <w:r w:rsidRPr="0090156D">
        <w:tab/>
      </w:r>
      <w:r>
        <w:t>В соответствии с программой работы Комитета по внутреннему транспорту на 2018−2019 годы (</w:t>
      </w:r>
      <w:r>
        <w:rPr>
          <w:lang w:val="en-US"/>
        </w:rPr>
        <w:t>ECE</w:t>
      </w:r>
      <w:r w:rsidRPr="00274AE7">
        <w:t>/</w:t>
      </w:r>
      <w:r>
        <w:rPr>
          <w:lang w:val="en-US"/>
        </w:rPr>
        <w:t>TRANS</w:t>
      </w:r>
      <w:r w:rsidRPr="00274AE7">
        <w:t>/201</w:t>
      </w:r>
      <w:r>
        <w:t>8</w:t>
      </w:r>
      <w:r w:rsidRPr="00274AE7">
        <w:t>/2</w:t>
      </w:r>
      <w:r>
        <w:t>1</w:t>
      </w:r>
      <w:r w:rsidRPr="00274AE7">
        <w:t>/</w:t>
      </w:r>
      <w:r>
        <w:rPr>
          <w:lang w:val="en-US"/>
        </w:rPr>
        <w:t>Add</w:t>
      </w:r>
      <w:r w:rsidRPr="00274AE7">
        <w:t>.1 (9.3)).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3F5D" w:rsidRPr="008C32F4" w:rsidRDefault="0010249D">
    <w:pPr>
      <w:pStyle w:val="Header"/>
    </w:pPr>
    <w:fldSimple w:instr=" TITLE  \* MERGEFORMAT ">
      <w:r w:rsidR="007C16A9">
        <w:t>ECE/TRANS/WP.15/AC.2/2019/1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3F5D" w:rsidRPr="008C32F4" w:rsidRDefault="0010249D" w:rsidP="008C32F4">
    <w:pPr>
      <w:pStyle w:val="Header"/>
      <w:jc w:val="right"/>
    </w:pPr>
    <w:fldSimple w:instr=" TITLE  \* MERGEFORMAT ">
      <w:r w:rsidR="007C16A9">
        <w:t>ECE/TRANS/WP.15/AC.2/2019/1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2DF5D0A"/>
    <w:multiLevelType w:val="hybridMultilevel"/>
    <w:tmpl w:val="1660A844"/>
    <w:lvl w:ilvl="0" w:tplc="898E852C">
      <w:start w:val="1"/>
      <w:numFmt w:val="bullet"/>
      <w:lvlText w:val=""/>
      <w:lvlJc w:val="left"/>
      <w:pPr>
        <w:tabs>
          <w:tab w:val="num" w:pos="1491"/>
        </w:tabs>
        <w:ind w:left="1491" w:hanging="357"/>
      </w:pPr>
      <w:rPr>
        <w:rFonts w:ascii="Symbol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E55E38"/>
    <w:multiLevelType w:val="hybridMultilevel"/>
    <w:tmpl w:val="9D0E906A"/>
    <w:lvl w:ilvl="0" w:tplc="14C64E84">
      <w:start w:val="1"/>
      <w:numFmt w:val="bullet"/>
      <w:lvlText w:val="•"/>
      <w:lvlJc w:val="left"/>
      <w:pPr>
        <w:tabs>
          <w:tab w:val="num" w:pos="1491"/>
        </w:tabs>
        <w:ind w:left="1491" w:hanging="357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586DBE"/>
    <w:multiLevelType w:val="hybridMultilevel"/>
    <w:tmpl w:val="D002814E"/>
    <w:lvl w:ilvl="0" w:tplc="898E852C">
      <w:start w:val="1"/>
      <w:numFmt w:val="bullet"/>
      <w:lvlText w:val=""/>
      <w:lvlJc w:val="left"/>
      <w:pPr>
        <w:tabs>
          <w:tab w:val="num" w:pos="1491"/>
        </w:tabs>
        <w:ind w:left="1491" w:hanging="357"/>
      </w:pPr>
      <w:rPr>
        <w:rFonts w:ascii="Symbol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76EF3"/>
    <w:multiLevelType w:val="multilevel"/>
    <w:tmpl w:val="04190023"/>
    <w:styleLink w:val="ArticleSection"/>
    <w:lvl w:ilvl="0">
      <w:start w:val="1"/>
      <w:numFmt w:val="upperRoman"/>
      <w:pStyle w:val="Heading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8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393164"/>
    <w:multiLevelType w:val="hybridMultilevel"/>
    <w:tmpl w:val="055C0100"/>
    <w:lvl w:ilvl="0" w:tplc="A970CE5A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797E18A7"/>
    <w:multiLevelType w:val="hybridMultilevel"/>
    <w:tmpl w:val="DEFAB21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4"/>
  </w:num>
  <w:num w:numId="3">
    <w:abstractNumId w:val="11"/>
  </w:num>
  <w:num w:numId="4">
    <w:abstractNumId w:val="24"/>
  </w:num>
  <w:num w:numId="5">
    <w:abstractNumId w:val="18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21"/>
  </w:num>
  <w:num w:numId="17">
    <w:abstractNumId w:val="16"/>
  </w:num>
  <w:num w:numId="18">
    <w:abstractNumId w:val="19"/>
  </w:num>
  <w:num w:numId="19">
    <w:abstractNumId w:val="21"/>
  </w:num>
  <w:num w:numId="20">
    <w:abstractNumId w:val="16"/>
  </w:num>
  <w:num w:numId="21">
    <w:abstractNumId w:val="19"/>
  </w:num>
  <w:num w:numId="22">
    <w:abstractNumId w:val="22"/>
  </w:num>
  <w:num w:numId="23">
    <w:abstractNumId w:val="10"/>
  </w:num>
  <w:num w:numId="24">
    <w:abstractNumId w:val="17"/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12"/>
  </w:num>
  <w:num w:numId="28">
    <w:abstractNumId w:val="15"/>
  </w:num>
  <w:num w:numId="29">
    <w:abstractNumId w:val="13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Yuri Boichuk">
    <w15:presenceInfo w15:providerId="None" w15:userId="Yuri Boichuk"/>
  </w15:person>
  <w15:person w15:author="Ekaterina Salynskaya">
    <w15:presenceInfo w15:providerId="None" w15:userId="Ekaterina Salynskaya"/>
  </w15:person>
  <w15:person w15:author="Larisa Maykovskaya">
    <w15:presenceInfo w15:providerId="None" w15:userId="Larisa Maykovskay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comment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724"/>
    <w:rsid w:val="00005A6D"/>
    <w:rsid w:val="00030FD8"/>
    <w:rsid w:val="00033EE1"/>
    <w:rsid w:val="00036E4A"/>
    <w:rsid w:val="00042B72"/>
    <w:rsid w:val="0004429C"/>
    <w:rsid w:val="000558BD"/>
    <w:rsid w:val="00096B85"/>
    <w:rsid w:val="000B57E7"/>
    <w:rsid w:val="000B6373"/>
    <w:rsid w:val="000C53BF"/>
    <w:rsid w:val="000D4F29"/>
    <w:rsid w:val="000E4E5B"/>
    <w:rsid w:val="000F09DF"/>
    <w:rsid w:val="000F61B2"/>
    <w:rsid w:val="0010249D"/>
    <w:rsid w:val="001075E9"/>
    <w:rsid w:val="00133D4E"/>
    <w:rsid w:val="0014152F"/>
    <w:rsid w:val="00154424"/>
    <w:rsid w:val="001705E9"/>
    <w:rsid w:val="00172724"/>
    <w:rsid w:val="00180183"/>
    <w:rsid w:val="0018024D"/>
    <w:rsid w:val="0018649F"/>
    <w:rsid w:val="00196389"/>
    <w:rsid w:val="001974A8"/>
    <w:rsid w:val="001B2022"/>
    <w:rsid w:val="001B3EF6"/>
    <w:rsid w:val="001B7E37"/>
    <w:rsid w:val="001C3AC1"/>
    <w:rsid w:val="001C40BD"/>
    <w:rsid w:val="001C7A89"/>
    <w:rsid w:val="00255343"/>
    <w:rsid w:val="0025567C"/>
    <w:rsid w:val="0027151D"/>
    <w:rsid w:val="002A2EFC"/>
    <w:rsid w:val="002A7D12"/>
    <w:rsid w:val="002B0106"/>
    <w:rsid w:val="002B74B1"/>
    <w:rsid w:val="002C0E18"/>
    <w:rsid w:val="002C29AE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436A9"/>
    <w:rsid w:val="00381C24"/>
    <w:rsid w:val="00387CD4"/>
    <w:rsid w:val="003958D0"/>
    <w:rsid w:val="003A0D43"/>
    <w:rsid w:val="003A48CE"/>
    <w:rsid w:val="003B00E5"/>
    <w:rsid w:val="003B48D3"/>
    <w:rsid w:val="003C1E78"/>
    <w:rsid w:val="003E27F9"/>
    <w:rsid w:val="003F4135"/>
    <w:rsid w:val="00407B78"/>
    <w:rsid w:val="004222AD"/>
    <w:rsid w:val="00424203"/>
    <w:rsid w:val="004502FE"/>
    <w:rsid w:val="00452493"/>
    <w:rsid w:val="00453318"/>
    <w:rsid w:val="00454AF2"/>
    <w:rsid w:val="00454E07"/>
    <w:rsid w:val="00460B64"/>
    <w:rsid w:val="00472C5C"/>
    <w:rsid w:val="00492C09"/>
    <w:rsid w:val="004B2633"/>
    <w:rsid w:val="004E05B7"/>
    <w:rsid w:val="004E4899"/>
    <w:rsid w:val="0050108D"/>
    <w:rsid w:val="00513081"/>
    <w:rsid w:val="00517901"/>
    <w:rsid w:val="00526683"/>
    <w:rsid w:val="00540354"/>
    <w:rsid w:val="00552D1A"/>
    <w:rsid w:val="00562EC9"/>
    <w:rsid w:val="005639C1"/>
    <w:rsid w:val="005709E0"/>
    <w:rsid w:val="00572E19"/>
    <w:rsid w:val="005850AA"/>
    <w:rsid w:val="0059088F"/>
    <w:rsid w:val="005961C8"/>
    <w:rsid w:val="005966F1"/>
    <w:rsid w:val="005C2DA7"/>
    <w:rsid w:val="005D7914"/>
    <w:rsid w:val="005E1DB1"/>
    <w:rsid w:val="005E2B41"/>
    <w:rsid w:val="005F0B42"/>
    <w:rsid w:val="00617A43"/>
    <w:rsid w:val="006345DB"/>
    <w:rsid w:val="006370ED"/>
    <w:rsid w:val="00640F49"/>
    <w:rsid w:val="00644920"/>
    <w:rsid w:val="006467D9"/>
    <w:rsid w:val="00653ACC"/>
    <w:rsid w:val="00656223"/>
    <w:rsid w:val="006716A5"/>
    <w:rsid w:val="00677141"/>
    <w:rsid w:val="00680D03"/>
    <w:rsid w:val="00681A10"/>
    <w:rsid w:val="006A0AEF"/>
    <w:rsid w:val="006A1ED8"/>
    <w:rsid w:val="006C2031"/>
    <w:rsid w:val="006D461A"/>
    <w:rsid w:val="006D7AFB"/>
    <w:rsid w:val="006F35EE"/>
    <w:rsid w:val="007021FF"/>
    <w:rsid w:val="00712895"/>
    <w:rsid w:val="00721603"/>
    <w:rsid w:val="007246B6"/>
    <w:rsid w:val="00734ACB"/>
    <w:rsid w:val="00750034"/>
    <w:rsid w:val="00757357"/>
    <w:rsid w:val="00786CB0"/>
    <w:rsid w:val="00792497"/>
    <w:rsid w:val="00793024"/>
    <w:rsid w:val="007B770D"/>
    <w:rsid w:val="007C16A9"/>
    <w:rsid w:val="007D460F"/>
    <w:rsid w:val="00806737"/>
    <w:rsid w:val="0081566A"/>
    <w:rsid w:val="00825F8D"/>
    <w:rsid w:val="00834B71"/>
    <w:rsid w:val="0086445C"/>
    <w:rsid w:val="00870388"/>
    <w:rsid w:val="00894693"/>
    <w:rsid w:val="0089748D"/>
    <w:rsid w:val="008A08D7"/>
    <w:rsid w:val="008A37C8"/>
    <w:rsid w:val="008B6909"/>
    <w:rsid w:val="008C32F4"/>
    <w:rsid w:val="008D53B6"/>
    <w:rsid w:val="008D7AA4"/>
    <w:rsid w:val="008F7609"/>
    <w:rsid w:val="00906890"/>
    <w:rsid w:val="00911BE4"/>
    <w:rsid w:val="00951972"/>
    <w:rsid w:val="00953C53"/>
    <w:rsid w:val="00957CA5"/>
    <w:rsid w:val="0096027D"/>
    <w:rsid w:val="009608F3"/>
    <w:rsid w:val="00984A01"/>
    <w:rsid w:val="009A24AC"/>
    <w:rsid w:val="009C0FAB"/>
    <w:rsid w:val="009C59D7"/>
    <w:rsid w:val="009C6FE6"/>
    <w:rsid w:val="009D7E7D"/>
    <w:rsid w:val="00A007FE"/>
    <w:rsid w:val="00A01400"/>
    <w:rsid w:val="00A14DA8"/>
    <w:rsid w:val="00A24B0F"/>
    <w:rsid w:val="00A312BC"/>
    <w:rsid w:val="00A37803"/>
    <w:rsid w:val="00A50FC9"/>
    <w:rsid w:val="00A84021"/>
    <w:rsid w:val="00A84D35"/>
    <w:rsid w:val="00A917B3"/>
    <w:rsid w:val="00A953AD"/>
    <w:rsid w:val="00AB4B51"/>
    <w:rsid w:val="00B10CC7"/>
    <w:rsid w:val="00B36DF7"/>
    <w:rsid w:val="00B40DBF"/>
    <w:rsid w:val="00B41970"/>
    <w:rsid w:val="00B45A48"/>
    <w:rsid w:val="00B539E7"/>
    <w:rsid w:val="00B62458"/>
    <w:rsid w:val="00BA70C4"/>
    <w:rsid w:val="00BB52C7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20A29"/>
    <w:rsid w:val="00D2371B"/>
    <w:rsid w:val="00D33D63"/>
    <w:rsid w:val="00D459DC"/>
    <w:rsid w:val="00D5253A"/>
    <w:rsid w:val="00D873A8"/>
    <w:rsid w:val="00D90028"/>
    <w:rsid w:val="00D90138"/>
    <w:rsid w:val="00DC617F"/>
    <w:rsid w:val="00DD24DF"/>
    <w:rsid w:val="00DD78D1"/>
    <w:rsid w:val="00DE32CD"/>
    <w:rsid w:val="00DF0C85"/>
    <w:rsid w:val="00DF5767"/>
    <w:rsid w:val="00DF71B9"/>
    <w:rsid w:val="00E05FFB"/>
    <w:rsid w:val="00E12C5F"/>
    <w:rsid w:val="00E552B6"/>
    <w:rsid w:val="00E66C03"/>
    <w:rsid w:val="00E73F76"/>
    <w:rsid w:val="00EA2C9F"/>
    <w:rsid w:val="00EA420E"/>
    <w:rsid w:val="00EC03C9"/>
    <w:rsid w:val="00ED0BDA"/>
    <w:rsid w:val="00EE142A"/>
    <w:rsid w:val="00EF1360"/>
    <w:rsid w:val="00EF3220"/>
    <w:rsid w:val="00F03F5D"/>
    <w:rsid w:val="00F21303"/>
    <w:rsid w:val="00F2523A"/>
    <w:rsid w:val="00F25C67"/>
    <w:rsid w:val="00F43903"/>
    <w:rsid w:val="00F94155"/>
    <w:rsid w:val="00F95DC2"/>
    <w:rsid w:val="00F9783F"/>
    <w:rsid w:val="00FA5E95"/>
    <w:rsid w:val="00FB4B29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5:docId w15:val="{51250C9F-8728-45B5-8297-DD5FF173D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4429C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numPr>
        <w:numId w:val="24"/>
      </w:numPr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9C6FE6"/>
    <w:pPr>
      <w:keepNext/>
      <w:numPr>
        <w:ilvl w:val="1"/>
        <w:numId w:val="24"/>
      </w:numPr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qFormat/>
    <w:rsid w:val="009C6FE6"/>
    <w:pPr>
      <w:keepNext/>
      <w:numPr>
        <w:ilvl w:val="2"/>
        <w:numId w:val="2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9C6FE6"/>
    <w:pPr>
      <w:keepNext/>
      <w:numPr>
        <w:ilvl w:val="3"/>
        <w:numId w:val="24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9C6FE6"/>
    <w:pPr>
      <w:numPr>
        <w:ilvl w:val="4"/>
        <w:numId w:val="2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9C6FE6"/>
    <w:pPr>
      <w:numPr>
        <w:ilvl w:val="5"/>
        <w:numId w:val="24"/>
      </w:num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qFormat/>
    <w:rsid w:val="009C6FE6"/>
    <w:pPr>
      <w:numPr>
        <w:ilvl w:val="6"/>
        <w:numId w:val="24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rsid w:val="009C6FE6"/>
    <w:pPr>
      <w:numPr>
        <w:ilvl w:val="7"/>
        <w:numId w:val="24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9C6FE6"/>
    <w:pPr>
      <w:numPr>
        <w:ilvl w:val="8"/>
        <w:numId w:val="24"/>
      </w:num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617A43"/>
    <w:rPr>
      <w:color w:val="800080" w:themeColor="followedHyperlink"/>
      <w:u w:val="none"/>
    </w:rPr>
  </w:style>
  <w:style w:type="numbering" w:styleId="111111">
    <w:name w:val="Outline List 2"/>
    <w:basedOn w:val="NoList"/>
    <w:semiHidden/>
    <w:rsid w:val="0059088F"/>
    <w:pPr>
      <w:numPr>
        <w:numId w:val="22"/>
      </w:numPr>
    </w:pPr>
  </w:style>
  <w:style w:type="numbering" w:styleId="1ai">
    <w:name w:val="Outline List 1"/>
    <w:basedOn w:val="NoList"/>
    <w:semiHidden/>
    <w:rsid w:val="0059088F"/>
    <w:pPr>
      <w:numPr>
        <w:numId w:val="23"/>
      </w:numPr>
    </w:pPr>
  </w:style>
  <w:style w:type="paragraph" w:styleId="HTMLAddress">
    <w:name w:val="HTML Address"/>
    <w:basedOn w:val="Normal"/>
    <w:link w:val="HTMLAddressChar"/>
    <w:semiHidden/>
    <w:rsid w:val="0059088F"/>
    <w:pPr>
      <w:suppressAutoHyphens w:val="0"/>
    </w:pPr>
    <w:rPr>
      <w:rFonts w:eastAsia="Times New Roman" w:cs="Times New Roman"/>
      <w:i/>
      <w:iCs/>
      <w:spacing w:val="4"/>
      <w:w w:val="103"/>
      <w:kern w:val="14"/>
      <w:szCs w:val="20"/>
    </w:rPr>
  </w:style>
  <w:style w:type="character" w:customStyle="1" w:styleId="HTMLAddressChar">
    <w:name w:val="HTML Address Char"/>
    <w:basedOn w:val="DefaultParagraphFont"/>
    <w:link w:val="HTMLAddress"/>
    <w:semiHidden/>
    <w:rsid w:val="0059088F"/>
    <w:rPr>
      <w:i/>
      <w:iCs/>
      <w:spacing w:val="4"/>
      <w:w w:val="103"/>
      <w:kern w:val="14"/>
      <w:lang w:val="ru-RU" w:eastAsia="en-US"/>
    </w:rPr>
  </w:style>
  <w:style w:type="paragraph" w:styleId="EnvelopeAddress">
    <w:name w:val="envelope address"/>
    <w:basedOn w:val="Normal"/>
    <w:semiHidden/>
    <w:rsid w:val="0059088F"/>
    <w:pPr>
      <w:framePr w:w="7920" w:h="1980" w:hRule="exact" w:hSpace="180" w:wrap="auto" w:hAnchor="page" w:xAlign="center" w:yAlign="bottom"/>
      <w:suppressAutoHyphens w:val="0"/>
      <w:ind w:left="2880"/>
    </w:pPr>
    <w:rPr>
      <w:rFonts w:ascii="Arial" w:eastAsia="Times New Roman" w:hAnsi="Arial" w:cs="Arial"/>
      <w:spacing w:val="4"/>
      <w:w w:val="103"/>
      <w:kern w:val="14"/>
      <w:sz w:val="24"/>
      <w:szCs w:val="20"/>
    </w:rPr>
  </w:style>
  <w:style w:type="paragraph" w:styleId="Date">
    <w:name w:val="Date"/>
    <w:basedOn w:val="Normal"/>
    <w:next w:val="Normal"/>
    <w:link w:val="DateChar"/>
    <w:rsid w:val="0059088F"/>
    <w:pPr>
      <w:suppressAutoHyphens w:val="0"/>
    </w:pPr>
    <w:rPr>
      <w:rFonts w:eastAsia="Times New Roman" w:cs="Times New Roman"/>
      <w:spacing w:val="4"/>
      <w:w w:val="103"/>
      <w:kern w:val="14"/>
      <w:szCs w:val="20"/>
    </w:rPr>
  </w:style>
  <w:style w:type="character" w:customStyle="1" w:styleId="DateChar">
    <w:name w:val="Date Char"/>
    <w:basedOn w:val="DefaultParagraphFont"/>
    <w:link w:val="Date"/>
    <w:rsid w:val="0059088F"/>
    <w:rPr>
      <w:spacing w:val="4"/>
      <w:w w:val="103"/>
      <w:kern w:val="14"/>
      <w:lang w:val="ru-RU" w:eastAsia="en-US"/>
    </w:rPr>
  </w:style>
  <w:style w:type="paragraph" w:styleId="ListBullet5">
    <w:name w:val="List Bullet 5"/>
    <w:basedOn w:val="Normal"/>
    <w:semiHidden/>
    <w:rsid w:val="0059088F"/>
    <w:pPr>
      <w:tabs>
        <w:tab w:val="num" w:pos="1492"/>
      </w:tabs>
      <w:suppressAutoHyphens w:val="0"/>
      <w:ind w:left="1492" w:hanging="360"/>
    </w:pPr>
    <w:rPr>
      <w:rFonts w:eastAsia="Times New Roman" w:cs="Times New Roman"/>
      <w:spacing w:val="4"/>
      <w:w w:val="103"/>
      <w:kern w:val="14"/>
      <w:szCs w:val="20"/>
    </w:rPr>
  </w:style>
  <w:style w:type="table" w:styleId="TableSimple1">
    <w:name w:val="Table Simple 1"/>
    <w:basedOn w:val="TableNormal"/>
    <w:semiHidden/>
    <w:rsid w:val="0059088F"/>
    <w:pPr>
      <w:spacing w:line="240" w:lineRule="atLeast"/>
    </w:pPr>
    <w:rPr>
      <w:lang w:val="en-US" w:eastAsia="zh-CN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character" w:styleId="HTMLAcronym">
    <w:name w:val="HTML Acronym"/>
    <w:basedOn w:val="DefaultParagraphFont"/>
    <w:semiHidden/>
    <w:rsid w:val="0059088F"/>
  </w:style>
  <w:style w:type="table" w:styleId="TableWeb1">
    <w:name w:val="Table Web 1"/>
    <w:basedOn w:val="TableNormal"/>
    <w:semiHidden/>
    <w:rsid w:val="0059088F"/>
    <w:pPr>
      <w:spacing w:after="120" w:line="200" w:lineRule="atLeast"/>
    </w:pPr>
    <w:rPr>
      <w:lang w:val="en-US" w:eastAsia="zh-C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59088F"/>
    <w:pPr>
      <w:spacing w:after="120" w:line="200" w:lineRule="atLeast"/>
    </w:pPr>
    <w:rPr>
      <w:lang w:val="en-US" w:eastAsia="zh-CN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eading6Char">
    <w:name w:val="Heading 6 Char"/>
    <w:link w:val="Heading6"/>
    <w:rsid w:val="0059088F"/>
    <w:rPr>
      <w:rFonts w:eastAsiaTheme="minorHAnsi" w:cstheme="minorBidi"/>
      <w:b/>
      <w:bCs/>
      <w:sz w:val="22"/>
      <w:szCs w:val="22"/>
      <w:lang w:val="ru-RU" w:eastAsia="en-US"/>
    </w:rPr>
  </w:style>
  <w:style w:type="character" w:styleId="Emphasis">
    <w:name w:val="Emphasis"/>
    <w:basedOn w:val="DefaultParagraphFont"/>
    <w:qFormat/>
    <w:rsid w:val="0059088F"/>
    <w:rPr>
      <w:i/>
      <w:iCs/>
    </w:rPr>
  </w:style>
  <w:style w:type="paragraph" w:styleId="NoteHeading">
    <w:name w:val="Note Heading"/>
    <w:basedOn w:val="Normal"/>
    <w:next w:val="Normal"/>
    <w:link w:val="NoteHeadingChar"/>
    <w:semiHidden/>
    <w:rsid w:val="0059088F"/>
    <w:pPr>
      <w:suppressAutoHyphens w:val="0"/>
    </w:pPr>
    <w:rPr>
      <w:rFonts w:eastAsia="Times New Roman" w:cs="Times New Roman"/>
      <w:spacing w:val="4"/>
      <w:w w:val="103"/>
      <w:kern w:val="14"/>
      <w:szCs w:val="20"/>
    </w:rPr>
  </w:style>
  <w:style w:type="character" w:customStyle="1" w:styleId="NoteHeadingChar">
    <w:name w:val="Note Heading Char"/>
    <w:basedOn w:val="DefaultParagraphFont"/>
    <w:link w:val="NoteHeading"/>
    <w:semiHidden/>
    <w:rsid w:val="0059088F"/>
    <w:rPr>
      <w:spacing w:val="4"/>
      <w:w w:val="103"/>
      <w:kern w:val="14"/>
      <w:lang w:val="ru-RU" w:eastAsia="en-US"/>
    </w:rPr>
  </w:style>
  <w:style w:type="table" w:styleId="TableElegant">
    <w:name w:val="Table Elegant"/>
    <w:basedOn w:val="TableNormal"/>
    <w:semiHidden/>
    <w:rsid w:val="0059088F"/>
    <w:pPr>
      <w:spacing w:after="120" w:line="200" w:lineRule="atLeast"/>
    </w:pPr>
    <w:rPr>
      <w:lang w:val="en-US" w:eastAsia="zh-C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59088F"/>
    <w:pPr>
      <w:spacing w:after="120" w:line="200" w:lineRule="atLeast"/>
    </w:pPr>
    <w:rPr>
      <w:lang w:val="en-US" w:eastAsia="zh-CN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59088F"/>
    <w:pPr>
      <w:spacing w:after="120" w:line="200" w:lineRule="atLeast"/>
    </w:pPr>
    <w:rPr>
      <w:lang w:val="en-US" w:eastAsia="zh-CN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59088F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59088F"/>
    <w:pPr>
      <w:spacing w:after="120" w:line="200" w:lineRule="atLeast"/>
    </w:pPr>
    <w:rPr>
      <w:lang w:val="en-US" w:eastAsia="zh-C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59088F"/>
    <w:pPr>
      <w:spacing w:after="120" w:line="200" w:lineRule="atLeast"/>
    </w:pPr>
    <w:rPr>
      <w:lang w:val="en-US" w:eastAsia="zh-C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59088F"/>
    <w:pPr>
      <w:spacing w:after="120" w:line="200" w:lineRule="atLeast"/>
    </w:pPr>
    <w:rPr>
      <w:color w:val="000080"/>
      <w:lang w:val="en-US"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59088F"/>
    <w:pPr>
      <w:spacing w:after="120" w:line="200" w:lineRule="atLeast"/>
    </w:pPr>
    <w:rPr>
      <w:lang w:val="en-US" w:eastAsia="zh-CN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59088F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link w:val="BodyTextChar"/>
    <w:semiHidden/>
    <w:rsid w:val="0059088F"/>
    <w:pPr>
      <w:suppressAutoHyphens w:val="0"/>
    </w:pPr>
    <w:rPr>
      <w:rFonts w:eastAsia="Times New Roman" w:cs="Times New Roman"/>
      <w:spacing w:val="4"/>
      <w:w w:val="103"/>
      <w:kern w:val="1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59088F"/>
    <w:rPr>
      <w:spacing w:val="4"/>
      <w:w w:val="103"/>
      <w:kern w:val="14"/>
      <w:lang w:val="ru-RU" w:eastAsia="en-US"/>
    </w:rPr>
  </w:style>
  <w:style w:type="paragraph" w:styleId="BodyTextFirstIndent">
    <w:name w:val="Body Text First Indent"/>
    <w:basedOn w:val="BodyText"/>
    <w:link w:val="BodyTextFirstIndentChar"/>
    <w:rsid w:val="0059088F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59088F"/>
    <w:rPr>
      <w:spacing w:val="4"/>
      <w:w w:val="103"/>
      <w:kern w:val="14"/>
      <w:lang w:val="ru-RU" w:eastAsia="en-US"/>
    </w:rPr>
  </w:style>
  <w:style w:type="paragraph" w:styleId="BodyTextIndent">
    <w:name w:val="Body Text Indent"/>
    <w:basedOn w:val="Normal"/>
    <w:link w:val="BodyTextIndentChar"/>
    <w:semiHidden/>
    <w:rsid w:val="0059088F"/>
    <w:pPr>
      <w:suppressAutoHyphens w:val="0"/>
      <w:ind w:left="283"/>
    </w:pPr>
    <w:rPr>
      <w:rFonts w:eastAsia="Times New Roman" w:cs="Times New Roman"/>
      <w:spacing w:val="4"/>
      <w:w w:val="103"/>
      <w:kern w:val="14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59088F"/>
    <w:rPr>
      <w:spacing w:val="4"/>
      <w:w w:val="103"/>
      <w:kern w:val="14"/>
      <w:lang w:val="ru-RU" w:eastAsia="en-US"/>
    </w:rPr>
  </w:style>
  <w:style w:type="paragraph" w:styleId="BodyTextFirstIndent2">
    <w:name w:val="Body Text First Indent 2"/>
    <w:basedOn w:val="BodyTextIndent"/>
    <w:link w:val="BodyTextFirstIndent2Char"/>
    <w:semiHidden/>
    <w:rsid w:val="0059088F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59088F"/>
    <w:rPr>
      <w:spacing w:val="4"/>
      <w:w w:val="103"/>
      <w:kern w:val="14"/>
      <w:lang w:val="ru-RU" w:eastAsia="en-US"/>
    </w:rPr>
  </w:style>
  <w:style w:type="paragraph" w:styleId="ListBullet">
    <w:name w:val="List Bullet"/>
    <w:basedOn w:val="Normal"/>
    <w:semiHidden/>
    <w:rsid w:val="0059088F"/>
    <w:pPr>
      <w:tabs>
        <w:tab w:val="num" w:pos="360"/>
      </w:tabs>
      <w:suppressAutoHyphens w:val="0"/>
      <w:ind w:left="360" w:hanging="360"/>
    </w:pPr>
    <w:rPr>
      <w:rFonts w:eastAsia="Times New Roman" w:cs="Times New Roman"/>
      <w:spacing w:val="4"/>
      <w:w w:val="103"/>
      <w:kern w:val="14"/>
      <w:szCs w:val="20"/>
    </w:rPr>
  </w:style>
  <w:style w:type="paragraph" w:styleId="ListBullet2">
    <w:name w:val="List Bullet 2"/>
    <w:basedOn w:val="Normal"/>
    <w:semiHidden/>
    <w:rsid w:val="0059088F"/>
    <w:pPr>
      <w:tabs>
        <w:tab w:val="num" w:pos="643"/>
      </w:tabs>
      <w:suppressAutoHyphens w:val="0"/>
      <w:ind w:left="643" w:hanging="360"/>
    </w:pPr>
    <w:rPr>
      <w:rFonts w:eastAsia="Times New Roman" w:cs="Times New Roman"/>
      <w:spacing w:val="4"/>
      <w:w w:val="103"/>
      <w:kern w:val="14"/>
      <w:szCs w:val="20"/>
    </w:rPr>
  </w:style>
  <w:style w:type="paragraph" w:styleId="ListBullet3">
    <w:name w:val="List Bullet 3"/>
    <w:basedOn w:val="Normal"/>
    <w:semiHidden/>
    <w:rsid w:val="0059088F"/>
    <w:pPr>
      <w:tabs>
        <w:tab w:val="num" w:pos="926"/>
      </w:tabs>
      <w:suppressAutoHyphens w:val="0"/>
      <w:ind w:left="926" w:hanging="360"/>
    </w:pPr>
    <w:rPr>
      <w:rFonts w:eastAsia="Times New Roman" w:cs="Times New Roman"/>
      <w:spacing w:val="4"/>
      <w:w w:val="103"/>
      <w:kern w:val="14"/>
      <w:szCs w:val="20"/>
    </w:rPr>
  </w:style>
  <w:style w:type="paragraph" w:styleId="ListBullet4">
    <w:name w:val="List Bullet 4"/>
    <w:basedOn w:val="Normal"/>
    <w:semiHidden/>
    <w:rsid w:val="0059088F"/>
    <w:pPr>
      <w:tabs>
        <w:tab w:val="num" w:pos="1209"/>
      </w:tabs>
      <w:suppressAutoHyphens w:val="0"/>
      <w:ind w:left="1209" w:hanging="360"/>
    </w:pPr>
    <w:rPr>
      <w:rFonts w:eastAsia="Times New Roman" w:cs="Times New Roman"/>
      <w:spacing w:val="4"/>
      <w:w w:val="103"/>
      <w:kern w:val="14"/>
      <w:szCs w:val="20"/>
    </w:rPr>
  </w:style>
  <w:style w:type="paragraph" w:styleId="Title">
    <w:name w:val="Title"/>
    <w:basedOn w:val="Normal"/>
    <w:link w:val="TitleChar"/>
    <w:qFormat/>
    <w:rsid w:val="0059088F"/>
    <w:pPr>
      <w:suppressAutoHyphens w:val="0"/>
      <w:spacing w:before="240" w:after="60"/>
      <w:jc w:val="center"/>
      <w:outlineLvl w:val="0"/>
    </w:pPr>
    <w:rPr>
      <w:rFonts w:ascii="Arial" w:eastAsia="Times New Roman" w:hAnsi="Arial" w:cs="Arial"/>
      <w:b/>
      <w:bCs/>
      <w:spacing w:val="4"/>
      <w:w w:val="103"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59088F"/>
    <w:rPr>
      <w:rFonts w:ascii="Arial" w:hAnsi="Arial" w:cs="Arial"/>
      <w:b/>
      <w:bCs/>
      <w:spacing w:val="4"/>
      <w:w w:val="103"/>
      <w:kern w:val="28"/>
      <w:sz w:val="32"/>
      <w:szCs w:val="32"/>
      <w:lang w:val="ru-RU" w:eastAsia="en-US"/>
    </w:rPr>
  </w:style>
  <w:style w:type="character" w:styleId="LineNumber">
    <w:name w:val="line number"/>
    <w:basedOn w:val="DefaultParagraphFont"/>
    <w:semiHidden/>
    <w:rsid w:val="0059088F"/>
  </w:style>
  <w:style w:type="paragraph" w:styleId="ListNumber">
    <w:name w:val="List Number"/>
    <w:basedOn w:val="Normal"/>
    <w:rsid w:val="0059088F"/>
    <w:pPr>
      <w:tabs>
        <w:tab w:val="num" w:pos="360"/>
      </w:tabs>
      <w:suppressAutoHyphens w:val="0"/>
      <w:ind w:left="360" w:hanging="360"/>
    </w:pPr>
    <w:rPr>
      <w:rFonts w:eastAsia="Times New Roman" w:cs="Times New Roman"/>
      <w:spacing w:val="4"/>
      <w:w w:val="103"/>
      <w:kern w:val="14"/>
      <w:szCs w:val="20"/>
    </w:rPr>
  </w:style>
  <w:style w:type="paragraph" w:styleId="ListNumber2">
    <w:name w:val="List Number 2"/>
    <w:basedOn w:val="Normal"/>
    <w:semiHidden/>
    <w:rsid w:val="0059088F"/>
    <w:pPr>
      <w:tabs>
        <w:tab w:val="num" w:pos="643"/>
      </w:tabs>
      <w:suppressAutoHyphens w:val="0"/>
      <w:ind w:left="643" w:hanging="360"/>
    </w:pPr>
    <w:rPr>
      <w:rFonts w:eastAsia="Times New Roman" w:cs="Times New Roman"/>
      <w:spacing w:val="4"/>
      <w:w w:val="103"/>
      <w:kern w:val="14"/>
      <w:szCs w:val="20"/>
    </w:rPr>
  </w:style>
  <w:style w:type="paragraph" w:styleId="ListNumber3">
    <w:name w:val="List Number 3"/>
    <w:basedOn w:val="Normal"/>
    <w:semiHidden/>
    <w:rsid w:val="0059088F"/>
    <w:pPr>
      <w:tabs>
        <w:tab w:val="num" w:pos="926"/>
      </w:tabs>
      <w:suppressAutoHyphens w:val="0"/>
      <w:ind w:left="926" w:hanging="360"/>
    </w:pPr>
    <w:rPr>
      <w:rFonts w:eastAsia="Times New Roman" w:cs="Times New Roman"/>
      <w:spacing w:val="4"/>
      <w:w w:val="103"/>
      <w:kern w:val="14"/>
      <w:szCs w:val="20"/>
    </w:rPr>
  </w:style>
  <w:style w:type="paragraph" w:styleId="ListNumber4">
    <w:name w:val="List Number 4"/>
    <w:basedOn w:val="Normal"/>
    <w:semiHidden/>
    <w:rsid w:val="0059088F"/>
    <w:pPr>
      <w:tabs>
        <w:tab w:val="num" w:pos="1209"/>
      </w:tabs>
      <w:suppressAutoHyphens w:val="0"/>
      <w:ind w:left="1209" w:hanging="360"/>
    </w:pPr>
    <w:rPr>
      <w:rFonts w:eastAsia="Times New Roman" w:cs="Times New Roman"/>
      <w:spacing w:val="4"/>
      <w:w w:val="103"/>
      <w:kern w:val="14"/>
      <w:szCs w:val="20"/>
    </w:rPr>
  </w:style>
  <w:style w:type="paragraph" w:styleId="ListNumber5">
    <w:name w:val="List Number 5"/>
    <w:basedOn w:val="Normal"/>
    <w:semiHidden/>
    <w:rsid w:val="0059088F"/>
    <w:pPr>
      <w:tabs>
        <w:tab w:val="num" w:pos="1492"/>
      </w:tabs>
      <w:suppressAutoHyphens w:val="0"/>
      <w:ind w:left="1492" w:hanging="360"/>
    </w:pPr>
    <w:rPr>
      <w:rFonts w:eastAsia="Times New Roman" w:cs="Times New Roman"/>
      <w:spacing w:val="4"/>
      <w:w w:val="103"/>
      <w:kern w:val="14"/>
      <w:szCs w:val="20"/>
    </w:rPr>
  </w:style>
  <w:style w:type="character" w:styleId="HTMLSample">
    <w:name w:val="HTML Sample"/>
    <w:basedOn w:val="DefaultParagraphFont"/>
    <w:semiHidden/>
    <w:rsid w:val="0059088F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59088F"/>
    <w:pPr>
      <w:suppressAutoHyphens w:val="0"/>
    </w:pPr>
    <w:rPr>
      <w:rFonts w:ascii="Arial" w:eastAsia="Times New Roman" w:hAnsi="Arial" w:cs="Arial"/>
      <w:spacing w:val="4"/>
      <w:w w:val="103"/>
      <w:kern w:val="14"/>
      <w:szCs w:val="20"/>
    </w:rPr>
  </w:style>
  <w:style w:type="table" w:styleId="Table3Deffects1">
    <w:name w:val="Table 3D effects 1"/>
    <w:basedOn w:val="TableNormal"/>
    <w:semiHidden/>
    <w:rsid w:val="0059088F"/>
    <w:pPr>
      <w:spacing w:after="120" w:line="200" w:lineRule="atLeast"/>
    </w:pPr>
    <w:rPr>
      <w:lang w:val="en-US" w:eastAsia="zh-CN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59088F"/>
    <w:pPr>
      <w:spacing w:after="120" w:line="200" w:lineRule="atLeast"/>
    </w:pPr>
    <w:rPr>
      <w:lang w:val="en-US" w:eastAsia="zh-CN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59088F"/>
    <w:pPr>
      <w:spacing w:after="120" w:line="200" w:lineRule="atLeast"/>
    </w:pPr>
    <w:rPr>
      <w:lang w:val="en-US" w:eastAsia="zh-CN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59088F"/>
    <w:pPr>
      <w:suppressAutoHyphens w:val="0"/>
    </w:pPr>
    <w:rPr>
      <w:rFonts w:eastAsia="Times New Roman" w:cs="Times New Roman"/>
      <w:spacing w:val="4"/>
      <w:w w:val="103"/>
      <w:kern w:val="14"/>
      <w:sz w:val="24"/>
      <w:szCs w:val="20"/>
    </w:rPr>
  </w:style>
  <w:style w:type="paragraph" w:styleId="NormalIndent">
    <w:name w:val="Normal Indent"/>
    <w:basedOn w:val="Normal"/>
    <w:semiHidden/>
    <w:rsid w:val="0059088F"/>
    <w:pPr>
      <w:suppressAutoHyphens w:val="0"/>
      <w:ind w:left="567"/>
    </w:pPr>
    <w:rPr>
      <w:rFonts w:eastAsia="Times New Roman" w:cs="Times New Roman"/>
      <w:spacing w:val="4"/>
      <w:w w:val="103"/>
      <w:kern w:val="14"/>
      <w:szCs w:val="20"/>
    </w:rPr>
  </w:style>
  <w:style w:type="character" w:styleId="HTMLDefinition">
    <w:name w:val="HTML Definition"/>
    <w:basedOn w:val="DefaultParagraphFont"/>
    <w:semiHidden/>
    <w:rsid w:val="0059088F"/>
    <w:rPr>
      <w:i/>
      <w:iCs/>
    </w:rPr>
  </w:style>
  <w:style w:type="paragraph" w:styleId="BodyText2">
    <w:name w:val="Body Text 2"/>
    <w:basedOn w:val="Normal"/>
    <w:link w:val="BodyText2Char"/>
    <w:semiHidden/>
    <w:rsid w:val="0059088F"/>
    <w:pPr>
      <w:suppressAutoHyphens w:val="0"/>
      <w:spacing w:line="480" w:lineRule="auto"/>
    </w:pPr>
    <w:rPr>
      <w:rFonts w:eastAsia="Times New Roman" w:cs="Times New Roman"/>
      <w:spacing w:val="4"/>
      <w:w w:val="103"/>
      <w:kern w:val="14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59088F"/>
    <w:rPr>
      <w:spacing w:val="4"/>
      <w:w w:val="103"/>
      <w:kern w:val="14"/>
      <w:lang w:val="ru-RU" w:eastAsia="en-US"/>
    </w:rPr>
  </w:style>
  <w:style w:type="paragraph" w:styleId="BodyText3">
    <w:name w:val="Body Text 3"/>
    <w:basedOn w:val="Normal"/>
    <w:link w:val="BodyText3Char"/>
    <w:semiHidden/>
    <w:rsid w:val="0059088F"/>
    <w:pPr>
      <w:suppressAutoHyphens w:val="0"/>
    </w:pPr>
    <w:rPr>
      <w:rFonts w:eastAsia="Times New Roman" w:cs="Times New Roman"/>
      <w:spacing w:val="4"/>
      <w:w w:val="103"/>
      <w:kern w:val="14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59088F"/>
    <w:rPr>
      <w:spacing w:val="4"/>
      <w:w w:val="103"/>
      <w:kern w:val="14"/>
      <w:sz w:val="16"/>
      <w:szCs w:val="16"/>
      <w:lang w:val="ru-RU" w:eastAsia="en-US"/>
    </w:rPr>
  </w:style>
  <w:style w:type="paragraph" w:styleId="BodyTextIndent2">
    <w:name w:val="Body Text Indent 2"/>
    <w:basedOn w:val="Normal"/>
    <w:link w:val="BodyTextIndent2Char"/>
    <w:semiHidden/>
    <w:rsid w:val="0059088F"/>
    <w:pPr>
      <w:suppressAutoHyphens w:val="0"/>
      <w:spacing w:line="480" w:lineRule="auto"/>
      <w:ind w:left="283"/>
    </w:pPr>
    <w:rPr>
      <w:rFonts w:eastAsia="Times New Roman" w:cs="Times New Roman"/>
      <w:spacing w:val="4"/>
      <w:w w:val="103"/>
      <w:kern w:val="14"/>
      <w:szCs w:val="20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59088F"/>
    <w:rPr>
      <w:spacing w:val="4"/>
      <w:w w:val="103"/>
      <w:kern w:val="14"/>
      <w:lang w:val="ru-RU" w:eastAsia="en-US"/>
    </w:rPr>
  </w:style>
  <w:style w:type="paragraph" w:styleId="BodyTextIndent3">
    <w:name w:val="Body Text Indent 3"/>
    <w:basedOn w:val="Normal"/>
    <w:link w:val="BodyTextIndent3Char"/>
    <w:semiHidden/>
    <w:rsid w:val="0059088F"/>
    <w:pPr>
      <w:suppressAutoHyphens w:val="0"/>
      <w:ind w:left="283"/>
    </w:pPr>
    <w:rPr>
      <w:rFonts w:eastAsia="Times New Roman" w:cs="Times New Roman"/>
      <w:spacing w:val="4"/>
      <w:w w:val="103"/>
      <w:kern w:val="14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59088F"/>
    <w:rPr>
      <w:spacing w:val="4"/>
      <w:w w:val="103"/>
      <w:kern w:val="14"/>
      <w:sz w:val="16"/>
      <w:szCs w:val="16"/>
      <w:lang w:val="ru-RU" w:eastAsia="en-US"/>
    </w:rPr>
  </w:style>
  <w:style w:type="character" w:styleId="HTMLVariable">
    <w:name w:val="HTML Variable"/>
    <w:basedOn w:val="DefaultParagraphFont"/>
    <w:semiHidden/>
    <w:rsid w:val="0059088F"/>
    <w:rPr>
      <w:i/>
      <w:iCs/>
    </w:rPr>
  </w:style>
  <w:style w:type="character" w:styleId="HTMLTypewriter">
    <w:name w:val="HTML Typewriter"/>
    <w:basedOn w:val="DefaultParagraphFont"/>
    <w:semiHidden/>
    <w:rsid w:val="0059088F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link w:val="SubtitleChar"/>
    <w:qFormat/>
    <w:rsid w:val="0059088F"/>
    <w:pPr>
      <w:suppressAutoHyphens w:val="0"/>
      <w:spacing w:after="60"/>
      <w:jc w:val="center"/>
      <w:outlineLvl w:val="1"/>
    </w:pPr>
    <w:rPr>
      <w:rFonts w:ascii="Arial" w:eastAsia="Times New Roman" w:hAnsi="Arial" w:cs="Arial"/>
      <w:spacing w:val="4"/>
      <w:w w:val="103"/>
      <w:kern w:val="14"/>
      <w:sz w:val="24"/>
      <w:szCs w:val="20"/>
    </w:rPr>
  </w:style>
  <w:style w:type="character" w:customStyle="1" w:styleId="SubtitleChar">
    <w:name w:val="Subtitle Char"/>
    <w:basedOn w:val="DefaultParagraphFont"/>
    <w:link w:val="Subtitle"/>
    <w:rsid w:val="0059088F"/>
    <w:rPr>
      <w:rFonts w:ascii="Arial" w:hAnsi="Arial" w:cs="Arial"/>
      <w:spacing w:val="4"/>
      <w:w w:val="103"/>
      <w:kern w:val="14"/>
      <w:sz w:val="24"/>
      <w:lang w:val="ru-RU" w:eastAsia="en-US"/>
    </w:rPr>
  </w:style>
  <w:style w:type="paragraph" w:styleId="Signature">
    <w:name w:val="Signature"/>
    <w:basedOn w:val="Normal"/>
    <w:link w:val="SignatureChar"/>
    <w:semiHidden/>
    <w:rsid w:val="0059088F"/>
    <w:pPr>
      <w:suppressAutoHyphens w:val="0"/>
      <w:ind w:left="4252"/>
    </w:pPr>
    <w:rPr>
      <w:rFonts w:eastAsia="Times New Roman" w:cs="Times New Roman"/>
      <w:spacing w:val="4"/>
      <w:w w:val="103"/>
      <w:kern w:val="14"/>
      <w:szCs w:val="20"/>
    </w:rPr>
  </w:style>
  <w:style w:type="character" w:customStyle="1" w:styleId="SignatureChar">
    <w:name w:val="Signature Char"/>
    <w:basedOn w:val="DefaultParagraphFont"/>
    <w:link w:val="Signature"/>
    <w:semiHidden/>
    <w:rsid w:val="0059088F"/>
    <w:rPr>
      <w:spacing w:val="4"/>
      <w:w w:val="103"/>
      <w:kern w:val="14"/>
      <w:lang w:val="ru-RU" w:eastAsia="en-US"/>
    </w:rPr>
  </w:style>
  <w:style w:type="paragraph" w:styleId="Salutation">
    <w:name w:val="Salutation"/>
    <w:basedOn w:val="Normal"/>
    <w:next w:val="Normal"/>
    <w:link w:val="SalutationChar"/>
    <w:rsid w:val="0059088F"/>
    <w:pPr>
      <w:suppressAutoHyphens w:val="0"/>
    </w:pPr>
    <w:rPr>
      <w:rFonts w:eastAsia="Times New Roman" w:cs="Times New Roman"/>
      <w:spacing w:val="4"/>
      <w:w w:val="103"/>
      <w:kern w:val="14"/>
      <w:szCs w:val="20"/>
    </w:rPr>
  </w:style>
  <w:style w:type="character" w:customStyle="1" w:styleId="SalutationChar">
    <w:name w:val="Salutation Char"/>
    <w:basedOn w:val="DefaultParagraphFont"/>
    <w:link w:val="Salutation"/>
    <w:rsid w:val="0059088F"/>
    <w:rPr>
      <w:spacing w:val="4"/>
      <w:w w:val="103"/>
      <w:kern w:val="14"/>
      <w:lang w:val="ru-RU" w:eastAsia="en-US"/>
    </w:rPr>
  </w:style>
  <w:style w:type="paragraph" w:styleId="ListContinue">
    <w:name w:val="List Continue"/>
    <w:basedOn w:val="Normal"/>
    <w:semiHidden/>
    <w:rsid w:val="0059088F"/>
    <w:pPr>
      <w:suppressAutoHyphens w:val="0"/>
      <w:ind w:left="283"/>
    </w:pPr>
    <w:rPr>
      <w:rFonts w:eastAsia="Times New Roman" w:cs="Times New Roman"/>
      <w:spacing w:val="4"/>
      <w:w w:val="103"/>
      <w:kern w:val="14"/>
      <w:szCs w:val="20"/>
    </w:rPr>
  </w:style>
  <w:style w:type="paragraph" w:styleId="ListContinue2">
    <w:name w:val="List Continue 2"/>
    <w:basedOn w:val="Normal"/>
    <w:semiHidden/>
    <w:rsid w:val="0059088F"/>
    <w:pPr>
      <w:suppressAutoHyphens w:val="0"/>
      <w:ind w:left="566"/>
    </w:pPr>
    <w:rPr>
      <w:rFonts w:eastAsia="Times New Roman" w:cs="Times New Roman"/>
      <w:spacing w:val="4"/>
      <w:w w:val="103"/>
      <w:kern w:val="14"/>
      <w:szCs w:val="20"/>
    </w:rPr>
  </w:style>
  <w:style w:type="paragraph" w:styleId="ListContinue3">
    <w:name w:val="List Continue 3"/>
    <w:basedOn w:val="Normal"/>
    <w:semiHidden/>
    <w:rsid w:val="0059088F"/>
    <w:pPr>
      <w:suppressAutoHyphens w:val="0"/>
      <w:ind w:left="849"/>
    </w:pPr>
    <w:rPr>
      <w:rFonts w:eastAsia="Times New Roman" w:cs="Times New Roman"/>
      <w:spacing w:val="4"/>
      <w:w w:val="103"/>
      <w:kern w:val="14"/>
      <w:szCs w:val="20"/>
    </w:rPr>
  </w:style>
  <w:style w:type="paragraph" w:styleId="ListContinue4">
    <w:name w:val="List Continue 4"/>
    <w:basedOn w:val="Normal"/>
    <w:semiHidden/>
    <w:rsid w:val="0059088F"/>
    <w:pPr>
      <w:suppressAutoHyphens w:val="0"/>
      <w:ind w:left="1132"/>
    </w:pPr>
    <w:rPr>
      <w:rFonts w:eastAsia="Times New Roman" w:cs="Times New Roman"/>
      <w:spacing w:val="4"/>
      <w:w w:val="103"/>
      <w:kern w:val="14"/>
      <w:szCs w:val="20"/>
    </w:rPr>
  </w:style>
  <w:style w:type="paragraph" w:styleId="ListContinue5">
    <w:name w:val="List Continue 5"/>
    <w:basedOn w:val="Normal"/>
    <w:semiHidden/>
    <w:rsid w:val="0059088F"/>
    <w:pPr>
      <w:suppressAutoHyphens w:val="0"/>
      <w:ind w:left="1415"/>
    </w:pPr>
    <w:rPr>
      <w:rFonts w:eastAsia="Times New Roman" w:cs="Times New Roman"/>
      <w:spacing w:val="4"/>
      <w:w w:val="103"/>
      <w:kern w:val="14"/>
      <w:szCs w:val="20"/>
    </w:rPr>
  </w:style>
  <w:style w:type="table" w:styleId="TableSimple2">
    <w:name w:val="Table Simple 2"/>
    <w:basedOn w:val="TableNormal"/>
    <w:semiHidden/>
    <w:rsid w:val="0059088F"/>
    <w:pPr>
      <w:spacing w:after="120" w:line="200" w:lineRule="atLeast"/>
    </w:pPr>
    <w:rPr>
      <w:lang w:val="en-US" w:eastAsia="zh-CN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59088F"/>
    <w:pPr>
      <w:spacing w:after="120" w:line="200" w:lineRule="atLeast"/>
    </w:pPr>
    <w:rPr>
      <w:lang w:val="en-US"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link w:val="ClosingChar"/>
    <w:semiHidden/>
    <w:rsid w:val="0059088F"/>
    <w:pPr>
      <w:suppressAutoHyphens w:val="0"/>
      <w:ind w:left="4252"/>
    </w:pPr>
    <w:rPr>
      <w:rFonts w:eastAsia="Times New Roman" w:cs="Times New Roman"/>
      <w:spacing w:val="4"/>
      <w:w w:val="103"/>
      <w:kern w:val="14"/>
      <w:szCs w:val="20"/>
    </w:rPr>
  </w:style>
  <w:style w:type="character" w:customStyle="1" w:styleId="ClosingChar">
    <w:name w:val="Closing Char"/>
    <w:basedOn w:val="DefaultParagraphFont"/>
    <w:link w:val="Closing"/>
    <w:semiHidden/>
    <w:rsid w:val="0059088F"/>
    <w:rPr>
      <w:spacing w:val="4"/>
      <w:w w:val="103"/>
      <w:kern w:val="14"/>
      <w:lang w:val="ru-RU" w:eastAsia="en-US"/>
    </w:rPr>
  </w:style>
  <w:style w:type="table" w:styleId="TableGrid1">
    <w:name w:val="Table Grid 1"/>
    <w:basedOn w:val="TableNormal"/>
    <w:semiHidden/>
    <w:rsid w:val="0059088F"/>
    <w:pPr>
      <w:spacing w:after="120" w:line="200" w:lineRule="atLeast"/>
    </w:pPr>
    <w:rPr>
      <w:lang w:val="en-US" w:eastAsia="zh-C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59088F"/>
    <w:pPr>
      <w:spacing w:after="120" w:line="200" w:lineRule="atLeast"/>
    </w:pPr>
    <w:rPr>
      <w:lang w:val="en-US" w:eastAsia="zh-CN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59088F"/>
    <w:pPr>
      <w:spacing w:after="120" w:line="200" w:lineRule="atLeast"/>
    </w:pPr>
    <w:rPr>
      <w:lang w:val="en-US" w:eastAsia="zh-CN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59088F"/>
    <w:pPr>
      <w:spacing w:after="120" w:line="200" w:lineRule="atLeast"/>
    </w:pPr>
    <w:rPr>
      <w:lang w:val="en-US" w:eastAsia="zh-CN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59088F"/>
    <w:pPr>
      <w:spacing w:after="120" w:line="200" w:lineRule="atLeast"/>
    </w:pPr>
    <w:rPr>
      <w:lang w:val="en-US"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59088F"/>
    <w:pPr>
      <w:spacing w:after="120" w:line="200" w:lineRule="atLeast"/>
    </w:pPr>
    <w:rPr>
      <w:lang w:val="en-US"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59088F"/>
    <w:pPr>
      <w:spacing w:after="120" w:line="200" w:lineRule="atLeast"/>
    </w:pPr>
    <w:rPr>
      <w:b/>
      <w:bCs/>
      <w:lang w:val="en-US"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59088F"/>
    <w:pPr>
      <w:spacing w:after="120" w:line="200" w:lineRule="atLeast"/>
    </w:pPr>
    <w:rPr>
      <w:lang w:val="en-US" w:eastAsia="zh-CN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59088F"/>
    <w:pPr>
      <w:spacing w:after="120" w:line="200" w:lineRule="atLeast"/>
    </w:pPr>
    <w:rPr>
      <w:lang w:val="en-US" w:eastAsia="zh-C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59088F"/>
    <w:pPr>
      <w:suppressAutoHyphens w:val="0"/>
      <w:ind w:left="283" w:hanging="283"/>
    </w:pPr>
    <w:rPr>
      <w:rFonts w:eastAsia="Times New Roman" w:cs="Times New Roman"/>
      <w:spacing w:val="4"/>
      <w:w w:val="103"/>
      <w:kern w:val="14"/>
      <w:szCs w:val="20"/>
    </w:rPr>
  </w:style>
  <w:style w:type="paragraph" w:styleId="List2">
    <w:name w:val="List 2"/>
    <w:basedOn w:val="Normal"/>
    <w:semiHidden/>
    <w:rsid w:val="0059088F"/>
    <w:pPr>
      <w:suppressAutoHyphens w:val="0"/>
      <w:ind w:left="566" w:hanging="283"/>
    </w:pPr>
    <w:rPr>
      <w:rFonts w:eastAsia="Times New Roman" w:cs="Times New Roman"/>
      <w:spacing w:val="4"/>
      <w:w w:val="103"/>
      <w:kern w:val="14"/>
      <w:szCs w:val="20"/>
    </w:rPr>
  </w:style>
  <w:style w:type="paragraph" w:styleId="List3">
    <w:name w:val="List 3"/>
    <w:basedOn w:val="Normal"/>
    <w:semiHidden/>
    <w:rsid w:val="0059088F"/>
    <w:pPr>
      <w:suppressAutoHyphens w:val="0"/>
      <w:ind w:left="849" w:hanging="283"/>
    </w:pPr>
    <w:rPr>
      <w:rFonts w:eastAsia="Times New Roman" w:cs="Times New Roman"/>
      <w:spacing w:val="4"/>
      <w:w w:val="103"/>
      <w:kern w:val="14"/>
      <w:szCs w:val="20"/>
    </w:rPr>
  </w:style>
  <w:style w:type="paragraph" w:styleId="List4">
    <w:name w:val="List 4"/>
    <w:basedOn w:val="Normal"/>
    <w:rsid w:val="0059088F"/>
    <w:pPr>
      <w:suppressAutoHyphens w:val="0"/>
      <w:ind w:left="1132" w:hanging="283"/>
    </w:pPr>
    <w:rPr>
      <w:rFonts w:eastAsia="Times New Roman" w:cs="Times New Roman"/>
      <w:spacing w:val="4"/>
      <w:w w:val="103"/>
      <w:kern w:val="14"/>
      <w:szCs w:val="20"/>
    </w:rPr>
  </w:style>
  <w:style w:type="paragraph" w:styleId="List5">
    <w:name w:val="List 5"/>
    <w:basedOn w:val="Normal"/>
    <w:rsid w:val="0059088F"/>
    <w:pPr>
      <w:suppressAutoHyphens w:val="0"/>
      <w:ind w:left="1415" w:hanging="283"/>
    </w:pPr>
    <w:rPr>
      <w:rFonts w:eastAsia="Times New Roman" w:cs="Times New Roman"/>
      <w:spacing w:val="4"/>
      <w:w w:val="103"/>
      <w:kern w:val="14"/>
      <w:szCs w:val="20"/>
    </w:rPr>
  </w:style>
  <w:style w:type="paragraph" w:styleId="HTMLPreformatted">
    <w:name w:val="HTML Preformatted"/>
    <w:basedOn w:val="Normal"/>
    <w:link w:val="HTMLPreformattedChar"/>
    <w:semiHidden/>
    <w:rsid w:val="0059088F"/>
    <w:pPr>
      <w:suppressAutoHyphens w:val="0"/>
    </w:pPr>
    <w:rPr>
      <w:rFonts w:ascii="Courier New" w:eastAsia="Times New Roman" w:hAnsi="Courier New" w:cs="Courier New"/>
      <w:spacing w:val="4"/>
      <w:w w:val="103"/>
      <w:kern w:val="14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59088F"/>
    <w:rPr>
      <w:rFonts w:ascii="Courier New" w:hAnsi="Courier New" w:cs="Courier New"/>
      <w:spacing w:val="4"/>
      <w:w w:val="103"/>
      <w:kern w:val="14"/>
      <w:lang w:val="ru-RU" w:eastAsia="en-US"/>
    </w:rPr>
  </w:style>
  <w:style w:type="numbering" w:styleId="ArticleSection">
    <w:name w:val="Outline List 3"/>
    <w:basedOn w:val="NoList"/>
    <w:semiHidden/>
    <w:rsid w:val="0059088F"/>
    <w:pPr>
      <w:numPr>
        <w:numId w:val="24"/>
      </w:numPr>
    </w:pPr>
  </w:style>
  <w:style w:type="table" w:styleId="TableColumns1">
    <w:name w:val="Table Columns 1"/>
    <w:basedOn w:val="TableNormal"/>
    <w:semiHidden/>
    <w:rsid w:val="0059088F"/>
    <w:pPr>
      <w:spacing w:after="120" w:line="200" w:lineRule="atLeast"/>
    </w:pPr>
    <w:rPr>
      <w:b/>
      <w:bCs/>
      <w:lang w:val="en-US" w:eastAsia="zh-CN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59088F"/>
    <w:pPr>
      <w:spacing w:after="120" w:line="200" w:lineRule="atLeast"/>
    </w:pPr>
    <w:rPr>
      <w:b/>
      <w:bCs/>
      <w:lang w:val="en-US" w:eastAsia="zh-CN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59088F"/>
    <w:pPr>
      <w:spacing w:after="120" w:line="200" w:lineRule="atLeast"/>
    </w:pPr>
    <w:rPr>
      <w:b/>
      <w:bCs/>
      <w:lang w:val="en-US" w:eastAsia="zh-CN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59088F"/>
    <w:pPr>
      <w:spacing w:after="120" w:line="200" w:lineRule="atLeast"/>
    </w:pPr>
    <w:rPr>
      <w:lang w:val="en-US" w:eastAsia="zh-CN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59088F"/>
    <w:pPr>
      <w:spacing w:after="120" w:line="200" w:lineRule="atLeast"/>
    </w:pPr>
    <w:rPr>
      <w:lang w:val="en-US" w:eastAsia="zh-CN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59088F"/>
    <w:rPr>
      <w:b/>
      <w:bCs/>
    </w:rPr>
  </w:style>
  <w:style w:type="table" w:styleId="TableList1">
    <w:name w:val="Table List 1"/>
    <w:basedOn w:val="TableNormal"/>
    <w:semiHidden/>
    <w:rsid w:val="0059088F"/>
    <w:pPr>
      <w:spacing w:after="120" w:line="200" w:lineRule="atLeast"/>
    </w:pPr>
    <w:rPr>
      <w:lang w:val="en-US" w:eastAsia="zh-CN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59088F"/>
    <w:pPr>
      <w:spacing w:after="120" w:line="200" w:lineRule="atLeast"/>
    </w:pPr>
    <w:rPr>
      <w:lang w:val="en-US" w:eastAsia="zh-CN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59088F"/>
    <w:pPr>
      <w:spacing w:after="120" w:line="200" w:lineRule="atLeast"/>
    </w:pPr>
    <w:rPr>
      <w:lang w:val="en-US" w:eastAsia="zh-CN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59088F"/>
    <w:pPr>
      <w:spacing w:after="120" w:line="200" w:lineRule="atLeast"/>
    </w:pPr>
    <w:rPr>
      <w:lang w:val="en-US"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59088F"/>
    <w:pPr>
      <w:spacing w:after="120" w:line="200" w:lineRule="atLeast"/>
    </w:pPr>
    <w:rPr>
      <w:lang w:val="en-US" w:eastAsia="zh-C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59088F"/>
    <w:pPr>
      <w:spacing w:after="120" w:line="200" w:lineRule="atLeast"/>
    </w:pPr>
    <w:rPr>
      <w:lang w:val="en-US" w:eastAsia="zh-CN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59088F"/>
    <w:pPr>
      <w:spacing w:after="120" w:line="200" w:lineRule="atLeast"/>
    </w:pPr>
    <w:rPr>
      <w:lang w:val="en-US" w:eastAsia="zh-CN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59088F"/>
    <w:pPr>
      <w:spacing w:after="120" w:line="200" w:lineRule="atLeast"/>
    </w:pPr>
    <w:rPr>
      <w:lang w:val="en-US" w:eastAsia="zh-CN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59088F"/>
    <w:pPr>
      <w:spacing w:after="120" w:line="200" w:lineRule="atLeast"/>
    </w:pPr>
    <w:rPr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59088F"/>
    <w:pPr>
      <w:spacing w:after="120" w:line="200" w:lineRule="atLeast"/>
    </w:pPr>
    <w:rPr>
      <w:color w:val="FFFFFF"/>
      <w:lang w:val="en-US" w:eastAsia="zh-CN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59088F"/>
    <w:pPr>
      <w:spacing w:after="120" w:line="200" w:lineRule="atLeast"/>
    </w:pPr>
    <w:rPr>
      <w:lang w:val="en-US" w:eastAsia="zh-CN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59088F"/>
    <w:pPr>
      <w:spacing w:after="120" w:line="200" w:lineRule="atLeast"/>
    </w:pPr>
    <w:rPr>
      <w:lang w:val="en-US" w:eastAsia="zh-CN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59088F"/>
    <w:pPr>
      <w:suppressAutoHyphens w:val="0"/>
      <w:ind w:left="1440" w:right="1440"/>
    </w:pPr>
    <w:rPr>
      <w:rFonts w:eastAsia="Times New Roman" w:cs="Times New Roman"/>
      <w:spacing w:val="4"/>
      <w:w w:val="103"/>
      <w:kern w:val="14"/>
      <w:szCs w:val="20"/>
    </w:rPr>
  </w:style>
  <w:style w:type="character" w:styleId="HTMLCite">
    <w:name w:val="HTML Cite"/>
    <w:basedOn w:val="DefaultParagraphFont"/>
    <w:semiHidden/>
    <w:rsid w:val="0059088F"/>
    <w:rPr>
      <w:i/>
      <w:iCs/>
    </w:rPr>
  </w:style>
  <w:style w:type="paragraph" w:styleId="E-mailSignature">
    <w:name w:val="E-mail Signature"/>
    <w:basedOn w:val="Normal"/>
    <w:link w:val="E-mailSignatureChar"/>
    <w:semiHidden/>
    <w:rsid w:val="0059088F"/>
    <w:pPr>
      <w:suppressAutoHyphens w:val="0"/>
    </w:pPr>
    <w:rPr>
      <w:rFonts w:eastAsia="Times New Roman" w:cs="Times New Roman"/>
      <w:spacing w:val="4"/>
      <w:w w:val="103"/>
      <w:kern w:val="14"/>
      <w:szCs w:val="20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59088F"/>
    <w:rPr>
      <w:spacing w:val="4"/>
      <w:w w:val="103"/>
      <w:kern w:val="14"/>
      <w:lang w:val="ru-RU" w:eastAsia="en-US"/>
    </w:rPr>
  </w:style>
  <w:style w:type="character" w:customStyle="1" w:styleId="hps">
    <w:name w:val="hps"/>
    <w:basedOn w:val="DefaultParagraphFont"/>
    <w:rsid w:val="0059088F"/>
  </w:style>
  <w:style w:type="table" w:styleId="TableProfessional">
    <w:name w:val="Table Professional"/>
    <w:basedOn w:val="TableNormal"/>
    <w:semiHidden/>
    <w:rsid w:val="0059088F"/>
    <w:pPr>
      <w:spacing w:line="240" w:lineRule="atLeast"/>
    </w:pPr>
    <w:rPr>
      <w:lang w:val="en-US" w:eastAsia="zh-C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TOAHeading">
    <w:name w:val="toa heading"/>
    <w:basedOn w:val="Normal"/>
    <w:next w:val="Normal"/>
    <w:semiHidden/>
    <w:rsid w:val="0059088F"/>
    <w:pPr>
      <w:suppressAutoHyphens w:val="0"/>
      <w:spacing w:before="120"/>
    </w:pPr>
    <w:rPr>
      <w:rFonts w:ascii="Arial" w:eastAsia="Times New Roman" w:hAnsi="Arial" w:cs="Arial"/>
      <w:b/>
      <w:bCs/>
      <w:spacing w:val="4"/>
      <w:w w:val="103"/>
      <w:kern w:val="14"/>
      <w:sz w:val="24"/>
      <w:szCs w:val="20"/>
    </w:rPr>
  </w:style>
  <w:style w:type="paragraph" w:styleId="PlainText">
    <w:name w:val="Plain Text"/>
    <w:basedOn w:val="Normal"/>
    <w:link w:val="PlainTextChar"/>
    <w:semiHidden/>
    <w:rsid w:val="0059088F"/>
    <w:pPr>
      <w:suppressAutoHyphens w:val="0"/>
    </w:pPr>
    <w:rPr>
      <w:rFonts w:ascii="Courier New" w:eastAsia="Times New Roman" w:hAnsi="Courier New" w:cs="Courier New"/>
      <w:spacing w:val="4"/>
      <w:w w:val="103"/>
      <w:kern w:val="14"/>
      <w:szCs w:val="20"/>
    </w:rPr>
  </w:style>
  <w:style w:type="character" w:customStyle="1" w:styleId="PlainTextChar">
    <w:name w:val="Plain Text Char"/>
    <w:basedOn w:val="DefaultParagraphFont"/>
    <w:link w:val="PlainText"/>
    <w:semiHidden/>
    <w:rsid w:val="0059088F"/>
    <w:rPr>
      <w:rFonts w:ascii="Courier New" w:hAnsi="Courier New" w:cs="Courier New"/>
      <w:spacing w:val="4"/>
      <w:w w:val="103"/>
      <w:kern w:val="14"/>
      <w:lang w:val="ru-RU" w:eastAsia="en-US"/>
    </w:rPr>
  </w:style>
  <w:style w:type="paragraph" w:styleId="MessageHeader">
    <w:name w:val="Message Header"/>
    <w:basedOn w:val="Normal"/>
    <w:link w:val="MessageHeaderChar"/>
    <w:semiHidden/>
    <w:rsid w:val="0059088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 w:val="0"/>
      <w:ind w:left="1134" w:hanging="1134"/>
    </w:pPr>
    <w:rPr>
      <w:rFonts w:ascii="Arial" w:eastAsia="Times New Roman" w:hAnsi="Arial" w:cs="Arial"/>
      <w:spacing w:val="4"/>
      <w:w w:val="103"/>
      <w:kern w:val="14"/>
      <w:sz w:val="24"/>
      <w:szCs w:val="20"/>
    </w:rPr>
  </w:style>
  <w:style w:type="character" w:customStyle="1" w:styleId="MessageHeaderChar">
    <w:name w:val="Message Header Char"/>
    <w:basedOn w:val="DefaultParagraphFont"/>
    <w:link w:val="MessageHeader"/>
    <w:semiHidden/>
    <w:rsid w:val="0059088F"/>
    <w:rPr>
      <w:rFonts w:ascii="Arial" w:hAnsi="Arial" w:cs="Arial"/>
      <w:spacing w:val="4"/>
      <w:w w:val="103"/>
      <w:kern w:val="14"/>
      <w:sz w:val="24"/>
      <w:shd w:val="pct20" w:color="auto" w:fill="auto"/>
      <w:lang w:val="ru-RU" w:eastAsia="en-US"/>
    </w:rPr>
  </w:style>
  <w:style w:type="character" w:styleId="CommentReference">
    <w:name w:val="annotation reference"/>
    <w:basedOn w:val="DefaultParagraphFont"/>
    <w:semiHidden/>
    <w:rsid w:val="0059088F"/>
    <w:rPr>
      <w:sz w:val="16"/>
      <w:szCs w:val="16"/>
    </w:rPr>
  </w:style>
  <w:style w:type="paragraph" w:customStyle="1" w:styleId="Default">
    <w:name w:val="Default"/>
    <w:rsid w:val="0059088F"/>
    <w:pPr>
      <w:autoSpaceDE w:val="0"/>
      <w:autoSpaceDN w:val="0"/>
      <w:adjustRightInd w:val="0"/>
    </w:pPr>
    <w:rPr>
      <w:rFonts w:eastAsia="PMingLiU"/>
      <w:color w:val="000000"/>
      <w:sz w:val="24"/>
      <w:szCs w:val="24"/>
      <w:lang w:val="ru-RU" w:eastAsia="zh-TW"/>
    </w:rPr>
  </w:style>
  <w:style w:type="paragraph" w:customStyle="1" w:styleId="Plattetekstinspringen31">
    <w:name w:val="Platte tekst inspringen 31"/>
    <w:basedOn w:val="Normal"/>
    <w:rsid w:val="0059088F"/>
    <w:pPr>
      <w:tabs>
        <w:tab w:val="left" w:pos="284"/>
        <w:tab w:val="left" w:pos="1134"/>
        <w:tab w:val="left" w:pos="1418"/>
        <w:tab w:val="left" w:pos="1701"/>
        <w:tab w:val="left" w:pos="8222"/>
      </w:tabs>
      <w:suppressAutoHyphens w:val="0"/>
      <w:overflowPunct w:val="0"/>
      <w:autoSpaceDE w:val="0"/>
      <w:autoSpaceDN w:val="0"/>
      <w:adjustRightInd w:val="0"/>
      <w:ind w:left="1701" w:hanging="1417"/>
      <w:jc w:val="both"/>
      <w:textAlignment w:val="baseline"/>
    </w:pPr>
    <w:rPr>
      <w:rFonts w:eastAsia="Times New Roman" w:cs="Times New Roman"/>
      <w:szCs w:val="20"/>
      <w:lang w:val="de-DE" w:eastAsia="nl-NL"/>
    </w:rPr>
  </w:style>
  <w:style w:type="paragraph" w:customStyle="1" w:styleId="BodyText22">
    <w:name w:val="Body Text 22"/>
    <w:basedOn w:val="Normal"/>
    <w:rsid w:val="0059088F"/>
    <w:pPr>
      <w:tabs>
        <w:tab w:val="left" w:pos="284"/>
        <w:tab w:val="left" w:pos="1134"/>
        <w:tab w:val="left" w:pos="1418"/>
        <w:tab w:val="left" w:pos="8222"/>
      </w:tabs>
      <w:suppressAutoHyphens w:val="0"/>
      <w:overflowPunct w:val="0"/>
      <w:autoSpaceDE w:val="0"/>
      <w:autoSpaceDN w:val="0"/>
      <w:adjustRightInd w:val="0"/>
      <w:spacing w:line="240" w:lineRule="auto"/>
      <w:ind w:left="1134" w:hanging="1134"/>
      <w:textAlignment w:val="baseline"/>
    </w:pPr>
    <w:rPr>
      <w:rFonts w:eastAsia="Times New Roman" w:cs="Times New Roman"/>
      <w:szCs w:val="20"/>
      <w:lang w:val="de-DE" w:eastAsia="nl-NL"/>
    </w:rPr>
  </w:style>
  <w:style w:type="table" w:customStyle="1" w:styleId="Grilledutableau1">
    <w:name w:val="Grille du tableau1"/>
    <w:basedOn w:val="TableNormal"/>
    <w:next w:val="TableGrid"/>
    <w:uiPriority w:val="59"/>
    <w:rsid w:val="0059088F"/>
    <w:rPr>
      <w:rFonts w:ascii="Calibri" w:eastAsia="Calibri" w:hAnsi="Calibri"/>
      <w:sz w:val="22"/>
      <w:szCs w:val="22"/>
      <w:lang w:val="de-AT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multitran.ru/c/m.exe?t=1190954_2_3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11.png"/><Relationship Id="rId39" Type="http://schemas.openxmlformats.org/officeDocument/2006/relationships/image" Target="media/image24.jpeg"/><Relationship Id="rId21" Type="http://schemas.openxmlformats.org/officeDocument/2006/relationships/image" Target="media/image6.png"/><Relationship Id="rId34" Type="http://schemas.openxmlformats.org/officeDocument/2006/relationships/image" Target="media/image19.jpeg"/><Relationship Id="rId42" Type="http://schemas.openxmlformats.org/officeDocument/2006/relationships/image" Target="media/image27.jpeg"/><Relationship Id="rId47" Type="http://schemas.openxmlformats.org/officeDocument/2006/relationships/image" Target="media/image32.jpeg"/><Relationship Id="rId50" Type="http://schemas.openxmlformats.org/officeDocument/2006/relationships/header" Target="header1.xm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multitran.ru/c/m.exe?t=1797166_2_3" TargetMode="External"/><Relationship Id="rId17" Type="http://schemas.openxmlformats.org/officeDocument/2006/relationships/image" Target="media/image2.wmf"/><Relationship Id="rId25" Type="http://schemas.openxmlformats.org/officeDocument/2006/relationships/image" Target="media/image10.png"/><Relationship Id="rId33" Type="http://schemas.openxmlformats.org/officeDocument/2006/relationships/image" Target="media/image18.png"/><Relationship Id="rId38" Type="http://schemas.openxmlformats.org/officeDocument/2006/relationships/image" Target="media/image23.jpeg"/><Relationship Id="rId46" Type="http://schemas.openxmlformats.org/officeDocument/2006/relationships/image" Target="media/image31.jpeg"/><Relationship Id="rId2" Type="http://schemas.openxmlformats.org/officeDocument/2006/relationships/numbering" Target="numbering.xml"/><Relationship Id="rId16" Type="http://schemas.openxmlformats.org/officeDocument/2006/relationships/hyperlink" Target="http://www.multitran.ru/c/m.exe?t=1834508_2_3" TargetMode="External"/><Relationship Id="rId20" Type="http://schemas.openxmlformats.org/officeDocument/2006/relationships/image" Target="media/image5.png"/><Relationship Id="rId29" Type="http://schemas.openxmlformats.org/officeDocument/2006/relationships/image" Target="media/image14.png"/><Relationship Id="rId41" Type="http://schemas.openxmlformats.org/officeDocument/2006/relationships/image" Target="media/image26.jpeg"/><Relationship Id="rId54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ultitran.ru/c/m.exe?t=361954_2_4" TargetMode="External"/><Relationship Id="rId24" Type="http://schemas.openxmlformats.org/officeDocument/2006/relationships/image" Target="media/image9.png"/><Relationship Id="rId32" Type="http://schemas.openxmlformats.org/officeDocument/2006/relationships/image" Target="media/image17.png"/><Relationship Id="rId37" Type="http://schemas.openxmlformats.org/officeDocument/2006/relationships/image" Target="media/image22.jpeg"/><Relationship Id="rId40" Type="http://schemas.openxmlformats.org/officeDocument/2006/relationships/image" Target="media/image25.jpeg"/><Relationship Id="rId45" Type="http://schemas.openxmlformats.org/officeDocument/2006/relationships/image" Target="media/image30.jpeg"/><Relationship Id="rId53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multitran.ru/c/m.exe?t=2089853_2_3" TargetMode="External"/><Relationship Id="rId23" Type="http://schemas.openxmlformats.org/officeDocument/2006/relationships/image" Target="media/image8.png"/><Relationship Id="rId28" Type="http://schemas.openxmlformats.org/officeDocument/2006/relationships/image" Target="media/image13.png"/><Relationship Id="rId36" Type="http://schemas.openxmlformats.org/officeDocument/2006/relationships/image" Target="media/image21.jpeg"/><Relationship Id="rId49" Type="http://schemas.openxmlformats.org/officeDocument/2006/relationships/hyperlink" Target="http://www.multitran.ru/c/m.exe?t=1756052_2_3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://www.multitran.ru/c/m.exe?t=152685_2_3" TargetMode="External"/><Relationship Id="rId19" Type="http://schemas.openxmlformats.org/officeDocument/2006/relationships/image" Target="media/image4.png"/><Relationship Id="rId31" Type="http://schemas.openxmlformats.org/officeDocument/2006/relationships/image" Target="media/image16.png"/><Relationship Id="rId44" Type="http://schemas.openxmlformats.org/officeDocument/2006/relationships/image" Target="media/image29.jpeg"/><Relationship Id="rId52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ultitran.ru/c/m.exe?t=1113418_2_3" TargetMode="External"/><Relationship Id="rId14" Type="http://schemas.openxmlformats.org/officeDocument/2006/relationships/hyperlink" Target="http://www.multitran.ru/c/m.exe?t=2089853_2_3" TargetMode="External"/><Relationship Id="rId22" Type="http://schemas.openxmlformats.org/officeDocument/2006/relationships/image" Target="media/image7.emf"/><Relationship Id="rId27" Type="http://schemas.openxmlformats.org/officeDocument/2006/relationships/image" Target="media/image12.png"/><Relationship Id="rId30" Type="http://schemas.openxmlformats.org/officeDocument/2006/relationships/image" Target="media/image15.png"/><Relationship Id="rId35" Type="http://schemas.openxmlformats.org/officeDocument/2006/relationships/image" Target="media/image20.jpeg"/><Relationship Id="rId43" Type="http://schemas.openxmlformats.org/officeDocument/2006/relationships/image" Target="media/image28.jpeg"/><Relationship Id="rId48" Type="http://schemas.openxmlformats.org/officeDocument/2006/relationships/image" Target="media/image33.emf"/><Relationship Id="rId56" Type="http://schemas.microsoft.com/office/2011/relationships/people" Target="people.xml"/><Relationship Id="rId8" Type="http://schemas.openxmlformats.org/officeDocument/2006/relationships/image" Target="media/image1.wmf"/><Relationship Id="rId51" Type="http://schemas.openxmlformats.org/officeDocument/2006/relationships/header" Target="header2.xml"/><Relationship Id="rId3" Type="http://schemas.openxmlformats.org/officeDocument/2006/relationships/styles" Target="styles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5.gif"/><Relationship Id="rId1" Type="http://schemas.openxmlformats.org/officeDocument/2006/relationships/image" Target="media/image3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CC452-81B9-4B21-B9AA-58189792D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189</Pages>
  <Words>35109</Words>
  <Characters>227191</Characters>
  <Application>Microsoft Office Word</Application>
  <DocSecurity>0</DocSecurity>
  <Lines>1893</Lines>
  <Paragraphs>523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ECE/TRANS/WP.15/AC.2/2019/1</vt:lpstr>
      <vt:lpstr>ECE/TRANS/WP.15/AC.2/2019/1</vt:lpstr>
      <vt:lpstr>A/</vt:lpstr>
    </vt:vector>
  </TitlesOfParts>
  <Company>DCM</Company>
  <LinksUpToDate>false</LinksUpToDate>
  <CharactersWithSpaces>261777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ECE/TRANS/WP.15/AC.2/2019/1</dc:title>
  <dc:subject/>
  <dc:creator>Ekaterina SALYNSKAYA</dc:creator>
  <cp:keywords/>
  <cp:lastModifiedBy>Marie-Claude Collet</cp:lastModifiedBy>
  <cp:revision>3</cp:revision>
  <cp:lastPrinted>2018-12-19T11:47:00Z</cp:lastPrinted>
  <dcterms:created xsi:type="dcterms:W3CDTF">2018-12-19T11:47:00Z</dcterms:created>
  <dcterms:modified xsi:type="dcterms:W3CDTF">2018-12-19T11:50:00Z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