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A56C94">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987B1B">
              <w:rPr>
                <w:b/>
                <w:bCs/>
                <w:sz w:val="20"/>
                <w:szCs w:val="20"/>
                <w:lang w:val="en-GB"/>
              </w:rPr>
              <w:t>4</w:t>
            </w:r>
            <w:r>
              <w:rPr>
                <w:b/>
                <w:bCs/>
                <w:sz w:val="20"/>
                <w:szCs w:val="20"/>
                <w:lang w:val="en-GB"/>
              </w:rPr>
              <w:t>-</w:t>
            </w:r>
            <w:r w:rsidR="00A56C94">
              <w:rPr>
                <w:b/>
                <w:bCs/>
                <w:sz w:val="20"/>
                <w:szCs w:val="20"/>
                <w:lang w:val="en-GB"/>
              </w:rPr>
              <w:t>09</w:t>
            </w:r>
            <w:ins w:id="0" w:author="ONU" w:date="2018-04-11T10:23:00Z">
              <w:r w:rsidR="005A22FC">
                <w:rPr>
                  <w:b/>
                  <w:bCs/>
                  <w:sz w:val="20"/>
                  <w:szCs w:val="20"/>
                  <w:lang w:val="en-GB"/>
                </w:rPr>
                <w:t>-Rev.1</w:t>
              </w:r>
            </w:ins>
          </w:p>
          <w:p w:rsidR="00D11958" w:rsidRPr="00A00013" w:rsidRDefault="00A00013">
            <w:pPr>
              <w:pStyle w:val="En-tte"/>
              <w:ind w:left="742"/>
              <w:rPr>
                <w:lang w:val="en-GB"/>
              </w:rPr>
            </w:pPr>
            <w:r>
              <w:rPr>
                <w:sz w:val="20"/>
                <w:szCs w:val="20"/>
                <w:lang w:val="en-GB"/>
              </w:rPr>
              <w:t>(11</w:t>
            </w:r>
            <w:r w:rsidR="00987B1B">
              <w:rPr>
                <w:sz w:val="20"/>
                <w:szCs w:val="20"/>
                <w:lang w:val="en-GB"/>
              </w:rPr>
              <w:t>4</w:t>
            </w:r>
            <w:r>
              <w:rPr>
                <w:sz w:val="20"/>
                <w:szCs w:val="20"/>
                <w:vertAlign w:val="superscript"/>
                <w:lang w:val="en-GB"/>
              </w:rPr>
              <w:t>th</w:t>
            </w:r>
            <w:r>
              <w:rPr>
                <w:sz w:val="20"/>
                <w:szCs w:val="20"/>
                <w:lang w:val="en-GB"/>
              </w:rPr>
              <w:t xml:space="preserve"> GRSG, </w:t>
            </w:r>
            <w:r w:rsidR="00BD5E38">
              <w:rPr>
                <w:sz w:val="20"/>
                <w:szCs w:val="20"/>
                <w:lang w:val="en-GB"/>
              </w:rPr>
              <w:t>9</w:t>
            </w:r>
            <w:r w:rsidR="00987B1B">
              <w:rPr>
                <w:sz w:val="20"/>
                <w:szCs w:val="20"/>
                <w:lang w:val="en-GB"/>
              </w:rPr>
              <w:t>-13</w:t>
            </w:r>
            <w:r>
              <w:rPr>
                <w:sz w:val="20"/>
                <w:szCs w:val="20"/>
                <w:lang w:val="en-GB"/>
              </w:rPr>
              <w:t xml:space="preserve"> April 201</w:t>
            </w:r>
            <w:r w:rsidR="00987B1B">
              <w:rPr>
                <w:sz w:val="20"/>
                <w:szCs w:val="20"/>
                <w:lang w:val="en-GB"/>
              </w:rPr>
              <w:t>8</w:t>
            </w:r>
          </w:p>
          <w:p w:rsidR="00D11958" w:rsidRPr="005C2EC6" w:rsidRDefault="00A00013" w:rsidP="00FD3078">
            <w:pPr>
              <w:pStyle w:val="En-tte"/>
              <w:ind w:left="742"/>
              <w:rPr>
                <w:lang w:val="en-GB"/>
              </w:rPr>
            </w:pPr>
            <w:r>
              <w:rPr>
                <w:sz w:val="20"/>
                <w:szCs w:val="20"/>
                <w:lang w:val="en-GB"/>
              </w:rPr>
              <w:t xml:space="preserve">agenda </w:t>
            </w:r>
            <w:r w:rsidRPr="00581F75">
              <w:rPr>
                <w:sz w:val="20"/>
                <w:szCs w:val="20"/>
                <w:lang w:val="en-GB"/>
              </w:rPr>
              <w:t xml:space="preserve">item </w:t>
            </w:r>
            <w:r w:rsidR="00FD3078">
              <w:rPr>
                <w:sz w:val="20"/>
                <w:szCs w:val="20"/>
                <w:lang w:val="en-GB"/>
              </w:rPr>
              <w:t>6</w:t>
            </w:r>
            <w:r w:rsidR="00A56C94">
              <w:rPr>
                <w:sz w:val="20"/>
                <w:szCs w:val="20"/>
                <w:lang w:val="en-GB"/>
              </w:rPr>
              <w:t>(a)</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902C94" w:rsidRDefault="00987B1B" w:rsidP="00C870EB">
      <w:pPr>
        <w:pStyle w:val="HChG"/>
        <w:tabs>
          <w:tab w:val="left" w:pos="708"/>
        </w:tabs>
        <w:spacing w:before="0" w:after="0" w:line="240" w:lineRule="auto"/>
        <w:ind w:left="0" w:firstLine="0"/>
        <w:jc w:val="center"/>
        <w:rPr>
          <w:sz w:val="26"/>
          <w:szCs w:val="26"/>
        </w:rPr>
      </w:pPr>
      <w:r>
        <w:rPr>
          <w:sz w:val="26"/>
          <w:szCs w:val="26"/>
        </w:rPr>
        <w:t xml:space="preserve">Proposal for </w:t>
      </w:r>
      <w:r w:rsidR="00C613EC">
        <w:rPr>
          <w:sz w:val="26"/>
          <w:szCs w:val="26"/>
        </w:rPr>
        <w:t>the</w:t>
      </w:r>
      <w:r w:rsidR="00FB34EF">
        <w:rPr>
          <w:sz w:val="26"/>
          <w:szCs w:val="26"/>
        </w:rPr>
        <w:t xml:space="preserve"> 02 series of amendments </w:t>
      </w:r>
      <w:r>
        <w:rPr>
          <w:sz w:val="26"/>
          <w:szCs w:val="26"/>
        </w:rPr>
        <w:t xml:space="preserve">to </w:t>
      </w:r>
      <w:r w:rsidR="00C870EB">
        <w:rPr>
          <w:sz w:val="26"/>
          <w:szCs w:val="26"/>
        </w:rPr>
        <w:t xml:space="preserve">UN Regulation No. </w:t>
      </w:r>
      <w:r w:rsidR="00FB34EF">
        <w:rPr>
          <w:sz w:val="26"/>
          <w:szCs w:val="26"/>
        </w:rPr>
        <w:t>67</w:t>
      </w:r>
    </w:p>
    <w:p w:rsidR="00987B1B" w:rsidRDefault="00987B1B" w:rsidP="00C870EB">
      <w:pPr>
        <w:pStyle w:val="HChG"/>
        <w:tabs>
          <w:tab w:val="left" w:pos="708"/>
        </w:tabs>
        <w:spacing w:before="0" w:after="0" w:line="240" w:lineRule="auto"/>
        <w:ind w:left="0" w:firstLine="0"/>
        <w:jc w:val="center"/>
        <w:rPr>
          <w:sz w:val="26"/>
          <w:szCs w:val="26"/>
        </w:rPr>
      </w:pPr>
      <w:r>
        <w:rPr>
          <w:rFonts w:ascii="TimesNewRoman" w:hAnsi="TimesNewRoman" w:cs="TimesNewRoman"/>
          <w:sz w:val="23"/>
          <w:szCs w:val="23"/>
          <w:lang w:val="en-US" w:eastAsia="fr-FR"/>
        </w:rPr>
        <w:t>(</w:t>
      </w:r>
      <w:r w:rsidR="00FB34EF">
        <w:rPr>
          <w:rFonts w:ascii="TimesNewRoman" w:hAnsi="TimesNewRoman" w:cs="TimesNewRoman"/>
          <w:sz w:val="23"/>
          <w:szCs w:val="23"/>
          <w:lang w:val="en-US" w:eastAsia="fr-FR"/>
        </w:rPr>
        <w:t>LPG vehicles</w:t>
      </w:r>
      <w:r>
        <w:rPr>
          <w:rFonts w:ascii="TimesNewRoman" w:hAnsi="TimesNewRoman" w:cs="TimesNewRoman"/>
          <w:sz w:val="23"/>
          <w:szCs w:val="23"/>
          <w:lang w:val="en-US" w:eastAsia="fr-FR"/>
        </w:rPr>
        <w:t>)</w:t>
      </w:r>
    </w:p>
    <w:p w:rsidR="00902C94" w:rsidRPr="00A56C94" w:rsidRDefault="00902C94" w:rsidP="00987B1B">
      <w:pPr>
        <w:ind w:right="1134"/>
        <w:jc w:val="both"/>
        <w:rPr>
          <w:sz w:val="20"/>
          <w:szCs w:val="20"/>
          <w:lang w:val="en-US"/>
        </w:rPr>
      </w:pPr>
    </w:p>
    <w:p w:rsidR="00D64874" w:rsidRPr="00A56C94" w:rsidRDefault="00383DAD" w:rsidP="00383DAD">
      <w:pPr>
        <w:rPr>
          <w:color w:val="auto"/>
          <w:sz w:val="20"/>
          <w:szCs w:val="20"/>
          <w:lang w:val="en-US"/>
        </w:rPr>
      </w:pPr>
      <w:r w:rsidRPr="00A56C94">
        <w:rPr>
          <w:color w:val="auto"/>
          <w:sz w:val="20"/>
          <w:szCs w:val="20"/>
          <w:lang w:val="en-US"/>
        </w:rPr>
        <w:t>With</w:t>
      </w:r>
      <w:r w:rsidR="006B0F66" w:rsidRPr="00A56C94">
        <w:rPr>
          <w:color w:val="auto"/>
          <w:sz w:val="20"/>
          <w:szCs w:val="20"/>
          <w:lang w:val="en-US"/>
        </w:rPr>
        <w:t xml:space="preserve"> exception of paragraph 22.13</w:t>
      </w:r>
      <w:r w:rsidR="005034F9" w:rsidRPr="00A56C94">
        <w:rPr>
          <w:color w:val="auto"/>
          <w:sz w:val="20"/>
          <w:szCs w:val="20"/>
          <w:lang w:val="en-US"/>
        </w:rPr>
        <w:t>.</w:t>
      </w:r>
      <w:r w:rsidR="00AD38F2">
        <w:rPr>
          <w:color w:val="auto"/>
          <w:sz w:val="20"/>
          <w:szCs w:val="20"/>
          <w:lang w:val="en-US"/>
        </w:rPr>
        <w:t>,</w:t>
      </w:r>
      <w:r w:rsidR="006B0F66" w:rsidRPr="00A56C94">
        <w:rPr>
          <w:color w:val="auto"/>
          <w:sz w:val="20"/>
          <w:szCs w:val="20"/>
          <w:lang w:val="en-US"/>
        </w:rPr>
        <w:t xml:space="preserve"> t</w:t>
      </w:r>
      <w:r w:rsidR="007F3C86" w:rsidRPr="00A56C94">
        <w:rPr>
          <w:color w:val="auto"/>
          <w:sz w:val="20"/>
          <w:szCs w:val="20"/>
          <w:lang w:val="en-US"/>
        </w:rPr>
        <w:t xml:space="preserve">he </w:t>
      </w:r>
      <w:r w:rsidRPr="00A56C94">
        <w:rPr>
          <w:color w:val="auto"/>
          <w:sz w:val="20"/>
          <w:szCs w:val="20"/>
          <w:lang w:val="en-US"/>
        </w:rPr>
        <w:t xml:space="preserve">stipulations suggested </w:t>
      </w:r>
      <w:r w:rsidR="007F3C86" w:rsidRPr="00A56C94">
        <w:rPr>
          <w:color w:val="auto"/>
          <w:sz w:val="20"/>
          <w:szCs w:val="20"/>
          <w:lang w:val="en-US"/>
        </w:rPr>
        <w:t>below w</w:t>
      </w:r>
      <w:r w:rsidRPr="00A56C94">
        <w:rPr>
          <w:color w:val="auto"/>
          <w:sz w:val="20"/>
          <w:szCs w:val="20"/>
          <w:lang w:val="en-US"/>
        </w:rPr>
        <w:t>ere</w:t>
      </w:r>
      <w:r w:rsidR="007F3C86" w:rsidRPr="00A56C94">
        <w:rPr>
          <w:color w:val="auto"/>
          <w:sz w:val="20"/>
          <w:szCs w:val="20"/>
          <w:lang w:val="en-US"/>
        </w:rPr>
        <w:t xml:space="preserve"> prepared by the Task Force on gas-fueled vehicle regulations</w:t>
      </w:r>
      <w:r w:rsidR="005034F9" w:rsidRPr="00A56C94">
        <w:rPr>
          <w:color w:val="auto"/>
          <w:sz w:val="20"/>
          <w:szCs w:val="20"/>
          <w:lang w:val="en-US"/>
        </w:rPr>
        <w:t xml:space="preserve">. </w:t>
      </w:r>
      <w:r w:rsidRPr="00A56C94">
        <w:rPr>
          <w:color w:val="auto"/>
          <w:sz w:val="20"/>
          <w:szCs w:val="20"/>
          <w:lang w:val="en-US"/>
        </w:rPr>
        <w:t>Details on that T</w:t>
      </w:r>
      <w:r w:rsidR="0006144D" w:rsidRPr="00A56C94">
        <w:rPr>
          <w:color w:val="auto"/>
          <w:sz w:val="20"/>
          <w:szCs w:val="20"/>
          <w:lang w:val="en-US"/>
        </w:rPr>
        <w:t xml:space="preserve">ask </w:t>
      </w:r>
      <w:r w:rsidRPr="00A56C94">
        <w:rPr>
          <w:color w:val="auto"/>
          <w:sz w:val="20"/>
          <w:szCs w:val="20"/>
          <w:lang w:val="en-US"/>
        </w:rPr>
        <w:t>F</w:t>
      </w:r>
      <w:r w:rsidR="0006144D" w:rsidRPr="00A56C94">
        <w:rPr>
          <w:color w:val="auto"/>
          <w:sz w:val="20"/>
          <w:szCs w:val="20"/>
          <w:lang w:val="en-US"/>
        </w:rPr>
        <w:t xml:space="preserve">orce </w:t>
      </w:r>
      <w:r w:rsidRPr="00A56C94">
        <w:rPr>
          <w:color w:val="auto"/>
          <w:sz w:val="20"/>
          <w:szCs w:val="20"/>
          <w:lang w:val="en-US"/>
        </w:rPr>
        <w:t xml:space="preserve">are given in </w:t>
      </w:r>
      <w:r w:rsidR="007F3C86" w:rsidRPr="00A56C94">
        <w:rPr>
          <w:color w:val="auto"/>
          <w:sz w:val="20"/>
          <w:szCs w:val="20"/>
          <w:lang w:val="en-US"/>
        </w:rPr>
        <w:t xml:space="preserve">item 29 of </w:t>
      </w:r>
      <w:r w:rsidR="0006144D" w:rsidRPr="00A56C94">
        <w:rPr>
          <w:color w:val="auto"/>
          <w:sz w:val="20"/>
          <w:szCs w:val="20"/>
          <w:lang w:val="en-US"/>
        </w:rPr>
        <w:t>r</w:t>
      </w:r>
      <w:r w:rsidR="007F3C86" w:rsidRPr="00A56C94">
        <w:rPr>
          <w:color w:val="auto"/>
          <w:sz w:val="20"/>
          <w:szCs w:val="20"/>
          <w:lang w:val="en-US"/>
        </w:rPr>
        <w:t xml:space="preserve">eport </w:t>
      </w:r>
      <w:r w:rsidR="0006144D" w:rsidRPr="00A56C94">
        <w:rPr>
          <w:bCs/>
          <w:color w:val="auto"/>
          <w:spacing w:val="-4"/>
          <w:sz w:val="20"/>
          <w:szCs w:val="20"/>
          <w:lang w:val="en-GB"/>
        </w:rPr>
        <w:t>ECE/TRANS/WP.29/GRSG/9</w:t>
      </w:r>
      <w:r w:rsidR="006838E4" w:rsidRPr="00A56C94">
        <w:rPr>
          <w:bCs/>
          <w:color w:val="auto"/>
          <w:spacing w:val="-4"/>
          <w:sz w:val="20"/>
          <w:szCs w:val="20"/>
          <w:lang w:val="en-US"/>
        </w:rPr>
        <w:t>2</w:t>
      </w:r>
      <w:r w:rsidR="0006144D" w:rsidRPr="00A56C94">
        <w:rPr>
          <w:bCs/>
          <w:color w:val="auto"/>
          <w:spacing w:val="-4"/>
          <w:sz w:val="20"/>
          <w:szCs w:val="20"/>
          <w:lang w:val="en-US"/>
        </w:rPr>
        <w:t xml:space="preserve"> </w:t>
      </w:r>
      <w:r w:rsidR="007F3C86" w:rsidRPr="00A56C94">
        <w:rPr>
          <w:color w:val="auto"/>
          <w:sz w:val="20"/>
          <w:szCs w:val="20"/>
          <w:lang w:val="en-US"/>
        </w:rPr>
        <w:t>of the 11</w:t>
      </w:r>
      <w:r w:rsidR="0006144D" w:rsidRPr="00A56C94">
        <w:rPr>
          <w:color w:val="auto"/>
          <w:sz w:val="20"/>
          <w:szCs w:val="20"/>
          <w:lang w:val="en-US"/>
        </w:rPr>
        <w:t>3</w:t>
      </w:r>
      <w:r w:rsidR="007F3C86" w:rsidRPr="00A56C94">
        <w:rPr>
          <w:color w:val="auto"/>
          <w:sz w:val="20"/>
          <w:szCs w:val="20"/>
          <w:vertAlign w:val="superscript"/>
          <w:lang w:val="en-US"/>
        </w:rPr>
        <w:t>th</w:t>
      </w:r>
      <w:r w:rsidR="007F3C86" w:rsidRPr="00A56C94">
        <w:rPr>
          <w:color w:val="auto"/>
          <w:sz w:val="20"/>
          <w:szCs w:val="20"/>
          <w:lang w:val="en-US"/>
        </w:rPr>
        <w:t xml:space="preserve"> </w:t>
      </w:r>
      <w:r w:rsidR="00AC5277" w:rsidRPr="00A56C94">
        <w:rPr>
          <w:color w:val="auto"/>
          <w:sz w:val="20"/>
          <w:szCs w:val="20"/>
          <w:lang w:val="en-US"/>
        </w:rPr>
        <w:t xml:space="preserve">GRSG </w:t>
      </w:r>
      <w:r w:rsidR="007F3C86" w:rsidRPr="00A56C94">
        <w:rPr>
          <w:color w:val="auto"/>
          <w:sz w:val="20"/>
          <w:szCs w:val="20"/>
          <w:lang w:val="en-US"/>
        </w:rPr>
        <w:t>session</w:t>
      </w:r>
      <w:r w:rsidR="006B0F66" w:rsidRPr="00A56C94">
        <w:rPr>
          <w:color w:val="auto"/>
          <w:sz w:val="20"/>
          <w:szCs w:val="20"/>
          <w:lang w:val="en-US"/>
        </w:rPr>
        <w:t>.</w:t>
      </w:r>
      <w:r w:rsidR="007F3C86" w:rsidRPr="00A56C94">
        <w:rPr>
          <w:color w:val="auto"/>
          <w:sz w:val="20"/>
          <w:szCs w:val="20"/>
          <w:lang w:val="en-US"/>
        </w:rPr>
        <w:t xml:space="preserve"> </w:t>
      </w:r>
    </w:p>
    <w:p w:rsidR="007F3C86" w:rsidRPr="00A56C94" w:rsidRDefault="006B0F66" w:rsidP="00383DAD">
      <w:pPr>
        <w:pStyle w:val="BodyText"/>
        <w:spacing w:line="235" w:lineRule="auto"/>
        <w:ind w:right="1"/>
        <w:jc w:val="both"/>
        <w:rPr>
          <w:color w:val="auto"/>
          <w:sz w:val="20"/>
          <w:szCs w:val="20"/>
          <w:lang w:val="en-GB"/>
        </w:rPr>
      </w:pPr>
      <w:proofErr w:type="gramStart"/>
      <w:r w:rsidRPr="00A56C94">
        <w:rPr>
          <w:color w:val="auto"/>
          <w:sz w:val="20"/>
          <w:szCs w:val="20"/>
          <w:lang w:val="en-US"/>
        </w:rPr>
        <w:t>Paragraph 22.13</w:t>
      </w:r>
      <w:r w:rsidR="005034F9" w:rsidRPr="00A56C94">
        <w:rPr>
          <w:color w:val="auto"/>
          <w:sz w:val="20"/>
          <w:szCs w:val="20"/>
          <w:lang w:val="en-US"/>
        </w:rPr>
        <w:t>.</w:t>
      </w:r>
      <w:proofErr w:type="gramEnd"/>
      <w:r w:rsidRPr="00A56C94">
        <w:rPr>
          <w:color w:val="auto"/>
          <w:sz w:val="20"/>
          <w:szCs w:val="20"/>
          <w:lang w:val="en-US"/>
        </w:rPr>
        <w:t xml:space="preserve"> </w:t>
      </w:r>
      <w:proofErr w:type="gramStart"/>
      <w:r w:rsidRPr="00A56C94">
        <w:rPr>
          <w:color w:val="auto"/>
          <w:sz w:val="20"/>
          <w:szCs w:val="20"/>
          <w:lang w:val="en-US"/>
        </w:rPr>
        <w:t>was</w:t>
      </w:r>
      <w:proofErr w:type="gramEnd"/>
      <w:r w:rsidRPr="00A56C94">
        <w:rPr>
          <w:color w:val="auto"/>
          <w:sz w:val="20"/>
          <w:szCs w:val="20"/>
          <w:lang w:val="en-US"/>
        </w:rPr>
        <w:t xml:space="preserve"> added and t</w:t>
      </w:r>
      <w:r w:rsidR="007F3C86" w:rsidRPr="00A56C94">
        <w:rPr>
          <w:color w:val="auto"/>
          <w:sz w:val="20"/>
          <w:szCs w:val="20"/>
          <w:lang w:val="en-US"/>
        </w:rPr>
        <w:t>he document was handed in by the experts from Germany</w:t>
      </w:r>
      <w:r w:rsidRPr="00A56C94">
        <w:rPr>
          <w:color w:val="auto"/>
          <w:sz w:val="20"/>
          <w:szCs w:val="20"/>
          <w:lang w:val="en-US"/>
        </w:rPr>
        <w:t>. It shall re</w:t>
      </w:r>
      <w:r w:rsidR="007F3C86" w:rsidRPr="00A56C94">
        <w:rPr>
          <w:color w:val="auto"/>
          <w:sz w:val="20"/>
          <w:szCs w:val="20"/>
          <w:lang w:val="en-US"/>
        </w:rPr>
        <w:t xml:space="preserve">place documents GRSG-112-32 and </w:t>
      </w:r>
      <w:r w:rsidR="006838E4" w:rsidRPr="00A56C94">
        <w:rPr>
          <w:bCs/>
          <w:color w:val="auto"/>
          <w:spacing w:val="-4"/>
          <w:sz w:val="20"/>
          <w:szCs w:val="20"/>
          <w:lang w:val="en-GB"/>
        </w:rPr>
        <w:t>ECE/TRANS/WP.29/</w:t>
      </w:r>
      <w:r w:rsidR="007F3C86" w:rsidRPr="00A56C94">
        <w:rPr>
          <w:color w:val="auto"/>
          <w:sz w:val="20"/>
          <w:szCs w:val="20"/>
          <w:lang w:val="en-US"/>
        </w:rPr>
        <w:t xml:space="preserve">GRSG/2017/16. </w:t>
      </w:r>
      <w:r w:rsidR="007F3C86" w:rsidRPr="00A56C94">
        <w:rPr>
          <w:color w:val="auto"/>
          <w:sz w:val="20"/>
          <w:szCs w:val="20"/>
          <w:lang w:val="en-GB"/>
        </w:rPr>
        <w:t xml:space="preserve">The modifications to the current text of UN Regulation No. </w:t>
      </w:r>
      <w:r w:rsidR="00AC5277" w:rsidRPr="00A56C94">
        <w:rPr>
          <w:color w:val="auto"/>
          <w:sz w:val="20"/>
          <w:szCs w:val="20"/>
          <w:lang w:val="en-GB"/>
        </w:rPr>
        <w:t>67</w:t>
      </w:r>
      <w:r w:rsidR="007F3C86" w:rsidRPr="00A56C94">
        <w:rPr>
          <w:color w:val="auto"/>
          <w:sz w:val="20"/>
          <w:szCs w:val="20"/>
          <w:lang w:val="en-GB"/>
        </w:rPr>
        <w:t xml:space="preserve"> are marked in </w:t>
      </w:r>
      <w:r w:rsidR="00383DAD" w:rsidRPr="00A56C94">
        <w:rPr>
          <w:color w:val="auto"/>
          <w:sz w:val="20"/>
          <w:szCs w:val="20"/>
          <w:lang w:val="en-GB" w:eastAsia="en-US"/>
        </w:rPr>
        <w:t>bold for new characters and strikethrough for deleted characters.</w:t>
      </w:r>
    </w:p>
    <w:p w:rsidR="00B018F7" w:rsidRPr="00A56C94" w:rsidRDefault="00B018F7" w:rsidP="00987B1B">
      <w:pPr>
        <w:ind w:right="1134"/>
        <w:jc w:val="both"/>
        <w:rPr>
          <w:sz w:val="20"/>
          <w:szCs w:val="20"/>
          <w:lang w:val="en-GB"/>
        </w:rPr>
      </w:pPr>
    </w:p>
    <w:p w:rsidR="00D11958" w:rsidRPr="00A56C94" w:rsidRDefault="00A00013" w:rsidP="00A56C94">
      <w:pPr>
        <w:tabs>
          <w:tab w:val="left" w:pos="1134"/>
        </w:tabs>
        <w:spacing w:before="24"/>
        <w:ind w:right="6840"/>
        <w:rPr>
          <w:sz w:val="20"/>
          <w:szCs w:val="20"/>
          <w:lang w:val="en-GB"/>
        </w:rPr>
      </w:pPr>
      <w:r w:rsidRPr="00A56C94">
        <w:rPr>
          <w:b/>
          <w:bCs/>
          <w:spacing w:val="1"/>
          <w:sz w:val="20"/>
          <w:szCs w:val="20"/>
          <w:lang w:val="en-GB"/>
        </w:rPr>
        <w:t>I</w:t>
      </w:r>
      <w:r w:rsidRPr="00A56C94">
        <w:rPr>
          <w:b/>
          <w:bCs/>
          <w:sz w:val="20"/>
          <w:szCs w:val="20"/>
          <w:lang w:val="en-GB"/>
        </w:rPr>
        <w:t>.</w:t>
      </w:r>
      <w:r w:rsidRPr="00A56C94">
        <w:rPr>
          <w:b/>
          <w:bCs/>
          <w:sz w:val="20"/>
          <w:szCs w:val="20"/>
          <w:lang w:val="en-GB"/>
        </w:rPr>
        <w:tab/>
        <w:t>Pr</w:t>
      </w:r>
      <w:r w:rsidRPr="00A56C94">
        <w:rPr>
          <w:b/>
          <w:bCs/>
          <w:spacing w:val="1"/>
          <w:sz w:val="20"/>
          <w:szCs w:val="20"/>
          <w:lang w:val="en-GB"/>
        </w:rPr>
        <w:t>o</w:t>
      </w:r>
      <w:r w:rsidRPr="00A56C94">
        <w:rPr>
          <w:b/>
          <w:bCs/>
          <w:sz w:val="20"/>
          <w:szCs w:val="20"/>
          <w:lang w:val="en-GB"/>
        </w:rPr>
        <w:t>pos</w:t>
      </w:r>
      <w:r w:rsidRPr="00A56C94">
        <w:rPr>
          <w:b/>
          <w:bCs/>
          <w:spacing w:val="1"/>
          <w:sz w:val="20"/>
          <w:szCs w:val="20"/>
          <w:lang w:val="en-GB"/>
        </w:rPr>
        <w:t>a</w:t>
      </w:r>
      <w:r w:rsidRPr="00A56C94">
        <w:rPr>
          <w:b/>
          <w:bCs/>
          <w:sz w:val="20"/>
          <w:szCs w:val="20"/>
          <w:lang w:val="en-GB"/>
        </w:rPr>
        <w:t>l</w:t>
      </w:r>
    </w:p>
    <w:p w:rsidR="00816DEA" w:rsidRPr="00A56C94" w:rsidRDefault="00816DEA" w:rsidP="00C870EB">
      <w:pPr>
        <w:tabs>
          <w:tab w:val="left" w:pos="851"/>
        </w:tabs>
        <w:ind w:right="1134"/>
        <w:jc w:val="both"/>
        <w:rPr>
          <w:i/>
          <w:color w:val="000000" w:themeColor="text1"/>
          <w:sz w:val="20"/>
          <w:szCs w:val="20"/>
          <w:lang w:val="en-GB"/>
        </w:rPr>
      </w:pPr>
    </w:p>
    <w:p w:rsidR="00816DEA" w:rsidRDefault="00987B1B" w:rsidP="00C870EB">
      <w:pPr>
        <w:tabs>
          <w:tab w:val="left" w:pos="851"/>
        </w:tabs>
        <w:ind w:right="1134"/>
        <w:jc w:val="both"/>
        <w:rPr>
          <w:i/>
          <w:color w:val="000000" w:themeColor="text1"/>
          <w:sz w:val="20"/>
          <w:szCs w:val="20"/>
          <w:lang w:val="en-GB"/>
        </w:rPr>
      </w:pPr>
      <w:r w:rsidRPr="00A56C94">
        <w:rPr>
          <w:i/>
          <w:color w:val="000000" w:themeColor="text1"/>
          <w:sz w:val="20"/>
          <w:szCs w:val="20"/>
          <w:lang w:val="en-GB"/>
        </w:rPr>
        <w:t xml:space="preserve">Insert a new paragraph </w:t>
      </w:r>
      <w:r w:rsidR="00FD3078" w:rsidRPr="00A56C94">
        <w:rPr>
          <w:i/>
          <w:color w:val="000000" w:themeColor="text1"/>
          <w:sz w:val="20"/>
          <w:szCs w:val="20"/>
          <w:lang w:val="en-GB"/>
        </w:rPr>
        <w:t>17.1.6.1.</w:t>
      </w:r>
      <w:r w:rsidR="00C870EB" w:rsidRPr="00A56C94">
        <w:rPr>
          <w:i/>
          <w:color w:val="000000" w:themeColor="text1"/>
          <w:sz w:val="20"/>
          <w:szCs w:val="20"/>
          <w:lang w:val="en-GB"/>
        </w:rPr>
        <w:t>,</w:t>
      </w:r>
      <w:r w:rsidRPr="00A56C94">
        <w:rPr>
          <w:i/>
          <w:color w:val="000000" w:themeColor="text1"/>
          <w:sz w:val="20"/>
          <w:szCs w:val="20"/>
          <w:lang w:val="en-GB"/>
        </w:rPr>
        <w:t xml:space="preserve"> to read:</w:t>
      </w:r>
    </w:p>
    <w:p w:rsidR="00A56C94" w:rsidRPr="00A56C94" w:rsidRDefault="00A56C94" w:rsidP="00C870EB">
      <w:pPr>
        <w:tabs>
          <w:tab w:val="left" w:pos="851"/>
        </w:tabs>
        <w:ind w:right="1134"/>
        <w:jc w:val="both"/>
        <w:rPr>
          <w:i/>
          <w:color w:val="000000" w:themeColor="text1"/>
          <w:sz w:val="20"/>
          <w:szCs w:val="20"/>
          <w:lang w:val="en-GB"/>
        </w:rPr>
      </w:pPr>
    </w:p>
    <w:p w:rsidR="00FD3078" w:rsidRPr="00A56C94" w:rsidRDefault="00A56C94" w:rsidP="008311F4">
      <w:pPr>
        <w:tabs>
          <w:tab w:val="left" w:pos="1134"/>
        </w:tabs>
        <w:suppressAutoHyphens w:val="0"/>
        <w:spacing w:line="276" w:lineRule="auto"/>
        <w:ind w:left="1134" w:hanging="1134"/>
        <w:textAlignment w:val="baseline"/>
        <w:rPr>
          <w:b/>
          <w:color w:val="auto"/>
          <w:sz w:val="20"/>
          <w:szCs w:val="20"/>
          <w:lang w:val="en-US" w:eastAsia="en-US"/>
        </w:rPr>
      </w:pPr>
      <w:r>
        <w:rPr>
          <w:b/>
          <w:color w:val="auto"/>
          <w:sz w:val="20"/>
          <w:szCs w:val="20"/>
          <w:lang w:val="en-US" w:eastAsia="en-US"/>
        </w:rPr>
        <w:t>"17.1.6.1.</w:t>
      </w:r>
      <w:r w:rsidR="00A60DFB" w:rsidRPr="00A56C94">
        <w:rPr>
          <w:i/>
          <w:color w:val="auto"/>
          <w:sz w:val="20"/>
          <w:szCs w:val="20"/>
          <w:lang w:val="en-US" w:eastAsia="en-US"/>
        </w:rPr>
        <w:tab/>
      </w:r>
      <w:r w:rsidR="00FD3078" w:rsidRPr="00A56C94">
        <w:rPr>
          <w:b/>
          <w:color w:val="auto"/>
          <w:sz w:val="20"/>
          <w:szCs w:val="20"/>
          <w:lang w:val="en-US" w:eastAsia="en-US"/>
        </w:rPr>
        <w:t xml:space="preserve">Notwithstanding the provisions of paragraph 17.1.6., it shall be possible to make an external inspection (e.g. for Periodic Technical Inspection) of the LPG-container and its accessories, when located outside the vehicle,  </w:t>
      </w:r>
      <w:del w:id="1" w:author="ONU" w:date="2018-04-11T10:12:00Z">
        <w:r w:rsidR="00FD3078" w:rsidRPr="00A56C94" w:rsidDel="008311F4">
          <w:rPr>
            <w:b/>
            <w:color w:val="auto"/>
            <w:sz w:val="20"/>
            <w:szCs w:val="20"/>
            <w:lang w:val="en-US" w:eastAsia="en-US"/>
          </w:rPr>
          <w:delText xml:space="preserve">with visual aids, e.g. lamps, mirrors or endoscopes, </w:delText>
        </w:r>
      </w:del>
      <w:r w:rsidR="00FD3078" w:rsidRPr="00A56C94">
        <w:rPr>
          <w:b/>
          <w:color w:val="auto"/>
          <w:sz w:val="20"/>
          <w:szCs w:val="20"/>
          <w:lang w:val="en-US" w:eastAsia="en-US"/>
        </w:rPr>
        <w:t>according to the specifications of the manufacturer, without</w:t>
      </w:r>
      <w:r w:rsidR="00A60DFB" w:rsidRPr="00A56C94">
        <w:rPr>
          <w:b/>
          <w:color w:val="auto"/>
          <w:sz w:val="20"/>
          <w:szCs w:val="20"/>
          <w:lang w:val="en-US" w:eastAsia="en-US"/>
        </w:rPr>
        <w:t xml:space="preserve"> the use of tools to dismantle</w:t>
      </w:r>
      <w:ins w:id="2" w:author="ONU" w:date="2018-04-11T10:12:00Z">
        <w:r w:rsidR="008311F4">
          <w:rPr>
            <w:b/>
            <w:color w:val="auto"/>
            <w:sz w:val="20"/>
            <w:szCs w:val="20"/>
            <w:lang w:val="en-US" w:eastAsia="en-US"/>
          </w:rPr>
          <w:t>,</w:t>
        </w:r>
        <w:r w:rsidR="008311F4" w:rsidRPr="008311F4">
          <w:rPr>
            <w:b/>
            <w:color w:val="auto"/>
            <w:sz w:val="20"/>
            <w:szCs w:val="20"/>
            <w:lang w:val="en-US" w:eastAsia="en-US"/>
          </w:rPr>
          <w:t xml:space="preserve"> </w:t>
        </w:r>
        <w:r w:rsidR="008311F4">
          <w:rPr>
            <w:b/>
            <w:color w:val="auto"/>
            <w:sz w:val="20"/>
            <w:szCs w:val="20"/>
            <w:lang w:val="en-US" w:eastAsia="en-US"/>
          </w:rPr>
          <w:t xml:space="preserve">but </w:t>
        </w:r>
        <w:r w:rsidR="008311F4" w:rsidRPr="00A56C94">
          <w:rPr>
            <w:b/>
            <w:color w:val="auto"/>
            <w:sz w:val="20"/>
            <w:szCs w:val="20"/>
            <w:lang w:val="en-US" w:eastAsia="en-US"/>
          </w:rPr>
          <w:t>with visual aids, e.g. lamps, mirrors or endoscopes,</w:t>
        </w:r>
      </w:ins>
      <w:r w:rsidR="00A60DFB" w:rsidRPr="00A56C94">
        <w:rPr>
          <w:b/>
          <w:color w:val="auto"/>
          <w:sz w:val="20"/>
          <w:szCs w:val="20"/>
          <w:lang w:val="en-US" w:eastAsia="en-US"/>
        </w:rPr>
        <w:t>.</w:t>
      </w:r>
      <w:r>
        <w:rPr>
          <w:b/>
          <w:color w:val="auto"/>
          <w:sz w:val="20"/>
          <w:szCs w:val="20"/>
          <w:lang w:val="en-US" w:eastAsia="en-US"/>
        </w:rPr>
        <w:t>"</w:t>
      </w:r>
    </w:p>
    <w:p w:rsidR="00FD3078" w:rsidRPr="00A56C94" w:rsidRDefault="00FD3078" w:rsidP="00C870EB">
      <w:pPr>
        <w:tabs>
          <w:tab w:val="left" w:pos="851"/>
        </w:tabs>
        <w:ind w:right="1134"/>
        <w:jc w:val="both"/>
        <w:rPr>
          <w:color w:val="000000" w:themeColor="text1"/>
          <w:sz w:val="20"/>
          <w:szCs w:val="20"/>
          <w:lang w:val="en-GB"/>
        </w:rPr>
      </w:pPr>
    </w:p>
    <w:p w:rsidR="00987B1B" w:rsidRPr="00A56C94" w:rsidRDefault="00FD3078" w:rsidP="00A56C94">
      <w:pPr>
        <w:pStyle w:val="Default"/>
        <w:rPr>
          <w:i/>
          <w:color w:val="000000" w:themeColor="text1"/>
          <w:sz w:val="20"/>
          <w:szCs w:val="20"/>
        </w:rPr>
      </w:pPr>
      <w:r w:rsidRPr="00A56C94">
        <w:rPr>
          <w:i/>
          <w:color w:val="000000" w:themeColor="text1"/>
          <w:sz w:val="20"/>
          <w:szCs w:val="20"/>
          <w:lang w:val="en-GB"/>
        </w:rPr>
        <w:t xml:space="preserve">Insert new transitional provisions </w:t>
      </w:r>
      <w:r w:rsidR="0074604B" w:rsidRPr="00A56C94">
        <w:rPr>
          <w:i/>
          <w:color w:val="000000" w:themeColor="text1"/>
          <w:sz w:val="20"/>
          <w:szCs w:val="20"/>
          <w:lang w:val="en-GB"/>
        </w:rPr>
        <w:t xml:space="preserve">in </w:t>
      </w:r>
      <w:r w:rsidR="00AC413C" w:rsidRPr="00A56C94">
        <w:rPr>
          <w:i/>
          <w:color w:val="000000" w:themeColor="text1"/>
          <w:sz w:val="20"/>
          <w:szCs w:val="20"/>
          <w:lang w:val="en-GB"/>
        </w:rPr>
        <w:t>P</w:t>
      </w:r>
      <w:r w:rsidR="000672E5" w:rsidRPr="00A56C94">
        <w:rPr>
          <w:i/>
          <w:color w:val="000000" w:themeColor="text1"/>
          <w:sz w:val="20"/>
          <w:szCs w:val="20"/>
          <w:lang w:val="en-GB"/>
        </w:rPr>
        <w:t>art II</w:t>
      </w:r>
      <w:r w:rsidR="00AC413C" w:rsidRPr="00A56C94">
        <w:rPr>
          <w:i/>
          <w:color w:val="000000" w:themeColor="text1"/>
          <w:sz w:val="20"/>
          <w:szCs w:val="20"/>
          <w:lang w:val="en-GB"/>
        </w:rPr>
        <w:t xml:space="preserve"> of the Regulation</w:t>
      </w:r>
      <w:r w:rsidR="000672E5" w:rsidRPr="00A56C94">
        <w:rPr>
          <w:i/>
          <w:color w:val="000000" w:themeColor="text1"/>
          <w:sz w:val="20"/>
          <w:szCs w:val="20"/>
          <w:lang w:val="en-GB"/>
        </w:rPr>
        <w:t xml:space="preserve"> </w:t>
      </w:r>
      <w:r w:rsidR="00D64874" w:rsidRPr="00A56C94">
        <w:rPr>
          <w:i/>
          <w:color w:val="000000" w:themeColor="text1"/>
          <w:sz w:val="20"/>
          <w:szCs w:val="20"/>
          <w:lang w:val="en-GB"/>
        </w:rPr>
        <w:t>(</w:t>
      </w:r>
      <w:r w:rsidR="005034F9" w:rsidRPr="00A56C94">
        <w:rPr>
          <w:rFonts w:eastAsia="SimSun"/>
          <w:bCs/>
          <w:i/>
          <w:sz w:val="20"/>
          <w:szCs w:val="20"/>
          <w:lang w:eastAsia="zh-CN"/>
        </w:rPr>
        <w:t>vehicles with regard to the installation of specific components</w:t>
      </w:r>
      <w:r w:rsidR="00D64874" w:rsidRPr="00A56C94">
        <w:rPr>
          <w:rFonts w:eastAsia="SimSun"/>
          <w:bCs/>
          <w:i/>
          <w:sz w:val="20"/>
          <w:szCs w:val="20"/>
          <w:lang w:eastAsia="zh-CN"/>
        </w:rPr>
        <w:t>)</w:t>
      </w:r>
      <w:r w:rsidR="005034F9" w:rsidRPr="00A56C94">
        <w:rPr>
          <w:rFonts w:eastAsia="SimSun"/>
          <w:bCs/>
          <w:i/>
          <w:sz w:val="20"/>
          <w:szCs w:val="20"/>
          <w:lang w:eastAsia="zh-CN"/>
        </w:rPr>
        <w:t xml:space="preserve"> </w:t>
      </w:r>
      <w:r w:rsidR="000672E5" w:rsidRPr="00A56C94">
        <w:rPr>
          <w:i/>
          <w:color w:val="000000" w:themeColor="text1"/>
          <w:sz w:val="20"/>
          <w:szCs w:val="20"/>
          <w:lang w:val="en-GB"/>
        </w:rPr>
        <w:t xml:space="preserve">to read: </w:t>
      </w:r>
    </w:p>
    <w:p w:rsidR="00D11958" w:rsidRPr="00A56C94" w:rsidRDefault="00D11958" w:rsidP="00C870EB">
      <w:pPr>
        <w:tabs>
          <w:tab w:val="left" w:pos="851"/>
        </w:tabs>
        <w:spacing w:before="72" w:line="203" w:lineRule="exact"/>
        <w:ind w:right="91"/>
        <w:jc w:val="right"/>
        <w:rPr>
          <w:b/>
          <w:bCs/>
          <w:spacing w:val="1"/>
          <w:sz w:val="20"/>
          <w:szCs w:val="20"/>
          <w:highlight w:val="yellow"/>
          <w:lang w:val="en-US"/>
        </w:rPr>
      </w:pPr>
    </w:p>
    <w:p w:rsidR="00FD3078" w:rsidRPr="00A56C94" w:rsidRDefault="00A56C94" w:rsidP="00A60DFB">
      <w:pPr>
        <w:tabs>
          <w:tab w:val="left" w:pos="864"/>
          <w:tab w:val="left" w:pos="1152"/>
        </w:tabs>
        <w:spacing w:line="276" w:lineRule="auto"/>
        <w:ind w:left="1134" w:hanging="1134"/>
        <w:textAlignment w:val="baseline"/>
        <w:rPr>
          <w:b/>
          <w:sz w:val="20"/>
          <w:szCs w:val="20"/>
          <w:lang w:val="en-GB"/>
        </w:rPr>
      </w:pPr>
      <w:r>
        <w:rPr>
          <w:b/>
          <w:sz w:val="20"/>
          <w:szCs w:val="20"/>
          <w:lang w:val="en-GB"/>
        </w:rPr>
        <w:t>"</w:t>
      </w:r>
      <w:r w:rsidR="00FD3078" w:rsidRPr="00A56C94">
        <w:rPr>
          <w:b/>
          <w:sz w:val="20"/>
          <w:szCs w:val="20"/>
          <w:lang w:val="en-GB"/>
        </w:rPr>
        <w:t xml:space="preserve">22.6. </w:t>
      </w:r>
      <w:r w:rsidR="00A60DFB" w:rsidRPr="00A56C94">
        <w:rPr>
          <w:b/>
          <w:sz w:val="20"/>
          <w:szCs w:val="20"/>
          <w:lang w:val="en-US"/>
        </w:rPr>
        <w:tab/>
      </w:r>
      <w:r w:rsidR="00A60DFB" w:rsidRPr="00A56C94">
        <w:rPr>
          <w:b/>
          <w:sz w:val="20"/>
          <w:szCs w:val="20"/>
          <w:lang w:val="en-US"/>
        </w:rPr>
        <w:tab/>
      </w:r>
      <w:r w:rsidR="00FD3078" w:rsidRPr="00A56C94">
        <w:rPr>
          <w:b/>
          <w:sz w:val="20"/>
          <w:szCs w:val="20"/>
          <w:lang w:val="en-GB"/>
        </w:rPr>
        <w:t>As from the official date of entry into force of the 02 series of amendments, no Contracting Party applying this UN Regulation shall refuse to grant or refuse to accept UN type-approvals under this UN Regulation as amended by the 02 series of amendments.</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22.7. </w:t>
      </w:r>
      <w:r w:rsidR="00A60DFB" w:rsidRPr="00A56C94">
        <w:rPr>
          <w:b/>
          <w:sz w:val="20"/>
          <w:szCs w:val="20"/>
          <w:lang w:val="en-US"/>
        </w:rPr>
        <w:tab/>
      </w:r>
      <w:r w:rsidR="00A60DFB" w:rsidRPr="00A56C94">
        <w:rPr>
          <w:b/>
          <w:sz w:val="20"/>
          <w:szCs w:val="20"/>
          <w:lang w:val="en-US"/>
        </w:rPr>
        <w:tab/>
      </w:r>
      <w:r w:rsidRPr="00A56C94">
        <w:rPr>
          <w:b/>
          <w:sz w:val="20"/>
          <w:szCs w:val="20"/>
          <w:lang w:val="en-GB"/>
        </w:rPr>
        <w:t xml:space="preserve">As from 1 September </w:t>
      </w:r>
      <w:del w:id="3" w:author="Hubert Romain" w:date="2018-04-12T13:28:00Z">
        <w:r w:rsidRPr="00A56C94" w:rsidDel="006542DC">
          <w:rPr>
            <w:b/>
            <w:sz w:val="20"/>
            <w:szCs w:val="20"/>
            <w:lang w:val="en-GB"/>
          </w:rPr>
          <w:delText>[</w:delText>
        </w:r>
      </w:del>
      <w:r w:rsidRPr="00A56C94">
        <w:rPr>
          <w:b/>
          <w:sz w:val="20"/>
          <w:szCs w:val="20"/>
          <w:lang w:val="en-GB"/>
        </w:rPr>
        <w:t>2020</w:t>
      </w:r>
      <w:del w:id="4" w:author="Hubert Romain" w:date="2018-04-12T13:28:00Z">
        <w:r w:rsidRPr="00A56C94" w:rsidDel="006542DC">
          <w:rPr>
            <w:b/>
            <w:sz w:val="20"/>
            <w:szCs w:val="20"/>
            <w:lang w:val="en-GB"/>
          </w:rPr>
          <w:delText>]</w:delText>
        </w:r>
      </w:del>
      <w:r w:rsidRPr="00A56C94">
        <w:rPr>
          <w:b/>
          <w:sz w:val="20"/>
          <w:szCs w:val="20"/>
          <w:lang w:val="en-GB"/>
        </w:rPr>
        <w:t>, Contracting Parties applying this UN Regulation shall not be obliged to accept UN type-approvals to the preceding series of  amendments, first issued after 1 September [2020].</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22.8. </w:t>
      </w:r>
      <w:r w:rsidR="00A60DFB" w:rsidRPr="00A56C94">
        <w:rPr>
          <w:b/>
          <w:sz w:val="20"/>
          <w:szCs w:val="20"/>
          <w:lang w:val="en-US"/>
        </w:rPr>
        <w:tab/>
      </w:r>
      <w:r w:rsidR="00A60DFB" w:rsidRPr="00A56C94">
        <w:rPr>
          <w:b/>
          <w:sz w:val="20"/>
          <w:szCs w:val="20"/>
          <w:lang w:val="en-US"/>
        </w:rPr>
        <w:tab/>
      </w:r>
      <w:r w:rsidRPr="00A56C94">
        <w:rPr>
          <w:b/>
          <w:sz w:val="20"/>
          <w:szCs w:val="20"/>
          <w:lang w:val="en-GB"/>
        </w:rPr>
        <w:t xml:space="preserve">Until 1 September </w:t>
      </w:r>
      <w:del w:id="5" w:author="Hubert Romain" w:date="2018-04-12T13:28:00Z">
        <w:r w:rsidRPr="00A56C94" w:rsidDel="006542DC">
          <w:rPr>
            <w:b/>
            <w:sz w:val="20"/>
            <w:szCs w:val="20"/>
            <w:lang w:val="en-GB"/>
          </w:rPr>
          <w:delText>[</w:delText>
        </w:r>
      </w:del>
      <w:r w:rsidRPr="00A56C94">
        <w:rPr>
          <w:b/>
          <w:sz w:val="20"/>
          <w:szCs w:val="20"/>
          <w:lang w:val="en-GB"/>
        </w:rPr>
        <w:t>2021</w:t>
      </w:r>
      <w:del w:id="6" w:author="Hubert Romain" w:date="2018-04-12T13:28:00Z">
        <w:r w:rsidRPr="00A56C94" w:rsidDel="006542DC">
          <w:rPr>
            <w:b/>
            <w:sz w:val="20"/>
            <w:szCs w:val="20"/>
            <w:lang w:val="en-GB"/>
          </w:rPr>
          <w:delText>]</w:delText>
        </w:r>
      </w:del>
      <w:r w:rsidRPr="00A56C94">
        <w:rPr>
          <w:b/>
          <w:sz w:val="20"/>
          <w:szCs w:val="20"/>
          <w:lang w:val="en-GB"/>
        </w:rPr>
        <w:t>, Contracting Parties applying this UN Regulation shall accept UN type-approvals to the preceding series of amendments, first issued before 1 September [2020].</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22.9. </w:t>
      </w:r>
      <w:r w:rsidR="00A60DFB" w:rsidRPr="00A56C94">
        <w:rPr>
          <w:b/>
          <w:sz w:val="20"/>
          <w:szCs w:val="20"/>
          <w:lang w:val="en-US"/>
        </w:rPr>
        <w:tab/>
      </w:r>
      <w:r w:rsidR="00A60DFB" w:rsidRPr="00A56C94">
        <w:rPr>
          <w:b/>
          <w:sz w:val="20"/>
          <w:szCs w:val="20"/>
          <w:lang w:val="en-US"/>
        </w:rPr>
        <w:tab/>
      </w:r>
      <w:r w:rsidRPr="00A56C94">
        <w:rPr>
          <w:b/>
          <w:sz w:val="20"/>
          <w:szCs w:val="20"/>
          <w:lang w:val="en-GB"/>
        </w:rPr>
        <w:t xml:space="preserve">As from 1 September </w:t>
      </w:r>
      <w:del w:id="7" w:author="Hubert Romain" w:date="2018-04-12T13:28:00Z">
        <w:r w:rsidRPr="00A56C94" w:rsidDel="006542DC">
          <w:rPr>
            <w:b/>
            <w:sz w:val="20"/>
            <w:szCs w:val="20"/>
            <w:lang w:val="en-GB"/>
          </w:rPr>
          <w:delText>[</w:delText>
        </w:r>
      </w:del>
      <w:r w:rsidRPr="00A56C94">
        <w:rPr>
          <w:b/>
          <w:sz w:val="20"/>
          <w:szCs w:val="20"/>
          <w:lang w:val="en-GB"/>
        </w:rPr>
        <w:t>2021</w:t>
      </w:r>
      <w:del w:id="8" w:author="Hubert Romain" w:date="2018-04-12T13:28:00Z">
        <w:r w:rsidRPr="00A56C94" w:rsidDel="006542DC">
          <w:rPr>
            <w:b/>
            <w:sz w:val="20"/>
            <w:szCs w:val="20"/>
            <w:lang w:val="en-GB"/>
          </w:rPr>
          <w:delText>]</w:delText>
        </w:r>
      </w:del>
      <w:r w:rsidRPr="00A56C94">
        <w:rPr>
          <w:b/>
          <w:sz w:val="20"/>
          <w:szCs w:val="20"/>
          <w:lang w:val="en-GB"/>
        </w:rPr>
        <w:t>, Contracting Parties applying this UN Regulation shall not be obliged to accept type-approvals issued to the preceding series of amendments to this Regulation.</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22.10. </w:t>
      </w:r>
      <w:r w:rsidR="00A60DFB" w:rsidRPr="00A56C94">
        <w:rPr>
          <w:b/>
          <w:sz w:val="20"/>
          <w:szCs w:val="20"/>
          <w:lang w:val="en-US"/>
        </w:rPr>
        <w:tab/>
      </w:r>
      <w:r w:rsidR="00A60DFB" w:rsidRPr="00A56C94">
        <w:rPr>
          <w:b/>
          <w:sz w:val="20"/>
          <w:szCs w:val="20"/>
          <w:lang w:val="en-US"/>
        </w:rPr>
        <w:tab/>
      </w:r>
      <w:r w:rsidRPr="00A56C94">
        <w:rPr>
          <w:b/>
          <w:sz w:val="20"/>
          <w:szCs w:val="20"/>
          <w:lang w:val="en-GB"/>
        </w:rPr>
        <w:t>Notwithstanding paragraph 22.9., Contracting Parties applying the UN Regulation shall continue to accept UN type-approvals of the equipment/parts issued according to the preceding series of amendments to the UN Regulation.</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22.11. </w:t>
      </w:r>
      <w:r w:rsidR="00A60DFB" w:rsidRPr="00A56C94">
        <w:rPr>
          <w:b/>
          <w:sz w:val="20"/>
          <w:szCs w:val="20"/>
          <w:lang w:val="en-US"/>
        </w:rPr>
        <w:tab/>
      </w:r>
      <w:r w:rsidR="00A60DFB" w:rsidRPr="00A56C94">
        <w:rPr>
          <w:b/>
          <w:sz w:val="20"/>
          <w:szCs w:val="20"/>
          <w:lang w:val="en-US"/>
        </w:rPr>
        <w:tab/>
      </w:r>
      <w:r w:rsidRPr="00A56C94">
        <w:rPr>
          <w:b/>
          <w:sz w:val="20"/>
          <w:szCs w:val="20"/>
          <w:lang w:val="en-GB"/>
        </w:rPr>
        <w:t>Notwithstanding paragraph 22.9., Contracting Parties applying the UN Regulation shall continue to accept UN type-approvals issued according to the preceding series of amendments to the UN Regulation, for the vehicles/vehicle systems which are not affected by the changes introduced by the 02 series of amendments.</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EB5D22"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22.12. </w:t>
      </w:r>
      <w:r w:rsidR="00A60DFB" w:rsidRPr="00A56C94">
        <w:rPr>
          <w:b/>
          <w:sz w:val="20"/>
          <w:szCs w:val="20"/>
          <w:lang w:val="en-US"/>
        </w:rPr>
        <w:tab/>
      </w:r>
      <w:r w:rsidR="00A60DFB" w:rsidRPr="00A56C94">
        <w:rPr>
          <w:b/>
          <w:sz w:val="20"/>
          <w:szCs w:val="20"/>
          <w:lang w:val="en-US"/>
        </w:rPr>
        <w:tab/>
      </w:r>
      <w:r w:rsidRPr="00A56C94">
        <w:rPr>
          <w:b/>
          <w:sz w:val="20"/>
          <w:szCs w:val="20"/>
          <w:lang w:val="en-GB"/>
        </w:rPr>
        <w:t>Contracting Parties applying this UN Regulation shall not refuse to grant UN type-approvals according to any preceding series of amendments to this UN Re</w:t>
      </w:r>
      <w:r w:rsidR="00EB5D22" w:rsidRPr="00A56C94">
        <w:rPr>
          <w:b/>
          <w:sz w:val="20"/>
          <w:szCs w:val="20"/>
          <w:lang w:val="en-GB"/>
        </w:rPr>
        <w:t>gulation or extensions thereof.</w:t>
      </w:r>
    </w:p>
    <w:p w:rsidR="000672E5" w:rsidRPr="00A56C94" w:rsidRDefault="000672E5" w:rsidP="00EB5D22">
      <w:pPr>
        <w:tabs>
          <w:tab w:val="left" w:pos="864"/>
          <w:tab w:val="left" w:pos="1152"/>
        </w:tabs>
        <w:spacing w:line="276" w:lineRule="auto"/>
        <w:textAlignment w:val="baseline"/>
        <w:rPr>
          <w:b/>
          <w:sz w:val="20"/>
          <w:szCs w:val="20"/>
          <w:lang w:val="en-US"/>
        </w:rPr>
      </w:pPr>
    </w:p>
    <w:p w:rsidR="000672E5" w:rsidRPr="00A56C94" w:rsidRDefault="000672E5" w:rsidP="00A60DFB">
      <w:pPr>
        <w:spacing w:line="276" w:lineRule="auto"/>
        <w:ind w:left="1134" w:hanging="1134"/>
        <w:rPr>
          <w:b/>
          <w:color w:val="auto"/>
          <w:sz w:val="20"/>
          <w:szCs w:val="20"/>
          <w:lang w:val="en-US"/>
        </w:rPr>
      </w:pPr>
      <w:r w:rsidRPr="00A56C94">
        <w:rPr>
          <w:b/>
          <w:color w:val="auto"/>
          <w:sz w:val="20"/>
          <w:szCs w:val="20"/>
          <w:lang w:val="en-US"/>
        </w:rPr>
        <w:t xml:space="preserve">22.13. </w:t>
      </w:r>
      <w:r w:rsidR="00A60DFB" w:rsidRPr="00A56C94">
        <w:rPr>
          <w:b/>
          <w:color w:val="auto"/>
          <w:sz w:val="20"/>
          <w:szCs w:val="20"/>
          <w:lang w:val="en-US"/>
        </w:rPr>
        <w:tab/>
      </w:r>
      <w:r w:rsidRPr="00A56C94">
        <w:rPr>
          <w:b/>
          <w:color w:val="auto"/>
          <w:sz w:val="20"/>
          <w:szCs w:val="20"/>
          <w:lang w:val="en-US"/>
        </w:rPr>
        <w:t xml:space="preserve">As from 1 September </w:t>
      </w:r>
      <w:del w:id="9" w:author="Hubert Romain" w:date="2018-04-12T13:28:00Z">
        <w:r w:rsidRPr="00A56C94" w:rsidDel="006542DC">
          <w:rPr>
            <w:b/>
            <w:color w:val="auto"/>
            <w:sz w:val="20"/>
            <w:szCs w:val="20"/>
            <w:lang w:val="en-US"/>
          </w:rPr>
          <w:delText>[</w:delText>
        </w:r>
      </w:del>
      <w:r w:rsidRPr="00A56C94">
        <w:rPr>
          <w:b/>
          <w:color w:val="auto"/>
          <w:sz w:val="20"/>
          <w:szCs w:val="20"/>
          <w:lang w:val="en-US"/>
        </w:rPr>
        <w:t>2021</w:t>
      </w:r>
      <w:del w:id="10" w:author="Hubert Romain" w:date="2018-04-12T13:28:00Z">
        <w:r w:rsidRPr="00A56C94" w:rsidDel="006542DC">
          <w:rPr>
            <w:b/>
            <w:color w:val="auto"/>
            <w:sz w:val="20"/>
            <w:szCs w:val="20"/>
            <w:lang w:val="en-US"/>
          </w:rPr>
          <w:delText>]</w:delText>
        </w:r>
      </w:del>
      <w:bookmarkStart w:id="11" w:name="_GoBack"/>
      <w:bookmarkEnd w:id="11"/>
      <w:r w:rsidRPr="00A56C94">
        <w:rPr>
          <w:b/>
          <w:color w:val="auto"/>
          <w:sz w:val="20"/>
          <w:szCs w:val="20"/>
          <w:lang w:val="en-US"/>
        </w:rPr>
        <w:t xml:space="preserve">, Contracting Parties applying this Regulation may refuse national or regional type-approval and may refuse first registration of a vehicle </w:t>
      </w:r>
      <w:proofErr w:type="gramStart"/>
      <w:r w:rsidRPr="00A56C94">
        <w:rPr>
          <w:b/>
          <w:color w:val="auto"/>
          <w:sz w:val="20"/>
          <w:szCs w:val="20"/>
          <w:lang w:val="en-US"/>
        </w:rPr>
        <w:t>type,</w:t>
      </w:r>
      <w:proofErr w:type="gramEnd"/>
      <w:r w:rsidRPr="00A56C94">
        <w:rPr>
          <w:b/>
          <w:color w:val="auto"/>
          <w:sz w:val="20"/>
          <w:szCs w:val="20"/>
          <w:lang w:val="en-US"/>
        </w:rPr>
        <w:t xml:space="preserve"> if the vehicle type is affected by the changes introduced by the 02 series of amendments but does not meet the requirements of the 02 series of amendment</w:t>
      </w:r>
      <w:r w:rsidR="00A56C94">
        <w:rPr>
          <w:b/>
          <w:color w:val="auto"/>
          <w:sz w:val="20"/>
          <w:szCs w:val="20"/>
          <w:lang w:val="en-US"/>
        </w:rPr>
        <w:t>s to this UN Regulation."</w:t>
      </w:r>
    </w:p>
    <w:p w:rsidR="000D056A" w:rsidRPr="00A56C94" w:rsidRDefault="000D056A" w:rsidP="000D056A">
      <w:pPr>
        <w:rPr>
          <w:i/>
          <w:iCs/>
          <w:sz w:val="20"/>
          <w:szCs w:val="20"/>
          <w:lang w:val="en-US"/>
        </w:rPr>
      </w:pPr>
    </w:p>
    <w:p w:rsidR="00EB5D22" w:rsidRPr="00A56C94" w:rsidRDefault="00D64874" w:rsidP="000D056A">
      <w:pPr>
        <w:rPr>
          <w:sz w:val="20"/>
          <w:szCs w:val="20"/>
          <w:lang w:val="en-US"/>
        </w:rPr>
      </w:pPr>
      <w:r w:rsidRPr="00A56C94">
        <w:rPr>
          <w:i/>
          <w:sz w:val="20"/>
          <w:szCs w:val="20"/>
          <w:lang w:val="en-US"/>
        </w:rPr>
        <w:t>In s</w:t>
      </w:r>
      <w:r w:rsidR="00EB5D22" w:rsidRPr="00A56C94">
        <w:rPr>
          <w:i/>
          <w:sz w:val="20"/>
          <w:szCs w:val="20"/>
          <w:lang w:val="en-US"/>
        </w:rPr>
        <w:t>ection 5.2</w:t>
      </w:r>
      <w:r w:rsidR="00A60DFB" w:rsidRPr="00A56C94">
        <w:rPr>
          <w:i/>
          <w:sz w:val="20"/>
          <w:szCs w:val="20"/>
          <w:lang w:val="en-US"/>
        </w:rPr>
        <w:t xml:space="preserve"> </w:t>
      </w:r>
      <w:r w:rsidR="00EB5D22" w:rsidRPr="00A56C94">
        <w:rPr>
          <w:i/>
          <w:sz w:val="20"/>
          <w:szCs w:val="20"/>
          <w:lang w:val="en-US"/>
        </w:rPr>
        <w:t>r</w:t>
      </w:r>
      <w:r w:rsidR="000D056A" w:rsidRPr="00A56C94">
        <w:rPr>
          <w:i/>
          <w:color w:val="000000"/>
          <w:sz w:val="20"/>
          <w:szCs w:val="20"/>
          <w:lang w:val="en-US"/>
        </w:rPr>
        <w:t xml:space="preserve">eplace </w:t>
      </w:r>
      <w:r w:rsidRPr="00A56C94">
        <w:rPr>
          <w:i/>
          <w:sz w:val="20"/>
          <w:szCs w:val="20"/>
          <w:lang w:val="en-US"/>
        </w:rPr>
        <w:t>2 times</w:t>
      </w:r>
      <w:r w:rsidRPr="00A56C94">
        <w:rPr>
          <w:sz w:val="20"/>
          <w:szCs w:val="20"/>
          <w:lang w:val="en-US"/>
        </w:rPr>
        <w:t xml:space="preserve"> </w:t>
      </w:r>
      <w:r w:rsidR="000D056A" w:rsidRPr="00A56C94">
        <w:rPr>
          <w:sz w:val="20"/>
          <w:szCs w:val="20"/>
          <w:lang w:val="en-US"/>
        </w:rPr>
        <w:t>"</w:t>
      </w:r>
      <w:r w:rsidR="000D056A" w:rsidRPr="00A56C94">
        <w:rPr>
          <w:strike/>
          <w:sz w:val="20"/>
          <w:szCs w:val="20"/>
          <w:lang w:val="en-US"/>
        </w:rPr>
        <w:t>01</w:t>
      </w:r>
      <w:r w:rsidR="000D056A" w:rsidRPr="00A56C94">
        <w:rPr>
          <w:sz w:val="20"/>
          <w:szCs w:val="20"/>
          <w:lang w:val="en-US"/>
        </w:rPr>
        <w:t>" by "</w:t>
      </w:r>
      <w:r w:rsidR="000D056A" w:rsidRPr="00A56C94">
        <w:rPr>
          <w:b/>
          <w:sz w:val="20"/>
          <w:szCs w:val="20"/>
          <w:lang w:val="en-US"/>
        </w:rPr>
        <w:t>02</w:t>
      </w:r>
      <w:r w:rsidR="000D056A" w:rsidRPr="00A56C94">
        <w:rPr>
          <w:sz w:val="20"/>
          <w:szCs w:val="20"/>
          <w:lang w:val="en-US"/>
        </w:rPr>
        <w:t>".</w:t>
      </w:r>
      <w:r w:rsidR="00AD7DB3" w:rsidRPr="00A56C94">
        <w:rPr>
          <w:sz w:val="20"/>
          <w:szCs w:val="20"/>
          <w:lang w:val="en-US"/>
        </w:rPr>
        <w:t xml:space="preserve"> </w:t>
      </w:r>
    </w:p>
    <w:p w:rsidR="00FD3078" w:rsidRPr="00A56C94" w:rsidRDefault="000D056A" w:rsidP="000D056A">
      <w:pPr>
        <w:rPr>
          <w:b/>
          <w:bCs/>
          <w:spacing w:val="1"/>
          <w:sz w:val="20"/>
          <w:szCs w:val="20"/>
          <w:lang w:val="en-GB"/>
        </w:rPr>
      </w:pPr>
      <w:r w:rsidRPr="00A56C94">
        <w:rPr>
          <w:i/>
          <w:iCs/>
          <w:sz w:val="20"/>
          <w:szCs w:val="20"/>
          <w:lang w:val="en-US"/>
        </w:rPr>
        <w:t xml:space="preserve">Throughout Annexes 2A and 2C (Model A and Model B), </w:t>
      </w:r>
      <w:r w:rsidRPr="00A56C94">
        <w:rPr>
          <w:i/>
          <w:sz w:val="20"/>
          <w:szCs w:val="20"/>
          <w:lang w:val="en-US"/>
        </w:rPr>
        <w:t>replace the symbol</w:t>
      </w:r>
      <w:r w:rsidRPr="00A56C94">
        <w:rPr>
          <w:sz w:val="20"/>
          <w:szCs w:val="20"/>
          <w:lang w:val="en-US"/>
        </w:rPr>
        <w:t xml:space="preserve"> "</w:t>
      </w:r>
      <w:r w:rsidRPr="00A56C94">
        <w:rPr>
          <w:strike/>
          <w:sz w:val="20"/>
          <w:szCs w:val="20"/>
          <w:lang w:val="en-US"/>
        </w:rPr>
        <w:t>01</w:t>
      </w:r>
      <w:r w:rsidRPr="00A56C94">
        <w:rPr>
          <w:sz w:val="20"/>
          <w:szCs w:val="20"/>
          <w:lang w:val="en-US"/>
        </w:rPr>
        <w:t>" by "</w:t>
      </w:r>
      <w:r w:rsidRPr="00A56C94">
        <w:rPr>
          <w:b/>
          <w:sz w:val="20"/>
          <w:szCs w:val="20"/>
          <w:lang w:val="en-US"/>
        </w:rPr>
        <w:t>02</w:t>
      </w:r>
      <w:r w:rsidRPr="00A56C94">
        <w:rPr>
          <w:sz w:val="20"/>
          <w:szCs w:val="20"/>
          <w:lang w:val="en-US"/>
        </w:rPr>
        <w:t>"</w:t>
      </w:r>
      <w:r w:rsidR="00A60DFB" w:rsidRPr="00A56C94">
        <w:rPr>
          <w:sz w:val="20"/>
          <w:szCs w:val="20"/>
          <w:lang w:val="en-US"/>
        </w:rPr>
        <w:t xml:space="preserve">              </w:t>
      </w:r>
      <w:r w:rsidRPr="00A56C94">
        <w:rPr>
          <w:sz w:val="20"/>
          <w:szCs w:val="20"/>
          <w:lang w:val="en-US"/>
        </w:rPr>
        <w:t xml:space="preserve"> </w:t>
      </w:r>
      <w:r w:rsidRPr="00A56C94">
        <w:rPr>
          <w:i/>
          <w:sz w:val="20"/>
          <w:szCs w:val="20"/>
          <w:lang w:val="en-US"/>
        </w:rPr>
        <w:t>(9 times).</w:t>
      </w:r>
      <w:r w:rsidRPr="00A56C94">
        <w:rPr>
          <w:color w:val="000000"/>
          <w:sz w:val="20"/>
          <w:szCs w:val="20"/>
          <w:lang w:val="en-US"/>
        </w:rPr>
        <w:t xml:space="preserve"> </w:t>
      </w:r>
    </w:p>
    <w:p w:rsidR="00EB5D22" w:rsidRPr="00A56C94" w:rsidRDefault="00EB5D22" w:rsidP="00EB5D22">
      <w:pPr>
        <w:rPr>
          <w:sz w:val="20"/>
          <w:szCs w:val="20"/>
          <w:lang w:val="en-US"/>
        </w:rPr>
      </w:pPr>
    </w:p>
    <w:p w:rsidR="000D056A" w:rsidRPr="00A56C94" w:rsidRDefault="000D056A" w:rsidP="00EB5D22">
      <w:pPr>
        <w:tabs>
          <w:tab w:val="left" w:pos="851"/>
        </w:tabs>
        <w:spacing w:before="24"/>
        <w:ind w:left="709" w:right="6840"/>
        <w:rPr>
          <w:b/>
          <w:bCs/>
          <w:spacing w:val="1"/>
          <w:sz w:val="20"/>
          <w:szCs w:val="20"/>
          <w:lang w:val="en-US"/>
        </w:rPr>
      </w:pPr>
    </w:p>
    <w:p w:rsidR="005F13B1" w:rsidRPr="00A56C94" w:rsidRDefault="00A00013" w:rsidP="005F13B1">
      <w:pPr>
        <w:tabs>
          <w:tab w:val="left" w:pos="851"/>
        </w:tabs>
        <w:spacing w:before="24"/>
        <w:ind w:right="6840"/>
        <w:rPr>
          <w:b/>
          <w:bCs/>
          <w:sz w:val="20"/>
          <w:szCs w:val="20"/>
          <w:lang w:val="de-DE"/>
        </w:rPr>
      </w:pPr>
      <w:r w:rsidRPr="00A56C94">
        <w:rPr>
          <w:b/>
          <w:bCs/>
          <w:spacing w:val="1"/>
          <w:sz w:val="20"/>
          <w:szCs w:val="20"/>
          <w:lang w:val="de-DE"/>
        </w:rPr>
        <w:t>II</w:t>
      </w:r>
      <w:r w:rsidRPr="00A56C94">
        <w:rPr>
          <w:b/>
          <w:bCs/>
          <w:sz w:val="20"/>
          <w:szCs w:val="20"/>
          <w:lang w:val="de-DE"/>
        </w:rPr>
        <w:t>.</w:t>
      </w:r>
      <w:r w:rsidRPr="00A56C94">
        <w:rPr>
          <w:b/>
          <w:bCs/>
          <w:sz w:val="20"/>
          <w:szCs w:val="20"/>
          <w:lang w:val="de-DE"/>
        </w:rPr>
        <w:tab/>
      </w:r>
      <w:proofErr w:type="spellStart"/>
      <w:r w:rsidRPr="00A56C94">
        <w:rPr>
          <w:b/>
          <w:bCs/>
          <w:spacing w:val="1"/>
          <w:sz w:val="20"/>
          <w:szCs w:val="20"/>
          <w:lang w:val="de-DE"/>
        </w:rPr>
        <w:t>J</w:t>
      </w:r>
      <w:r w:rsidRPr="00A56C94">
        <w:rPr>
          <w:b/>
          <w:bCs/>
          <w:sz w:val="20"/>
          <w:szCs w:val="20"/>
          <w:lang w:val="de-DE"/>
        </w:rPr>
        <w:t>ust</w:t>
      </w:r>
      <w:r w:rsidRPr="00A56C94">
        <w:rPr>
          <w:b/>
          <w:bCs/>
          <w:spacing w:val="1"/>
          <w:sz w:val="20"/>
          <w:szCs w:val="20"/>
          <w:lang w:val="de-DE"/>
        </w:rPr>
        <w:t>i</w:t>
      </w:r>
      <w:r w:rsidRPr="00A56C94">
        <w:rPr>
          <w:b/>
          <w:bCs/>
          <w:sz w:val="20"/>
          <w:szCs w:val="20"/>
          <w:lang w:val="de-DE"/>
        </w:rPr>
        <w:t>f</w:t>
      </w:r>
      <w:r w:rsidRPr="00A56C94">
        <w:rPr>
          <w:b/>
          <w:bCs/>
          <w:spacing w:val="1"/>
          <w:sz w:val="20"/>
          <w:szCs w:val="20"/>
          <w:lang w:val="de-DE"/>
        </w:rPr>
        <w:t>i</w:t>
      </w:r>
      <w:r w:rsidRPr="00A56C94">
        <w:rPr>
          <w:b/>
          <w:bCs/>
          <w:sz w:val="20"/>
          <w:szCs w:val="20"/>
          <w:lang w:val="de-DE"/>
        </w:rPr>
        <w:t>c</w:t>
      </w:r>
      <w:r w:rsidRPr="00A56C94">
        <w:rPr>
          <w:b/>
          <w:bCs/>
          <w:spacing w:val="1"/>
          <w:sz w:val="20"/>
          <w:szCs w:val="20"/>
          <w:lang w:val="de-DE"/>
        </w:rPr>
        <w:t>a</w:t>
      </w:r>
      <w:r w:rsidRPr="00A56C94">
        <w:rPr>
          <w:b/>
          <w:bCs/>
          <w:sz w:val="20"/>
          <w:szCs w:val="20"/>
          <w:lang w:val="de-DE"/>
        </w:rPr>
        <w:t>ti</w:t>
      </w:r>
      <w:r w:rsidRPr="00A56C94">
        <w:rPr>
          <w:b/>
          <w:bCs/>
          <w:spacing w:val="1"/>
          <w:sz w:val="20"/>
          <w:szCs w:val="20"/>
          <w:lang w:val="de-DE"/>
        </w:rPr>
        <w:t>o</w:t>
      </w:r>
      <w:r w:rsidRPr="00A56C94">
        <w:rPr>
          <w:b/>
          <w:bCs/>
          <w:sz w:val="20"/>
          <w:szCs w:val="20"/>
          <w:lang w:val="de-DE"/>
        </w:rPr>
        <w:t>n</w:t>
      </w:r>
      <w:proofErr w:type="spellEnd"/>
    </w:p>
    <w:p w:rsidR="005F13B1" w:rsidRPr="00A56C94" w:rsidRDefault="005F13B1" w:rsidP="005F13B1">
      <w:pPr>
        <w:tabs>
          <w:tab w:val="left" w:pos="851"/>
        </w:tabs>
        <w:spacing w:before="24"/>
        <w:ind w:right="6840"/>
        <w:rPr>
          <w:b/>
          <w:bCs/>
          <w:sz w:val="20"/>
          <w:szCs w:val="20"/>
          <w:lang w:val="de-DE"/>
        </w:rPr>
      </w:pPr>
    </w:p>
    <w:p w:rsidR="000672E5" w:rsidRPr="00A56C94" w:rsidRDefault="005F13B1" w:rsidP="00A60DFB">
      <w:pPr>
        <w:pStyle w:val="ListParagraph"/>
        <w:numPr>
          <w:ilvl w:val="0"/>
          <w:numId w:val="4"/>
        </w:numPr>
        <w:tabs>
          <w:tab w:val="left" w:pos="851"/>
          <w:tab w:val="left" w:pos="9639"/>
        </w:tabs>
        <w:spacing w:before="24"/>
        <w:ind w:left="851" w:right="27" w:hanging="851"/>
        <w:rPr>
          <w:sz w:val="20"/>
          <w:szCs w:val="20"/>
          <w:lang w:val="en-US"/>
        </w:rPr>
      </w:pPr>
      <w:r w:rsidRPr="00A56C94">
        <w:rPr>
          <w:sz w:val="20"/>
          <w:szCs w:val="20"/>
          <w:lang w:val="en-GB"/>
        </w:rPr>
        <w:t>N</w:t>
      </w:r>
      <w:r w:rsidR="00D64874" w:rsidRPr="00A56C94">
        <w:rPr>
          <w:sz w:val="20"/>
          <w:szCs w:val="20"/>
          <w:lang w:val="en-GB"/>
        </w:rPr>
        <w:t>ew</w:t>
      </w:r>
      <w:r w:rsidR="00D64874" w:rsidRPr="00A56C94">
        <w:rPr>
          <w:sz w:val="20"/>
          <w:szCs w:val="20"/>
          <w:lang w:val="en-US"/>
        </w:rPr>
        <w:t xml:space="preserve"> </w:t>
      </w:r>
      <w:r w:rsidR="0083473A" w:rsidRPr="00A56C94">
        <w:rPr>
          <w:sz w:val="20"/>
          <w:szCs w:val="20"/>
          <w:lang w:val="en-GB"/>
        </w:rPr>
        <w:t>paragraph</w:t>
      </w:r>
      <w:r w:rsidRPr="00A56C94">
        <w:rPr>
          <w:sz w:val="20"/>
          <w:szCs w:val="20"/>
          <w:lang w:val="en-GB"/>
        </w:rPr>
        <w:t xml:space="preserve"> </w:t>
      </w:r>
      <w:r w:rsidR="00AC5277" w:rsidRPr="00A56C94">
        <w:rPr>
          <w:sz w:val="20"/>
          <w:szCs w:val="20"/>
          <w:lang w:val="en-GB"/>
        </w:rPr>
        <w:t>1</w:t>
      </w:r>
      <w:r w:rsidR="00D64874" w:rsidRPr="00A56C94">
        <w:rPr>
          <w:color w:val="auto"/>
          <w:sz w:val="20"/>
          <w:szCs w:val="20"/>
          <w:lang w:val="en-US" w:eastAsia="en-US"/>
        </w:rPr>
        <w:t xml:space="preserve">7.1.6.1. </w:t>
      </w:r>
      <w:proofErr w:type="gramStart"/>
      <w:r w:rsidR="00AD38F2">
        <w:rPr>
          <w:color w:val="auto"/>
          <w:sz w:val="20"/>
          <w:szCs w:val="20"/>
          <w:lang w:val="en-US" w:eastAsia="en-US"/>
        </w:rPr>
        <w:t>on</w:t>
      </w:r>
      <w:proofErr w:type="gramEnd"/>
      <w:r w:rsidR="00AD38F2">
        <w:rPr>
          <w:color w:val="auto"/>
          <w:sz w:val="20"/>
          <w:szCs w:val="20"/>
          <w:lang w:val="en-US" w:eastAsia="en-US"/>
        </w:rPr>
        <w:t xml:space="preserve"> </w:t>
      </w:r>
      <w:r w:rsidR="00AD38F2" w:rsidRPr="00A56C94">
        <w:rPr>
          <w:sz w:val="20"/>
          <w:szCs w:val="20"/>
          <w:lang w:val="en-GB"/>
        </w:rPr>
        <w:t>protective</w:t>
      </w:r>
      <w:r w:rsidR="00D64874" w:rsidRPr="00A56C94">
        <w:rPr>
          <w:sz w:val="20"/>
          <w:szCs w:val="20"/>
          <w:lang w:val="en-GB"/>
        </w:rPr>
        <w:t xml:space="preserve"> housing</w:t>
      </w:r>
      <w:r w:rsidR="00AC413C" w:rsidRPr="00A56C94">
        <w:rPr>
          <w:sz w:val="20"/>
          <w:szCs w:val="20"/>
          <w:lang w:val="en-US"/>
        </w:rPr>
        <w:t>.</w:t>
      </w:r>
    </w:p>
    <w:p w:rsidR="000672E5" w:rsidRPr="00A56C94" w:rsidRDefault="000672E5" w:rsidP="00A60DFB">
      <w:pPr>
        <w:tabs>
          <w:tab w:val="left" w:pos="864"/>
          <w:tab w:val="left" w:pos="1152"/>
        </w:tabs>
        <w:ind w:left="851"/>
        <w:textAlignment w:val="baseline"/>
        <w:rPr>
          <w:sz w:val="20"/>
          <w:szCs w:val="20"/>
          <w:lang w:val="en-GB"/>
        </w:rPr>
      </w:pPr>
    </w:p>
    <w:p w:rsidR="00AC413C" w:rsidRPr="00A56C94" w:rsidRDefault="00AC5277" w:rsidP="00AC5277">
      <w:pPr>
        <w:spacing w:after="200"/>
        <w:ind w:left="851"/>
        <w:rPr>
          <w:sz w:val="20"/>
          <w:szCs w:val="20"/>
          <w:lang w:val="en-GB"/>
        </w:rPr>
      </w:pPr>
      <w:r w:rsidRPr="00A56C94">
        <w:rPr>
          <w:rFonts w:eastAsia="Calibri"/>
          <w:sz w:val="20"/>
          <w:szCs w:val="20"/>
          <w:lang w:val="en-US"/>
        </w:rPr>
        <w:t>The Task F</w:t>
      </w:r>
      <w:r w:rsidR="005F13B1" w:rsidRPr="00A56C94">
        <w:rPr>
          <w:rFonts w:eastAsia="Calibri"/>
          <w:sz w:val="20"/>
          <w:szCs w:val="20"/>
          <w:lang w:val="en-US"/>
        </w:rPr>
        <w:t xml:space="preserve">orce </w:t>
      </w:r>
      <w:r w:rsidR="005F13B1" w:rsidRPr="00A56C94">
        <w:rPr>
          <w:rFonts w:eastAsia="Calibri"/>
          <w:sz w:val="20"/>
          <w:szCs w:val="20"/>
          <w:lang w:val="en-GB"/>
        </w:rPr>
        <w:t xml:space="preserve">achieved </w:t>
      </w:r>
      <w:r w:rsidR="00AD38F2" w:rsidRPr="00A56C94">
        <w:rPr>
          <w:rFonts w:eastAsia="Calibri"/>
          <w:sz w:val="20"/>
          <w:szCs w:val="20"/>
          <w:lang w:val="en-GB"/>
        </w:rPr>
        <w:t>consensus</w:t>
      </w:r>
      <w:r w:rsidR="000672E5" w:rsidRPr="00A56C94">
        <w:rPr>
          <w:rFonts w:eastAsia="Calibri"/>
          <w:sz w:val="20"/>
          <w:szCs w:val="20"/>
          <w:lang w:val="en-GB"/>
        </w:rPr>
        <w:t xml:space="preserve"> that a complete inspection of all outer surfaces of the container (or the containers) without </w:t>
      </w:r>
      <w:r w:rsidR="00695C54" w:rsidRPr="00A56C94">
        <w:rPr>
          <w:rFonts w:eastAsia="Calibri"/>
          <w:sz w:val="20"/>
          <w:szCs w:val="20"/>
          <w:lang w:val="en-US"/>
        </w:rPr>
        <w:t xml:space="preserve">completely </w:t>
      </w:r>
      <w:r w:rsidR="000672E5" w:rsidRPr="00A56C94">
        <w:rPr>
          <w:rFonts w:eastAsia="Calibri"/>
          <w:sz w:val="20"/>
          <w:szCs w:val="20"/>
          <w:lang w:val="en-GB"/>
        </w:rPr>
        <w:t xml:space="preserve">dismantling </w:t>
      </w:r>
      <w:r w:rsidR="00695C54" w:rsidRPr="00A56C94">
        <w:rPr>
          <w:rFonts w:eastAsia="Calibri"/>
          <w:sz w:val="20"/>
          <w:szCs w:val="20"/>
          <w:lang w:val="en-US"/>
        </w:rPr>
        <w:t>of</w:t>
      </w:r>
      <w:r w:rsidR="00C12982" w:rsidRPr="00A56C94">
        <w:rPr>
          <w:rFonts w:eastAsia="Calibri"/>
          <w:sz w:val="20"/>
          <w:szCs w:val="20"/>
          <w:lang w:val="en-US"/>
        </w:rPr>
        <w:t xml:space="preserve"> </w:t>
      </w:r>
      <w:r w:rsidR="00695C54" w:rsidRPr="00A56C94">
        <w:rPr>
          <w:rFonts w:eastAsia="Calibri"/>
          <w:sz w:val="20"/>
          <w:szCs w:val="20"/>
          <w:lang w:val="en-US"/>
        </w:rPr>
        <w:t xml:space="preserve">the protective housing </w:t>
      </w:r>
      <w:r w:rsidR="000672E5" w:rsidRPr="00A56C94">
        <w:rPr>
          <w:rFonts w:eastAsia="Calibri"/>
          <w:sz w:val="20"/>
          <w:szCs w:val="20"/>
          <w:lang w:val="en-GB"/>
        </w:rPr>
        <w:t xml:space="preserve">is not possible. </w:t>
      </w:r>
      <w:r w:rsidR="00172A92" w:rsidRPr="00A56C94">
        <w:rPr>
          <w:rFonts w:eastAsia="Calibri"/>
          <w:sz w:val="20"/>
          <w:szCs w:val="20"/>
          <w:lang w:val="en-US"/>
        </w:rPr>
        <w:t xml:space="preserve">In addition </w:t>
      </w:r>
      <w:r w:rsidRPr="00A56C94">
        <w:rPr>
          <w:rFonts w:eastAsia="Calibri"/>
          <w:sz w:val="20"/>
          <w:szCs w:val="20"/>
          <w:lang w:val="en-US"/>
        </w:rPr>
        <w:t>it</w:t>
      </w:r>
      <w:r w:rsidRPr="00A56C94">
        <w:rPr>
          <w:rFonts w:eastAsia="Calibri"/>
          <w:sz w:val="20"/>
          <w:szCs w:val="20"/>
          <w:lang w:val="en-GB"/>
        </w:rPr>
        <w:t xml:space="preserve"> was agreed that corrosion is </w:t>
      </w:r>
      <w:r w:rsidR="00D14BB7" w:rsidRPr="00A56C94">
        <w:rPr>
          <w:rFonts w:eastAsia="Calibri"/>
          <w:sz w:val="20"/>
          <w:szCs w:val="20"/>
          <w:lang w:val="en-US"/>
        </w:rPr>
        <w:t xml:space="preserve">generally </w:t>
      </w:r>
      <w:r w:rsidRPr="00A56C94">
        <w:rPr>
          <w:rFonts w:eastAsia="Calibri"/>
          <w:sz w:val="20"/>
          <w:szCs w:val="20"/>
          <w:lang w:val="en-GB"/>
        </w:rPr>
        <w:t xml:space="preserve">not starting in the area of the </w:t>
      </w:r>
      <w:r w:rsidR="00D14BB7" w:rsidRPr="00A56C94">
        <w:rPr>
          <w:rFonts w:eastAsia="Calibri"/>
          <w:sz w:val="20"/>
          <w:szCs w:val="20"/>
          <w:lang w:val="en-US"/>
        </w:rPr>
        <w:t>container</w:t>
      </w:r>
      <w:r w:rsidR="004142B8" w:rsidRPr="00A56C94">
        <w:rPr>
          <w:rFonts w:eastAsia="Calibri"/>
          <w:sz w:val="20"/>
          <w:szCs w:val="20"/>
          <w:lang w:val="en-US"/>
        </w:rPr>
        <w:t xml:space="preserve"> </w:t>
      </w:r>
      <w:r w:rsidRPr="00A56C94">
        <w:rPr>
          <w:rFonts w:eastAsia="Calibri"/>
          <w:sz w:val="20"/>
          <w:szCs w:val="20"/>
          <w:lang w:val="en-GB"/>
        </w:rPr>
        <w:t xml:space="preserve">covered by support straps. </w:t>
      </w:r>
      <w:r w:rsidR="00695C54" w:rsidRPr="00A56C94">
        <w:rPr>
          <w:rFonts w:eastAsia="Calibri"/>
          <w:sz w:val="20"/>
          <w:szCs w:val="20"/>
          <w:lang w:val="en-US"/>
        </w:rPr>
        <w:t>I</w:t>
      </w:r>
      <w:r w:rsidR="00E7294C" w:rsidRPr="00A56C94">
        <w:rPr>
          <w:rFonts w:eastAsia="Calibri"/>
          <w:sz w:val="20"/>
          <w:szCs w:val="20"/>
          <w:lang w:val="en-US"/>
        </w:rPr>
        <w:t>ncreas</w:t>
      </w:r>
      <w:r w:rsidR="00695C54" w:rsidRPr="00A56C94">
        <w:rPr>
          <w:rFonts w:eastAsia="Calibri"/>
          <w:sz w:val="20"/>
          <w:szCs w:val="20"/>
          <w:lang w:val="en-US"/>
        </w:rPr>
        <w:t>ing</w:t>
      </w:r>
      <w:r w:rsidR="00E7294C" w:rsidRPr="00A56C94">
        <w:rPr>
          <w:rFonts w:eastAsia="Calibri"/>
          <w:sz w:val="20"/>
          <w:szCs w:val="20"/>
          <w:lang w:val="en-US"/>
        </w:rPr>
        <w:t xml:space="preserve"> the </w:t>
      </w:r>
      <w:r w:rsidR="00E7294C" w:rsidRPr="00A56C94">
        <w:rPr>
          <w:rFonts w:eastAsia="Calibri"/>
          <w:sz w:val="20"/>
          <w:szCs w:val="20"/>
          <w:lang w:val="en-GB"/>
        </w:rPr>
        <w:t>visibility of the container</w:t>
      </w:r>
      <w:r w:rsidR="00695C54" w:rsidRPr="00A56C94">
        <w:rPr>
          <w:rFonts w:eastAsia="Calibri"/>
          <w:sz w:val="20"/>
          <w:szCs w:val="20"/>
          <w:lang w:val="en-US"/>
        </w:rPr>
        <w:t>/s</w:t>
      </w:r>
      <w:r w:rsidR="00E7294C" w:rsidRPr="00A56C94">
        <w:rPr>
          <w:rFonts w:eastAsia="Calibri"/>
          <w:sz w:val="20"/>
          <w:szCs w:val="20"/>
          <w:lang w:val="en-GB"/>
        </w:rPr>
        <w:t xml:space="preserve"> and other components</w:t>
      </w:r>
      <w:r w:rsidR="00E7294C" w:rsidRPr="00A56C94">
        <w:rPr>
          <w:rFonts w:eastAsia="Calibri"/>
          <w:sz w:val="20"/>
          <w:szCs w:val="20"/>
          <w:lang w:val="en-US"/>
        </w:rPr>
        <w:t xml:space="preserve"> </w:t>
      </w:r>
      <w:r w:rsidR="00695C54" w:rsidRPr="00A56C94">
        <w:rPr>
          <w:rFonts w:eastAsia="Calibri"/>
          <w:sz w:val="20"/>
          <w:szCs w:val="20"/>
          <w:lang w:val="en-US"/>
        </w:rPr>
        <w:t xml:space="preserve">is the best way to </w:t>
      </w:r>
      <w:r w:rsidR="00C12982" w:rsidRPr="00A56C94">
        <w:rPr>
          <w:rFonts w:eastAsia="Calibri"/>
          <w:sz w:val="20"/>
          <w:szCs w:val="20"/>
          <w:lang w:val="en-US"/>
        </w:rPr>
        <w:t>determine</w:t>
      </w:r>
      <w:r w:rsidR="00695C54" w:rsidRPr="00A56C94">
        <w:rPr>
          <w:rFonts w:eastAsia="Calibri"/>
          <w:sz w:val="20"/>
          <w:szCs w:val="20"/>
          <w:lang w:val="en-US"/>
        </w:rPr>
        <w:t xml:space="preserve"> if a more thorough inspection is needed. An essential aspect of the proposal</w:t>
      </w:r>
      <w:r w:rsidR="004142B8" w:rsidRPr="00A56C94">
        <w:rPr>
          <w:rFonts w:eastAsia="Calibri"/>
          <w:sz w:val="20"/>
          <w:szCs w:val="20"/>
          <w:lang w:val="en-US"/>
        </w:rPr>
        <w:t xml:space="preserve"> </w:t>
      </w:r>
      <w:r w:rsidR="00695C54" w:rsidRPr="00A56C94">
        <w:rPr>
          <w:rFonts w:eastAsia="Calibri"/>
          <w:sz w:val="20"/>
          <w:szCs w:val="20"/>
          <w:lang w:val="en-US"/>
        </w:rPr>
        <w:t>is the distinction</w:t>
      </w:r>
      <w:r w:rsidR="00DC6AC2" w:rsidRPr="00A56C94">
        <w:rPr>
          <w:sz w:val="20"/>
          <w:szCs w:val="20"/>
          <w:lang w:val="en-GB"/>
        </w:rPr>
        <w:t xml:space="preserve"> </w:t>
      </w:r>
      <w:r w:rsidR="00E7294C" w:rsidRPr="00A56C94">
        <w:rPr>
          <w:sz w:val="20"/>
          <w:szCs w:val="20"/>
          <w:lang w:val="en-GB"/>
        </w:rPr>
        <w:t xml:space="preserve">between </w:t>
      </w:r>
      <w:r w:rsidR="000672E5" w:rsidRPr="00A56C94">
        <w:rPr>
          <w:sz w:val="20"/>
          <w:szCs w:val="20"/>
          <w:lang w:val="en-GB"/>
        </w:rPr>
        <w:t xml:space="preserve">dismantling tools and devices </w:t>
      </w:r>
      <w:r w:rsidR="00695C54" w:rsidRPr="00A56C94">
        <w:rPr>
          <w:sz w:val="20"/>
          <w:szCs w:val="20"/>
          <w:lang w:val="en-GB"/>
        </w:rPr>
        <w:t>designed</w:t>
      </w:r>
      <w:r w:rsidR="000672E5" w:rsidRPr="00A56C94">
        <w:rPr>
          <w:sz w:val="20"/>
          <w:szCs w:val="20"/>
          <w:lang w:val="en-GB"/>
        </w:rPr>
        <w:t xml:space="preserve"> to achieve better</w:t>
      </w:r>
      <w:r w:rsidR="000672E5" w:rsidRPr="00A56C94">
        <w:rPr>
          <w:b/>
          <w:sz w:val="20"/>
          <w:szCs w:val="20"/>
          <w:lang w:val="en-GB"/>
        </w:rPr>
        <w:t xml:space="preserve"> </w:t>
      </w:r>
      <w:r w:rsidR="000672E5" w:rsidRPr="00A56C94">
        <w:rPr>
          <w:sz w:val="20"/>
          <w:szCs w:val="20"/>
          <w:lang w:val="en-GB"/>
        </w:rPr>
        <w:t xml:space="preserve">visibility of </w:t>
      </w:r>
      <w:r w:rsidR="00D14BB7" w:rsidRPr="00A56C94">
        <w:rPr>
          <w:sz w:val="20"/>
          <w:szCs w:val="20"/>
          <w:lang w:val="en-GB"/>
        </w:rPr>
        <w:t>container</w:t>
      </w:r>
      <w:r w:rsidR="000672E5" w:rsidRPr="00A56C94">
        <w:rPr>
          <w:sz w:val="20"/>
          <w:szCs w:val="20"/>
          <w:lang w:val="en-GB"/>
        </w:rPr>
        <w:t xml:space="preserve"> sections </w:t>
      </w:r>
      <w:r w:rsidR="00695C54" w:rsidRPr="00A56C94">
        <w:rPr>
          <w:sz w:val="20"/>
          <w:szCs w:val="20"/>
          <w:lang w:val="en-GB"/>
        </w:rPr>
        <w:t xml:space="preserve">that are </w:t>
      </w:r>
      <w:r w:rsidR="000672E5" w:rsidRPr="00A56C94">
        <w:rPr>
          <w:sz w:val="20"/>
          <w:szCs w:val="20"/>
          <w:lang w:val="en-GB"/>
        </w:rPr>
        <w:t xml:space="preserve">difficult to inspect. </w:t>
      </w:r>
    </w:p>
    <w:p w:rsidR="000672E5" w:rsidRPr="00A56C94" w:rsidRDefault="000672E5" w:rsidP="00AC5277">
      <w:pPr>
        <w:spacing w:after="200"/>
        <w:ind w:left="851"/>
        <w:rPr>
          <w:rFonts w:eastAsia="PMingLiU"/>
          <w:sz w:val="20"/>
          <w:szCs w:val="20"/>
          <w:lang w:val="en-GB"/>
        </w:rPr>
      </w:pPr>
      <w:r w:rsidRPr="00A56C94">
        <w:rPr>
          <w:sz w:val="20"/>
          <w:szCs w:val="20"/>
          <w:lang w:val="en-GB"/>
        </w:rPr>
        <w:t>It was agreed that</w:t>
      </w:r>
      <w:r w:rsidR="00695C54" w:rsidRPr="00A56C94">
        <w:rPr>
          <w:sz w:val="20"/>
          <w:szCs w:val="20"/>
          <w:lang w:val="en-GB"/>
        </w:rPr>
        <w:t xml:space="preserve"> the</w:t>
      </w:r>
      <w:r w:rsidRPr="00A56C94">
        <w:rPr>
          <w:sz w:val="20"/>
          <w:szCs w:val="20"/>
          <w:lang w:val="en-GB"/>
        </w:rPr>
        <w:t xml:space="preserve"> use </w:t>
      </w:r>
      <w:r w:rsidR="00695C54" w:rsidRPr="00A56C94">
        <w:rPr>
          <w:sz w:val="20"/>
          <w:szCs w:val="20"/>
          <w:lang w:val="en-GB"/>
        </w:rPr>
        <w:t xml:space="preserve">of </w:t>
      </w:r>
      <w:r w:rsidRPr="00A56C94">
        <w:rPr>
          <w:sz w:val="20"/>
          <w:szCs w:val="20"/>
          <w:lang w:val="en-GB"/>
        </w:rPr>
        <w:t xml:space="preserve">tools </w:t>
      </w:r>
      <w:r w:rsidR="00695C54" w:rsidRPr="00A56C94">
        <w:rPr>
          <w:sz w:val="20"/>
          <w:szCs w:val="20"/>
          <w:lang w:val="en-GB"/>
        </w:rPr>
        <w:t xml:space="preserve">for </w:t>
      </w:r>
      <w:r w:rsidR="00C12982" w:rsidRPr="00A56C94">
        <w:rPr>
          <w:sz w:val="20"/>
          <w:szCs w:val="20"/>
          <w:lang w:val="en-GB"/>
        </w:rPr>
        <w:t>dismantling</w:t>
      </w:r>
      <w:r w:rsidR="00695C54" w:rsidRPr="00A56C94">
        <w:rPr>
          <w:sz w:val="20"/>
          <w:szCs w:val="20"/>
          <w:lang w:val="en-GB"/>
        </w:rPr>
        <w:t xml:space="preserve"> components </w:t>
      </w:r>
      <w:r w:rsidRPr="00A56C94">
        <w:rPr>
          <w:sz w:val="20"/>
          <w:szCs w:val="20"/>
          <w:lang w:val="en-GB"/>
        </w:rPr>
        <w:t xml:space="preserve">is not in line with the </w:t>
      </w:r>
      <w:r w:rsidR="00A56C94" w:rsidRPr="00A56C94">
        <w:rPr>
          <w:sz w:val="20"/>
          <w:szCs w:val="20"/>
          <w:lang w:val="en-GB"/>
        </w:rPr>
        <w:t>requirements of</w:t>
      </w:r>
      <w:r w:rsidRPr="00A56C94">
        <w:rPr>
          <w:sz w:val="20"/>
          <w:szCs w:val="20"/>
          <w:lang w:val="en-GB"/>
        </w:rPr>
        <w:t xml:space="preserve"> EU Directive 2014/45/EU and </w:t>
      </w:r>
      <w:r w:rsidR="00AD38F2">
        <w:rPr>
          <w:sz w:val="20"/>
          <w:szCs w:val="20"/>
          <w:lang w:val="en-GB"/>
        </w:rPr>
        <w:t xml:space="preserve">UN </w:t>
      </w:r>
      <w:r w:rsidRPr="00A56C94">
        <w:rPr>
          <w:sz w:val="20"/>
          <w:szCs w:val="20"/>
          <w:lang w:val="en-GB"/>
        </w:rPr>
        <w:t>Rule No. 2 of the 1997 Agreement.</w:t>
      </w:r>
      <w:r w:rsidR="00AC413C" w:rsidRPr="00A56C94">
        <w:rPr>
          <w:sz w:val="20"/>
          <w:szCs w:val="20"/>
          <w:lang w:val="en-GB"/>
        </w:rPr>
        <w:t xml:space="preserve"> </w:t>
      </w:r>
    </w:p>
    <w:p w:rsidR="00E46F73" w:rsidRPr="00A56C94" w:rsidRDefault="00A60DFB" w:rsidP="00172A92">
      <w:pPr>
        <w:spacing w:after="200" w:line="276" w:lineRule="auto"/>
        <w:ind w:left="851" w:hanging="851"/>
        <w:rPr>
          <w:rFonts w:eastAsia="Calibri"/>
          <w:sz w:val="20"/>
          <w:szCs w:val="20"/>
          <w:lang w:val="en-US"/>
        </w:rPr>
      </w:pPr>
      <w:r w:rsidRPr="00A56C94">
        <w:rPr>
          <w:rFonts w:eastAsia="Calibri"/>
          <w:sz w:val="20"/>
          <w:szCs w:val="20"/>
          <w:lang w:val="en-US"/>
        </w:rPr>
        <w:t xml:space="preserve">2 </w:t>
      </w:r>
      <w:r w:rsidRPr="00A56C94">
        <w:rPr>
          <w:rFonts w:eastAsia="Calibri"/>
          <w:sz w:val="20"/>
          <w:szCs w:val="20"/>
          <w:lang w:val="en-US"/>
        </w:rPr>
        <w:tab/>
        <w:t>T</w:t>
      </w:r>
      <w:r w:rsidR="00E46F73" w:rsidRPr="00A56C94">
        <w:rPr>
          <w:rFonts w:eastAsia="Calibri"/>
          <w:sz w:val="20"/>
          <w:szCs w:val="20"/>
          <w:lang w:val="en-US"/>
        </w:rPr>
        <w:t>ransitional provisions</w:t>
      </w:r>
      <w:r w:rsidR="004142B8" w:rsidRPr="00A56C94">
        <w:rPr>
          <w:rFonts w:eastAsia="Calibri"/>
          <w:sz w:val="20"/>
          <w:szCs w:val="20"/>
          <w:lang w:val="en-US"/>
        </w:rPr>
        <w:t xml:space="preserve"> suggested by the Task F</w:t>
      </w:r>
      <w:r w:rsidRPr="00A56C94">
        <w:rPr>
          <w:rFonts w:eastAsia="Calibri"/>
          <w:sz w:val="20"/>
          <w:szCs w:val="20"/>
          <w:lang w:val="en-US"/>
        </w:rPr>
        <w:t xml:space="preserve">orce </w:t>
      </w:r>
    </w:p>
    <w:p w:rsidR="000672E5" w:rsidRPr="00A56C94" w:rsidRDefault="00AC413C" w:rsidP="00172A92">
      <w:pPr>
        <w:spacing w:after="200" w:line="276" w:lineRule="auto"/>
        <w:ind w:left="851"/>
        <w:rPr>
          <w:rFonts w:eastAsia="Calibri"/>
          <w:sz w:val="20"/>
          <w:szCs w:val="20"/>
          <w:lang w:val="en-US"/>
        </w:rPr>
      </w:pPr>
      <w:r w:rsidRPr="00A56C94">
        <w:rPr>
          <w:rFonts w:eastAsia="Calibri"/>
          <w:sz w:val="20"/>
          <w:szCs w:val="20"/>
          <w:lang w:val="en-US"/>
        </w:rPr>
        <w:t>Due to the new stipulations modifications of the way of constructing protective housings may be necessary. For this reason t</w:t>
      </w:r>
      <w:r w:rsidR="004142B8" w:rsidRPr="00A56C94">
        <w:rPr>
          <w:rFonts w:eastAsia="Calibri"/>
          <w:sz w:val="20"/>
          <w:szCs w:val="20"/>
          <w:lang w:val="en-US"/>
        </w:rPr>
        <w:t>he Task F</w:t>
      </w:r>
      <w:r w:rsidR="00E46F73" w:rsidRPr="00A56C94">
        <w:rPr>
          <w:rFonts w:eastAsia="Calibri"/>
          <w:sz w:val="20"/>
          <w:szCs w:val="20"/>
          <w:lang w:val="en-US"/>
        </w:rPr>
        <w:t xml:space="preserve">orce agreed </w:t>
      </w:r>
      <w:r w:rsidR="000672E5" w:rsidRPr="00A56C94">
        <w:rPr>
          <w:rFonts w:eastAsia="Calibri"/>
          <w:sz w:val="20"/>
          <w:szCs w:val="20"/>
          <w:lang w:val="en-GB"/>
        </w:rPr>
        <w:t xml:space="preserve">to introduce a new series of amendments and to allow transitional provisions. </w:t>
      </w:r>
      <w:r w:rsidR="00C43336" w:rsidRPr="00A56C94">
        <w:rPr>
          <w:rFonts w:eastAsia="Calibri"/>
          <w:sz w:val="20"/>
          <w:szCs w:val="20"/>
          <w:lang w:val="en-US"/>
        </w:rPr>
        <w:t>The</w:t>
      </w:r>
      <w:r w:rsidR="000672E5" w:rsidRPr="00A56C94">
        <w:rPr>
          <w:rFonts w:eastAsia="Calibri"/>
          <w:sz w:val="20"/>
          <w:szCs w:val="20"/>
          <w:lang w:val="en-GB"/>
        </w:rPr>
        <w:t xml:space="preserve"> </w:t>
      </w:r>
      <w:r w:rsidR="00C43336" w:rsidRPr="00A56C94">
        <w:rPr>
          <w:rFonts w:eastAsia="Calibri"/>
          <w:sz w:val="20"/>
          <w:szCs w:val="20"/>
          <w:lang w:val="en-GB"/>
        </w:rPr>
        <w:t>transitional provisions</w:t>
      </w:r>
      <w:r w:rsidR="00C43336" w:rsidRPr="00A56C94">
        <w:rPr>
          <w:rFonts w:eastAsia="Calibri"/>
          <w:sz w:val="20"/>
          <w:szCs w:val="20"/>
          <w:lang w:val="en-US"/>
        </w:rPr>
        <w:t xml:space="preserve"> include stipulations to the effect that modifications </w:t>
      </w:r>
      <w:r w:rsidRPr="00A56C94">
        <w:rPr>
          <w:rFonts w:eastAsia="Calibri"/>
          <w:sz w:val="20"/>
          <w:szCs w:val="20"/>
          <w:lang w:val="en-US"/>
        </w:rPr>
        <w:t xml:space="preserve">will </w:t>
      </w:r>
      <w:r w:rsidR="00C43336" w:rsidRPr="00A56C94">
        <w:rPr>
          <w:rFonts w:eastAsia="Calibri"/>
          <w:sz w:val="20"/>
          <w:szCs w:val="20"/>
          <w:lang w:val="en-US"/>
        </w:rPr>
        <w:t xml:space="preserve">only </w:t>
      </w:r>
      <w:r w:rsidRPr="00A56C94">
        <w:rPr>
          <w:rFonts w:eastAsia="Calibri"/>
          <w:sz w:val="20"/>
          <w:szCs w:val="20"/>
          <w:lang w:val="en-US"/>
        </w:rPr>
        <w:t xml:space="preserve">be required </w:t>
      </w:r>
      <w:r w:rsidR="00F41C9B" w:rsidRPr="00A56C94">
        <w:rPr>
          <w:rFonts w:eastAsia="Calibri"/>
          <w:sz w:val="20"/>
          <w:szCs w:val="20"/>
          <w:lang w:val="en-US"/>
        </w:rPr>
        <w:t xml:space="preserve">if </w:t>
      </w:r>
      <w:r w:rsidR="00C43336" w:rsidRPr="00A56C94">
        <w:rPr>
          <w:rFonts w:eastAsia="Calibri"/>
          <w:sz w:val="20"/>
          <w:szCs w:val="20"/>
          <w:lang w:val="en-US"/>
        </w:rPr>
        <w:t xml:space="preserve">protective housings </w:t>
      </w:r>
      <w:r w:rsidR="00A971CC" w:rsidRPr="00A56C94">
        <w:rPr>
          <w:rFonts w:eastAsia="Calibri"/>
          <w:sz w:val="20"/>
          <w:szCs w:val="20"/>
          <w:lang w:val="en-US"/>
        </w:rPr>
        <w:t xml:space="preserve">have to be modified to fulfill </w:t>
      </w:r>
      <w:r w:rsidR="0083473A" w:rsidRPr="00A56C94">
        <w:rPr>
          <w:rFonts w:eastAsia="Calibri"/>
          <w:sz w:val="20"/>
          <w:szCs w:val="20"/>
          <w:lang w:val="en-US"/>
        </w:rPr>
        <w:t>paragraph</w:t>
      </w:r>
      <w:r w:rsidR="00A971CC" w:rsidRPr="00A56C94">
        <w:rPr>
          <w:rFonts w:eastAsia="Calibri"/>
          <w:sz w:val="20"/>
          <w:szCs w:val="20"/>
          <w:lang w:val="en-US"/>
        </w:rPr>
        <w:t xml:space="preserve"> </w:t>
      </w:r>
      <w:r w:rsidR="00A971CC" w:rsidRPr="00A56C94">
        <w:rPr>
          <w:color w:val="auto"/>
          <w:sz w:val="20"/>
          <w:szCs w:val="20"/>
          <w:lang w:val="en-US" w:eastAsia="en-US"/>
        </w:rPr>
        <w:t>17.1.6.1.</w:t>
      </w:r>
      <w:r w:rsidR="00A971CC" w:rsidRPr="00A56C94">
        <w:rPr>
          <w:b/>
          <w:color w:val="auto"/>
          <w:sz w:val="20"/>
          <w:szCs w:val="20"/>
          <w:lang w:val="en-US" w:eastAsia="en-US"/>
        </w:rPr>
        <w:t xml:space="preserve"> </w:t>
      </w:r>
    </w:p>
    <w:p w:rsidR="00C43336" w:rsidRPr="00A56C94" w:rsidRDefault="00A60DFB" w:rsidP="00172A92">
      <w:pPr>
        <w:spacing w:after="200" w:line="276" w:lineRule="auto"/>
        <w:ind w:left="851" w:hanging="851"/>
        <w:rPr>
          <w:rFonts w:eastAsia="Calibri"/>
          <w:sz w:val="20"/>
          <w:szCs w:val="20"/>
          <w:lang w:val="en-US"/>
        </w:rPr>
      </w:pPr>
      <w:r w:rsidRPr="00A56C94">
        <w:rPr>
          <w:rFonts w:eastAsia="Calibri"/>
          <w:sz w:val="20"/>
          <w:szCs w:val="20"/>
          <w:lang w:val="en-US"/>
        </w:rPr>
        <w:t>3</w:t>
      </w:r>
      <w:r w:rsidRPr="00A56C94">
        <w:rPr>
          <w:rFonts w:eastAsia="Calibri"/>
          <w:sz w:val="20"/>
          <w:szCs w:val="20"/>
          <w:lang w:val="en-US"/>
        </w:rPr>
        <w:tab/>
      </w:r>
      <w:r w:rsidR="00C43336" w:rsidRPr="00A56C94">
        <w:rPr>
          <w:rFonts w:eastAsia="Calibri"/>
          <w:sz w:val="20"/>
          <w:szCs w:val="20"/>
          <w:lang w:val="en-US"/>
        </w:rPr>
        <w:t xml:space="preserve">Additional </w:t>
      </w:r>
      <w:r w:rsidR="0066022C" w:rsidRPr="00A56C94">
        <w:rPr>
          <w:rFonts w:eastAsia="Calibri"/>
          <w:sz w:val="20"/>
          <w:szCs w:val="20"/>
          <w:lang w:val="en-US"/>
        </w:rPr>
        <w:t xml:space="preserve">transitional provision </w:t>
      </w:r>
      <w:r w:rsidR="00A971CC" w:rsidRPr="00A56C94">
        <w:rPr>
          <w:color w:val="auto"/>
          <w:sz w:val="20"/>
          <w:szCs w:val="20"/>
          <w:lang w:val="en-US"/>
        </w:rPr>
        <w:t xml:space="preserve">22.13. </w:t>
      </w:r>
      <w:proofErr w:type="gramStart"/>
      <w:r w:rsidRPr="00A56C94">
        <w:rPr>
          <w:rFonts w:eastAsia="Calibri"/>
          <w:sz w:val="20"/>
          <w:szCs w:val="20"/>
          <w:lang w:val="en-US"/>
        </w:rPr>
        <w:t>suggested</w:t>
      </w:r>
      <w:proofErr w:type="gramEnd"/>
      <w:r w:rsidRPr="00A56C94">
        <w:rPr>
          <w:rFonts w:eastAsia="Calibri"/>
          <w:sz w:val="20"/>
          <w:szCs w:val="20"/>
          <w:lang w:val="en-US"/>
        </w:rPr>
        <w:t xml:space="preserve"> by Germany</w:t>
      </w:r>
    </w:p>
    <w:p w:rsidR="0066022C" w:rsidRPr="00A56C94" w:rsidRDefault="0066022C" w:rsidP="00172A92">
      <w:pPr>
        <w:spacing w:line="276" w:lineRule="auto"/>
        <w:ind w:left="851"/>
        <w:rPr>
          <w:color w:val="auto"/>
          <w:sz w:val="20"/>
          <w:szCs w:val="20"/>
          <w:lang w:val="en-US"/>
        </w:rPr>
      </w:pPr>
      <w:r w:rsidRPr="00A56C94">
        <w:rPr>
          <w:color w:val="auto"/>
          <w:sz w:val="20"/>
          <w:szCs w:val="20"/>
          <w:lang w:val="en-US"/>
        </w:rPr>
        <w:t xml:space="preserve">Germany </w:t>
      </w:r>
      <w:r w:rsidR="00A60DFB" w:rsidRPr="00A56C94">
        <w:rPr>
          <w:color w:val="auto"/>
          <w:sz w:val="20"/>
          <w:szCs w:val="20"/>
          <w:lang w:val="en-US"/>
        </w:rPr>
        <w:t>suggests</w:t>
      </w:r>
      <w:r w:rsidRPr="00A56C94">
        <w:rPr>
          <w:color w:val="auto"/>
          <w:sz w:val="20"/>
          <w:szCs w:val="20"/>
          <w:lang w:val="en-US"/>
        </w:rPr>
        <w:t xml:space="preserve"> </w:t>
      </w:r>
      <w:r w:rsidR="00A60DFB" w:rsidRPr="00A56C94">
        <w:rPr>
          <w:color w:val="auto"/>
          <w:sz w:val="20"/>
          <w:szCs w:val="20"/>
          <w:lang w:val="en-US"/>
        </w:rPr>
        <w:t>adding</w:t>
      </w:r>
      <w:r w:rsidR="00D10C55" w:rsidRPr="00A56C94">
        <w:rPr>
          <w:color w:val="auto"/>
          <w:sz w:val="20"/>
          <w:szCs w:val="20"/>
          <w:lang w:val="en-US"/>
        </w:rPr>
        <w:t xml:space="preserve"> </w:t>
      </w:r>
      <w:r w:rsidR="00A971CC" w:rsidRPr="00A56C94">
        <w:rPr>
          <w:color w:val="auto"/>
          <w:sz w:val="20"/>
          <w:szCs w:val="20"/>
          <w:lang w:val="en-US"/>
        </w:rPr>
        <w:t xml:space="preserve">that </w:t>
      </w:r>
      <w:r w:rsidR="00D10C55" w:rsidRPr="00A56C94">
        <w:rPr>
          <w:color w:val="auto"/>
          <w:sz w:val="20"/>
          <w:szCs w:val="20"/>
          <w:lang w:val="en-US"/>
        </w:rPr>
        <w:t>paragraph to allow a Contracting P</w:t>
      </w:r>
      <w:r w:rsidRPr="00A56C94">
        <w:rPr>
          <w:color w:val="auto"/>
          <w:sz w:val="20"/>
          <w:szCs w:val="20"/>
          <w:lang w:val="en-US"/>
        </w:rPr>
        <w:t>arty</w:t>
      </w:r>
      <w:r w:rsidR="00D10C55" w:rsidRPr="00A56C94">
        <w:rPr>
          <w:color w:val="auto"/>
          <w:sz w:val="20"/>
          <w:szCs w:val="20"/>
          <w:lang w:val="en-US"/>
        </w:rPr>
        <w:t xml:space="preserve"> or a regional organization of C</w:t>
      </w:r>
      <w:r w:rsidRPr="00A56C94">
        <w:rPr>
          <w:color w:val="auto"/>
          <w:sz w:val="20"/>
          <w:szCs w:val="20"/>
          <w:lang w:val="en-US"/>
        </w:rPr>
        <w:t xml:space="preserve">ontacting </w:t>
      </w:r>
      <w:r w:rsidR="00D10C55" w:rsidRPr="00A56C94">
        <w:rPr>
          <w:color w:val="auto"/>
          <w:sz w:val="20"/>
          <w:szCs w:val="20"/>
          <w:lang w:val="en-US"/>
        </w:rPr>
        <w:t>P</w:t>
      </w:r>
      <w:r w:rsidR="00A60DFB" w:rsidRPr="00A56C94">
        <w:rPr>
          <w:color w:val="auto"/>
          <w:sz w:val="20"/>
          <w:szCs w:val="20"/>
          <w:lang w:val="en-US"/>
        </w:rPr>
        <w:t>arties</w:t>
      </w:r>
      <w:r w:rsidRPr="00A56C94">
        <w:rPr>
          <w:color w:val="auto"/>
          <w:sz w:val="20"/>
          <w:szCs w:val="20"/>
          <w:lang w:val="en-US"/>
        </w:rPr>
        <w:t xml:space="preserve"> like the EU to refuse national or regional type-approval and to refuse first registration of a vehicle type </w:t>
      </w:r>
      <w:r w:rsidR="00A971CC" w:rsidRPr="00A56C94">
        <w:rPr>
          <w:color w:val="auto"/>
          <w:sz w:val="20"/>
          <w:szCs w:val="20"/>
          <w:lang w:val="en-US"/>
        </w:rPr>
        <w:t>a</w:t>
      </w:r>
      <w:r w:rsidRPr="00A56C94">
        <w:rPr>
          <w:color w:val="auto"/>
          <w:sz w:val="20"/>
          <w:szCs w:val="20"/>
          <w:lang w:val="en-US"/>
        </w:rPr>
        <w:t xml:space="preserve">ffected by the changes introduced by the 02 series of amendments but not meeting </w:t>
      </w:r>
      <w:r w:rsidR="0083473A" w:rsidRPr="00A56C94">
        <w:rPr>
          <w:color w:val="auto"/>
          <w:sz w:val="20"/>
          <w:szCs w:val="20"/>
          <w:lang w:val="en-US"/>
        </w:rPr>
        <w:t>those stipulations</w:t>
      </w:r>
      <w:r w:rsidRPr="00A56C94">
        <w:rPr>
          <w:color w:val="auto"/>
          <w:sz w:val="20"/>
          <w:szCs w:val="20"/>
          <w:lang w:val="en-US"/>
        </w:rPr>
        <w:t xml:space="preserve">. </w:t>
      </w:r>
      <w:r w:rsidR="00A971CC" w:rsidRPr="00A56C94">
        <w:rPr>
          <w:color w:val="auto"/>
          <w:sz w:val="20"/>
          <w:szCs w:val="20"/>
          <w:lang w:val="en-US"/>
        </w:rPr>
        <w:t xml:space="preserve">Paragraph 22.13 is an </w:t>
      </w:r>
      <w:r w:rsidR="0083473A" w:rsidRPr="00A56C94">
        <w:rPr>
          <w:color w:val="auto"/>
          <w:sz w:val="20"/>
          <w:szCs w:val="20"/>
          <w:lang w:val="en-US"/>
        </w:rPr>
        <w:t>addition</w:t>
      </w:r>
      <w:r w:rsidR="00A971CC" w:rsidRPr="00A56C94">
        <w:rPr>
          <w:color w:val="auto"/>
          <w:sz w:val="20"/>
          <w:szCs w:val="20"/>
          <w:lang w:val="en-US"/>
        </w:rPr>
        <w:t xml:space="preserve"> to paragraph 22.9. </w:t>
      </w:r>
      <w:proofErr w:type="gramStart"/>
      <w:r w:rsidR="00A971CC" w:rsidRPr="00A56C94">
        <w:rPr>
          <w:color w:val="auto"/>
          <w:sz w:val="20"/>
          <w:szCs w:val="20"/>
          <w:lang w:val="en-US"/>
        </w:rPr>
        <w:t>giving</w:t>
      </w:r>
      <w:proofErr w:type="gramEnd"/>
      <w:r w:rsidR="00A971CC" w:rsidRPr="00A56C94">
        <w:rPr>
          <w:color w:val="auto"/>
          <w:sz w:val="20"/>
          <w:szCs w:val="20"/>
          <w:lang w:val="en-US"/>
        </w:rPr>
        <w:t xml:space="preserve"> more stress to aspects of national and regional type-</w:t>
      </w:r>
      <w:r w:rsidR="0083473A" w:rsidRPr="00A56C94">
        <w:rPr>
          <w:color w:val="auto"/>
          <w:sz w:val="20"/>
          <w:szCs w:val="20"/>
          <w:lang w:val="en-US"/>
        </w:rPr>
        <w:t>approval</w:t>
      </w:r>
      <w:r w:rsidR="00A971CC" w:rsidRPr="00A56C94">
        <w:rPr>
          <w:color w:val="auto"/>
          <w:sz w:val="20"/>
          <w:szCs w:val="20"/>
          <w:lang w:val="en-US"/>
        </w:rPr>
        <w:t xml:space="preserve"> and of first registration of vehicles. </w:t>
      </w:r>
    </w:p>
    <w:p w:rsidR="00A56C94" w:rsidRPr="00A56C94" w:rsidRDefault="00A56C94" w:rsidP="00A56C94">
      <w:pPr>
        <w:spacing w:line="276" w:lineRule="auto"/>
        <w:ind w:left="851"/>
        <w:jc w:val="center"/>
        <w:rPr>
          <w:color w:val="auto"/>
          <w:sz w:val="20"/>
          <w:szCs w:val="20"/>
          <w:lang w:val="en-US"/>
        </w:rPr>
      </w:pPr>
      <w:r w:rsidRPr="00A56C94">
        <w:rPr>
          <w:color w:val="auto"/>
          <w:sz w:val="20"/>
          <w:szCs w:val="20"/>
          <w:lang w:val="en-US"/>
        </w:rPr>
        <w:t>______________</w:t>
      </w:r>
    </w:p>
    <w:p w:rsidR="000672E5" w:rsidRPr="00172A92" w:rsidRDefault="000672E5" w:rsidP="0066022C">
      <w:pPr>
        <w:ind w:left="709" w:firstLine="425"/>
        <w:jc w:val="center"/>
        <w:rPr>
          <w:sz w:val="22"/>
          <w:szCs w:val="22"/>
          <w:u w:val="single"/>
          <w:lang w:val="en-US"/>
        </w:rPr>
      </w:pPr>
    </w:p>
    <w:sectPr w:rsidR="000672E5" w:rsidRPr="00172A92" w:rsidSect="00633299">
      <w:footerReference w:type="default" r:id="rId9"/>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17A" w:rsidRDefault="00F6317A" w:rsidP="00A00013">
      <w:r>
        <w:separator/>
      </w:r>
    </w:p>
  </w:endnote>
  <w:endnote w:type="continuationSeparator" w:id="0">
    <w:p w:rsidR="00F6317A" w:rsidRDefault="00F6317A"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BF1D6F">
          <w:rPr>
            <w:noProof/>
          </w:rPr>
          <w:t>2</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17A" w:rsidRDefault="00F6317A" w:rsidP="00A00013">
      <w:r>
        <w:separator/>
      </w:r>
    </w:p>
  </w:footnote>
  <w:footnote w:type="continuationSeparator" w:id="0">
    <w:p w:rsidR="00F6317A" w:rsidRDefault="00F6317A"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16C36"/>
    <w:multiLevelType w:val="hybridMultilevel"/>
    <w:tmpl w:val="6D98D82A"/>
    <w:lvl w:ilvl="0" w:tplc="5792D462">
      <w:start w:val="1"/>
      <w:numFmt w:val="decimal"/>
      <w:lvlText w:val="%1."/>
      <w:lvlJc w:val="left"/>
      <w:pPr>
        <w:ind w:left="786" w:hanging="360"/>
      </w:pPr>
      <w:rPr>
        <w:rFonts w:hint="default"/>
        <w:color w:val="000000" w:themeColor="text1"/>
        <w:sz w:val="24"/>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2">
    <w:nsid w:val="2F9D558B"/>
    <w:multiLevelType w:val="hybridMultilevel"/>
    <w:tmpl w:val="AACE21A0"/>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
    <w:nsid w:val="373661E5"/>
    <w:multiLevelType w:val="hybridMultilevel"/>
    <w:tmpl w:val="F536A48A"/>
    <w:lvl w:ilvl="0" w:tplc="981AC0B8">
      <w:start w:val="2"/>
      <w:numFmt w:val="decimal"/>
      <w:lvlText w:val="%1"/>
      <w:lvlJc w:val="left"/>
      <w:pPr>
        <w:ind w:left="720" w:hanging="360"/>
      </w:pPr>
      <w:rPr>
        <w:rFonts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17EF9"/>
    <w:rsid w:val="00025524"/>
    <w:rsid w:val="00041431"/>
    <w:rsid w:val="000429CA"/>
    <w:rsid w:val="000528CF"/>
    <w:rsid w:val="0006144D"/>
    <w:rsid w:val="000672E5"/>
    <w:rsid w:val="000D056A"/>
    <w:rsid w:val="000F03F9"/>
    <w:rsid w:val="000F272C"/>
    <w:rsid w:val="00115124"/>
    <w:rsid w:val="00127EC6"/>
    <w:rsid w:val="001614DA"/>
    <w:rsid w:val="00172A92"/>
    <w:rsid w:val="001A45A4"/>
    <w:rsid w:val="001B67BB"/>
    <w:rsid w:val="001C7AE7"/>
    <w:rsid w:val="00221EE6"/>
    <w:rsid w:val="0022570D"/>
    <w:rsid w:val="0025036C"/>
    <w:rsid w:val="002A272D"/>
    <w:rsid w:val="002B39D6"/>
    <w:rsid w:val="00305174"/>
    <w:rsid w:val="00313562"/>
    <w:rsid w:val="003559BF"/>
    <w:rsid w:val="00357290"/>
    <w:rsid w:val="00383DAD"/>
    <w:rsid w:val="00387961"/>
    <w:rsid w:val="003A7421"/>
    <w:rsid w:val="003E0D60"/>
    <w:rsid w:val="004142B8"/>
    <w:rsid w:val="0046267E"/>
    <w:rsid w:val="004659DD"/>
    <w:rsid w:val="00485F31"/>
    <w:rsid w:val="00493C07"/>
    <w:rsid w:val="004C40EC"/>
    <w:rsid w:val="004C5081"/>
    <w:rsid w:val="004E0354"/>
    <w:rsid w:val="005034F9"/>
    <w:rsid w:val="0052074B"/>
    <w:rsid w:val="00550A4A"/>
    <w:rsid w:val="00581F75"/>
    <w:rsid w:val="005A22FC"/>
    <w:rsid w:val="005C2EC6"/>
    <w:rsid w:val="005C3E34"/>
    <w:rsid w:val="005E3983"/>
    <w:rsid w:val="005F13B1"/>
    <w:rsid w:val="00633299"/>
    <w:rsid w:val="006542DC"/>
    <w:rsid w:val="0066022C"/>
    <w:rsid w:val="00660A65"/>
    <w:rsid w:val="00673223"/>
    <w:rsid w:val="006838E4"/>
    <w:rsid w:val="00695C48"/>
    <w:rsid w:val="00695C54"/>
    <w:rsid w:val="006B0F66"/>
    <w:rsid w:val="006D128F"/>
    <w:rsid w:val="006D1E7C"/>
    <w:rsid w:val="00721FC5"/>
    <w:rsid w:val="0074604B"/>
    <w:rsid w:val="007662CE"/>
    <w:rsid w:val="007B65AB"/>
    <w:rsid w:val="007F3C86"/>
    <w:rsid w:val="00816DEA"/>
    <w:rsid w:val="008311F4"/>
    <w:rsid w:val="0083473A"/>
    <w:rsid w:val="008723A8"/>
    <w:rsid w:val="008A4243"/>
    <w:rsid w:val="008C32D3"/>
    <w:rsid w:val="00902C94"/>
    <w:rsid w:val="00931DAE"/>
    <w:rsid w:val="00942590"/>
    <w:rsid w:val="00951BD9"/>
    <w:rsid w:val="00963EAF"/>
    <w:rsid w:val="00987B1B"/>
    <w:rsid w:val="009E25D3"/>
    <w:rsid w:val="00A00013"/>
    <w:rsid w:val="00A37460"/>
    <w:rsid w:val="00A51DEE"/>
    <w:rsid w:val="00A56C94"/>
    <w:rsid w:val="00A60DFB"/>
    <w:rsid w:val="00A7482B"/>
    <w:rsid w:val="00A92D8A"/>
    <w:rsid w:val="00A971CC"/>
    <w:rsid w:val="00AC1A8D"/>
    <w:rsid w:val="00AC413C"/>
    <w:rsid w:val="00AC5277"/>
    <w:rsid w:val="00AD38F2"/>
    <w:rsid w:val="00AD7DB3"/>
    <w:rsid w:val="00B018F7"/>
    <w:rsid w:val="00B0269A"/>
    <w:rsid w:val="00B15F52"/>
    <w:rsid w:val="00B85AAE"/>
    <w:rsid w:val="00BD5E38"/>
    <w:rsid w:val="00BF1D6F"/>
    <w:rsid w:val="00BF2860"/>
    <w:rsid w:val="00C12982"/>
    <w:rsid w:val="00C43336"/>
    <w:rsid w:val="00C613EC"/>
    <w:rsid w:val="00C6728C"/>
    <w:rsid w:val="00C870EB"/>
    <w:rsid w:val="00CD4C63"/>
    <w:rsid w:val="00D10C55"/>
    <w:rsid w:val="00D11958"/>
    <w:rsid w:val="00D14BB7"/>
    <w:rsid w:val="00D64874"/>
    <w:rsid w:val="00D86D71"/>
    <w:rsid w:val="00DC6AC2"/>
    <w:rsid w:val="00DE1DCF"/>
    <w:rsid w:val="00DF3526"/>
    <w:rsid w:val="00E46F73"/>
    <w:rsid w:val="00E551A2"/>
    <w:rsid w:val="00E7294C"/>
    <w:rsid w:val="00E84EE2"/>
    <w:rsid w:val="00E87294"/>
    <w:rsid w:val="00EA799E"/>
    <w:rsid w:val="00EB5D22"/>
    <w:rsid w:val="00EC2C08"/>
    <w:rsid w:val="00F41C9B"/>
    <w:rsid w:val="00F570C7"/>
    <w:rsid w:val="00F6317A"/>
    <w:rsid w:val="00F74EFB"/>
    <w:rsid w:val="00FB34EF"/>
    <w:rsid w:val="00FC3E60"/>
    <w:rsid w:val="00FD3078"/>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939">
      <w:bodyDiv w:val="1"/>
      <w:marLeft w:val="0"/>
      <w:marRight w:val="0"/>
      <w:marTop w:val="0"/>
      <w:marBottom w:val="0"/>
      <w:divBdr>
        <w:top w:val="none" w:sz="0" w:space="0" w:color="auto"/>
        <w:left w:val="none" w:sz="0" w:space="0" w:color="auto"/>
        <w:bottom w:val="none" w:sz="0" w:space="0" w:color="auto"/>
        <w:right w:val="none" w:sz="0" w:space="0" w:color="auto"/>
      </w:divBdr>
    </w:div>
    <w:div w:id="353851082">
      <w:bodyDiv w:val="1"/>
      <w:marLeft w:val="0"/>
      <w:marRight w:val="0"/>
      <w:marTop w:val="0"/>
      <w:marBottom w:val="0"/>
      <w:divBdr>
        <w:top w:val="none" w:sz="0" w:space="0" w:color="auto"/>
        <w:left w:val="none" w:sz="0" w:space="0" w:color="auto"/>
        <w:bottom w:val="none" w:sz="0" w:space="0" w:color="auto"/>
        <w:right w:val="none" w:sz="0" w:space="0" w:color="auto"/>
      </w:divBdr>
    </w:div>
    <w:div w:id="666905910">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175345179">
      <w:bodyDiv w:val="1"/>
      <w:marLeft w:val="0"/>
      <w:marRight w:val="0"/>
      <w:marTop w:val="0"/>
      <w:marBottom w:val="0"/>
      <w:divBdr>
        <w:top w:val="none" w:sz="0" w:space="0" w:color="auto"/>
        <w:left w:val="none" w:sz="0" w:space="0" w:color="auto"/>
        <w:bottom w:val="none" w:sz="0" w:space="0" w:color="auto"/>
        <w:right w:val="none" w:sz="0" w:space="0" w:color="auto"/>
      </w:divBdr>
    </w:div>
    <w:div w:id="1521695759">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566261700">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5142-351B-40A9-B00D-84E0ECAD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809</Words>
  <Characters>4616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5</cp:revision>
  <cp:lastPrinted>2018-04-12T11:33:00Z</cp:lastPrinted>
  <dcterms:created xsi:type="dcterms:W3CDTF">2018-04-11T08:23:00Z</dcterms:created>
  <dcterms:modified xsi:type="dcterms:W3CDTF">2018-04-12T11:36:00Z</dcterms:modified>
  <dc:language>fr-FR</dc:language>
</cp:coreProperties>
</file>