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000" w:firstRow="0" w:lastRow="0" w:firstColumn="0" w:lastColumn="0" w:noHBand="0" w:noVBand="0"/>
      </w:tblPr>
      <w:tblGrid>
        <w:gridCol w:w="5812"/>
        <w:gridCol w:w="3827"/>
      </w:tblGrid>
      <w:tr w:rsidR="00410F61" w:rsidRPr="00715587" w14:paraId="08E20C9C" w14:textId="77777777" w:rsidTr="00CC222D">
        <w:trPr>
          <w:trHeight w:val="855"/>
        </w:trPr>
        <w:tc>
          <w:tcPr>
            <w:tcW w:w="5812" w:type="dxa"/>
          </w:tcPr>
          <w:p w14:paraId="2B27D95B" w14:textId="1136C9E7" w:rsidR="00410F61" w:rsidRPr="003604F5" w:rsidRDefault="00410F61" w:rsidP="00996067">
            <w:pPr>
              <w:rPr>
                <w:caps/>
                <w:lang w:val="en-US"/>
              </w:rPr>
            </w:pPr>
            <w:r>
              <w:rPr>
                <w:lang w:val="en-US"/>
              </w:rPr>
              <w:t>Sub</w:t>
            </w:r>
            <w:r w:rsidRPr="00715587">
              <w:rPr>
                <w:lang w:val="en-US"/>
              </w:rPr>
              <w:t xml:space="preserve">mitted by </w:t>
            </w:r>
            <w:r>
              <w:rPr>
                <w:lang w:val="en-US"/>
              </w:rPr>
              <w:t>the Europ</w:t>
            </w:r>
            <w:r w:rsidR="00E3727D">
              <w:rPr>
                <w:lang w:val="en-US"/>
              </w:rPr>
              <w:t>e</w:t>
            </w:r>
            <w:r>
              <w:rPr>
                <w:lang w:val="en-US"/>
              </w:rPr>
              <w:t>an Union</w:t>
            </w:r>
            <w:r w:rsidR="00996067">
              <w:rPr>
                <w:lang w:val="en-US"/>
              </w:rPr>
              <w:t xml:space="preserve"> and</w:t>
            </w:r>
            <w:r>
              <w:rPr>
                <w:lang w:val="en-US"/>
              </w:rPr>
              <w:t xml:space="preserve"> Japan</w:t>
            </w:r>
          </w:p>
        </w:tc>
        <w:tc>
          <w:tcPr>
            <w:tcW w:w="3827" w:type="dxa"/>
          </w:tcPr>
          <w:p w14:paraId="32CA3BDF" w14:textId="4FF7599C" w:rsidR="00410F61" w:rsidRPr="00BE0DF3" w:rsidRDefault="00410F61" w:rsidP="00CC222D">
            <w:pPr>
              <w:rPr>
                <w:b/>
                <w:bCs/>
                <w:lang w:eastAsia="ar-SA"/>
              </w:rPr>
            </w:pPr>
            <w:r w:rsidRPr="00BE0DF3">
              <w:rPr>
                <w:u w:val="single"/>
                <w:lang w:eastAsia="ar-SA"/>
              </w:rPr>
              <w:t xml:space="preserve">Informal document </w:t>
            </w:r>
            <w:r w:rsidRPr="00BE0DF3">
              <w:rPr>
                <w:b/>
                <w:bCs/>
                <w:lang w:eastAsia="ar-SA"/>
              </w:rPr>
              <w:t>WP.29-17</w:t>
            </w:r>
            <w:r>
              <w:rPr>
                <w:b/>
                <w:bCs/>
                <w:lang w:eastAsia="ar-SA"/>
              </w:rPr>
              <w:t>5-</w:t>
            </w:r>
            <w:r w:rsidR="00BF2BF4">
              <w:rPr>
                <w:b/>
                <w:bCs/>
                <w:lang w:eastAsia="ar-SA"/>
              </w:rPr>
              <w:t>28</w:t>
            </w:r>
            <w:bookmarkStart w:id="0" w:name="_GoBack"/>
            <w:bookmarkEnd w:id="0"/>
          </w:p>
          <w:p w14:paraId="13679C40" w14:textId="22F67BA8" w:rsidR="00410F61" w:rsidRPr="00715587" w:rsidRDefault="00410F61" w:rsidP="00A35FD3">
            <w:pPr>
              <w:rPr>
                <w:bCs/>
                <w:lang w:val="en-US"/>
              </w:rPr>
            </w:pPr>
            <w:r>
              <w:rPr>
                <w:lang w:val="pt-BR"/>
              </w:rPr>
              <w:t>(175</w:t>
            </w:r>
            <w:r w:rsidRPr="00DA2540">
              <w:rPr>
                <w:vertAlign w:val="superscript"/>
                <w:lang w:val="pt-BR"/>
              </w:rPr>
              <w:t>th</w:t>
            </w:r>
            <w:r>
              <w:rPr>
                <w:lang w:val="pt-BR"/>
              </w:rPr>
              <w:t xml:space="preserve"> WP.29, </w:t>
            </w:r>
            <w:r w:rsidR="00A35FD3">
              <w:rPr>
                <w:lang w:val="pt-BR"/>
              </w:rPr>
              <w:t>18</w:t>
            </w:r>
            <w:r>
              <w:rPr>
                <w:lang w:val="pt-BR"/>
              </w:rPr>
              <w:t>-22 June 2018</w:t>
            </w:r>
            <w:r w:rsidRPr="008B3FED">
              <w:rPr>
                <w:lang w:val="pt-BR"/>
              </w:rPr>
              <w:t>,</w:t>
            </w:r>
            <w:r w:rsidRPr="008B3FED">
              <w:rPr>
                <w:lang w:val="pt-BR"/>
              </w:rPr>
              <w:br/>
              <w:t xml:space="preserve">agenda item </w:t>
            </w:r>
            <w:r>
              <w:rPr>
                <w:lang w:val="pt-BR"/>
              </w:rPr>
              <w:t>1</w:t>
            </w:r>
            <w:r w:rsidR="00A35FD3">
              <w:rPr>
                <w:lang w:val="pt-BR"/>
              </w:rPr>
              <w:t>7</w:t>
            </w:r>
            <w:r w:rsidRPr="008B3FED">
              <w:rPr>
                <w:lang w:val="pt-BR"/>
              </w:rPr>
              <w:t>)</w:t>
            </w:r>
          </w:p>
        </w:tc>
      </w:tr>
    </w:tbl>
    <w:p w14:paraId="07261E80" w14:textId="77777777" w:rsidR="00410F61" w:rsidRDefault="00410F61" w:rsidP="00BC733B">
      <w:pPr>
        <w:spacing w:before="120"/>
        <w:rPr>
          <w:b/>
          <w:color w:val="000000" w:themeColor="text1"/>
          <w:sz w:val="28"/>
          <w:szCs w:val="28"/>
        </w:rPr>
      </w:pPr>
    </w:p>
    <w:p w14:paraId="2E2060A1" w14:textId="77777777" w:rsidR="00410F61" w:rsidRDefault="00410F61" w:rsidP="00BC733B">
      <w:pPr>
        <w:keepNext/>
        <w:keepLines/>
        <w:tabs>
          <w:tab w:val="right" w:pos="851"/>
        </w:tabs>
        <w:spacing w:before="360" w:after="240" w:line="300" w:lineRule="exact"/>
        <w:ind w:left="1134" w:right="1134" w:hanging="1134"/>
        <w:rPr>
          <w:b/>
          <w:color w:val="000000" w:themeColor="text1"/>
          <w:sz w:val="28"/>
          <w:szCs w:val="28"/>
        </w:rPr>
      </w:pPr>
    </w:p>
    <w:p w14:paraId="53708CBB" w14:textId="5C8633A4" w:rsidR="00BC733B" w:rsidRPr="009F3FE5" w:rsidRDefault="00BC733B" w:rsidP="00BC733B">
      <w:pPr>
        <w:keepNext/>
        <w:keepLines/>
        <w:tabs>
          <w:tab w:val="right" w:pos="851"/>
        </w:tabs>
        <w:spacing w:before="360" w:after="240" w:line="300" w:lineRule="exact"/>
        <w:ind w:left="1134" w:right="1134" w:hanging="1134"/>
        <w:rPr>
          <w:b/>
          <w:color w:val="000000" w:themeColor="text1"/>
          <w:sz w:val="28"/>
        </w:rPr>
      </w:pPr>
      <w:r w:rsidRPr="009F3FE5">
        <w:rPr>
          <w:b/>
          <w:color w:val="000000" w:themeColor="text1"/>
          <w:sz w:val="28"/>
        </w:rPr>
        <w:tab/>
      </w:r>
      <w:r w:rsidRPr="009F3FE5">
        <w:rPr>
          <w:b/>
          <w:color w:val="000000" w:themeColor="text1"/>
          <w:sz w:val="28"/>
        </w:rPr>
        <w:tab/>
      </w:r>
      <w:r w:rsidR="00F55271" w:rsidRPr="009F3FE5">
        <w:rPr>
          <w:b/>
          <w:color w:val="000000" w:themeColor="text1"/>
          <w:sz w:val="28"/>
        </w:rPr>
        <w:t>Draft</w:t>
      </w:r>
      <w:r w:rsidR="00204C69" w:rsidRPr="009F3FE5">
        <w:rPr>
          <w:b/>
          <w:color w:val="000000" w:themeColor="text1"/>
          <w:sz w:val="28"/>
        </w:rPr>
        <w:t xml:space="preserve"> </w:t>
      </w:r>
      <w:r w:rsidR="00E3727D">
        <w:rPr>
          <w:b/>
          <w:color w:val="000000" w:themeColor="text1"/>
          <w:sz w:val="28"/>
        </w:rPr>
        <w:t xml:space="preserve">updated </w:t>
      </w:r>
      <w:r w:rsidR="00F55271" w:rsidRPr="009F3FE5">
        <w:rPr>
          <w:b/>
          <w:color w:val="000000" w:themeColor="text1"/>
          <w:sz w:val="28"/>
        </w:rPr>
        <w:t>programme of work (</w:t>
      </w:r>
      <w:proofErr w:type="spellStart"/>
      <w:r w:rsidR="00F55271" w:rsidRPr="009F3FE5">
        <w:rPr>
          <w:b/>
          <w:color w:val="000000" w:themeColor="text1"/>
          <w:sz w:val="28"/>
        </w:rPr>
        <w:t>PoW</w:t>
      </w:r>
      <w:proofErr w:type="spellEnd"/>
      <w:r w:rsidR="00F55271" w:rsidRPr="009F3FE5">
        <w:rPr>
          <w:b/>
          <w:color w:val="000000" w:themeColor="text1"/>
          <w:sz w:val="28"/>
        </w:rPr>
        <w:t>) under the 1998 Agreement</w:t>
      </w:r>
    </w:p>
    <w:p w14:paraId="5FBAD3E8" w14:textId="77777777" w:rsidR="00410F61" w:rsidRDefault="00410F61" w:rsidP="00204C69">
      <w:pPr>
        <w:pStyle w:val="SingleTxtG"/>
        <w:rPr>
          <w:b/>
          <w:color w:val="000000" w:themeColor="text1"/>
          <w:sz w:val="24"/>
          <w:lang w:val="en-US"/>
        </w:rPr>
      </w:pPr>
    </w:p>
    <w:p w14:paraId="17DA77FC" w14:textId="6A0CAB47" w:rsidR="000F006A" w:rsidRPr="009F3FE5" w:rsidRDefault="000F006A" w:rsidP="00204C69">
      <w:pPr>
        <w:pStyle w:val="SingleTxtG"/>
        <w:rPr>
          <w:color w:val="000000" w:themeColor="text1"/>
        </w:rPr>
      </w:pPr>
      <w:r w:rsidRPr="009F3FE5">
        <w:rPr>
          <w:color w:val="000000" w:themeColor="text1"/>
        </w:rPr>
        <w:tab/>
        <w:t>This document reproduces the feedback of working groups and Contracting Party representatives during the fifty-</w:t>
      </w:r>
      <w:r w:rsidR="00A35FD3">
        <w:rPr>
          <w:color w:val="000000" w:themeColor="text1"/>
        </w:rPr>
        <w:t>second</w:t>
      </w:r>
      <w:r w:rsidR="00A35FD3" w:rsidRPr="009F3FE5">
        <w:rPr>
          <w:color w:val="000000" w:themeColor="text1"/>
        </w:rPr>
        <w:t xml:space="preserve"> </w:t>
      </w:r>
      <w:r w:rsidRPr="009F3FE5">
        <w:rPr>
          <w:color w:val="000000" w:themeColor="text1"/>
        </w:rPr>
        <w:t>session of the Executive Committee of the 1998 Agreement (AC.3) (ECE/TRANS/WP.29/1135,</w:t>
      </w:r>
      <w:r w:rsidRPr="009F3FE5">
        <w:rPr>
          <w:color w:val="000000" w:themeColor="text1"/>
          <w:lang w:val="en-US"/>
        </w:rPr>
        <w:t xml:space="preserve"> </w:t>
      </w:r>
      <w:r w:rsidRPr="009F3FE5">
        <w:rPr>
          <w:color w:val="000000" w:themeColor="text1"/>
        </w:rPr>
        <w:t xml:space="preserve">para. </w:t>
      </w:r>
      <w:r w:rsidR="00410F61" w:rsidRPr="009F3FE5">
        <w:rPr>
          <w:color w:val="000000" w:themeColor="text1"/>
        </w:rPr>
        <w:t>1</w:t>
      </w:r>
      <w:r w:rsidR="00410F61">
        <w:rPr>
          <w:color w:val="000000" w:themeColor="text1"/>
        </w:rPr>
        <w:t>39</w:t>
      </w:r>
      <w:r w:rsidRPr="009F3FE5">
        <w:rPr>
          <w:color w:val="000000" w:themeColor="text1"/>
        </w:rPr>
        <w:t xml:space="preserve">). It </w:t>
      </w:r>
      <w:r w:rsidR="00E3727D">
        <w:rPr>
          <w:color w:val="000000" w:themeColor="text1"/>
        </w:rPr>
        <w:t xml:space="preserve">is updated based on </w:t>
      </w:r>
      <w:r w:rsidRPr="009F3FE5">
        <w:rPr>
          <w:color w:val="000000" w:themeColor="text1"/>
        </w:rPr>
        <w:t>ECE/TRANS/WP.29/</w:t>
      </w:r>
      <w:r w:rsidR="00410F61" w:rsidRPr="009F3FE5">
        <w:rPr>
          <w:color w:val="000000" w:themeColor="text1"/>
        </w:rPr>
        <w:t>201</w:t>
      </w:r>
      <w:r w:rsidR="00410F61">
        <w:rPr>
          <w:color w:val="000000" w:themeColor="text1"/>
        </w:rPr>
        <w:t>8</w:t>
      </w:r>
      <w:r w:rsidRPr="009F3FE5">
        <w:rPr>
          <w:color w:val="000000" w:themeColor="text1"/>
        </w:rPr>
        <w:t>/</w:t>
      </w:r>
      <w:r w:rsidR="00410F61">
        <w:rPr>
          <w:color w:val="000000" w:themeColor="text1"/>
        </w:rPr>
        <w:t>3</w:t>
      </w:r>
      <w:r w:rsidR="00410F61" w:rsidRPr="009F3FE5">
        <w:rPr>
          <w:color w:val="000000" w:themeColor="text1"/>
        </w:rPr>
        <w:t>4</w:t>
      </w:r>
      <w:r w:rsidRPr="009F3FE5">
        <w:rPr>
          <w:bCs/>
          <w:color w:val="000000" w:themeColor="text1"/>
        </w:rPr>
        <w:t xml:space="preserve">. </w:t>
      </w:r>
    </w:p>
    <w:p w14:paraId="3339C2F5" w14:textId="77777777" w:rsidR="000F006A" w:rsidRPr="009F3FE5" w:rsidRDefault="000F006A" w:rsidP="000F006A">
      <w:pPr>
        <w:pStyle w:val="H23G"/>
        <w:keepNext w:val="0"/>
        <w:keepLines w:val="0"/>
        <w:spacing w:after="240"/>
        <w:rPr>
          <w:color w:val="000000" w:themeColor="text1"/>
        </w:rPr>
      </w:pPr>
    </w:p>
    <w:p w14:paraId="49F904A0" w14:textId="77777777" w:rsidR="000F006A" w:rsidRPr="009F3FE5" w:rsidRDefault="000F006A" w:rsidP="000F006A">
      <w:pPr>
        <w:spacing w:line="240" w:lineRule="auto"/>
        <w:rPr>
          <w:color w:val="000000" w:themeColor="text1"/>
        </w:rPr>
        <w:sectPr w:rsidR="000F006A" w:rsidRPr="009F3FE5" w:rsidSect="00117815">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pPr>
    </w:p>
    <w:p w14:paraId="71333CDF" w14:textId="77777777" w:rsidR="000F006A" w:rsidRPr="009F3FE5" w:rsidRDefault="000F006A" w:rsidP="000F006A">
      <w:pPr>
        <w:pStyle w:val="HChG"/>
        <w:rPr>
          <w:color w:val="000000" w:themeColor="text1"/>
        </w:rPr>
      </w:pPr>
      <w:r w:rsidRPr="009F3FE5">
        <w:rPr>
          <w:color w:val="000000" w:themeColor="text1"/>
        </w:rPr>
        <w:lastRenderedPageBreak/>
        <w:t>Draft programme of work (</w:t>
      </w:r>
      <w:proofErr w:type="spellStart"/>
      <w:r w:rsidRPr="009F3FE5">
        <w:rPr>
          <w:color w:val="000000" w:themeColor="text1"/>
        </w:rPr>
        <w:t>PoW</w:t>
      </w:r>
      <w:proofErr w:type="spellEnd"/>
      <w:r w:rsidRPr="009F3FE5">
        <w:rPr>
          <w:color w:val="000000" w:themeColor="text1"/>
        </w:rPr>
        <w:t>) under the 1998 Agreement</w:t>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Change w:id="1" w:author="Author">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PrChange>
      </w:tblPr>
      <w:tblGrid>
        <w:gridCol w:w="618"/>
        <w:gridCol w:w="1125"/>
        <w:gridCol w:w="708"/>
        <w:gridCol w:w="1269"/>
        <w:gridCol w:w="1275"/>
        <w:gridCol w:w="989"/>
        <w:gridCol w:w="1270"/>
        <w:gridCol w:w="1270"/>
        <w:gridCol w:w="3835"/>
        <w:tblGridChange w:id="2">
          <w:tblGrid>
            <w:gridCol w:w="618"/>
            <w:gridCol w:w="1125"/>
            <w:gridCol w:w="708"/>
            <w:gridCol w:w="1235"/>
            <w:gridCol w:w="34"/>
            <w:gridCol w:w="1242"/>
            <w:gridCol w:w="33"/>
            <w:gridCol w:w="959"/>
            <w:gridCol w:w="30"/>
            <w:gridCol w:w="1246"/>
            <w:gridCol w:w="24"/>
            <w:gridCol w:w="1252"/>
            <w:gridCol w:w="18"/>
            <w:gridCol w:w="3835"/>
          </w:tblGrid>
        </w:tblGridChange>
      </w:tblGrid>
      <w:tr w:rsidR="000F006A" w:rsidRPr="009F3FE5" w14:paraId="2C96DADD" w14:textId="77777777" w:rsidTr="00760FFC">
        <w:trPr>
          <w:trHeight w:val="480"/>
          <w:tblHeader/>
          <w:trPrChange w:id="3" w:author="Author">
            <w:trPr>
              <w:trHeight w:val="480"/>
              <w:tblHeader/>
            </w:trPr>
          </w:trPrChange>
        </w:trPr>
        <w:tc>
          <w:tcPr>
            <w:tcW w:w="3720" w:type="dxa"/>
            <w:gridSpan w:val="4"/>
            <w:tcBorders>
              <w:top w:val="single" w:sz="4" w:space="0" w:color="auto"/>
              <w:bottom w:val="single" w:sz="12" w:space="0" w:color="auto"/>
            </w:tcBorders>
            <w:shd w:val="clear" w:color="auto" w:fill="auto"/>
            <w:noWrap/>
            <w:vAlign w:val="bottom"/>
            <w:hideMark/>
            <w:tcPrChange w:id="4" w:author="Author">
              <w:tcPr>
                <w:tcW w:w="3686" w:type="dxa"/>
                <w:gridSpan w:val="4"/>
                <w:tcBorders>
                  <w:top w:val="single" w:sz="4" w:space="0" w:color="auto"/>
                  <w:bottom w:val="single" w:sz="12" w:space="0" w:color="auto"/>
                </w:tcBorders>
                <w:shd w:val="clear" w:color="auto" w:fill="auto"/>
                <w:noWrap/>
                <w:vAlign w:val="bottom"/>
                <w:hideMark/>
              </w:tcPr>
            </w:tcPrChange>
          </w:tcPr>
          <w:p w14:paraId="55B3338B" w14:textId="77777777" w:rsidR="000F006A" w:rsidRPr="009F3FE5" w:rsidRDefault="000F006A" w:rsidP="003C7C53">
            <w:pPr>
              <w:suppressAutoHyphens w:val="0"/>
              <w:spacing w:before="80" w:after="80" w:line="200" w:lineRule="exact"/>
              <w:ind w:right="113"/>
              <w:rPr>
                <w:color w:val="000000" w:themeColor="text1"/>
                <w:lang w:eastAsia="zh-CN"/>
              </w:rPr>
            </w:pPr>
            <w:r w:rsidRPr="009F3FE5">
              <w:rPr>
                <w:bCs/>
                <w:i/>
                <w:color w:val="000000" w:themeColor="text1"/>
                <w:sz w:val="16"/>
                <w:szCs w:val="36"/>
                <w:lang w:eastAsia="zh-CN"/>
              </w:rPr>
              <w:t>Ia. Existing UN GTRs - High priority</w:t>
            </w:r>
          </w:p>
        </w:tc>
        <w:tc>
          <w:tcPr>
            <w:tcW w:w="1275" w:type="dxa"/>
            <w:tcBorders>
              <w:top w:val="single" w:sz="4" w:space="0" w:color="auto"/>
              <w:bottom w:val="single" w:sz="12" w:space="0" w:color="auto"/>
            </w:tcBorders>
            <w:shd w:val="clear" w:color="auto" w:fill="auto"/>
            <w:vAlign w:val="bottom"/>
            <w:hideMark/>
            <w:tcPrChange w:id="5" w:author="Author">
              <w:tcPr>
                <w:tcW w:w="1276" w:type="dxa"/>
                <w:gridSpan w:val="2"/>
                <w:tcBorders>
                  <w:top w:val="single" w:sz="4" w:space="0" w:color="auto"/>
                  <w:bottom w:val="single" w:sz="12" w:space="0" w:color="auto"/>
                </w:tcBorders>
                <w:shd w:val="clear" w:color="auto" w:fill="auto"/>
                <w:vAlign w:val="bottom"/>
                <w:hideMark/>
              </w:tcPr>
            </w:tcPrChange>
          </w:tcPr>
          <w:p w14:paraId="56CD3123"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989" w:type="dxa"/>
            <w:tcBorders>
              <w:top w:val="single" w:sz="4" w:space="0" w:color="auto"/>
              <w:bottom w:val="single" w:sz="12" w:space="0" w:color="auto"/>
            </w:tcBorders>
            <w:shd w:val="clear" w:color="auto" w:fill="auto"/>
            <w:vAlign w:val="bottom"/>
            <w:hideMark/>
            <w:tcPrChange w:id="6" w:author="Author">
              <w:tcPr>
                <w:tcW w:w="992" w:type="dxa"/>
                <w:gridSpan w:val="2"/>
                <w:tcBorders>
                  <w:top w:val="single" w:sz="4" w:space="0" w:color="auto"/>
                  <w:bottom w:val="single" w:sz="12" w:space="0" w:color="auto"/>
                </w:tcBorders>
                <w:shd w:val="clear" w:color="auto" w:fill="auto"/>
                <w:vAlign w:val="bottom"/>
                <w:hideMark/>
              </w:tcPr>
            </w:tcPrChange>
          </w:tcPr>
          <w:p w14:paraId="18E2FD29" w14:textId="77777777" w:rsidR="000F006A" w:rsidRPr="009F3FE5" w:rsidRDefault="000F006A" w:rsidP="003C7C53">
            <w:pPr>
              <w:rPr>
                <w:color w:val="000000" w:themeColor="text1"/>
              </w:rPr>
            </w:pPr>
          </w:p>
        </w:tc>
        <w:tc>
          <w:tcPr>
            <w:tcW w:w="1270" w:type="dxa"/>
            <w:tcBorders>
              <w:top w:val="single" w:sz="4" w:space="0" w:color="auto"/>
              <w:bottom w:val="single" w:sz="12" w:space="0" w:color="auto"/>
            </w:tcBorders>
            <w:shd w:val="clear" w:color="auto" w:fill="auto"/>
            <w:vAlign w:val="bottom"/>
            <w:hideMark/>
            <w:tcPrChange w:id="7" w:author="Author">
              <w:tcPr>
                <w:tcW w:w="1276" w:type="dxa"/>
                <w:gridSpan w:val="2"/>
                <w:tcBorders>
                  <w:top w:val="single" w:sz="4" w:space="0" w:color="auto"/>
                  <w:bottom w:val="single" w:sz="12" w:space="0" w:color="auto"/>
                </w:tcBorders>
                <w:shd w:val="clear" w:color="auto" w:fill="auto"/>
                <w:vAlign w:val="bottom"/>
                <w:hideMark/>
              </w:tcPr>
            </w:tcPrChange>
          </w:tcPr>
          <w:p w14:paraId="5716C185"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270" w:type="dxa"/>
            <w:tcBorders>
              <w:top w:val="single" w:sz="4" w:space="0" w:color="auto"/>
              <w:bottom w:val="single" w:sz="12" w:space="0" w:color="auto"/>
            </w:tcBorders>
            <w:shd w:val="clear" w:color="auto" w:fill="auto"/>
            <w:vAlign w:val="bottom"/>
            <w:hideMark/>
            <w:tcPrChange w:id="8" w:author="Author">
              <w:tcPr>
                <w:tcW w:w="1276" w:type="dxa"/>
                <w:gridSpan w:val="2"/>
                <w:tcBorders>
                  <w:top w:val="single" w:sz="4" w:space="0" w:color="auto"/>
                  <w:bottom w:val="single" w:sz="12" w:space="0" w:color="auto"/>
                </w:tcBorders>
                <w:shd w:val="clear" w:color="auto" w:fill="auto"/>
                <w:vAlign w:val="bottom"/>
                <w:hideMark/>
              </w:tcPr>
            </w:tcPrChange>
          </w:tcPr>
          <w:p w14:paraId="1F0AEAED"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3835" w:type="dxa"/>
            <w:tcBorders>
              <w:top w:val="single" w:sz="4" w:space="0" w:color="auto"/>
              <w:bottom w:val="single" w:sz="12" w:space="0" w:color="auto"/>
            </w:tcBorders>
            <w:shd w:val="clear" w:color="auto" w:fill="auto"/>
            <w:noWrap/>
            <w:vAlign w:val="bottom"/>
            <w:hideMark/>
            <w:tcPrChange w:id="9" w:author="Author">
              <w:tcPr>
                <w:tcW w:w="3853" w:type="dxa"/>
                <w:gridSpan w:val="2"/>
                <w:tcBorders>
                  <w:top w:val="single" w:sz="4" w:space="0" w:color="auto"/>
                  <w:bottom w:val="single" w:sz="12" w:space="0" w:color="auto"/>
                </w:tcBorders>
                <w:shd w:val="clear" w:color="auto" w:fill="auto"/>
                <w:noWrap/>
                <w:vAlign w:val="bottom"/>
                <w:hideMark/>
              </w:tcPr>
            </w:tcPrChange>
          </w:tcPr>
          <w:p w14:paraId="00E35740"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r>
      <w:tr w:rsidR="004E038B" w:rsidRPr="009F3FE5" w14:paraId="642FD247" w14:textId="77777777" w:rsidTr="00BD07FF">
        <w:trPr>
          <w:trHeight w:val="345"/>
        </w:trPr>
        <w:tc>
          <w:tcPr>
            <w:tcW w:w="618" w:type="dxa"/>
            <w:vMerge w:val="restart"/>
            <w:tcBorders>
              <w:top w:val="single" w:sz="12" w:space="0" w:color="auto"/>
            </w:tcBorders>
            <w:shd w:val="clear" w:color="auto" w:fill="auto"/>
            <w:noWrap/>
            <w:hideMark/>
          </w:tcPr>
          <w:p w14:paraId="325714F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w:t>
            </w:r>
          </w:p>
        </w:tc>
        <w:tc>
          <w:tcPr>
            <w:tcW w:w="1125" w:type="dxa"/>
            <w:vMerge w:val="restart"/>
            <w:tcBorders>
              <w:top w:val="single" w:sz="12" w:space="0" w:color="auto"/>
            </w:tcBorders>
            <w:shd w:val="clear" w:color="auto" w:fill="auto"/>
            <w:hideMark/>
          </w:tcPr>
          <w:p w14:paraId="51CD4F4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Title</w:t>
            </w:r>
          </w:p>
        </w:tc>
        <w:tc>
          <w:tcPr>
            <w:tcW w:w="708" w:type="dxa"/>
            <w:vMerge w:val="restart"/>
            <w:tcBorders>
              <w:top w:val="single" w:sz="12" w:space="0" w:color="auto"/>
            </w:tcBorders>
            <w:shd w:val="clear" w:color="auto" w:fill="auto"/>
            <w:hideMark/>
          </w:tcPr>
          <w:p w14:paraId="4C66D6F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w:t>
            </w:r>
          </w:p>
        </w:tc>
        <w:tc>
          <w:tcPr>
            <w:tcW w:w="1269" w:type="dxa"/>
            <w:vMerge w:val="restart"/>
            <w:tcBorders>
              <w:top w:val="single" w:sz="12" w:space="0" w:color="auto"/>
            </w:tcBorders>
            <w:shd w:val="clear" w:color="auto" w:fill="auto"/>
            <w:hideMark/>
          </w:tcPr>
          <w:p w14:paraId="2052334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Version</w:t>
            </w:r>
          </w:p>
        </w:tc>
        <w:tc>
          <w:tcPr>
            <w:tcW w:w="1275" w:type="dxa"/>
            <w:vMerge w:val="restart"/>
            <w:tcBorders>
              <w:top w:val="single" w:sz="12" w:space="0" w:color="auto"/>
            </w:tcBorders>
            <w:shd w:val="clear" w:color="auto" w:fill="auto"/>
            <w:hideMark/>
          </w:tcPr>
          <w:p w14:paraId="0C86DBD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Reason</w:t>
            </w:r>
          </w:p>
        </w:tc>
        <w:tc>
          <w:tcPr>
            <w:tcW w:w="989" w:type="dxa"/>
            <w:vMerge w:val="restart"/>
            <w:tcBorders>
              <w:top w:val="single" w:sz="12" w:space="0" w:color="auto"/>
            </w:tcBorders>
            <w:shd w:val="clear" w:color="auto" w:fill="auto"/>
            <w:hideMark/>
          </w:tcPr>
          <w:p w14:paraId="2CAC191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roofErr w:type="spellStart"/>
            <w:r w:rsidRPr="009F3FE5">
              <w:rPr>
                <w:b/>
                <w:bCs/>
                <w:color w:val="000000" w:themeColor="text1"/>
                <w:sz w:val="18"/>
                <w:szCs w:val="18"/>
                <w:lang w:eastAsia="zh-CN"/>
              </w:rPr>
              <w:t>Organsiation</w:t>
            </w:r>
            <w:proofErr w:type="spellEnd"/>
            <w:r w:rsidRPr="009F3FE5">
              <w:rPr>
                <w:b/>
                <w:bCs/>
                <w:color w:val="000000" w:themeColor="text1"/>
                <w:sz w:val="18"/>
                <w:szCs w:val="18"/>
                <w:lang w:eastAsia="zh-CN"/>
              </w:rPr>
              <w:t xml:space="preserve"> of work</w:t>
            </w:r>
          </w:p>
        </w:tc>
        <w:tc>
          <w:tcPr>
            <w:tcW w:w="1270" w:type="dxa"/>
            <w:vMerge w:val="restart"/>
            <w:tcBorders>
              <w:top w:val="single" w:sz="12" w:space="0" w:color="auto"/>
            </w:tcBorders>
            <w:shd w:val="clear" w:color="auto" w:fill="auto"/>
            <w:hideMark/>
          </w:tcPr>
          <w:p w14:paraId="614BC00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Reference documents</w:t>
            </w:r>
          </w:p>
        </w:tc>
        <w:tc>
          <w:tcPr>
            <w:tcW w:w="1270" w:type="dxa"/>
            <w:vMerge w:val="restart"/>
            <w:tcBorders>
              <w:top w:val="single" w:sz="12" w:space="0" w:color="auto"/>
            </w:tcBorders>
            <w:shd w:val="clear" w:color="auto" w:fill="auto"/>
            <w:hideMark/>
          </w:tcPr>
          <w:p w14:paraId="3213A91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Expected time needed to finalise</w:t>
            </w:r>
          </w:p>
        </w:tc>
        <w:tc>
          <w:tcPr>
            <w:tcW w:w="3835" w:type="dxa"/>
            <w:vMerge w:val="restart"/>
            <w:tcBorders>
              <w:top w:val="single" w:sz="12" w:space="0" w:color="auto"/>
            </w:tcBorders>
            <w:shd w:val="clear" w:color="auto" w:fill="auto"/>
            <w:noWrap/>
            <w:hideMark/>
          </w:tcPr>
          <w:p w14:paraId="374B70B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Status</w:t>
            </w:r>
          </w:p>
        </w:tc>
      </w:tr>
      <w:tr w:rsidR="004E038B" w:rsidRPr="009F3FE5" w14:paraId="316ABC17" w14:textId="77777777" w:rsidTr="00BD07FF">
        <w:trPr>
          <w:trHeight w:val="380"/>
        </w:trPr>
        <w:tc>
          <w:tcPr>
            <w:tcW w:w="618" w:type="dxa"/>
            <w:vMerge/>
            <w:shd w:val="clear" w:color="auto" w:fill="auto"/>
            <w:hideMark/>
          </w:tcPr>
          <w:p w14:paraId="19A2D7A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vMerge/>
            <w:shd w:val="clear" w:color="auto" w:fill="auto"/>
            <w:hideMark/>
          </w:tcPr>
          <w:p w14:paraId="173887D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vMerge/>
            <w:shd w:val="clear" w:color="auto" w:fill="auto"/>
            <w:hideMark/>
          </w:tcPr>
          <w:p w14:paraId="6EC069A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vMerge/>
            <w:shd w:val="clear" w:color="auto" w:fill="auto"/>
            <w:hideMark/>
          </w:tcPr>
          <w:p w14:paraId="66A2BD2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5" w:type="dxa"/>
            <w:vMerge/>
            <w:shd w:val="clear" w:color="auto" w:fill="auto"/>
            <w:hideMark/>
          </w:tcPr>
          <w:p w14:paraId="0C3F811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989" w:type="dxa"/>
            <w:vMerge/>
            <w:shd w:val="clear" w:color="auto" w:fill="auto"/>
            <w:hideMark/>
          </w:tcPr>
          <w:p w14:paraId="7B476BB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0" w:type="dxa"/>
            <w:vMerge/>
            <w:shd w:val="clear" w:color="auto" w:fill="auto"/>
            <w:hideMark/>
          </w:tcPr>
          <w:p w14:paraId="7DFB9BE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0" w:type="dxa"/>
            <w:vMerge/>
            <w:shd w:val="clear" w:color="auto" w:fill="auto"/>
            <w:hideMark/>
          </w:tcPr>
          <w:p w14:paraId="3898B9B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3835" w:type="dxa"/>
            <w:vMerge/>
            <w:shd w:val="clear" w:color="auto" w:fill="auto"/>
            <w:hideMark/>
          </w:tcPr>
          <w:p w14:paraId="5619A8B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4E038B" w:rsidRPr="009F3FE5" w14:paraId="7D1D9A77" w14:textId="77777777" w:rsidTr="00BD07FF">
        <w:trPr>
          <w:trHeight w:val="380"/>
        </w:trPr>
        <w:tc>
          <w:tcPr>
            <w:tcW w:w="618" w:type="dxa"/>
            <w:vMerge/>
            <w:shd w:val="clear" w:color="auto" w:fill="auto"/>
            <w:hideMark/>
          </w:tcPr>
          <w:p w14:paraId="66BE93F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vMerge/>
            <w:shd w:val="clear" w:color="auto" w:fill="auto"/>
            <w:hideMark/>
          </w:tcPr>
          <w:p w14:paraId="38408F1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vMerge/>
            <w:shd w:val="clear" w:color="auto" w:fill="auto"/>
            <w:hideMark/>
          </w:tcPr>
          <w:p w14:paraId="1FBDCC4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vMerge/>
            <w:shd w:val="clear" w:color="auto" w:fill="auto"/>
            <w:hideMark/>
          </w:tcPr>
          <w:p w14:paraId="4F51B93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5" w:type="dxa"/>
            <w:vMerge/>
            <w:shd w:val="clear" w:color="auto" w:fill="auto"/>
            <w:hideMark/>
          </w:tcPr>
          <w:p w14:paraId="0D3B90D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989" w:type="dxa"/>
            <w:vMerge/>
            <w:shd w:val="clear" w:color="auto" w:fill="auto"/>
            <w:hideMark/>
          </w:tcPr>
          <w:p w14:paraId="4130F08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0" w:type="dxa"/>
            <w:vMerge/>
            <w:shd w:val="clear" w:color="auto" w:fill="auto"/>
            <w:hideMark/>
          </w:tcPr>
          <w:p w14:paraId="0D887C7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70" w:type="dxa"/>
            <w:vMerge/>
            <w:shd w:val="clear" w:color="auto" w:fill="auto"/>
            <w:hideMark/>
          </w:tcPr>
          <w:p w14:paraId="481C43D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3835" w:type="dxa"/>
            <w:vMerge/>
            <w:shd w:val="clear" w:color="auto" w:fill="auto"/>
            <w:hideMark/>
          </w:tcPr>
          <w:p w14:paraId="7F62673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4E038B" w:rsidRPr="009F3FE5" w14:paraId="13CD88E0" w14:textId="77777777" w:rsidTr="00BD07FF">
        <w:trPr>
          <w:trHeight w:val="255"/>
        </w:trPr>
        <w:tc>
          <w:tcPr>
            <w:tcW w:w="618" w:type="dxa"/>
            <w:shd w:val="clear" w:color="auto" w:fill="auto"/>
            <w:noWrap/>
            <w:hideMark/>
          </w:tcPr>
          <w:p w14:paraId="73BBB52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03215EA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323808A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2AB0B10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5785546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3102F57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598FA31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76712A9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6E7B85E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4E038B" w:rsidRPr="009F3FE5" w14:paraId="081DA90A" w14:textId="77777777" w:rsidTr="00BD07FF">
        <w:trPr>
          <w:trHeight w:val="600"/>
        </w:trPr>
        <w:tc>
          <w:tcPr>
            <w:tcW w:w="618" w:type="dxa"/>
            <w:shd w:val="clear" w:color="auto" w:fill="auto"/>
            <w:noWrap/>
            <w:hideMark/>
          </w:tcPr>
          <w:p w14:paraId="4F08C0A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3</w:t>
            </w:r>
          </w:p>
        </w:tc>
        <w:tc>
          <w:tcPr>
            <w:tcW w:w="1125" w:type="dxa"/>
            <w:shd w:val="clear" w:color="auto" w:fill="auto"/>
            <w:hideMark/>
          </w:tcPr>
          <w:p w14:paraId="1DD2D6B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Motorcycle brake systems</w:t>
            </w:r>
          </w:p>
        </w:tc>
        <w:tc>
          <w:tcPr>
            <w:tcW w:w="708" w:type="dxa"/>
            <w:shd w:val="clear" w:color="auto" w:fill="auto"/>
            <w:hideMark/>
          </w:tcPr>
          <w:p w14:paraId="3C84692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GRRF</w:t>
            </w:r>
          </w:p>
        </w:tc>
        <w:tc>
          <w:tcPr>
            <w:tcW w:w="1269" w:type="dxa"/>
            <w:shd w:val="clear" w:color="auto" w:fill="auto"/>
            <w:hideMark/>
          </w:tcPr>
          <w:p w14:paraId="3EC3A16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3</w:t>
            </w:r>
          </w:p>
        </w:tc>
        <w:tc>
          <w:tcPr>
            <w:tcW w:w="1275" w:type="dxa"/>
            <w:shd w:val="clear" w:color="auto" w:fill="auto"/>
            <w:hideMark/>
          </w:tcPr>
          <w:p w14:paraId="72133C1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UN Reg. No. 78</w:t>
            </w:r>
          </w:p>
        </w:tc>
        <w:tc>
          <w:tcPr>
            <w:tcW w:w="989" w:type="dxa"/>
            <w:shd w:val="clear" w:color="auto" w:fill="auto"/>
            <w:hideMark/>
          </w:tcPr>
          <w:p w14:paraId="66F5122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None  Sponsor: Italy</w:t>
            </w:r>
          </w:p>
        </w:tc>
        <w:tc>
          <w:tcPr>
            <w:tcW w:w="1270" w:type="dxa"/>
            <w:shd w:val="clear" w:color="auto" w:fill="auto"/>
            <w:hideMark/>
          </w:tcPr>
          <w:p w14:paraId="62C53276" w14:textId="4F52EDFC" w:rsidR="000F006A" w:rsidRPr="00760FFC" w:rsidRDefault="000F006A" w:rsidP="00054010">
            <w:pPr>
              <w:suppressAutoHyphens w:val="0"/>
              <w:spacing w:before="40" w:after="120" w:line="220" w:lineRule="exact"/>
              <w:ind w:right="113"/>
              <w:rPr>
                <w:color w:val="000000" w:themeColor="text1"/>
                <w:sz w:val="18"/>
                <w:rPrChange w:id="10" w:author="Author">
                  <w:rPr>
                    <w:sz w:val="18"/>
                  </w:rPr>
                </w:rPrChange>
              </w:rPr>
            </w:pPr>
            <w:r w:rsidRPr="00760FFC">
              <w:rPr>
                <w:color w:val="000000" w:themeColor="text1"/>
                <w:sz w:val="18"/>
                <w:rPrChange w:id="11" w:author="Author">
                  <w:rPr>
                    <w:sz w:val="18"/>
                  </w:rPr>
                </w:rPrChange>
              </w:rPr>
              <w:t> </w:t>
            </w:r>
            <w:ins w:id="12" w:author="Author">
              <w:r w:rsidR="00054010" w:rsidRPr="009F3FE5">
                <w:rPr>
                  <w:color w:val="000000" w:themeColor="text1"/>
                  <w:sz w:val="18"/>
                  <w:szCs w:val="18"/>
                  <w:lang w:eastAsia="zh-CN"/>
                </w:rPr>
                <w:t xml:space="preserve"> AC.3/47</w:t>
              </w:r>
            </w:ins>
          </w:p>
        </w:tc>
        <w:tc>
          <w:tcPr>
            <w:tcW w:w="1270" w:type="dxa"/>
            <w:shd w:val="clear" w:color="auto" w:fill="auto"/>
            <w:hideMark/>
          </w:tcPr>
          <w:p w14:paraId="422DB4BB" w14:textId="5CA72390" w:rsidR="008557B8" w:rsidRPr="009F3FE5" w:rsidRDefault="000F006A" w:rsidP="008557B8">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March 2018</w:t>
            </w:r>
          </w:p>
        </w:tc>
        <w:tc>
          <w:tcPr>
            <w:tcW w:w="3835" w:type="dxa"/>
            <w:shd w:val="clear" w:color="auto" w:fill="auto"/>
            <w:hideMark/>
          </w:tcPr>
          <w:p w14:paraId="6E7B37EE" w14:textId="6C36B848" w:rsidR="000F006A" w:rsidRPr="009F3FE5" w:rsidRDefault="00487107" w:rsidP="003C7C53">
            <w:pPr>
              <w:suppressAutoHyphens w:val="0"/>
              <w:spacing w:before="40" w:after="120" w:line="220" w:lineRule="exact"/>
              <w:ind w:right="113"/>
              <w:rPr>
                <w:color w:val="000000" w:themeColor="text1"/>
                <w:sz w:val="18"/>
                <w:szCs w:val="18"/>
                <w:lang w:eastAsia="zh-CN"/>
              </w:rPr>
            </w:pPr>
            <w:ins w:id="13" w:author="Author">
              <w:r w:rsidRPr="009F3FE5">
                <w:rPr>
                  <w:color w:val="000000" w:themeColor="text1"/>
                  <w:sz w:val="18"/>
                  <w:szCs w:val="18"/>
                  <w:lang w:eastAsia="zh-CN"/>
                </w:rPr>
                <w:t>GRRF is expected to resume discussion on this item at its September 2018 session</w:t>
              </w:r>
            </w:ins>
            <w:del w:id="14" w:author="Author">
              <w:r w:rsidR="000F006A" w:rsidRPr="009F3FE5" w:rsidDel="00487107">
                <w:rPr>
                  <w:color w:val="000000" w:themeColor="text1"/>
                  <w:sz w:val="18"/>
                  <w:szCs w:val="18"/>
                  <w:lang w:eastAsia="zh-CN"/>
                </w:rPr>
                <w:delText>Draft request for authorization to develop Amendment 3 to UN GTR No. 3 adopted by AC.3 in November 2016</w:delText>
              </w:r>
            </w:del>
          </w:p>
        </w:tc>
      </w:tr>
      <w:tr w:rsidR="004E038B" w:rsidRPr="009F3FE5" w14:paraId="1A3AC3D5" w14:textId="77777777" w:rsidTr="00BD07FF">
        <w:trPr>
          <w:trHeight w:val="255"/>
        </w:trPr>
        <w:tc>
          <w:tcPr>
            <w:tcW w:w="618" w:type="dxa"/>
            <w:shd w:val="clear" w:color="auto" w:fill="auto"/>
            <w:noWrap/>
            <w:hideMark/>
          </w:tcPr>
          <w:p w14:paraId="74EA969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66A0BE6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3FB6613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52BB8FD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0089C1F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3FE2BD3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78814EA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13B25A8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3C4766A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4E038B" w:rsidRPr="009F3FE5" w14:paraId="326B82F0" w14:textId="77777777" w:rsidTr="00BD07FF">
        <w:trPr>
          <w:trHeight w:val="1005"/>
        </w:trPr>
        <w:tc>
          <w:tcPr>
            <w:tcW w:w="618" w:type="dxa"/>
            <w:shd w:val="clear" w:color="auto" w:fill="auto"/>
            <w:noWrap/>
            <w:hideMark/>
          </w:tcPr>
          <w:p w14:paraId="5B7772B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7</w:t>
            </w:r>
          </w:p>
        </w:tc>
        <w:tc>
          <w:tcPr>
            <w:tcW w:w="1125" w:type="dxa"/>
            <w:shd w:val="clear" w:color="auto" w:fill="auto"/>
            <w:hideMark/>
          </w:tcPr>
          <w:p w14:paraId="107869A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Head restraints</w:t>
            </w:r>
          </w:p>
        </w:tc>
        <w:tc>
          <w:tcPr>
            <w:tcW w:w="708" w:type="dxa"/>
            <w:shd w:val="clear" w:color="auto" w:fill="auto"/>
            <w:hideMark/>
          </w:tcPr>
          <w:p w14:paraId="767A656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69" w:type="dxa"/>
            <w:shd w:val="clear" w:color="auto" w:fill="auto"/>
            <w:hideMark/>
          </w:tcPr>
          <w:p w14:paraId="5091785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Phase 2</w:t>
            </w:r>
          </w:p>
        </w:tc>
        <w:tc>
          <w:tcPr>
            <w:tcW w:w="1275" w:type="dxa"/>
            <w:shd w:val="clear" w:color="auto" w:fill="auto"/>
            <w:hideMark/>
          </w:tcPr>
          <w:p w14:paraId="77C34E24" w14:textId="77777777" w:rsidR="000F006A" w:rsidRPr="009F3FE5" w:rsidRDefault="000F006A" w:rsidP="003C7C53">
            <w:pPr>
              <w:suppressAutoHyphens w:val="0"/>
              <w:spacing w:before="40" w:after="120" w:line="220" w:lineRule="exact"/>
              <w:ind w:right="113"/>
              <w:rPr>
                <w:color w:val="000000" w:themeColor="text1"/>
                <w:sz w:val="18"/>
                <w:szCs w:val="18"/>
                <w:lang w:val="it-IT" w:eastAsia="zh-CN"/>
              </w:rPr>
            </w:pPr>
            <w:r w:rsidRPr="009F3FE5">
              <w:rPr>
                <w:color w:val="000000" w:themeColor="text1"/>
                <w:sz w:val="18"/>
                <w:szCs w:val="18"/>
                <w:lang w:val="it-IT" w:eastAsia="zh-CN"/>
              </w:rPr>
              <w:t>Amend UN Reg. No. 17 (in parallel)</w:t>
            </w:r>
          </w:p>
        </w:tc>
        <w:tc>
          <w:tcPr>
            <w:tcW w:w="989" w:type="dxa"/>
            <w:shd w:val="clear" w:color="auto" w:fill="auto"/>
            <w:hideMark/>
          </w:tcPr>
          <w:p w14:paraId="1A99AA6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(UK)  Sponsor: Japan</w:t>
            </w:r>
          </w:p>
        </w:tc>
        <w:tc>
          <w:tcPr>
            <w:tcW w:w="1270" w:type="dxa"/>
            <w:shd w:val="clear" w:color="auto" w:fill="auto"/>
            <w:hideMark/>
          </w:tcPr>
          <w:p w14:paraId="142BC81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AC.3/25/Rev. 1 GRSP/2015/34</w:t>
            </w:r>
          </w:p>
        </w:tc>
        <w:tc>
          <w:tcPr>
            <w:tcW w:w="1270" w:type="dxa"/>
            <w:shd w:val="clear" w:color="auto" w:fill="auto"/>
            <w:hideMark/>
          </w:tcPr>
          <w:p w14:paraId="6EA76EBF" w14:textId="0747BBCA"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End of 2018</w:t>
            </w:r>
          </w:p>
        </w:tc>
        <w:tc>
          <w:tcPr>
            <w:tcW w:w="3835" w:type="dxa"/>
            <w:shd w:val="clear" w:color="auto" w:fill="auto"/>
            <w:hideMark/>
          </w:tcPr>
          <w:p w14:paraId="28507A2B" w14:textId="010A878D" w:rsidR="000F006A" w:rsidRPr="009F3FE5" w:rsidRDefault="00487107" w:rsidP="00621369">
            <w:pPr>
              <w:suppressAutoHyphens w:val="0"/>
              <w:spacing w:before="40" w:after="120" w:line="220" w:lineRule="exact"/>
              <w:ind w:right="113"/>
              <w:rPr>
                <w:color w:val="000000" w:themeColor="text1"/>
                <w:sz w:val="18"/>
                <w:szCs w:val="18"/>
                <w:lang w:eastAsia="zh-CN"/>
              </w:rPr>
            </w:pPr>
            <w:ins w:id="15" w:author="Author">
              <w:r w:rsidRPr="009F3FE5">
                <w:rPr>
                  <w:color w:val="000000" w:themeColor="text1"/>
                  <w:sz w:val="18"/>
                  <w:szCs w:val="18"/>
                  <w:lang w:eastAsia="zh-CN"/>
                </w:rPr>
                <w:t>GRSP is expected to resume discussion addressing all issues.</w:t>
              </w:r>
              <w:r w:rsidR="00621369">
                <w:t xml:space="preserve"> AC.3</w:t>
              </w:r>
              <w:r w:rsidR="00621369" w:rsidRPr="00621369">
                <w:rPr>
                  <w:color w:val="000000" w:themeColor="text1"/>
                  <w:sz w:val="18"/>
                  <w:szCs w:val="18"/>
                  <w:lang w:eastAsia="zh-CN"/>
                </w:rPr>
                <w:t xml:space="preserve"> will </w:t>
              </w:r>
              <w:r w:rsidR="00621369">
                <w:rPr>
                  <w:color w:val="000000" w:themeColor="text1"/>
                  <w:sz w:val="18"/>
                  <w:szCs w:val="18"/>
                  <w:lang w:eastAsia="zh-CN"/>
                </w:rPr>
                <w:t xml:space="preserve">be </w:t>
              </w:r>
              <w:r w:rsidR="00621369" w:rsidRPr="00621369">
                <w:rPr>
                  <w:color w:val="000000" w:themeColor="text1"/>
                  <w:sz w:val="18"/>
                  <w:szCs w:val="18"/>
                  <w:lang w:eastAsia="zh-CN"/>
                </w:rPr>
                <w:t>report</w:t>
              </w:r>
              <w:r w:rsidR="00621369">
                <w:rPr>
                  <w:color w:val="000000" w:themeColor="text1"/>
                  <w:sz w:val="18"/>
                  <w:szCs w:val="18"/>
                  <w:lang w:eastAsia="zh-CN"/>
                </w:rPr>
                <w:t>ed</w:t>
              </w:r>
              <w:r w:rsidR="00621369" w:rsidRPr="00621369">
                <w:rPr>
                  <w:color w:val="000000" w:themeColor="text1"/>
                  <w:sz w:val="18"/>
                  <w:szCs w:val="18"/>
                  <w:lang w:eastAsia="zh-CN"/>
                </w:rPr>
                <w:t xml:space="preserve"> </w:t>
              </w:r>
              <w:r w:rsidR="00621369">
                <w:rPr>
                  <w:color w:val="000000" w:themeColor="text1"/>
                  <w:sz w:val="18"/>
                  <w:szCs w:val="18"/>
                  <w:lang w:eastAsia="zh-CN"/>
                </w:rPr>
                <w:t xml:space="preserve">on </w:t>
              </w:r>
              <w:r w:rsidR="00621369" w:rsidRPr="00621369">
                <w:rPr>
                  <w:color w:val="000000" w:themeColor="text1"/>
                  <w:sz w:val="18"/>
                  <w:szCs w:val="18"/>
                  <w:lang w:eastAsia="zh-CN"/>
                </w:rPr>
                <w:t xml:space="preserve">current </w:t>
              </w:r>
              <w:proofErr w:type="spellStart"/>
              <w:r w:rsidR="00621369" w:rsidRPr="00621369">
                <w:rPr>
                  <w:color w:val="000000" w:themeColor="text1"/>
                  <w:sz w:val="18"/>
                  <w:szCs w:val="18"/>
                  <w:lang w:eastAsia="zh-CN"/>
                </w:rPr>
                <w:t>stuation</w:t>
              </w:r>
              <w:proofErr w:type="spellEnd"/>
              <w:r w:rsidR="00621369">
                <w:rPr>
                  <w:color w:val="000000" w:themeColor="text1"/>
                  <w:sz w:val="18"/>
                  <w:szCs w:val="18"/>
                  <w:lang w:eastAsia="zh-CN"/>
                </w:rPr>
                <w:t xml:space="preserve"> </w:t>
              </w:r>
              <w:r w:rsidR="00621369" w:rsidRPr="009F3FE5">
                <w:rPr>
                  <w:color w:val="000000" w:themeColor="text1"/>
                  <w:sz w:val="18"/>
                  <w:szCs w:val="18"/>
                  <w:lang w:eastAsia="zh-CN"/>
                </w:rPr>
                <w:t xml:space="preserve">at </w:t>
              </w:r>
              <w:r w:rsidR="00621369">
                <w:rPr>
                  <w:color w:val="000000" w:themeColor="text1"/>
                  <w:sz w:val="18"/>
                  <w:szCs w:val="18"/>
                  <w:lang w:eastAsia="zh-CN"/>
                </w:rPr>
                <w:t>its</w:t>
              </w:r>
              <w:r w:rsidR="00621369" w:rsidRPr="009F3FE5">
                <w:rPr>
                  <w:color w:val="000000" w:themeColor="text1"/>
                  <w:sz w:val="18"/>
                  <w:szCs w:val="18"/>
                  <w:lang w:eastAsia="zh-CN"/>
                </w:rPr>
                <w:t xml:space="preserve"> </w:t>
              </w:r>
              <w:r w:rsidR="00621369">
                <w:rPr>
                  <w:color w:val="000000" w:themeColor="text1"/>
                  <w:sz w:val="18"/>
                  <w:szCs w:val="18"/>
                  <w:lang w:eastAsia="zh-CN"/>
                </w:rPr>
                <w:t>June</w:t>
              </w:r>
              <w:r w:rsidR="00621369" w:rsidRPr="009F3FE5">
                <w:rPr>
                  <w:color w:val="000000" w:themeColor="text1"/>
                  <w:sz w:val="18"/>
                  <w:szCs w:val="18"/>
                  <w:lang w:eastAsia="zh-CN"/>
                </w:rPr>
                <w:t xml:space="preserve"> 2018 session</w:t>
              </w:r>
              <w:r w:rsidR="00621369" w:rsidRPr="00621369">
                <w:rPr>
                  <w:color w:val="000000" w:themeColor="text1"/>
                  <w:sz w:val="18"/>
                  <w:szCs w:val="18"/>
                  <w:lang w:eastAsia="zh-CN"/>
                </w:rPr>
                <w:t xml:space="preserve">. </w:t>
              </w:r>
            </w:ins>
            <w:del w:id="16" w:author="Author">
              <w:r w:rsidR="000F006A" w:rsidRPr="009F3FE5" w:rsidDel="00487107">
                <w:rPr>
                  <w:color w:val="000000" w:themeColor="text1"/>
                  <w:sz w:val="18"/>
                  <w:szCs w:val="18"/>
                  <w:lang w:eastAsia="zh-CN"/>
                </w:rPr>
                <w:delText>GRSP considered an informal proposal, addressing all issues, including draft Addendum 1 to the M.R.1 at its December 2016 session. AC.3 agreed to extend the mandate of the IWG until March 2017.</w:delText>
              </w:r>
            </w:del>
          </w:p>
        </w:tc>
      </w:tr>
      <w:tr w:rsidR="004E038B" w:rsidRPr="009F3FE5" w14:paraId="57991E43" w14:textId="77777777" w:rsidTr="00BD07FF">
        <w:trPr>
          <w:trHeight w:val="255"/>
        </w:trPr>
        <w:tc>
          <w:tcPr>
            <w:tcW w:w="618" w:type="dxa"/>
            <w:shd w:val="clear" w:color="auto" w:fill="auto"/>
            <w:noWrap/>
            <w:hideMark/>
          </w:tcPr>
          <w:p w14:paraId="618AF752" w14:textId="77777777" w:rsidR="000F006A" w:rsidRPr="009F3FE5" w:rsidRDefault="000F006A" w:rsidP="003C7C53">
            <w:pPr>
              <w:suppressAutoHyphens w:val="0"/>
              <w:spacing w:before="40" w:after="120" w:line="220" w:lineRule="exact"/>
              <w:ind w:right="113"/>
              <w:rPr>
                <w:b/>
                <w:bCs/>
                <w:color w:val="000000" w:themeColor="text1"/>
                <w:szCs w:val="28"/>
                <w:lang w:eastAsia="zh-CN"/>
              </w:rPr>
            </w:pPr>
          </w:p>
        </w:tc>
        <w:tc>
          <w:tcPr>
            <w:tcW w:w="1125" w:type="dxa"/>
            <w:shd w:val="clear" w:color="auto" w:fill="auto"/>
            <w:hideMark/>
          </w:tcPr>
          <w:p w14:paraId="2B3EDF3B" w14:textId="77777777" w:rsidR="000F006A" w:rsidRPr="009F3FE5" w:rsidRDefault="000F006A" w:rsidP="003C7C53">
            <w:pPr>
              <w:suppressAutoHyphens w:val="0"/>
              <w:spacing w:before="40" w:after="120" w:line="220" w:lineRule="exact"/>
              <w:ind w:right="113"/>
              <w:rPr>
                <w:b/>
                <w:bCs/>
                <w:color w:val="000000" w:themeColor="text1"/>
                <w:szCs w:val="22"/>
                <w:lang w:eastAsia="zh-CN"/>
              </w:rPr>
            </w:pPr>
          </w:p>
        </w:tc>
        <w:tc>
          <w:tcPr>
            <w:tcW w:w="708" w:type="dxa"/>
            <w:shd w:val="clear" w:color="auto" w:fill="auto"/>
            <w:hideMark/>
          </w:tcPr>
          <w:p w14:paraId="26069721" w14:textId="77777777" w:rsidR="000F006A" w:rsidRPr="009F3FE5" w:rsidRDefault="000F006A" w:rsidP="003C7C53">
            <w:pPr>
              <w:suppressAutoHyphens w:val="0"/>
              <w:spacing w:before="40" w:after="120" w:line="220" w:lineRule="exact"/>
              <w:ind w:right="113"/>
              <w:rPr>
                <w:b/>
                <w:bCs/>
                <w:color w:val="000000" w:themeColor="text1"/>
                <w:szCs w:val="22"/>
                <w:lang w:eastAsia="zh-CN"/>
              </w:rPr>
            </w:pPr>
          </w:p>
        </w:tc>
        <w:tc>
          <w:tcPr>
            <w:tcW w:w="1269" w:type="dxa"/>
            <w:shd w:val="clear" w:color="auto" w:fill="auto"/>
            <w:hideMark/>
          </w:tcPr>
          <w:p w14:paraId="65E08568"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c>
          <w:tcPr>
            <w:tcW w:w="1275" w:type="dxa"/>
            <w:shd w:val="clear" w:color="auto" w:fill="auto"/>
            <w:hideMark/>
          </w:tcPr>
          <w:p w14:paraId="716ADE5D"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c>
          <w:tcPr>
            <w:tcW w:w="989" w:type="dxa"/>
            <w:shd w:val="clear" w:color="auto" w:fill="auto"/>
            <w:hideMark/>
          </w:tcPr>
          <w:p w14:paraId="2BE19218"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c>
          <w:tcPr>
            <w:tcW w:w="1270" w:type="dxa"/>
            <w:shd w:val="clear" w:color="auto" w:fill="auto"/>
            <w:hideMark/>
          </w:tcPr>
          <w:p w14:paraId="07AE6363"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c>
          <w:tcPr>
            <w:tcW w:w="1270" w:type="dxa"/>
            <w:shd w:val="clear" w:color="auto" w:fill="auto"/>
            <w:hideMark/>
          </w:tcPr>
          <w:p w14:paraId="48277713"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c>
          <w:tcPr>
            <w:tcW w:w="3835" w:type="dxa"/>
            <w:shd w:val="clear" w:color="auto" w:fill="auto"/>
            <w:noWrap/>
            <w:hideMark/>
          </w:tcPr>
          <w:p w14:paraId="2D0FF0E4" w14:textId="77777777" w:rsidR="000F006A" w:rsidRPr="009F3FE5" w:rsidRDefault="000F006A" w:rsidP="003C7C53">
            <w:pPr>
              <w:suppressAutoHyphens w:val="0"/>
              <w:spacing w:before="40" w:after="120" w:line="220" w:lineRule="exact"/>
              <w:ind w:right="113"/>
              <w:rPr>
                <w:color w:val="000000" w:themeColor="text1"/>
                <w:szCs w:val="22"/>
                <w:lang w:eastAsia="zh-CN"/>
              </w:rPr>
            </w:pPr>
          </w:p>
        </w:tc>
      </w:tr>
      <w:tr w:rsidR="004E038B" w:rsidRPr="009F3FE5" w14:paraId="77A81881" w14:textId="77777777" w:rsidTr="00BD07FF">
        <w:trPr>
          <w:trHeight w:val="5400"/>
        </w:trPr>
        <w:tc>
          <w:tcPr>
            <w:tcW w:w="618" w:type="dxa"/>
            <w:vMerge w:val="restart"/>
            <w:shd w:val="clear" w:color="auto" w:fill="auto"/>
            <w:noWrap/>
            <w:hideMark/>
          </w:tcPr>
          <w:p w14:paraId="282ADC77"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UN GTR No. 9</w:t>
            </w:r>
          </w:p>
        </w:tc>
        <w:tc>
          <w:tcPr>
            <w:tcW w:w="1125" w:type="dxa"/>
            <w:vMerge w:val="restart"/>
            <w:shd w:val="clear" w:color="auto" w:fill="auto"/>
            <w:hideMark/>
          </w:tcPr>
          <w:p w14:paraId="0F5878D5"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Pedestrian safety</w:t>
            </w:r>
          </w:p>
        </w:tc>
        <w:tc>
          <w:tcPr>
            <w:tcW w:w="708" w:type="dxa"/>
            <w:vMerge w:val="restart"/>
            <w:shd w:val="clear" w:color="auto" w:fill="auto"/>
            <w:hideMark/>
          </w:tcPr>
          <w:p w14:paraId="50202E50"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69" w:type="dxa"/>
            <w:shd w:val="clear" w:color="auto" w:fill="auto"/>
            <w:hideMark/>
          </w:tcPr>
          <w:p w14:paraId="7D9D8FF8" w14:textId="77777777" w:rsidR="00076D86" w:rsidRPr="009F3FE5" w:rsidRDefault="00076D86" w:rsidP="003C7C53">
            <w:pPr>
              <w:rPr>
                <w:color w:val="000000" w:themeColor="text1"/>
                <w:sz w:val="18"/>
                <w:szCs w:val="18"/>
                <w:lang w:eastAsia="zh-CN"/>
              </w:rPr>
            </w:pPr>
            <w:r w:rsidRPr="009F3FE5">
              <w:rPr>
                <w:color w:val="000000" w:themeColor="text1"/>
                <w:sz w:val="18"/>
                <w:szCs w:val="18"/>
                <w:lang w:eastAsia="zh-CN"/>
              </w:rPr>
              <w:t>Phase 2</w:t>
            </w:r>
          </w:p>
        </w:tc>
        <w:tc>
          <w:tcPr>
            <w:tcW w:w="1275" w:type="dxa"/>
            <w:shd w:val="clear" w:color="auto" w:fill="auto"/>
            <w:hideMark/>
          </w:tcPr>
          <w:p w14:paraId="20A9264A" w14:textId="77777777" w:rsidR="00076D86" w:rsidRPr="009F3FE5" w:rsidRDefault="00076D86"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Improve harmonisation, increase safety</w:t>
            </w:r>
          </w:p>
        </w:tc>
        <w:tc>
          <w:tcPr>
            <w:tcW w:w="989" w:type="dxa"/>
            <w:shd w:val="clear" w:color="auto" w:fill="auto"/>
            <w:hideMark/>
          </w:tcPr>
          <w:p w14:paraId="142EAED7" w14:textId="77777777" w:rsidR="00076D86" w:rsidRPr="009F3FE5" w:rsidRDefault="00076D86"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(Germany, Japan)  Sponsor: Germany, Japan</w:t>
            </w:r>
          </w:p>
        </w:tc>
        <w:tc>
          <w:tcPr>
            <w:tcW w:w="1270" w:type="dxa"/>
            <w:shd w:val="clear" w:color="auto" w:fill="auto"/>
            <w:hideMark/>
          </w:tcPr>
          <w:p w14:paraId="5DF62C4B" w14:textId="6EE3C0E1" w:rsidR="00076D86" w:rsidRPr="009F3FE5" w:rsidRDefault="00076D86"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AC.3/24</w:t>
            </w:r>
            <w:r w:rsidRPr="009F3FE5">
              <w:rPr>
                <w:color w:val="000000" w:themeColor="text1"/>
                <w:sz w:val="18"/>
                <w:szCs w:val="18"/>
                <w:lang w:eastAsia="zh-CN"/>
              </w:rPr>
              <w:br/>
            </w:r>
            <w:del w:id="17" w:author="Author">
              <w:r w:rsidRPr="009F3FE5" w:rsidDel="00B663E4">
                <w:rPr>
                  <w:color w:val="000000" w:themeColor="text1"/>
                  <w:sz w:val="18"/>
                  <w:szCs w:val="18"/>
                  <w:lang w:eastAsia="zh-CN"/>
                </w:rPr>
                <w:delText>2016/115</w:delText>
              </w:r>
            </w:del>
            <w:ins w:id="18" w:author="Author">
              <w:r w:rsidR="00B663E4" w:rsidRPr="009F3FE5">
                <w:rPr>
                  <w:color w:val="000000" w:themeColor="text1"/>
                </w:rPr>
                <w:t xml:space="preserve"> </w:t>
              </w:r>
              <w:r w:rsidR="00B663E4" w:rsidRPr="009F3FE5">
                <w:rPr>
                  <w:color w:val="000000" w:themeColor="text1"/>
                  <w:sz w:val="18"/>
                  <w:szCs w:val="18"/>
                  <w:lang w:eastAsia="zh-CN"/>
                </w:rPr>
                <w:t>GRSP/2018/2</w:t>
              </w:r>
            </w:ins>
          </w:p>
        </w:tc>
        <w:tc>
          <w:tcPr>
            <w:tcW w:w="1270" w:type="dxa"/>
            <w:shd w:val="clear" w:color="auto" w:fill="auto"/>
            <w:hideMark/>
          </w:tcPr>
          <w:p w14:paraId="480E304F" w14:textId="233D5FF8" w:rsidR="00076D86" w:rsidRPr="009F3FE5" w:rsidRDefault="00B663E4" w:rsidP="003C7C53">
            <w:pPr>
              <w:suppressAutoHyphens w:val="0"/>
              <w:spacing w:before="40" w:after="120" w:line="220" w:lineRule="exact"/>
              <w:ind w:right="113"/>
              <w:rPr>
                <w:color w:val="000000" w:themeColor="text1"/>
                <w:sz w:val="18"/>
                <w:szCs w:val="18"/>
                <w:lang w:eastAsia="zh-CN"/>
              </w:rPr>
            </w:pPr>
            <w:ins w:id="19" w:author="Author">
              <w:r w:rsidRPr="009F3FE5">
                <w:rPr>
                  <w:color w:val="000000" w:themeColor="text1"/>
                  <w:sz w:val="18"/>
                  <w:szCs w:val="18"/>
                  <w:lang w:eastAsia="zh-CN"/>
                </w:rPr>
                <w:t>December 2018</w:t>
              </w:r>
            </w:ins>
            <w:del w:id="20" w:author="Author">
              <w:r w:rsidR="00076D86" w:rsidRPr="009F3FE5" w:rsidDel="00B663E4">
                <w:rPr>
                  <w:color w:val="000000" w:themeColor="text1"/>
                  <w:sz w:val="18"/>
                  <w:szCs w:val="18"/>
                  <w:lang w:eastAsia="zh-CN"/>
                </w:rPr>
                <w:delText>Phase 2 (new leg form impactor) is finalised, waiting for USA vote. Amendments to phase 1 and 2 (clarifications and bumper test zone) idem. The new work on deployable systems (by Korea, OICA for pop-up bonnets, external airbags, etc.) still under development, to be finalized by end of 2017, but probably one more year needed.</w:delText>
              </w:r>
            </w:del>
          </w:p>
        </w:tc>
        <w:tc>
          <w:tcPr>
            <w:tcW w:w="3835" w:type="dxa"/>
            <w:shd w:val="clear" w:color="auto" w:fill="auto"/>
            <w:hideMark/>
          </w:tcPr>
          <w:p w14:paraId="6360123A" w14:textId="74560EA1" w:rsidR="00076D86" w:rsidRPr="009F3FE5" w:rsidRDefault="00FE3A50" w:rsidP="00FE3A50">
            <w:pPr>
              <w:suppressAutoHyphens w:val="0"/>
              <w:spacing w:before="40" w:after="120" w:line="220" w:lineRule="exact"/>
              <w:ind w:right="113"/>
              <w:rPr>
                <w:color w:val="000000" w:themeColor="text1"/>
                <w:sz w:val="18"/>
                <w:szCs w:val="18"/>
                <w:lang w:eastAsia="zh-CN"/>
              </w:rPr>
            </w:pPr>
            <w:ins w:id="21" w:author="Autho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will be </w:t>
              </w:r>
              <w:r>
                <w:t xml:space="preserve">submitted at the </w:t>
              </w:r>
              <w:r>
                <w:rPr>
                  <w:color w:val="000000" w:themeColor="text1"/>
                  <w:sz w:val="18"/>
                  <w:szCs w:val="18"/>
                  <w:lang w:eastAsia="ja-JP"/>
                </w:rPr>
                <w:t>November</w:t>
              </w:r>
              <w:r>
                <w:t xml:space="preserve"> 2018 session of </w:t>
              </w:r>
              <w:r w:rsidR="00621369">
                <w:rPr>
                  <w:color w:val="000000" w:themeColor="text1"/>
                  <w:sz w:val="18"/>
                  <w:szCs w:val="18"/>
                  <w:lang w:eastAsia="ja-JP"/>
                </w:rPr>
                <w:t>AC3</w:t>
              </w:r>
              <w:r w:rsidR="00487107" w:rsidRPr="009F3FE5">
                <w:rPr>
                  <w:color w:val="000000" w:themeColor="text1"/>
                  <w:sz w:val="18"/>
                  <w:szCs w:val="18"/>
                  <w:lang w:eastAsia="zh-CN"/>
                </w:rPr>
                <w:t>.</w:t>
              </w:r>
            </w:ins>
            <w:del w:id="22" w:author="Author">
              <w:r w:rsidR="00076D86" w:rsidRPr="009F3FE5" w:rsidDel="00487107">
                <w:rPr>
                  <w:color w:val="000000" w:themeColor="text1"/>
                  <w:sz w:val="18"/>
                  <w:szCs w:val="18"/>
                  <w:lang w:eastAsia="zh-CN"/>
                </w:rPr>
                <w:delText>GRSP resumed discussion at its December 2016 session on IARVs and on the draft UN GTR, altogether with a proposal addressing bumper test. AC.3 endorsed the authorization to develop an amendment to the UN GTR to provide the test procedure for deployable systems of the outer surface to ensure an adequate protection of pedestrians and extended the mandate of the IWG on Phase 2 until December 2017.</w:delText>
              </w:r>
            </w:del>
          </w:p>
        </w:tc>
      </w:tr>
      <w:tr w:rsidR="004E038B" w:rsidRPr="009F3FE5" w14:paraId="428FD619" w14:textId="77777777" w:rsidTr="00BD07FF">
        <w:trPr>
          <w:trHeight w:val="1800"/>
        </w:trPr>
        <w:tc>
          <w:tcPr>
            <w:tcW w:w="618" w:type="dxa"/>
            <w:vMerge/>
            <w:shd w:val="clear" w:color="auto" w:fill="auto"/>
            <w:hideMark/>
          </w:tcPr>
          <w:p w14:paraId="06C0FA1D"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p>
        </w:tc>
        <w:tc>
          <w:tcPr>
            <w:tcW w:w="1125" w:type="dxa"/>
            <w:vMerge/>
            <w:shd w:val="clear" w:color="auto" w:fill="auto"/>
            <w:hideMark/>
          </w:tcPr>
          <w:p w14:paraId="3447D7B8"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p>
        </w:tc>
        <w:tc>
          <w:tcPr>
            <w:tcW w:w="708" w:type="dxa"/>
            <w:vMerge/>
            <w:shd w:val="clear" w:color="auto" w:fill="auto"/>
            <w:hideMark/>
          </w:tcPr>
          <w:p w14:paraId="432B75A0" w14:textId="77777777" w:rsidR="00076D86" w:rsidRPr="009F3FE5" w:rsidRDefault="00076D86"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754C5569" w14:textId="77777777" w:rsidR="00076D86" w:rsidRPr="009F3FE5" w:rsidRDefault="00076D86"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3</w:t>
            </w:r>
          </w:p>
        </w:tc>
        <w:tc>
          <w:tcPr>
            <w:tcW w:w="1275" w:type="dxa"/>
            <w:shd w:val="clear" w:color="auto" w:fill="auto"/>
            <w:hideMark/>
          </w:tcPr>
          <w:p w14:paraId="0C7598A1" w14:textId="77777777" w:rsidR="00076D86" w:rsidRPr="009F3FE5" w:rsidRDefault="00076D86"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UN Reg. No. 127</w:t>
            </w:r>
          </w:p>
        </w:tc>
        <w:tc>
          <w:tcPr>
            <w:tcW w:w="989" w:type="dxa"/>
            <w:shd w:val="clear" w:color="auto" w:fill="auto"/>
            <w:hideMark/>
          </w:tcPr>
          <w:p w14:paraId="166D1927" w14:textId="2C296B6C" w:rsidR="00076D86" w:rsidRPr="009F3FE5" w:rsidRDefault="00076D86" w:rsidP="003C7C53">
            <w:pPr>
              <w:suppressAutoHyphens w:val="0"/>
              <w:spacing w:before="40" w:after="120" w:line="220" w:lineRule="exact"/>
              <w:ind w:right="113"/>
              <w:rPr>
                <w:ins w:id="23" w:author="Author"/>
                <w:color w:val="000000" w:themeColor="text1"/>
                <w:sz w:val="18"/>
                <w:szCs w:val="18"/>
                <w:lang w:eastAsia="ja-JP"/>
              </w:rPr>
            </w:pPr>
            <w:r w:rsidRPr="00760FFC">
              <w:rPr>
                <w:color w:val="000000" w:themeColor="text1"/>
                <w:sz w:val="18"/>
                <w:rPrChange w:id="24" w:author="Author">
                  <w:rPr>
                    <w:sz w:val="18"/>
                  </w:rPr>
                </w:rPrChange>
              </w:rPr>
              <w:t xml:space="preserve">IWG: </w:t>
            </w:r>
            <w:del w:id="25" w:author="Author">
              <w:r w:rsidR="000F006A" w:rsidRPr="009F3FE5">
                <w:rPr>
                  <w:color w:val="000000" w:themeColor="text1"/>
                  <w:sz w:val="18"/>
                  <w:szCs w:val="18"/>
                  <w:lang w:eastAsia="zh-CN"/>
                </w:rPr>
                <w:delText xml:space="preserve">??? </w:delText>
              </w:r>
            </w:del>
            <w:ins w:id="26" w:author="Author">
              <w:r w:rsidRPr="009F3FE5">
                <w:rPr>
                  <w:color w:val="000000" w:themeColor="text1"/>
                  <w:sz w:val="18"/>
                  <w:szCs w:val="18"/>
                  <w:lang w:eastAsia="ja-JP"/>
                </w:rPr>
                <w:t>No</w:t>
              </w:r>
            </w:ins>
          </w:p>
          <w:p w14:paraId="726ABDA3" w14:textId="4C0AE66D" w:rsidR="00076D86" w:rsidRPr="009F3FE5" w:rsidRDefault="00076D86" w:rsidP="003C7C53">
            <w:pPr>
              <w:suppressAutoHyphens w:val="0"/>
              <w:spacing w:before="40" w:after="120" w:line="220" w:lineRule="exact"/>
              <w:ind w:right="113"/>
              <w:rPr>
                <w:color w:val="000000" w:themeColor="text1"/>
                <w:sz w:val="18"/>
                <w:szCs w:val="18"/>
                <w:lang w:eastAsia="zh-CN"/>
              </w:rPr>
            </w:pPr>
            <w:r w:rsidRPr="00760FFC">
              <w:rPr>
                <w:color w:val="000000" w:themeColor="text1"/>
                <w:sz w:val="18"/>
                <w:rPrChange w:id="27" w:author="Author">
                  <w:rPr>
                    <w:sz w:val="18"/>
                  </w:rPr>
                </w:rPrChange>
              </w:rPr>
              <w:t xml:space="preserve">Sponsor: </w:t>
            </w:r>
            <w:del w:id="28" w:author="Author">
              <w:r w:rsidR="000F006A" w:rsidRPr="009F3FE5">
                <w:rPr>
                  <w:color w:val="000000" w:themeColor="text1"/>
                  <w:sz w:val="18"/>
                  <w:szCs w:val="18"/>
                  <w:lang w:eastAsia="zh-CN"/>
                </w:rPr>
                <w:delText>EC</w:delText>
              </w:r>
            </w:del>
            <w:ins w:id="29" w:author="Author">
              <w:r w:rsidRPr="009F3FE5">
                <w:rPr>
                  <w:color w:val="000000" w:themeColor="text1"/>
                  <w:sz w:val="18"/>
                  <w:szCs w:val="18"/>
                  <w:lang w:eastAsia="zh-CN"/>
                </w:rPr>
                <w:t>Netherlands</w:t>
              </w:r>
            </w:ins>
          </w:p>
        </w:tc>
        <w:tc>
          <w:tcPr>
            <w:tcW w:w="1270" w:type="dxa"/>
            <w:shd w:val="clear" w:color="auto" w:fill="auto"/>
            <w:hideMark/>
          </w:tcPr>
          <w:p w14:paraId="03FA1991" w14:textId="61D60844" w:rsidR="00076D86" w:rsidRPr="009F3FE5" w:rsidRDefault="00076D86" w:rsidP="008622AE">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AC.3/31         GRSP/</w:t>
            </w:r>
            <w:del w:id="30" w:author="Author">
              <w:r w:rsidRPr="009F3FE5" w:rsidDel="008622AE">
                <w:rPr>
                  <w:color w:val="000000" w:themeColor="text1"/>
                  <w:sz w:val="18"/>
                  <w:szCs w:val="18"/>
                  <w:lang w:eastAsia="zh-CN"/>
                </w:rPr>
                <w:delText>2014</w:delText>
              </w:r>
            </w:del>
            <w:ins w:id="31" w:author="Author">
              <w:r w:rsidR="008622AE" w:rsidRPr="009F3FE5">
                <w:rPr>
                  <w:color w:val="000000" w:themeColor="text1"/>
                  <w:sz w:val="18"/>
                  <w:szCs w:val="18"/>
                  <w:lang w:eastAsia="zh-CN"/>
                </w:rPr>
                <w:t>201</w:t>
              </w:r>
              <w:r w:rsidR="008622AE">
                <w:rPr>
                  <w:color w:val="000000" w:themeColor="text1"/>
                  <w:sz w:val="18"/>
                  <w:szCs w:val="18"/>
                  <w:lang w:eastAsia="zh-CN"/>
                </w:rPr>
                <w:t>2</w:t>
              </w:r>
            </w:ins>
            <w:r w:rsidRPr="009F3FE5">
              <w:rPr>
                <w:color w:val="000000" w:themeColor="text1"/>
                <w:sz w:val="18"/>
                <w:szCs w:val="18"/>
                <w:lang w:eastAsia="zh-CN"/>
              </w:rPr>
              <w:t>/2</w:t>
            </w:r>
            <w:r w:rsidRPr="009F3FE5">
              <w:rPr>
                <w:color w:val="000000" w:themeColor="text1"/>
                <w:sz w:val="18"/>
                <w:szCs w:val="18"/>
                <w:lang w:eastAsia="zh-CN"/>
              </w:rPr>
              <w:br/>
              <w:t>GRSP/2014/5</w:t>
            </w:r>
          </w:p>
        </w:tc>
        <w:tc>
          <w:tcPr>
            <w:tcW w:w="1270" w:type="dxa"/>
            <w:shd w:val="clear" w:color="auto" w:fill="auto"/>
            <w:hideMark/>
          </w:tcPr>
          <w:p w14:paraId="2CB39330" w14:textId="03CD8D2D" w:rsidR="00076D86" w:rsidRPr="009F3FE5" w:rsidRDefault="00076D86" w:rsidP="003C7C53">
            <w:pPr>
              <w:suppressAutoHyphens w:val="0"/>
              <w:spacing w:before="40" w:after="120" w:line="220" w:lineRule="exact"/>
              <w:ind w:right="113"/>
              <w:rPr>
                <w:color w:val="000000" w:themeColor="text1"/>
                <w:sz w:val="18"/>
                <w:szCs w:val="18"/>
                <w:lang w:eastAsia="zh-CN"/>
              </w:rPr>
            </w:pPr>
            <w:del w:id="32" w:author="Author">
              <w:r w:rsidRPr="009F3FE5" w:rsidDel="008557B8">
                <w:rPr>
                  <w:color w:val="000000" w:themeColor="text1"/>
                  <w:sz w:val="18"/>
                  <w:szCs w:val="18"/>
                  <w:lang w:eastAsia="zh-CN"/>
                </w:rPr>
                <w:delText>Done</w:delText>
              </w:r>
              <w:r w:rsidRPr="009F3FE5" w:rsidDel="008C71AF">
                <w:rPr>
                  <w:color w:val="000000" w:themeColor="text1"/>
                  <w:sz w:val="18"/>
                  <w:szCs w:val="18"/>
                  <w:lang w:eastAsia="zh-CN"/>
                </w:rPr>
                <w:delText xml:space="preserve">. </w:delText>
              </w:r>
              <w:r w:rsidRPr="009F3FE5" w:rsidDel="003C7C53">
                <w:rPr>
                  <w:color w:val="000000" w:themeColor="text1"/>
                  <w:sz w:val="18"/>
                  <w:szCs w:val="18"/>
                  <w:lang w:eastAsia="zh-CN"/>
                </w:rPr>
                <w:delText>This concerns phase 2 as well as the amendments to phase 1 and 2 which are already transposed into UN Reg. No. 127</w:delText>
              </w:r>
            </w:del>
          </w:p>
        </w:tc>
        <w:tc>
          <w:tcPr>
            <w:tcW w:w="3835" w:type="dxa"/>
            <w:shd w:val="clear" w:color="auto" w:fill="auto"/>
            <w:hideMark/>
          </w:tcPr>
          <w:p w14:paraId="0022652B" w14:textId="247C2576" w:rsidR="00076D86" w:rsidRPr="009F3FE5" w:rsidRDefault="00487107" w:rsidP="00FE3A50">
            <w:pPr>
              <w:suppressAutoHyphens w:val="0"/>
              <w:spacing w:before="40" w:after="120" w:line="220" w:lineRule="exact"/>
              <w:ind w:right="113"/>
              <w:rPr>
                <w:color w:val="000000" w:themeColor="text1"/>
                <w:sz w:val="18"/>
                <w:szCs w:val="18"/>
                <w:lang w:eastAsia="zh-CN"/>
              </w:rPr>
            </w:pPr>
            <w:ins w:id="33" w:author="Author">
              <w:r w:rsidRPr="009F3FE5">
                <w:rPr>
                  <w:color w:val="000000" w:themeColor="text1"/>
                  <w:sz w:val="18"/>
                  <w:szCs w:val="18"/>
                  <w:lang w:eastAsia="zh-CN"/>
                </w:rPr>
                <w:t xml:space="preserve">GRSP will consider a proposal concerning points of contact of </w:t>
              </w:r>
              <w:proofErr w:type="spellStart"/>
              <w:r w:rsidRPr="009F3FE5">
                <w:rPr>
                  <w:color w:val="000000" w:themeColor="text1"/>
                  <w:sz w:val="18"/>
                  <w:szCs w:val="18"/>
                  <w:lang w:eastAsia="zh-CN"/>
                </w:rPr>
                <w:t>headform</w:t>
              </w:r>
              <w:proofErr w:type="spellEnd"/>
              <w:r w:rsidRPr="009F3FE5">
                <w:rPr>
                  <w:color w:val="000000" w:themeColor="text1"/>
                  <w:sz w:val="18"/>
                  <w:szCs w:val="18"/>
                  <w:lang w:eastAsia="zh-CN"/>
                </w:rPr>
                <w:t xml:space="preserve"> impactors addressing the Phase 2 of the UN GTR.</w:t>
              </w:r>
            </w:ins>
            <w:del w:id="34" w:author="Author">
              <w:r w:rsidR="00076D86" w:rsidRPr="009F3FE5" w:rsidDel="00487107">
                <w:rPr>
                  <w:color w:val="000000" w:themeColor="text1"/>
                  <w:sz w:val="18"/>
                  <w:szCs w:val="18"/>
                  <w:lang w:eastAsia="zh-CN"/>
                </w:rPr>
                <w:delText>GRSP considered a revised proposal concerning points of contact of headform impactors at its December 2016 session addressing the Phase 1 and 2 of the UN GTR.</w:delText>
              </w:r>
            </w:del>
          </w:p>
        </w:tc>
      </w:tr>
      <w:tr w:rsidR="00E3727D" w:rsidRPr="009F3FE5" w14:paraId="5C85B601" w14:textId="77777777" w:rsidTr="002C3B2B">
        <w:trPr>
          <w:trHeight w:val="255"/>
        </w:trPr>
        <w:tc>
          <w:tcPr>
            <w:tcW w:w="2451" w:type="dxa"/>
            <w:gridSpan w:val="3"/>
            <w:shd w:val="clear" w:color="auto" w:fill="auto"/>
            <w:noWrap/>
            <w:cellMerge w:id="35" w:author="Author" w:date="1900-00-00T00:01:00Z" w:vMergeOrig="cont" w:vMerge="cont"/>
            <w:hideMark/>
          </w:tcPr>
          <w:p w14:paraId="2702D942" w14:textId="77777777" w:rsidR="00E3727D" w:rsidRPr="00E3727D" w:rsidRDefault="00E3727D" w:rsidP="003C7C53">
            <w:pPr>
              <w:suppressAutoHyphens w:val="0"/>
              <w:spacing w:before="40" w:after="120" w:line="220" w:lineRule="exact"/>
              <w:ind w:right="113"/>
              <w:rPr>
                <w:b/>
                <w:bCs/>
                <w:color w:val="000000" w:themeColor="text1"/>
                <w:szCs w:val="22"/>
                <w:lang w:eastAsia="zh-CN"/>
              </w:rPr>
            </w:pPr>
          </w:p>
        </w:tc>
        <w:tc>
          <w:tcPr>
            <w:tcW w:w="1269" w:type="dxa"/>
            <w:shd w:val="clear" w:color="auto" w:fill="FFFFFF" w:themeFill="background1"/>
            <w:hideMark/>
          </w:tcPr>
          <w:p w14:paraId="3355931E" w14:textId="77777777" w:rsidR="00E3727D" w:rsidRPr="00760FFC" w:rsidRDefault="00E3727D" w:rsidP="003C7C53">
            <w:pPr>
              <w:suppressAutoHyphens w:val="0"/>
              <w:spacing w:before="40" w:after="120" w:line="220" w:lineRule="exact"/>
              <w:ind w:right="113"/>
              <w:rPr>
                <w:color w:val="000000" w:themeColor="text1"/>
                <w:sz w:val="18"/>
                <w:rPrChange w:id="36" w:author="Author">
                  <w:rPr/>
                </w:rPrChange>
              </w:rPr>
            </w:pPr>
            <w:ins w:id="37" w:author="Author">
              <w:r w:rsidRPr="009F3FE5">
                <w:rPr>
                  <w:color w:val="000000" w:themeColor="text1"/>
                  <w:sz w:val="18"/>
                  <w:szCs w:val="22"/>
                  <w:lang w:eastAsia="zh-CN"/>
                </w:rPr>
                <w:t>Amendment 4</w:t>
              </w:r>
            </w:ins>
          </w:p>
        </w:tc>
        <w:tc>
          <w:tcPr>
            <w:tcW w:w="1275" w:type="dxa"/>
            <w:shd w:val="clear" w:color="auto" w:fill="auto"/>
            <w:hideMark/>
          </w:tcPr>
          <w:p w14:paraId="74F9AD14" w14:textId="77777777" w:rsidR="00E3727D" w:rsidRPr="00760FFC" w:rsidRDefault="00E3727D" w:rsidP="003C7C53">
            <w:pPr>
              <w:suppressAutoHyphens w:val="0"/>
              <w:spacing w:before="40" w:after="120" w:line="220" w:lineRule="exact"/>
              <w:ind w:right="113"/>
              <w:rPr>
                <w:color w:val="000000" w:themeColor="text1"/>
                <w:sz w:val="18"/>
                <w:rPrChange w:id="38" w:author="Author">
                  <w:rPr/>
                </w:rPrChange>
              </w:rPr>
            </w:pPr>
          </w:p>
        </w:tc>
        <w:tc>
          <w:tcPr>
            <w:tcW w:w="989" w:type="dxa"/>
            <w:shd w:val="clear" w:color="auto" w:fill="auto"/>
            <w:hideMark/>
          </w:tcPr>
          <w:p w14:paraId="2971C789" w14:textId="77777777" w:rsidR="00E3727D" w:rsidRPr="009F3FE5" w:rsidRDefault="00E3727D" w:rsidP="000B7784">
            <w:pPr>
              <w:suppressAutoHyphens w:val="0"/>
              <w:spacing w:before="40" w:after="120" w:line="220" w:lineRule="exact"/>
              <w:ind w:right="113"/>
              <w:rPr>
                <w:ins w:id="39" w:author="Author"/>
                <w:color w:val="000000" w:themeColor="text1"/>
                <w:sz w:val="18"/>
                <w:szCs w:val="22"/>
                <w:lang w:eastAsia="zh-CN"/>
              </w:rPr>
            </w:pPr>
            <w:ins w:id="40" w:author="Author">
              <w:r w:rsidRPr="009F3FE5">
                <w:rPr>
                  <w:color w:val="000000" w:themeColor="text1"/>
                  <w:sz w:val="18"/>
                  <w:szCs w:val="22"/>
                  <w:lang w:eastAsia="zh-CN"/>
                </w:rPr>
                <w:t>IWG: Yes (Korea)</w:t>
              </w:r>
            </w:ins>
          </w:p>
          <w:p w14:paraId="0D00A292" w14:textId="77777777" w:rsidR="00E3727D" w:rsidRPr="00760FFC" w:rsidRDefault="00E3727D" w:rsidP="000B7784">
            <w:pPr>
              <w:suppressAutoHyphens w:val="0"/>
              <w:spacing w:before="40" w:after="120" w:line="220" w:lineRule="exact"/>
              <w:ind w:right="113"/>
              <w:rPr>
                <w:color w:val="000000" w:themeColor="text1"/>
                <w:sz w:val="18"/>
                <w:rPrChange w:id="41" w:author="Author">
                  <w:rPr/>
                </w:rPrChange>
              </w:rPr>
            </w:pPr>
            <w:ins w:id="42" w:author="Author">
              <w:r w:rsidRPr="009F3FE5">
                <w:rPr>
                  <w:color w:val="000000" w:themeColor="text1"/>
                  <w:sz w:val="18"/>
                  <w:szCs w:val="22"/>
                  <w:lang w:eastAsia="zh-CN"/>
                </w:rPr>
                <w:lastRenderedPageBreak/>
                <w:t>Sponsor: Korea</w:t>
              </w:r>
            </w:ins>
          </w:p>
        </w:tc>
        <w:tc>
          <w:tcPr>
            <w:tcW w:w="1270" w:type="dxa"/>
            <w:shd w:val="clear" w:color="auto" w:fill="auto"/>
            <w:hideMark/>
          </w:tcPr>
          <w:p w14:paraId="6C697FAC" w14:textId="2E5F8525" w:rsidR="00E3727D" w:rsidRPr="00760FFC" w:rsidRDefault="00E3727D" w:rsidP="003C7C53">
            <w:pPr>
              <w:suppressAutoHyphens w:val="0"/>
              <w:spacing w:before="40" w:after="120" w:line="220" w:lineRule="exact"/>
              <w:ind w:right="113"/>
              <w:rPr>
                <w:color w:val="000000" w:themeColor="text1"/>
                <w:sz w:val="18"/>
                <w:rPrChange w:id="43" w:author="Author">
                  <w:rPr/>
                </w:rPrChange>
              </w:rPr>
            </w:pPr>
            <w:ins w:id="44" w:author="Author">
              <w:r w:rsidRPr="009F3FE5">
                <w:rPr>
                  <w:color w:val="000000" w:themeColor="text1"/>
                  <w:sz w:val="18"/>
                  <w:szCs w:val="22"/>
                  <w:lang w:eastAsia="zh-CN"/>
                </w:rPr>
                <w:lastRenderedPageBreak/>
                <w:t>AC.3/45</w:t>
              </w:r>
              <w:r w:rsidRPr="009F3FE5">
                <w:rPr>
                  <w:color w:val="000000" w:themeColor="text1"/>
                  <w:sz w:val="18"/>
                  <w:szCs w:val="18"/>
                  <w:lang w:eastAsia="zh-CN"/>
                </w:rPr>
                <w:t>/Rev. 1</w:t>
              </w:r>
            </w:ins>
          </w:p>
        </w:tc>
        <w:tc>
          <w:tcPr>
            <w:tcW w:w="1270" w:type="dxa"/>
            <w:shd w:val="clear" w:color="auto" w:fill="auto"/>
          </w:tcPr>
          <w:p w14:paraId="2653D203" w14:textId="752DF767" w:rsidR="00E3727D" w:rsidRPr="009F3FE5" w:rsidRDefault="00E3727D" w:rsidP="002E325F">
            <w:pPr>
              <w:suppressAutoHyphens w:val="0"/>
              <w:spacing w:before="40" w:after="120" w:line="220" w:lineRule="exact"/>
              <w:ind w:right="113"/>
              <w:rPr>
                <w:ins w:id="45" w:author="Author"/>
                <w:color w:val="000000" w:themeColor="text1"/>
                <w:sz w:val="18"/>
                <w:szCs w:val="22"/>
                <w:lang w:eastAsia="ja-JP"/>
              </w:rPr>
            </w:pPr>
            <w:ins w:id="46" w:author="Author">
              <w:r w:rsidRPr="009F3FE5">
                <w:rPr>
                  <w:color w:val="000000" w:themeColor="text1"/>
                  <w:sz w:val="18"/>
                  <w:szCs w:val="22"/>
                  <w:lang w:eastAsia="ja-JP"/>
                </w:rPr>
                <w:t>November 2018</w:t>
              </w:r>
            </w:ins>
          </w:p>
          <w:p w14:paraId="78AC7F8C" w14:textId="7F791291" w:rsidR="00E3727D" w:rsidRPr="00760FFC" w:rsidRDefault="00E3727D" w:rsidP="002E325F">
            <w:pPr>
              <w:suppressAutoHyphens w:val="0"/>
              <w:spacing w:before="40" w:after="120" w:line="220" w:lineRule="exact"/>
              <w:ind w:right="113"/>
              <w:rPr>
                <w:color w:val="000000" w:themeColor="text1"/>
                <w:sz w:val="18"/>
                <w:rPrChange w:id="47" w:author="Author">
                  <w:rPr/>
                </w:rPrChange>
              </w:rPr>
            </w:pPr>
          </w:p>
        </w:tc>
        <w:tc>
          <w:tcPr>
            <w:tcW w:w="3835" w:type="dxa"/>
            <w:shd w:val="clear" w:color="auto" w:fill="auto"/>
            <w:noWrap/>
            <w:hideMark/>
          </w:tcPr>
          <w:p w14:paraId="0CA6227C" w14:textId="436BA837" w:rsidR="00E3727D" w:rsidRPr="00760FFC" w:rsidRDefault="00E3727D" w:rsidP="00760FFC">
            <w:pPr>
              <w:suppressAutoHyphens w:val="0"/>
              <w:snapToGrid w:val="0"/>
              <w:spacing w:before="40" w:after="120" w:line="240" w:lineRule="auto"/>
              <w:ind w:right="113"/>
              <w:rPr>
                <w:color w:val="000000" w:themeColor="text1"/>
                <w:rPrChange w:id="48" w:author="Author">
                  <w:rPr/>
                </w:rPrChange>
              </w:rPr>
              <w:pPrChange w:id="49" w:author="Author">
                <w:pPr>
                  <w:suppressAutoHyphens w:val="0"/>
                  <w:spacing w:before="40" w:after="120" w:line="220" w:lineRule="exact"/>
                  <w:ind w:right="113"/>
                </w:pPr>
              </w:pPrChange>
            </w:pPr>
            <w:ins w:id="50" w:author="Author">
              <w:r w:rsidRPr="009F3FE5">
                <w:rPr>
                  <w:color w:val="000000" w:themeColor="text1"/>
                  <w:sz w:val="18"/>
                  <w:szCs w:val="22"/>
                  <w:lang w:eastAsia="zh-CN"/>
                </w:rPr>
                <w:lastRenderedPageBreak/>
                <w:t xml:space="preserve">GRSP will resume consideration on possible proposal of amendment to the UN GTR to provide </w:t>
              </w:r>
              <w:r w:rsidRPr="009F3FE5">
                <w:rPr>
                  <w:color w:val="000000" w:themeColor="text1"/>
                  <w:sz w:val="18"/>
                  <w:szCs w:val="22"/>
                  <w:lang w:eastAsia="zh-CN"/>
                </w:rPr>
                <w:lastRenderedPageBreak/>
                <w:t>the test procedure for deployable systems of the outer surface to ensure an adequate protection of pedestrians.</w:t>
              </w:r>
            </w:ins>
          </w:p>
        </w:tc>
      </w:tr>
      <w:tr w:rsidR="004E038B" w:rsidRPr="009F3FE5" w14:paraId="1510C7AD" w14:textId="77777777" w:rsidTr="00BD07FF">
        <w:trPr>
          <w:trHeight w:val="1919"/>
        </w:trPr>
        <w:tc>
          <w:tcPr>
            <w:tcW w:w="618" w:type="dxa"/>
            <w:shd w:val="clear" w:color="auto" w:fill="auto"/>
            <w:noWrap/>
            <w:hideMark/>
          </w:tcPr>
          <w:p w14:paraId="10A41EB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UN GTR No. 11</w:t>
            </w:r>
          </w:p>
        </w:tc>
        <w:tc>
          <w:tcPr>
            <w:tcW w:w="1125" w:type="dxa"/>
            <w:shd w:val="clear" w:color="auto" w:fill="auto"/>
            <w:hideMark/>
          </w:tcPr>
          <w:p w14:paraId="033BA1A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Test procedure for pollutant emissions in CI engines in tractors &amp; NRMM</w:t>
            </w:r>
          </w:p>
        </w:tc>
        <w:tc>
          <w:tcPr>
            <w:tcW w:w="708" w:type="dxa"/>
            <w:shd w:val="clear" w:color="auto" w:fill="auto"/>
            <w:hideMark/>
          </w:tcPr>
          <w:p w14:paraId="21B58CF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69" w:type="dxa"/>
            <w:shd w:val="clear" w:color="auto" w:fill="auto"/>
            <w:hideMark/>
          </w:tcPr>
          <w:p w14:paraId="4CECA40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5" w:type="dxa"/>
            <w:shd w:val="clear" w:color="auto" w:fill="auto"/>
            <w:hideMark/>
          </w:tcPr>
          <w:p w14:paraId="2D5DDDB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Reflect amendments of UN Reg. No.96 </w:t>
            </w:r>
          </w:p>
        </w:tc>
        <w:tc>
          <w:tcPr>
            <w:tcW w:w="989" w:type="dxa"/>
            <w:shd w:val="clear" w:color="auto" w:fill="auto"/>
            <w:hideMark/>
          </w:tcPr>
          <w:p w14:paraId="051067C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0" w:type="dxa"/>
            <w:shd w:val="clear" w:color="auto" w:fill="auto"/>
            <w:hideMark/>
          </w:tcPr>
          <w:p w14:paraId="616A78D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270" w:type="dxa"/>
            <w:shd w:val="clear" w:color="auto" w:fill="auto"/>
            <w:hideMark/>
          </w:tcPr>
          <w:p w14:paraId="4CAA9C6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3835" w:type="dxa"/>
            <w:shd w:val="clear" w:color="auto" w:fill="auto"/>
            <w:hideMark/>
          </w:tcPr>
          <w:p w14:paraId="483E31F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Work expected to start in 2018, after amendment of UN Reg. No. 96 which is adapted to the new EU Regulation on NRMM (Stage V)</w:t>
            </w:r>
          </w:p>
        </w:tc>
      </w:tr>
      <w:tr w:rsidR="004E038B" w:rsidRPr="009F3FE5" w14:paraId="33C7EAA9" w14:textId="77777777" w:rsidTr="00BD07FF">
        <w:trPr>
          <w:trHeight w:val="255"/>
        </w:trPr>
        <w:tc>
          <w:tcPr>
            <w:tcW w:w="618" w:type="dxa"/>
            <w:shd w:val="clear" w:color="auto" w:fill="auto"/>
            <w:noWrap/>
            <w:hideMark/>
          </w:tcPr>
          <w:p w14:paraId="3FC8E8A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1991257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7057B3F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6FA064E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774C892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4E375C4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3CDC4DB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6A9F10B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735234F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4E038B" w:rsidRPr="009F3FE5" w14:paraId="25FA2F3C" w14:textId="77777777" w:rsidTr="00BD07FF">
        <w:trPr>
          <w:trHeight w:val="1158"/>
        </w:trPr>
        <w:tc>
          <w:tcPr>
            <w:tcW w:w="618" w:type="dxa"/>
            <w:shd w:val="clear" w:color="auto" w:fill="auto"/>
            <w:noWrap/>
            <w:hideMark/>
          </w:tcPr>
          <w:p w14:paraId="17822EF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13</w:t>
            </w:r>
          </w:p>
        </w:tc>
        <w:tc>
          <w:tcPr>
            <w:tcW w:w="1125" w:type="dxa"/>
            <w:shd w:val="clear" w:color="auto" w:fill="auto"/>
            <w:hideMark/>
          </w:tcPr>
          <w:p w14:paraId="784F62FC" w14:textId="77777777" w:rsidR="000F006A" w:rsidRPr="009F3FE5" w:rsidRDefault="000F006A" w:rsidP="003C7C53">
            <w:pPr>
              <w:suppressAutoHyphens w:val="0"/>
              <w:spacing w:before="40" w:after="120" w:line="220" w:lineRule="exact"/>
              <w:ind w:right="113"/>
              <w:rPr>
                <w:b/>
                <w:bCs/>
                <w:color w:val="000000" w:themeColor="text1"/>
                <w:sz w:val="18"/>
                <w:szCs w:val="18"/>
                <w:lang w:val="fr-BE" w:eastAsia="zh-CN"/>
              </w:rPr>
            </w:pPr>
            <w:r w:rsidRPr="009F3FE5">
              <w:rPr>
                <w:b/>
                <w:bCs/>
                <w:color w:val="000000" w:themeColor="text1"/>
                <w:sz w:val="18"/>
                <w:szCs w:val="18"/>
                <w:lang w:val="fr-BE" w:eastAsia="zh-CN"/>
              </w:rPr>
              <w:t>GTR on Hydrogen &amp; fuel cell vehicles</w:t>
            </w:r>
          </w:p>
        </w:tc>
        <w:tc>
          <w:tcPr>
            <w:tcW w:w="708" w:type="dxa"/>
            <w:shd w:val="clear" w:color="auto" w:fill="auto"/>
            <w:hideMark/>
          </w:tcPr>
          <w:p w14:paraId="1895476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269" w:type="dxa"/>
            <w:shd w:val="clear" w:color="auto" w:fill="auto"/>
            <w:hideMark/>
          </w:tcPr>
          <w:p w14:paraId="31E1C70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Phase 2</w:t>
            </w:r>
          </w:p>
        </w:tc>
        <w:tc>
          <w:tcPr>
            <w:tcW w:w="1275" w:type="dxa"/>
            <w:shd w:val="clear" w:color="auto" w:fill="auto"/>
            <w:hideMark/>
          </w:tcPr>
          <w:p w14:paraId="3D9D8514" w14:textId="5936B56B" w:rsidR="000F006A" w:rsidRPr="00760FFC" w:rsidRDefault="000F006A" w:rsidP="003C7C53">
            <w:pPr>
              <w:suppressAutoHyphens w:val="0"/>
              <w:spacing w:before="40" w:after="120" w:line="220" w:lineRule="exact"/>
              <w:ind w:right="113"/>
              <w:rPr>
                <w:color w:val="000000" w:themeColor="text1"/>
                <w:sz w:val="18"/>
                <w:rPrChange w:id="51" w:author="Author">
                  <w:rPr>
                    <w:sz w:val="18"/>
                  </w:rPr>
                </w:rPrChange>
              </w:rPr>
            </w:pPr>
            <w:del w:id="52" w:author="Author">
              <w:r w:rsidRPr="009F3FE5">
                <w:rPr>
                  <w:color w:val="000000" w:themeColor="text1"/>
                  <w:sz w:val="18"/>
                  <w:szCs w:val="18"/>
                  <w:lang w:eastAsia="zh-CN"/>
                </w:rPr>
                <w:delText> </w:delText>
              </w:r>
            </w:del>
            <w:ins w:id="53" w:author="Author">
              <w:r w:rsidRPr="009F3FE5">
                <w:rPr>
                  <w:color w:val="000000" w:themeColor="text1"/>
                  <w:sz w:val="18"/>
                  <w:szCs w:val="18"/>
                  <w:lang w:eastAsia="zh-CN"/>
                </w:rPr>
                <w:t> </w:t>
              </w:r>
              <w:r w:rsidR="009263D6" w:rsidRPr="009F3FE5">
                <w:rPr>
                  <w:color w:val="000000" w:themeColor="text1"/>
                  <w:sz w:val="18"/>
                  <w:szCs w:val="18"/>
                  <w:lang w:eastAsia="zh-CN"/>
                </w:rPr>
                <w:t>Reflect UN Reg. No. 134</w:t>
              </w:r>
            </w:ins>
          </w:p>
        </w:tc>
        <w:tc>
          <w:tcPr>
            <w:tcW w:w="989" w:type="dxa"/>
            <w:shd w:val="clear" w:color="auto" w:fill="auto"/>
            <w:hideMark/>
          </w:tcPr>
          <w:p w14:paraId="5F071DD1" w14:textId="77777777" w:rsidR="003E1C2E" w:rsidRPr="009F3FE5" w:rsidRDefault="000F006A" w:rsidP="003E1C2E">
            <w:pPr>
              <w:suppressAutoHyphens w:val="0"/>
              <w:spacing w:before="40" w:after="120" w:line="220" w:lineRule="exact"/>
              <w:ind w:right="113"/>
              <w:rPr>
                <w:ins w:id="54" w:author="Author"/>
                <w:color w:val="000000" w:themeColor="text1"/>
                <w:sz w:val="18"/>
                <w:szCs w:val="18"/>
                <w:lang w:eastAsia="zh-CN"/>
              </w:rPr>
            </w:pPr>
            <w:r w:rsidRPr="00760FFC">
              <w:rPr>
                <w:color w:val="000000" w:themeColor="text1"/>
                <w:sz w:val="18"/>
                <w:rPrChange w:id="55" w:author="Author">
                  <w:rPr>
                    <w:sz w:val="18"/>
                  </w:rPr>
                </w:rPrChange>
              </w:rPr>
              <w:t> </w:t>
            </w:r>
            <w:ins w:id="56" w:author="Author">
              <w:r w:rsidR="003E1C2E" w:rsidRPr="009F3FE5">
                <w:rPr>
                  <w:color w:val="000000" w:themeColor="text1"/>
                  <w:sz w:val="18"/>
                  <w:szCs w:val="18"/>
                  <w:lang w:eastAsia="zh-CN"/>
                </w:rPr>
                <w:t xml:space="preserve">IWG: Yes </w:t>
              </w:r>
            </w:ins>
          </w:p>
          <w:p w14:paraId="2F0FB4B1" w14:textId="62CA3118" w:rsidR="003E1C2E" w:rsidRPr="009F3FE5" w:rsidRDefault="003E1C2E" w:rsidP="003E1C2E">
            <w:pPr>
              <w:suppressAutoHyphens w:val="0"/>
              <w:spacing w:before="40" w:after="120" w:line="220" w:lineRule="exact"/>
              <w:ind w:right="113"/>
              <w:rPr>
                <w:ins w:id="57" w:author="Author"/>
                <w:color w:val="000000" w:themeColor="text1"/>
                <w:sz w:val="18"/>
                <w:szCs w:val="18"/>
                <w:lang w:eastAsia="zh-CN"/>
              </w:rPr>
            </w:pPr>
            <w:ins w:id="58" w:author="Author">
              <w:r w:rsidRPr="009F3FE5">
                <w:rPr>
                  <w:color w:val="000000" w:themeColor="text1"/>
                  <w:sz w:val="18"/>
                  <w:szCs w:val="18"/>
                  <w:lang w:eastAsia="zh-CN"/>
                </w:rPr>
                <w:t>Chair ;USAJAPAN</w:t>
              </w:r>
            </w:ins>
          </w:p>
          <w:p w14:paraId="0893B502" w14:textId="28A454E5" w:rsidR="003E1C2E" w:rsidRPr="009F3FE5" w:rsidRDefault="003E1C2E" w:rsidP="003E1C2E">
            <w:pPr>
              <w:suppressAutoHyphens w:val="0"/>
              <w:spacing w:before="40" w:after="120" w:line="220" w:lineRule="exact"/>
              <w:ind w:right="113"/>
              <w:rPr>
                <w:ins w:id="59" w:author="Author"/>
                <w:color w:val="000000" w:themeColor="text1"/>
                <w:sz w:val="18"/>
                <w:szCs w:val="18"/>
                <w:lang w:eastAsia="zh-CN"/>
              </w:rPr>
            </w:pPr>
            <w:ins w:id="60" w:author="Author">
              <w:r w:rsidRPr="009F3FE5">
                <w:rPr>
                  <w:color w:val="000000" w:themeColor="text1"/>
                  <w:sz w:val="18"/>
                  <w:szCs w:val="18"/>
                  <w:lang w:eastAsia="zh-CN"/>
                </w:rPr>
                <w:t>Vice-Chair: Korea</w:t>
              </w:r>
              <w:r w:rsidR="00485381" w:rsidRPr="009F3FE5">
                <w:rPr>
                  <w:color w:val="000000" w:themeColor="text1"/>
                  <w:sz w:val="18"/>
                  <w:szCs w:val="18"/>
                  <w:lang w:eastAsia="zh-CN"/>
                </w:rPr>
                <w:t xml:space="preserve">, </w:t>
              </w:r>
              <w:r w:rsidR="003C7C53" w:rsidRPr="009F3FE5">
                <w:rPr>
                  <w:color w:val="000000" w:themeColor="text1"/>
                  <w:sz w:val="18"/>
                  <w:szCs w:val="18"/>
                  <w:lang w:eastAsia="zh-CN"/>
                </w:rPr>
                <w:t xml:space="preserve"> China</w:t>
              </w:r>
            </w:ins>
          </w:p>
          <w:p w14:paraId="781F1906" w14:textId="179F2CBB" w:rsidR="00485381" w:rsidRPr="009F3FE5" w:rsidRDefault="00054010" w:rsidP="003E1C2E">
            <w:pPr>
              <w:suppressAutoHyphens w:val="0"/>
              <w:spacing w:before="40" w:after="120" w:line="220" w:lineRule="exact"/>
              <w:ind w:right="113"/>
              <w:rPr>
                <w:ins w:id="61" w:author="Author"/>
                <w:color w:val="000000" w:themeColor="text1"/>
                <w:sz w:val="18"/>
                <w:szCs w:val="18"/>
                <w:lang w:eastAsia="zh-CN"/>
              </w:rPr>
            </w:pPr>
            <w:proofErr w:type="spellStart"/>
            <w:ins w:id="62" w:author="Author">
              <w:r>
                <w:rPr>
                  <w:color w:val="000000" w:themeColor="text1"/>
                  <w:sz w:val="18"/>
                  <w:szCs w:val="18"/>
                  <w:lang w:eastAsia="zh-CN"/>
                </w:rPr>
                <w:t>Sponsor</w:t>
              </w:r>
              <w:r w:rsidR="00485381" w:rsidRPr="009F3FE5">
                <w:rPr>
                  <w:color w:val="000000" w:themeColor="text1"/>
                  <w:sz w:val="18"/>
                  <w:szCs w:val="18"/>
                  <w:lang w:eastAsia="zh-CN"/>
                </w:rPr>
                <w:t>:E</w:t>
              </w:r>
              <w:r>
                <w:rPr>
                  <w:color w:val="000000" w:themeColor="text1"/>
                  <w:sz w:val="18"/>
                  <w:szCs w:val="18"/>
                  <w:lang w:eastAsia="zh-CN"/>
                </w:rPr>
                <w:t>U</w:t>
              </w:r>
              <w:proofErr w:type="spellEnd"/>
              <w:r w:rsidR="00485381" w:rsidRPr="009F3FE5">
                <w:rPr>
                  <w:color w:val="000000" w:themeColor="text1"/>
                  <w:sz w:val="18"/>
                  <w:szCs w:val="18"/>
                  <w:lang w:eastAsia="zh-CN"/>
                </w:rPr>
                <w:t>, Japan, Korea,  China</w:t>
              </w:r>
            </w:ins>
          </w:p>
          <w:p w14:paraId="2593C4E0" w14:textId="01CA5FA2" w:rsidR="003E1C2E" w:rsidRPr="00760FFC" w:rsidRDefault="003E1C2E" w:rsidP="003E1C2E">
            <w:pPr>
              <w:suppressAutoHyphens w:val="0"/>
              <w:spacing w:before="40" w:after="120" w:line="220" w:lineRule="exact"/>
              <w:ind w:right="113"/>
              <w:rPr>
                <w:color w:val="000000" w:themeColor="text1"/>
                <w:sz w:val="18"/>
                <w:rPrChange w:id="63" w:author="Author">
                  <w:rPr>
                    <w:sz w:val="18"/>
                  </w:rPr>
                </w:rPrChange>
              </w:rPr>
            </w:pPr>
          </w:p>
        </w:tc>
        <w:tc>
          <w:tcPr>
            <w:tcW w:w="1270" w:type="dxa"/>
            <w:shd w:val="clear" w:color="auto" w:fill="auto"/>
            <w:hideMark/>
          </w:tcPr>
          <w:p w14:paraId="30F4933A" w14:textId="22DAB133" w:rsidR="000F006A" w:rsidRPr="00760FFC" w:rsidRDefault="000F006A" w:rsidP="003E1C2E">
            <w:pPr>
              <w:suppressAutoHyphens w:val="0"/>
              <w:spacing w:before="40" w:after="120" w:line="220" w:lineRule="exact"/>
              <w:ind w:right="113"/>
              <w:rPr>
                <w:color w:val="000000" w:themeColor="text1"/>
                <w:sz w:val="18"/>
                <w:rPrChange w:id="64" w:author="Author">
                  <w:rPr>
                    <w:sz w:val="18"/>
                  </w:rPr>
                </w:rPrChange>
              </w:rPr>
            </w:pPr>
            <w:del w:id="65" w:author="Author">
              <w:r w:rsidRPr="009F3FE5">
                <w:rPr>
                  <w:color w:val="000000" w:themeColor="text1"/>
                  <w:sz w:val="18"/>
                  <w:szCs w:val="18"/>
                  <w:lang w:eastAsia="zh-CN"/>
                </w:rPr>
                <w:delText> </w:delText>
              </w:r>
            </w:del>
            <w:ins w:id="66" w:author="Author">
              <w:r w:rsidR="003E1C2E" w:rsidRPr="009F3FE5">
                <w:rPr>
                  <w:color w:val="000000" w:themeColor="text1"/>
                  <w:sz w:val="18"/>
                  <w:szCs w:val="18"/>
                  <w:lang w:eastAsia="ja-JP"/>
                </w:rPr>
                <w:t>AC.3/49</w:t>
              </w:r>
            </w:ins>
          </w:p>
        </w:tc>
        <w:tc>
          <w:tcPr>
            <w:tcW w:w="1270" w:type="dxa"/>
            <w:shd w:val="clear" w:color="auto" w:fill="auto"/>
            <w:hideMark/>
          </w:tcPr>
          <w:p w14:paraId="31C0E75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End of 2020</w:t>
            </w:r>
          </w:p>
        </w:tc>
        <w:tc>
          <w:tcPr>
            <w:tcW w:w="3835" w:type="dxa"/>
            <w:shd w:val="clear" w:color="auto" w:fill="auto"/>
            <w:hideMark/>
          </w:tcPr>
          <w:p w14:paraId="5077FB8D" w14:textId="62414D8D" w:rsidR="000F006A" w:rsidRPr="009F3FE5" w:rsidRDefault="003C7C53" w:rsidP="003C7C53">
            <w:pPr>
              <w:suppressAutoHyphens w:val="0"/>
              <w:spacing w:before="40" w:after="120" w:line="220" w:lineRule="exact"/>
              <w:ind w:right="113"/>
              <w:rPr>
                <w:color w:val="000000" w:themeColor="text1"/>
                <w:sz w:val="18"/>
                <w:szCs w:val="18"/>
                <w:lang w:eastAsia="zh-CN"/>
              </w:rPr>
            </w:pPr>
            <w:ins w:id="67" w:author="Author">
              <w:r w:rsidRPr="009F3FE5">
                <w:rPr>
                  <w:color w:val="000000" w:themeColor="text1"/>
                  <w:sz w:val="18"/>
                  <w:szCs w:val="18"/>
                  <w:lang w:eastAsia="zh-CN"/>
                </w:rPr>
                <w:t>A proposal of authorization to develop the Phase 2 of the UN GTR was adopted by AC.3 at its March 2017 session.</w:t>
              </w:r>
            </w:ins>
            <w:del w:id="68" w:author="Author">
              <w:r w:rsidR="000F006A" w:rsidRPr="009F3FE5" w:rsidDel="003C7C53">
                <w:rPr>
                  <w:color w:val="000000" w:themeColor="text1"/>
                  <w:sz w:val="18"/>
                  <w:szCs w:val="18"/>
                  <w:lang w:eastAsia="zh-CN"/>
                </w:rPr>
                <w:delText>PoW is expected to be finalized in the near future and an informal proposal of authorization to develop Phase 2 was endorsed by AC.3 in March 2017 session, AC3/49 for endorsement in June 2017 session</w:delText>
              </w:r>
            </w:del>
          </w:p>
        </w:tc>
      </w:tr>
      <w:tr w:rsidR="000F006A" w:rsidRPr="009F3FE5" w14:paraId="0FE3A777" w14:textId="77777777" w:rsidTr="00BD07FF">
        <w:trPr>
          <w:trHeight w:val="255"/>
        </w:trPr>
        <w:tc>
          <w:tcPr>
            <w:tcW w:w="618" w:type="dxa"/>
            <w:shd w:val="clear" w:color="auto" w:fill="auto"/>
            <w:noWrap/>
            <w:hideMark/>
          </w:tcPr>
          <w:p w14:paraId="3ACCB78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5AA8E91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1D0302A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17899EB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159A37A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585600D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766A5B7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6944DD7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11F21A3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29F69029" w14:textId="77777777" w:rsidTr="00BD07FF">
        <w:trPr>
          <w:trHeight w:val="1500"/>
        </w:trPr>
        <w:tc>
          <w:tcPr>
            <w:tcW w:w="618" w:type="dxa"/>
            <w:shd w:val="clear" w:color="auto" w:fill="auto"/>
            <w:noWrap/>
            <w:hideMark/>
          </w:tcPr>
          <w:p w14:paraId="2B9C35A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15</w:t>
            </w:r>
          </w:p>
        </w:tc>
        <w:tc>
          <w:tcPr>
            <w:tcW w:w="1125" w:type="dxa"/>
            <w:shd w:val="clear" w:color="auto" w:fill="auto"/>
            <w:hideMark/>
          </w:tcPr>
          <w:p w14:paraId="22C33511" w14:textId="77777777" w:rsidR="000F006A" w:rsidRPr="009F3FE5" w:rsidRDefault="000F006A" w:rsidP="003C7C53">
            <w:pPr>
              <w:suppressAutoHyphens w:val="0"/>
              <w:spacing w:before="40" w:line="220" w:lineRule="exact"/>
              <w:ind w:right="113"/>
              <w:rPr>
                <w:b/>
                <w:bCs/>
                <w:color w:val="000000" w:themeColor="text1"/>
                <w:sz w:val="18"/>
                <w:szCs w:val="18"/>
                <w:lang w:eastAsia="zh-CN"/>
              </w:rPr>
            </w:pPr>
            <w:r w:rsidRPr="009F3FE5">
              <w:rPr>
                <w:b/>
                <w:bCs/>
                <w:color w:val="000000" w:themeColor="text1"/>
                <w:sz w:val="18"/>
                <w:szCs w:val="18"/>
                <w:lang w:eastAsia="zh-CN"/>
              </w:rPr>
              <w:t>World harmonised light vehicle test procedures (WLTP)</w:t>
            </w:r>
          </w:p>
        </w:tc>
        <w:tc>
          <w:tcPr>
            <w:tcW w:w="708" w:type="dxa"/>
            <w:shd w:val="clear" w:color="auto" w:fill="auto"/>
            <w:hideMark/>
          </w:tcPr>
          <w:p w14:paraId="35D7882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69" w:type="dxa"/>
            <w:shd w:val="clear" w:color="auto" w:fill="auto"/>
            <w:hideMark/>
          </w:tcPr>
          <w:p w14:paraId="288ECB69" w14:textId="4A2D7962" w:rsidR="000F006A" w:rsidRPr="009F3FE5" w:rsidRDefault="000F006A" w:rsidP="008316C7">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Amendment </w:t>
            </w:r>
            <w:del w:id="69" w:author="Author">
              <w:r w:rsidRPr="009F3FE5" w:rsidDel="008316C7">
                <w:rPr>
                  <w:color w:val="000000" w:themeColor="text1"/>
                  <w:sz w:val="18"/>
                  <w:szCs w:val="18"/>
                  <w:lang w:eastAsia="zh-CN"/>
                </w:rPr>
                <w:delText>3</w:delText>
              </w:r>
            </w:del>
            <w:ins w:id="70" w:author="Author">
              <w:r w:rsidR="008316C7" w:rsidRPr="009F3FE5">
                <w:rPr>
                  <w:color w:val="000000" w:themeColor="text1"/>
                  <w:sz w:val="18"/>
                  <w:szCs w:val="18"/>
                  <w:lang w:eastAsia="zh-CN"/>
                </w:rPr>
                <w:t>4</w:t>
              </w:r>
            </w:ins>
          </w:p>
        </w:tc>
        <w:tc>
          <w:tcPr>
            <w:tcW w:w="1275" w:type="dxa"/>
            <w:shd w:val="clear" w:color="auto" w:fill="auto"/>
            <w:hideMark/>
          </w:tcPr>
          <w:p w14:paraId="091E381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989" w:type="dxa"/>
            <w:shd w:val="clear" w:color="auto" w:fill="auto"/>
            <w:hideMark/>
          </w:tcPr>
          <w:p w14:paraId="7158E4F6" w14:textId="744DCDB7" w:rsidR="000F006A" w:rsidRPr="009F3FE5" w:rsidRDefault="000F006A" w:rsidP="003C7C53">
            <w:pPr>
              <w:suppressAutoHyphens w:val="0"/>
              <w:spacing w:before="40" w:after="120" w:line="220" w:lineRule="exact"/>
              <w:ind w:right="113"/>
              <w:rPr>
                <w:ins w:id="71" w:author="Author"/>
                <w:color w:val="000000" w:themeColor="text1"/>
                <w:sz w:val="18"/>
                <w:szCs w:val="18"/>
                <w:lang w:eastAsia="zh-CN"/>
              </w:rPr>
            </w:pPr>
            <w:r w:rsidRPr="009F3FE5">
              <w:rPr>
                <w:color w:val="000000" w:themeColor="text1"/>
                <w:sz w:val="18"/>
                <w:szCs w:val="18"/>
                <w:lang w:eastAsia="zh-CN"/>
              </w:rPr>
              <w:t> </w:t>
            </w:r>
            <w:ins w:id="72" w:author="Author">
              <w:r w:rsidR="00F1114A" w:rsidRPr="009F3FE5">
                <w:rPr>
                  <w:color w:val="000000" w:themeColor="text1"/>
                  <w:sz w:val="18"/>
                  <w:szCs w:val="18"/>
                  <w:lang w:eastAsia="zh-CN"/>
                </w:rPr>
                <w:t>IWG: Yes(</w:t>
              </w:r>
              <w:r w:rsidR="00485381" w:rsidRPr="009F3FE5">
                <w:rPr>
                  <w:color w:val="000000" w:themeColor="text1"/>
                  <w:sz w:val="18"/>
                  <w:szCs w:val="18"/>
                  <w:lang w:eastAsia="zh-CN"/>
                </w:rPr>
                <w:t>Netherlands</w:t>
              </w:r>
              <w:r w:rsidR="00F1114A" w:rsidRPr="009F3FE5">
                <w:rPr>
                  <w:color w:val="000000" w:themeColor="text1"/>
                  <w:sz w:val="18"/>
                  <w:szCs w:val="18"/>
                  <w:lang w:eastAsia="zh-CN"/>
                </w:rPr>
                <w:t>)</w:t>
              </w:r>
            </w:ins>
          </w:p>
          <w:p w14:paraId="67598B23" w14:textId="72642BFE" w:rsidR="00F1114A" w:rsidRPr="009F3FE5" w:rsidRDefault="00F1114A" w:rsidP="003C7C53">
            <w:pPr>
              <w:suppressAutoHyphens w:val="0"/>
              <w:spacing w:before="40" w:after="120" w:line="220" w:lineRule="exact"/>
              <w:ind w:right="113"/>
              <w:rPr>
                <w:color w:val="000000" w:themeColor="text1"/>
                <w:sz w:val="18"/>
                <w:szCs w:val="18"/>
                <w:lang w:eastAsia="zh-CN"/>
              </w:rPr>
            </w:pPr>
            <w:ins w:id="73" w:author="Author">
              <w:r w:rsidRPr="009F3FE5">
                <w:rPr>
                  <w:color w:val="000000" w:themeColor="text1"/>
                  <w:sz w:val="18"/>
                  <w:szCs w:val="18"/>
                  <w:lang w:eastAsia="zh-CN"/>
                </w:rPr>
                <w:t>Sponsor: Japan, EU</w:t>
              </w:r>
            </w:ins>
          </w:p>
        </w:tc>
        <w:tc>
          <w:tcPr>
            <w:tcW w:w="1270" w:type="dxa"/>
            <w:shd w:val="clear" w:color="auto" w:fill="auto"/>
            <w:hideMark/>
          </w:tcPr>
          <w:p w14:paraId="0F0AF3B4" w14:textId="77777777" w:rsidR="006657F0" w:rsidRPr="009F3FE5" w:rsidRDefault="000F006A" w:rsidP="006657F0">
            <w:pPr>
              <w:suppressAutoHyphens w:val="0"/>
              <w:spacing w:before="40" w:after="120" w:line="220" w:lineRule="exact"/>
              <w:ind w:right="113"/>
              <w:rPr>
                <w:ins w:id="74" w:author="Author"/>
                <w:color w:val="000000" w:themeColor="text1"/>
                <w:sz w:val="18"/>
                <w:szCs w:val="18"/>
                <w:lang w:eastAsia="zh-CN"/>
              </w:rPr>
            </w:pPr>
            <w:r w:rsidRPr="009F3FE5">
              <w:rPr>
                <w:color w:val="000000" w:themeColor="text1"/>
                <w:sz w:val="18"/>
                <w:szCs w:val="18"/>
                <w:lang w:eastAsia="zh-CN"/>
              </w:rPr>
              <w:t> </w:t>
            </w:r>
            <w:ins w:id="75" w:author="Author">
              <w:r w:rsidR="00F1114A" w:rsidRPr="009F3FE5">
                <w:rPr>
                  <w:color w:val="000000" w:themeColor="text1"/>
                  <w:sz w:val="18"/>
                  <w:szCs w:val="18"/>
                  <w:lang w:eastAsia="zh-CN"/>
                </w:rPr>
                <w:t>AC.3/44</w:t>
              </w:r>
            </w:ins>
          </w:p>
          <w:p w14:paraId="713BA8EF" w14:textId="1675DCAE" w:rsidR="006657F0" w:rsidRPr="009F3FE5" w:rsidRDefault="006657F0" w:rsidP="006657F0">
            <w:pPr>
              <w:suppressAutoHyphens w:val="0"/>
              <w:spacing w:before="40" w:after="120" w:line="220" w:lineRule="exact"/>
              <w:ind w:right="113"/>
              <w:rPr>
                <w:color w:val="000000" w:themeColor="text1"/>
                <w:sz w:val="18"/>
                <w:szCs w:val="18"/>
                <w:lang w:eastAsia="zh-CN"/>
              </w:rPr>
            </w:pPr>
            <w:ins w:id="76" w:author="Author">
              <w:r w:rsidRPr="009F3FE5">
                <w:rPr>
                  <w:color w:val="000000" w:themeColor="text1"/>
                  <w:sz w:val="18"/>
                </w:rPr>
                <w:t>WP.29/</w:t>
              </w:r>
              <w:r w:rsidRPr="009F3FE5">
                <w:rPr>
                  <w:color w:val="000000" w:themeColor="text1"/>
                  <w:sz w:val="18"/>
                  <w:szCs w:val="18"/>
                  <w:lang w:eastAsia="zh-CN"/>
                </w:rPr>
                <w:t>2018/71</w:t>
              </w:r>
            </w:ins>
          </w:p>
        </w:tc>
        <w:tc>
          <w:tcPr>
            <w:tcW w:w="1270" w:type="dxa"/>
            <w:shd w:val="clear" w:color="auto" w:fill="auto"/>
            <w:hideMark/>
          </w:tcPr>
          <w:p w14:paraId="18CCD642" w14:textId="1638AB89" w:rsidR="000F006A" w:rsidRPr="009F3FE5" w:rsidRDefault="008316C7" w:rsidP="003C7C53">
            <w:pPr>
              <w:suppressAutoHyphens w:val="0"/>
              <w:spacing w:before="40" w:after="120" w:line="220" w:lineRule="exact"/>
              <w:ind w:right="113"/>
              <w:rPr>
                <w:color w:val="000000" w:themeColor="text1"/>
                <w:sz w:val="18"/>
                <w:szCs w:val="18"/>
                <w:lang w:eastAsia="zh-CN"/>
              </w:rPr>
            </w:pPr>
            <w:ins w:id="77" w:author="Author">
              <w:r w:rsidRPr="009F3FE5">
                <w:rPr>
                  <w:color w:val="000000" w:themeColor="text1"/>
                  <w:sz w:val="18"/>
                  <w:szCs w:val="18"/>
                  <w:lang w:eastAsia="zh-CN"/>
                </w:rPr>
                <w:t>December 2019</w:t>
              </w:r>
            </w:ins>
          </w:p>
        </w:tc>
        <w:tc>
          <w:tcPr>
            <w:tcW w:w="3835" w:type="dxa"/>
            <w:shd w:val="clear" w:color="auto" w:fill="auto"/>
            <w:hideMark/>
          </w:tcPr>
          <w:p w14:paraId="05445827" w14:textId="19ED601E" w:rsidR="000F006A" w:rsidRPr="009F3FE5" w:rsidRDefault="00FE3A50" w:rsidP="007D0FC3">
            <w:pPr>
              <w:suppressAutoHyphens w:val="0"/>
              <w:spacing w:before="40" w:line="220" w:lineRule="exact"/>
              <w:ind w:right="113"/>
              <w:rPr>
                <w:color w:val="000000" w:themeColor="text1"/>
                <w:sz w:val="18"/>
                <w:szCs w:val="18"/>
                <w:lang w:eastAsia="zh-CN"/>
              </w:rPr>
            </w:pPr>
            <w:ins w:id="78" w:author="Autho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has been </w:t>
              </w:r>
              <w:r>
                <w:t xml:space="preserve">submitted at the </w:t>
              </w:r>
              <w:r w:rsidR="007D0FC3">
                <w:rPr>
                  <w:color w:val="000000" w:themeColor="text1"/>
                  <w:sz w:val="18"/>
                  <w:szCs w:val="18"/>
                  <w:lang w:eastAsia="ja-JP"/>
                </w:rPr>
                <w:t>J</w:t>
              </w:r>
              <w:r>
                <w:rPr>
                  <w:color w:val="000000" w:themeColor="text1"/>
                  <w:sz w:val="18"/>
                  <w:szCs w:val="18"/>
                  <w:lang w:eastAsia="ja-JP"/>
                </w:rPr>
                <w:t>une</w:t>
              </w:r>
              <w:r>
                <w:t xml:space="preserve"> 2018 session of </w:t>
              </w:r>
              <w:r>
                <w:rPr>
                  <w:color w:val="000000" w:themeColor="text1"/>
                  <w:sz w:val="18"/>
                  <w:szCs w:val="18"/>
                  <w:lang w:eastAsia="ja-JP"/>
                </w:rPr>
                <w:t>AC3</w:t>
              </w:r>
              <w:r w:rsidR="00485381" w:rsidRPr="009F3FE5">
                <w:rPr>
                  <w:color w:val="000000" w:themeColor="text1"/>
                  <w:sz w:val="18"/>
                  <w:szCs w:val="18"/>
                  <w:lang w:eastAsia="zh-CN"/>
                </w:rPr>
                <w:t>.</w:t>
              </w:r>
            </w:ins>
            <w:del w:id="79" w:author="Author">
              <w:r w:rsidR="000F006A" w:rsidRPr="009F3FE5" w:rsidDel="00485381">
                <w:rPr>
                  <w:color w:val="000000" w:themeColor="text1"/>
                  <w:sz w:val="18"/>
                  <w:szCs w:val="18"/>
                  <w:lang w:eastAsia="zh-CN"/>
                </w:rPr>
                <w:delText>At the June 2017 GRPE conference, the Amendment 3 has been adopted by GRPE, together with a further informal document providing further amendments to Amendment 3. So the discussion on Amendment 2 might be pointless.</w:delText>
              </w:r>
            </w:del>
          </w:p>
        </w:tc>
      </w:tr>
      <w:tr w:rsidR="004E038B" w:rsidRPr="009F3FE5" w14:paraId="6082B8D2" w14:textId="77777777" w:rsidTr="00BD07FF">
        <w:trPr>
          <w:trHeight w:val="255"/>
        </w:trPr>
        <w:tc>
          <w:tcPr>
            <w:tcW w:w="618" w:type="dxa"/>
            <w:shd w:val="clear" w:color="auto" w:fill="auto"/>
            <w:noWrap/>
            <w:hideMark/>
          </w:tcPr>
          <w:p w14:paraId="09F2D09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4337EDE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53AE2BE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5BD7223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6748AE5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6A55EE7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7DAA2C6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0476A88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572C7B4A" w14:textId="77777777" w:rsidR="000F006A" w:rsidRPr="00FE3A50" w:rsidRDefault="000F006A" w:rsidP="003C7C53">
            <w:pPr>
              <w:suppressAutoHyphens w:val="0"/>
              <w:spacing w:before="40" w:after="120" w:line="220" w:lineRule="exact"/>
              <w:ind w:right="113"/>
              <w:rPr>
                <w:color w:val="000000" w:themeColor="text1"/>
                <w:sz w:val="18"/>
                <w:szCs w:val="18"/>
                <w:lang w:eastAsia="zh-CN"/>
              </w:rPr>
            </w:pPr>
          </w:p>
        </w:tc>
      </w:tr>
      <w:tr w:rsidR="004E038B" w:rsidRPr="009F3FE5" w14:paraId="50DCE1C6" w14:textId="77777777" w:rsidTr="00BD07FF">
        <w:trPr>
          <w:trHeight w:val="1500"/>
        </w:trPr>
        <w:tc>
          <w:tcPr>
            <w:tcW w:w="618" w:type="dxa"/>
            <w:shd w:val="clear" w:color="auto" w:fill="auto"/>
            <w:noWrap/>
            <w:hideMark/>
          </w:tcPr>
          <w:p w14:paraId="11F9428F" w14:textId="79E74D21"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UN GTR No. 16</w:t>
            </w:r>
          </w:p>
        </w:tc>
        <w:tc>
          <w:tcPr>
            <w:tcW w:w="1125" w:type="dxa"/>
            <w:shd w:val="clear" w:color="auto" w:fill="auto"/>
            <w:hideMark/>
          </w:tcPr>
          <w:p w14:paraId="227B1B81" w14:textId="48D6F7A5" w:rsidR="000F006A" w:rsidRPr="009F3FE5" w:rsidRDefault="000F006A" w:rsidP="00760FFC">
            <w:pPr>
              <w:suppressAutoHyphens w:val="0"/>
              <w:spacing w:before="40" w:line="220" w:lineRule="exact"/>
              <w:ind w:right="113"/>
              <w:rPr>
                <w:b/>
                <w:bCs/>
                <w:color w:val="000000" w:themeColor="text1"/>
                <w:sz w:val="18"/>
                <w:szCs w:val="18"/>
                <w:lang w:eastAsia="zh-CN"/>
              </w:rPr>
              <w:pPrChange w:id="80" w:author="Author">
                <w:pPr>
                  <w:suppressAutoHyphens w:val="0"/>
                  <w:spacing w:before="40" w:after="120" w:line="220" w:lineRule="exact"/>
                  <w:ind w:right="113"/>
                </w:pPr>
              </w:pPrChange>
            </w:pPr>
            <w:r w:rsidRPr="009F3FE5">
              <w:rPr>
                <w:b/>
                <w:bCs/>
                <w:color w:val="000000" w:themeColor="text1"/>
                <w:sz w:val="18"/>
                <w:szCs w:val="18"/>
                <w:lang w:eastAsia="zh-CN"/>
              </w:rPr>
              <w:t>Tyres</w:t>
            </w:r>
          </w:p>
        </w:tc>
        <w:tc>
          <w:tcPr>
            <w:tcW w:w="708" w:type="dxa"/>
            <w:shd w:val="clear" w:color="auto" w:fill="auto"/>
            <w:hideMark/>
          </w:tcPr>
          <w:p w14:paraId="67DAD623" w14:textId="3986E32D"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GRRF</w:t>
            </w:r>
          </w:p>
        </w:tc>
        <w:tc>
          <w:tcPr>
            <w:tcW w:w="1269" w:type="dxa"/>
            <w:shd w:val="clear" w:color="auto" w:fill="auto"/>
            <w:hideMark/>
          </w:tcPr>
          <w:p w14:paraId="5155F859" w14:textId="06C5F650"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2</w:t>
            </w:r>
          </w:p>
        </w:tc>
        <w:tc>
          <w:tcPr>
            <w:tcW w:w="1275" w:type="dxa"/>
            <w:shd w:val="clear" w:color="auto" w:fill="auto"/>
            <w:hideMark/>
          </w:tcPr>
          <w:p w14:paraId="6A253CEE" w14:textId="7387210B" w:rsidR="000F006A" w:rsidRPr="009F3FE5" w:rsidRDefault="000F006A" w:rsidP="003C7C53">
            <w:pPr>
              <w:suppressAutoHyphens w:val="0"/>
              <w:spacing w:before="40" w:after="120" w:line="220" w:lineRule="exact"/>
              <w:ind w:right="113"/>
              <w:rPr>
                <w:color w:val="000000" w:themeColor="text1"/>
                <w:sz w:val="18"/>
                <w:szCs w:val="18"/>
                <w:lang w:eastAsia="zh-CN"/>
              </w:rPr>
            </w:pPr>
            <w:del w:id="81" w:author="Author">
              <w:r w:rsidRPr="009F3FE5">
                <w:rPr>
                  <w:color w:val="000000" w:themeColor="text1"/>
                  <w:sz w:val="18"/>
                  <w:szCs w:val="18"/>
                  <w:lang w:eastAsia="zh-CN"/>
                </w:rPr>
                <w:delText> </w:delText>
              </w:r>
            </w:del>
          </w:p>
        </w:tc>
        <w:tc>
          <w:tcPr>
            <w:tcW w:w="989" w:type="dxa"/>
            <w:shd w:val="clear" w:color="auto" w:fill="auto"/>
            <w:hideMark/>
          </w:tcPr>
          <w:p w14:paraId="319F650E" w14:textId="3181044C" w:rsidR="000F006A" w:rsidRPr="00760FFC" w:rsidRDefault="00076D86" w:rsidP="00F1114A">
            <w:pPr>
              <w:suppressAutoHyphens w:val="0"/>
              <w:spacing w:before="40" w:line="220" w:lineRule="exact"/>
              <w:ind w:right="113"/>
              <w:rPr>
                <w:color w:val="000000" w:themeColor="text1"/>
                <w:sz w:val="18"/>
                <w:rPrChange w:id="82" w:author="Author">
                  <w:rPr>
                    <w:sz w:val="18"/>
                  </w:rPr>
                </w:rPrChange>
              </w:rPr>
            </w:pPr>
            <w:r w:rsidRPr="009F3FE5">
              <w:rPr>
                <w:color w:val="000000" w:themeColor="text1"/>
                <w:sz w:val="18"/>
              </w:rPr>
              <w:t>IWG: Yes (</w:t>
            </w:r>
            <w:r w:rsidR="000F006A" w:rsidRPr="009F3FE5">
              <w:rPr>
                <w:color w:val="000000" w:themeColor="text1"/>
                <w:sz w:val="18"/>
                <w:szCs w:val="18"/>
                <w:lang w:eastAsia="zh-CN"/>
              </w:rPr>
              <w:t>Russia</w:t>
            </w:r>
            <w:r w:rsidRPr="009F3FE5">
              <w:rPr>
                <w:color w:val="000000" w:themeColor="text1"/>
                <w:sz w:val="18"/>
              </w:rPr>
              <w:t xml:space="preserve">)  Sponsor: </w:t>
            </w:r>
            <w:r w:rsidR="000F006A" w:rsidRPr="009F3FE5">
              <w:rPr>
                <w:color w:val="000000" w:themeColor="text1"/>
                <w:sz w:val="18"/>
                <w:szCs w:val="18"/>
                <w:lang w:eastAsia="zh-CN"/>
              </w:rPr>
              <w:t>Russia</w:t>
            </w:r>
          </w:p>
        </w:tc>
        <w:tc>
          <w:tcPr>
            <w:tcW w:w="1270" w:type="dxa"/>
            <w:shd w:val="clear" w:color="auto" w:fill="auto"/>
            <w:hideMark/>
          </w:tcPr>
          <w:p w14:paraId="4AF4A7D2" w14:textId="174E6D68" w:rsidR="000F006A" w:rsidRPr="009F3FE5" w:rsidRDefault="000F006A" w:rsidP="00054010">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ins w:id="83" w:author="Author">
              <w:r w:rsidR="00054010" w:rsidRPr="009F3FE5">
                <w:rPr>
                  <w:color w:val="000000" w:themeColor="text1"/>
                  <w:sz w:val="18"/>
                  <w:szCs w:val="18"/>
                  <w:lang w:eastAsia="zh-CN"/>
                </w:rPr>
                <w:t xml:space="preserve"> AC.3/48</w:t>
              </w:r>
            </w:ins>
          </w:p>
        </w:tc>
        <w:tc>
          <w:tcPr>
            <w:tcW w:w="1270" w:type="dxa"/>
            <w:shd w:val="clear" w:color="auto" w:fill="auto"/>
            <w:hideMark/>
          </w:tcPr>
          <w:p w14:paraId="26D7060C" w14:textId="4D96852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November </w:t>
            </w:r>
            <w:ins w:id="84" w:author="Author">
              <w:r w:rsidR="008316C7" w:rsidRPr="009F3FE5">
                <w:rPr>
                  <w:color w:val="000000" w:themeColor="text1"/>
                  <w:sz w:val="18"/>
                  <w:szCs w:val="18"/>
                  <w:lang w:eastAsia="zh-CN"/>
                </w:rPr>
                <w:t>20</w:t>
              </w:r>
            </w:ins>
            <w:r w:rsidRPr="009F3FE5">
              <w:rPr>
                <w:color w:val="000000" w:themeColor="text1"/>
                <w:sz w:val="18"/>
                <w:szCs w:val="18"/>
                <w:lang w:eastAsia="zh-CN"/>
              </w:rPr>
              <w:t>18</w:t>
            </w:r>
            <w:ins w:id="85" w:author="Author">
              <w:r w:rsidRPr="009F3FE5">
                <w:rPr>
                  <w:color w:val="000000" w:themeColor="text1"/>
                  <w:sz w:val="18"/>
                  <w:szCs w:val="18"/>
                  <w:lang w:eastAsia="zh-CN"/>
                </w:rPr>
                <w:t> </w:t>
              </w:r>
            </w:ins>
          </w:p>
        </w:tc>
        <w:tc>
          <w:tcPr>
            <w:tcW w:w="3835" w:type="dxa"/>
            <w:shd w:val="clear" w:color="auto" w:fill="auto"/>
            <w:hideMark/>
          </w:tcPr>
          <w:p w14:paraId="220FBD46" w14:textId="09152A9A" w:rsidR="000F006A" w:rsidRPr="009F3FE5" w:rsidRDefault="00005023" w:rsidP="00760FFC">
            <w:pPr>
              <w:suppressAutoHyphens w:val="0"/>
              <w:spacing w:before="40" w:line="220" w:lineRule="exact"/>
              <w:ind w:right="113"/>
              <w:rPr>
                <w:color w:val="000000" w:themeColor="text1"/>
                <w:sz w:val="18"/>
                <w:szCs w:val="18"/>
                <w:lang w:eastAsia="zh-CN"/>
              </w:rPr>
              <w:pPrChange w:id="86" w:author="Author">
                <w:pPr>
                  <w:suppressAutoHyphens w:val="0"/>
                  <w:spacing w:before="40" w:after="120" w:line="220" w:lineRule="exact"/>
                  <w:ind w:right="113"/>
                </w:pPr>
              </w:pPrChange>
            </w:pPr>
            <w:ins w:id="87" w:author="Author">
              <w:r w:rsidRPr="009F3FE5">
                <w:rPr>
                  <w:color w:val="000000" w:themeColor="text1"/>
                  <w:sz w:val="18"/>
                  <w:szCs w:val="18"/>
                  <w:lang w:eastAsia="zh-CN"/>
                </w:rPr>
                <w:t>GRRF is expected to resume discussion on this item at its September 2018 session</w:t>
              </w:r>
            </w:ins>
            <w:del w:id="88" w:author="Author">
              <w:r w:rsidR="000F006A" w:rsidRPr="009F3FE5" w:rsidDel="00005023">
                <w:rPr>
                  <w:color w:val="000000" w:themeColor="text1"/>
                  <w:sz w:val="18"/>
                  <w:szCs w:val="18"/>
                  <w:lang w:eastAsia="zh-CN"/>
                </w:rPr>
                <w:delText>Draft request for authorization to develop Amendment 2 to UN GTR No. 16 adopted by AC.3 in November 2016</w:delText>
              </w:r>
            </w:del>
          </w:p>
        </w:tc>
      </w:tr>
      <w:tr w:rsidR="004E038B" w:rsidRPr="009F3FE5" w14:paraId="77DF64B6" w14:textId="77777777" w:rsidTr="00BD07FF">
        <w:trPr>
          <w:trHeight w:val="281"/>
        </w:trPr>
        <w:tc>
          <w:tcPr>
            <w:tcW w:w="618" w:type="dxa"/>
            <w:shd w:val="clear" w:color="auto" w:fill="auto"/>
            <w:noWrap/>
            <w:hideMark/>
          </w:tcPr>
          <w:p w14:paraId="44CE3D6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37155A8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493FA26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2946E2D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1F7981F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137BA01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08BA925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788DD01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737558D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4E038B" w:rsidRPr="009F3FE5" w14:paraId="1BBC93D1" w14:textId="77777777" w:rsidTr="00BD07FF">
        <w:trPr>
          <w:trHeight w:val="1352"/>
        </w:trPr>
        <w:tc>
          <w:tcPr>
            <w:tcW w:w="618" w:type="dxa"/>
            <w:shd w:val="clear" w:color="auto" w:fill="auto"/>
            <w:noWrap/>
            <w:hideMark/>
          </w:tcPr>
          <w:p w14:paraId="181A244F" w14:textId="412BF89D" w:rsidR="000F006A" w:rsidRPr="009F3FE5" w:rsidRDefault="000F006A" w:rsidP="006B36C0">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UN GTR No. </w:t>
            </w:r>
            <w:del w:id="89" w:author="Author">
              <w:r w:rsidRPr="009F3FE5">
                <w:rPr>
                  <w:b/>
                  <w:bCs/>
                  <w:color w:val="000000" w:themeColor="text1"/>
                  <w:sz w:val="18"/>
                  <w:szCs w:val="18"/>
                  <w:lang w:eastAsia="zh-CN"/>
                </w:rPr>
                <w:delText>[x1]</w:delText>
              </w:r>
            </w:del>
            <w:ins w:id="90" w:author="Author">
              <w:r w:rsidR="006B36C0" w:rsidRPr="009F3FE5">
                <w:rPr>
                  <w:b/>
                  <w:bCs/>
                  <w:color w:val="000000" w:themeColor="text1"/>
                  <w:sz w:val="18"/>
                  <w:szCs w:val="18"/>
                  <w:lang w:eastAsia="zh-CN"/>
                </w:rPr>
                <w:t>19</w:t>
              </w:r>
            </w:ins>
          </w:p>
        </w:tc>
        <w:tc>
          <w:tcPr>
            <w:tcW w:w="1125" w:type="dxa"/>
            <w:shd w:val="clear" w:color="auto" w:fill="auto"/>
            <w:hideMark/>
          </w:tcPr>
          <w:p w14:paraId="3DEFA8E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Evaporative emissions in passenger cars (WLTP EVAP)</w:t>
            </w:r>
          </w:p>
        </w:tc>
        <w:tc>
          <w:tcPr>
            <w:tcW w:w="708" w:type="dxa"/>
            <w:shd w:val="clear" w:color="auto" w:fill="auto"/>
            <w:hideMark/>
          </w:tcPr>
          <w:p w14:paraId="2E2F038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269" w:type="dxa"/>
            <w:shd w:val="clear" w:color="auto" w:fill="auto"/>
            <w:hideMark/>
          </w:tcPr>
          <w:p w14:paraId="5CA71D92" w14:textId="6ACD8116" w:rsidR="000F006A" w:rsidRPr="009F3FE5" w:rsidRDefault="00005023" w:rsidP="00005023">
            <w:pPr>
              <w:suppressAutoHyphens w:val="0"/>
              <w:spacing w:before="40" w:after="120" w:line="220" w:lineRule="exact"/>
              <w:ind w:right="113"/>
              <w:rPr>
                <w:color w:val="000000" w:themeColor="text1"/>
                <w:sz w:val="18"/>
                <w:szCs w:val="18"/>
                <w:lang w:eastAsia="zh-CN"/>
              </w:rPr>
            </w:pPr>
            <w:ins w:id="91" w:author="Author">
              <w:r w:rsidRPr="009F3FE5">
                <w:rPr>
                  <w:color w:val="000000" w:themeColor="text1"/>
                  <w:sz w:val="18"/>
                  <w:szCs w:val="18"/>
                  <w:lang w:eastAsia="zh-CN"/>
                </w:rPr>
                <w:t>Amendment 1</w:t>
              </w:r>
            </w:ins>
            <w:del w:id="92" w:author="Author">
              <w:r w:rsidR="000F006A" w:rsidRPr="009F3FE5" w:rsidDel="00005023">
                <w:rPr>
                  <w:color w:val="000000" w:themeColor="text1"/>
                  <w:sz w:val="18"/>
                  <w:szCs w:val="18"/>
                  <w:lang w:eastAsia="zh-CN"/>
                </w:rPr>
                <w:delText>UN GTR</w:delText>
              </w:r>
            </w:del>
            <w:r w:rsidR="000F006A" w:rsidRPr="009F3FE5">
              <w:rPr>
                <w:color w:val="000000" w:themeColor="text1"/>
                <w:sz w:val="18"/>
                <w:szCs w:val="18"/>
                <w:lang w:eastAsia="zh-CN"/>
              </w:rPr>
              <w:t xml:space="preserve"> </w:t>
            </w:r>
          </w:p>
        </w:tc>
        <w:tc>
          <w:tcPr>
            <w:tcW w:w="1275" w:type="dxa"/>
            <w:shd w:val="clear" w:color="auto" w:fill="auto"/>
            <w:hideMark/>
          </w:tcPr>
          <w:p w14:paraId="1226477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989" w:type="dxa"/>
            <w:shd w:val="clear" w:color="auto" w:fill="auto"/>
            <w:hideMark/>
          </w:tcPr>
          <w:p w14:paraId="6190DA33" w14:textId="2681B536" w:rsidR="000F006A" w:rsidRPr="00760FFC" w:rsidRDefault="000F006A" w:rsidP="003C7C53">
            <w:pPr>
              <w:suppressAutoHyphens w:val="0"/>
              <w:spacing w:before="40" w:after="120" w:line="220" w:lineRule="exact"/>
              <w:ind w:right="113"/>
              <w:rPr>
                <w:color w:val="000000" w:themeColor="text1"/>
                <w:sz w:val="18"/>
                <w:rPrChange w:id="93" w:author="Author">
                  <w:rPr>
                    <w:sz w:val="18"/>
                  </w:rPr>
                </w:rPrChange>
              </w:rPr>
            </w:pPr>
            <w:r w:rsidRPr="00760FFC">
              <w:rPr>
                <w:color w:val="000000" w:themeColor="text1"/>
                <w:sz w:val="18"/>
                <w:rPrChange w:id="94" w:author="Author">
                  <w:rPr>
                    <w:sz w:val="18"/>
                  </w:rPr>
                </w:rPrChange>
              </w:rPr>
              <w:t xml:space="preserve">IWG: </w:t>
            </w:r>
            <w:del w:id="95" w:author="Author">
              <w:r w:rsidRPr="009F3FE5">
                <w:rPr>
                  <w:color w:val="000000" w:themeColor="text1"/>
                  <w:sz w:val="18"/>
                  <w:szCs w:val="18"/>
                  <w:lang w:eastAsia="zh-CN"/>
                </w:rPr>
                <w:delText>??? (--)</w:delText>
              </w:r>
            </w:del>
            <w:ins w:id="96" w:author="Author">
              <w:r w:rsidR="00076D86" w:rsidRPr="009F3FE5">
                <w:rPr>
                  <w:color w:val="000000" w:themeColor="text1"/>
                  <w:sz w:val="18"/>
                  <w:szCs w:val="18"/>
                  <w:lang w:eastAsia="zh-CN"/>
                </w:rPr>
                <w:t>Y</w:t>
              </w:r>
              <w:r w:rsidR="004971E7" w:rsidRPr="009F3FE5">
                <w:rPr>
                  <w:color w:val="000000" w:themeColor="text1"/>
                  <w:sz w:val="18"/>
                  <w:szCs w:val="18"/>
                  <w:lang w:eastAsia="zh-CN"/>
                </w:rPr>
                <w:t>es</w:t>
              </w:r>
              <w:r w:rsidRPr="009F3FE5">
                <w:rPr>
                  <w:color w:val="000000" w:themeColor="text1"/>
                  <w:sz w:val="18"/>
                  <w:szCs w:val="18"/>
                  <w:lang w:eastAsia="zh-CN"/>
                </w:rPr>
                <w:t xml:space="preserve"> (</w:t>
              </w:r>
              <w:r w:rsidR="00005023" w:rsidRPr="009F3FE5">
                <w:rPr>
                  <w:color w:val="000000" w:themeColor="text1"/>
                  <w:sz w:val="18"/>
                  <w:szCs w:val="18"/>
                  <w:lang w:eastAsia="zh-CN"/>
                </w:rPr>
                <w:t>Netherlands</w:t>
              </w:r>
              <w:del w:id="97" w:author="Author">
                <w:r w:rsidR="00076D86" w:rsidRPr="009F3FE5" w:rsidDel="00005023">
                  <w:rPr>
                    <w:color w:val="000000" w:themeColor="text1"/>
                    <w:sz w:val="18"/>
                    <w:szCs w:val="18"/>
                    <w:lang w:eastAsia="zh-CN"/>
                  </w:rPr>
                  <w:delText>Germany</w:delText>
                </w:r>
              </w:del>
              <w:r w:rsidRPr="009F3FE5">
                <w:rPr>
                  <w:color w:val="000000" w:themeColor="text1"/>
                  <w:sz w:val="18"/>
                  <w:szCs w:val="18"/>
                  <w:lang w:eastAsia="zh-CN"/>
                </w:rPr>
                <w:t>)</w:t>
              </w:r>
            </w:ins>
            <w:r w:rsidRPr="00760FFC">
              <w:rPr>
                <w:color w:val="000000" w:themeColor="text1"/>
                <w:sz w:val="18"/>
                <w:rPrChange w:id="98" w:author="Author">
                  <w:rPr>
                    <w:sz w:val="18"/>
                  </w:rPr>
                </w:rPrChange>
              </w:rPr>
              <w:t xml:space="preserve">  Sponsor: Japan, EU.</w:t>
            </w:r>
          </w:p>
        </w:tc>
        <w:tc>
          <w:tcPr>
            <w:tcW w:w="1270" w:type="dxa"/>
            <w:shd w:val="clear" w:color="auto" w:fill="auto"/>
            <w:hideMark/>
          </w:tcPr>
          <w:p w14:paraId="0ACDD8A0" w14:textId="77777777" w:rsidR="000F006A" w:rsidRPr="009F3FE5" w:rsidRDefault="000F006A" w:rsidP="003C7C53">
            <w:pPr>
              <w:suppressAutoHyphens w:val="0"/>
              <w:spacing w:before="40" w:after="120" w:line="220" w:lineRule="exact"/>
              <w:ind w:right="113"/>
              <w:rPr>
                <w:ins w:id="99" w:author="Author"/>
                <w:color w:val="000000" w:themeColor="text1"/>
                <w:sz w:val="18"/>
                <w:szCs w:val="18"/>
                <w:lang w:eastAsia="zh-CN"/>
              </w:rPr>
            </w:pPr>
            <w:r w:rsidRPr="00760FFC">
              <w:rPr>
                <w:color w:val="000000" w:themeColor="text1"/>
                <w:sz w:val="18"/>
                <w:rPrChange w:id="100" w:author="Author">
                  <w:rPr>
                    <w:sz w:val="18"/>
                  </w:rPr>
                </w:rPrChange>
              </w:rPr>
              <w:t> </w:t>
            </w:r>
            <w:ins w:id="101" w:author="Author">
              <w:r w:rsidR="009263D6" w:rsidRPr="009F3FE5">
                <w:rPr>
                  <w:color w:val="000000" w:themeColor="text1"/>
                  <w:sz w:val="18"/>
                  <w:szCs w:val="18"/>
                  <w:lang w:eastAsia="zh-CN"/>
                </w:rPr>
                <w:t>AC.3/44</w:t>
              </w:r>
            </w:ins>
          </w:p>
          <w:p w14:paraId="7F40501F" w14:textId="77777777" w:rsidR="006657F0" w:rsidRDefault="006657F0" w:rsidP="006657F0">
            <w:pPr>
              <w:suppressAutoHyphens w:val="0"/>
              <w:spacing w:before="40" w:after="120" w:line="220" w:lineRule="exact"/>
              <w:ind w:right="113"/>
              <w:rPr>
                <w:ins w:id="102" w:author="Author"/>
                <w:color w:val="000000" w:themeColor="text1"/>
                <w:sz w:val="18"/>
              </w:rPr>
            </w:pPr>
            <w:ins w:id="103" w:author="Author">
              <w:r w:rsidRPr="009F3FE5">
                <w:rPr>
                  <w:color w:val="000000" w:themeColor="text1"/>
                  <w:sz w:val="18"/>
                </w:rPr>
                <w:t>WP.29/2018/73</w:t>
              </w:r>
            </w:ins>
          </w:p>
          <w:p w14:paraId="0D0FD04A" w14:textId="64AC04F5" w:rsidR="00637BDC" w:rsidRPr="00760FFC" w:rsidRDefault="00637BDC" w:rsidP="006657F0">
            <w:pPr>
              <w:suppressAutoHyphens w:val="0"/>
              <w:spacing w:before="40" w:after="120" w:line="220" w:lineRule="exact"/>
              <w:ind w:right="113"/>
              <w:rPr>
                <w:color w:val="000000" w:themeColor="text1"/>
                <w:sz w:val="18"/>
                <w:rPrChange w:id="104" w:author="Author">
                  <w:rPr>
                    <w:sz w:val="18"/>
                  </w:rPr>
                </w:rPrChange>
              </w:rPr>
            </w:pPr>
            <w:ins w:id="105" w:author="Author">
              <w:r w:rsidRPr="00637BDC">
                <w:rPr>
                  <w:color w:val="000000" w:themeColor="text1"/>
                  <w:sz w:val="18"/>
                </w:rPr>
                <w:t>WP.29/2018/73/Add.1 </w:t>
              </w:r>
            </w:ins>
          </w:p>
        </w:tc>
        <w:tc>
          <w:tcPr>
            <w:tcW w:w="1270" w:type="dxa"/>
            <w:shd w:val="clear" w:color="auto" w:fill="auto"/>
            <w:hideMark/>
          </w:tcPr>
          <w:p w14:paraId="32B660BB" w14:textId="1D075A36"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ins w:id="106" w:author="Author">
              <w:r w:rsidR="00005023" w:rsidRPr="009F3FE5">
                <w:rPr>
                  <w:color w:val="000000" w:themeColor="text1"/>
                  <w:sz w:val="18"/>
                  <w:szCs w:val="18"/>
                  <w:lang w:eastAsia="zh-CN"/>
                </w:rPr>
                <w:t>December 2019</w:t>
              </w:r>
            </w:ins>
            <w:del w:id="107" w:author="Author">
              <w:r w:rsidRPr="009F3FE5" w:rsidDel="00005023">
                <w:rPr>
                  <w:color w:val="000000" w:themeColor="text1"/>
                  <w:sz w:val="18"/>
                  <w:szCs w:val="18"/>
                  <w:lang w:eastAsia="zh-CN"/>
                </w:rPr>
                <w:delText>End 2018 (tbc)</w:delText>
              </w:r>
            </w:del>
          </w:p>
        </w:tc>
        <w:tc>
          <w:tcPr>
            <w:tcW w:w="3835" w:type="dxa"/>
            <w:shd w:val="clear" w:color="auto" w:fill="auto"/>
            <w:hideMark/>
          </w:tcPr>
          <w:p w14:paraId="19A9A21B" w14:textId="57C006D6" w:rsidR="000F006A" w:rsidRPr="009F3FE5" w:rsidRDefault="00FE3A50" w:rsidP="003C7C53">
            <w:pPr>
              <w:suppressAutoHyphens w:val="0"/>
              <w:spacing w:before="40" w:after="120" w:line="220" w:lineRule="exact"/>
              <w:ind w:right="113"/>
              <w:rPr>
                <w:color w:val="000000" w:themeColor="text1"/>
                <w:sz w:val="18"/>
                <w:szCs w:val="18"/>
                <w:lang w:eastAsia="zh-CN"/>
              </w:rPr>
            </w:pPr>
            <w:ins w:id="108" w:author="Author">
              <w:r>
                <w:rPr>
                  <w:color w:val="000000" w:themeColor="text1"/>
                  <w:sz w:val="18"/>
                  <w:szCs w:val="18"/>
                  <w:lang w:eastAsia="ja-JP"/>
                </w:rPr>
                <w:t xml:space="preserve">The </w:t>
              </w:r>
              <w:r w:rsidRPr="00FE3A50">
                <w:rPr>
                  <w:color w:val="000000" w:themeColor="text1"/>
                  <w:sz w:val="18"/>
                  <w:szCs w:val="18"/>
                  <w:lang w:eastAsia="ja-JP"/>
                </w:rPr>
                <w:t>official proposal</w:t>
              </w:r>
              <w:r>
                <w:rPr>
                  <w:color w:val="000000" w:themeColor="text1"/>
                  <w:sz w:val="18"/>
                  <w:szCs w:val="18"/>
                  <w:lang w:eastAsia="ja-JP"/>
                </w:rPr>
                <w:t xml:space="preserve"> has been </w:t>
              </w:r>
              <w:r>
                <w:t xml:space="preserve">submitted at the </w:t>
              </w:r>
              <w:proofErr w:type="spellStart"/>
              <w:r>
                <w:rPr>
                  <w:color w:val="000000" w:themeColor="text1"/>
                  <w:sz w:val="18"/>
                  <w:szCs w:val="18"/>
                  <w:lang w:eastAsia="ja-JP"/>
                </w:rPr>
                <w:t>june</w:t>
              </w:r>
              <w:proofErr w:type="spellEnd"/>
              <w:r>
                <w:t xml:space="preserve"> 2018 session of </w:t>
              </w:r>
              <w:r>
                <w:rPr>
                  <w:color w:val="000000" w:themeColor="text1"/>
                  <w:sz w:val="18"/>
                  <w:szCs w:val="18"/>
                  <w:lang w:eastAsia="ja-JP"/>
                </w:rPr>
                <w:t>AC3</w:t>
              </w:r>
              <w:r w:rsidRPr="009F3FE5">
                <w:rPr>
                  <w:color w:val="000000" w:themeColor="text1"/>
                  <w:sz w:val="18"/>
                  <w:szCs w:val="18"/>
                  <w:lang w:eastAsia="zh-CN"/>
                </w:rPr>
                <w:t>.</w:t>
              </w:r>
            </w:ins>
            <w:del w:id="109" w:author="Author">
              <w:r w:rsidR="000F006A" w:rsidRPr="009F3FE5" w:rsidDel="00005023">
                <w:rPr>
                  <w:color w:val="000000" w:themeColor="text1"/>
                  <w:sz w:val="18"/>
                  <w:szCs w:val="18"/>
                  <w:lang w:eastAsia="zh-CN"/>
                </w:rPr>
                <w:delText>New UN GTR adopted at WP.29 June 2017 session.Note that sealed tanks have been included in the newly adopted (as informal document) EVAP UN GTR (June 2017 GRPE conference).  On semi-sealed tanks, the work will continue.</w:delText>
              </w:r>
            </w:del>
          </w:p>
        </w:tc>
      </w:tr>
      <w:tr w:rsidR="004E038B" w:rsidRPr="009F3FE5" w14:paraId="47321354" w14:textId="77777777" w:rsidTr="00BD07FF">
        <w:trPr>
          <w:trHeight w:val="255"/>
        </w:trPr>
        <w:tc>
          <w:tcPr>
            <w:tcW w:w="618" w:type="dxa"/>
            <w:shd w:val="clear" w:color="auto" w:fill="auto"/>
            <w:noWrap/>
            <w:hideMark/>
          </w:tcPr>
          <w:p w14:paraId="2C7F80A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25" w:type="dxa"/>
            <w:shd w:val="clear" w:color="auto" w:fill="auto"/>
            <w:hideMark/>
          </w:tcPr>
          <w:p w14:paraId="32769A2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708" w:type="dxa"/>
            <w:shd w:val="clear" w:color="auto" w:fill="auto"/>
            <w:hideMark/>
          </w:tcPr>
          <w:p w14:paraId="0B05633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69" w:type="dxa"/>
            <w:shd w:val="clear" w:color="auto" w:fill="auto"/>
            <w:hideMark/>
          </w:tcPr>
          <w:p w14:paraId="68BC685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5" w:type="dxa"/>
            <w:shd w:val="clear" w:color="auto" w:fill="auto"/>
            <w:hideMark/>
          </w:tcPr>
          <w:p w14:paraId="1EFC656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89" w:type="dxa"/>
            <w:shd w:val="clear" w:color="auto" w:fill="auto"/>
            <w:hideMark/>
          </w:tcPr>
          <w:p w14:paraId="53CB851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41BDF80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270" w:type="dxa"/>
            <w:shd w:val="clear" w:color="auto" w:fill="auto"/>
            <w:hideMark/>
          </w:tcPr>
          <w:p w14:paraId="2FE03C1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3835" w:type="dxa"/>
            <w:shd w:val="clear" w:color="auto" w:fill="auto"/>
            <w:noWrap/>
            <w:hideMark/>
          </w:tcPr>
          <w:p w14:paraId="486E369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610C816B" w14:textId="77777777" w:rsidTr="00E3727D">
        <w:trPr>
          <w:trHeight w:val="1200"/>
          <w:ins w:id="110" w:author="Author"/>
        </w:trPr>
        <w:tc>
          <w:tcPr>
            <w:tcW w:w="618" w:type="dxa"/>
            <w:shd w:val="clear" w:color="auto" w:fill="auto"/>
            <w:noWrap/>
            <w:hideMark/>
          </w:tcPr>
          <w:p w14:paraId="671C65BD" w14:textId="58E6215C" w:rsidR="000F006A" w:rsidRPr="009F3FE5" w:rsidRDefault="001970EC" w:rsidP="006B36C0">
            <w:pPr>
              <w:suppressAutoHyphens w:val="0"/>
              <w:spacing w:before="40" w:after="120" w:line="220" w:lineRule="exact"/>
              <w:ind w:right="113"/>
              <w:rPr>
                <w:ins w:id="111" w:author="Author"/>
                <w:b/>
                <w:bCs/>
                <w:color w:val="000000" w:themeColor="text1"/>
                <w:sz w:val="18"/>
                <w:szCs w:val="18"/>
                <w:lang w:eastAsia="zh-CN"/>
              </w:rPr>
            </w:pPr>
            <w:del w:id="112" w:author="Author">
              <w:r w:rsidRPr="00D64A62" w:rsidDel="001970EC">
                <w:rPr>
                  <w:b/>
                  <w:color w:val="000000" w:themeColor="text1"/>
                  <w:sz w:val="18"/>
                </w:rPr>
                <w:delText>UN</w:delText>
              </w:r>
              <w:r w:rsidRPr="009F3FE5" w:rsidDel="001970EC">
                <w:rPr>
                  <w:b/>
                  <w:bCs/>
                  <w:color w:val="000000" w:themeColor="text1"/>
                  <w:sz w:val="18"/>
                  <w:szCs w:val="18"/>
                  <w:lang w:eastAsia="ja-JP"/>
                </w:rPr>
                <w:delText xml:space="preserve"> </w:delText>
              </w:r>
              <w:r w:rsidRPr="00D64A62" w:rsidDel="001970EC">
                <w:rPr>
                  <w:b/>
                  <w:color w:val="000000" w:themeColor="text1"/>
                  <w:sz w:val="18"/>
                </w:rPr>
                <w:delText>GTR No. [x2]</w:delText>
              </w:r>
            </w:del>
            <w:ins w:id="113" w:author="Author">
              <w:r w:rsidR="000F006A" w:rsidRPr="009F3FE5">
                <w:rPr>
                  <w:b/>
                  <w:bCs/>
                  <w:color w:val="000000" w:themeColor="text1"/>
                  <w:sz w:val="18"/>
                  <w:szCs w:val="18"/>
                  <w:lang w:eastAsia="zh-CN"/>
                </w:rPr>
                <w:t>UN</w:t>
              </w:r>
              <w:r w:rsidR="000F006A" w:rsidRPr="009F3FE5">
                <w:rPr>
                  <w:b/>
                  <w:bCs/>
                  <w:color w:val="000000" w:themeColor="text1"/>
                  <w:sz w:val="18"/>
                  <w:szCs w:val="18"/>
                  <w:lang w:eastAsia="zh-CN"/>
                </w:rPr>
                <w:br/>
                <w:t xml:space="preserve">GTR No. </w:t>
              </w:r>
              <w:r w:rsidR="006B36C0" w:rsidRPr="009F3FE5">
                <w:rPr>
                  <w:b/>
                  <w:bCs/>
                  <w:color w:val="000000" w:themeColor="text1"/>
                  <w:sz w:val="18"/>
                  <w:szCs w:val="18"/>
                  <w:lang w:eastAsia="zh-CN"/>
                </w:rPr>
                <w:t>20</w:t>
              </w:r>
            </w:ins>
          </w:p>
        </w:tc>
        <w:tc>
          <w:tcPr>
            <w:tcW w:w="1125" w:type="dxa"/>
            <w:shd w:val="clear" w:color="auto" w:fill="auto"/>
            <w:hideMark/>
          </w:tcPr>
          <w:p w14:paraId="4777F6E6" w14:textId="77777777" w:rsidR="000F006A" w:rsidRPr="009F3FE5" w:rsidRDefault="000F006A" w:rsidP="003C7C53">
            <w:pPr>
              <w:suppressAutoHyphens w:val="0"/>
              <w:spacing w:before="40" w:after="120" w:line="220" w:lineRule="exact"/>
              <w:ind w:right="113"/>
              <w:rPr>
                <w:ins w:id="114" w:author="Author"/>
                <w:b/>
                <w:bCs/>
                <w:color w:val="000000" w:themeColor="text1"/>
                <w:sz w:val="18"/>
                <w:szCs w:val="18"/>
                <w:lang w:eastAsia="zh-CN"/>
              </w:rPr>
            </w:pPr>
            <w:r w:rsidRPr="009F3FE5">
              <w:rPr>
                <w:b/>
                <w:bCs/>
                <w:color w:val="000000" w:themeColor="text1"/>
                <w:sz w:val="18"/>
                <w:szCs w:val="18"/>
                <w:lang w:eastAsia="zh-CN"/>
              </w:rPr>
              <w:t>Electrical Vehicle Safety (EVS)</w:t>
            </w:r>
          </w:p>
        </w:tc>
        <w:tc>
          <w:tcPr>
            <w:tcW w:w="708" w:type="dxa"/>
            <w:shd w:val="clear" w:color="auto" w:fill="auto"/>
            <w:hideMark/>
          </w:tcPr>
          <w:p w14:paraId="6047BD54" w14:textId="77777777" w:rsidR="000F006A" w:rsidRPr="009F3FE5" w:rsidRDefault="000F006A" w:rsidP="003C7C53">
            <w:pPr>
              <w:suppressAutoHyphens w:val="0"/>
              <w:spacing w:before="40" w:after="120" w:line="220" w:lineRule="exact"/>
              <w:ind w:right="113"/>
              <w:rPr>
                <w:ins w:id="115" w:author="Author"/>
                <w:b/>
                <w:bCs/>
                <w:color w:val="000000" w:themeColor="text1"/>
                <w:sz w:val="18"/>
                <w:szCs w:val="18"/>
                <w:lang w:eastAsia="zh-CN"/>
              </w:rPr>
            </w:pPr>
            <w:r w:rsidRPr="009F3FE5">
              <w:rPr>
                <w:b/>
                <w:bCs/>
                <w:color w:val="000000" w:themeColor="text1"/>
                <w:sz w:val="18"/>
                <w:szCs w:val="18"/>
                <w:lang w:eastAsia="zh-CN"/>
              </w:rPr>
              <w:t>GRSP</w:t>
            </w:r>
          </w:p>
        </w:tc>
        <w:tc>
          <w:tcPr>
            <w:tcW w:w="1269" w:type="dxa"/>
            <w:shd w:val="clear" w:color="auto" w:fill="auto"/>
            <w:hideMark/>
          </w:tcPr>
          <w:p w14:paraId="3B372F4F" w14:textId="78B98173" w:rsidR="000F006A" w:rsidRPr="009F3FE5" w:rsidRDefault="001970EC" w:rsidP="003C7C53">
            <w:pPr>
              <w:suppressAutoHyphens w:val="0"/>
              <w:spacing w:before="40" w:after="120" w:line="220" w:lineRule="exact"/>
              <w:ind w:right="113"/>
              <w:rPr>
                <w:ins w:id="116" w:author="Author"/>
                <w:color w:val="000000" w:themeColor="text1"/>
                <w:sz w:val="18"/>
                <w:szCs w:val="18"/>
                <w:lang w:eastAsia="zh-CN"/>
              </w:rPr>
            </w:pPr>
            <w:del w:id="117" w:author="Author">
              <w:r w:rsidRPr="00117815" w:rsidDel="001970EC">
                <w:rPr>
                  <w:sz w:val="18"/>
                  <w:szCs w:val="18"/>
                  <w:lang w:eastAsia="zh-CN"/>
                </w:rPr>
                <w:delText>Phase 1 and Phase 2</w:delText>
              </w:r>
            </w:del>
            <w:r w:rsidR="000F006A" w:rsidRPr="009F3FE5">
              <w:rPr>
                <w:color w:val="000000" w:themeColor="text1"/>
                <w:sz w:val="18"/>
                <w:szCs w:val="18"/>
                <w:lang w:eastAsia="zh-CN"/>
              </w:rPr>
              <w:t>Phase 2</w:t>
            </w:r>
          </w:p>
        </w:tc>
        <w:tc>
          <w:tcPr>
            <w:tcW w:w="1275" w:type="dxa"/>
            <w:tcBorders>
              <w:bottom w:val="nil"/>
            </w:tcBorders>
            <w:shd w:val="clear" w:color="auto" w:fill="auto"/>
            <w:hideMark/>
          </w:tcPr>
          <w:p w14:paraId="4F1EC3D6" w14:textId="77777777" w:rsidR="000F006A" w:rsidRPr="009F3FE5" w:rsidRDefault="000F006A" w:rsidP="003C7C53">
            <w:pPr>
              <w:suppressAutoHyphens w:val="0"/>
              <w:spacing w:before="40" w:after="120" w:line="220" w:lineRule="exact"/>
              <w:ind w:right="113"/>
              <w:rPr>
                <w:ins w:id="118" w:author="Author"/>
                <w:color w:val="000000" w:themeColor="text1"/>
                <w:sz w:val="18"/>
                <w:szCs w:val="18"/>
                <w:lang w:eastAsia="zh-CN"/>
              </w:rPr>
            </w:pPr>
            <w:ins w:id="119" w:author="Author">
              <w:r w:rsidRPr="009F3FE5">
                <w:rPr>
                  <w:color w:val="000000" w:themeColor="text1"/>
                  <w:sz w:val="18"/>
                  <w:szCs w:val="18"/>
                  <w:lang w:eastAsia="zh-CN"/>
                </w:rPr>
                <w:t> </w:t>
              </w:r>
            </w:ins>
          </w:p>
        </w:tc>
        <w:tc>
          <w:tcPr>
            <w:tcW w:w="989" w:type="dxa"/>
            <w:shd w:val="clear" w:color="auto" w:fill="auto"/>
            <w:hideMark/>
          </w:tcPr>
          <w:p w14:paraId="6A4BD649" w14:textId="6A6B092A" w:rsidR="000F006A" w:rsidRPr="009F3FE5" w:rsidRDefault="00054010" w:rsidP="00054010">
            <w:pPr>
              <w:suppressAutoHyphens w:val="0"/>
              <w:spacing w:before="40" w:after="120" w:line="220" w:lineRule="exact"/>
              <w:ind w:right="113"/>
              <w:rPr>
                <w:ins w:id="120" w:author="Author"/>
                <w:color w:val="000000" w:themeColor="text1"/>
                <w:sz w:val="18"/>
                <w:szCs w:val="18"/>
                <w:lang w:val="es-ES" w:eastAsia="zh-CN"/>
              </w:rPr>
            </w:pPr>
            <w:r w:rsidRPr="00971CAF">
              <w:rPr>
                <w:sz w:val="18"/>
                <w:szCs w:val="18"/>
                <w:lang w:val="es-ES" w:eastAsia="zh-CN"/>
              </w:rPr>
              <w:t>IWG: Yes (</w:t>
            </w:r>
            <w:del w:id="121" w:author="Author">
              <w:r w:rsidRPr="00971CAF" w:rsidDel="00054010">
                <w:rPr>
                  <w:sz w:val="18"/>
                  <w:szCs w:val="18"/>
                  <w:lang w:val="es-ES" w:eastAsia="zh-CN"/>
                </w:rPr>
                <w:delText xml:space="preserve">China, Japan, </w:delText>
              </w:r>
            </w:del>
            <w:r w:rsidRPr="00971CAF">
              <w:rPr>
                <w:sz w:val="18"/>
                <w:szCs w:val="18"/>
                <w:lang w:val="es-ES" w:eastAsia="zh-CN"/>
              </w:rPr>
              <w:t>USA</w:t>
            </w:r>
            <w:del w:id="122" w:author="Author">
              <w:r w:rsidRPr="00971CAF" w:rsidDel="00054010">
                <w:rPr>
                  <w:sz w:val="18"/>
                  <w:szCs w:val="18"/>
                  <w:lang w:val="es-ES" w:eastAsia="zh-CN"/>
                </w:rPr>
                <w:delText>, EU</w:delText>
              </w:r>
            </w:del>
            <w:r w:rsidRPr="00971CAF">
              <w:rPr>
                <w:sz w:val="18"/>
                <w:szCs w:val="18"/>
                <w:lang w:val="es-ES" w:eastAsia="zh-CN"/>
              </w:rPr>
              <w:t>) Sponsor: China, Japan, USA, EU</w:t>
            </w:r>
          </w:p>
        </w:tc>
        <w:tc>
          <w:tcPr>
            <w:tcW w:w="1270" w:type="dxa"/>
            <w:shd w:val="clear" w:color="auto" w:fill="auto"/>
            <w:hideMark/>
          </w:tcPr>
          <w:p w14:paraId="7A689DC9" w14:textId="77777777" w:rsidR="000F006A" w:rsidRPr="009F3FE5" w:rsidRDefault="000F006A" w:rsidP="00D44E35">
            <w:pPr>
              <w:suppressAutoHyphens w:val="0"/>
              <w:spacing w:before="40" w:after="120" w:line="220" w:lineRule="exact"/>
              <w:ind w:right="113"/>
              <w:rPr>
                <w:ins w:id="123" w:author="Author"/>
                <w:color w:val="000000" w:themeColor="text1"/>
                <w:sz w:val="18"/>
                <w:szCs w:val="18"/>
                <w:lang w:eastAsia="zh-CN"/>
              </w:rPr>
            </w:pPr>
            <w:ins w:id="124" w:author="Author">
              <w:r w:rsidRPr="009F3FE5">
                <w:rPr>
                  <w:color w:val="000000" w:themeColor="text1"/>
                  <w:sz w:val="18"/>
                  <w:szCs w:val="18"/>
                  <w:lang w:eastAsia="zh-CN"/>
                </w:rPr>
                <w:t>AC.3/</w:t>
              </w:r>
              <w:r w:rsidR="00D44E35" w:rsidRPr="009F3FE5">
                <w:rPr>
                  <w:color w:val="000000" w:themeColor="text1"/>
                  <w:sz w:val="18"/>
                  <w:szCs w:val="18"/>
                  <w:lang w:eastAsia="zh-CN"/>
                </w:rPr>
                <w:t>50</w:t>
              </w:r>
            </w:ins>
          </w:p>
          <w:p w14:paraId="4F967B2B" w14:textId="77777777" w:rsidR="00D44E35" w:rsidRDefault="00FE3A50" w:rsidP="00D44E35">
            <w:pPr>
              <w:suppressAutoHyphens w:val="0"/>
              <w:spacing w:before="40" w:after="120" w:line="220" w:lineRule="exact"/>
              <w:ind w:right="113"/>
              <w:rPr>
                <w:ins w:id="125" w:author="Author"/>
                <w:color w:val="000000" w:themeColor="text1"/>
                <w:sz w:val="18"/>
                <w:szCs w:val="18"/>
                <w:lang w:eastAsia="zh-CN"/>
              </w:rPr>
            </w:pPr>
            <w:ins w:id="126" w:author="Author">
              <w:r w:rsidRPr="00FE3A50">
                <w:rPr>
                  <w:color w:val="000000" w:themeColor="text1"/>
                  <w:sz w:val="18"/>
                  <w:szCs w:val="18"/>
                  <w:lang w:eastAsia="zh-CN"/>
                </w:rPr>
                <w:t>AC.3/50/Corr.1</w:t>
              </w:r>
            </w:ins>
          </w:p>
          <w:p w14:paraId="1A7A1E1C" w14:textId="48E5210E" w:rsidR="001970EC" w:rsidRPr="009F3FE5" w:rsidRDefault="001970EC" w:rsidP="00D44E35">
            <w:pPr>
              <w:suppressAutoHyphens w:val="0"/>
              <w:spacing w:before="40" w:after="120" w:line="220" w:lineRule="exact"/>
              <w:ind w:right="113"/>
              <w:rPr>
                <w:ins w:id="127" w:author="Author"/>
                <w:color w:val="000000" w:themeColor="text1"/>
                <w:sz w:val="18"/>
                <w:szCs w:val="18"/>
                <w:lang w:eastAsia="zh-CN"/>
              </w:rPr>
            </w:pPr>
            <w:del w:id="128" w:author="Author">
              <w:r w:rsidRPr="00117815" w:rsidDel="001970EC">
                <w:rPr>
                  <w:sz w:val="18"/>
                  <w:szCs w:val="18"/>
                  <w:lang w:eastAsia="zh-CN"/>
                </w:rPr>
                <w:delText>AC.3/32</w:delText>
              </w:r>
            </w:del>
          </w:p>
        </w:tc>
        <w:tc>
          <w:tcPr>
            <w:tcW w:w="1270" w:type="dxa"/>
            <w:shd w:val="clear" w:color="auto" w:fill="auto"/>
            <w:hideMark/>
          </w:tcPr>
          <w:p w14:paraId="59E1D5D6" w14:textId="77777777" w:rsidR="000F006A" w:rsidRPr="009F3FE5" w:rsidRDefault="000F006A" w:rsidP="003C7C53">
            <w:pPr>
              <w:suppressAutoHyphens w:val="0"/>
              <w:spacing w:before="40" w:after="120" w:line="220" w:lineRule="exact"/>
              <w:ind w:right="113"/>
              <w:rPr>
                <w:ins w:id="129" w:author="Author"/>
                <w:color w:val="000000" w:themeColor="text1"/>
                <w:sz w:val="18"/>
                <w:szCs w:val="18"/>
                <w:lang w:eastAsia="zh-CN"/>
              </w:rPr>
            </w:pPr>
            <w:ins w:id="130" w:author="Author">
              <w:r w:rsidRPr="009F3FE5">
                <w:rPr>
                  <w:color w:val="000000" w:themeColor="text1"/>
                  <w:sz w:val="18"/>
                  <w:szCs w:val="18"/>
                  <w:lang w:eastAsia="zh-CN"/>
                </w:rPr>
                <w:t> </w:t>
              </w:r>
              <w:r w:rsidR="002E325F" w:rsidRPr="009F3FE5">
                <w:rPr>
                  <w:color w:val="000000" w:themeColor="text1"/>
                  <w:sz w:val="18"/>
                  <w:szCs w:val="18"/>
                  <w:lang w:eastAsia="zh-CN"/>
                </w:rPr>
                <w:t>End of 2021</w:t>
              </w:r>
            </w:ins>
          </w:p>
        </w:tc>
        <w:tc>
          <w:tcPr>
            <w:tcW w:w="3835" w:type="dxa"/>
            <w:shd w:val="clear" w:color="auto" w:fill="auto"/>
            <w:hideMark/>
          </w:tcPr>
          <w:p w14:paraId="47D55F63" w14:textId="77777777" w:rsidR="000F006A" w:rsidRPr="009F3FE5" w:rsidRDefault="00D44E35" w:rsidP="003C7C53">
            <w:pPr>
              <w:suppressAutoHyphens w:val="0"/>
              <w:spacing w:before="40" w:after="120" w:line="220" w:lineRule="exact"/>
              <w:ind w:right="113"/>
              <w:rPr>
                <w:ins w:id="131" w:author="Author"/>
                <w:color w:val="000000" w:themeColor="text1"/>
                <w:sz w:val="18"/>
                <w:szCs w:val="18"/>
                <w:lang w:eastAsia="zh-CN"/>
              </w:rPr>
            </w:pPr>
            <w:ins w:id="132" w:author="Author">
              <w:r w:rsidRPr="009F3FE5">
                <w:rPr>
                  <w:color w:val="000000" w:themeColor="text1"/>
                  <w:sz w:val="18"/>
                  <w:szCs w:val="18"/>
                  <w:lang w:eastAsia="zh-CN"/>
                </w:rPr>
                <w:t xml:space="preserve">New UN </w:t>
              </w:r>
              <w:proofErr w:type="gramStart"/>
              <w:r w:rsidRPr="009F3FE5">
                <w:rPr>
                  <w:color w:val="000000" w:themeColor="text1"/>
                  <w:sz w:val="18"/>
                  <w:szCs w:val="18"/>
                  <w:lang w:eastAsia="zh-CN"/>
                </w:rPr>
                <w:t>GTR(</w:t>
              </w:r>
              <w:proofErr w:type="gramEnd"/>
              <w:r w:rsidRPr="009F3FE5">
                <w:rPr>
                  <w:color w:val="000000" w:themeColor="text1"/>
                  <w:sz w:val="18"/>
                  <w:szCs w:val="18"/>
                  <w:lang w:eastAsia="zh-CN"/>
                </w:rPr>
                <w:t>Phase 1 of EVS) adopted at WP.29 March 2018</w:t>
              </w:r>
              <w:r w:rsidR="003E1C2E" w:rsidRPr="009F3FE5">
                <w:rPr>
                  <w:color w:val="000000" w:themeColor="text1"/>
                  <w:sz w:val="18"/>
                  <w:szCs w:val="18"/>
                  <w:lang w:eastAsia="zh-CN"/>
                </w:rPr>
                <w:t xml:space="preserve"> session.</w:t>
              </w:r>
              <w:r w:rsidRPr="009F3FE5">
                <w:rPr>
                  <w:color w:val="000000" w:themeColor="text1"/>
                  <w:sz w:val="18"/>
                  <w:szCs w:val="18"/>
                  <w:lang w:eastAsia="zh-CN"/>
                </w:rPr>
                <w:t xml:space="preserve"> </w:t>
              </w:r>
            </w:ins>
          </w:p>
          <w:p w14:paraId="406C1201" w14:textId="77777777" w:rsidR="00D44E35" w:rsidRDefault="00904E40" w:rsidP="00904E40">
            <w:pPr>
              <w:suppressAutoHyphens w:val="0"/>
              <w:spacing w:before="40" w:after="120" w:line="220" w:lineRule="exact"/>
              <w:ind w:right="113"/>
              <w:rPr>
                <w:ins w:id="133" w:author="Author"/>
                <w:color w:val="000000" w:themeColor="text1"/>
                <w:sz w:val="18"/>
                <w:szCs w:val="18"/>
                <w:lang w:eastAsia="zh-CN"/>
              </w:rPr>
            </w:pPr>
            <w:ins w:id="134" w:author="Author">
              <w:r w:rsidRPr="00904E40">
                <w:rPr>
                  <w:color w:val="000000" w:themeColor="text1"/>
                  <w:sz w:val="18"/>
                  <w:szCs w:val="18"/>
                  <w:lang w:eastAsia="zh-CN"/>
                </w:rPr>
                <w:t xml:space="preserve">AC.3 endorsed the authorization to develop Phase 2 </w:t>
              </w:r>
              <w:r>
                <w:rPr>
                  <w:color w:val="000000" w:themeColor="text1"/>
                  <w:sz w:val="18"/>
                  <w:szCs w:val="18"/>
                  <w:lang w:eastAsia="zh-CN"/>
                </w:rPr>
                <w:t xml:space="preserve">of </w:t>
              </w:r>
              <w:r w:rsidRPr="00904E40">
                <w:rPr>
                  <w:color w:val="000000" w:themeColor="text1"/>
                  <w:sz w:val="18"/>
                  <w:szCs w:val="18"/>
                  <w:lang w:eastAsia="zh-CN"/>
                </w:rPr>
                <w:t xml:space="preserve">the UN GTR </w:t>
              </w:r>
              <w:r>
                <w:rPr>
                  <w:color w:val="000000" w:themeColor="text1"/>
                  <w:sz w:val="18"/>
                  <w:szCs w:val="18"/>
                  <w:lang w:eastAsia="zh-CN"/>
                </w:rPr>
                <w:t>at its March 2018 session</w:t>
              </w:r>
              <w:r w:rsidRPr="00904E40">
                <w:rPr>
                  <w:color w:val="000000" w:themeColor="text1"/>
                  <w:sz w:val="18"/>
                  <w:szCs w:val="18"/>
                  <w:lang w:eastAsia="zh-CN"/>
                </w:rPr>
                <w:t>.</w:t>
              </w:r>
            </w:ins>
          </w:p>
          <w:p w14:paraId="5FB94157" w14:textId="3FA82DE4" w:rsidR="001970EC" w:rsidRPr="009F3FE5" w:rsidRDefault="001970EC" w:rsidP="00904E40">
            <w:pPr>
              <w:suppressAutoHyphens w:val="0"/>
              <w:spacing w:before="40" w:after="120" w:line="220" w:lineRule="exact"/>
              <w:ind w:right="113"/>
              <w:rPr>
                <w:ins w:id="135" w:author="Author"/>
                <w:color w:val="000000" w:themeColor="text1"/>
                <w:sz w:val="18"/>
                <w:szCs w:val="18"/>
                <w:lang w:eastAsia="zh-CN"/>
              </w:rPr>
            </w:pPr>
            <w:del w:id="136" w:author="Author">
              <w:r w:rsidRPr="00117815" w:rsidDel="001970EC">
                <w:rPr>
                  <w:sz w:val="18"/>
                  <w:szCs w:val="18"/>
                  <w:lang w:eastAsia="zh-CN"/>
                </w:rPr>
                <w:delText>GRSP in May gave a green light to WP29 to proceed with a vote. Adoption of the new GTR is foreseen at WP.29 November 2017 session. Phase 2 (long-term research items) mandate expected to be approved by WP29 in November 2017.</w:delText>
              </w:r>
            </w:del>
          </w:p>
        </w:tc>
      </w:tr>
      <w:tr w:rsidR="004E038B" w:rsidRPr="009F3FE5" w14:paraId="3C88775B" w14:textId="77777777" w:rsidTr="00E3727D">
        <w:trPr>
          <w:trHeight w:val="1200"/>
        </w:trPr>
        <w:tc>
          <w:tcPr>
            <w:tcW w:w="618" w:type="dxa"/>
            <w:shd w:val="clear" w:color="auto" w:fill="auto"/>
            <w:noWrap/>
          </w:tcPr>
          <w:p w14:paraId="777304C4" w14:textId="0E98640F" w:rsidR="006B36C0" w:rsidRPr="00760FFC" w:rsidRDefault="001970EC" w:rsidP="006B36C0">
            <w:pPr>
              <w:suppressAutoHyphens w:val="0"/>
              <w:spacing w:before="40" w:after="120" w:line="220" w:lineRule="exact"/>
              <w:ind w:right="113"/>
              <w:rPr>
                <w:b/>
                <w:color w:val="000000" w:themeColor="text1"/>
                <w:sz w:val="18"/>
                <w:rPrChange w:id="137" w:author="Author">
                  <w:rPr>
                    <w:b/>
                    <w:sz w:val="18"/>
                  </w:rPr>
                </w:rPrChange>
              </w:rPr>
            </w:pPr>
            <w:ins w:id="138" w:author="Author">
              <w:r w:rsidRPr="00760FFC">
                <w:rPr>
                  <w:b/>
                  <w:color w:val="000000" w:themeColor="text1"/>
                  <w:sz w:val="18"/>
                  <w:rPrChange w:id="139" w:author="Author">
                    <w:rPr>
                      <w:b/>
                      <w:sz w:val="18"/>
                    </w:rPr>
                  </w:rPrChange>
                </w:rPr>
                <w:t>UN</w:t>
              </w:r>
              <w:del w:id="140" w:author="Author">
                <w:r w:rsidRPr="009F3FE5">
                  <w:rPr>
                    <w:b/>
                    <w:bCs/>
                    <w:color w:val="000000" w:themeColor="text1"/>
                    <w:sz w:val="18"/>
                    <w:szCs w:val="18"/>
                    <w:lang w:eastAsia="zh-CN"/>
                  </w:rPr>
                  <w:br/>
                </w:r>
              </w:del>
              <w:r w:rsidRPr="009F3FE5">
                <w:rPr>
                  <w:b/>
                  <w:bCs/>
                  <w:color w:val="000000" w:themeColor="text1"/>
                  <w:sz w:val="18"/>
                  <w:szCs w:val="18"/>
                  <w:lang w:eastAsia="ja-JP"/>
                </w:rPr>
                <w:t xml:space="preserve"> </w:t>
              </w:r>
              <w:r w:rsidR="00BD07FF">
                <w:rPr>
                  <w:b/>
                  <w:color w:val="000000" w:themeColor="text1"/>
                  <w:sz w:val="18"/>
                </w:rPr>
                <w:t>GTR No. [x</w:t>
              </w:r>
              <w:r w:rsidRPr="00760FFC">
                <w:rPr>
                  <w:b/>
                  <w:color w:val="000000" w:themeColor="text1"/>
                  <w:sz w:val="18"/>
                  <w:rPrChange w:id="141" w:author="Author">
                    <w:rPr>
                      <w:b/>
                      <w:sz w:val="18"/>
                    </w:rPr>
                  </w:rPrChange>
                </w:rPr>
                <w:t>]</w:t>
              </w:r>
            </w:ins>
          </w:p>
        </w:tc>
        <w:tc>
          <w:tcPr>
            <w:tcW w:w="1125" w:type="dxa"/>
            <w:shd w:val="clear" w:color="auto" w:fill="auto"/>
          </w:tcPr>
          <w:p w14:paraId="128AC7DF" w14:textId="0FAB6B97" w:rsidR="006B36C0" w:rsidRPr="00760FFC" w:rsidRDefault="00D44E35" w:rsidP="003C7C53">
            <w:pPr>
              <w:suppressAutoHyphens w:val="0"/>
              <w:spacing w:before="40" w:after="120" w:line="220" w:lineRule="exact"/>
              <w:ind w:right="113"/>
              <w:rPr>
                <w:b/>
                <w:color w:val="000000" w:themeColor="text1"/>
                <w:sz w:val="18"/>
                <w:rPrChange w:id="142" w:author="Author">
                  <w:rPr>
                    <w:b/>
                    <w:sz w:val="18"/>
                  </w:rPr>
                </w:rPrChange>
              </w:rPr>
            </w:pPr>
            <w:ins w:id="143" w:author="Author">
              <w:r w:rsidRPr="009F3FE5">
                <w:rPr>
                  <w:b/>
                  <w:bCs/>
                  <w:color w:val="000000" w:themeColor="text1"/>
                  <w:sz w:val="18"/>
                  <w:szCs w:val="18"/>
                  <w:lang w:eastAsia="zh-CN"/>
                </w:rPr>
                <w:t xml:space="preserve">Real </w:t>
              </w:r>
              <w:proofErr w:type="spellStart"/>
              <w:r w:rsidRPr="009F3FE5">
                <w:rPr>
                  <w:b/>
                  <w:bCs/>
                  <w:color w:val="000000" w:themeColor="text1"/>
                  <w:sz w:val="18"/>
                  <w:szCs w:val="18"/>
                  <w:lang w:eastAsia="zh-CN"/>
                </w:rPr>
                <w:t>DrivingEmissions</w:t>
              </w:r>
              <w:proofErr w:type="spellEnd"/>
              <w:r w:rsidRPr="009F3FE5">
                <w:rPr>
                  <w:b/>
                  <w:bCs/>
                  <w:color w:val="000000" w:themeColor="text1"/>
                  <w:sz w:val="18"/>
                  <w:szCs w:val="18"/>
                  <w:lang w:eastAsia="zh-CN"/>
                </w:rPr>
                <w:t>(RDE)</w:t>
              </w:r>
            </w:ins>
          </w:p>
        </w:tc>
        <w:tc>
          <w:tcPr>
            <w:tcW w:w="708" w:type="dxa"/>
            <w:shd w:val="clear" w:color="auto" w:fill="auto"/>
          </w:tcPr>
          <w:p w14:paraId="71226271" w14:textId="730D146F" w:rsidR="006B36C0" w:rsidRPr="00760FFC" w:rsidRDefault="00D44E35" w:rsidP="003C7C53">
            <w:pPr>
              <w:suppressAutoHyphens w:val="0"/>
              <w:spacing w:before="40" w:after="120" w:line="220" w:lineRule="exact"/>
              <w:ind w:right="113"/>
              <w:rPr>
                <w:b/>
                <w:color w:val="000000" w:themeColor="text1"/>
                <w:sz w:val="18"/>
                <w:rPrChange w:id="144" w:author="Author">
                  <w:rPr>
                    <w:b/>
                    <w:sz w:val="18"/>
                  </w:rPr>
                </w:rPrChange>
              </w:rPr>
            </w:pPr>
            <w:ins w:id="145" w:author="Author">
              <w:r w:rsidRPr="009F3FE5">
                <w:rPr>
                  <w:rFonts w:hint="eastAsia"/>
                  <w:b/>
                  <w:bCs/>
                  <w:color w:val="000000" w:themeColor="text1"/>
                  <w:sz w:val="18"/>
                  <w:szCs w:val="18"/>
                  <w:lang w:eastAsia="ja-JP"/>
                </w:rPr>
                <w:t>GRPE</w:t>
              </w:r>
            </w:ins>
          </w:p>
        </w:tc>
        <w:tc>
          <w:tcPr>
            <w:tcW w:w="1269" w:type="dxa"/>
            <w:tcBorders>
              <w:right w:val="nil"/>
            </w:tcBorders>
            <w:shd w:val="clear" w:color="auto" w:fill="auto"/>
          </w:tcPr>
          <w:p w14:paraId="4F277E3D" w14:textId="582A9261" w:rsidR="006B36C0" w:rsidRPr="00760FFC" w:rsidRDefault="006B36C0" w:rsidP="003C7C53">
            <w:pPr>
              <w:suppressAutoHyphens w:val="0"/>
              <w:spacing w:before="40" w:after="120" w:line="220" w:lineRule="exact"/>
              <w:ind w:right="113"/>
              <w:rPr>
                <w:color w:val="000000" w:themeColor="text1"/>
                <w:sz w:val="18"/>
                <w:rPrChange w:id="146" w:author="Author">
                  <w:rPr>
                    <w:sz w:val="18"/>
                  </w:rPr>
                </w:rPrChange>
              </w:rPr>
            </w:pPr>
          </w:p>
        </w:tc>
        <w:tc>
          <w:tcPr>
            <w:tcW w:w="1275" w:type="dxa"/>
            <w:tcBorders>
              <w:top w:val="nil"/>
              <w:left w:val="nil"/>
              <w:bottom w:val="single" w:sz="12" w:space="0" w:color="auto"/>
            </w:tcBorders>
            <w:shd w:val="clear" w:color="auto" w:fill="auto"/>
          </w:tcPr>
          <w:p w14:paraId="3922C74C" w14:textId="1A778E3F" w:rsidR="006B36C0" w:rsidRPr="00760FFC" w:rsidRDefault="000F006A" w:rsidP="006B36C0">
            <w:pPr>
              <w:suppressAutoHyphens w:val="0"/>
              <w:spacing w:before="40" w:after="120" w:line="220" w:lineRule="exact"/>
              <w:ind w:right="113"/>
              <w:rPr>
                <w:color w:val="000000" w:themeColor="text1"/>
                <w:sz w:val="18"/>
                <w:rPrChange w:id="147" w:author="Author">
                  <w:rPr>
                    <w:sz w:val="18"/>
                  </w:rPr>
                </w:rPrChange>
              </w:rPr>
            </w:pPr>
            <w:del w:id="148" w:author="Author">
              <w:r w:rsidRPr="009F3FE5">
                <w:rPr>
                  <w:color w:val="000000" w:themeColor="text1"/>
                  <w:sz w:val="18"/>
                  <w:szCs w:val="18"/>
                  <w:lang w:eastAsia="zh-CN"/>
                </w:rPr>
                <w:delText> </w:delText>
              </w:r>
            </w:del>
          </w:p>
        </w:tc>
        <w:tc>
          <w:tcPr>
            <w:tcW w:w="989" w:type="dxa"/>
            <w:shd w:val="clear" w:color="auto" w:fill="auto"/>
          </w:tcPr>
          <w:p w14:paraId="3C833BB3" w14:textId="77777777" w:rsidR="00054010" w:rsidRPr="009F3FE5" w:rsidRDefault="00054010" w:rsidP="00054010">
            <w:pPr>
              <w:suppressAutoHyphens w:val="0"/>
              <w:spacing w:before="40" w:after="120" w:line="220" w:lineRule="exact"/>
              <w:ind w:right="113"/>
              <w:rPr>
                <w:ins w:id="149" w:author="Author"/>
                <w:color w:val="000000" w:themeColor="text1"/>
                <w:sz w:val="18"/>
                <w:szCs w:val="18"/>
                <w:lang w:eastAsia="ja-JP"/>
              </w:rPr>
            </w:pPr>
            <w:ins w:id="150" w:author="Author">
              <w:r w:rsidRPr="009F3FE5">
                <w:rPr>
                  <w:color w:val="000000" w:themeColor="text1"/>
                  <w:sz w:val="18"/>
                </w:rPr>
                <w:t xml:space="preserve">IWG: Yes </w:t>
              </w:r>
              <w:r w:rsidRPr="009F3FE5">
                <w:rPr>
                  <w:color w:val="000000" w:themeColor="text1"/>
                  <w:sz w:val="18"/>
                  <w:szCs w:val="18"/>
                  <w:lang w:eastAsia="ja-JP"/>
                </w:rPr>
                <w:br/>
                <w:t>Chair ;EU</w:t>
              </w:r>
              <w:r w:rsidRPr="009F3FE5">
                <w:rPr>
                  <w:color w:val="000000" w:themeColor="text1"/>
                  <w:sz w:val="18"/>
                  <w:szCs w:val="18"/>
                  <w:lang w:eastAsia="ja-JP"/>
                </w:rPr>
                <w:br/>
                <w:t>Vice-Chair:</w:t>
              </w:r>
              <w:r w:rsidRPr="009F3FE5">
                <w:rPr>
                  <w:color w:val="000000" w:themeColor="text1"/>
                  <w:sz w:val="18"/>
                </w:rPr>
                <w:t xml:space="preserve"> Japan</w:t>
              </w:r>
              <w:del w:id="151" w:author="Author">
                <w:r w:rsidRPr="009F3FE5" w:rsidDel="009F3FE5">
                  <w:rPr>
                    <w:color w:val="000000" w:themeColor="text1"/>
                    <w:sz w:val="18"/>
                    <w:szCs w:val="18"/>
                    <w:lang w:eastAsia="ja-JP"/>
                  </w:rPr>
                  <w:delText xml:space="preserve"> </w:delText>
                </w:r>
              </w:del>
              <w:r w:rsidRPr="009F3FE5">
                <w:rPr>
                  <w:rFonts w:hint="eastAsia"/>
                  <w:color w:val="000000" w:themeColor="text1"/>
                  <w:sz w:val="18"/>
                  <w:szCs w:val="18"/>
                  <w:lang w:eastAsia="ja-JP"/>
                </w:rPr>
                <w:t>, Korea</w:t>
              </w:r>
            </w:ins>
          </w:p>
          <w:p w14:paraId="0CEEA411" w14:textId="1196295B" w:rsidR="006B36C0" w:rsidRPr="00760FFC" w:rsidRDefault="00054010" w:rsidP="00054010">
            <w:pPr>
              <w:suppressAutoHyphens w:val="0"/>
              <w:spacing w:before="40" w:after="120" w:line="220" w:lineRule="exact"/>
              <w:ind w:right="113"/>
              <w:rPr>
                <w:color w:val="000000" w:themeColor="text1"/>
                <w:sz w:val="18"/>
                <w:rPrChange w:id="152" w:author="Author">
                  <w:rPr>
                    <w:sz w:val="18"/>
                    <w:lang w:val="es-ES"/>
                  </w:rPr>
                </w:rPrChange>
              </w:rPr>
            </w:pPr>
            <w:proofErr w:type="spellStart"/>
            <w:ins w:id="153" w:author="Author">
              <w:r>
                <w:rPr>
                  <w:color w:val="000000" w:themeColor="text1"/>
                  <w:sz w:val="18"/>
                  <w:szCs w:val="18"/>
                  <w:lang w:eastAsia="ja-JP"/>
                </w:rPr>
                <w:t>S</w:t>
              </w:r>
              <w:r w:rsidRPr="009F3FE5">
                <w:rPr>
                  <w:color w:val="000000" w:themeColor="text1"/>
                  <w:sz w:val="18"/>
                  <w:szCs w:val="18"/>
                  <w:lang w:eastAsia="ja-JP"/>
                </w:rPr>
                <w:t>ponsors:Eu</w:t>
              </w:r>
              <w:proofErr w:type="spellEnd"/>
              <w:r w:rsidRPr="009F3FE5">
                <w:rPr>
                  <w:color w:val="000000" w:themeColor="text1"/>
                  <w:sz w:val="18"/>
                  <w:szCs w:val="18"/>
                  <w:lang w:eastAsia="ja-JP"/>
                </w:rPr>
                <w:t>, Japan, Korea</w:t>
              </w:r>
            </w:ins>
            <w:r w:rsidR="009F3FE5" w:rsidRPr="009F3FE5">
              <w:rPr>
                <w:color w:val="000000" w:themeColor="text1"/>
                <w:sz w:val="18"/>
                <w:szCs w:val="18"/>
                <w:lang w:eastAsia="ja-JP"/>
              </w:rPr>
              <w:t xml:space="preserve"> </w:t>
            </w:r>
          </w:p>
        </w:tc>
        <w:tc>
          <w:tcPr>
            <w:tcW w:w="1270" w:type="dxa"/>
            <w:shd w:val="clear" w:color="auto" w:fill="auto"/>
          </w:tcPr>
          <w:p w14:paraId="740EE8E3" w14:textId="2DFA3686" w:rsidR="006B36C0" w:rsidRPr="00760FFC" w:rsidRDefault="00647074" w:rsidP="00647074">
            <w:pPr>
              <w:suppressAutoHyphens w:val="0"/>
              <w:spacing w:before="40" w:after="120" w:line="220" w:lineRule="exact"/>
              <w:ind w:right="113"/>
              <w:rPr>
                <w:color w:val="000000" w:themeColor="text1"/>
                <w:sz w:val="18"/>
                <w:rPrChange w:id="154" w:author="Author">
                  <w:rPr>
                    <w:sz w:val="18"/>
                  </w:rPr>
                </w:rPrChange>
              </w:rPr>
            </w:pPr>
            <w:ins w:id="155" w:author="Author">
              <w:r w:rsidRPr="009F3FE5">
                <w:rPr>
                  <w:color w:val="000000" w:themeColor="text1"/>
                  <w:sz w:val="18"/>
                </w:rPr>
                <w:t xml:space="preserve"> </w:t>
              </w:r>
              <w:r>
                <w:rPr>
                  <w:color w:val="000000" w:themeColor="text1"/>
                  <w:sz w:val="18"/>
                </w:rPr>
                <w:t>W</w:t>
              </w:r>
              <w:r w:rsidRPr="009F3FE5">
                <w:rPr>
                  <w:color w:val="000000" w:themeColor="text1"/>
                  <w:sz w:val="18"/>
                </w:rPr>
                <w:t>P.29/2018/</w:t>
              </w:r>
              <w:r>
                <w:rPr>
                  <w:color w:val="000000" w:themeColor="text1"/>
                  <w:sz w:val="18"/>
                </w:rPr>
                <w:t>80</w:t>
              </w:r>
            </w:ins>
          </w:p>
        </w:tc>
        <w:tc>
          <w:tcPr>
            <w:tcW w:w="1270" w:type="dxa"/>
            <w:shd w:val="clear" w:color="auto" w:fill="auto"/>
          </w:tcPr>
          <w:p w14:paraId="7B09330A" w14:textId="52E4AC75" w:rsidR="006B36C0" w:rsidRPr="009F3FE5" w:rsidRDefault="000F006A" w:rsidP="003C7C53">
            <w:pPr>
              <w:suppressAutoHyphens w:val="0"/>
              <w:spacing w:before="40" w:after="120" w:line="220" w:lineRule="exact"/>
              <w:ind w:right="113"/>
              <w:rPr>
                <w:color w:val="000000" w:themeColor="text1"/>
                <w:sz w:val="18"/>
                <w:szCs w:val="18"/>
                <w:lang w:eastAsia="ja-JP"/>
              </w:rPr>
            </w:pPr>
            <w:del w:id="156" w:author="Author">
              <w:r w:rsidRPr="009F3FE5">
                <w:rPr>
                  <w:color w:val="000000" w:themeColor="text1"/>
                  <w:sz w:val="18"/>
                  <w:szCs w:val="18"/>
                  <w:lang w:eastAsia="zh-CN"/>
                </w:rPr>
                <w:delText> </w:delText>
              </w:r>
            </w:del>
            <w:ins w:id="157" w:author="Author">
              <w:r w:rsidR="002E325F" w:rsidRPr="009F3FE5">
                <w:rPr>
                  <w:rFonts w:hint="eastAsia"/>
                  <w:color w:val="000000" w:themeColor="text1"/>
                  <w:sz w:val="18"/>
                  <w:szCs w:val="18"/>
                  <w:lang w:eastAsia="ja-JP"/>
                </w:rPr>
                <w:t>N</w:t>
              </w:r>
              <w:r w:rsidR="002E325F" w:rsidRPr="009F3FE5">
                <w:rPr>
                  <w:color w:val="000000" w:themeColor="text1"/>
                  <w:sz w:val="18"/>
                  <w:szCs w:val="18"/>
                  <w:lang w:eastAsia="ja-JP"/>
                </w:rPr>
                <w:t>ovember 2019</w:t>
              </w:r>
            </w:ins>
          </w:p>
        </w:tc>
        <w:tc>
          <w:tcPr>
            <w:tcW w:w="3835" w:type="dxa"/>
            <w:shd w:val="clear" w:color="auto" w:fill="auto"/>
          </w:tcPr>
          <w:p w14:paraId="0642677A" w14:textId="3041C745" w:rsidR="003E1C2E" w:rsidRPr="00760FFC" w:rsidRDefault="00647074" w:rsidP="003E1C2E">
            <w:pPr>
              <w:suppressAutoHyphens w:val="0"/>
              <w:spacing w:before="40" w:after="120" w:line="220" w:lineRule="exact"/>
              <w:ind w:right="113"/>
              <w:rPr>
                <w:color w:val="000000" w:themeColor="text1"/>
                <w:sz w:val="18"/>
                <w:rPrChange w:id="158" w:author="Author">
                  <w:rPr>
                    <w:sz w:val="18"/>
                  </w:rPr>
                </w:rPrChange>
              </w:rPr>
            </w:pPr>
            <w:ins w:id="159" w:author="Author">
              <w:r w:rsidRPr="009F3FE5">
                <w:rPr>
                  <w:color w:val="000000" w:themeColor="text1"/>
                  <w:sz w:val="18"/>
                  <w:szCs w:val="18"/>
                  <w:lang w:eastAsia="zh-CN"/>
                </w:rPr>
                <w:t xml:space="preserve">A proposal of authorization to develop </w:t>
              </w:r>
              <w:r>
                <w:rPr>
                  <w:color w:val="000000" w:themeColor="text1"/>
                  <w:sz w:val="18"/>
                  <w:szCs w:val="18"/>
                  <w:lang w:eastAsia="zh-CN"/>
                </w:rPr>
                <w:t>a new</w:t>
              </w:r>
              <w:r w:rsidRPr="009F3FE5">
                <w:rPr>
                  <w:color w:val="000000" w:themeColor="text1"/>
                  <w:sz w:val="18"/>
                  <w:szCs w:val="18"/>
                  <w:lang w:eastAsia="zh-CN"/>
                </w:rPr>
                <w:t xml:space="preserve"> UN GTR </w:t>
              </w:r>
              <w:r>
                <w:rPr>
                  <w:color w:val="000000" w:themeColor="text1"/>
                  <w:sz w:val="18"/>
                  <w:szCs w:val="18"/>
                  <w:lang w:eastAsia="zh-CN"/>
                </w:rPr>
                <w:t>will be</w:t>
              </w:r>
              <w:r w:rsidRPr="009F3FE5">
                <w:rPr>
                  <w:color w:val="000000" w:themeColor="text1"/>
                  <w:sz w:val="18"/>
                  <w:szCs w:val="18"/>
                  <w:lang w:eastAsia="zh-CN"/>
                </w:rPr>
                <w:t xml:space="preserve"> </w:t>
              </w:r>
              <w:r>
                <w:rPr>
                  <w:color w:val="000000" w:themeColor="text1"/>
                  <w:sz w:val="18"/>
                  <w:szCs w:val="18"/>
                  <w:lang w:eastAsia="zh-CN"/>
                </w:rPr>
                <w:t>consider</w:t>
              </w:r>
              <w:r w:rsidRPr="009F3FE5">
                <w:rPr>
                  <w:color w:val="000000" w:themeColor="text1"/>
                  <w:sz w:val="18"/>
                  <w:szCs w:val="18"/>
                  <w:lang w:eastAsia="zh-CN"/>
                </w:rPr>
                <w:t xml:space="preserve">ed by AC.3 at its </w:t>
              </w:r>
              <w:r>
                <w:rPr>
                  <w:color w:val="000000" w:themeColor="text1"/>
                  <w:sz w:val="18"/>
                  <w:szCs w:val="18"/>
                  <w:lang w:eastAsia="zh-CN"/>
                </w:rPr>
                <w:t>June 2018</w:t>
              </w:r>
              <w:r w:rsidRPr="009F3FE5">
                <w:rPr>
                  <w:color w:val="000000" w:themeColor="text1"/>
                  <w:sz w:val="18"/>
                  <w:szCs w:val="18"/>
                  <w:lang w:eastAsia="zh-CN"/>
                </w:rPr>
                <w:t xml:space="preserve"> session.</w:t>
              </w:r>
            </w:ins>
          </w:p>
        </w:tc>
      </w:tr>
    </w:tbl>
    <w:p w14:paraId="5A57B533" w14:textId="77777777" w:rsidR="000F006A" w:rsidRPr="009F3FE5" w:rsidRDefault="000F006A" w:rsidP="000F006A">
      <w:pPr>
        <w:rPr>
          <w:color w:val="000000" w:themeColor="text1"/>
          <w:sz w:val="18"/>
          <w:szCs w:val="18"/>
        </w:rPr>
      </w:pPr>
    </w:p>
    <w:p w14:paraId="71CF48E1" w14:textId="77777777" w:rsidR="000F006A" w:rsidRPr="009F3FE5" w:rsidRDefault="000F006A" w:rsidP="000F006A">
      <w:pPr>
        <w:suppressAutoHyphens w:val="0"/>
        <w:spacing w:line="240" w:lineRule="auto"/>
        <w:rPr>
          <w:color w:val="000000" w:themeColor="text1"/>
        </w:rPr>
      </w:pPr>
      <w:r w:rsidRPr="009F3FE5">
        <w:rPr>
          <w:color w:val="000000" w:themeColor="text1"/>
        </w:rP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26"/>
        <w:gridCol w:w="1218"/>
        <w:gridCol w:w="803"/>
        <w:gridCol w:w="1323"/>
        <w:gridCol w:w="835"/>
        <w:gridCol w:w="1149"/>
        <w:gridCol w:w="953"/>
        <w:gridCol w:w="1041"/>
        <w:gridCol w:w="4411"/>
      </w:tblGrid>
      <w:tr w:rsidR="000F006A" w:rsidRPr="009F3FE5" w14:paraId="66AB6E41" w14:textId="77777777" w:rsidTr="005A6C82">
        <w:trPr>
          <w:trHeight w:val="272"/>
          <w:tblHeader/>
        </w:trPr>
        <w:tc>
          <w:tcPr>
            <w:tcW w:w="3970" w:type="dxa"/>
            <w:gridSpan w:val="4"/>
            <w:tcBorders>
              <w:top w:val="single" w:sz="4" w:space="0" w:color="auto"/>
              <w:bottom w:val="single" w:sz="12" w:space="0" w:color="auto"/>
            </w:tcBorders>
            <w:shd w:val="clear" w:color="auto" w:fill="auto"/>
            <w:noWrap/>
            <w:vAlign w:val="bottom"/>
            <w:hideMark/>
          </w:tcPr>
          <w:p w14:paraId="382BDA66" w14:textId="77777777" w:rsidR="000F006A" w:rsidRPr="009F3FE5" w:rsidRDefault="000F006A" w:rsidP="003C7C53">
            <w:pPr>
              <w:suppressAutoHyphens w:val="0"/>
              <w:spacing w:before="80" w:after="80" w:line="200" w:lineRule="exact"/>
              <w:ind w:right="113"/>
              <w:rPr>
                <w:bCs/>
                <w:i/>
                <w:color w:val="000000" w:themeColor="text1"/>
                <w:sz w:val="16"/>
                <w:szCs w:val="36"/>
                <w:lang w:eastAsia="zh-CN"/>
              </w:rPr>
            </w:pPr>
            <w:proofErr w:type="spellStart"/>
            <w:proofErr w:type="gramStart"/>
            <w:r w:rsidRPr="009F3FE5">
              <w:rPr>
                <w:bCs/>
                <w:i/>
                <w:color w:val="000000" w:themeColor="text1"/>
                <w:sz w:val="16"/>
                <w:szCs w:val="36"/>
                <w:lang w:eastAsia="zh-CN"/>
              </w:rPr>
              <w:lastRenderedPageBreak/>
              <w:t>Ib</w:t>
            </w:r>
            <w:proofErr w:type="spellEnd"/>
            <w:r w:rsidRPr="009F3FE5">
              <w:rPr>
                <w:bCs/>
                <w:i/>
                <w:color w:val="000000" w:themeColor="text1"/>
                <w:sz w:val="16"/>
                <w:szCs w:val="36"/>
                <w:lang w:eastAsia="zh-CN"/>
              </w:rPr>
              <w:t xml:space="preserve"> .</w:t>
            </w:r>
            <w:proofErr w:type="gramEnd"/>
            <w:r w:rsidRPr="009F3FE5">
              <w:rPr>
                <w:bCs/>
                <w:i/>
                <w:color w:val="000000" w:themeColor="text1"/>
                <w:sz w:val="16"/>
                <w:szCs w:val="36"/>
                <w:lang w:eastAsia="zh-CN"/>
              </w:rPr>
              <w:t xml:space="preserve"> Existing GTRs -  Low priority</w:t>
            </w:r>
          </w:p>
        </w:tc>
        <w:tc>
          <w:tcPr>
            <w:tcW w:w="835" w:type="dxa"/>
            <w:tcBorders>
              <w:top w:val="single" w:sz="4" w:space="0" w:color="auto"/>
              <w:bottom w:val="single" w:sz="12" w:space="0" w:color="auto"/>
            </w:tcBorders>
            <w:shd w:val="clear" w:color="auto" w:fill="auto"/>
            <w:vAlign w:val="bottom"/>
            <w:hideMark/>
          </w:tcPr>
          <w:p w14:paraId="05663BDF"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149" w:type="dxa"/>
            <w:tcBorders>
              <w:top w:val="single" w:sz="4" w:space="0" w:color="auto"/>
              <w:bottom w:val="single" w:sz="12" w:space="0" w:color="auto"/>
            </w:tcBorders>
            <w:shd w:val="clear" w:color="auto" w:fill="auto"/>
            <w:vAlign w:val="bottom"/>
            <w:hideMark/>
          </w:tcPr>
          <w:p w14:paraId="3E13920F"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953" w:type="dxa"/>
            <w:tcBorders>
              <w:top w:val="single" w:sz="4" w:space="0" w:color="auto"/>
              <w:bottom w:val="single" w:sz="12" w:space="0" w:color="auto"/>
            </w:tcBorders>
            <w:shd w:val="clear" w:color="auto" w:fill="auto"/>
            <w:vAlign w:val="bottom"/>
            <w:hideMark/>
          </w:tcPr>
          <w:p w14:paraId="0FD71E32"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041" w:type="dxa"/>
            <w:tcBorders>
              <w:top w:val="single" w:sz="4" w:space="0" w:color="auto"/>
              <w:bottom w:val="single" w:sz="12" w:space="0" w:color="auto"/>
            </w:tcBorders>
            <w:shd w:val="clear" w:color="auto" w:fill="auto"/>
            <w:vAlign w:val="bottom"/>
            <w:hideMark/>
          </w:tcPr>
          <w:p w14:paraId="4AAE2859"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4411" w:type="dxa"/>
            <w:tcBorders>
              <w:top w:val="single" w:sz="4" w:space="0" w:color="auto"/>
              <w:bottom w:val="single" w:sz="12" w:space="0" w:color="auto"/>
            </w:tcBorders>
            <w:shd w:val="clear" w:color="auto" w:fill="auto"/>
            <w:noWrap/>
            <w:vAlign w:val="bottom"/>
            <w:hideMark/>
          </w:tcPr>
          <w:p w14:paraId="164EC36A"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r>
      <w:tr w:rsidR="000F006A" w:rsidRPr="009F3FE5" w14:paraId="256F324E" w14:textId="77777777" w:rsidTr="005A6C82">
        <w:trPr>
          <w:trHeight w:val="342"/>
        </w:trPr>
        <w:tc>
          <w:tcPr>
            <w:tcW w:w="626" w:type="dxa"/>
            <w:vMerge w:val="restart"/>
            <w:tcBorders>
              <w:top w:val="single" w:sz="12" w:space="0" w:color="auto"/>
            </w:tcBorders>
            <w:shd w:val="clear" w:color="auto" w:fill="auto"/>
            <w:noWrap/>
            <w:hideMark/>
          </w:tcPr>
          <w:p w14:paraId="59B1AF0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w:t>
            </w:r>
          </w:p>
        </w:tc>
        <w:tc>
          <w:tcPr>
            <w:tcW w:w="1218" w:type="dxa"/>
            <w:vMerge w:val="restart"/>
            <w:tcBorders>
              <w:top w:val="single" w:sz="12" w:space="0" w:color="auto"/>
            </w:tcBorders>
            <w:shd w:val="clear" w:color="auto" w:fill="auto"/>
            <w:hideMark/>
          </w:tcPr>
          <w:p w14:paraId="109432E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Title</w:t>
            </w:r>
          </w:p>
        </w:tc>
        <w:tc>
          <w:tcPr>
            <w:tcW w:w="803" w:type="dxa"/>
            <w:vMerge w:val="restart"/>
            <w:tcBorders>
              <w:top w:val="single" w:sz="12" w:space="0" w:color="auto"/>
            </w:tcBorders>
            <w:shd w:val="clear" w:color="auto" w:fill="auto"/>
            <w:hideMark/>
          </w:tcPr>
          <w:p w14:paraId="20708FF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w:t>
            </w:r>
          </w:p>
        </w:tc>
        <w:tc>
          <w:tcPr>
            <w:tcW w:w="1323" w:type="dxa"/>
            <w:vMerge w:val="restart"/>
            <w:tcBorders>
              <w:top w:val="single" w:sz="12" w:space="0" w:color="auto"/>
            </w:tcBorders>
            <w:shd w:val="clear" w:color="auto" w:fill="auto"/>
            <w:hideMark/>
          </w:tcPr>
          <w:p w14:paraId="194FF9B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Version</w:t>
            </w:r>
          </w:p>
        </w:tc>
        <w:tc>
          <w:tcPr>
            <w:tcW w:w="835" w:type="dxa"/>
            <w:vMerge w:val="restart"/>
            <w:tcBorders>
              <w:top w:val="single" w:sz="12" w:space="0" w:color="auto"/>
            </w:tcBorders>
            <w:shd w:val="clear" w:color="auto" w:fill="auto"/>
            <w:hideMark/>
          </w:tcPr>
          <w:p w14:paraId="2C2B5BB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Reason</w:t>
            </w:r>
          </w:p>
        </w:tc>
        <w:tc>
          <w:tcPr>
            <w:tcW w:w="1149" w:type="dxa"/>
            <w:vMerge w:val="restart"/>
            <w:tcBorders>
              <w:top w:val="single" w:sz="12" w:space="0" w:color="auto"/>
            </w:tcBorders>
            <w:shd w:val="clear" w:color="auto" w:fill="auto"/>
            <w:hideMark/>
          </w:tcPr>
          <w:p w14:paraId="166A2F7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roofErr w:type="spellStart"/>
            <w:r w:rsidRPr="009F3FE5">
              <w:rPr>
                <w:b/>
                <w:bCs/>
                <w:color w:val="000000" w:themeColor="text1"/>
                <w:sz w:val="18"/>
                <w:szCs w:val="18"/>
                <w:lang w:eastAsia="zh-CN"/>
              </w:rPr>
              <w:t>Organsiation</w:t>
            </w:r>
            <w:proofErr w:type="spellEnd"/>
            <w:r w:rsidRPr="009F3FE5">
              <w:rPr>
                <w:b/>
                <w:bCs/>
                <w:color w:val="000000" w:themeColor="text1"/>
                <w:sz w:val="18"/>
                <w:szCs w:val="18"/>
                <w:lang w:eastAsia="zh-CN"/>
              </w:rPr>
              <w:t xml:space="preserve"> of work</w:t>
            </w:r>
          </w:p>
        </w:tc>
        <w:tc>
          <w:tcPr>
            <w:tcW w:w="953" w:type="dxa"/>
            <w:vMerge w:val="restart"/>
            <w:tcBorders>
              <w:top w:val="single" w:sz="12" w:space="0" w:color="auto"/>
            </w:tcBorders>
            <w:shd w:val="clear" w:color="auto" w:fill="auto"/>
            <w:hideMark/>
          </w:tcPr>
          <w:p w14:paraId="02AC5DC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Reference documents</w:t>
            </w:r>
          </w:p>
        </w:tc>
        <w:tc>
          <w:tcPr>
            <w:tcW w:w="1041" w:type="dxa"/>
            <w:vMerge w:val="restart"/>
            <w:tcBorders>
              <w:top w:val="single" w:sz="12" w:space="0" w:color="auto"/>
            </w:tcBorders>
            <w:shd w:val="clear" w:color="auto" w:fill="auto"/>
            <w:hideMark/>
          </w:tcPr>
          <w:p w14:paraId="2996317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Expected time needed to finalise*</w:t>
            </w:r>
          </w:p>
        </w:tc>
        <w:tc>
          <w:tcPr>
            <w:tcW w:w="4411" w:type="dxa"/>
            <w:vMerge w:val="restart"/>
            <w:tcBorders>
              <w:top w:val="single" w:sz="12" w:space="0" w:color="auto"/>
            </w:tcBorders>
            <w:shd w:val="clear" w:color="auto" w:fill="auto"/>
            <w:noWrap/>
            <w:hideMark/>
          </w:tcPr>
          <w:p w14:paraId="01F4BFD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Status</w:t>
            </w:r>
          </w:p>
        </w:tc>
      </w:tr>
      <w:tr w:rsidR="000F006A" w:rsidRPr="009F3FE5" w14:paraId="215B1ABC" w14:textId="77777777" w:rsidTr="005A6C82">
        <w:trPr>
          <w:trHeight w:val="380"/>
        </w:trPr>
        <w:tc>
          <w:tcPr>
            <w:tcW w:w="626" w:type="dxa"/>
            <w:vMerge/>
            <w:shd w:val="clear" w:color="auto" w:fill="auto"/>
            <w:hideMark/>
          </w:tcPr>
          <w:p w14:paraId="35E9A67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vMerge/>
            <w:shd w:val="clear" w:color="auto" w:fill="auto"/>
            <w:hideMark/>
          </w:tcPr>
          <w:p w14:paraId="5FA402B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vMerge/>
            <w:shd w:val="clear" w:color="auto" w:fill="auto"/>
            <w:hideMark/>
          </w:tcPr>
          <w:p w14:paraId="3208038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vMerge/>
            <w:shd w:val="clear" w:color="auto" w:fill="auto"/>
            <w:hideMark/>
          </w:tcPr>
          <w:p w14:paraId="787B8FC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35" w:type="dxa"/>
            <w:vMerge/>
            <w:shd w:val="clear" w:color="auto" w:fill="auto"/>
            <w:hideMark/>
          </w:tcPr>
          <w:p w14:paraId="3748BC2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49" w:type="dxa"/>
            <w:vMerge/>
            <w:shd w:val="clear" w:color="auto" w:fill="auto"/>
            <w:hideMark/>
          </w:tcPr>
          <w:p w14:paraId="7C67412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953" w:type="dxa"/>
            <w:vMerge/>
            <w:shd w:val="clear" w:color="auto" w:fill="auto"/>
            <w:hideMark/>
          </w:tcPr>
          <w:p w14:paraId="203AF08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1" w:type="dxa"/>
            <w:vMerge/>
            <w:shd w:val="clear" w:color="auto" w:fill="auto"/>
            <w:hideMark/>
          </w:tcPr>
          <w:p w14:paraId="102A14A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411" w:type="dxa"/>
            <w:vMerge/>
            <w:shd w:val="clear" w:color="auto" w:fill="auto"/>
            <w:hideMark/>
          </w:tcPr>
          <w:p w14:paraId="3966370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64D704B2" w14:textId="77777777" w:rsidTr="005A6C82">
        <w:trPr>
          <w:trHeight w:val="380"/>
        </w:trPr>
        <w:tc>
          <w:tcPr>
            <w:tcW w:w="626" w:type="dxa"/>
            <w:vMerge/>
            <w:shd w:val="clear" w:color="auto" w:fill="auto"/>
            <w:hideMark/>
          </w:tcPr>
          <w:p w14:paraId="3F1D616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vMerge/>
            <w:shd w:val="clear" w:color="auto" w:fill="auto"/>
            <w:hideMark/>
          </w:tcPr>
          <w:p w14:paraId="652FAF9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vMerge/>
            <w:shd w:val="clear" w:color="auto" w:fill="auto"/>
            <w:hideMark/>
          </w:tcPr>
          <w:p w14:paraId="716F627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vMerge/>
            <w:shd w:val="clear" w:color="auto" w:fill="auto"/>
            <w:hideMark/>
          </w:tcPr>
          <w:p w14:paraId="5921FED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35" w:type="dxa"/>
            <w:vMerge/>
            <w:shd w:val="clear" w:color="auto" w:fill="auto"/>
            <w:hideMark/>
          </w:tcPr>
          <w:p w14:paraId="083A8F8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49" w:type="dxa"/>
            <w:vMerge/>
            <w:shd w:val="clear" w:color="auto" w:fill="auto"/>
            <w:hideMark/>
          </w:tcPr>
          <w:p w14:paraId="49A190A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953" w:type="dxa"/>
            <w:vMerge/>
            <w:shd w:val="clear" w:color="auto" w:fill="auto"/>
            <w:hideMark/>
          </w:tcPr>
          <w:p w14:paraId="56362EC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1" w:type="dxa"/>
            <w:vMerge/>
            <w:shd w:val="clear" w:color="auto" w:fill="auto"/>
            <w:hideMark/>
          </w:tcPr>
          <w:p w14:paraId="77AC79C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411" w:type="dxa"/>
            <w:vMerge/>
            <w:shd w:val="clear" w:color="auto" w:fill="auto"/>
            <w:hideMark/>
          </w:tcPr>
          <w:p w14:paraId="2EC8B51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576DDAAA" w14:textId="77777777" w:rsidTr="005A6C82">
        <w:trPr>
          <w:trHeight w:val="361"/>
        </w:trPr>
        <w:tc>
          <w:tcPr>
            <w:tcW w:w="626" w:type="dxa"/>
            <w:shd w:val="clear" w:color="auto" w:fill="auto"/>
            <w:noWrap/>
            <w:hideMark/>
          </w:tcPr>
          <w:p w14:paraId="27DC115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shd w:val="clear" w:color="auto" w:fill="auto"/>
            <w:hideMark/>
          </w:tcPr>
          <w:p w14:paraId="4092B11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shd w:val="clear" w:color="auto" w:fill="auto"/>
            <w:hideMark/>
          </w:tcPr>
          <w:p w14:paraId="56A0A1C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shd w:val="clear" w:color="auto" w:fill="auto"/>
            <w:hideMark/>
          </w:tcPr>
          <w:p w14:paraId="6B6C75F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35" w:type="dxa"/>
            <w:shd w:val="clear" w:color="auto" w:fill="auto"/>
            <w:hideMark/>
          </w:tcPr>
          <w:p w14:paraId="3AF6508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49" w:type="dxa"/>
            <w:shd w:val="clear" w:color="auto" w:fill="auto"/>
            <w:hideMark/>
          </w:tcPr>
          <w:p w14:paraId="167D50E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953" w:type="dxa"/>
            <w:shd w:val="clear" w:color="auto" w:fill="auto"/>
            <w:hideMark/>
          </w:tcPr>
          <w:p w14:paraId="60953DF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1" w:type="dxa"/>
            <w:shd w:val="clear" w:color="auto" w:fill="auto"/>
            <w:hideMark/>
          </w:tcPr>
          <w:p w14:paraId="58768E8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411" w:type="dxa"/>
            <w:shd w:val="clear" w:color="auto" w:fill="auto"/>
            <w:noWrap/>
            <w:hideMark/>
          </w:tcPr>
          <w:p w14:paraId="5746EFE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66F5F938" w14:textId="77777777" w:rsidTr="005A6C82">
        <w:trPr>
          <w:trHeight w:val="1200"/>
        </w:trPr>
        <w:tc>
          <w:tcPr>
            <w:tcW w:w="626" w:type="dxa"/>
            <w:shd w:val="clear" w:color="auto" w:fill="auto"/>
            <w:noWrap/>
            <w:hideMark/>
          </w:tcPr>
          <w:p w14:paraId="2C6A879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2</w:t>
            </w:r>
          </w:p>
        </w:tc>
        <w:tc>
          <w:tcPr>
            <w:tcW w:w="1218" w:type="dxa"/>
            <w:shd w:val="clear" w:color="auto" w:fill="auto"/>
            <w:hideMark/>
          </w:tcPr>
          <w:p w14:paraId="0DE1ACC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Measurement procedures for 2-wheelers (WMTC)</w:t>
            </w:r>
          </w:p>
        </w:tc>
        <w:tc>
          <w:tcPr>
            <w:tcW w:w="803" w:type="dxa"/>
            <w:shd w:val="clear" w:color="auto" w:fill="auto"/>
            <w:hideMark/>
          </w:tcPr>
          <w:p w14:paraId="25AD920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shd w:val="clear" w:color="auto" w:fill="auto"/>
            <w:hideMark/>
          </w:tcPr>
          <w:p w14:paraId="0EC8D51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4</w:t>
            </w:r>
          </w:p>
        </w:tc>
        <w:tc>
          <w:tcPr>
            <w:tcW w:w="835" w:type="dxa"/>
            <w:shd w:val="clear" w:color="auto" w:fill="auto"/>
            <w:hideMark/>
          </w:tcPr>
          <w:p w14:paraId="49A2A69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shd w:val="clear" w:color="auto" w:fill="auto"/>
            <w:hideMark/>
          </w:tcPr>
          <w:p w14:paraId="7FDD0E1F" w14:textId="1F9D9523"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EPPR (</w:t>
            </w:r>
            <w:ins w:id="160" w:author="Author">
              <w:r w:rsidR="00D74551" w:rsidRPr="009F3FE5">
                <w:rPr>
                  <w:color w:val="000000" w:themeColor="text1"/>
                  <w:sz w:val="18"/>
                  <w:szCs w:val="18"/>
                  <w:lang w:eastAsia="zh-CN"/>
                </w:rPr>
                <w:t>EU</w:t>
              </w:r>
            </w:ins>
            <w:del w:id="161" w:author="Author">
              <w:r w:rsidRPr="009F3FE5" w:rsidDel="00D74551">
                <w:rPr>
                  <w:color w:val="000000" w:themeColor="text1"/>
                  <w:sz w:val="18"/>
                  <w:szCs w:val="18"/>
                  <w:lang w:eastAsia="zh-CN"/>
                </w:rPr>
                <w:delText>Sweden</w:delText>
              </w:r>
            </w:del>
            <w:r w:rsidRPr="009F3FE5">
              <w:rPr>
                <w:color w:val="000000" w:themeColor="text1"/>
                <w:sz w:val="18"/>
                <w:szCs w:val="18"/>
                <w:lang w:eastAsia="zh-CN"/>
              </w:rPr>
              <w:t>)  Sponsor: EU</w:t>
            </w:r>
          </w:p>
        </w:tc>
        <w:tc>
          <w:tcPr>
            <w:tcW w:w="953" w:type="dxa"/>
            <w:shd w:val="clear" w:color="auto" w:fill="auto"/>
            <w:hideMark/>
          </w:tcPr>
          <w:p w14:paraId="5E73A85B" w14:textId="5A2899BF" w:rsidR="000F006A" w:rsidRPr="009F3FE5" w:rsidRDefault="000F006A" w:rsidP="008C71AF">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AC.3/36</w:t>
            </w:r>
            <w:ins w:id="162" w:author="Author">
              <w:r w:rsidR="008C71AF" w:rsidRPr="008C71AF">
                <w:rPr>
                  <w:color w:val="000000" w:themeColor="text1"/>
                  <w:sz w:val="18"/>
                  <w:szCs w:val="18"/>
                  <w:lang w:eastAsia="zh-CN"/>
                </w:rPr>
                <w:t>/ Rev.1</w:t>
              </w:r>
            </w:ins>
            <w:r w:rsidRPr="009F3FE5">
              <w:rPr>
                <w:color w:val="000000" w:themeColor="text1"/>
                <w:sz w:val="18"/>
                <w:szCs w:val="18"/>
                <w:lang w:eastAsia="zh-CN"/>
              </w:rPr>
              <w:t xml:space="preserve"> </w:t>
            </w:r>
          </w:p>
        </w:tc>
        <w:tc>
          <w:tcPr>
            <w:tcW w:w="1041" w:type="dxa"/>
            <w:shd w:val="clear" w:color="auto" w:fill="auto"/>
            <w:hideMark/>
          </w:tcPr>
          <w:p w14:paraId="160E96E2" w14:textId="4CBB856A" w:rsidR="000F006A" w:rsidRPr="009F3FE5" w:rsidRDefault="000F006A" w:rsidP="00D146E2">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ins w:id="163" w:author="Author">
              <w:r w:rsidR="00D74551">
                <w:rPr>
                  <w:color w:val="000000" w:themeColor="text1"/>
                  <w:sz w:val="18"/>
                  <w:szCs w:val="18"/>
                  <w:lang w:eastAsia="zh-CN"/>
                </w:rPr>
                <w:t>20</w:t>
              </w:r>
              <w:r w:rsidR="00D146E2">
                <w:rPr>
                  <w:color w:val="000000" w:themeColor="text1"/>
                  <w:sz w:val="18"/>
                  <w:szCs w:val="18"/>
                  <w:lang w:eastAsia="zh-CN"/>
                </w:rPr>
                <w:t>19</w:t>
              </w:r>
            </w:ins>
          </w:p>
        </w:tc>
        <w:tc>
          <w:tcPr>
            <w:tcW w:w="4411" w:type="dxa"/>
            <w:shd w:val="clear" w:color="auto" w:fill="auto"/>
            <w:hideMark/>
          </w:tcPr>
          <w:p w14:paraId="48BF1E30" w14:textId="4C88621A" w:rsidR="000F006A" w:rsidRPr="009F3FE5" w:rsidRDefault="00D74551" w:rsidP="003C7C53">
            <w:pPr>
              <w:suppressAutoHyphens w:val="0"/>
              <w:spacing w:before="40" w:after="120" w:line="220" w:lineRule="exact"/>
              <w:ind w:right="113"/>
              <w:rPr>
                <w:color w:val="000000" w:themeColor="text1"/>
                <w:sz w:val="18"/>
                <w:szCs w:val="18"/>
                <w:lang w:eastAsia="zh-CN"/>
              </w:rPr>
            </w:pPr>
            <w:ins w:id="164" w:author="Author">
              <w:r>
                <w:rPr>
                  <w:color w:val="000000" w:themeColor="text1"/>
                  <w:sz w:val="18"/>
                  <w:szCs w:val="18"/>
                  <w:lang w:eastAsia="zh-CN"/>
                </w:rPr>
                <w:t>T</w:t>
              </w:r>
              <w:r w:rsidRPr="00D74551">
                <w:rPr>
                  <w:color w:val="000000" w:themeColor="text1"/>
                  <w:sz w:val="18"/>
                  <w:szCs w:val="18"/>
                  <w:lang w:eastAsia="zh-CN"/>
                </w:rPr>
                <w:t>he official proposal would be submitted for consideration at the GRPE session in January 2019.</w:t>
              </w:r>
            </w:ins>
            <w:del w:id="165" w:author="Author">
              <w:r w:rsidR="000F006A" w:rsidRPr="009F3FE5" w:rsidDel="00D74551">
                <w:rPr>
                  <w:color w:val="000000" w:themeColor="text1"/>
                  <w:sz w:val="18"/>
                  <w:szCs w:val="18"/>
                  <w:lang w:eastAsia="zh-CN"/>
                </w:rPr>
                <w:delText>AC.3 recommended, in March 2015, that the IWG continue to work on the creation of a new specific UN GTR.</w:delText>
              </w:r>
            </w:del>
          </w:p>
        </w:tc>
      </w:tr>
      <w:tr w:rsidR="000F006A" w:rsidRPr="009F3FE5" w14:paraId="26815464" w14:textId="77777777" w:rsidTr="005A6C82">
        <w:trPr>
          <w:trHeight w:val="255"/>
        </w:trPr>
        <w:tc>
          <w:tcPr>
            <w:tcW w:w="626" w:type="dxa"/>
            <w:shd w:val="clear" w:color="auto" w:fill="auto"/>
            <w:noWrap/>
            <w:hideMark/>
          </w:tcPr>
          <w:p w14:paraId="0566B4C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shd w:val="clear" w:color="auto" w:fill="auto"/>
            <w:hideMark/>
          </w:tcPr>
          <w:p w14:paraId="5031410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shd w:val="clear" w:color="auto" w:fill="auto"/>
            <w:hideMark/>
          </w:tcPr>
          <w:p w14:paraId="0C989F7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shd w:val="clear" w:color="auto" w:fill="auto"/>
            <w:hideMark/>
          </w:tcPr>
          <w:p w14:paraId="562B07C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835" w:type="dxa"/>
            <w:shd w:val="clear" w:color="auto" w:fill="auto"/>
            <w:hideMark/>
          </w:tcPr>
          <w:p w14:paraId="4BD62BD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49" w:type="dxa"/>
            <w:shd w:val="clear" w:color="auto" w:fill="auto"/>
            <w:hideMark/>
          </w:tcPr>
          <w:p w14:paraId="725BD88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53" w:type="dxa"/>
            <w:shd w:val="clear" w:color="auto" w:fill="auto"/>
            <w:hideMark/>
          </w:tcPr>
          <w:p w14:paraId="488F7B1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41" w:type="dxa"/>
            <w:shd w:val="clear" w:color="auto" w:fill="auto"/>
            <w:hideMark/>
          </w:tcPr>
          <w:p w14:paraId="437190C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411" w:type="dxa"/>
            <w:shd w:val="clear" w:color="auto" w:fill="auto"/>
            <w:noWrap/>
            <w:hideMark/>
          </w:tcPr>
          <w:p w14:paraId="76CCB67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18C88B3C" w14:textId="77777777" w:rsidTr="005A6C82">
        <w:trPr>
          <w:trHeight w:val="900"/>
        </w:trPr>
        <w:tc>
          <w:tcPr>
            <w:tcW w:w="626" w:type="dxa"/>
            <w:shd w:val="clear" w:color="auto" w:fill="auto"/>
            <w:noWrap/>
            <w:hideMark/>
          </w:tcPr>
          <w:p w14:paraId="4A8F53B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4</w:t>
            </w:r>
          </w:p>
        </w:tc>
        <w:tc>
          <w:tcPr>
            <w:tcW w:w="1218" w:type="dxa"/>
            <w:shd w:val="clear" w:color="auto" w:fill="auto"/>
            <w:hideMark/>
          </w:tcPr>
          <w:p w14:paraId="778BC06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Test procedure gas-fuelled engines (WHDC)</w:t>
            </w:r>
          </w:p>
        </w:tc>
        <w:tc>
          <w:tcPr>
            <w:tcW w:w="803" w:type="dxa"/>
            <w:shd w:val="clear" w:color="auto" w:fill="auto"/>
            <w:hideMark/>
          </w:tcPr>
          <w:p w14:paraId="4761850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shd w:val="clear" w:color="auto" w:fill="auto"/>
            <w:hideMark/>
          </w:tcPr>
          <w:p w14:paraId="0339A51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Amendment 4</w:t>
            </w:r>
          </w:p>
        </w:tc>
        <w:tc>
          <w:tcPr>
            <w:tcW w:w="835" w:type="dxa"/>
            <w:shd w:val="clear" w:color="auto" w:fill="auto"/>
            <w:hideMark/>
          </w:tcPr>
          <w:p w14:paraId="557EBEF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shd w:val="clear" w:color="auto" w:fill="auto"/>
            <w:hideMark/>
          </w:tcPr>
          <w:p w14:paraId="7A6FF2C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953" w:type="dxa"/>
            <w:shd w:val="clear" w:color="auto" w:fill="auto"/>
            <w:hideMark/>
          </w:tcPr>
          <w:p w14:paraId="33C0A05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41" w:type="dxa"/>
            <w:shd w:val="clear" w:color="auto" w:fill="auto"/>
            <w:hideMark/>
          </w:tcPr>
          <w:p w14:paraId="7FD5104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411" w:type="dxa"/>
            <w:shd w:val="clear" w:color="auto" w:fill="auto"/>
            <w:hideMark/>
          </w:tcPr>
          <w:p w14:paraId="2BDEAE1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"There is need for extra validation of methodology regarding hybrids" - Please check</w:t>
            </w:r>
          </w:p>
        </w:tc>
      </w:tr>
      <w:tr w:rsidR="000F006A" w:rsidRPr="009F3FE5" w14:paraId="6CDB7601" w14:textId="77777777" w:rsidTr="005A6C82">
        <w:trPr>
          <w:trHeight w:val="256"/>
        </w:trPr>
        <w:tc>
          <w:tcPr>
            <w:tcW w:w="626" w:type="dxa"/>
            <w:shd w:val="clear" w:color="auto" w:fill="auto"/>
            <w:noWrap/>
            <w:hideMark/>
          </w:tcPr>
          <w:p w14:paraId="6092341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shd w:val="clear" w:color="auto" w:fill="auto"/>
            <w:hideMark/>
          </w:tcPr>
          <w:p w14:paraId="63E5588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shd w:val="clear" w:color="auto" w:fill="auto"/>
            <w:hideMark/>
          </w:tcPr>
          <w:p w14:paraId="70813A4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shd w:val="clear" w:color="auto" w:fill="auto"/>
            <w:hideMark/>
          </w:tcPr>
          <w:p w14:paraId="28A4D74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835" w:type="dxa"/>
            <w:shd w:val="clear" w:color="auto" w:fill="auto"/>
            <w:hideMark/>
          </w:tcPr>
          <w:p w14:paraId="56E4C9B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49" w:type="dxa"/>
            <w:shd w:val="clear" w:color="auto" w:fill="auto"/>
            <w:hideMark/>
          </w:tcPr>
          <w:p w14:paraId="221C41E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53" w:type="dxa"/>
            <w:shd w:val="clear" w:color="auto" w:fill="auto"/>
            <w:hideMark/>
          </w:tcPr>
          <w:p w14:paraId="311950D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41" w:type="dxa"/>
            <w:shd w:val="clear" w:color="auto" w:fill="auto"/>
            <w:hideMark/>
          </w:tcPr>
          <w:p w14:paraId="333F806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411" w:type="dxa"/>
            <w:shd w:val="clear" w:color="auto" w:fill="auto"/>
            <w:noWrap/>
            <w:hideMark/>
          </w:tcPr>
          <w:p w14:paraId="262ECF8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66E5AFD2" w14:textId="77777777" w:rsidTr="005A6C82">
        <w:trPr>
          <w:trHeight w:val="1200"/>
        </w:trPr>
        <w:tc>
          <w:tcPr>
            <w:tcW w:w="626" w:type="dxa"/>
            <w:shd w:val="clear" w:color="auto" w:fill="auto"/>
            <w:noWrap/>
            <w:hideMark/>
          </w:tcPr>
          <w:p w14:paraId="3A4B050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6</w:t>
            </w:r>
          </w:p>
        </w:tc>
        <w:tc>
          <w:tcPr>
            <w:tcW w:w="1218" w:type="dxa"/>
            <w:shd w:val="clear" w:color="auto" w:fill="auto"/>
            <w:hideMark/>
          </w:tcPr>
          <w:p w14:paraId="6B0C3FA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Safety glazing materials vehicles &amp; </w:t>
            </w:r>
            <w:proofErr w:type="spellStart"/>
            <w:r w:rsidRPr="009F3FE5">
              <w:rPr>
                <w:b/>
                <w:bCs/>
                <w:color w:val="000000" w:themeColor="text1"/>
                <w:sz w:val="18"/>
                <w:szCs w:val="18"/>
                <w:lang w:eastAsia="zh-CN"/>
              </w:rPr>
              <w:t>veh</w:t>
            </w:r>
            <w:proofErr w:type="spellEnd"/>
            <w:r w:rsidRPr="009F3FE5">
              <w:rPr>
                <w:b/>
                <w:bCs/>
                <w:color w:val="000000" w:themeColor="text1"/>
                <w:sz w:val="18"/>
                <w:szCs w:val="18"/>
                <w:lang w:eastAsia="zh-CN"/>
              </w:rPr>
              <w:t xml:space="preserve"> equipment</w:t>
            </w:r>
          </w:p>
        </w:tc>
        <w:tc>
          <w:tcPr>
            <w:tcW w:w="803" w:type="dxa"/>
            <w:shd w:val="clear" w:color="auto" w:fill="auto"/>
            <w:hideMark/>
          </w:tcPr>
          <w:p w14:paraId="4FF28AE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GRSG</w:t>
            </w:r>
          </w:p>
        </w:tc>
        <w:tc>
          <w:tcPr>
            <w:tcW w:w="1323" w:type="dxa"/>
            <w:shd w:val="clear" w:color="auto" w:fill="auto"/>
            <w:hideMark/>
          </w:tcPr>
          <w:p w14:paraId="26C8E58B" w14:textId="26375A4F" w:rsidR="000F006A" w:rsidRPr="009F3FE5" w:rsidRDefault="000F006A" w:rsidP="003C7C53">
            <w:pPr>
              <w:suppressAutoHyphens w:val="0"/>
              <w:spacing w:before="40" w:after="120" w:line="220" w:lineRule="exact"/>
              <w:ind w:right="113"/>
              <w:rPr>
                <w:color w:val="000000" w:themeColor="text1"/>
                <w:sz w:val="18"/>
                <w:szCs w:val="18"/>
                <w:lang w:eastAsia="zh-CN"/>
              </w:rPr>
            </w:pPr>
            <w:del w:id="166" w:author="Author">
              <w:r w:rsidRPr="009F3FE5">
                <w:rPr>
                  <w:color w:val="000000" w:themeColor="text1"/>
                  <w:sz w:val="18"/>
                  <w:szCs w:val="18"/>
                  <w:lang w:eastAsia="zh-CN"/>
                </w:rPr>
                <w:delText>?</w:delText>
              </w:r>
            </w:del>
            <w:ins w:id="167" w:author="Author">
              <w:r w:rsidR="004971E7" w:rsidRPr="009F3FE5">
                <w:rPr>
                  <w:color w:val="000000" w:themeColor="text1"/>
                  <w:sz w:val="18"/>
                  <w:szCs w:val="18"/>
                  <w:lang w:eastAsia="zh-CN"/>
                </w:rPr>
                <w:t>Amendment 2</w:t>
              </w:r>
            </w:ins>
          </w:p>
        </w:tc>
        <w:tc>
          <w:tcPr>
            <w:tcW w:w="835" w:type="dxa"/>
            <w:shd w:val="clear" w:color="auto" w:fill="auto"/>
            <w:hideMark/>
          </w:tcPr>
          <w:p w14:paraId="041ABC7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49" w:type="dxa"/>
            <w:shd w:val="clear" w:color="auto" w:fill="auto"/>
            <w:hideMark/>
          </w:tcPr>
          <w:p w14:paraId="10BE140E" w14:textId="7D90C2F9" w:rsidR="000F006A" w:rsidRPr="009F3FE5" w:rsidRDefault="000F006A" w:rsidP="00D146E2">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w:t>
            </w:r>
            <w:del w:id="168" w:author="Author">
              <w:r w:rsidRPr="009F3FE5" w:rsidDel="00D146E2">
                <w:rPr>
                  <w:color w:val="000000" w:themeColor="text1"/>
                  <w:sz w:val="18"/>
                  <w:szCs w:val="18"/>
                  <w:lang w:eastAsia="zh-CN"/>
                </w:rPr>
                <w:delText xml:space="preserve">Germany, </w:delText>
              </w:r>
            </w:del>
            <w:r w:rsidRPr="009F3FE5">
              <w:rPr>
                <w:color w:val="000000" w:themeColor="text1"/>
                <w:sz w:val="18"/>
                <w:szCs w:val="18"/>
                <w:lang w:eastAsia="zh-CN"/>
              </w:rPr>
              <w:t>Korea) Sponsor: Korea</w:t>
            </w:r>
          </w:p>
        </w:tc>
        <w:tc>
          <w:tcPr>
            <w:tcW w:w="953" w:type="dxa"/>
            <w:shd w:val="clear" w:color="auto" w:fill="auto"/>
            <w:hideMark/>
          </w:tcPr>
          <w:p w14:paraId="67140E3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AC.3/41</w:t>
            </w:r>
          </w:p>
        </w:tc>
        <w:tc>
          <w:tcPr>
            <w:tcW w:w="1041" w:type="dxa"/>
            <w:shd w:val="clear" w:color="auto" w:fill="auto"/>
            <w:hideMark/>
          </w:tcPr>
          <w:p w14:paraId="65B90B53" w14:textId="283AAE4E" w:rsidR="000F006A" w:rsidRPr="009F3FE5" w:rsidRDefault="00D146E2" w:rsidP="009263D6">
            <w:pPr>
              <w:suppressAutoHyphens w:val="0"/>
              <w:spacing w:before="40" w:after="120" w:line="220" w:lineRule="exact"/>
              <w:ind w:right="113"/>
              <w:rPr>
                <w:color w:val="000000" w:themeColor="text1"/>
                <w:sz w:val="18"/>
                <w:szCs w:val="18"/>
                <w:lang w:eastAsia="zh-CN"/>
              </w:rPr>
            </w:pPr>
            <w:ins w:id="169" w:author="Author">
              <w:r>
                <w:rPr>
                  <w:color w:val="000000" w:themeColor="text1"/>
                  <w:sz w:val="16"/>
                  <w:szCs w:val="18"/>
                  <w:lang w:eastAsia="zh-CN"/>
                </w:rPr>
                <w:t>June 2018</w:t>
              </w:r>
            </w:ins>
          </w:p>
        </w:tc>
        <w:tc>
          <w:tcPr>
            <w:tcW w:w="4411" w:type="dxa"/>
            <w:shd w:val="clear" w:color="auto" w:fill="auto"/>
            <w:hideMark/>
          </w:tcPr>
          <w:p w14:paraId="06F45821" w14:textId="16F1538F" w:rsidR="000F006A" w:rsidRPr="009F3FE5" w:rsidRDefault="00D146E2" w:rsidP="003C7C53">
            <w:pPr>
              <w:suppressAutoHyphens w:val="0"/>
              <w:spacing w:before="40" w:after="120" w:line="220" w:lineRule="exact"/>
              <w:ind w:right="113"/>
              <w:rPr>
                <w:color w:val="000000" w:themeColor="text1"/>
                <w:sz w:val="18"/>
                <w:szCs w:val="18"/>
                <w:lang w:eastAsia="zh-CN"/>
              </w:rPr>
            </w:pPr>
            <w:ins w:id="170" w:author="Author">
              <w:r w:rsidRPr="00D146E2">
                <w:rPr>
                  <w:color w:val="000000" w:themeColor="text1"/>
                  <w:sz w:val="18"/>
                  <w:szCs w:val="18"/>
                  <w:lang w:eastAsia="zh-CN"/>
                </w:rPr>
                <w:t>AC.3 extended the mandate of the IWG on PSG until June 2018. On 30 January 2018, AC.3 established in the Global Registry Corrigendum 2 to UN GTR No. 6 (clarifying the scope).</w:t>
              </w:r>
            </w:ins>
            <w:del w:id="171" w:author="Author">
              <w:r w:rsidR="000F006A" w:rsidRPr="009F3FE5" w:rsidDel="00D146E2">
                <w:rPr>
                  <w:color w:val="000000" w:themeColor="text1"/>
                  <w:sz w:val="18"/>
                  <w:szCs w:val="18"/>
                  <w:lang w:eastAsia="zh-CN"/>
                </w:rPr>
                <w:delText>AC.3 noted the request by GRSG to further update the Term of References and the need to extend the mandate of the IWG on PSG until June 2018.                                                Awaiting technical investigation results</w:delText>
              </w:r>
            </w:del>
          </w:p>
        </w:tc>
      </w:tr>
      <w:tr w:rsidR="00D146E2" w:rsidRPr="009F3FE5" w14:paraId="1429C44F" w14:textId="77777777" w:rsidTr="005A6C82">
        <w:trPr>
          <w:trHeight w:val="240"/>
        </w:trPr>
        <w:tc>
          <w:tcPr>
            <w:tcW w:w="626" w:type="dxa"/>
            <w:shd w:val="clear" w:color="auto" w:fill="auto"/>
            <w:noWrap/>
            <w:hideMark/>
          </w:tcPr>
          <w:p w14:paraId="1496F03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18" w:type="dxa"/>
            <w:shd w:val="clear" w:color="auto" w:fill="auto"/>
            <w:hideMark/>
          </w:tcPr>
          <w:p w14:paraId="7D8A618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803" w:type="dxa"/>
            <w:shd w:val="clear" w:color="auto" w:fill="auto"/>
            <w:hideMark/>
          </w:tcPr>
          <w:p w14:paraId="40CC089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323" w:type="dxa"/>
            <w:shd w:val="clear" w:color="auto" w:fill="auto"/>
            <w:hideMark/>
          </w:tcPr>
          <w:p w14:paraId="6E72DB5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835" w:type="dxa"/>
            <w:shd w:val="clear" w:color="auto" w:fill="auto"/>
            <w:hideMark/>
          </w:tcPr>
          <w:p w14:paraId="4755081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49" w:type="dxa"/>
            <w:shd w:val="clear" w:color="auto" w:fill="auto"/>
            <w:hideMark/>
          </w:tcPr>
          <w:p w14:paraId="2425689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953" w:type="dxa"/>
            <w:shd w:val="clear" w:color="auto" w:fill="auto"/>
            <w:hideMark/>
          </w:tcPr>
          <w:p w14:paraId="4A2A9F8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41" w:type="dxa"/>
            <w:shd w:val="clear" w:color="auto" w:fill="auto"/>
            <w:hideMark/>
          </w:tcPr>
          <w:p w14:paraId="6036F81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411" w:type="dxa"/>
            <w:shd w:val="clear" w:color="auto" w:fill="auto"/>
            <w:noWrap/>
            <w:hideMark/>
          </w:tcPr>
          <w:p w14:paraId="37D8D32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37E5D66F" w14:textId="77777777" w:rsidTr="005A6C82">
        <w:trPr>
          <w:trHeight w:val="1972"/>
        </w:trPr>
        <w:tc>
          <w:tcPr>
            <w:tcW w:w="626" w:type="dxa"/>
            <w:shd w:val="clear" w:color="auto" w:fill="auto"/>
            <w:noWrap/>
            <w:hideMark/>
          </w:tcPr>
          <w:p w14:paraId="215CBA3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UN </w:t>
            </w:r>
            <w:proofErr w:type="spellStart"/>
            <w:r w:rsidRPr="009F3FE5">
              <w:rPr>
                <w:b/>
                <w:bCs/>
                <w:color w:val="000000" w:themeColor="text1"/>
                <w:sz w:val="18"/>
                <w:szCs w:val="18"/>
                <w:lang w:eastAsia="zh-CN"/>
              </w:rPr>
              <w:t>GTRNo</w:t>
            </w:r>
            <w:proofErr w:type="spellEnd"/>
            <w:r w:rsidRPr="009F3FE5">
              <w:rPr>
                <w:b/>
                <w:bCs/>
                <w:color w:val="000000" w:themeColor="text1"/>
                <w:sz w:val="18"/>
                <w:szCs w:val="18"/>
                <w:lang w:eastAsia="zh-CN"/>
              </w:rPr>
              <w:t>. 15</w:t>
            </w:r>
          </w:p>
        </w:tc>
        <w:tc>
          <w:tcPr>
            <w:tcW w:w="1218" w:type="dxa"/>
            <w:shd w:val="clear" w:color="auto" w:fill="auto"/>
            <w:hideMark/>
          </w:tcPr>
          <w:p w14:paraId="7D603CD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World harmonised light vehicle test procedures (WLTP)</w:t>
            </w:r>
          </w:p>
        </w:tc>
        <w:tc>
          <w:tcPr>
            <w:tcW w:w="803" w:type="dxa"/>
            <w:shd w:val="clear" w:color="auto" w:fill="auto"/>
            <w:hideMark/>
          </w:tcPr>
          <w:p w14:paraId="700C2B0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323" w:type="dxa"/>
            <w:shd w:val="clear" w:color="auto" w:fill="auto"/>
            <w:hideMark/>
          </w:tcPr>
          <w:p w14:paraId="1DDA7FBC" w14:textId="431F5A8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n/a</w:t>
            </w:r>
          </w:p>
        </w:tc>
        <w:tc>
          <w:tcPr>
            <w:tcW w:w="835" w:type="dxa"/>
            <w:shd w:val="clear" w:color="auto" w:fill="auto"/>
            <w:hideMark/>
          </w:tcPr>
          <w:p w14:paraId="626315F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Reflect EU legislation on WLTP</w:t>
            </w:r>
          </w:p>
        </w:tc>
        <w:tc>
          <w:tcPr>
            <w:tcW w:w="1149" w:type="dxa"/>
            <w:shd w:val="clear" w:color="auto" w:fill="auto"/>
            <w:hideMark/>
          </w:tcPr>
          <w:p w14:paraId="0E4E167F" w14:textId="77777777" w:rsidR="000F006A" w:rsidRPr="009F3FE5" w:rsidRDefault="000F006A" w:rsidP="003C7C53">
            <w:pPr>
              <w:suppressAutoHyphens w:val="0"/>
              <w:spacing w:before="40" w:after="120" w:line="220" w:lineRule="exact"/>
              <w:ind w:right="113"/>
              <w:rPr>
                <w:color w:val="000000" w:themeColor="text1"/>
                <w:sz w:val="18"/>
                <w:szCs w:val="18"/>
                <w:lang w:val="es-ES" w:eastAsia="zh-CN"/>
              </w:rPr>
            </w:pPr>
            <w:r w:rsidRPr="009F3FE5">
              <w:rPr>
                <w:color w:val="000000" w:themeColor="text1"/>
                <w:sz w:val="18"/>
                <w:szCs w:val="18"/>
                <w:lang w:val="es-ES" w:eastAsia="zh-CN"/>
              </w:rPr>
              <w:t>IWG: EVE (USA, Japan, China)                   Sponsor: Canada, China, Japan, USA, EU</w:t>
            </w:r>
          </w:p>
        </w:tc>
        <w:tc>
          <w:tcPr>
            <w:tcW w:w="953" w:type="dxa"/>
            <w:shd w:val="clear" w:color="auto" w:fill="auto"/>
            <w:hideMark/>
          </w:tcPr>
          <w:p w14:paraId="64C1CC58" w14:textId="432DE1FC" w:rsidR="000F006A" w:rsidRPr="009F3FE5" w:rsidRDefault="000F006A" w:rsidP="00D146E2">
            <w:pPr>
              <w:suppressAutoHyphens w:val="0"/>
              <w:spacing w:before="40" w:after="120" w:line="220" w:lineRule="exact"/>
              <w:ind w:right="113"/>
              <w:rPr>
                <w:color w:val="000000" w:themeColor="text1"/>
                <w:sz w:val="18"/>
                <w:szCs w:val="18"/>
                <w:lang w:val="es-ES" w:eastAsia="zh-CN"/>
              </w:rPr>
            </w:pPr>
            <w:r w:rsidRPr="009F3FE5">
              <w:rPr>
                <w:color w:val="000000" w:themeColor="text1"/>
                <w:sz w:val="18"/>
                <w:szCs w:val="18"/>
                <w:lang w:val="es-ES" w:eastAsia="zh-CN"/>
              </w:rPr>
              <w:t> </w:t>
            </w:r>
            <w:ins w:id="172" w:author="Author">
              <w:r w:rsidR="00D146E2" w:rsidRPr="009F3FE5">
                <w:rPr>
                  <w:color w:val="000000" w:themeColor="text1"/>
                  <w:sz w:val="18"/>
                  <w:szCs w:val="18"/>
                  <w:lang w:eastAsia="zh-CN"/>
                </w:rPr>
                <w:t>AC.3/4</w:t>
              </w:r>
              <w:r w:rsidR="00D146E2">
                <w:rPr>
                  <w:color w:val="000000" w:themeColor="text1"/>
                  <w:sz w:val="18"/>
                  <w:szCs w:val="18"/>
                  <w:lang w:eastAsia="zh-CN"/>
                </w:rPr>
                <w:t>6</w:t>
              </w:r>
            </w:ins>
          </w:p>
        </w:tc>
        <w:tc>
          <w:tcPr>
            <w:tcW w:w="1041" w:type="dxa"/>
            <w:shd w:val="clear" w:color="auto" w:fill="auto"/>
            <w:hideMark/>
          </w:tcPr>
          <w:p w14:paraId="79C92D5F" w14:textId="6F9EBEFC" w:rsidR="000F006A" w:rsidRPr="009F3FE5" w:rsidRDefault="00D146E2" w:rsidP="003C7C53">
            <w:pPr>
              <w:suppressAutoHyphens w:val="0"/>
              <w:spacing w:before="40" w:after="120" w:line="220" w:lineRule="exact"/>
              <w:ind w:right="113"/>
              <w:rPr>
                <w:color w:val="000000" w:themeColor="text1"/>
                <w:sz w:val="18"/>
                <w:szCs w:val="18"/>
                <w:lang w:val="es-ES" w:eastAsia="zh-CN"/>
              </w:rPr>
            </w:pPr>
            <w:ins w:id="173" w:author="Author">
              <w:r w:rsidRPr="009F3FE5">
                <w:rPr>
                  <w:rFonts w:hint="eastAsia"/>
                  <w:color w:val="000000" w:themeColor="text1"/>
                  <w:sz w:val="18"/>
                  <w:szCs w:val="18"/>
                  <w:lang w:eastAsia="ja-JP"/>
                </w:rPr>
                <w:t>N</w:t>
              </w:r>
              <w:r w:rsidRPr="009F3FE5">
                <w:rPr>
                  <w:color w:val="000000" w:themeColor="text1"/>
                  <w:sz w:val="18"/>
                  <w:szCs w:val="18"/>
                  <w:lang w:eastAsia="ja-JP"/>
                </w:rPr>
                <w:t>ovember 2019</w:t>
              </w:r>
            </w:ins>
          </w:p>
        </w:tc>
        <w:tc>
          <w:tcPr>
            <w:tcW w:w="4411" w:type="dxa"/>
            <w:shd w:val="clear" w:color="auto" w:fill="auto"/>
            <w:hideMark/>
          </w:tcPr>
          <w:p w14:paraId="35DE9ACF" w14:textId="585B5B18" w:rsidR="000F006A" w:rsidRPr="009F3FE5" w:rsidRDefault="00D146E2" w:rsidP="003C7C53">
            <w:pPr>
              <w:suppressAutoHyphens w:val="0"/>
              <w:spacing w:before="40" w:line="220" w:lineRule="exact"/>
              <w:ind w:right="113"/>
              <w:rPr>
                <w:color w:val="000000" w:themeColor="text1"/>
                <w:sz w:val="18"/>
                <w:szCs w:val="18"/>
                <w:lang w:eastAsia="zh-CN"/>
              </w:rPr>
            </w:pPr>
            <w:ins w:id="174" w:author="Author">
              <w:r w:rsidRPr="00D146E2">
                <w:rPr>
                  <w:color w:val="000000" w:themeColor="text1"/>
                  <w:sz w:val="18"/>
                  <w:szCs w:val="18"/>
                  <w:lang w:eastAsia="zh-CN"/>
                </w:rPr>
                <w:t>GRPE was informed about the ongoing work by the IWG on EVE as part B of the mandate.</w:t>
              </w:r>
            </w:ins>
            <w:del w:id="175" w:author="Author">
              <w:r w:rsidR="000F006A" w:rsidRPr="009F3FE5" w:rsidDel="00D146E2">
                <w:rPr>
                  <w:color w:val="000000" w:themeColor="text1"/>
                  <w:sz w:val="18"/>
                  <w:szCs w:val="18"/>
                  <w:lang w:eastAsia="zh-CN"/>
                </w:rPr>
                <w:delText>Continue research on certain environmental requirements for electric vehicles. Awaiting input from WLTP phase2. For the moment the activities related to the electrified vehicles (determination of max power, battery durability, etc.) are still being dealt with mainly by the EVE IWG, which is external to WLTP. When and how this work will become an amendment to the UN GTR No. 15 or a separate UN GTR is still unclear.</w:delText>
              </w:r>
            </w:del>
          </w:p>
        </w:tc>
      </w:tr>
      <w:tr w:rsidR="00BD07FF" w:rsidRPr="009F3FE5" w14:paraId="322453BA" w14:textId="77777777" w:rsidTr="005A6C82">
        <w:trPr>
          <w:trHeight w:val="1972"/>
          <w:ins w:id="176" w:author="Author"/>
        </w:trPr>
        <w:tc>
          <w:tcPr>
            <w:tcW w:w="626" w:type="dxa"/>
            <w:shd w:val="clear" w:color="auto" w:fill="auto"/>
            <w:noWrap/>
          </w:tcPr>
          <w:p w14:paraId="22C83B88" w14:textId="3DAE051F" w:rsidR="00BD07FF" w:rsidRPr="009F3FE5" w:rsidRDefault="00BD07FF" w:rsidP="00BD07FF">
            <w:pPr>
              <w:suppressAutoHyphens w:val="0"/>
              <w:spacing w:before="40" w:after="120" w:line="220" w:lineRule="exact"/>
              <w:ind w:right="113"/>
              <w:rPr>
                <w:ins w:id="177" w:author="Author"/>
                <w:b/>
                <w:bCs/>
                <w:color w:val="000000" w:themeColor="text1"/>
                <w:sz w:val="18"/>
                <w:szCs w:val="18"/>
                <w:lang w:eastAsia="zh-CN"/>
              </w:rPr>
            </w:pPr>
            <w:ins w:id="178" w:author="Author">
              <w:r>
                <w:rPr>
                  <w:b/>
                  <w:sz w:val="18"/>
                </w:rPr>
                <w:lastRenderedPageBreak/>
                <w:t>UN GTR No. [x2</w:t>
              </w:r>
              <w:r w:rsidRPr="00BD07FF">
                <w:rPr>
                  <w:b/>
                  <w:sz w:val="18"/>
                </w:rPr>
                <w:t>]</w:t>
              </w:r>
            </w:ins>
          </w:p>
        </w:tc>
        <w:tc>
          <w:tcPr>
            <w:tcW w:w="1218" w:type="dxa"/>
            <w:shd w:val="clear" w:color="auto" w:fill="auto"/>
          </w:tcPr>
          <w:p w14:paraId="76A087B3" w14:textId="24F8A109" w:rsidR="00BD07FF" w:rsidRPr="009F3FE5" w:rsidRDefault="00BD07FF" w:rsidP="00BD07FF">
            <w:pPr>
              <w:suppressAutoHyphens w:val="0"/>
              <w:spacing w:before="40" w:after="120" w:line="220" w:lineRule="exact"/>
              <w:ind w:right="113"/>
              <w:rPr>
                <w:ins w:id="179" w:author="Author"/>
                <w:b/>
                <w:bCs/>
                <w:color w:val="000000" w:themeColor="text1"/>
                <w:sz w:val="18"/>
                <w:szCs w:val="18"/>
                <w:lang w:eastAsia="zh-CN"/>
              </w:rPr>
            </w:pPr>
            <w:ins w:id="180" w:author="Author">
              <w:r w:rsidRPr="00BD07FF">
                <w:rPr>
                  <w:b/>
                  <w:sz w:val="18"/>
                </w:rPr>
                <w:t>Quiet Road Transport Vehicles (QRTV)</w:t>
              </w:r>
            </w:ins>
          </w:p>
        </w:tc>
        <w:tc>
          <w:tcPr>
            <w:tcW w:w="803" w:type="dxa"/>
            <w:shd w:val="clear" w:color="auto" w:fill="auto"/>
          </w:tcPr>
          <w:p w14:paraId="0782E02E" w14:textId="7146ADA2" w:rsidR="00BD07FF" w:rsidRPr="009F3FE5" w:rsidRDefault="00BD07FF" w:rsidP="00BD07FF">
            <w:pPr>
              <w:suppressAutoHyphens w:val="0"/>
              <w:spacing w:before="40" w:after="120" w:line="220" w:lineRule="exact"/>
              <w:ind w:right="113"/>
              <w:rPr>
                <w:ins w:id="181" w:author="Author"/>
                <w:b/>
                <w:bCs/>
                <w:color w:val="000000" w:themeColor="text1"/>
                <w:sz w:val="18"/>
                <w:szCs w:val="18"/>
                <w:lang w:eastAsia="zh-CN"/>
              </w:rPr>
            </w:pPr>
            <w:ins w:id="182" w:author="Author">
              <w:r w:rsidRPr="00BD07FF">
                <w:rPr>
                  <w:b/>
                  <w:sz w:val="18"/>
                </w:rPr>
                <w:t>GRB</w:t>
              </w:r>
            </w:ins>
          </w:p>
        </w:tc>
        <w:tc>
          <w:tcPr>
            <w:tcW w:w="1323" w:type="dxa"/>
            <w:shd w:val="clear" w:color="auto" w:fill="auto"/>
          </w:tcPr>
          <w:p w14:paraId="42DF0BD1" w14:textId="3F80181D" w:rsidR="00BD07FF" w:rsidRPr="009F3FE5" w:rsidRDefault="00BD07FF" w:rsidP="00BD07FF">
            <w:pPr>
              <w:suppressAutoHyphens w:val="0"/>
              <w:spacing w:before="40" w:after="120" w:line="220" w:lineRule="exact"/>
              <w:ind w:right="113"/>
              <w:rPr>
                <w:ins w:id="183" w:author="Author"/>
                <w:color w:val="000000" w:themeColor="text1"/>
                <w:sz w:val="18"/>
                <w:szCs w:val="18"/>
                <w:lang w:eastAsia="zh-CN"/>
              </w:rPr>
            </w:pPr>
            <w:ins w:id="184" w:author="Author">
              <w:r w:rsidRPr="00BD07FF">
                <w:rPr>
                  <w:sz w:val="18"/>
                </w:rPr>
                <w:t> </w:t>
              </w:r>
            </w:ins>
          </w:p>
        </w:tc>
        <w:tc>
          <w:tcPr>
            <w:tcW w:w="835" w:type="dxa"/>
            <w:shd w:val="clear" w:color="auto" w:fill="auto"/>
          </w:tcPr>
          <w:p w14:paraId="01D5393B" w14:textId="3029D88B" w:rsidR="00BD07FF" w:rsidRPr="009F3FE5" w:rsidRDefault="00BD07FF" w:rsidP="00BD07FF">
            <w:pPr>
              <w:suppressAutoHyphens w:val="0"/>
              <w:spacing w:before="40" w:after="120" w:line="220" w:lineRule="exact"/>
              <w:ind w:right="113"/>
              <w:rPr>
                <w:ins w:id="185" w:author="Author"/>
                <w:color w:val="000000" w:themeColor="text1"/>
                <w:sz w:val="18"/>
                <w:szCs w:val="18"/>
                <w:lang w:eastAsia="zh-CN"/>
              </w:rPr>
            </w:pPr>
            <w:ins w:id="186" w:author="Author">
              <w:r w:rsidRPr="00BD07FF">
                <w:rPr>
                  <w:sz w:val="18"/>
                </w:rPr>
                <w:t>Reflect UN Reg No. 138</w:t>
              </w:r>
            </w:ins>
          </w:p>
        </w:tc>
        <w:tc>
          <w:tcPr>
            <w:tcW w:w="1149" w:type="dxa"/>
            <w:shd w:val="clear" w:color="auto" w:fill="auto"/>
          </w:tcPr>
          <w:p w14:paraId="6C0139EA" w14:textId="50651553" w:rsidR="00BD07FF" w:rsidRPr="009F3FE5" w:rsidRDefault="00BD07FF" w:rsidP="00BD07FF">
            <w:pPr>
              <w:suppressAutoHyphens w:val="0"/>
              <w:spacing w:before="40" w:after="120" w:line="220" w:lineRule="exact"/>
              <w:ind w:right="113"/>
              <w:rPr>
                <w:ins w:id="187" w:author="Author"/>
                <w:color w:val="000000" w:themeColor="text1"/>
                <w:sz w:val="18"/>
                <w:szCs w:val="18"/>
                <w:lang w:val="es-ES" w:eastAsia="zh-CN"/>
              </w:rPr>
            </w:pPr>
            <w:ins w:id="188" w:author="Author">
              <w:r w:rsidRPr="00BD07FF">
                <w:rPr>
                  <w:sz w:val="18"/>
                </w:rPr>
                <w:t>IWG: Yes (USA); Vice-Chair: Japan Secretariat: EC</w:t>
              </w:r>
            </w:ins>
          </w:p>
        </w:tc>
        <w:tc>
          <w:tcPr>
            <w:tcW w:w="953" w:type="dxa"/>
            <w:shd w:val="clear" w:color="auto" w:fill="auto"/>
          </w:tcPr>
          <w:p w14:paraId="0617A9AB" w14:textId="540BB9CA" w:rsidR="00BD07FF" w:rsidRPr="009F3FE5" w:rsidRDefault="00BD07FF" w:rsidP="00BD07FF">
            <w:pPr>
              <w:suppressAutoHyphens w:val="0"/>
              <w:spacing w:before="40" w:after="120" w:line="220" w:lineRule="exact"/>
              <w:ind w:right="113"/>
              <w:rPr>
                <w:ins w:id="189" w:author="Author"/>
                <w:color w:val="000000" w:themeColor="text1"/>
                <w:sz w:val="18"/>
                <w:szCs w:val="18"/>
                <w:lang w:val="es-ES" w:eastAsia="zh-CN"/>
              </w:rPr>
            </w:pPr>
            <w:ins w:id="190" w:author="Author">
              <w:r w:rsidRPr="009F3FE5">
                <w:rPr>
                  <w:color w:val="000000" w:themeColor="text1"/>
                  <w:sz w:val="18"/>
                  <w:szCs w:val="18"/>
                  <w:lang w:eastAsia="zh-CN"/>
                </w:rPr>
                <w:t>AC.3/33</w:t>
              </w:r>
            </w:ins>
          </w:p>
        </w:tc>
        <w:tc>
          <w:tcPr>
            <w:tcW w:w="1041" w:type="dxa"/>
            <w:shd w:val="clear" w:color="auto" w:fill="auto"/>
          </w:tcPr>
          <w:p w14:paraId="54D4BFA4" w14:textId="44EE46DC" w:rsidR="00BD07FF" w:rsidRPr="009F3FE5" w:rsidRDefault="00BD07FF" w:rsidP="00BD07FF">
            <w:pPr>
              <w:suppressAutoHyphens w:val="0"/>
              <w:spacing w:before="40" w:after="120" w:line="220" w:lineRule="exact"/>
              <w:ind w:right="113"/>
              <w:rPr>
                <w:ins w:id="191" w:author="Author"/>
                <w:color w:val="000000" w:themeColor="text1"/>
                <w:sz w:val="18"/>
                <w:szCs w:val="18"/>
                <w:lang w:eastAsia="ja-JP"/>
              </w:rPr>
            </w:pPr>
          </w:p>
        </w:tc>
        <w:tc>
          <w:tcPr>
            <w:tcW w:w="4411" w:type="dxa"/>
            <w:shd w:val="clear" w:color="auto" w:fill="auto"/>
          </w:tcPr>
          <w:p w14:paraId="00C8CB1A" w14:textId="2C981590" w:rsidR="00BD07FF" w:rsidRPr="00D146E2" w:rsidRDefault="00BD07FF" w:rsidP="00BD07FF">
            <w:pPr>
              <w:suppressAutoHyphens w:val="0"/>
              <w:spacing w:before="40" w:line="220" w:lineRule="exact"/>
              <w:ind w:right="113"/>
              <w:rPr>
                <w:ins w:id="192" w:author="Author"/>
                <w:color w:val="000000" w:themeColor="text1"/>
                <w:sz w:val="18"/>
                <w:szCs w:val="18"/>
                <w:lang w:eastAsia="zh-CN"/>
              </w:rPr>
            </w:pPr>
            <w:ins w:id="193" w:author="Author">
              <w:r w:rsidRPr="009F3FE5">
                <w:rPr>
                  <w:rFonts w:eastAsiaTheme="minorEastAsia"/>
                  <w:color w:val="000000" w:themeColor="text1"/>
                  <w:sz w:val="18"/>
                  <w:szCs w:val="18"/>
                  <w:lang w:eastAsia="zh-CN"/>
                </w:rPr>
                <w:t>Informal group restarted in May 2018</w:t>
              </w:r>
              <w:r>
                <w:rPr>
                  <w:rFonts w:eastAsiaTheme="minorEastAsia"/>
                  <w:color w:val="000000" w:themeColor="text1"/>
                  <w:sz w:val="18"/>
                  <w:szCs w:val="18"/>
                  <w:lang w:eastAsia="zh-CN"/>
                </w:rPr>
                <w:t>.</w:t>
              </w:r>
            </w:ins>
          </w:p>
        </w:tc>
      </w:tr>
    </w:tbl>
    <w:p w14:paraId="076034FF" w14:textId="77777777" w:rsidR="000F006A" w:rsidRPr="009F3FE5" w:rsidRDefault="000F006A" w:rsidP="000F006A">
      <w:pPr>
        <w:suppressAutoHyphens w:val="0"/>
        <w:spacing w:line="240" w:lineRule="auto"/>
        <w:rPr>
          <w:color w:val="000000" w:themeColor="text1"/>
        </w:rPr>
      </w:pPr>
      <w:r w:rsidRPr="009F3FE5">
        <w:rPr>
          <w:color w:val="000000" w:themeColor="text1"/>
        </w:rP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21"/>
        <w:gridCol w:w="1249"/>
        <w:gridCol w:w="1044"/>
        <w:gridCol w:w="1169"/>
        <w:gridCol w:w="1166"/>
        <w:gridCol w:w="1172"/>
        <w:gridCol w:w="1000"/>
        <w:gridCol w:w="4838"/>
        <w:tblGridChange w:id="194">
          <w:tblGrid>
            <w:gridCol w:w="721"/>
            <w:gridCol w:w="1249"/>
            <w:gridCol w:w="1044"/>
            <w:gridCol w:w="1169"/>
            <w:gridCol w:w="1166"/>
            <w:gridCol w:w="1172"/>
            <w:gridCol w:w="1000"/>
            <w:gridCol w:w="4838"/>
          </w:tblGrid>
        </w:tblGridChange>
      </w:tblGrid>
      <w:tr w:rsidR="000F006A" w:rsidRPr="009F3FE5" w14:paraId="0B249D59" w14:textId="77777777" w:rsidTr="005A6C82">
        <w:trPr>
          <w:trHeight w:val="480"/>
          <w:tblHeader/>
        </w:trPr>
        <w:tc>
          <w:tcPr>
            <w:tcW w:w="5349" w:type="dxa"/>
            <w:gridSpan w:val="5"/>
            <w:tcBorders>
              <w:top w:val="single" w:sz="4" w:space="0" w:color="auto"/>
              <w:bottom w:val="single" w:sz="12" w:space="0" w:color="auto"/>
            </w:tcBorders>
            <w:shd w:val="clear" w:color="auto" w:fill="auto"/>
            <w:noWrap/>
            <w:vAlign w:val="bottom"/>
            <w:hideMark/>
          </w:tcPr>
          <w:p w14:paraId="10DDD7DB" w14:textId="77777777" w:rsidR="000F006A" w:rsidRPr="009F3FE5" w:rsidRDefault="000F006A" w:rsidP="003C7C53">
            <w:pPr>
              <w:suppressAutoHyphens w:val="0"/>
              <w:spacing w:before="80" w:after="80" w:line="200" w:lineRule="exact"/>
              <w:ind w:right="113"/>
              <w:rPr>
                <w:bCs/>
                <w:i/>
                <w:color w:val="000000" w:themeColor="text1"/>
                <w:sz w:val="16"/>
                <w:szCs w:val="36"/>
                <w:lang w:eastAsia="zh-CN"/>
              </w:rPr>
            </w:pPr>
            <w:proofErr w:type="spellStart"/>
            <w:r w:rsidRPr="009F3FE5">
              <w:rPr>
                <w:bCs/>
                <w:i/>
                <w:color w:val="000000" w:themeColor="text1"/>
                <w:sz w:val="16"/>
                <w:szCs w:val="36"/>
                <w:lang w:eastAsia="zh-CN"/>
              </w:rPr>
              <w:lastRenderedPageBreak/>
              <w:t>Ic</w:t>
            </w:r>
            <w:proofErr w:type="spellEnd"/>
            <w:r w:rsidRPr="009F3FE5">
              <w:rPr>
                <w:bCs/>
                <w:i/>
                <w:color w:val="000000" w:themeColor="text1"/>
                <w:sz w:val="16"/>
                <w:szCs w:val="36"/>
                <w:lang w:eastAsia="zh-CN"/>
              </w:rPr>
              <w:t xml:space="preserve">. Existing GTRs - No activities identified for </w:t>
            </w:r>
            <w:proofErr w:type="spellStart"/>
            <w:r w:rsidRPr="009F3FE5">
              <w:rPr>
                <w:bCs/>
                <w:i/>
                <w:color w:val="000000" w:themeColor="text1"/>
                <w:sz w:val="16"/>
                <w:szCs w:val="36"/>
                <w:lang w:eastAsia="zh-CN"/>
              </w:rPr>
              <w:t>PoW</w:t>
            </w:r>
            <w:proofErr w:type="spellEnd"/>
          </w:p>
        </w:tc>
        <w:tc>
          <w:tcPr>
            <w:tcW w:w="1172" w:type="dxa"/>
            <w:tcBorders>
              <w:top w:val="single" w:sz="4" w:space="0" w:color="auto"/>
              <w:bottom w:val="single" w:sz="12" w:space="0" w:color="auto"/>
            </w:tcBorders>
            <w:shd w:val="clear" w:color="auto" w:fill="auto"/>
            <w:vAlign w:val="bottom"/>
            <w:hideMark/>
          </w:tcPr>
          <w:p w14:paraId="29AEAF65"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000" w:type="dxa"/>
            <w:tcBorders>
              <w:top w:val="single" w:sz="4" w:space="0" w:color="auto"/>
              <w:bottom w:val="single" w:sz="12" w:space="0" w:color="auto"/>
            </w:tcBorders>
            <w:shd w:val="clear" w:color="auto" w:fill="auto"/>
            <w:vAlign w:val="bottom"/>
            <w:hideMark/>
          </w:tcPr>
          <w:p w14:paraId="2D8B906E"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4838" w:type="dxa"/>
            <w:tcBorders>
              <w:top w:val="single" w:sz="4" w:space="0" w:color="auto"/>
              <w:bottom w:val="single" w:sz="12" w:space="0" w:color="auto"/>
            </w:tcBorders>
            <w:shd w:val="clear" w:color="auto" w:fill="auto"/>
            <w:noWrap/>
            <w:vAlign w:val="bottom"/>
            <w:hideMark/>
          </w:tcPr>
          <w:p w14:paraId="5E30A486" w14:textId="77777777" w:rsidR="000F006A" w:rsidRPr="009F3FE5" w:rsidRDefault="000F006A" w:rsidP="003C7C53">
            <w:pPr>
              <w:suppressAutoHyphens w:val="0"/>
              <w:spacing w:before="80" w:after="80" w:line="200" w:lineRule="exact"/>
              <w:ind w:right="113"/>
              <w:rPr>
                <w:i/>
                <w:color w:val="000000" w:themeColor="text1"/>
                <w:sz w:val="16"/>
                <w:szCs w:val="36"/>
                <w:lang w:eastAsia="zh-CN"/>
              </w:rPr>
            </w:pPr>
          </w:p>
        </w:tc>
      </w:tr>
      <w:tr w:rsidR="000F006A" w:rsidRPr="009F3FE5" w14:paraId="078420C0" w14:textId="77777777" w:rsidTr="005A6C82">
        <w:trPr>
          <w:trHeight w:val="342"/>
        </w:trPr>
        <w:tc>
          <w:tcPr>
            <w:tcW w:w="721" w:type="dxa"/>
            <w:vMerge w:val="restart"/>
            <w:tcBorders>
              <w:top w:val="single" w:sz="12" w:space="0" w:color="auto"/>
            </w:tcBorders>
            <w:shd w:val="clear" w:color="auto" w:fill="auto"/>
            <w:noWrap/>
            <w:hideMark/>
          </w:tcPr>
          <w:p w14:paraId="16B50BB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w:t>
            </w:r>
          </w:p>
        </w:tc>
        <w:tc>
          <w:tcPr>
            <w:tcW w:w="1249" w:type="dxa"/>
            <w:vMerge w:val="restart"/>
            <w:tcBorders>
              <w:top w:val="single" w:sz="12" w:space="0" w:color="auto"/>
            </w:tcBorders>
            <w:shd w:val="clear" w:color="auto" w:fill="auto"/>
            <w:hideMark/>
          </w:tcPr>
          <w:p w14:paraId="3A8E4D2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Title</w:t>
            </w:r>
          </w:p>
        </w:tc>
        <w:tc>
          <w:tcPr>
            <w:tcW w:w="1044" w:type="dxa"/>
            <w:vMerge w:val="restart"/>
            <w:tcBorders>
              <w:top w:val="single" w:sz="12" w:space="0" w:color="auto"/>
            </w:tcBorders>
            <w:shd w:val="clear" w:color="auto" w:fill="auto"/>
            <w:hideMark/>
          </w:tcPr>
          <w:p w14:paraId="0032D8C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w:t>
            </w:r>
          </w:p>
        </w:tc>
        <w:tc>
          <w:tcPr>
            <w:tcW w:w="1169" w:type="dxa"/>
            <w:vMerge w:val="restart"/>
            <w:tcBorders>
              <w:top w:val="single" w:sz="12" w:space="0" w:color="auto"/>
            </w:tcBorders>
            <w:shd w:val="clear" w:color="auto" w:fill="auto"/>
            <w:hideMark/>
          </w:tcPr>
          <w:p w14:paraId="39B38E6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Version</w:t>
            </w:r>
          </w:p>
        </w:tc>
        <w:tc>
          <w:tcPr>
            <w:tcW w:w="1166" w:type="dxa"/>
            <w:vMerge w:val="restart"/>
            <w:tcBorders>
              <w:top w:val="single" w:sz="12" w:space="0" w:color="auto"/>
            </w:tcBorders>
            <w:shd w:val="clear" w:color="auto" w:fill="auto"/>
            <w:hideMark/>
          </w:tcPr>
          <w:p w14:paraId="386A06A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Reason</w:t>
            </w:r>
          </w:p>
        </w:tc>
        <w:tc>
          <w:tcPr>
            <w:tcW w:w="1172" w:type="dxa"/>
            <w:vMerge w:val="restart"/>
            <w:tcBorders>
              <w:top w:val="single" w:sz="12" w:space="0" w:color="auto"/>
            </w:tcBorders>
            <w:shd w:val="clear" w:color="auto" w:fill="auto"/>
            <w:hideMark/>
          </w:tcPr>
          <w:p w14:paraId="568D9CE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roofErr w:type="spellStart"/>
            <w:r w:rsidRPr="009F3FE5">
              <w:rPr>
                <w:b/>
                <w:bCs/>
                <w:color w:val="000000" w:themeColor="text1"/>
                <w:sz w:val="18"/>
                <w:szCs w:val="18"/>
                <w:lang w:eastAsia="zh-CN"/>
              </w:rPr>
              <w:t>Organsiation</w:t>
            </w:r>
            <w:proofErr w:type="spellEnd"/>
            <w:r w:rsidRPr="009F3FE5">
              <w:rPr>
                <w:b/>
                <w:bCs/>
                <w:color w:val="000000" w:themeColor="text1"/>
                <w:sz w:val="18"/>
                <w:szCs w:val="18"/>
                <w:lang w:eastAsia="zh-CN"/>
              </w:rPr>
              <w:t xml:space="preserve"> of work</w:t>
            </w:r>
          </w:p>
        </w:tc>
        <w:tc>
          <w:tcPr>
            <w:tcW w:w="1000" w:type="dxa"/>
            <w:vMerge w:val="restart"/>
            <w:tcBorders>
              <w:top w:val="single" w:sz="12" w:space="0" w:color="auto"/>
            </w:tcBorders>
            <w:shd w:val="clear" w:color="auto" w:fill="auto"/>
            <w:hideMark/>
          </w:tcPr>
          <w:p w14:paraId="11C9A6F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Reference documents</w:t>
            </w:r>
          </w:p>
        </w:tc>
        <w:tc>
          <w:tcPr>
            <w:tcW w:w="4838" w:type="dxa"/>
            <w:vMerge w:val="restart"/>
            <w:tcBorders>
              <w:top w:val="single" w:sz="12" w:space="0" w:color="auto"/>
            </w:tcBorders>
            <w:shd w:val="clear" w:color="auto" w:fill="auto"/>
            <w:noWrap/>
            <w:hideMark/>
          </w:tcPr>
          <w:p w14:paraId="0016D8B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Status</w:t>
            </w:r>
          </w:p>
        </w:tc>
      </w:tr>
      <w:tr w:rsidR="000F006A" w:rsidRPr="009F3FE5" w14:paraId="39F7E52F" w14:textId="77777777" w:rsidTr="005A6C82">
        <w:trPr>
          <w:trHeight w:val="380"/>
        </w:trPr>
        <w:tc>
          <w:tcPr>
            <w:tcW w:w="721" w:type="dxa"/>
            <w:vMerge/>
            <w:shd w:val="clear" w:color="auto" w:fill="auto"/>
            <w:hideMark/>
          </w:tcPr>
          <w:p w14:paraId="72E9116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vMerge/>
            <w:shd w:val="clear" w:color="auto" w:fill="auto"/>
            <w:hideMark/>
          </w:tcPr>
          <w:p w14:paraId="724EB2D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vMerge/>
            <w:shd w:val="clear" w:color="auto" w:fill="auto"/>
            <w:hideMark/>
          </w:tcPr>
          <w:p w14:paraId="5030094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vMerge/>
            <w:shd w:val="clear" w:color="auto" w:fill="auto"/>
            <w:hideMark/>
          </w:tcPr>
          <w:p w14:paraId="5DE07F3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6" w:type="dxa"/>
            <w:vMerge/>
            <w:shd w:val="clear" w:color="auto" w:fill="auto"/>
            <w:hideMark/>
          </w:tcPr>
          <w:p w14:paraId="087C86E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72" w:type="dxa"/>
            <w:vMerge/>
            <w:shd w:val="clear" w:color="auto" w:fill="auto"/>
            <w:hideMark/>
          </w:tcPr>
          <w:p w14:paraId="2C50B27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00" w:type="dxa"/>
            <w:vMerge/>
            <w:shd w:val="clear" w:color="auto" w:fill="auto"/>
            <w:hideMark/>
          </w:tcPr>
          <w:p w14:paraId="2EDBA24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838" w:type="dxa"/>
            <w:vMerge/>
            <w:shd w:val="clear" w:color="auto" w:fill="auto"/>
            <w:hideMark/>
          </w:tcPr>
          <w:p w14:paraId="3AED3AD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5B557FEC" w14:textId="77777777" w:rsidTr="005A6C82">
        <w:trPr>
          <w:trHeight w:val="380"/>
        </w:trPr>
        <w:tc>
          <w:tcPr>
            <w:tcW w:w="721" w:type="dxa"/>
            <w:vMerge/>
            <w:shd w:val="clear" w:color="auto" w:fill="auto"/>
            <w:hideMark/>
          </w:tcPr>
          <w:p w14:paraId="76201F0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vMerge/>
            <w:shd w:val="clear" w:color="auto" w:fill="auto"/>
            <w:hideMark/>
          </w:tcPr>
          <w:p w14:paraId="495433E7"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vMerge/>
            <w:shd w:val="clear" w:color="auto" w:fill="auto"/>
            <w:hideMark/>
          </w:tcPr>
          <w:p w14:paraId="3E57FA4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vMerge/>
            <w:shd w:val="clear" w:color="auto" w:fill="auto"/>
            <w:hideMark/>
          </w:tcPr>
          <w:p w14:paraId="5028B1E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6" w:type="dxa"/>
            <w:vMerge/>
            <w:shd w:val="clear" w:color="auto" w:fill="auto"/>
            <w:hideMark/>
          </w:tcPr>
          <w:p w14:paraId="443DFBC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72" w:type="dxa"/>
            <w:vMerge/>
            <w:shd w:val="clear" w:color="auto" w:fill="auto"/>
            <w:hideMark/>
          </w:tcPr>
          <w:p w14:paraId="18EFF93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00" w:type="dxa"/>
            <w:vMerge/>
            <w:shd w:val="clear" w:color="auto" w:fill="auto"/>
            <w:hideMark/>
          </w:tcPr>
          <w:p w14:paraId="4938DEF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838" w:type="dxa"/>
            <w:vMerge/>
            <w:shd w:val="clear" w:color="auto" w:fill="auto"/>
            <w:hideMark/>
          </w:tcPr>
          <w:p w14:paraId="25CD983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63FC87BB" w14:textId="77777777" w:rsidTr="005A6C82">
        <w:trPr>
          <w:trHeight w:val="210"/>
        </w:trPr>
        <w:tc>
          <w:tcPr>
            <w:tcW w:w="721" w:type="dxa"/>
            <w:shd w:val="clear" w:color="auto" w:fill="auto"/>
            <w:noWrap/>
            <w:hideMark/>
          </w:tcPr>
          <w:p w14:paraId="7A1969E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3C01D09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2CAAFCF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36B6F1E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6" w:type="dxa"/>
            <w:shd w:val="clear" w:color="auto" w:fill="auto"/>
            <w:hideMark/>
          </w:tcPr>
          <w:p w14:paraId="236B463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72" w:type="dxa"/>
            <w:shd w:val="clear" w:color="auto" w:fill="auto"/>
            <w:hideMark/>
          </w:tcPr>
          <w:p w14:paraId="6572A71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00" w:type="dxa"/>
            <w:shd w:val="clear" w:color="auto" w:fill="auto"/>
            <w:hideMark/>
          </w:tcPr>
          <w:p w14:paraId="7A8207A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838" w:type="dxa"/>
            <w:shd w:val="clear" w:color="auto" w:fill="auto"/>
            <w:noWrap/>
            <w:hideMark/>
          </w:tcPr>
          <w:p w14:paraId="696BB49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0F006A" w:rsidRPr="009F3FE5" w14:paraId="34BA1C02" w14:textId="77777777" w:rsidTr="005A6C82">
        <w:trPr>
          <w:trHeight w:val="900"/>
        </w:trPr>
        <w:tc>
          <w:tcPr>
            <w:tcW w:w="721" w:type="dxa"/>
            <w:shd w:val="clear" w:color="auto" w:fill="auto"/>
            <w:noWrap/>
            <w:hideMark/>
          </w:tcPr>
          <w:p w14:paraId="69F0009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5</w:t>
            </w:r>
          </w:p>
        </w:tc>
        <w:tc>
          <w:tcPr>
            <w:tcW w:w="1249" w:type="dxa"/>
            <w:shd w:val="clear" w:color="auto" w:fill="auto"/>
            <w:hideMark/>
          </w:tcPr>
          <w:p w14:paraId="3752F9F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Technical requirements for OBD systems</w:t>
            </w:r>
          </w:p>
        </w:tc>
        <w:tc>
          <w:tcPr>
            <w:tcW w:w="1044" w:type="dxa"/>
            <w:shd w:val="clear" w:color="auto" w:fill="auto"/>
            <w:hideMark/>
          </w:tcPr>
          <w:p w14:paraId="054C6E8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169" w:type="dxa"/>
            <w:shd w:val="clear" w:color="auto" w:fill="auto"/>
            <w:hideMark/>
          </w:tcPr>
          <w:p w14:paraId="6038AC7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793D74B9"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45B3C41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1C76429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7FE5FA2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r>
      <w:tr w:rsidR="000F006A" w:rsidRPr="009F3FE5" w14:paraId="7B1E4B85" w14:textId="77777777" w:rsidTr="005A6C82">
        <w:trPr>
          <w:trHeight w:val="255"/>
        </w:trPr>
        <w:tc>
          <w:tcPr>
            <w:tcW w:w="721" w:type="dxa"/>
            <w:shd w:val="clear" w:color="auto" w:fill="auto"/>
            <w:noWrap/>
            <w:hideMark/>
          </w:tcPr>
          <w:p w14:paraId="62D145F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11766C1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071CF01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7C337E5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5E83B81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7E39F90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1113AE5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3B13A14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6BAADEB0" w14:textId="77777777" w:rsidTr="005A6C82">
        <w:trPr>
          <w:trHeight w:val="600"/>
        </w:trPr>
        <w:tc>
          <w:tcPr>
            <w:tcW w:w="721" w:type="dxa"/>
            <w:shd w:val="clear" w:color="auto" w:fill="auto"/>
            <w:noWrap/>
            <w:hideMark/>
          </w:tcPr>
          <w:p w14:paraId="544438C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8</w:t>
            </w:r>
          </w:p>
        </w:tc>
        <w:tc>
          <w:tcPr>
            <w:tcW w:w="1249" w:type="dxa"/>
            <w:shd w:val="clear" w:color="auto" w:fill="auto"/>
            <w:hideMark/>
          </w:tcPr>
          <w:p w14:paraId="584245A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Electronic stability control</w:t>
            </w:r>
          </w:p>
        </w:tc>
        <w:tc>
          <w:tcPr>
            <w:tcW w:w="1044" w:type="dxa"/>
            <w:shd w:val="clear" w:color="auto" w:fill="auto"/>
            <w:hideMark/>
          </w:tcPr>
          <w:p w14:paraId="017766C6" w14:textId="201BB116"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760FFC">
              <w:rPr>
                <w:b/>
                <w:color w:val="000000" w:themeColor="text1"/>
                <w:sz w:val="18"/>
                <w:rPrChange w:id="195" w:author="Author">
                  <w:rPr>
                    <w:b/>
                    <w:sz w:val="18"/>
                  </w:rPr>
                </w:rPrChange>
              </w:rPr>
              <w:t>GRRF</w:t>
            </w:r>
            <w:del w:id="196" w:author="Author">
              <w:r w:rsidRPr="009F3FE5">
                <w:rPr>
                  <w:b/>
                  <w:bCs/>
                  <w:color w:val="000000" w:themeColor="text1"/>
                  <w:sz w:val="18"/>
                  <w:szCs w:val="18"/>
                  <w:lang w:eastAsia="zh-CN"/>
                </w:rPr>
                <w:delText>?</w:delText>
              </w:r>
            </w:del>
          </w:p>
        </w:tc>
        <w:tc>
          <w:tcPr>
            <w:tcW w:w="1169" w:type="dxa"/>
            <w:shd w:val="clear" w:color="auto" w:fill="auto"/>
            <w:hideMark/>
          </w:tcPr>
          <w:p w14:paraId="5CAE6F8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2AF87CD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19D9DBE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55D7308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3B6D503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r>
      <w:tr w:rsidR="000F006A" w:rsidRPr="009F3FE5" w14:paraId="15FF4023" w14:textId="77777777" w:rsidTr="005A6C82">
        <w:trPr>
          <w:trHeight w:val="255"/>
        </w:trPr>
        <w:tc>
          <w:tcPr>
            <w:tcW w:w="721" w:type="dxa"/>
            <w:shd w:val="clear" w:color="auto" w:fill="auto"/>
            <w:noWrap/>
            <w:hideMark/>
          </w:tcPr>
          <w:p w14:paraId="152DF33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1ED7259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3ECB0C8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0EAD0AC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1F83962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1623A3B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704D807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6847651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53B7EF43" w14:textId="77777777" w:rsidTr="005A6C82">
        <w:trPr>
          <w:trHeight w:val="600"/>
        </w:trPr>
        <w:tc>
          <w:tcPr>
            <w:tcW w:w="721" w:type="dxa"/>
            <w:shd w:val="clear" w:color="auto" w:fill="auto"/>
            <w:noWrap/>
            <w:hideMark/>
          </w:tcPr>
          <w:p w14:paraId="7C4C4B70"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10</w:t>
            </w:r>
          </w:p>
        </w:tc>
        <w:tc>
          <w:tcPr>
            <w:tcW w:w="1249" w:type="dxa"/>
            <w:shd w:val="clear" w:color="auto" w:fill="auto"/>
            <w:hideMark/>
          </w:tcPr>
          <w:p w14:paraId="15F707E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Off-cycle emissions (OTC)</w:t>
            </w:r>
          </w:p>
        </w:tc>
        <w:tc>
          <w:tcPr>
            <w:tcW w:w="1044" w:type="dxa"/>
            <w:shd w:val="clear" w:color="auto" w:fill="auto"/>
            <w:hideMark/>
          </w:tcPr>
          <w:p w14:paraId="40F6879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169" w:type="dxa"/>
            <w:shd w:val="clear" w:color="auto" w:fill="auto"/>
            <w:hideMark/>
          </w:tcPr>
          <w:p w14:paraId="4CBBF2C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615CECF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44FACC0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64728A7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1936506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r>
      <w:tr w:rsidR="000F006A" w:rsidRPr="009F3FE5" w14:paraId="51DF29AD" w14:textId="77777777" w:rsidTr="005A6C82">
        <w:trPr>
          <w:trHeight w:val="255"/>
        </w:trPr>
        <w:tc>
          <w:tcPr>
            <w:tcW w:w="721" w:type="dxa"/>
            <w:shd w:val="clear" w:color="auto" w:fill="auto"/>
            <w:noWrap/>
            <w:hideMark/>
          </w:tcPr>
          <w:p w14:paraId="5262C7B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329574C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2AAEBFD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0D01FC5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203949C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50D114E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001C2DE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5418AE2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65947C06" w14:textId="77777777" w:rsidTr="005A6C82">
        <w:trPr>
          <w:trHeight w:val="1200"/>
        </w:trPr>
        <w:tc>
          <w:tcPr>
            <w:tcW w:w="721" w:type="dxa"/>
            <w:shd w:val="clear" w:color="auto" w:fill="auto"/>
            <w:noWrap/>
            <w:hideMark/>
          </w:tcPr>
          <w:p w14:paraId="794EA99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12</w:t>
            </w:r>
          </w:p>
        </w:tc>
        <w:tc>
          <w:tcPr>
            <w:tcW w:w="1249" w:type="dxa"/>
            <w:shd w:val="clear" w:color="auto" w:fill="auto"/>
            <w:hideMark/>
          </w:tcPr>
          <w:p w14:paraId="59CCD43B"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Motorcycle controls, tell-tales &amp; indicators</w:t>
            </w:r>
          </w:p>
        </w:tc>
        <w:tc>
          <w:tcPr>
            <w:tcW w:w="1044" w:type="dxa"/>
            <w:shd w:val="clear" w:color="auto" w:fill="auto"/>
            <w:hideMark/>
          </w:tcPr>
          <w:p w14:paraId="21F6B546" w14:textId="616558E8" w:rsidR="000F006A" w:rsidRPr="009F3FE5" w:rsidRDefault="000F006A" w:rsidP="003C7C53">
            <w:pPr>
              <w:suppressAutoHyphens w:val="0"/>
              <w:spacing w:before="40" w:after="120" w:line="220" w:lineRule="exact"/>
              <w:ind w:right="113"/>
              <w:rPr>
                <w:b/>
                <w:bCs/>
                <w:color w:val="000000" w:themeColor="text1"/>
                <w:sz w:val="18"/>
                <w:szCs w:val="18"/>
                <w:lang w:eastAsia="zh-CN"/>
              </w:rPr>
            </w:pPr>
            <w:del w:id="197" w:author="Author">
              <w:r w:rsidRPr="009F3FE5">
                <w:rPr>
                  <w:b/>
                  <w:bCs/>
                  <w:color w:val="000000" w:themeColor="text1"/>
                  <w:sz w:val="18"/>
                  <w:szCs w:val="18"/>
                  <w:lang w:eastAsia="zh-CN"/>
                </w:rPr>
                <w:delText>GRE?</w:delText>
              </w:r>
            </w:del>
            <w:ins w:id="198" w:author="Author">
              <w:r w:rsidR="004971E7" w:rsidRPr="009F3FE5">
                <w:rPr>
                  <w:b/>
                  <w:bCs/>
                  <w:color w:val="000000" w:themeColor="text1"/>
                  <w:sz w:val="18"/>
                  <w:szCs w:val="18"/>
                  <w:lang w:eastAsia="zh-CN"/>
                </w:rPr>
                <w:t>GRSG</w:t>
              </w:r>
            </w:ins>
          </w:p>
        </w:tc>
        <w:tc>
          <w:tcPr>
            <w:tcW w:w="1169" w:type="dxa"/>
            <w:shd w:val="clear" w:color="auto" w:fill="auto"/>
            <w:hideMark/>
          </w:tcPr>
          <w:p w14:paraId="1095101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41978ED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6E4F75F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796D76D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77752EE2"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r>
      <w:tr w:rsidR="000F006A" w:rsidRPr="009F3FE5" w14:paraId="310D7ABB" w14:textId="77777777" w:rsidTr="005A6C82">
        <w:trPr>
          <w:trHeight w:val="255"/>
        </w:trPr>
        <w:tc>
          <w:tcPr>
            <w:tcW w:w="721" w:type="dxa"/>
            <w:shd w:val="clear" w:color="auto" w:fill="auto"/>
            <w:noWrap/>
            <w:hideMark/>
          </w:tcPr>
          <w:p w14:paraId="0C66EFF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64116F69"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0BEBF952"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76C8810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050AB2E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067DF4C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29252EB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127F19C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41AC4AB3" w14:textId="77777777" w:rsidTr="005A6C82">
        <w:trPr>
          <w:trHeight w:val="600"/>
        </w:trPr>
        <w:tc>
          <w:tcPr>
            <w:tcW w:w="721" w:type="dxa"/>
            <w:shd w:val="clear" w:color="auto" w:fill="auto"/>
            <w:noWrap/>
            <w:hideMark/>
          </w:tcPr>
          <w:p w14:paraId="6D2A26A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14</w:t>
            </w:r>
          </w:p>
        </w:tc>
        <w:tc>
          <w:tcPr>
            <w:tcW w:w="1249" w:type="dxa"/>
            <w:shd w:val="clear" w:color="auto" w:fill="auto"/>
            <w:hideMark/>
          </w:tcPr>
          <w:p w14:paraId="051ADDBF"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Pole side impact (PSI)</w:t>
            </w:r>
          </w:p>
        </w:tc>
        <w:tc>
          <w:tcPr>
            <w:tcW w:w="1044" w:type="dxa"/>
            <w:shd w:val="clear" w:color="auto" w:fill="auto"/>
            <w:hideMark/>
          </w:tcPr>
          <w:p w14:paraId="72B997AA"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GRSP</w:t>
            </w:r>
          </w:p>
        </w:tc>
        <w:tc>
          <w:tcPr>
            <w:tcW w:w="1169" w:type="dxa"/>
            <w:shd w:val="clear" w:color="auto" w:fill="auto"/>
            <w:hideMark/>
          </w:tcPr>
          <w:p w14:paraId="54FC463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 </w:t>
            </w:r>
          </w:p>
        </w:tc>
        <w:tc>
          <w:tcPr>
            <w:tcW w:w="1166" w:type="dxa"/>
            <w:shd w:val="clear" w:color="auto" w:fill="auto"/>
            <w:hideMark/>
          </w:tcPr>
          <w:p w14:paraId="6D1DECA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300D234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Yes (Australia)  Sponsor: Australia</w:t>
            </w:r>
          </w:p>
        </w:tc>
        <w:tc>
          <w:tcPr>
            <w:tcW w:w="1000" w:type="dxa"/>
            <w:shd w:val="clear" w:color="auto" w:fill="auto"/>
            <w:hideMark/>
          </w:tcPr>
          <w:p w14:paraId="0310306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1F1D49FE" w14:textId="22EDAB62" w:rsidR="000F006A" w:rsidRPr="009F3FE5" w:rsidRDefault="000F006A" w:rsidP="00BD07FF">
            <w:pPr>
              <w:suppressAutoHyphens w:val="0"/>
              <w:spacing w:before="40" w:after="120" w:line="220" w:lineRule="exact"/>
              <w:ind w:right="113"/>
              <w:rPr>
                <w:color w:val="000000" w:themeColor="text1"/>
                <w:sz w:val="18"/>
                <w:szCs w:val="18"/>
                <w:lang w:eastAsia="zh-CN"/>
              </w:rPr>
            </w:pPr>
            <w:del w:id="199" w:author="Author">
              <w:r w:rsidRPr="009F3FE5" w:rsidDel="000D44B6">
                <w:rPr>
                  <w:color w:val="000000" w:themeColor="text1"/>
                  <w:sz w:val="18"/>
                  <w:szCs w:val="18"/>
                  <w:lang w:eastAsia="zh-CN"/>
                </w:rPr>
                <w:delText xml:space="preserve">No new information was provided at the March 2016 </w:delText>
              </w:r>
            </w:del>
            <w:ins w:id="200" w:author="Author">
              <w:del w:id="201" w:author="Author">
                <w:r w:rsidR="00BD07FF" w:rsidRPr="009F3FE5" w:rsidDel="000D44B6">
                  <w:rPr>
                    <w:color w:val="000000" w:themeColor="text1"/>
                    <w:sz w:val="18"/>
                    <w:szCs w:val="18"/>
                    <w:lang w:eastAsia="zh-CN"/>
                  </w:rPr>
                  <w:delText>201</w:delText>
                </w:r>
                <w:r w:rsidR="00BD07FF" w:rsidDel="000D44B6">
                  <w:rPr>
                    <w:color w:val="000000" w:themeColor="text1"/>
                    <w:sz w:val="18"/>
                    <w:szCs w:val="18"/>
                    <w:lang w:eastAsia="zh-CN"/>
                  </w:rPr>
                  <w:delText>8</w:delText>
                </w:r>
                <w:r w:rsidR="00BD07FF" w:rsidRPr="009F3FE5" w:rsidDel="000D44B6">
                  <w:rPr>
                    <w:color w:val="000000" w:themeColor="text1"/>
                    <w:sz w:val="18"/>
                    <w:szCs w:val="18"/>
                    <w:lang w:eastAsia="zh-CN"/>
                  </w:rPr>
                  <w:delText xml:space="preserve"> </w:delText>
                </w:r>
              </w:del>
            </w:ins>
            <w:del w:id="202" w:author="Author">
              <w:r w:rsidRPr="009F3FE5" w:rsidDel="000D44B6">
                <w:rPr>
                  <w:color w:val="000000" w:themeColor="text1"/>
                  <w:sz w:val="18"/>
                  <w:szCs w:val="18"/>
                  <w:lang w:eastAsia="zh-CN"/>
                </w:rPr>
                <w:delText>session of AC.3.</w:delText>
              </w:r>
            </w:del>
          </w:p>
        </w:tc>
      </w:tr>
      <w:tr w:rsidR="000F006A" w:rsidRPr="009F3FE5" w14:paraId="566A32B8" w14:textId="77777777" w:rsidTr="005A6C82">
        <w:trPr>
          <w:trHeight w:val="255"/>
        </w:trPr>
        <w:tc>
          <w:tcPr>
            <w:tcW w:w="721" w:type="dxa"/>
            <w:shd w:val="clear" w:color="auto" w:fill="auto"/>
            <w:noWrap/>
            <w:hideMark/>
          </w:tcPr>
          <w:p w14:paraId="09BA9311"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55A8A51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41D1C90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281B014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2F0D609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2F3FE34A"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40FF649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20C23B5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7AE424C3" w14:textId="77777777" w:rsidTr="005A6C82">
        <w:trPr>
          <w:trHeight w:val="1500"/>
        </w:trPr>
        <w:tc>
          <w:tcPr>
            <w:tcW w:w="721" w:type="dxa"/>
            <w:shd w:val="clear" w:color="auto" w:fill="auto"/>
            <w:noWrap/>
            <w:hideMark/>
          </w:tcPr>
          <w:p w14:paraId="4328A1B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UN GTR No. 17</w:t>
            </w:r>
          </w:p>
        </w:tc>
        <w:tc>
          <w:tcPr>
            <w:tcW w:w="1249" w:type="dxa"/>
            <w:shd w:val="clear" w:color="auto" w:fill="auto"/>
            <w:hideMark/>
          </w:tcPr>
          <w:p w14:paraId="08D0163D"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Crankcase and evaporative emissions of 2 or 3-wheeled motor vehicles </w:t>
            </w:r>
          </w:p>
        </w:tc>
        <w:tc>
          <w:tcPr>
            <w:tcW w:w="1044" w:type="dxa"/>
            <w:shd w:val="clear" w:color="auto" w:fill="auto"/>
            <w:hideMark/>
          </w:tcPr>
          <w:p w14:paraId="31F1DD34"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169" w:type="dxa"/>
            <w:shd w:val="clear" w:color="auto" w:fill="auto"/>
            <w:hideMark/>
          </w:tcPr>
          <w:p w14:paraId="26BFF2D4"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2CD367D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4542644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1F0D460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5B44D675" w14:textId="12D485FA" w:rsidR="000F006A" w:rsidRPr="009F3FE5" w:rsidRDefault="000F006A" w:rsidP="003C7C53">
            <w:pPr>
              <w:suppressAutoHyphens w:val="0"/>
              <w:spacing w:before="40" w:after="120" w:line="220" w:lineRule="exact"/>
              <w:ind w:right="113"/>
              <w:rPr>
                <w:color w:val="000000" w:themeColor="text1"/>
                <w:sz w:val="18"/>
                <w:szCs w:val="18"/>
                <w:lang w:eastAsia="zh-CN"/>
              </w:rPr>
            </w:pPr>
            <w:del w:id="203" w:author="Author">
              <w:r w:rsidRPr="009F3FE5" w:rsidDel="000D44B6">
                <w:rPr>
                  <w:color w:val="000000" w:themeColor="text1"/>
                  <w:sz w:val="18"/>
                  <w:szCs w:val="18"/>
                  <w:lang w:eastAsia="zh-CN"/>
                </w:rPr>
                <w:delText>Still to be notified!</w:delText>
              </w:r>
            </w:del>
          </w:p>
        </w:tc>
      </w:tr>
      <w:tr w:rsidR="000F006A" w:rsidRPr="009F3FE5" w14:paraId="3ECC8F57" w14:textId="77777777" w:rsidTr="005A6C82">
        <w:trPr>
          <w:trHeight w:val="255"/>
        </w:trPr>
        <w:tc>
          <w:tcPr>
            <w:tcW w:w="721" w:type="dxa"/>
            <w:shd w:val="clear" w:color="auto" w:fill="auto"/>
            <w:noWrap/>
            <w:hideMark/>
          </w:tcPr>
          <w:p w14:paraId="1D633A0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02B5519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0107F92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29EE2B35"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30FC5928"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5BF5101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6377E9AF"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0A4CC920"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0F006A" w:rsidRPr="009F3FE5" w14:paraId="558CC0C4" w14:textId="77777777" w:rsidTr="005A6C82">
        <w:trPr>
          <w:trHeight w:val="1500"/>
        </w:trPr>
        <w:tc>
          <w:tcPr>
            <w:tcW w:w="721" w:type="dxa"/>
            <w:shd w:val="clear" w:color="auto" w:fill="auto"/>
            <w:noWrap/>
            <w:hideMark/>
          </w:tcPr>
          <w:p w14:paraId="48A3D7B8"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UN GTR No. 18</w:t>
            </w:r>
          </w:p>
        </w:tc>
        <w:tc>
          <w:tcPr>
            <w:tcW w:w="1249" w:type="dxa"/>
            <w:shd w:val="clear" w:color="auto" w:fill="auto"/>
            <w:hideMark/>
          </w:tcPr>
          <w:p w14:paraId="509782E3"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 xml:space="preserve">On-board diagnostics (OBD) for 2 or 3-wheeled motor vehicles </w:t>
            </w:r>
          </w:p>
        </w:tc>
        <w:tc>
          <w:tcPr>
            <w:tcW w:w="1044" w:type="dxa"/>
            <w:shd w:val="clear" w:color="auto" w:fill="auto"/>
            <w:hideMark/>
          </w:tcPr>
          <w:p w14:paraId="5F851E85"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GRPE</w:t>
            </w:r>
          </w:p>
        </w:tc>
        <w:tc>
          <w:tcPr>
            <w:tcW w:w="1169" w:type="dxa"/>
            <w:shd w:val="clear" w:color="auto" w:fill="auto"/>
            <w:hideMark/>
          </w:tcPr>
          <w:p w14:paraId="10F0CF47"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66" w:type="dxa"/>
            <w:shd w:val="clear" w:color="auto" w:fill="auto"/>
            <w:hideMark/>
          </w:tcPr>
          <w:p w14:paraId="014C8D0C"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72" w:type="dxa"/>
            <w:shd w:val="clear" w:color="auto" w:fill="auto"/>
            <w:hideMark/>
          </w:tcPr>
          <w:p w14:paraId="70CBA5F3"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000" w:type="dxa"/>
            <w:shd w:val="clear" w:color="auto" w:fill="auto"/>
            <w:hideMark/>
          </w:tcPr>
          <w:p w14:paraId="4FAA5C01"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4838" w:type="dxa"/>
            <w:shd w:val="clear" w:color="auto" w:fill="auto"/>
            <w:noWrap/>
            <w:hideMark/>
          </w:tcPr>
          <w:p w14:paraId="559879FD" w14:textId="7E248436" w:rsidR="000F006A" w:rsidRPr="009F3FE5" w:rsidRDefault="000F006A" w:rsidP="003C7C53">
            <w:pPr>
              <w:suppressAutoHyphens w:val="0"/>
              <w:spacing w:before="40" w:after="120" w:line="220" w:lineRule="exact"/>
              <w:ind w:right="113"/>
              <w:rPr>
                <w:color w:val="000000" w:themeColor="text1"/>
                <w:sz w:val="18"/>
                <w:szCs w:val="18"/>
                <w:lang w:eastAsia="zh-CN"/>
              </w:rPr>
            </w:pPr>
            <w:del w:id="204" w:author="Author">
              <w:r w:rsidRPr="009F3FE5" w:rsidDel="000D44B6">
                <w:rPr>
                  <w:color w:val="000000" w:themeColor="text1"/>
                  <w:sz w:val="18"/>
                  <w:szCs w:val="18"/>
                  <w:lang w:eastAsia="zh-CN"/>
                </w:rPr>
                <w:delText>Still to be notified!</w:delText>
              </w:r>
            </w:del>
          </w:p>
        </w:tc>
      </w:tr>
      <w:tr w:rsidR="000F006A" w:rsidRPr="009F3FE5" w14:paraId="3EA5014C" w14:textId="77777777" w:rsidTr="005A6C82">
        <w:trPr>
          <w:trHeight w:val="255"/>
        </w:trPr>
        <w:tc>
          <w:tcPr>
            <w:tcW w:w="721" w:type="dxa"/>
            <w:shd w:val="clear" w:color="auto" w:fill="auto"/>
            <w:noWrap/>
            <w:hideMark/>
          </w:tcPr>
          <w:p w14:paraId="13CC0196"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249" w:type="dxa"/>
            <w:shd w:val="clear" w:color="auto" w:fill="auto"/>
            <w:hideMark/>
          </w:tcPr>
          <w:p w14:paraId="14659DEE"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44" w:type="dxa"/>
            <w:shd w:val="clear" w:color="auto" w:fill="auto"/>
            <w:hideMark/>
          </w:tcPr>
          <w:p w14:paraId="19685D0C" w14:textId="7777777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69" w:type="dxa"/>
            <w:shd w:val="clear" w:color="auto" w:fill="auto"/>
            <w:hideMark/>
          </w:tcPr>
          <w:p w14:paraId="53C667E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66" w:type="dxa"/>
            <w:shd w:val="clear" w:color="auto" w:fill="auto"/>
            <w:hideMark/>
          </w:tcPr>
          <w:p w14:paraId="7D8DF5BE"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72" w:type="dxa"/>
            <w:shd w:val="clear" w:color="auto" w:fill="auto"/>
            <w:hideMark/>
          </w:tcPr>
          <w:p w14:paraId="4A196386"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000" w:type="dxa"/>
            <w:shd w:val="clear" w:color="auto" w:fill="auto"/>
            <w:hideMark/>
          </w:tcPr>
          <w:p w14:paraId="4B0BDBED"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38" w:type="dxa"/>
            <w:shd w:val="clear" w:color="auto" w:fill="auto"/>
            <w:noWrap/>
            <w:hideMark/>
          </w:tcPr>
          <w:p w14:paraId="2101018B" w14:textId="7777777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1970EC" w:rsidRPr="009F3FE5" w14:paraId="2194E5F7" w14:textId="77777777" w:rsidTr="00760FFC">
        <w:tblPrEx>
          <w:tblW w:w="12359" w:type="dxa"/>
          <w:tblBorders>
            <w:top w:val="single" w:sz="4" w:space="0" w:color="auto"/>
            <w:bottom w:val="single" w:sz="12" w:space="0" w:color="auto"/>
          </w:tblBorders>
          <w:tblLayout w:type="fixed"/>
          <w:tblCellMar>
            <w:left w:w="0" w:type="dxa"/>
            <w:right w:w="0" w:type="dxa"/>
          </w:tblCellMar>
          <w:tblPrExChange w:id="205" w:author="Author">
            <w:tblPrEx>
              <w:tblW w:w="12359" w:type="dxa"/>
              <w:tblBorders>
                <w:top w:val="single" w:sz="4" w:space="0" w:color="auto"/>
                <w:bottom w:val="single" w:sz="12" w:space="0" w:color="auto"/>
              </w:tblBorders>
              <w:tblLayout w:type="fixed"/>
              <w:tblCellMar>
                <w:left w:w="0" w:type="dxa"/>
                <w:right w:w="0" w:type="dxa"/>
              </w:tblCellMar>
            </w:tblPrEx>
          </w:tblPrExChange>
        </w:tblPrEx>
        <w:trPr>
          <w:trHeight w:val="1200"/>
          <w:trPrChange w:id="206" w:author="Author">
            <w:trPr>
              <w:trHeight w:val="1200"/>
            </w:trPr>
          </w:trPrChange>
        </w:trPr>
        <w:tc>
          <w:tcPr>
            <w:tcW w:w="721" w:type="dxa"/>
            <w:shd w:val="clear" w:color="auto" w:fill="auto"/>
            <w:noWrap/>
            <w:tcPrChange w:id="207" w:author="Author">
              <w:tcPr>
                <w:tcW w:w="721" w:type="dxa"/>
                <w:shd w:val="clear" w:color="auto" w:fill="auto"/>
                <w:noWrap/>
              </w:tcPr>
            </w:tcPrChange>
          </w:tcPr>
          <w:p w14:paraId="5B2F853E" w14:textId="51AE1DA2" w:rsidR="001970EC" w:rsidRPr="00BD07FF" w:rsidRDefault="001970EC" w:rsidP="003C7C53">
            <w:pPr>
              <w:suppressAutoHyphens w:val="0"/>
              <w:spacing w:before="40" w:after="120" w:line="220" w:lineRule="exact"/>
              <w:ind w:right="113"/>
              <w:rPr>
                <w:b/>
                <w:sz w:val="18"/>
              </w:rPr>
            </w:pPr>
            <w:del w:id="208" w:author="Author">
              <w:r w:rsidRPr="00BD07FF" w:rsidDel="00BD07FF">
                <w:rPr>
                  <w:b/>
                  <w:sz w:val="18"/>
                </w:rPr>
                <w:delText>UN GTR No. [x3]</w:delText>
              </w:r>
            </w:del>
          </w:p>
        </w:tc>
        <w:tc>
          <w:tcPr>
            <w:tcW w:w="1249" w:type="dxa"/>
            <w:shd w:val="clear" w:color="auto" w:fill="auto"/>
            <w:tcPrChange w:id="209" w:author="Author">
              <w:tcPr>
                <w:tcW w:w="1249" w:type="dxa"/>
                <w:shd w:val="clear" w:color="auto" w:fill="auto"/>
              </w:tcPr>
            </w:tcPrChange>
          </w:tcPr>
          <w:p w14:paraId="4917840C" w14:textId="06A3B6F2" w:rsidR="001970EC" w:rsidRPr="00BD07FF" w:rsidRDefault="001970EC" w:rsidP="003C7C53">
            <w:pPr>
              <w:suppressAutoHyphens w:val="0"/>
              <w:spacing w:before="40" w:after="120" w:line="220" w:lineRule="exact"/>
              <w:ind w:right="113"/>
              <w:rPr>
                <w:b/>
                <w:sz w:val="18"/>
              </w:rPr>
            </w:pPr>
            <w:del w:id="210" w:author="Author">
              <w:r w:rsidRPr="00BD07FF" w:rsidDel="00BD07FF">
                <w:rPr>
                  <w:b/>
                  <w:sz w:val="18"/>
                </w:rPr>
                <w:delText>Quiet Road Transport Vehicles (QRTV)</w:delText>
              </w:r>
            </w:del>
          </w:p>
        </w:tc>
        <w:tc>
          <w:tcPr>
            <w:tcW w:w="1044" w:type="dxa"/>
            <w:shd w:val="clear" w:color="auto" w:fill="auto"/>
            <w:tcPrChange w:id="211" w:author="Author">
              <w:tcPr>
                <w:tcW w:w="1044" w:type="dxa"/>
                <w:shd w:val="clear" w:color="auto" w:fill="auto"/>
              </w:tcPr>
            </w:tcPrChange>
          </w:tcPr>
          <w:p w14:paraId="2631A91C" w14:textId="0AFC2853" w:rsidR="001970EC" w:rsidRPr="00BD07FF" w:rsidRDefault="001970EC" w:rsidP="003C7C53">
            <w:pPr>
              <w:suppressAutoHyphens w:val="0"/>
              <w:spacing w:before="40" w:after="120" w:line="220" w:lineRule="exact"/>
              <w:ind w:right="113"/>
              <w:rPr>
                <w:b/>
                <w:sz w:val="18"/>
              </w:rPr>
            </w:pPr>
            <w:del w:id="212" w:author="Author">
              <w:r w:rsidRPr="00BD07FF" w:rsidDel="00BD07FF">
                <w:rPr>
                  <w:b/>
                  <w:sz w:val="18"/>
                </w:rPr>
                <w:delText>GRB</w:delText>
              </w:r>
            </w:del>
          </w:p>
        </w:tc>
        <w:tc>
          <w:tcPr>
            <w:tcW w:w="1169" w:type="dxa"/>
            <w:shd w:val="clear" w:color="auto" w:fill="auto"/>
            <w:tcPrChange w:id="213" w:author="Author">
              <w:tcPr>
                <w:tcW w:w="1169" w:type="dxa"/>
                <w:shd w:val="clear" w:color="auto" w:fill="auto"/>
              </w:tcPr>
            </w:tcPrChange>
          </w:tcPr>
          <w:p w14:paraId="5A316E76" w14:textId="4879FD6D" w:rsidR="001970EC" w:rsidRPr="00BD07FF" w:rsidRDefault="001970EC" w:rsidP="003C7C53">
            <w:pPr>
              <w:suppressAutoHyphens w:val="0"/>
              <w:spacing w:before="40" w:after="120" w:line="220" w:lineRule="exact"/>
              <w:ind w:right="113"/>
              <w:rPr>
                <w:sz w:val="18"/>
              </w:rPr>
            </w:pPr>
            <w:del w:id="214" w:author="Author">
              <w:r w:rsidRPr="00BD07FF" w:rsidDel="00BD07FF">
                <w:rPr>
                  <w:sz w:val="18"/>
                </w:rPr>
                <w:delText> </w:delText>
              </w:r>
            </w:del>
          </w:p>
        </w:tc>
        <w:tc>
          <w:tcPr>
            <w:tcW w:w="1166" w:type="dxa"/>
            <w:shd w:val="clear" w:color="auto" w:fill="auto"/>
            <w:tcPrChange w:id="215" w:author="Author">
              <w:tcPr>
                <w:tcW w:w="1166" w:type="dxa"/>
                <w:shd w:val="clear" w:color="auto" w:fill="auto"/>
              </w:tcPr>
            </w:tcPrChange>
          </w:tcPr>
          <w:p w14:paraId="35679629" w14:textId="3198A836" w:rsidR="001970EC" w:rsidRPr="00BD07FF" w:rsidRDefault="001970EC" w:rsidP="003C7C53">
            <w:pPr>
              <w:suppressAutoHyphens w:val="0"/>
              <w:spacing w:before="40" w:after="120" w:line="220" w:lineRule="exact"/>
              <w:ind w:right="113"/>
              <w:rPr>
                <w:sz w:val="18"/>
              </w:rPr>
            </w:pPr>
            <w:del w:id="216" w:author="Author">
              <w:r w:rsidRPr="00BD07FF" w:rsidDel="00BD07FF">
                <w:rPr>
                  <w:sz w:val="18"/>
                </w:rPr>
                <w:delText>Reflect UN Reg No. 138</w:delText>
              </w:r>
            </w:del>
          </w:p>
        </w:tc>
        <w:tc>
          <w:tcPr>
            <w:tcW w:w="1172" w:type="dxa"/>
            <w:shd w:val="clear" w:color="auto" w:fill="auto"/>
            <w:tcPrChange w:id="217" w:author="Author">
              <w:tcPr>
                <w:tcW w:w="1172" w:type="dxa"/>
                <w:shd w:val="clear" w:color="auto" w:fill="auto"/>
              </w:tcPr>
            </w:tcPrChange>
          </w:tcPr>
          <w:p w14:paraId="61F86EF2" w14:textId="33FDFB26" w:rsidR="001970EC" w:rsidRPr="00BD07FF" w:rsidRDefault="001970EC" w:rsidP="003C7C53">
            <w:pPr>
              <w:suppressAutoHyphens w:val="0"/>
              <w:spacing w:before="40" w:after="120" w:line="220" w:lineRule="exact"/>
              <w:ind w:right="113"/>
              <w:rPr>
                <w:sz w:val="18"/>
              </w:rPr>
            </w:pPr>
            <w:del w:id="218" w:author="Author">
              <w:r w:rsidRPr="00BD07FF" w:rsidDel="00BD07FF">
                <w:rPr>
                  <w:sz w:val="18"/>
                </w:rPr>
                <w:delText>IWG: Yes (USA); Vice-Chair: Japan Secretariat: EC</w:delText>
              </w:r>
            </w:del>
          </w:p>
        </w:tc>
        <w:tc>
          <w:tcPr>
            <w:tcW w:w="1000" w:type="dxa"/>
            <w:shd w:val="clear" w:color="auto" w:fill="auto"/>
            <w:tcPrChange w:id="219" w:author="Author">
              <w:tcPr>
                <w:tcW w:w="1000" w:type="dxa"/>
                <w:shd w:val="clear" w:color="auto" w:fill="auto"/>
              </w:tcPr>
            </w:tcPrChange>
          </w:tcPr>
          <w:p w14:paraId="12C521C5" w14:textId="1A8323B8" w:rsidR="001970EC" w:rsidRPr="00BD07FF" w:rsidRDefault="001970EC" w:rsidP="003C7C53">
            <w:pPr>
              <w:suppressAutoHyphens w:val="0"/>
              <w:spacing w:before="40" w:after="120" w:line="220" w:lineRule="exact"/>
              <w:ind w:right="113"/>
              <w:rPr>
                <w:sz w:val="18"/>
              </w:rPr>
            </w:pPr>
            <w:del w:id="220" w:author="Author">
              <w:r w:rsidRPr="00BD07FF" w:rsidDel="00BD07FF">
                <w:rPr>
                  <w:sz w:val="18"/>
                </w:rPr>
                <w:delText>UN GTR draft dated 19 Nov. 2014</w:delText>
              </w:r>
            </w:del>
          </w:p>
        </w:tc>
        <w:tc>
          <w:tcPr>
            <w:tcW w:w="4838" w:type="dxa"/>
            <w:shd w:val="clear" w:color="auto" w:fill="auto"/>
            <w:tcPrChange w:id="221" w:author="Author">
              <w:tcPr>
                <w:tcW w:w="4838" w:type="dxa"/>
                <w:shd w:val="clear" w:color="auto" w:fill="auto"/>
              </w:tcPr>
            </w:tcPrChange>
          </w:tcPr>
          <w:p w14:paraId="2FAD2C9A" w14:textId="24F65E0F" w:rsidR="001970EC" w:rsidRPr="00BD07FF" w:rsidRDefault="001970EC" w:rsidP="003C7C53">
            <w:pPr>
              <w:suppressAutoHyphens w:val="0"/>
              <w:spacing w:before="40" w:after="120" w:line="220" w:lineRule="exact"/>
              <w:ind w:right="113"/>
              <w:rPr>
                <w:sz w:val="18"/>
              </w:rPr>
            </w:pPr>
            <w:del w:id="222" w:author="Author">
              <w:r w:rsidRPr="00BD07FF" w:rsidDel="00BD07FF">
                <w:rPr>
                  <w:sz w:val="18"/>
                </w:rPr>
                <w:delText>Due to the effective date of USA rule further extension to 5 September 2017, the USA expert informed that the next QRTV GTR will be after that date. Further clarifications are expected to be addressed by National Highway Traffic Safety Administration (NHTSA) - USA in the WP29, November 2017 session.</w:delText>
              </w:r>
            </w:del>
          </w:p>
        </w:tc>
      </w:tr>
    </w:tbl>
    <w:p w14:paraId="6846FC49" w14:textId="77777777" w:rsidR="000F006A" w:rsidRPr="009F3FE5" w:rsidRDefault="000F006A" w:rsidP="000F006A">
      <w:pPr>
        <w:rPr>
          <w:color w:val="000000" w:themeColor="text1"/>
        </w:rPr>
      </w:pPr>
    </w:p>
    <w:p w14:paraId="06496845" w14:textId="77777777" w:rsidR="000F006A" w:rsidRPr="009F3FE5" w:rsidRDefault="000F006A" w:rsidP="000F006A">
      <w:pPr>
        <w:suppressAutoHyphens w:val="0"/>
        <w:spacing w:line="240" w:lineRule="auto"/>
        <w:rPr>
          <w:color w:val="000000" w:themeColor="text1"/>
        </w:rPr>
      </w:pPr>
      <w:r w:rsidRPr="009F3FE5">
        <w:rPr>
          <w:color w:val="000000" w:themeColor="text1"/>
        </w:rPr>
        <w:br w:type="page"/>
      </w:r>
    </w:p>
    <w:tbl>
      <w:tblPr>
        <w:tblW w:w="123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869"/>
        <w:gridCol w:w="1065"/>
        <w:gridCol w:w="1189"/>
        <w:gridCol w:w="1189"/>
        <w:gridCol w:w="1189"/>
        <w:gridCol w:w="4858"/>
      </w:tblGrid>
      <w:tr w:rsidR="006F59A3" w:rsidRPr="009F3FE5" w14:paraId="7D3D1792" w14:textId="3E6B5713" w:rsidTr="006F59A3">
        <w:trPr>
          <w:trHeight w:val="945"/>
          <w:tblHeader/>
        </w:trPr>
        <w:tc>
          <w:tcPr>
            <w:tcW w:w="2869" w:type="dxa"/>
            <w:tcBorders>
              <w:top w:val="single" w:sz="4" w:space="0" w:color="auto"/>
              <w:bottom w:val="single" w:sz="12" w:space="0" w:color="auto"/>
            </w:tcBorders>
            <w:shd w:val="clear" w:color="auto" w:fill="auto"/>
            <w:noWrap/>
            <w:vAlign w:val="bottom"/>
            <w:hideMark/>
          </w:tcPr>
          <w:p w14:paraId="4931DA2F" w14:textId="462B18A4" w:rsidR="000F006A" w:rsidRPr="009F3FE5" w:rsidRDefault="000F006A" w:rsidP="003C7C53">
            <w:pPr>
              <w:suppressAutoHyphens w:val="0"/>
              <w:spacing w:before="80" w:after="80" w:line="200" w:lineRule="exact"/>
              <w:ind w:right="113"/>
              <w:rPr>
                <w:bCs/>
                <w:i/>
                <w:color w:val="000000" w:themeColor="text1"/>
                <w:sz w:val="16"/>
                <w:szCs w:val="36"/>
                <w:lang w:eastAsia="zh-CN"/>
              </w:rPr>
            </w:pPr>
            <w:r w:rsidRPr="009F3FE5">
              <w:rPr>
                <w:bCs/>
                <w:i/>
                <w:color w:val="000000" w:themeColor="text1"/>
                <w:sz w:val="16"/>
                <w:szCs w:val="36"/>
                <w:lang w:eastAsia="zh-CN"/>
              </w:rPr>
              <w:lastRenderedPageBreak/>
              <w:t>II. New Priorities</w:t>
            </w:r>
          </w:p>
        </w:tc>
        <w:tc>
          <w:tcPr>
            <w:tcW w:w="1065" w:type="dxa"/>
            <w:tcBorders>
              <w:top w:val="single" w:sz="4" w:space="0" w:color="auto"/>
              <w:bottom w:val="single" w:sz="12" w:space="0" w:color="auto"/>
            </w:tcBorders>
            <w:shd w:val="clear" w:color="auto" w:fill="auto"/>
            <w:vAlign w:val="bottom"/>
            <w:hideMark/>
          </w:tcPr>
          <w:p w14:paraId="188C22FB" w14:textId="7E5D2FFB" w:rsidR="000F006A" w:rsidRPr="009F3FE5" w:rsidRDefault="000F006A" w:rsidP="003C7C53">
            <w:pPr>
              <w:suppressAutoHyphens w:val="0"/>
              <w:spacing w:before="80" w:after="80" w:line="200" w:lineRule="exact"/>
              <w:ind w:right="113"/>
              <w:rPr>
                <w:bCs/>
                <w:i/>
                <w:color w:val="000000" w:themeColor="text1"/>
                <w:sz w:val="16"/>
                <w:szCs w:val="36"/>
                <w:lang w:eastAsia="zh-CN"/>
              </w:rPr>
            </w:pPr>
          </w:p>
        </w:tc>
        <w:tc>
          <w:tcPr>
            <w:tcW w:w="1189" w:type="dxa"/>
            <w:tcBorders>
              <w:top w:val="single" w:sz="4" w:space="0" w:color="auto"/>
              <w:bottom w:val="single" w:sz="12" w:space="0" w:color="auto"/>
            </w:tcBorders>
            <w:shd w:val="clear" w:color="auto" w:fill="auto"/>
            <w:vAlign w:val="bottom"/>
            <w:hideMark/>
          </w:tcPr>
          <w:p w14:paraId="5326ABDB" w14:textId="5806994F"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189" w:type="dxa"/>
            <w:tcBorders>
              <w:top w:val="single" w:sz="4" w:space="0" w:color="auto"/>
              <w:bottom w:val="single" w:sz="12" w:space="0" w:color="auto"/>
            </w:tcBorders>
            <w:shd w:val="clear" w:color="auto" w:fill="auto"/>
            <w:vAlign w:val="bottom"/>
            <w:hideMark/>
          </w:tcPr>
          <w:p w14:paraId="0D9BE500" w14:textId="10343F8C"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1189" w:type="dxa"/>
            <w:tcBorders>
              <w:top w:val="single" w:sz="4" w:space="0" w:color="auto"/>
              <w:bottom w:val="single" w:sz="12" w:space="0" w:color="auto"/>
            </w:tcBorders>
            <w:shd w:val="clear" w:color="auto" w:fill="auto"/>
            <w:vAlign w:val="bottom"/>
            <w:hideMark/>
          </w:tcPr>
          <w:p w14:paraId="30ACEED1" w14:textId="3F769B27" w:rsidR="000F006A" w:rsidRPr="009F3FE5" w:rsidRDefault="000F006A" w:rsidP="003C7C53">
            <w:pPr>
              <w:suppressAutoHyphens w:val="0"/>
              <w:spacing w:before="80" w:after="80" w:line="200" w:lineRule="exact"/>
              <w:ind w:right="113"/>
              <w:rPr>
                <w:i/>
                <w:color w:val="000000" w:themeColor="text1"/>
                <w:sz w:val="16"/>
                <w:szCs w:val="36"/>
                <w:lang w:eastAsia="zh-CN"/>
              </w:rPr>
            </w:pPr>
          </w:p>
        </w:tc>
        <w:tc>
          <w:tcPr>
            <w:tcW w:w="4858" w:type="dxa"/>
            <w:tcBorders>
              <w:top w:val="single" w:sz="4" w:space="0" w:color="auto"/>
              <w:bottom w:val="single" w:sz="12" w:space="0" w:color="auto"/>
            </w:tcBorders>
            <w:shd w:val="clear" w:color="auto" w:fill="auto"/>
            <w:vAlign w:val="bottom"/>
            <w:hideMark/>
          </w:tcPr>
          <w:p w14:paraId="75529C24" w14:textId="442AF0F9" w:rsidR="000F006A" w:rsidRPr="009F3FE5" w:rsidRDefault="000F006A" w:rsidP="003C7C53">
            <w:pPr>
              <w:suppressAutoHyphens w:val="0"/>
              <w:spacing w:before="80" w:after="80" w:line="200" w:lineRule="exact"/>
              <w:ind w:right="113"/>
              <w:rPr>
                <w:i/>
                <w:color w:val="000000" w:themeColor="text1"/>
                <w:sz w:val="16"/>
                <w:szCs w:val="36"/>
                <w:lang w:eastAsia="zh-CN"/>
              </w:rPr>
            </w:pPr>
          </w:p>
        </w:tc>
      </w:tr>
      <w:tr w:rsidR="006F59A3" w:rsidRPr="009F3FE5" w14:paraId="08E790FE" w14:textId="4B33CC27" w:rsidTr="006F59A3">
        <w:trPr>
          <w:trHeight w:val="340"/>
        </w:trPr>
        <w:tc>
          <w:tcPr>
            <w:tcW w:w="2869" w:type="dxa"/>
            <w:vMerge w:val="restart"/>
            <w:tcBorders>
              <w:top w:val="single" w:sz="12" w:space="0" w:color="auto"/>
            </w:tcBorders>
            <w:shd w:val="clear" w:color="auto" w:fill="auto"/>
            <w:hideMark/>
          </w:tcPr>
          <w:p w14:paraId="2BBE3E0B" w14:textId="36F84CD8"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Title</w:t>
            </w:r>
          </w:p>
        </w:tc>
        <w:tc>
          <w:tcPr>
            <w:tcW w:w="1065" w:type="dxa"/>
            <w:vMerge w:val="restart"/>
            <w:tcBorders>
              <w:top w:val="single" w:sz="12" w:space="0" w:color="auto"/>
            </w:tcBorders>
            <w:shd w:val="clear" w:color="auto" w:fill="auto"/>
            <w:hideMark/>
          </w:tcPr>
          <w:p w14:paraId="3C5EE52B" w14:textId="6EA8C53F"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Group</w:t>
            </w:r>
          </w:p>
        </w:tc>
        <w:tc>
          <w:tcPr>
            <w:tcW w:w="1189" w:type="dxa"/>
            <w:vMerge w:val="restart"/>
            <w:tcBorders>
              <w:top w:val="single" w:sz="12" w:space="0" w:color="auto"/>
            </w:tcBorders>
            <w:shd w:val="clear" w:color="auto" w:fill="auto"/>
            <w:hideMark/>
          </w:tcPr>
          <w:p w14:paraId="1F8A6CCD" w14:textId="5BA3E65D" w:rsidR="000F006A" w:rsidRPr="009F3FE5" w:rsidRDefault="000F006A" w:rsidP="003C7C53">
            <w:pPr>
              <w:suppressAutoHyphens w:val="0"/>
              <w:spacing w:before="40" w:after="120" w:line="220" w:lineRule="exact"/>
              <w:ind w:right="113"/>
              <w:rPr>
                <w:b/>
                <w:bCs/>
                <w:color w:val="000000" w:themeColor="text1"/>
                <w:sz w:val="18"/>
                <w:szCs w:val="18"/>
                <w:lang w:eastAsia="zh-CN"/>
              </w:rPr>
            </w:pPr>
            <w:proofErr w:type="spellStart"/>
            <w:r w:rsidRPr="009F3FE5">
              <w:rPr>
                <w:b/>
                <w:bCs/>
                <w:color w:val="000000" w:themeColor="text1"/>
                <w:sz w:val="18"/>
                <w:szCs w:val="18"/>
                <w:lang w:eastAsia="zh-CN"/>
              </w:rPr>
              <w:t>Organsiation</w:t>
            </w:r>
            <w:proofErr w:type="spellEnd"/>
            <w:r w:rsidRPr="009F3FE5">
              <w:rPr>
                <w:b/>
                <w:bCs/>
                <w:color w:val="000000" w:themeColor="text1"/>
                <w:sz w:val="18"/>
                <w:szCs w:val="18"/>
                <w:lang w:eastAsia="zh-CN"/>
              </w:rPr>
              <w:t xml:space="preserve"> of work</w:t>
            </w:r>
          </w:p>
        </w:tc>
        <w:tc>
          <w:tcPr>
            <w:tcW w:w="1189" w:type="dxa"/>
            <w:vMerge w:val="restart"/>
            <w:tcBorders>
              <w:top w:val="single" w:sz="12" w:space="0" w:color="auto"/>
            </w:tcBorders>
            <w:shd w:val="clear" w:color="auto" w:fill="auto"/>
            <w:hideMark/>
          </w:tcPr>
          <w:p w14:paraId="1C7CC792" w14:textId="39C96DF4"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Reference documents</w:t>
            </w:r>
          </w:p>
        </w:tc>
        <w:tc>
          <w:tcPr>
            <w:tcW w:w="1189" w:type="dxa"/>
            <w:vMerge w:val="restart"/>
            <w:tcBorders>
              <w:top w:val="single" w:sz="12" w:space="0" w:color="auto"/>
            </w:tcBorders>
            <w:shd w:val="clear" w:color="auto" w:fill="auto"/>
            <w:hideMark/>
          </w:tcPr>
          <w:p w14:paraId="7A00F05F" w14:textId="7F8C0041"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Time horizon for starting work*</w:t>
            </w:r>
          </w:p>
        </w:tc>
        <w:tc>
          <w:tcPr>
            <w:tcW w:w="4858" w:type="dxa"/>
            <w:vMerge w:val="restart"/>
            <w:tcBorders>
              <w:top w:val="single" w:sz="12" w:space="0" w:color="auto"/>
            </w:tcBorders>
            <w:shd w:val="clear" w:color="auto" w:fill="auto"/>
            <w:noWrap/>
            <w:hideMark/>
          </w:tcPr>
          <w:p w14:paraId="11125F88" w14:textId="53464E39"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Comments</w:t>
            </w:r>
          </w:p>
        </w:tc>
      </w:tr>
      <w:tr w:rsidR="006F59A3" w:rsidRPr="009F3FE5" w14:paraId="362C3C05" w14:textId="15236BD3" w:rsidTr="006F59A3">
        <w:trPr>
          <w:trHeight w:val="380"/>
        </w:trPr>
        <w:tc>
          <w:tcPr>
            <w:tcW w:w="2869" w:type="dxa"/>
            <w:vMerge/>
            <w:shd w:val="clear" w:color="auto" w:fill="auto"/>
            <w:hideMark/>
          </w:tcPr>
          <w:p w14:paraId="36B216AC" w14:textId="1D2BE024"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vMerge/>
            <w:shd w:val="clear" w:color="auto" w:fill="auto"/>
            <w:hideMark/>
          </w:tcPr>
          <w:p w14:paraId="691C9960" w14:textId="3742951A"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0934F05D" w14:textId="105EDFFD"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4EF5D642" w14:textId="22C3A2B6"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48297DD7" w14:textId="4645E3A1"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858" w:type="dxa"/>
            <w:vMerge/>
            <w:shd w:val="clear" w:color="auto" w:fill="auto"/>
            <w:hideMark/>
          </w:tcPr>
          <w:p w14:paraId="7ACD6F1A" w14:textId="023A6438"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6F59A3" w:rsidRPr="009F3FE5" w14:paraId="0BCD7291" w14:textId="61C2EFC8" w:rsidTr="006F59A3">
        <w:trPr>
          <w:trHeight w:val="380"/>
        </w:trPr>
        <w:tc>
          <w:tcPr>
            <w:tcW w:w="2869" w:type="dxa"/>
            <w:vMerge/>
            <w:shd w:val="clear" w:color="auto" w:fill="auto"/>
            <w:hideMark/>
          </w:tcPr>
          <w:p w14:paraId="5A076428" w14:textId="0AEC28F8"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vMerge/>
            <w:shd w:val="clear" w:color="auto" w:fill="auto"/>
            <w:hideMark/>
          </w:tcPr>
          <w:p w14:paraId="689A324A" w14:textId="20EC55C3"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7E881FF7" w14:textId="25A2DF00"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473F33D3" w14:textId="7451CF93"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vMerge/>
            <w:shd w:val="clear" w:color="auto" w:fill="auto"/>
            <w:hideMark/>
          </w:tcPr>
          <w:p w14:paraId="5EB41179" w14:textId="01952CAC"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4858" w:type="dxa"/>
            <w:vMerge/>
            <w:shd w:val="clear" w:color="auto" w:fill="auto"/>
            <w:hideMark/>
          </w:tcPr>
          <w:p w14:paraId="3D0F3768" w14:textId="52DF761C"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r>
      <w:tr w:rsidR="006F59A3" w:rsidRPr="009F3FE5" w14:paraId="10AE9760" w14:textId="13089142" w:rsidTr="006F59A3">
        <w:trPr>
          <w:trHeight w:val="300"/>
        </w:trPr>
        <w:tc>
          <w:tcPr>
            <w:tcW w:w="2869" w:type="dxa"/>
            <w:shd w:val="clear" w:color="auto" w:fill="auto"/>
            <w:hideMark/>
          </w:tcPr>
          <w:p w14:paraId="63B0D9B9" w14:textId="0E75A845"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129D7F21" w14:textId="52C52606"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3F22BE33" w14:textId="70508E8A"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32E7809F" w14:textId="5D794695"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763E2249" w14:textId="1095A51D"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48B63225" w14:textId="57EBFAFD"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6D161A01" w14:textId="3EC5164E" w:rsidTr="006F59A3">
        <w:trPr>
          <w:trHeight w:val="960"/>
        </w:trPr>
        <w:tc>
          <w:tcPr>
            <w:tcW w:w="2869" w:type="dxa"/>
            <w:shd w:val="clear" w:color="auto" w:fill="auto"/>
            <w:hideMark/>
          </w:tcPr>
          <w:p w14:paraId="14F200DD" w14:textId="4AB9402E"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Framework Regulation on automated/autonomous vehicles</w:t>
            </w:r>
          </w:p>
        </w:tc>
        <w:tc>
          <w:tcPr>
            <w:tcW w:w="1065" w:type="dxa"/>
            <w:shd w:val="clear" w:color="auto" w:fill="auto"/>
            <w:hideMark/>
          </w:tcPr>
          <w:p w14:paraId="2317E099" w14:textId="3FE00F2F"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New GR? ITS/AD?</w:t>
            </w:r>
          </w:p>
        </w:tc>
        <w:tc>
          <w:tcPr>
            <w:tcW w:w="1189" w:type="dxa"/>
            <w:shd w:val="clear" w:color="auto" w:fill="auto"/>
            <w:hideMark/>
          </w:tcPr>
          <w:p w14:paraId="66101DE7" w14:textId="11B35C30"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ACSF)</w:t>
            </w:r>
          </w:p>
        </w:tc>
        <w:tc>
          <w:tcPr>
            <w:tcW w:w="1189" w:type="dxa"/>
            <w:shd w:val="clear" w:color="auto" w:fill="auto"/>
            <w:hideMark/>
          </w:tcPr>
          <w:p w14:paraId="13581C55" w14:textId="28E4564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3643B48F" w14:textId="5ACFE95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MT (tbc)</w:t>
            </w:r>
          </w:p>
        </w:tc>
        <w:tc>
          <w:tcPr>
            <w:tcW w:w="4858" w:type="dxa"/>
            <w:shd w:val="clear" w:color="auto" w:fill="auto"/>
            <w:hideMark/>
          </w:tcPr>
          <w:p w14:paraId="5E7296F5" w14:textId="182E2EC6"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Could possibly also take the form of a UNECE Regulation.                                                                         [ACSF: Automatically Commanded Steering Function]</w:t>
            </w:r>
          </w:p>
        </w:tc>
      </w:tr>
      <w:tr w:rsidR="006F59A3" w:rsidRPr="009F3FE5" w14:paraId="06205F78" w14:textId="32722204" w:rsidTr="006F59A3">
        <w:trPr>
          <w:trHeight w:val="300"/>
        </w:trPr>
        <w:tc>
          <w:tcPr>
            <w:tcW w:w="2869" w:type="dxa"/>
            <w:shd w:val="clear" w:color="auto" w:fill="auto"/>
            <w:hideMark/>
          </w:tcPr>
          <w:p w14:paraId="03F092E0" w14:textId="29F586E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3F3F4E40" w14:textId="4B451A38"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7AA9D3E6" w14:textId="350BA911"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603318E9" w14:textId="1B61B909"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234F9450" w14:textId="0F04492B"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3EF98998" w14:textId="3277A142"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697A264B" w14:textId="4B0DFAC9" w:rsidTr="006F59A3">
        <w:trPr>
          <w:trHeight w:val="960"/>
        </w:trPr>
        <w:tc>
          <w:tcPr>
            <w:tcW w:w="2869" w:type="dxa"/>
            <w:shd w:val="clear" w:color="auto" w:fill="auto"/>
            <w:hideMark/>
          </w:tcPr>
          <w:p w14:paraId="22FB2A81" w14:textId="5F8FC06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Cyber security</w:t>
            </w:r>
          </w:p>
        </w:tc>
        <w:tc>
          <w:tcPr>
            <w:tcW w:w="1065" w:type="dxa"/>
            <w:shd w:val="clear" w:color="auto" w:fill="auto"/>
            <w:hideMark/>
          </w:tcPr>
          <w:p w14:paraId="189A5B47" w14:textId="28D51E2A"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IG ITS/AD</w:t>
            </w:r>
          </w:p>
        </w:tc>
        <w:tc>
          <w:tcPr>
            <w:tcW w:w="1189" w:type="dxa"/>
            <w:shd w:val="clear" w:color="auto" w:fill="auto"/>
            <w:hideMark/>
          </w:tcPr>
          <w:p w14:paraId="74AC600C" w14:textId="12F2F692"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TF CS/OTA</w:t>
            </w:r>
          </w:p>
        </w:tc>
        <w:tc>
          <w:tcPr>
            <w:tcW w:w="1189" w:type="dxa"/>
            <w:shd w:val="clear" w:color="auto" w:fill="auto"/>
            <w:hideMark/>
          </w:tcPr>
          <w:p w14:paraId="13EDA17A" w14:textId="0DE9F331"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1E587534" w14:textId="63236276"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ST</w:t>
            </w:r>
          </w:p>
        </w:tc>
        <w:tc>
          <w:tcPr>
            <w:tcW w:w="4858" w:type="dxa"/>
            <w:shd w:val="clear" w:color="auto" w:fill="auto"/>
            <w:hideMark/>
          </w:tcPr>
          <w:p w14:paraId="429501FD" w14:textId="11B0EA02"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It is not decided yet whether to regulate cyber security issues in ITS/AD IWG and TF. Could possibly also take the form of a UNECE Regulation.  Work of Task Force on Cyber Security (CS) and Over-the-Air (OTA) updates is ongoing</w:t>
            </w:r>
          </w:p>
        </w:tc>
      </w:tr>
      <w:tr w:rsidR="006F59A3" w:rsidRPr="009F3FE5" w14:paraId="03981978" w14:textId="48F63706" w:rsidTr="006F59A3">
        <w:trPr>
          <w:trHeight w:val="300"/>
        </w:trPr>
        <w:tc>
          <w:tcPr>
            <w:tcW w:w="2869" w:type="dxa"/>
            <w:shd w:val="clear" w:color="auto" w:fill="auto"/>
            <w:hideMark/>
          </w:tcPr>
          <w:p w14:paraId="0E1BEDDB" w14:textId="725AC35D"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60809F88" w14:textId="1F05B88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41750E5B" w14:textId="3984E2B1"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42B48CC1" w14:textId="39F97D5D"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23889DD5" w14:textId="334B2331"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4B1BC66D" w14:textId="6491D070"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34415AAB" w14:textId="2B374F33" w:rsidTr="006F59A3">
        <w:trPr>
          <w:trHeight w:val="1065"/>
        </w:trPr>
        <w:tc>
          <w:tcPr>
            <w:tcW w:w="2869" w:type="dxa"/>
            <w:shd w:val="clear" w:color="auto" w:fill="auto"/>
            <w:hideMark/>
          </w:tcPr>
          <w:p w14:paraId="7D15CA36" w14:textId="28A9AEF5"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Advanced Emergency Braking Systems (AEBS)</w:t>
            </w:r>
          </w:p>
        </w:tc>
        <w:tc>
          <w:tcPr>
            <w:tcW w:w="1065" w:type="dxa"/>
            <w:shd w:val="clear" w:color="auto" w:fill="auto"/>
            <w:hideMark/>
          </w:tcPr>
          <w:p w14:paraId="47FB6D9B" w14:textId="10A9B550"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GRRF</w:t>
            </w:r>
          </w:p>
        </w:tc>
        <w:tc>
          <w:tcPr>
            <w:tcW w:w="1189" w:type="dxa"/>
            <w:shd w:val="clear" w:color="auto" w:fill="auto"/>
            <w:hideMark/>
          </w:tcPr>
          <w:p w14:paraId="13A8B40B" w14:textId="599D7C6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AEBS</w:t>
            </w:r>
          </w:p>
        </w:tc>
        <w:tc>
          <w:tcPr>
            <w:tcW w:w="1189" w:type="dxa"/>
            <w:shd w:val="clear" w:color="auto" w:fill="auto"/>
            <w:hideMark/>
          </w:tcPr>
          <w:p w14:paraId="4A0FD094" w14:textId="09BA5A0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5BC19BA6" w14:textId="4D1D8E5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MT (tbc)</w:t>
            </w:r>
          </w:p>
        </w:tc>
        <w:tc>
          <w:tcPr>
            <w:tcW w:w="4858" w:type="dxa"/>
            <w:shd w:val="clear" w:color="auto" w:fill="auto"/>
            <w:hideMark/>
          </w:tcPr>
          <w:p w14:paraId="2D7D2000" w14:textId="49E682D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Some work done on truck &amp; bus collisions against moving and stationary obstacles (see UN Reg 131). Activity launched as an informal group on AEBS for cars (needed for the future revision of GSR)</w:t>
            </w:r>
          </w:p>
        </w:tc>
      </w:tr>
      <w:tr w:rsidR="006F59A3" w:rsidRPr="009F3FE5" w14:paraId="38EF8508" w14:textId="7B968F7B" w:rsidTr="006F59A3">
        <w:trPr>
          <w:trHeight w:val="300"/>
        </w:trPr>
        <w:tc>
          <w:tcPr>
            <w:tcW w:w="2869" w:type="dxa"/>
            <w:shd w:val="clear" w:color="auto" w:fill="auto"/>
            <w:hideMark/>
          </w:tcPr>
          <w:p w14:paraId="4A403494" w14:textId="03E62C20"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1C2DDF2B" w14:textId="30377DE0"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26D74073" w14:textId="5BE4C155"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2AD04EB9" w14:textId="71D9B43D"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1468EBF9" w14:textId="47E48A9C"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18315DFE" w14:textId="25A665A7"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5EB76613" w14:textId="2F476B9D" w:rsidTr="006F59A3">
        <w:trPr>
          <w:trHeight w:val="1020"/>
        </w:trPr>
        <w:tc>
          <w:tcPr>
            <w:tcW w:w="2869" w:type="dxa"/>
            <w:shd w:val="clear" w:color="auto" w:fill="auto"/>
            <w:hideMark/>
          </w:tcPr>
          <w:p w14:paraId="57CF60BE" w14:textId="5A0B5D64"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Line Keeping Assist Systems (LKAS)</w:t>
            </w:r>
          </w:p>
        </w:tc>
        <w:tc>
          <w:tcPr>
            <w:tcW w:w="1065" w:type="dxa"/>
            <w:shd w:val="clear" w:color="auto" w:fill="auto"/>
            <w:hideMark/>
          </w:tcPr>
          <w:p w14:paraId="49BF34E3" w14:textId="010A9AFA"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GRRF</w:t>
            </w:r>
          </w:p>
        </w:tc>
        <w:tc>
          <w:tcPr>
            <w:tcW w:w="1189" w:type="dxa"/>
            <w:shd w:val="clear" w:color="auto" w:fill="auto"/>
            <w:hideMark/>
          </w:tcPr>
          <w:p w14:paraId="475CB677" w14:textId="0EE80D8A"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(IWG ACSF)</w:t>
            </w:r>
          </w:p>
        </w:tc>
        <w:tc>
          <w:tcPr>
            <w:tcW w:w="1189" w:type="dxa"/>
            <w:shd w:val="clear" w:color="auto" w:fill="auto"/>
            <w:hideMark/>
          </w:tcPr>
          <w:p w14:paraId="4AD0D071" w14:textId="775C1AC2"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47D95764" w14:textId="237B6F97"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MT (tbc)</w:t>
            </w:r>
          </w:p>
        </w:tc>
        <w:tc>
          <w:tcPr>
            <w:tcW w:w="4858" w:type="dxa"/>
            <w:shd w:val="clear" w:color="auto" w:fill="auto"/>
            <w:hideMark/>
          </w:tcPr>
          <w:p w14:paraId="77FA7715" w14:textId="7F16F87A"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WP29 </w:t>
            </w:r>
            <w:proofErr w:type="spellStart"/>
            <w:r w:rsidRPr="009F3FE5">
              <w:rPr>
                <w:color w:val="000000" w:themeColor="text1"/>
                <w:sz w:val="18"/>
                <w:szCs w:val="18"/>
                <w:lang w:eastAsia="zh-CN"/>
              </w:rPr>
              <w:t>aleady</w:t>
            </w:r>
            <w:proofErr w:type="spellEnd"/>
            <w:r w:rsidRPr="009F3FE5">
              <w:rPr>
                <w:color w:val="000000" w:themeColor="text1"/>
                <w:sz w:val="18"/>
                <w:szCs w:val="18"/>
                <w:lang w:eastAsia="zh-CN"/>
              </w:rPr>
              <w:t xml:space="preserve"> adopted an amendment to UN Regulation No. 79 in March 2017. This could be transformed into a GTR as US is also thinking about regulating.</w:t>
            </w:r>
          </w:p>
        </w:tc>
      </w:tr>
      <w:tr w:rsidR="006F59A3" w:rsidRPr="009F3FE5" w14:paraId="3EBAE2A7" w14:textId="5AB92B2C" w:rsidTr="006F59A3">
        <w:trPr>
          <w:trHeight w:val="300"/>
        </w:trPr>
        <w:tc>
          <w:tcPr>
            <w:tcW w:w="2869" w:type="dxa"/>
            <w:shd w:val="clear" w:color="auto" w:fill="auto"/>
            <w:hideMark/>
          </w:tcPr>
          <w:p w14:paraId="3CD3D413" w14:textId="61F83349"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257BA955" w14:textId="09D45BC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141BDFD9" w14:textId="32D1961E"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0C6743A1" w14:textId="2D78D8E9"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709A2903" w14:textId="10263E96"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65245AC3" w14:textId="263BAF19"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1F7232EC" w14:textId="4311DA89" w:rsidTr="006F59A3">
        <w:trPr>
          <w:trHeight w:val="960"/>
        </w:trPr>
        <w:tc>
          <w:tcPr>
            <w:tcW w:w="2869" w:type="dxa"/>
            <w:shd w:val="clear" w:color="auto" w:fill="auto"/>
            <w:hideMark/>
          </w:tcPr>
          <w:p w14:paraId="2295E528" w14:textId="0CBA0FB4"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Event Data Recorders (EDR)</w:t>
            </w:r>
          </w:p>
        </w:tc>
        <w:tc>
          <w:tcPr>
            <w:tcW w:w="1065" w:type="dxa"/>
            <w:shd w:val="clear" w:color="auto" w:fill="auto"/>
            <w:hideMark/>
          </w:tcPr>
          <w:p w14:paraId="6B84E3C1" w14:textId="58F92243"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GRSG?</w:t>
            </w:r>
          </w:p>
        </w:tc>
        <w:tc>
          <w:tcPr>
            <w:tcW w:w="1189" w:type="dxa"/>
            <w:shd w:val="clear" w:color="auto" w:fill="auto"/>
            <w:hideMark/>
          </w:tcPr>
          <w:p w14:paraId="6422541A" w14:textId="68A4552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1401665B" w14:textId="0364B4A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14C05CAB" w14:textId="4974516D"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MT (tbc)</w:t>
            </w:r>
          </w:p>
        </w:tc>
        <w:tc>
          <w:tcPr>
            <w:tcW w:w="4858" w:type="dxa"/>
            <w:shd w:val="clear" w:color="auto" w:fill="auto"/>
            <w:hideMark/>
          </w:tcPr>
          <w:p w14:paraId="32AFDB06" w14:textId="0E6490C0"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xml:space="preserve">Should be compatible with highly automated vehicle </w:t>
            </w:r>
            <w:proofErr w:type="spellStart"/>
            <w:r w:rsidRPr="009F3FE5">
              <w:rPr>
                <w:color w:val="000000" w:themeColor="text1"/>
                <w:sz w:val="18"/>
                <w:szCs w:val="18"/>
                <w:lang w:eastAsia="zh-CN"/>
              </w:rPr>
              <w:t>requirments</w:t>
            </w:r>
            <w:proofErr w:type="spellEnd"/>
            <w:r w:rsidRPr="009F3FE5">
              <w:rPr>
                <w:color w:val="000000" w:themeColor="text1"/>
                <w:sz w:val="18"/>
                <w:szCs w:val="18"/>
                <w:lang w:eastAsia="zh-CN"/>
              </w:rPr>
              <w:t>.</w:t>
            </w:r>
          </w:p>
        </w:tc>
      </w:tr>
      <w:tr w:rsidR="006F59A3" w:rsidRPr="009F3FE5" w14:paraId="20D0A456" w14:textId="79A39E66" w:rsidTr="006F59A3">
        <w:trPr>
          <w:trHeight w:val="300"/>
        </w:trPr>
        <w:tc>
          <w:tcPr>
            <w:tcW w:w="2869" w:type="dxa"/>
            <w:shd w:val="clear" w:color="auto" w:fill="auto"/>
            <w:hideMark/>
          </w:tcPr>
          <w:p w14:paraId="7B1854FB" w14:textId="1EF989DF"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6F812BCC" w14:textId="662AEA27"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497A32CF" w14:textId="1765D893"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6FFC1938" w14:textId="3932434A"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35607A5F" w14:textId="584C3716"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51436042" w14:textId="7EEA3296"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41271CF4" w14:textId="458C8E82" w:rsidTr="006F59A3">
        <w:trPr>
          <w:trHeight w:val="960"/>
        </w:trPr>
        <w:tc>
          <w:tcPr>
            <w:tcW w:w="2869" w:type="dxa"/>
            <w:shd w:val="clear" w:color="auto" w:fill="auto"/>
            <w:hideMark/>
          </w:tcPr>
          <w:p w14:paraId="7F3D4158" w14:textId="15009D47"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lastRenderedPageBreak/>
              <w:t>Longitudinal control (ACC, preventive braking)</w:t>
            </w:r>
          </w:p>
        </w:tc>
        <w:tc>
          <w:tcPr>
            <w:tcW w:w="1065" w:type="dxa"/>
            <w:shd w:val="clear" w:color="auto" w:fill="auto"/>
            <w:hideMark/>
          </w:tcPr>
          <w:p w14:paraId="6C00BF75" w14:textId="539E67C3"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GRRF?</w:t>
            </w:r>
          </w:p>
        </w:tc>
        <w:tc>
          <w:tcPr>
            <w:tcW w:w="1189" w:type="dxa"/>
            <w:shd w:val="clear" w:color="auto" w:fill="auto"/>
            <w:hideMark/>
          </w:tcPr>
          <w:p w14:paraId="73BDDA52" w14:textId="7EFF7BCD"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556D6E81" w14:textId="2A3D711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6235284C" w14:textId="1229594D" w:rsidR="000F006A" w:rsidRPr="009F3FE5" w:rsidRDefault="000F006A" w:rsidP="003C7C53">
            <w:pPr>
              <w:suppressAutoHyphens w:val="0"/>
              <w:spacing w:before="40" w:after="120" w:line="220" w:lineRule="exact"/>
              <w:ind w:right="113"/>
              <w:rPr>
                <w:color w:val="000000" w:themeColor="text1"/>
                <w:sz w:val="18"/>
                <w:szCs w:val="18"/>
                <w:lang w:eastAsia="zh-CN"/>
              </w:rPr>
            </w:pPr>
            <w:proofErr w:type="spellStart"/>
            <w:r w:rsidRPr="009F3FE5">
              <w:rPr>
                <w:color w:val="000000" w:themeColor="text1"/>
                <w:sz w:val="18"/>
                <w:szCs w:val="18"/>
                <w:lang w:eastAsia="zh-CN"/>
              </w:rPr>
              <w:t>tbd</w:t>
            </w:r>
            <w:proofErr w:type="spellEnd"/>
          </w:p>
        </w:tc>
        <w:tc>
          <w:tcPr>
            <w:tcW w:w="4858" w:type="dxa"/>
            <w:shd w:val="clear" w:color="auto" w:fill="auto"/>
            <w:hideMark/>
          </w:tcPr>
          <w:p w14:paraId="2C57D8DB" w14:textId="1DE3C1BF"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Could possibly also take the form of a UNECE Regulation.  Longitudinal control not regulated today except AEBS for Heavy Duty Vehicles (HDV)</w:t>
            </w:r>
          </w:p>
        </w:tc>
      </w:tr>
      <w:tr w:rsidR="006F59A3" w:rsidRPr="009F3FE5" w14:paraId="17CE7764" w14:textId="2485D316" w:rsidTr="006F59A3">
        <w:trPr>
          <w:trHeight w:val="300"/>
        </w:trPr>
        <w:tc>
          <w:tcPr>
            <w:tcW w:w="2869" w:type="dxa"/>
            <w:shd w:val="clear" w:color="auto" w:fill="auto"/>
            <w:hideMark/>
          </w:tcPr>
          <w:p w14:paraId="148E9CDA" w14:textId="3C43EE10"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065" w:type="dxa"/>
            <w:shd w:val="clear" w:color="auto" w:fill="auto"/>
            <w:hideMark/>
          </w:tcPr>
          <w:p w14:paraId="3E24135D" w14:textId="1510B7AD" w:rsidR="000F006A" w:rsidRPr="009F3FE5" w:rsidRDefault="000F006A" w:rsidP="003C7C53">
            <w:pPr>
              <w:suppressAutoHyphens w:val="0"/>
              <w:spacing w:before="40" w:after="120" w:line="220" w:lineRule="exact"/>
              <w:ind w:right="113"/>
              <w:rPr>
                <w:b/>
                <w:bCs/>
                <w:color w:val="000000" w:themeColor="text1"/>
                <w:sz w:val="18"/>
                <w:szCs w:val="18"/>
                <w:lang w:eastAsia="zh-CN"/>
              </w:rPr>
            </w:pPr>
          </w:p>
        </w:tc>
        <w:tc>
          <w:tcPr>
            <w:tcW w:w="1189" w:type="dxa"/>
            <w:shd w:val="clear" w:color="auto" w:fill="auto"/>
            <w:hideMark/>
          </w:tcPr>
          <w:p w14:paraId="0907AB28" w14:textId="3D6335D9"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063DE53E" w14:textId="2215A30C"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1189" w:type="dxa"/>
            <w:shd w:val="clear" w:color="auto" w:fill="auto"/>
            <w:hideMark/>
          </w:tcPr>
          <w:p w14:paraId="0F90287C" w14:textId="331CB556" w:rsidR="000F006A" w:rsidRPr="009F3FE5" w:rsidRDefault="000F006A" w:rsidP="003C7C53">
            <w:pPr>
              <w:suppressAutoHyphens w:val="0"/>
              <w:spacing w:before="40" w:after="120" w:line="220" w:lineRule="exact"/>
              <w:ind w:right="113"/>
              <w:rPr>
                <w:color w:val="000000" w:themeColor="text1"/>
                <w:sz w:val="18"/>
                <w:szCs w:val="18"/>
                <w:lang w:eastAsia="zh-CN"/>
              </w:rPr>
            </w:pPr>
          </w:p>
        </w:tc>
        <w:tc>
          <w:tcPr>
            <w:tcW w:w="4858" w:type="dxa"/>
            <w:shd w:val="clear" w:color="auto" w:fill="auto"/>
            <w:noWrap/>
            <w:hideMark/>
          </w:tcPr>
          <w:p w14:paraId="286DCFED" w14:textId="6F6583FF" w:rsidR="000F006A" w:rsidRPr="009F3FE5" w:rsidRDefault="000F006A" w:rsidP="003C7C53">
            <w:pPr>
              <w:suppressAutoHyphens w:val="0"/>
              <w:spacing w:before="40" w:after="120" w:line="220" w:lineRule="exact"/>
              <w:ind w:right="113"/>
              <w:rPr>
                <w:color w:val="000000" w:themeColor="text1"/>
                <w:sz w:val="18"/>
                <w:szCs w:val="18"/>
                <w:lang w:eastAsia="zh-CN"/>
              </w:rPr>
            </w:pPr>
          </w:p>
        </w:tc>
      </w:tr>
      <w:tr w:rsidR="006F59A3" w:rsidRPr="009F3FE5" w14:paraId="6A506447" w14:textId="749F4DE1" w:rsidTr="006F59A3">
        <w:trPr>
          <w:trHeight w:val="960"/>
        </w:trPr>
        <w:tc>
          <w:tcPr>
            <w:tcW w:w="2869" w:type="dxa"/>
            <w:shd w:val="clear" w:color="auto" w:fill="auto"/>
            <w:hideMark/>
          </w:tcPr>
          <w:p w14:paraId="66C6E4F5" w14:textId="3CFFB9CD"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Driver availability recognition</w:t>
            </w:r>
          </w:p>
        </w:tc>
        <w:tc>
          <w:tcPr>
            <w:tcW w:w="1065" w:type="dxa"/>
            <w:shd w:val="clear" w:color="auto" w:fill="auto"/>
            <w:hideMark/>
          </w:tcPr>
          <w:p w14:paraId="774A7C98" w14:textId="3987B9E6" w:rsidR="000F006A" w:rsidRPr="009F3FE5" w:rsidRDefault="000F006A" w:rsidP="003C7C53">
            <w:pPr>
              <w:suppressAutoHyphens w:val="0"/>
              <w:spacing w:before="40" w:after="120" w:line="220" w:lineRule="exact"/>
              <w:ind w:right="113"/>
              <w:rPr>
                <w:b/>
                <w:bCs/>
                <w:color w:val="000000" w:themeColor="text1"/>
                <w:sz w:val="18"/>
                <w:szCs w:val="18"/>
                <w:lang w:eastAsia="zh-CN"/>
              </w:rPr>
            </w:pPr>
            <w:r w:rsidRPr="009F3FE5">
              <w:rPr>
                <w:b/>
                <w:bCs/>
                <w:color w:val="000000" w:themeColor="text1"/>
                <w:sz w:val="18"/>
                <w:szCs w:val="18"/>
                <w:lang w:eastAsia="zh-CN"/>
              </w:rPr>
              <w:t>ITS/</w:t>
            </w:r>
            <w:proofErr w:type="gramStart"/>
            <w:r w:rsidRPr="009F3FE5">
              <w:rPr>
                <w:b/>
                <w:bCs/>
                <w:color w:val="000000" w:themeColor="text1"/>
                <w:sz w:val="18"/>
                <w:szCs w:val="18"/>
                <w:lang w:eastAsia="zh-CN"/>
              </w:rPr>
              <w:t>AD?GRSG</w:t>
            </w:r>
            <w:proofErr w:type="gramEnd"/>
            <w:r w:rsidRPr="009F3FE5">
              <w:rPr>
                <w:b/>
                <w:bCs/>
                <w:color w:val="000000" w:themeColor="text1"/>
                <w:sz w:val="18"/>
                <w:szCs w:val="18"/>
                <w:lang w:eastAsia="zh-CN"/>
              </w:rPr>
              <w:t>?</w:t>
            </w:r>
          </w:p>
        </w:tc>
        <w:tc>
          <w:tcPr>
            <w:tcW w:w="1189" w:type="dxa"/>
            <w:shd w:val="clear" w:color="auto" w:fill="auto"/>
            <w:hideMark/>
          </w:tcPr>
          <w:p w14:paraId="7F9ABB24" w14:textId="26F390E3"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6E0A51E1" w14:textId="690A1041"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 </w:t>
            </w:r>
          </w:p>
        </w:tc>
        <w:tc>
          <w:tcPr>
            <w:tcW w:w="1189" w:type="dxa"/>
            <w:shd w:val="clear" w:color="auto" w:fill="auto"/>
            <w:hideMark/>
          </w:tcPr>
          <w:p w14:paraId="1CF4240B" w14:textId="421E8BDE"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MT (tbc)</w:t>
            </w:r>
          </w:p>
        </w:tc>
        <w:tc>
          <w:tcPr>
            <w:tcW w:w="4858" w:type="dxa"/>
            <w:shd w:val="clear" w:color="auto" w:fill="auto"/>
            <w:hideMark/>
          </w:tcPr>
          <w:p w14:paraId="5D1784D9" w14:textId="59142369" w:rsidR="000F006A" w:rsidRPr="009F3FE5" w:rsidRDefault="000F006A" w:rsidP="003C7C53">
            <w:pPr>
              <w:suppressAutoHyphens w:val="0"/>
              <w:spacing w:before="40" w:after="120" w:line="220" w:lineRule="exact"/>
              <w:ind w:right="113"/>
              <w:rPr>
                <w:color w:val="000000" w:themeColor="text1"/>
                <w:sz w:val="18"/>
                <w:szCs w:val="18"/>
                <w:lang w:eastAsia="zh-CN"/>
              </w:rPr>
            </w:pPr>
            <w:r w:rsidRPr="009F3FE5">
              <w:rPr>
                <w:color w:val="000000" w:themeColor="text1"/>
                <w:sz w:val="18"/>
                <w:szCs w:val="18"/>
                <w:lang w:eastAsia="zh-CN"/>
              </w:rPr>
              <w:t>Should be compatible with highly automated vehicle requirements.</w:t>
            </w:r>
          </w:p>
        </w:tc>
      </w:tr>
    </w:tbl>
    <w:p w14:paraId="2923E3C4" w14:textId="49150CDD" w:rsidR="000F006A" w:rsidRPr="009F3FE5" w:rsidRDefault="000F006A" w:rsidP="005A6C82">
      <w:pPr>
        <w:spacing w:before="120"/>
        <w:rPr>
          <w:color w:val="000000" w:themeColor="text1"/>
        </w:rPr>
      </w:pPr>
      <w:r w:rsidRPr="009F3FE5">
        <w:rPr>
          <w:rFonts w:hint="eastAsia"/>
          <w:color w:val="000000" w:themeColor="text1"/>
        </w:rPr>
        <w:t xml:space="preserve">* </w:t>
      </w:r>
      <w:proofErr w:type="gramStart"/>
      <w:r w:rsidRPr="009F3FE5">
        <w:rPr>
          <w:rFonts w:hint="eastAsia"/>
          <w:color w:val="000000" w:themeColor="text1"/>
        </w:rPr>
        <w:t>ST :</w:t>
      </w:r>
      <w:proofErr w:type="gramEnd"/>
      <w:r w:rsidRPr="009F3FE5">
        <w:rPr>
          <w:rFonts w:hint="eastAsia"/>
          <w:color w:val="000000" w:themeColor="text1"/>
        </w:rPr>
        <w:t xml:space="preserve"> Short</w:t>
      </w:r>
      <w:r w:rsidRPr="009F3FE5">
        <w:rPr>
          <w:rFonts w:ascii="Cambria Math" w:hAnsi="Cambria Math" w:cs="Cambria Math"/>
          <w:color w:val="000000" w:themeColor="text1"/>
        </w:rPr>
        <w:t>‐</w:t>
      </w:r>
      <w:r w:rsidRPr="009F3FE5">
        <w:rPr>
          <w:rFonts w:hint="eastAsia"/>
          <w:color w:val="000000" w:themeColor="text1"/>
        </w:rPr>
        <w:t>term (&lt;1 year) </w:t>
      </w:r>
      <w:r w:rsidRPr="009F3FE5">
        <w:rPr>
          <w:rFonts w:ascii="Cambria Math" w:hAnsi="Cambria Math" w:cs="Cambria Math"/>
          <w:color w:val="000000" w:themeColor="text1"/>
        </w:rPr>
        <w:t>‐</w:t>
      </w:r>
      <w:r w:rsidRPr="009F3FE5">
        <w:rPr>
          <w:color w:val="000000" w:themeColor="text1"/>
        </w:rPr>
        <w:t> </w:t>
      </w:r>
      <w:r w:rsidRPr="009F3FE5">
        <w:rPr>
          <w:rFonts w:hint="eastAsia"/>
          <w:color w:val="000000" w:themeColor="text1"/>
        </w:rPr>
        <w:t>MT : Mid</w:t>
      </w:r>
      <w:r w:rsidRPr="009F3FE5">
        <w:rPr>
          <w:rFonts w:ascii="Cambria Math" w:hAnsi="Cambria Math" w:cs="Cambria Math"/>
          <w:color w:val="000000" w:themeColor="text1"/>
        </w:rPr>
        <w:t>‐</w:t>
      </w:r>
      <w:r w:rsidRPr="009F3FE5">
        <w:rPr>
          <w:rFonts w:hint="eastAsia"/>
          <w:color w:val="000000" w:themeColor="text1"/>
        </w:rPr>
        <w:t>term</w:t>
      </w:r>
      <w:r w:rsidRPr="009F3FE5">
        <w:rPr>
          <w:color w:val="000000" w:themeColor="text1"/>
        </w:rPr>
        <w:t>  </w:t>
      </w:r>
      <w:r w:rsidRPr="009F3FE5">
        <w:rPr>
          <w:rFonts w:ascii="Cambria Math" w:hAnsi="Cambria Math" w:cs="Cambria Math"/>
          <w:color w:val="000000" w:themeColor="text1"/>
        </w:rPr>
        <w:t>‐</w:t>
      </w:r>
      <w:r w:rsidRPr="009F3FE5">
        <w:rPr>
          <w:color w:val="000000" w:themeColor="text1"/>
        </w:rPr>
        <w:t> </w:t>
      </w:r>
      <w:r w:rsidRPr="009F3FE5">
        <w:rPr>
          <w:rFonts w:hint="eastAsia"/>
          <w:color w:val="000000" w:themeColor="text1"/>
        </w:rPr>
        <w:t>LT : Long</w:t>
      </w:r>
      <w:r w:rsidRPr="009F3FE5">
        <w:rPr>
          <w:rFonts w:ascii="Cambria Math" w:hAnsi="Cambria Math" w:cs="Cambria Math"/>
          <w:color w:val="000000" w:themeColor="text1"/>
        </w:rPr>
        <w:t>‐</w:t>
      </w:r>
      <w:r w:rsidRPr="009F3FE5">
        <w:rPr>
          <w:rFonts w:hint="eastAsia"/>
          <w:color w:val="000000" w:themeColor="text1"/>
        </w:rPr>
        <w:t>term (&gt;3 years)</w:t>
      </w:r>
    </w:p>
    <w:p w14:paraId="60E5A63A" w14:textId="479B540D" w:rsidR="000F006A" w:rsidRPr="009F3FE5" w:rsidRDefault="000F006A" w:rsidP="005A6C82">
      <w:pPr>
        <w:pStyle w:val="SingleTxtG"/>
        <w:spacing w:before="240" w:after="0"/>
        <w:jc w:val="center"/>
        <w:rPr>
          <w:color w:val="000000" w:themeColor="text1"/>
          <w:u w:val="single"/>
        </w:rPr>
      </w:pPr>
      <w:r w:rsidRPr="009F3FE5">
        <w:rPr>
          <w:color w:val="000000" w:themeColor="text1"/>
          <w:u w:val="single"/>
        </w:rPr>
        <w:tab/>
      </w:r>
      <w:r w:rsidRPr="009F3FE5">
        <w:rPr>
          <w:color w:val="000000" w:themeColor="text1"/>
          <w:u w:val="single"/>
        </w:rPr>
        <w:tab/>
      </w:r>
      <w:r w:rsidRPr="009F3FE5">
        <w:rPr>
          <w:color w:val="000000" w:themeColor="text1"/>
          <w:u w:val="single"/>
        </w:rPr>
        <w:tab/>
      </w:r>
    </w:p>
    <w:sectPr w:rsidR="000F006A" w:rsidRPr="009F3FE5" w:rsidSect="00792A30">
      <w:headerReference w:type="even" r:id="rId13"/>
      <w:headerReference w:type="default" r:id="rId14"/>
      <w:headerReference w:type="first" r:id="rId15"/>
      <w:footerReference w:type="first" r:id="rId16"/>
      <w:footnotePr>
        <w:numRestart w:val="eachSect"/>
      </w:footnotePr>
      <w:endnotePr>
        <w:numFmt w:val="decimal"/>
      </w:endnotePr>
      <w:pgSz w:w="16838" w:h="11906" w:orient="landscape"/>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EFB7B" w14:textId="77777777" w:rsidR="00B56B7A" w:rsidRDefault="00B56B7A"/>
  </w:endnote>
  <w:endnote w:type="continuationSeparator" w:id="0">
    <w:p w14:paraId="585088ED" w14:textId="77777777" w:rsidR="00B56B7A" w:rsidRDefault="00B56B7A"/>
  </w:endnote>
  <w:endnote w:type="continuationNotice" w:id="1">
    <w:p w14:paraId="6C64632B" w14:textId="77777777" w:rsidR="00B56B7A" w:rsidRDefault="00B56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VW Headline OT-Book">
    <w:altName w:val="Corbel"/>
    <w:charset w:val="00"/>
    <w:family w:val="swiss"/>
    <w:pitch w:val="variable"/>
    <w:sig w:usb0="800002AF" w:usb1="4000206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JLOIP+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F7A20" w14:textId="77777777" w:rsidR="003C7C53" w:rsidRPr="00792A30" w:rsidRDefault="003C7C53" w:rsidP="00792A30">
    <w:pPr>
      <w:pStyle w:val="Footer"/>
    </w:pPr>
    <w:r>
      <w:rPr>
        <w:noProof/>
        <w:lang w:val="en-US" w:eastAsia="ja-JP"/>
      </w:rPr>
      <mc:AlternateContent>
        <mc:Choice Requires="wps">
          <w:drawing>
            <wp:anchor distT="0" distB="0" distL="114300" distR="114300" simplePos="0" relativeHeight="251665408" behindDoc="0" locked="0" layoutInCell="1" allowOverlap="1" wp14:anchorId="0ACD3EAB" wp14:editId="7EE9EB34">
              <wp:simplePos x="0" y="0"/>
              <wp:positionH relativeFrom="margin">
                <wp:posOffset>-431800</wp:posOffset>
              </wp:positionH>
              <wp:positionV relativeFrom="margin">
                <wp:posOffset>0</wp:posOffset>
              </wp:positionV>
              <wp:extent cx="222250" cy="6121400"/>
              <wp:effectExtent l="0" t="0" r="63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E50B4D6" w14:textId="4F4E4B35" w:rsidR="003C7C53" w:rsidRPr="00AA013C" w:rsidRDefault="003C7C53"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BF2BF4">
                            <w:rPr>
                              <w:b/>
                              <w:noProof/>
                              <w:sz w:val="18"/>
                            </w:rPr>
                            <w:t>10</w:t>
                          </w:r>
                          <w:r w:rsidRPr="00AA013C">
                            <w:rPr>
                              <w:b/>
                              <w:sz w:val="18"/>
                            </w:rPr>
                            <w:fldChar w:fldCharType="end"/>
                          </w:r>
                          <w:r w:rsidRPr="00AA013C">
                            <w:rPr>
                              <w:sz w:val="18"/>
                            </w:rPr>
                            <w:tab/>
                          </w:r>
                        </w:p>
                        <w:p w14:paraId="19363941" w14:textId="77777777" w:rsidR="003C7C53" w:rsidRPr="00AA013C" w:rsidRDefault="003C7C53" w:rsidP="00AA013C">
                          <w:pPr>
                            <w:shd w:val="clear" w:color="auto" w:fill="FFFFFF" w:themeFill="background1"/>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ACD3EAB" id="_x0000_t202" coordsize="21600,21600" o:spt="202" path="m,l,21600r21600,l21600,xe">
              <v:stroke joinstyle="miter"/>
              <v:path gradientshapeok="t" o:connecttype="rect"/>
            </v:shapetype>
            <v:shape id="Text Box 5" o:spid="_x0000_s1026" type="#_x0000_t202" style="position:absolute;margin-left:-34pt;margin-top:0;width:17.5pt;height:482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" filled="f" stroked="f">
              <v:stroke joinstyle="round"/>
              <v:textbox style="layout-flow:vertical" inset="0,0,0,0">
                <w:txbxContent>
                  <w:p w14:paraId="1E50B4D6" w14:textId="4F4E4B35" w:rsidR="003C7C53" w:rsidRPr="00AA013C" w:rsidRDefault="003C7C53" w:rsidP="00AA013C">
                    <w:pPr>
                      <w:pStyle w:val="Footer"/>
                      <w:shd w:val="clear" w:color="auto" w:fill="FFFFFF" w:themeFill="background1"/>
                      <w:tabs>
                        <w:tab w:val="right" w:pos="9638"/>
                      </w:tabs>
                      <w:rPr>
                        <w:sz w:val="18"/>
                      </w:rPr>
                    </w:pPr>
                    <w:r w:rsidRPr="00AA013C">
                      <w:rPr>
                        <w:b/>
                        <w:sz w:val="18"/>
                      </w:rPr>
                      <w:fldChar w:fldCharType="begin"/>
                    </w:r>
                    <w:r w:rsidRPr="00AA013C">
                      <w:rPr>
                        <w:b/>
                        <w:sz w:val="18"/>
                      </w:rPr>
                      <w:instrText xml:space="preserve"> PAGE  \* MERGEFORMAT </w:instrText>
                    </w:r>
                    <w:r w:rsidRPr="00AA013C">
                      <w:rPr>
                        <w:b/>
                        <w:sz w:val="18"/>
                      </w:rPr>
                      <w:fldChar w:fldCharType="separate"/>
                    </w:r>
                    <w:r w:rsidR="00BF2BF4">
                      <w:rPr>
                        <w:b/>
                        <w:noProof/>
                        <w:sz w:val="18"/>
                      </w:rPr>
                      <w:t>10</w:t>
                    </w:r>
                    <w:r w:rsidRPr="00AA013C">
                      <w:rPr>
                        <w:b/>
                        <w:sz w:val="18"/>
                      </w:rPr>
                      <w:fldChar w:fldCharType="end"/>
                    </w:r>
                    <w:r w:rsidRPr="00AA013C">
                      <w:rPr>
                        <w:sz w:val="18"/>
                      </w:rPr>
                      <w:tab/>
                    </w:r>
                  </w:p>
                  <w:p w14:paraId="19363941" w14:textId="77777777" w:rsidR="003C7C53" w:rsidRPr="00AA013C" w:rsidRDefault="003C7C53" w:rsidP="00AA013C">
                    <w:pPr>
                      <w:shd w:val="clear" w:color="auto" w:fill="FFFFFF" w:themeFill="background1"/>
                    </w:pP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98A5D" w14:textId="77777777" w:rsidR="003C7C53" w:rsidRPr="00792A30" w:rsidRDefault="003C7C53" w:rsidP="00792A30">
    <w:pPr>
      <w:pStyle w:val="Footer"/>
    </w:pPr>
    <w:r>
      <w:rPr>
        <w:noProof/>
        <w:lang w:val="en-US" w:eastAsia="ja-JP"/>
      </w:rPr>
      <mc:AlternateContent>
        <mc:Choice Requires="wps">
          <w:drawing>
            <wp:anchor distT="0" distB="0" distL="114300" distR="114300" simplePos="0" relativeHeight="251666432" behindDoc="0" locked="0" layoutInCell="1" allowOverlap="1" wp14:anchorId="6EF115DC" wp14:editId="31E08F62">
              <wp:simplePos x="0" y="0"/>
              <wp:positionH relativeFrom="margin">
                <wp:posOffset>-431800</wp:posOffset>
              </wp:positionH>
              <wp:positionV relativeFrom="margin">
                <wp:posOffset>0</wp:posOffset>
              </wp:positionV>
              <wp:extent cx="222250" cy="6121400"/>
              <wp:effectExtent l="0" t="0" r="635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25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256DC672" w14:textId="75439C8F" w:rsidR="003C7C53" w:rsidRPr="00E51F46" w:rsidRDefault="003C7C53"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BF2BF4">
                            <w:rPr>
                              <w:b/>
                              <w:noProof/>
                              <w:sz w:val="18"/>
                            </w:rPr>
                            <w:t>11</w:t>
                          </w:r>
                          <w:r w:rsidRPr="00E51F46">
                            <w:rPr>
                              <w:b/>
                              <w:sz w:val="18"/>
                            </w:rPr>
                            <w:fldChar w:fldCharType="end"/>
                          </w:r>
                        </w:p>
                        <w:p w14:paraId="7F62D515" w14:textId="77777777" w:rsidR="003C7C53" w:rsidRDefault="003C7C5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EF115DC" id="_x0000_t202" coordsize="21600,21600" o:spt="202" path="m,l,21600r21600,l21600,xe">
              <v:stroke joinstyle="miter"/>
              <v:path gradientshapeok="t" o:connecttype="rect"/>
            </v:shapetype>
            <v:shape id="Text Box 7" o:spid="_x0000_s1027" type="#_x0000_t202" style="position:absolute;margin-left:-34pt;margin-top:0;width:17.5pt;height:482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" filled="f" stroked="f">
              <v:stroke joinstyle="round"/>
              <v:textbox style="layout-flow:vertical" inset="0,0,0,0">
                <w:txbxContent>
                  <w:p w14:paraId="256DC672" w14:textId="75439C8F" w:rsidR="003C7C53" w:rsidRPr="00E51F46" w:rsidRDefault="003C7C53" w:rsidP="00792A30">
                    <w:pPr>
                      <w:pStyle w:val="Footer"/>
                      <w:tabs>
                        <w:tab w:val="right" w:pos="9638"/>
                      </w:tabs>
                      <w:rPr>
                        <w:b/>
                        <w:sz w:val="18"/>
                      </w:rPr>
                    </w:pPr>
                    <w:r>
                      <w:tab/>
                    </w:r>
                    <w:r w:rsidRPr="00E51F46">
                      <w:rPr>
                        <w:b/>
                        <w:sz w:val="18"/>
                      </w:rPr>
                      <w:fldChar w:fldCharType="begin"/>
                    </w:r>
                    <w:r w:rsidRPr="00E51F46">
                      <w:rPr>
                        <w:b/>
                        <w:sz w:val="18"/>
                      </w:rPr>
                      <w:instrText xml:space="preserve"> PAGE  \* MERGEFORMAT </w:instrText>
                    </w:r>
                    <w:r w:rsidRPr="00E51F46">
                      <w:rPr>
                        <w:b/>
                        <w:sz w:val="18"/>
                      </w:rPr>
                      <w:fldChar w:fldCharType="separate"/>
                    </w:r>
                    <w:r w:rsidR="00BF2BF4">
                      <w:rPr>
                        <w:b/>
                        <w:noProof/>
                        <w:sz w:val="18"/>
                      </w:rPr>
                      <w:t>11</w:t>
                    </w:r>
                    <w:r w:rsidRPr="00E51F46">
                      <w:rPr>
                        <w:b/>
                        <w:sz w:val="18"/>
                      </w:rPr>
                      <w:fldChar w:fldCharType="end"/>
                    </w:r>
                  </w:p>
                  <w:p w14:paraId="7F62D515" w14:textId="77777777" w:rsidR="003C7C53" w:rsidRDefault="003C7C53"/>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90DD4" w14:textId="6F8E9896" w:rsidR="003C7C53" w:rsidRPr="00E51F46" w:rsidRDefault="003C7C53" w:rsidP="008F4CC9">
    <w:pPr>
      <w:pStyle w:val="Footer"/>
      <w:jc w:val="right"/>
      <w:rPr>
        <w:sz w:val="20"/>
      </w:rPr>
    </w:pPr>
    <w:r>
      <w:rPr>
        <w:rStyle w:val="PageNumber"/>
      </w:rPr>
      <w:fldChar w:fldCharType="begin"/>
    </w:r>
    <w:r>
      <w:rPr>
        <w:rStyle w:val="PageNumber"/>
      </w:rPr>
      <w:instrText xml:space="preserve"> PAGE </w:instrText>
    </w:r>
    <w:r>
      <w:rPr>
        <w:rStyle w:val="PageNumber"/>
      </w:rPr>
      <w:fldChar w:fldCharType="separate"/>
    </w:r>
    <w:r w:rsidR="00BF2BF4">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861F0" w14:textId="77777777" w:rsidR="003C7C53" w:rsidRPr="005246A8" w:rsidRDefault="003C7C53" w:rsidP="00A37137">
    <w:pPr>
      <w:pStyle w:val="Footer"/>
      <w:jc w:val="right"/>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61E48" w14:textId="77777777" w:rsidR="00B56B7A" w:rsidRPr="000B175B" w:rsidRDefault="00B56B7A" w:rsidP="000B175B">
      <w:pPr>
        <w:tabs>
          <w:tab w:val="right" w:pos="2155"/>
        </w:tabs>
        <w:spacing w:after="80"/>
        <w:ind w:left="680"/>
        <w:rPr>
          <w:u w:val="single"/>
        </w:rPr>
      </w:pPr>
      <w:r>
        <w:rPr>
          <w:u w:val="single"/>
        </w:rPr>
        <w:tab/>
      </w:r>
    </w:p>
  </w:footnote>
  <w:footnote w:type="continuationSeparator" w:id="0">
    <w:p w14:paraId="06811199" w14:textId="77777777" w:rsidR="00B56B7A" w:rsidRPr="00FC68B7" w:rsidRDefault="00B56B7A" w:rsidP="00FC68B7">
      <w:pPr>
        <w:tabs>
          <w:tab w:val="left" w:pos="2155"/>
        </w:tabs>
        <w:spacing w:after="80"/>
        <w:ind w:left="680"/>
        <w:rPr>
          <w:u w:val="single"/>
        </w:rPr>
      </w:pPr>
      <w:r>
        <w:rPr>
          <w:u w:val="single"/>
        </w:rPr>
        <w:tab/>
      </w:r>
    </w:p>
  </w:footnote>
  <w:footnote w:type="continuationNotice" w:id="1">
    <w:p w14:paraId="531ABA85" w14:textId="77777777" w:rsidR="00B56B7A" w:rsidRDefault="00B56B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12BE7" w14:textId="77777777" w:rsidR="003C7C53" w:rsidRPr="00E51F46" w:rsidRDefault="003C7C53">
    <w:pPr>
      <w:pStyle w:val="Header"/>
    </w:pPr>
    <w:r>
      <w:t>ECE/TRANS/WP.29/GRSP/60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ACE6F" w14:textId="77777777" w:rsidR="003C7C53" w:rsidRPr="00E51F46" w:rsidRDefault="003C7C53" w:rsidP="008F4CC9">
    <w:pPr>
      <w:pStyle w:val="Header"/>
      <w:jc w:val="right"/>
    </w:pPr>
    <w:r>
      <w:t>ECE/TRANS/WP.29/GRSP/60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02C08" w14:textId="77777777" w:rsidR="003C7C53" w:rsidRPr="00792A30" w:rsidRDefault="003C7C53" w:rsidP="00792A30">
    <w:r>
      <w:rPr>
        <w:noProof/>
        <w:lang w:val="en-US" w:eastAsia="ja-JP"/>
      </w:rPr>
      <mc:AlternateContent>
        <mc:Choice Requires="wps">
          <w:drawing>
            <wp:anchor distT="0" distB="0" distL="114300" distR="114300" simplePos="0" relativeHeight="251661312" behindDoc="0" locked="0" layoutInCell="1" allowOverlap="1" wp14:anchorId="7608EB97" wp14:editId="4F42E96E">
              <wp:simplePos x="0" y="0"/>
              <wp:positionH relativeFrom="page">
                <wp:posOffset>9791700</wp:posOffset>
              </wp:positionH>
              <wp:positionV relativeFrom="margin">
                <wp:posOffset>0</wp:posOffset>
              </wp:positionV>
              <wp:extent cx="215900" cy="6121400"/>
              <wp:effectExtent l="0" t="0" r="1270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733C2E4" w14:textId="77777777" w:rsidR="003C7C53" w:rsidRPr="00E51F46" w:rsidRDefault="003C7C53" w:rsidP="00792A30">
                          <w:pPr>
                            <w:pStyle w:val="Header"/>
                          </w:pPr>
                          <w:r>
                            <w:t>ECE/TRANS/WP.29/2018/34</w:t>
                          </w:r>
                        </w:p>
                        <w:p w14:paraId="37C852E9" w14:textId="77777777" w:rsidR="003C7C53" w:rsidRDefault="003C7C5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608EB97" id="_x0000_t202" coordsize="21600,21600" o:spt="202" path="m,l,21600r21600,l21600,xe">
              <v:stroke joinstyle="miter"/>
              <v:path gradientshapeok="t" o:connecttype="rect"/>
            </v:shapetype>
            <v:shape id="Text Box 4" o:spid="_x0000_s1028" type="#_x0000_t202" style="position:absolute;margin-left:771pt;margin-top:0;width:17pt;height:482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" filled="f" stroked="f">
              <v:stroke joinstyle="round"/>
              <v:textbox style="layout-flow:vertical" inset="0,0,0,0">
                <w:txbxContent>
                  <w:p w14:paraId="1733C2E4" w14:textId="77777777" w:rsidR="003C7C53" w:rsidRPr="00E51F46" w:rsidRDefault="003C7C53" w:rsidP="00792A30">
                    <w:pPr>
                      <w:pStyle w:val="Header"/>
                    </w:pPr>
                    <w:r>
                      <w:t>ECE/TRANS/WP.29/2018/34</w:t>
                    </w:r>
                  </w:p>
                  <w:p w14:paraId="37C852E9" w14:textId="77777777" w:rsidR="003C7C53" w:rsidRDefault="003C7C5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D453B" w14:textId="77777777" w:rsidR="003C7C53" w:rsidRPr="00792A30" w:rsidRDefault="003C7C53" w:rsidP="00792A30">
    <w:r>
      <w:rPr>
        <w:noProof/>
        <w:lang w:val="en-US" w:eastAsia="ja-JP"/>
      </w:rPr>
      <mc:AlternateContent>
        <mc:Choice Requires="wps">
          <w:drawing>
            <wp:anchor distT="0" distB="0" distL="114300" distR="114300" simplePos="0" relativeHeight="251663360" behindDoc="0" locked="0" layoutInCell="1" allowOverlap="1" wp14:anchorId="5501F840" wp14:editId="479DA08B">
              <wp:simplePos x="0" y="0"/>
              <wp:positionH relativeFrom="page">
                <wp:posOffset>9791700</wp:posOffset>
              </wp:positionH>
              <wp:positionV relativeFrom="margin">
                <wp:posOffset>0</wp:posOffset>
              </wp:positionV>
              <wp:extent cx="215900" cy="61214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140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6FB7AFFC" w14:textId="77777777" w:rsidR="003C7C53" w:rsidRPr="00E51F46" w:rsidRDefault="003C7C53" w:rsidP="00792A30">
                          <w:pPr>
                            <w:pStyle w:val="Header"/>
                            <w:jc w:val="right"/>
                          </w:pPr>
                          <w:r>
                            <w:t>ECE/TRANS/WP.29/2018/34</w:t>
                          </w:r>
                        </w:p>
                        <w:p w14:paraId="74E75686" w14:textId="77777777" w:rsidR="003C7C53" w:rsidRDefault="003C7C5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501F840" id="_x0000_t202" coordsize="21600,21600" o:spt="202" path="m,l,21600r21600,l21600,xe">
              <v:stroke joinstyle="miter"/>
              <v:path gradientshapeok="t" o:connecttype="rect"/>
            </v:shapetype>
            <v:shape id="Text Box 6" o:spid="_x0000_s1029" type="#_x0000_t202" style="position:absolute;margin-left:771pt;margin-top:0;width:17pt;height:482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" filled="f" stroked="f">
              <v:stroke joinstyle="round"/>
              <v:textbox style="layout-flow:vertical" inset="0,0,0,0">
                <w:txbxContent>
                  <w:p w14:paraId="6FB7AFFC" w14:textId="77777777" w:rsidR="003C7C53" w:rsidRPr="00E51F46" w:rsidRDefault="003C7C53" w:rsidP="00792A30">
                    <w:pPr>
                      <w:pStyle w:val="Header"/>
                      <w:jc w:val="right"/>
                    </w:pPr>
                    <w:r>
                      <w:t>ECE/TRANS/WP.29/2018/34</w:t>
                    </w:r>
                  </w:p>
                  <w:p w14:paraId="74E75686" w14:textId="77777777" w:rsidR="003C7C53" w:rsidRDefault="003C7C53"/>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917E7" w14:textId="77777777" w:rsidR="003C7C53" w:rsidRPr="00117815" w:rsidRDefault="003C7C53" w:rsidP="008F4CC9">
    <w:pPr>
      <w:pStyle w:val="Header"/>
      <w:jc w:val="right"/>
      <w:rPr>
        <w:lang w:val="fr-CH"/>
      </w:rPr>
    </w:pPr>
    <w:r>
      <w:rPr>
        <w:lang w:val="fr-CH"/>
      </w:rPr>
      <w:t>ECE/TRANS/WP.29/144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A56B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5319292A"/>
    <w:multiLevelType w:val="hybridMultilevel"/>
    <w:tmpl w:val="8E12AA18"/>
    <w:lvl w:ilvl="0" w:tplc="2328FEB8">
      <w:start w:val="1"/>
      <w:numFmt w:val="bullet"/>
      <w:pStyle w:val="Aufzhlung"/>
      <w:lvlText w:val="–"/>
      <w:lvlJc w:val="left"/>
      <w:pPr>
        <w:ind w:left="360" w:hanging="360"/>
      </w:pPr>
      <w:rPr>
        <w:rFonts w:ascii="VW Headline OT-Book" w:hAnsi="VW Headline OT-Book" w:hint="default"/>
        <w:b w:val="0"/>
        <w:i w:val="0"/>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76546A"/>
    <w:multiLevelType w:val="multilevel"/>
    <w:tmpl w:val="40A43B0E"/>
    <w:lvl w:ilvl="0">
      <w:start w:val="1"/>
      <w:numFmt w:val="decimal"/>
      <w:lvlText w:val="%1."/>
      <w:lvlJc w:val="left"/>
      <w:pPr>
        <w:tabs>
          <w:tab w:val="num" w:pos="2695"/>
        </w:tabs>
        <w:ind w:left="2695" w:hanging="1418"/>
      </w:pPr>
      <w:rPr>
        <w:rFonts w:hint="default"/>
      </w:rPr>
    </w:lvl>
    <w:lvl w:ilvl="1">
      <w:start w:val="1"/>
      <w:numFmt w:val="decimal"/>
      <w:lvlText w:val="%1.%2."/>
      <w:lvlJc w:val="left"/>
      <w:pPr>
        <w:tabs>
          <w:tab w:val="num" w:pos="2357"/>
        </w:tabs>
        <w:ind w:left="2069" w:hanging="432"/>
      </w:pPr>
      <w:rPr>
        <w:rFonts w:hint="default"/>
      </w:rPr>
    </w:lvl>
    <w:lvl w:ilvl="2">
      <w:numFmt w:val="none"/>
      <w:pStyle w:val="XXXHeadli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5925DC1"/>
    <w:multiLevelType w:val="hybridMultilevel"/>
    <w:tmpl w:val="FAA66F24"/>
    <w:lvl w:ilvl="0" w:tplc="8C4849AC">
      <w:numFmt w:val="decimal"/>
      <w:pStyle w:val="Bullet1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 w15:restartNumberingAfterBreak="0">
    <w:nsid w:val="6B061961"/>
    <w:multiLevelType w:val="hybridMultilevel"/>
    <w:tmpl w:val="357C3D08"/>
    <w:lvl w:ilvl="0" w:tplc="145C54A2">
      <w:start w:val="1"/>
      <w:numFmt w:val="decimal"/>
      <w:lvlText w:val="%1."/>
      <w:lvlJc w:val="left"/>
      <w:pPr>
        <w:ind w:left="4680" w:hanging="360"/>
      </w:pPr>
      <w:rPr>
        <w:rFonts w:ascii="Times New Roman" w:hAnsi="Times New Roman" w:cs="Times New Roman" w:hint="default"/>
        <w:sz w:val="20"/>
        <w:szCs w:val="20"/>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75E223DA"/>
    <w:multiLevelType w:val="hybridMultilevel"/>
    <w:tmpl w:val="5B7ACB42"/>
    <w:lvl w:ilvl="0" w:tplc="3A60C988">
      <w:numFmt w:val="decimal"/>
      <w:pStyle w:val="Bullet2G"/>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6" w15:restartNumberingAfterBreak="0">
    <w:nsid w:val="77957456"/>
    <w:multiLevelType w:val="hybridMultilevel"/>
    <w:tmpl w:val="BD52870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s-ES_tradnl" w:vendorID="64" w:dllVersion="6" w:nlCheck="1" w:checkStyle="1"/>
  <w:activeWritingStyle w:appName="MSWord" w:lang="it-IT" w:vendorID="64" w:dllVersion="6" w:nlCheck="1" w:checkStyle="0"/>
  <w:activeWritingStyle w:appName="MSWord" w:lang="es-ES" w:vendorID="64" w:dllVersion="6" w:nlCheck="1" w:checkStyle="1"/>
  <w:activeWritingStyle w:appName="MSWord" w:lang="es-AR" w:vendorID="64" w:dllVersion="6" w:nlCheck="1" w:checkStyle="1"/>
  <w:activeWritingStyle w:appName="MSWord" w:lang="en-IE" w:vendorID="64" w:dllVersion="6" w:nlCheck="1" w:checkStyle="1"/>
  <w:activeWritingStyle w:appName="MSWord" w:lang="fr-BE" w:vendorID="64" w:dllVersion="6" w:nlCheck="1" w:checkStyle="1"/>
  <w:activeWritingStyle w:appName="MSWord" w:lang="en-GB" w:vendorID="64" w:dllVersion="0" w:nlCheck="1" w:checkStyle="0"/>
  <w:activeWritingStyle w:appName="MSWord" w:lang="ja-JP" w:vendorID="64" w:dllVersion="6" w:nlCheck="1" w:checkStyle="1"/>
  <w:activeWritingStyle w:appName="MSWord" w:lang="en-US" w:vendorID="64" w:dllVersion="0" w:nlCheck="1" w:checkStyle="0"/>
  <w:activeWritingStyle w:appName="MSWord" w:lang="ja-JP"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CE_E"/>
  </w:docVars>
  <w:rsids>
    <w:rsidRoot w:val="00241767"/>
    <w:rsid w:val="000002D0"/>
    <w:rsid w:val="00000434"/>
    <w:rsid w:val="00000EB1"/>
    <w:rsid w:val="00001547"/>
    <w:rsid w:val="00001CA1"/>
    <w:rsid w:val="0000260C"/>
    <w:rsid w:val="000026B9"/>
    <w:rsid w:val="000027D0"/>
    <w:rsid w:val="000027D4"/>
    <w:rsid w:val="00002A7D"/>
    <w:rsid w:val="00002FED"/>
    <w:rsid w:val="000030EE"/>
    <w:rsid w:val="000038A8"/>
    <w:rsid w:val="00003DBB"/>
    <w:rsid w:val="00003FA4"/>
    <w:rsid w:val="000040E6"/>
    <w:rsid w:val="000040F3"/>
    <w:rsid w:val="0000458C"/>
    <w:rsid w:val="000049EB"/>
    <w:rsid w:val="00004C11"/>
    <w:rsid w:val="00004CE0"/>
    <w:rsid w:val="00004E9E"/>
    <w:rsid w:val="00005023"/>
    <w:rsid w:val="000057E6"/>
    <w:rsid w:val="00005A71"/>
    <w:rsid w:val="00005D6A"/>
    <w:rsid w:val="00005F9C"/>
    <w:rsid w:val="0000619A"/>
    <w:rsid w:val="00006226"/>
    <w:rsid w:val="00006790"/>
    <w:rsid w:val="00006BC9"/>
    <w:rsid w:val="00006E5D"/>
    <w:rsid w:val="000071C8"/>
    <w:rsid w:val="000073E6"/>
    <w:rsid w:val="0000784C"/>
    <w:rsid w:val="00007ADD"/>
    <w:rsid w:val="0001019F"/>
    <w:rsid w:val="00010487"/>
    <w:rsid w:val="000107CB"/>
    <w:rsid w:val="0001084C"/>
    <w:rsid w:val="0001095A"/>
    <w:rsid w:val="00010E2C"/>
    <w:rsid w:val="000112FA"/>
    <w:rsid w:val="00011D98"/>
    <w:rsid w:val="00011DE7"/>
    <w:rsid w:val="00013114"/>
    <w:rsid w:val="00013E48"/>
    <w:rsid w:val="00013E6D"/>
    <w:rsid w:val="000153E5"/>
    <w:rsid w:val="00015FC3"/>
    <w:rsid w:val="0001645C"/>
    <w:rsid w:val="000164B3"/>
    <w:rsid w:val="000166A6"/>
    <w:rsid w:val="00016BB3"/>
    <w:rsid w:val="00016F41"/>
    <w:rsid w:val="0001727F"/>
    <w:rsid w:val="0001751C"/>
    <w:rsid w:val="00017C80"/>
    <w:rsid w:val="0002009B"/>
    <w:rsid w:val="00020306"/>
    <w:rsid w:val="000215CA"/>
    <w:rsid w:val="00021650"/>
    <w:rsid w:val="00021CFE"/>
    <w:rsid w:val="000225BB"/>
    <w:rsid w:val="000225FC"/>
    <w:rsid w:val="00022724"/>
    <w:rsid w:val="00022C9A"/>
    <w:rsid w:val="000233C6"/>
    <w:rsid w:val="0002375A"/>
    <w:rsid w:val="00023B0C"/>
    <w:rsid w:val="00023C34"/>
    <w:rsid w:val="00023F37"/>
    <w:rsid w:val="0002404A"/>
    <w:rsid w:val="00024310"/>
    <w:rsid w:val="00024787"/>
    <w:rsid w:val="00024842"/>
    <w:rsid w:val="00024FD3"/>
    <w:rsid w:val="0002506F"/>
    <w:rsid w:val="000270FF"/>
    <w:rsid w:val="00027624"/>
    <w:rsid w:val="00027DCC"/>
    <w:rsid w:val="000302B2"/>
    <w:rsid w:val="00030760"/>
    <w:rsid w:val="00030D33"/>
    <w:rsid w:val="00030E5B"/>
    <w:rsid w:val="000312F2"/>
    <w:rsid w:val="000317E5"/>
    <w:rsid w:val="0003230F"/>
    <w:rsid w:val="00032D9C"/>
    <w:rsid w:val="00032F18"/>
    <w:rsid w:val="00033656"/>
    <w:rsid w:val="0003371B"/>
    <w:rsid w:val="000337D1"/>
    <w:rsid w:val="000337F8"/>
    <w:rsid w:val="00033A89"/>
    <w:rsid w:val="00033C1E"/>
    <w:rsid w:val="00034226"/>
    <w:rsid w:val="0003428D"/>
    <w:rsid w:val="00034488"/>
    <w:rsid w:val="00034A1E"/>
    <w:rsid w:val="00034DCF"/>
    <w:rsid w:val="00035550"/>
    <w:rsid w:val="000356D5"/>
    <w:rsid w:val="00035BF5"/>
    <w:rsid w:val="00036693"/>
    <w:rsid w:val="00036791"/>
    <w:rsid w:val="00036927"/>
    <w:rsid w:val="00036973"/>
    <w:rsid w:val="00037AF6"/>
    <w:rsid w:val="00037BED"/>
    <w:rsid w:val="00037E1F"/>
    <w:rsid w:val="00037E34"/>
    <w:rsid w:val="00040438"/>
    <w:rsid w:val="00040A30"/>
    <w:rsid w:val="000412D4"/>
    <w:rsid w:val="00042417"/>
    <w:rsid w:val="00042674"/>
    <w:rsid w:val="000431AD"/>
    <w:rsid w:val="00043742"/>
    <w:rsid w:val="0004378A"/>
    <w:rsid w:val="00043B9E"/>
    <w:rsid w:val="00043D72"/>
    <w:rsid w:val="0004401C"/>
    <w:rsid w:val="00044B38"/>
    <w:rsid w:val="00044C20"/>
    <w:rsid w:val="00045401"/>
    <w:rsid w:val="000461FE"/>
    <w:rsid w:val="00046A55"/>
    <w:rsid w:val="00046F92"/>
    <w:rsid w:val="00047998"/>
    <w:rsid w:val="00047BF5"/>
    <w:rsid w:val="000505EB"/>
    <w:rsid w:val="00050F6B"/>
    <w:rsid w:val="0005140E"/>
    <w:rsid w:val="00051AF4"/>
    <w:rsid w:val="00051B04"/>
    <w:rsid w:val="000538A5"/>
    <w:rsid w:val="00053B63"/>
    <w:rsid w:val="00053E3A"/>
    <w:rsid w:val="00053F50"/>
    <w:rsid w:val="0005400C"/>
    <w:rsid w:val="00054010"/>
    <w:rsid w:val="00054639"/>
    <w:rsid w:val="0005475F"/>
    <w:rsid w:val="0005556B"/>
    <w:rsid w:val="000555A6"/>
    <w:rsid w:val="000555F1"/>
    <w:rsid w:val="00055703"/>
    <w:rsid w:val="00055818"/>
    <w:rsid w:val="00056A57"/>
    <w:rsid w:val="00056B14"/>
    <w:rsid w:val="00056C60"/>
    <w:rsid w:val="00056E9A"/>
    <w:rsid w:val="000602EE"/>
    <w:rsid w:val="000606B1"/>
    <w:rsid w:val="00060F77"/>
    <w:rsid w:val="000610E3"/>
    <w:rsid w:val="0006234E"/>
    <w:rsid w:val="00063642"/>
    <w:rsid w:val="000636C7"/>
    <w:rsid w:val="00063887"/>
    <w:rsid w:val="00063B20"/>
    <w:rsid w:val="00063D15"/>
    <w:rsid w:val="00063FB9"/>
    <w:rsid w:val="000642B7"/>
    <w:rsid w:val="00064753"/>
    <w:rsid w:val="00064B8A"/>
    <w:rsid w:val="00065332"/>
    <w:rsid w:val="00065C0B"/>
    <w:rsid w:val="00065CA3"/>
    <w:rsid w:val="00066063"/>
    <w:rsid w:val="0006642B"/>
    <w:rsid w:val="00066487"/>
    <w:rsid w:val="00066D3C"/>
    <w:rsid w:val="00066E30"/>
    <w:rsid w:val="0006744D"/>
    <w:rsid w:val="000676F7"/>
    <w:rsid w:val="000678CD"/>
    <w:rsid w:val="00067E05"/>
    <w:rsid w:val="0007053C"/>
    <w:rsid w:val="000708B2"/>
    <w:rsid w:val="000714C6"/>
    <w:rsid w:val="0007187C"/>
    <w:rsid w:val="00071D41"/>
    <w:rsid w:val="00072C8C"/>
    <w:rsid w:val="0007353D"/>
    <w:rsid w:val="00073561"/>
    <w:rsid w:val="00073DF4"/>
    <w:rsid w:val="0007431A"/>
    <w:rsid w:val="00074355"/>
    <w:rsid w:val="000743AD"/>
    <w:rsid w:val="000744BB"/>
    <w:rsid w:val="000744E2"/>
    <w:rsid w:val="00074B5F"/>
    <w:rsid w:val="00074E24"/>
    <w:rsid w:val="00075486"/>
    <w:rsid w:val="00075723"/>
    <w:rsid w:val="00076D86"/>
    <w:rsid w:val="0007720A"/>
    <w:rsid w:val="0007732F"/>
    <w:rsid w:val="00077787"/>
    <w:rsid w:val="00077BF5"/>
    <w:rsid w:val="00077C55"/>
    <w:rsid w:val="00080612"/>
    <w:rsid w:val="0008061A"/>
    <w:rsid w:val="00080FB7"/>
    <w:rsid w:val="000810EB"/>
    <w:rsid w:val="00081C44"/>
    <w:rsid w:val="00081CE0"/>
    <w:rsid w:val="00081E2F"/>
    <w:rsid w:val="00082126"/>
    <w:rsid w:val="00082597"/>
    <w:rsid w:val="00082E64"/>
    <w:rsid w:val="00083391"/>
    <w:rsid w:val="000834B3"/>
    <w:rsid w:val="00083ADC"/>
    <w:rsid w:val="00083E5B"/>
    <w:rsid w:val="000840E7"/>
    <w:rsid w:val="00084552"/>
    <w:rsid w:val="0008467A"/>
    <w:rsid w:val="00084915"/>
    <w:rsid w:val="00084D30"/>
    <w:rsid w:val="0008561A"/>
    <w:rsid w:val="00085708"/>
    <w:rsid w:val="000859FF"/>
    <w:rsid w:val="00086EF3"/>
    <w:rsid w:val="00087650"/>
    <w:rsid w:val="00087CB1"/>
    <w:rsid w:val="00090320"/>
    <w:rsid w:val="00090455"/>
    <w:rsid w:val="00090473"/>
    <w:rsid w:val="0009054E"/>
    <w:rsid w:val="00090757"/>
    <w:rsid w:val="000907A4"/>
    <w:rsid w:val="00090A9E"/>
    <w:rsid w:val="00090D6E"/>
    <w:rsid w:val="00090EC1"/>
    <w:rsid w:val="00091FE0"/>
    <w:rsid w:val="00092BB1"/>
    <w:rsid w:val="000931C0"/>
    <w:rsid w:val="0009386E"/>
    <w:rsid w:val="000942A4"/>
    <w:rsid w:val="00094340"/>
    <w:rsid w:val="0009462D"/>
    <w:rsid w:val="0009499A"/>
    <w:rsid w:val="00094AE5"/>
    <w:rsid w:val="00095647"/>
    <w:rsid w:val="00095C48"/>
    <w:rsid w:val="00095E38"/>
    <w:rsid w:val="00096096"/>
    <w:rsid w:val="000964DF"/>
    <w:rsid w:val="00096718"/>
    <w:rsid w:val="00096DE7"/>
    <w:rsid w:val="000977E0"/>
    <w:rsid w:val="000979AA"/>
    <w:rsid w:val="000A027E"/>
    <w:rsid w:val="000A0A64"/>
    <w:rsid w:val="000A0DEB"/>
    <w:rsid w:val="000A12C9"/>
    <w:rsid w:val="000A1379"/>
    <w:rsid w:val="000A14AA"/>
    <w:rsid w:val="000A16C3"/>
    <w:rsid w:val="000A19F7"/>
    <w:rsid w:val="000A1A2D"/>
    <w:rsid w:val="000A1A7A"/>
    <w:rsid w:val="000A232A"/>
    <w:rsid w:val="000A2E09"/>
    <w:rsid w:val="000A3545"/>
    <w:rsid w:val="000A4594"/>
    <w:rsid w:val="000A4D68"/>
    <w:rsid w:val="000A4E1B"/>
    <w:rsid w:val="000A5053"/>
    <w:rsid w:val="000A54F8"/>
    <w:rsid w:val="000A67B7"/>
    <w:rsid w:val="000A6F07"/>
    <w:rsid w:val="000A740B"/>
    <w:rsid w:val="000A7F3D"/>
    <w:rsid w:val="000B0234"/>
    <w:rsid w:val="000B0540"/>
    <w:rsid w:val="000B1032"/>
    <w:rsid w:val="000B175B"/>
    <w:rsid w:val="000B184B"/>
    <w:rsid w:val="000B197A"/>
    <w:rsid w:val="000B1D44"/>
    <w:rsid w:val="000B1E3E"/>
    <w:rsid w:val="000B2B1F"/>
    <w:rsid w:val="000B2FD9"/>
    <w:rsid w:val="000B33D6"/>
    <w:rsid w:val="000B3A06"/>
    <w:rsid w:val="000B3A0F"/>
    <w:rsid w:val="000B414F"/>
    <w:rsid w:val="000B4B27"/>
    <w:rsid w:val="000B4EE3"/>
    <w:rsid w:val="000B549B"/>
    <w:rsid w:val="000B5FA4"/>
    <w:rsid w:val="000B62A3"/>
    <w:rsid w:val="000B73EC"/>
    <w:rsid w:val="000B7784"/>
    <w:rsid w:val="000C16DB"/>
    <w:rsid w:val="000C1C45"/>
    <w:rsid w:val="000C28B3"/>
    <w:rsid w:val="000C2C68"/>
    <w:rsid w:val="000C364F"/>
    <w:rsid w:val="000C3655"/>
    <w:rsid w:val="000C3A50"/>
    <w:rsid w:val="000C3BE7"/>
    <w:rsid w:val="000C3F7E"/>
    <w:rsid w:val="000C4049"/>
    <w:rsid w:val="000C4228"/>
    <w:rsid w:val="000C6190"/>
    <w:rsid w:val="000C677F"/>
    <w:rsid w:val="000C6795"/>
    <w:rsid w:val="000C6DF8"/>
    <w:rsid w:val="000C70A8"/>
    <w:rsid w:val="000C7A45"/>
    <w:rsid w:val="000D0CE0"/>
    <w:rsid w:val="000D1BBC"/>
    <w:rsid w:val="000D1CCD"/>
    <w:rsid w:val="000D2955"/>
    <w:rsid w:val="000D2E0E"/>
    <w:rsid w:val="000D3823"/>
    <w:rsid w:val="000D3953"/>
    <w:rsid w:val="000D406E"/>
    <w:rsid w:val="000D44B6"/>
    <w:rsid w:val="000D4838"/>
    <w:rsid w:val="000D4A94"/>
    <w:rsid w:val="000D4DFC"/>
    <w:rsid w:val="000D5170"/>
    <w:rsid w:val="000D5777"/>
    <w:rsid w:val="000D5C6C"/>
    <w:rsid w:val="000D613D"/>
    <w:rsid w:val="000D64AB"/>
    <w:rsid w:val="000D67F0"/>
    <w:rsid w:val="000D6B2B"/>
    <w:rsid w:val="000D6D50"/>
    <w:rsid w:val="000D6F35"/>
    <w:rsid w:val="000D6F41"/>
    <w:rsid w:val="000D7683"/>
    <w:rsid w:val="000D7831"/>
    <w:rsid w:val="000D79A1"/>
    <w:rsid w:val="000D7C5F"/>
    <w:rsid w:val="000D7E9C"/>
    <w:rsid w:val="000E02A5"/>
    <w:rsid w:val="000E0415"/>
    <w:rsid w:val="000E07DA"/>
    <w:rsid w:val="000E0808"/>
    <w:rsid w:val="000E0DC6"/>
    <w:rsid w:val="000E13C0"/>
    <w:rsid w:val="000E1418"/>
    <w:rsid w:val="000E1694"/>
    <w:rsid w:val="000E17B9"/>
    <w:rsid w:val="000E1DCB"/>
    <w:rsid w:val="000E1DE9"/>
    <w:rsid w:val="000E2036"/>
    <w:rsid w:val="000E21D1"/>
    <w:rsid w:val="000E2265"/>
    <w:rsid w:val="000E287C"/>
    <w:rsid w:val="000E2B23"/>
    <w:rsid w:val="000E2BC1"/>
    <w:rsid w:val="000E2EE3"/>
    <w:rsid w:val="000E3456"/>
    <w:rsid w:val="000E38D5"/>
    <w:rsid w:val="000E3BC9"/>
    <w:rsid w:val="000E3F88"/>
    <w:rsid w:val="000E43BD"/>
    <w:rsid w:val="000E48B8"/>
    <w:rsid w:val="000E52D8"/>
    <w:rsid w:val="000E57B7"/>
    <w:rsid w:val="000E6539"/>
    <w:rsid w:val="000E6836"/>
    <w:rsid w:val="000E6FE5"/>
    <w:rsid w:val="000E739D"/>
    <w:rsid w:val="000E73AA"/>
    <w:rsid w:val="000E73B9"/>
    <w:rsid w:val="000E76DD"/>
    <w:rsid w:val="000E76E6"/>
    <w:rsid w:val="000E784B"/>
    <w:rsid w:val="000E7C1D"/>
    <w:rsid w:val="000F006A"/>
    <w:rsid w:val="000F0107"/>
    <w:rsid w:val="000F02D2"/>
    <w:rsid w:val="000F0761"/>
    <w:rsid w:val="000F19F6"/>
    <w:rsid w:val="000F1E21"/>
    <w:rsid w:val="000F2706"/>
    <w:rsid w:val="000F2C72"/>
    <w:rsid w:val="000F2F40"/>
    <w:rsid w:val="000F402E"/>
    <w:rsid w:val="000F45B3"/>
    <w:rsid w:val="000F4625"/>
    <w:rsid w:val="000F4A25"/>
    <w:rsid w:val="000F4BEB"/>
    <w:rsid w:val="000F4F7D"/>
    <w:rsid w:val="000F5294"/>
    <w:rsid w:val="000F52B7"/>
    <w:rsid w:val="000F58D0"/>
    <w:rsid w:val="000F5AA6"/>
    <w:rsid w:val="000F5BEB"/>
    <w:rsid w:val="000F5E16"/>
    <w:rsid w:val="000F677E"/>
    <w:rsid w:val="000F6B02"/>
    <w:rsid w:val="000F7182"/>
    <w:rsid w:val="000F71BD"/>
    <w:rsid w:val="000F7523"/>
    <w:rsid w:val="000F7715"/>
    <w:rsid w:val="000F78DC"/>
    <w:rsid w:val="000F794E"/>
    <w:rsid w:val="000F7D40"/>
    <w:rsid w:val="001008AA"/>
    <w:rsid w:val="00100AD9"/>
    <w:rsid w:val="00100F99"/>
    <w:rsid w:val="00101045"/>
    <w:rsid w:val="00101241"/>
    <w:rsid w:val="001012B2"/>
    <w:rsid w:val="00101D67"/>
    <w:rsid w:val="00101E69"/>
    <w:rsid w:val="00102461"/>
    <w:rsid w:val="001031F3"/>
    <w:rsid w:val="001039D3"/>
    <w:rsid w:val="001040D2"/>
    <w:rsid w:val="00104FAC"/>
    <w:rsid w:val="001050E0"/>
    <w:rsid w:val="00105A52"/>
    <w:rsid w:val="00105C79"/>
    <w:rsid w:val="001065DF"/>
    <w:rsid w:val="00107A3E"/>
    <w:rsid w:val="00107D1C"/>
    <w:rsid w:val="0011030D"/>
    <w:rsid w:val="001107B6"/>
    <w:rsid w:val="00110FFA"/>
    <w:rsid w:val="0011100B"/>
    <w:rsid w:val="00111207"/>
    <w:rsid w:val="00111269"/>
    <w:rsid w:val="0011159C"/>
    <w:rsid w:val="001116A1"/>
    <w:rsid w:val="00111B81"/>
    <w:rsid w:val="00111C14"/>
    <w:rsid w:val="00111CEA"/>
    <w:rsid w:val="00111D9C"/>
    <w:rsid w:val="00111F86"/>
    <w:rsid w:val="0011204C"/>
    <w:rsid w:val="00112601"/>
    <w:rsid w:val="00112D68"/>
    <w:rsid w:val="0011304C"/>
    <w:rsid w:val="001132F3"/>
    <w:rsid w:val="001133FA"/>
    <w:rsid w:val="00113D03"/>
    <w:rsid w:val="00113F80"/>
    <w:rsid w:val="0011418F"/>
    <w:rsid w:val="001145AA"/>
    <w:rsid w:val="00114B10"/>
    <w:rsid w:val="00114CFE"/>
    <w:rsid w:val="00114D98"/>
    <w:rsid w:val="00115357"/>
    <w:rsid w:val="00115681"/>
    <w:rsid w:val="00115E8B"/>
    <w:rsid w:val="001161E1"/>
    <w:rsid w:val="001161E9"/>
    <w:rsid w:val="0011643F"/>
    <w:rsid w:val="00116D26"/>
    <w:rsid w:val="00116FAA"/>
    <w:rsid w:val="00117409"/>
    <w:rsid w:val="00117815"/>
    <w:rsid w:val="00117A64"/>
    <w:rsid w:val="00117EBC"/>
    <w:rsid w:val="001205EF"/>
    <w:rsid w:val="00120F2B"/>
    <w:rsid w:val="00121AEA"/>
    <w:rsid w:val="00121DBD"/>
    <w:rsid w:val="0012202F"/>
    <w:rsid w:val="00122418"/>
    <w:rsid w:val="00122714"/>
    <w:rsid w:val="001229C7"/>
    <w:rsid w:val="00122CEB"/>
    <w:rsid w:val="001233D4"/>
    <w:rsid w:val="00123AA9"/>
    <w:rsid w:val="001241A6"/>
    <w:rsid w:val="00124355"/>
    <w:rsid w:val="00124E58"/>
    <w:rsid w:val="00124FA3"/>
    <w:rsid w:val="00125453"/>
    <w:rsid w:val="001258D1"/>
    <w:rsid w:val="00125F63"/>
    <w:rsid w:val="001264DF"/>
    <w:rsid w:val="001264E3"/>
    <w:rsid w:val="00126943"/>
    <w:rsid w:val="00127C4C"/>
    <w:rsid w:val="00130882"/>
    <w:rsid w:val="00130D4C"/>
    <w:rsid w:val="00130F28"/>
    <w:rsid w:val="00131738"/>
    <w:rsid w:val="00131AD5"/>
    <w:rsid w:val="00131DCE"/>
    <w:rsid w:val="0013279D"/>
    <w:rsid w:val="00132E77"/>
    <w:rsid w:val="0013329A"/>
    <w:rsid w:val="0013348D"/>
    <w:rsid w:val="00133B8B"/>
    <w:rsid w:val="00134DB9"/>
    <w:rsid w:val="00135AAF"/>
    <w:rsid w:val="00136110"/>
    <w:rsid w:val="0013634F"/>
    <w:rsid w:val="001364B3"/>
    <w:rsid w:val="0013693B"/>
    <w:rsid w:val="00136ACE"/>
    <w:rsid w:val="0013715F"/>
    <w:rsid w:val="00137428"/>
    <w:rsid w:val="00137780"/>
    <w:rsid w:val="001378C3"/>
    <w:rsid w:val="00137A72"/>
    <w:rsid w:val="00140682"/>
    <w:rsid w:val="00140A6F"/>
    <w:rsid w:val="00140BBD"/>
    <w:rsid w:val="00140D46"/>
    <w:rsid w:val="00141278"/>
    <w:rsid w:val="001415B3"/>
    <w:rsid w:val="0014175F"/>
    <w:rsid w:val="00141FB3"/>
    <w:rsid w:val="00142852"/>
    <w:rsid w:val="00142C6D"/>
    <w:rsid w:val="00142E54"/>
    <w:rsid w:val="0014300E"/>
    <w:rsid w:val="001433F0"/>
    <w:rsid w:val="001433F8"/>
    <w:rsid w:val="00143F89"/>
    <w:rsid w:val="00144902"/>
    <w:rsid w:val="00144B6B"/>
    <w:rsid w:val="00144F1E"/>
    <w:rsid w:val="00145292"/>
    <w:rsid w:val="001452FC"/>
    <w:rsid w:val="0014533A"/>
    <w:rsid w:val="00146584"/>
    <w:rsid w:val="001467ED"/>
    <w:rsid w:val="00146CAD"/>
    <w:rsid w:val="00146DC5"/>
    <w:rsid w:val="0014709C"/>
    <w:rsid w:val="001473AA"/>
    <w:rsid w:val="001474BF"/>
    <w:rsid w:val="00147AE2"/>
    <w:rsid w:val="00150A7E"/>
    <w:rsid w:val="00151CA2"/>
    <w:rsid w:val="00152A61"/>
    <w:rsid w:val="00153872"/>
    <w:rsid w:val="001539FB"/>
    <w:rsid w:val="00153BAF"/>
    <w:rsid w:val="00153C13"/>
    <w:rsid w:val="00153F0C"/>
    <w:rsid w:val="001543AA"/>
    <w:rsid w:val="0015542A"/>
    <w:rsid w:val="00155736"/>
    <w:rsid w:val="001563A5"/>
    <w:rsid w:val="001563F7"/>
    <w:rsid w:val="00156550"/>
    <w:rsid w:val="00156B99"/>
    <w:rsid w:val="00156FD1"/>
    <w:rsid w:val="00157028"/>
    <w:rsid w:val="00157160"/>
    <w:rsid w:val="001575EE"/>
    <w:rsid w:val="001578D7"/>
    <w:rsid w:val="00157D03"/>
    <w:rsid w:val="001600D5"/>
    <w:rsid w:val="001600FE"/>
    <w:rsid w:val="0016032D"/>
    <w:rsid w:val="00160564"/>
    <w:rsid w:val="00161045"/>
    <w:rsid w:val="001620D8"/>
    <w:rsid w:val="00162684"/>
    <w:rsid w:val="00162744"/>
    <w:rsid w:val="00162FDC"/>
    <w:rsid w:val="0016305B"/>
    <w:rsid w:val="00163F09"/>
    <w:rsid w:val="001643E6"/>
    <w:rsid w:val="001649D6"/>
    <w:rsid w:val="00164ACA"/>
    <w:rsid w:val="0016505A"/>
    <w:rsid w:val="001660E2"/>
    <w:rsid w:val="00166124"/>
    <w:rsid w:val="001663C5"/>
    <w:rsid w:val="00166AF3"/>
    <w:rsid w:val="00166B56"/>
    <w:rsid w:val="001671D9"/>
    <w:rsid w:val="00167480"/>
    <w:rsid w:val="00167BE1"/>
    <w:rsid w:val="00167E02"/>
    <w:rsid w:val="00167E6B"/>
    <w:rsid w:val="00170136"/>
    <w:rsid w:val="0017018E"/>
    <w:rsid w:val="001706EC"/>
    <w:rsid w:val="00170D20"/>
    <w:rsid w:val="001710AF"/>
    <w:rsid w:val="00171AE3"/>
    <w:rsid w:val="00171CB5"/>
    <w:rsid w:val="00172683"/>
    <w:rsid w:val="001732CA"/>
    <w:rsid w:val="0017373E"/>
    <w:rsid w:val="00173C86"/>
    <w:rsid w:val="00173F70"/>
    <w:rsid w:val="001749AE"/>
    <w:rsid w:val="00174C70"/>
    <w:rsid w:val="00174EC2"/>
    <w:rsid w:val="00175442"/>
    <w:rsid w:val="001755B7"/>
    <w:rsid w:val="001768CB"/>
    <w:rsid w:val="00176916"/>
    <w:rsid w:val="00176C80"/>
    <w:rsid w:val="00176FD1"/>
    <w:rsid w:val="001771EB"/>
    <w:rsid w:val="00177247"/>
    <w:rsid w:val="001776FE"/>
    <w:rsid w:val="00177B88"/>
    <w:rsid w:val="00180676"/>
    <w:rsid w:val="00180B22"/>
    <w:rsid w:val="00180C4B"/>
    <w:rsid w:val="00180E13"/>
    <w:rsid w:val="001810F9"/>
    <w:rsid w:val="00181587"/>
    <w:rsid w:val="00181BBE"/>
    <w:rsid w:val="0018243B"/>
    <w:rsid w:val="0018288D"/>
    <w:rsid w:val="0018376C"/>
    <w:rsid w:val="00184222"/>
    <w:rsid w:val="00184413"/>
    <w:rsid w:val="001844B7"/>
    <w:rsid w:val="00184DCE"/>
    <w:rsid w:val="00184DDA"/>
    <w:rsid w:val="00185218"/>
    <w:rsid w:val="00185712"/>
    <w:rsid w:val="0018588C"/>
    <w:rsid w:val="00186039"/>
    <w:rsid w:val="00186592"/>
    <w:rsid w:val="00186776"/>
    <w:rsid w:val="00186CFE"/>
    <w:rsid w:val="00186F12"/>
    <w:rsid w:val="001870DB"/>
    <w:rsid w:val="001875AF"/>
    <w:rsid w:val="001876A4"/>
    <w:rsid w:val="001900CD"/>
    <w:rsid w:val="00190199"/>
    <w:rsid w:val="001902EC"/>
    <w:rsid w:val="001908A6"/>
    <w:rsid w:val="00190915"/>
    <w:rsid w:val="001909D8"/>
    <w:rsid w:val="00190A90"/>
    <w:rsid w:val="0019157A"/>
    <w:rsid w:val="00191C15"/>
    <w:rsid w:val="0019265F"/>
    <w:rsid w:val="0019284A"/>
    <w:rsid w:val="001929CC"/>
    <w:rsid w:val="00193254"/>
    <w:rsid w:val="00193696"/>
    <w:rsid w:val="00193E17"/>
    <w:rsid w:val="00194D4B"/>
    <w:rsid w:val="00195278"/>
    <w:rsid w:val="001957C6"/>
    <w:rsid w:val="001959D0"/>
    <w:rsid w:val="00195B8D"/>
    <w:rsid w:val="00196E26"/>
    <w:rsid w:val="00196E71"/>
    <w:rsid w:val="001970EC"/>
    <w:rsid w:val="00197406"/>
    <w:rsid w:val="001974C7"/>
    <w:rsid w:val="001976EC"/>
    <w:rsid w:val="00197703"/>
    <w:rsid w:val="00197BA9"/>
    <w:rsid w:val="00197E13"/>
    <w:rsid w:val="00197EE0"/>
    <w:rsid w:val="001A0306"/>
    <w:rsid w:val="001A0452"/>
    <w:rsid w:val="001A0EAA"/>
    <w:rsid w:val="001A1496"/>
    <w:rsid w:val="001A1D0E"/>
    <w:rsid w:val="001A2569"/>
    <w:rsid w:val="001A27A7"/>
    <w:rsid w:val="001A2C3B"/>
    <w:rsid w:val="001A3387"/>
    <w:rsid w:val="001A3D59"/>
    <w:rsid w:val="001A4124"/>
    <w:rsid w:val="001A49E7"/>
    <w:rsid w:val="001A4A8C"/>
    <w:rsid w:val="001A4B19"/>
    <w:rsid w:val="001A4C04"/>
    <w:rsid w:val="001A5299"/>
    <w:rsid w:val="001A52AF"/>
    <w:rsid w:val="001A549F"/>
    <w:rsid w:val="001A59BE"/>
    <w:rsid w:val="001A60BE"/>
    <w:rsid w:val="001A681E"/>
    <w:rsid w:val="001B016F"/>
    <w:rsid w:val="001B037D"/>
    <w:rsid w:val="001B088A"/>
    <w:rsid w:val="001B1272"/>
    <w:rsid w:val="001B1493"/>
    <w:rsid w:val="001B1982"/>
    <w:rsid w:val="001B1CB6"/>
    <w:rsid w:val="001B1F39"/>
    <w:rsid w:val="001B24F9"/>
    <w:rsid w:val="001B28D6"/>
    <w:rsid w:val="001B3357"/>
    <w:rsid w:val="001B3487"/>
    <w:rsid w:val="001B3702"/>
    <w:rsid w:val="001B4463"/>
    <w:rsid w:val="001B4547"/>
    <w:rsid w:val="001B4B04"/>
    <w:rsid w:val="001B4DB6"/>
    <w:rsid w:val="001B4DE0"/>
    <w:rsid w:val="001B51C8"/>
    <w:rsid w:val="001B567E"/>
    <w:rsid w:val="001B5875"/>
    <w:rsid w:val="001B5EDF"/>
    <w:rsid w:val="001B6727"/>
    <w:rsid w:val="001B6877"/>
    <w:rsid w:val="001B69B9"/>
    <w:rsid w:val="001B7365"/>
    <w:rsid w:val="001B7C75"/>
    <w:rsid w:val="001C0467"/>
    <w:rsid w:val="001C04FF"/>
    <w:rsid w:val="001C0779"/>
    <w:rsid w:val="001C07BD"/>
    <w:rsid w:val="001C0A28"/>
    <w:rsid w:val="001C0DE6"/>
    <w:rsid w:val="001C0EF4"/>
    <w:rsid w:val="001C1163"/>
    <w:rsid w:val="001C185D"/>
    <w:rsid w:val="001C1887"/>
    <w:rsid w:val="001C1946"/>
    <w:rsid w:val="001C2B19"/>
    <w:rsid w:val="001C2C6C"/>
    <w:rsid w:val="001C3503"/>
    <w:rsid w:val="001C3D10"/>
    <w:rsid w:val="001C3D39"/>
    <w:rsid w:val="001C46D6"/>
    <w:rsid w:val="001C4B9C"/>
    <w:rsid w:val="001C6663"/>
    <w:rsid w:val="001C6D54"/>
    <w:rsid w:val="001C7895"/>
    <w:rsid w:val="001C7C45"/>
    <w:rsid w:val="001D01B8"/>
    <w:rsid w:val="001D066B"/>
    <w:rsid w:val="001D0C2F"/>
    <w:rsid w:val="001D1B77"/>
    <w:rsid w:val="001D1E5D"/>
    <w:rsid w:val="001D24D8"/>
    <w:rsid w:val="001D26DF"/>
    <w:rsid w:val="001D2C14"/>
    <w:rsid w:val="001D307F"/>
    <w:rsid w:val="001D4D09"/>
    <w:rsid w:val="001D4D84"/>
    <w:rsid w:val="001D4D99"/>
    <w:rsid w:val="001D5827"/>
    <w:rsid w:val="001D6BC3"/>
    <w:rsid w:val="001D706B"/>
    <w:rsid w:val="001D7915"/>
    <w:rsid w:val="001D7FA6"/>
    <w:rsid w:val="001E02AD"/>
    <w:rsid w:val="001E100B"/>
    <w:rsid w:val="001E126C"/>
    <w:rsid w:val="001E15EB"/>
    <w:rsid w:val="001E1611"/>
    <w:rsid w:val="001E2042"/>
    <w:rsid w:val="001E263E"/>
    <w:rsid w:val="001E26F1"/>
    <w:rsid w:val="001E2AEA"/>
    <w:rsid w:val="001E2D53"/>
    <w:rsid w:val="001E2E8C"/>
    <w:rsid w:val="001E33CD"/>
    <w:rsid w:val="001E341B"/>
    <w:rsid w:val="001E3FD9"/>
    <w:rsid w:val="001E412C"/>
    <w:rsid w:val="001E443C"/>
    <w:rsid w:val="001E491A"/>
    <w:rsid w:val="001E4B95"/>
    <w:rsid w:val="001E4E8D"/>
    <w:rsid w:val="001E52F2"/>
    <w:rsid w:val="001E55EE"/>
    <w:rsid w:val="001E5618"/>
    <w:rsid w:val="001E68C3"/>
    <w:rsid w:val="001E6920"/>
    <w:rsid w:val="001E6E2D"/>
    <w:rsid w:val="001E7D10"/>
    <w:rsid w:val="001E7E7D"/>
    <w:rsid w:val="001E7E8F"/>
    <w:rsid w:val="001F06A9"/>
    <w:rsid w:val="001F06F7"/>
    <w:rsid w:val="001F1428"/>
    <w:rsid w:val="001F1544"/>
    <w:rsid w:val="001F1599"/>
    <w:rsid w:val="001F19C4"/>
    <w:rsid w:val="001F2032"/>
    <w:rsid w:val="001F2125"/>
    <w:rsid w:val="001F21CA"/>
    <w:rsid w:val="001F2554"/>
    <w:rsid w:val="001F3D31"/>
    <w:rsid w:val="001F46B0"/>
    <w:rsid w:val="001F48A2"/>
    <w:rsid w:val="001F4A91"/>
    <w:rsid w:val="001F4EA2"/>
    <w:rsid w:val="001F53DB"/>
    <w:rsid w:val="001F566E"/>
    <w:rsid w:val="001F5B3F"/>
    <w:rsid w:val="001F5BA3"/>
    <w:rsid w:val="001F6044"/>
    <w:rsid w:val="001F685F"/>
    <w:rsid w:val="001F6E4C"/>
    <w:rsid w:val="001F6FAC"/>
    <w:rsid w:val="00201943"/>
    <w:rsid w:val="00201F20"/>
    <w:rsid w:val="0020240E"/>
    <w:rsid w:val="00202501"/>
    <w:rsid w:val="00202583"/>
    <w:rsid w:val="002026BC"/>
    <w:rsid w:val="00202993"/>
    <w:rsid w:val="00202A8F"/>
    <w:rsid w:val="00203576"/>
    <w:rsid w:val="00203748"/>
    <w:rsid w:val="002041CA"/>
    <w:rsid w:val="00204358"/>
    <w:rsid w:val="002043F0"/>
    <w:rsid w:val="00204A23"/>
    <w:rsid w:val="00204C69"/>
    <w:rsid w:val="00205347"/>
    <w:rsid w:val="00205869"/>
    <w:rsid w:val="0020589A"/>
    <w:rsid w:val="00205A46"/>
    <w:rsid w:val="00206621"/>
    <w:rsid w:val="002068C9"/>
    <w:rsid w:val="00206B0F"/>
    <w:rsid w:val="00206DBA"/>
    <w:rsid w:val="002076F8"/>
    <w:rsid w:val="00207B32"/>
    <w:rsid w:val="00207BF0"/>
    <w:rsid w:val="00210D4B"/>
    <w:rsid w:val="00210DEE"/>
    <w:rsid w:val="002112F2"/>
    <w:rsid w:val="0021130E"/>
    <w:rsid w:val="00211B88"/>
    <w:rsid w:val="00211E0B"/>
    <w:rsid w:val="00212DF2"/>
    <w:rsid w:val="002133E2"/>
    <w:rsid w:val="00213D42"/>
    <w:rsid w:val="00213F63"/>
    <w:rsid w:val="002144B5"/>
    <w:rsid w:val="0021454C"/>
    <w:rsid w:val="00214B96"/>
    <w:rsid w:val="00215058"/>
    <w:rsid w:val="002151A0"/>
    <w:rsid w:val="002152DC"/>
    <w:rsid w:val="002152E1"/>
    <w:rsid w:val="00216126"/>
    <w:rsid w:val="00216559"/>
    <w:rsid w:val="00216E09"/>
    <w:rsid w:val="00217178"/>
    <w:rsid w:val="002202B0"/>
    <w:rsid w:val="00220BA5"/>
    <w:rsid w:val="00220F52"/>
    <w:rsid w:val="00220FCB"/>
    <w:rsid w:val="00221245"/>
    <w:rsid w:val="0022138A"/>
    <w:rsid w:val="00222736"/>
    <w:rsid w:val="00223D5E"/>
    <w:rsid w:val="0022467F"/>
    <w:rsid w:val="00224C3B"/>
    <w:rsid w:val="00225583"/>
    <w:rsid w:val="002261B3"/>
    <w:rsid w:val="0022645D"/>
    <w:rsid w:val="00226CA0"/>
    <w:rsid w:val="0022710E"/>
    <w:rsid w:val="002273E7"/>
    <w:rsid w:val="00227461"/>
    <w:rsid w:val="002304B1"/>
    <w:rsid w:val="002306B5"/>
    <w:rsid w:val="00230764"/>
    <w:rsid w:val="00230F6D"/>
    <w:rsid w:val="00230F82"/>
    <w:rsid w:val="00231663"/>
    <w:rsid w:val="00232142"/>
    <w:rsid w:val="002321B6"/>
    <w:rsid w:val="00232356"/>
    <w:rsid w:val="00232575"/>
    <w:rsid w:val="002325AF"/>
    <w:rsid w:val="002325CE"/>
    <w:rsid w:val="002328AD"/>
    <w:rsid w:val="00232AE0"/>
    <w:rsid w:val="0023389E"/>
    <w:rsid w:val="00233AB9"/>
    <w:rsid w:val="00234050"/>
    <w:rsid w:val="00234493"/>
    <w:rsid w:val="00234900"/>
    <w:rsid w:val="00234A8E"/>
    <w:rsid w:val="00234D6D"/>
    <w:rsid w:val="002350BA"/>
    <w:rsid w:val="002351D4"/>
    <w:rsid w:val="002351DA"/>
    <w:rsid w:val="00235219"/>
    <w:rsid w:val="00235530"/>
    <w:rsid w:val="0023610D"/>
    <w:rsid w:val="0023625A"/>
    <w:rsid w:val="0023643E"/>
    <w:rsid w:val="00236650"/>
    <w:rsid w:val="00236ED2"/>
    <w:rsid w:val="00237220"/>
    <w:rsid w:val="00237331"/>
    <w:rsid w:val="002373DF"/>
    <w:rsid w:val="0023761E"/>
    <w:rsid w:val="00237F21"/>
    <w:rsid w:val="0024082F"/>
    <w:rsid w:val="00240927"/>
    <w:rsid w:val="00240FBC"/>
    <w:rsid w:val="00241101"/>
    <w:rsid w:val="00241767"/>
    <w:rsid w:val="002422E1"/>
    <w:rsid w:val="002423A1"/>
    <w:rsid w:val="00242ACD"/>
    <w:rsid w:val="00242E9D"/>
    <w:rsid w:val="00242F05"/>
    <w:rsid w:val="00242FFB"/>
    <w:rsid w:val="00243038"/>
    <w:rsid w:val="002431FA"/>
    <w:rsid w:val="002433D4"/>
    <w:rsid w:val="00243967"/>
    <w:rsid w:val="00243B35"/>
    <w:rsid w:val="00244372"/>
    <w:rsid w:val="002445CD"/>
    <w:rsid w:val="00245E74"/>
    <w:rsid w:val="00246213"/>
    <w:rsid w:val="0024622B"/>
    <w:rsid w:val="0024622E"/>
    <w:rsid w:val="002467A4"/>
    <w:rsid w:val="00246BCC"/>
    <w:rsid w:val="00246C07"/>
    <w:rsid w:val="00246ECB"/>
    <w:rsid w:val="00247258"/>
    <w:rsid w:val="00247462"/>
    <w:rsid w:val="002475F2"/>
    <w:rsid w:val="00250072"/>
    <w:rsid w:val="0025057C"/>
    <w:rsid w:val="002505BA"/>
    <w:rsid w:val="00251746"/>
    <w:rsid w:val="0025177E"/>
    <w:rsid w:val="00251991"/>
    <w:rsid w:val="00251B11"/>
    <w:rsid w:val="00252428"/>
    <w:rsid w:val="00252654"/>
    <w:rsid w:val="00252E6D"/>
    <w:rsid w:val="00252FBD"/>
    <w:rsid w:val="00253A69"/>
    <w:rsid w:val="00253B10"/>
    <w:rsid w:val="0025471E"/>
    <w:rsid w:val="002556BE"/>
    <w:rsid w:val="00255A8C"/>
    <w:rsid w:val="00255B2E"/>
    <w:rsid w:val="00255CEE"/>
    <w:rsid w:val="00256081"/>
    <w:rsid w:val="00256302"/>
    <w:rsid w:val="002567B7"/>
    <w:rsid w:val="00256E13"/>
    <w:rsid w:val="0025712F"/>
    <w:rsid w:val="00257BA9"/>
    <w:rsid w:val="00257CAC"/>
    <w:rsid w:val="002602F9"/>
    <w:rsid w:val="0026056C"/>
    <w:rsid w:val="00260A04"/>
    <w:rsid w:val="00260FD8"/>
    <w:rsid w:val="00261482"/>
    <w:rsid w:val="002614D0"/>
    <w:rsid w:val="00262851"/>
    <w:rsid w:val="00262940"/>
    <w:rsid w:val="00263443"/>
    <w:rsid w:val="00263471"/>
    <w:rsid w:val="00263820"/>
    <w:rsid w:val="00263A08"/>
    <w:rsid w:val="002647FA"/>
    <w:rsid w:val="00265265"/>
    <w:rsid w:val="0026542C"/>
    <w:rsid w:val="002658C3"/>
    <w:rsid w:val="002659F5"/>
    <w:rsid w:val="00265B22"/>
    <w:rsid w:val="00265D76"/>
    <w:rsid w:val="0026603B"/>
    <w:rsid w:val="00266144"/>
    <w:rsid w:val="002661E5"/>
    <w:rsid w:val="00266C43"/>
    <w:rsid w:val="00266FFD"/>
    <w:rsid w:val="00267165"/>
    <w:rsid w:val="00267D3A"/>
    <w:rsid w:val="002701AE"/>
    <w:rsid w:val="0027044A"/>
    <w:rsid w:val="0027049F"/>
    <w:rsid w:val="00270550"/>
    <w:rsid w:val="002715B3"/>
    <w:rsid w:val="00271766"/>
    <w:rsid w:val="002721BF"/>
    <w:rsid w:val="0027237A"/>
    <w:rsid w:val="002728CD"/>
    <w:rsid w:val="00272F01"/>
    <w:rsid w:val="00273405"/>
    <w:rsid w:val="00273562"/>
    <w:rsid w:val="002736B3"/>
    <w:rsid w:val="0027375A"/>
    <w:rsid w:val="00273E0A"/>
    <w:rsid w:val="0027452A"/>
    <w:rsid w:val="0027483D"/>
    <w:rsid w:val="00274E12"/>
    <w:rsid w:val="0027513F"/>
    <w:rsid w:val="0027527C"/>
    <w:rsid w:val="002753F6"/>
    <w:rsid w:val="00275B63"/>
    <w:rsid w:val="00276060"/>
    <w:rsid w:val="00276231"/>
    <w:rsid w:val="0027648B"/>
    <w:rsid w:val="00276687"/>
    <w:rsid w:val="00276C7A"/>
    <w:rsid w:val="0027728A"/>
    <w:rsid w:val="00277639"/>
    <w:rsid w:val="002815D1"/>
    <w:rsid w:val="00281662"/>
    <w:rsid w:val="00281EDC"/>
    <w:rsid w:val="00282328"/>
    <w:rsid w:val="00282FB8"/>
    <w:rsid w:val="0028361C"/>
    <w:rsid w:val="00283690"/>
    <w:rsid w:val="00283C78"/>
    <w:rsid w:val="002848DF"/>
    <w:rsid w:val="00285C9D"/>
    <w:rsid w:val="0028607B"/>
    <w:rsid w:val="0028612B"/>
    <w:rsid w:val="00286399"/>
    <w:rsid w:val="00286605"/>
    <w:rsid w:val="002871D7"/>
    <w:rsid w:val="00287665"/>
    <w:rsid w:val="002877B2"/>
    <w:rsid w:val="00287922"/>
    <w:rsid w:val="00287CEE"/>
    <w:rsid w:val="0029035C"/>
    <w:rsid w:val="002904F9"/>
    <w:rsid w:val="00290611"/>
    <w:rsid w:val="00290796"/>
    <w:rsid w:val="002909DE"/>
    <w:rsid w:val="00291AF6"/>
    <w:rsid w:val="00291CAA"/>
    <w:rsid w:val="002934B1"/>
    <w:rsid w:val="00293BBA"/>
    <w:rsid w:val="00293CE4"/>
    <w:rsid w:val="0029528F"/>
    <w:rsid w:val="002957A0"/>
    <w:rsid w:val="002959DA"/>
    <w:rsid w:val="00296139"/>
    <w:rsid w:val="00296A03"/>
    <w:rsid w:val="00296B10"/>
    <w:rsid w:val="00297285"/>
    <w:rsid w:val="002974E9"/>
    <w:rsid w:val="00297B5A"/>
    <w:rsid w:val="00297D0C"/>
    <w:rsid w:val="00297F49"/>
    <w:rsid w:val="002A02EB"/>
    <w:rsid w:val="002A052A"/>
    <w:rsid w:val="002A062E"/>
    <w:rsid w:val="002A0934"/>
    <w:rsid w:val="002A1250"/>
    <w:rsid w:val="002A1387"/>
    <w:rsid w:val="002A1FCE"/>
    <w:rsid w:val="002A3345"/>
    <w:rsid w:val="002A33ED"/>
    <w:rsid w:val="002A3596"/>
    <w:rsid w:val="002A35AA"/>
    <w:rsid w:val="002A3AAA"/>
    <w:rsid w:val="002A3B15"/>
    <w:rsid w:val="002A3B34"/>
    <w:rsid w:val="002A3DC0"/>
    <w:rsid w:val="002A4583"/>
    <w:rsid w:val="002A483C"/>
    <w:rsid w:val="002A4F21"/>
    <w:rsid w:val="002A5AA9"/>
    <w:rsid w:val="002A5EEE"/>
    <w:rsid w:val="002A5F88"/>
    <w:rsid w:val="002A65D0"/>
    <w:rsid w:val="002A68E2"/>
    <w:rsid w:val="002A6EE9"/>
    <w:rsid w:val="002A701A"/>
    <w:rsid w:val="002A709E"/>
    <w:rsid w:val="002A7709"/>
    <w:rsid w:val="002A7D40"/>
    <w:rsid w:val="002A7D52"/>
    <w:rsid w:val="002A7ECA"/>
    <w:rsid w:val="002A7F94"/>
    <w:rsid w:val="002B0050"/>
    <w:rsid w:val="002B0547"/>
    <w:rsid w:val="002B065A"/>
    <w:rsid w:val="002B0DA4"/>
    <w:rsid w:val="002B0F55"/>
    <w:rsid w:val="002B109A"/>
    <w:rsid w:val="002B10A2"/>
    <w:rsid w:val="002B12F8"/>
    <w:rsid w:val="002B1DE8"/>
    <w:rsid w:val="002B2374"/>
    <w:rsid w:val="002B2451"/>
    <w:rsid w:val="002B2AFD"/>
    <w:rsid w:val="002B31B7"/>
    <w:rsid w:val="002B32A7"/>
    <w:rsid w:val="002B350D"/>
    <w:rsid w:val="002B3ED0"/>
    <w:rsid w:val="002B4E33"/>
    <w:rsid w:val="002B547A"/>
    <w:rsid w:val="002B58EF"/>
    <w:rsid w:val="002B59E7"/>
    <w:rsid w:val="002B5B29"/>
    <w:rsid w:val="002B7374"/>
    <w:rsid w:val="002C1100"/>
    <w:rsid w:val="002C111E"/>
    <w:rsid w:val="002C12F6"/>
    <w:rsid w:val="002C1692"/>
    <w:rsid w:val="002C1812"/>
    <w:rsid w:val="002C1869"/>
    <w:rsid w:val="002C24C5"/>
    <w:rsid w:val="002C2DE0"/>
    <w:rsid w:val="002C3064"/>
    <w:rsid w:val="002C32E6"/>
    <w:rsid w:val="002C3833"/>
    <w:rsid w:val="002C40B5"/>
    <w:rsid w:val="002C439D"/>
    <w:rsid w:val="002C4760"/>
    <w:rsid w:val="002C4AF4"/>
    <w:rsid w:val="002C4B4D"/>
    <w:rsid w:val="002C4B5D"/>
    <w:rsid w:val="002C50E6"/>
    <w:rsid w:val="002C5766"/>
    <w:rsid w:val="002C6C8A"/>
    <w:rsid w:val="002C6D45"/>
    <w:rsid w:val="002C7238"/>
    <w:rsid w:val="002D0742"/>
    <w:rsid w:val="002D0A6B"/>
    <w:rsid w:val="002D114C"/>
    <w:rsid w:val="002D1E2C"/>
    <w:rsid w:val="002D21AA"/>
    <w:rsid w:val="002D235B"/>
    <w:rsid w:val="002D3010"/>
    <w:rsid w:val="002D310C"/>
    <w:rsid w:val="002D318F"/>
    <w:rsid w:val="002D3513"/>
    <w:rsid w:val="002D38BF"/>
    <w:rsid w:val="002D451A"/>
    <w:rsid w:val="002D502C"/>
    <w:rsid w:val="002D50E3"/>
    <w:rsid w:val="002D5260"/>
    <w:rsid w:val="002D5316"/>
    <w:rsid w:val="002D67A0"/>
    <w:rsid w:val="002D6E53"/>
    <w:rsid w:val="002D7C16"/>
    <w:rsid w:val="002D7CAB"/>
    <w:rsid w:val="002D7F8E"/>
    <w:rsid w:val="002E08E3"/>
    <w:rsid w:val="002E0E60"/>
    <w:rsid w:val="002E101F"/>
    <w:rsid w:val="002E1812"/>
    <w:rsid w:val="002E325F"/>
    <w:rsid w:val="002E3714"/>
    <w:rsid w:val="002E378B"/>
    <w:rsid w:val="002E3D89"/>
    <w:rsid w:val="002E47C1"/>
    <w:rsid w:val="002E5380"/>
    <w:rsid w:val="002E57DB"/>
    <w:rsid w:val="002E59D0"/>
    <w:rsid w:val="002E5A6E"/>
    <w:rsid w:val="002E6C5A"/>
    <w:rsid w:val="002E6FAB"/>
    <w:rsid w:val="002E7A1A"/>
    <w:rsid w:val="002E7CB6"/>
    <w:rsid w:val="002F038F"/>
    <w:rsid w:val="002F046D"/>
    <w:rsid w:val="002F0787"/>
    <w:rsid w:val="002F0BB6"/>
    <w:rsid w:val="002F1469"/>
    <w:rsid w:val="002F2CAA"/>
    <w:rsid w:val="002F329C"/>
    <w:rsid w:val="002F4DD0"/>
    <w:rsid w:val="002F5B76"/>
    <w:rsid w:val="002F5DE4"/>
    <w:rsid w:val="002F6329"/>
    <w:rsid w:val="002F7151"/>
    <w:rsid w:val="0030101C"/>
    <w:rsid w:val="003015A2"/>
    <w:rsid w:val="00301764"/>
    <w:rsid w:val="00301F1F"/>
    <w:rsid w:val="0030273B"/>
    <w:rsid w:val="00303926"/>
    <w:rsid w:val="00303A06"/>
    <w:rsid w:val="00303B3F"/>
    <w:rsid w:val="00304200"/>
    <w:rsid w:val="00304301"/>
    <w:rsid w:val="00304695"/>
    <w:rsid w:val="00304DF4"/>
    <w:rsid w:val="0030504F"/>
    <w:rsid w:val="003051FC"/>
    <w:rsid w:val="00305515"/>
    <w:rsid w:val="00305526"/>
    <w:rsid w:val="00305629"/>
    <w:rsid w:val="00305737"/>
    <w:rsid w:val="00305C18"/>
    <w:rsid w:val="00305D10"/>
    <w:rsid w:val="00307880"/>
    <w:rsid w:val="00307D11"/>
    <w:rsid w:val="00310FA1"/>
    <w:rsid w:val="00312109"/>
    <w:rsid w:val="00312772"/>
    <w:rsid w:val="003131E3"/>
    <w:rsid w:val="00313B41"/>
    <w:rsid w:val="00314293"/>
    <w:rsid w:val="00314617"/>
    <w:rsid w:val="003146DA"/>
    <w:rsid w:val="00314C8B"/>
    <w:rsid w:val="0031514D"/>
    <w:rsid w:val="0031548D"/>
    <w:rsid w:val="00315874"/>
    <w:rsid w:val="003159FF"/>
    <w:rsid w:val="00315C14"/>
    <w:rsid w:val="00315DA0"/>
    <w:rsid w:val="0031687C"/>
    <w:rsid w:val="003172F4"/>
    <w:rsid w:val="00317ACB"/>
    <w:rsid w:val="00320087"/>
    <w:rsid w:val="00320318"/>
    <w:rsid w:val="003207B5"/>
    <w:rsid w:val="00320D9F"/>
    <w:rsid w:val="00321247"/>
    <w:rsid w:val="0032152B"/>
    <w:rsid w:val="003216F8"/>
    <w:rsid w:val="00321EB4"/>
    <w:rsid w:val="00321FEB"/>
    <w:rsid w:val="00322008"/>
    <w:rsid w:val="00322054"/>
    <w:rsid w:val="003222A1"/>
    <w:rsid w:val="003229D8"/>
    <w:rsid w:val="00322DE5"/>
    <w:rsid w:val="00322E0C"/>
    <w:rsid w:val="003233C0"/>
    <w:rsid w:val="0032373E"/>
    <w:rsid w:val="00323973"/>
    <w:rsid w:val="00323D40"/>
    <w:rsid w:val="00323DE1"/>
    <w:rsid w:val="00324450"/>
    <w:rsid w:val="00324489"/>
    <w:rsid w:val="00324DCD"/>
    <w:rsid w:val="00324EA7"/>
    <w:rsid w:val="00325274"/>
    <w:rsid w:val="0032581F"/>
    <w:rsid w:val="003263A0"/>
    <w:rsid w:val="0032652F"/>
    <w:rsid w:val="00326566"/>
    <w:rsid w:val="003268BC"/>
    <w:rsid w:val="00327045"/>
    <w:rsid w:val="003278BD"/>
    <w:rsid w:val="00327BCE"/>
    <w:rsid w:val="0033074C"/>
    <w:rsid w:val="00331562"/>
    <w:rsid w:val="00331771"/>
    <w:rsid w:val="00331AFF"/>
    <w:rsid w:val="00331FB6"/>
    <w:rsid w:val="00331FED"/>
    <w:rsid w:val="00332A8A"/>
    <w:rsid w:val="00332D43"/>
    <w:rsid w:val="003335D7"/>
    <w:rsid w:val="00333642"/>
    <w:rsid w:val="003338AB"/>
    <w:rsid w:val="00333EBB"/>
    <w:rsid w:val="003343C5"/>
    <w:rsid w:val="003344B6"/>
    <w:rsid w:val="0033451F"/>
    <w:rsid w:val="003346DB"/>
    <w:rsid w:val="00334EDB"/>
    <w:rsid w:val="00334F45"/>
    <w:rsid w:val="0033502E"/>
    <w:rsid w:val="00335ECC"/>
    <w:rsid w:val="00336419"/>
    <w:rsid w:val="00336C97"/>
    <w:rsid w:val="00336D1D"/>
    <w:rsid w:val="00336DE0"/>
    <w:rsid w:val="00337F88"/>
    <w:rsid w:val="0034082A"/>
    <w:rsid w:val="00340D95"/>
    <w:rsid w:val="00340F7F"/>
    <w:rsid w:val="0034139C"/>
    <w:rsid w:val="00341455"/>
    <w:rsid w:val="00341A14"/>
    <w:rsid w:val="00341DDA"/>
    <w:rsid w:val="003421BC"/>
    <w:rsid w:val="00342432"/>
    <w:rsid w:val="00342544"/>
    <w:rsid w:val="00342A44"/>
    <w:rsid w:val="003435D5"/>
    <w:rsid w:val="00343937"/>
    <w:rsid w:val="00343FD0"/>
    <w:rsid w:val="003443F2"/>
    <w:rsid w:val="0034450F"/>
    <w:rsid w:val="00346297"/>
    <w:rsid w:val="0034645A"/>
    <w:rsid w:val="0034719B"/>
    <w:rsid w:val="0034764A"/>
    <w:rsid w:val="00347695"/>
    <w:rsid w:val="003476C1"/>
    <w:rsid w:val="00347BCF"/>
    <w:rsid w:val="003506B7"/>
    <w:rsid w:val="00350E20"/>
    <w:rsid w:val="00350F17"/>
    <w:rsid w:val="00351335"/>
    <w:rsid w:val="00351BF5"/>
    <w:rsid w:val="00351CEE"/>
    <w:rsid w:val="0035223F"/>
    <w:rsid w:val="00352708"/>
    <w:rsid w:val="00352D4B"/>
    <w:rsid w:val="00352DB0"/>
    <w:rsid w:val="00352F98"/>
    <w:rsid w:val="003544A3"/>
    <w:rsid w:val="003546E7"/>
    <w:rsid w:val="00354B3C"/>
    <w:rsid w:val="003556D4"/>
    <w:rsid w:val="00355C27"/>
    <w:rsid w:val="00356175"/>
    <w:rsid w:val="003561AE"/>
    <w:rsid w:val="0035638C"/>
    <w:rsid w:val="0035668F"/>
    <w:rsid w:val="00356C06"/>
    <w:rsid w:val="003603DF"/>
    <w:rsid w:val="003605E9"/>
    <w:rsid w:val="00360789"/>
    <w:rsid w:val="0036098B"/>
    <w:rsid w:val="003609EC"/>
    <w:rsid w:val="003614A3"/>
    <w:rsid w:val="00361719"/>
    <w:rsid w:val="0036190F"/>
    <w:rsid w:val="00361F20"/>
    <w:rsid w:val="00362359"/>
    <w:rsid w:val="00362592"/>
    <w:rsid w:val="003626FC"/>
    <w:rsid w:val="00362A79"/>
    <w:rsid w:val="00363048"/>
    <w:rsid w:val="00363534"/>
    <w:rsid w:val="00363942"/>
    <w:rsid w:val="00363B27"/>
    <w:rsid w:val="00363D27"/>
    <w:rsid w:val="00363FB0"/>
    <w:rsid w:val="00364002"/>
    <w:rsid w:val="00364DC3"/>
    <w:rsid w:val="00364F88"/>
    <w:rsid w:val="003653F1"/>
    <w:rsid w:val="00365609"/>
    <w:rsid w:val="0036593D"/>
    <w:rsid w:val="00365B03"/>
    <w:rsid w:val="00365BE4"/>
    <w:rsid w:val="00366142"/>
    <w:rsid w:val="0036670A"/>
    <w:rsid w:val="00366F52"/>
    <w:rsid w:val="00367AB7"/>
    <w:rsid w:val="00367B8E"/>
    <w:rsid w:val="0037021A"/>
    <w:rsid w:val="00370C70"/>
    <w:rsid w:val="00371688"/>
    <w:rsid w:val="00371704"/>
    <w:rsid w:val="003719B1"/>
    <w:rsid w:val="00372F2B"/>
    <w:rsid w:val="0037347D"/>
    <w:rsid w:val="00373591"/>
    <w:rsid w:val="00373704"/>
    <w:rsid w:val="00373BA9"/>
    <w:rsid w:val="00373C1A"/>
    <w:rsid w:val="00373C4D"/>
    <w:rsid w:val="00373FB2"/>
    <w:rsid w:val="00374272"/>
    <w:rsid w:val="003742F1"/>
    <w:rsid w:val="0037450D"/>
    <w:rsid w:val="0037463E"/>
    <w:rsid w:val="00374C29"/>
    <w:rsid w:val="003756DC"/>
    <w:rsid w:val="00375A38"/>
    <w:rsid w:val="00376063"/>
    <w:rsid w:val="0037622C"/>
    <w:rsid w:val="00376ED6"/>
    <w:rsid w:val="003772BA"/>
    <w:rsid w:val="00377789"/>
    <w:rsid w:val="00377BD7"/>
    <w:rsid w:val="00377C39"/>
    <w:rsid w:val="003801DB"/>
    <w:rsid w:val="003804A7"/>
    <w:rsid w:val="0038061E"/>
    <w:rsid w:val="00380958"/>
    <w:rsid w:val="00380A4A"/>
    <w:rsid w:val="00380E34"/>
    <w:rsid w:val="00381283"/>
    <w:rsid w:val="003814BB"/>
    <w:rsid w:val="00381622"/>
    <w:rsid w:val="00381A4B"/>
    <w:rsid w:val="00381B1C"/>
    <w:rsid w:val="00381C81"/>
    <w:rsid w:val="00381CC8"/>
    <w:rsid w:val="00382E17"/>
    <w:rsid w:val="00382E9C"/>
    <w:rsid w:val="0038320B"/>
    <w:rsid w:val="00383679"/>
    <w:rsid w:val="003836E0"/>
    <w:rsid w:val="00383E1F"/>
    <w:rsid w:val="00384869"/>
    <w:rsid w:val="00384B1C"/>
    <w:rsid w:val="00385167"/>
    <w:rsid w:val="00385836"/>
    <w:rsid w:val="00385865"/>
    <w:rsid w:val="00385A4F"/>
    <w:rsid w:val="003861F9"/>
    <w:rsid w:val="0038648D"/>
    <w:rsid w:val="00386853"/>
    <w:rsid w:val="003872B1"/>
    <w:rsid w:val="003873CB"/>
    <w:rsid w:val="0038748C"/>
    <w:rsid w:val="00387A47"/>
    <w:rsid w:val="00387F92"/>
    <w:rsid w:val="00390525"/>
    <w:rsid w:val="00391E7C"/>
    <w:rsid w:val="003922E5"/>
    <w:rsid w:val="00392761"/>
    <w:rsid w:val="0039288F"/>
    <w:rsid w:val="00393E61"/>
    <w:rsid w:val="00393F47"/>
    <w:rsid w:val="00394047"/>
    <w:rsid w:val="00394B70"/>
    <w:rsid w:val="00394EE9"/>
    <w:rsid w:val="00395352"/>
    <w:rsid w:val="003955E2"/>
    <w:rsid w:val="0039564B"/>
    <w:rsid w:val="0039586F"/>
    <w:rsid w:val="00395C9C"/>
    <w:rsid w:val="0039650F"/>
    <w:rsid w:val="003967D9"/>
    <w:rsid w:val="0039699B"/>
    <w:rsid w:val="00396D04"/>
    <w:rsid w:val="0039720B"/>
    <w:rsid w:val="00397533"/>
    <w:rsid w:val="0039755A"/>
    <w:rsid w:val="003979F0"/>
    <w:rsid w:val="003A0877"/>
    <w:rsid w:val="003A1167"/>
    <w:rsid w:val="003A17A0"/>
    <w:rsid w:val="003A1835"/>
    <w:rsid w:val="003A1A33"/>
    <w:rsid w:val="003A1BA4"/>
    <w:rsid w:val="003A2735"/>
    <w:rsid w:val="003A3017"/>
    <w:rsid w:val="003A41E2"/>
    <w:rsid w:val="003A4202"/>
    <w:rsid w:val="003A4246"/>
    <w:rsid w:val="003A46BB"/>
    <w:rsid w:val="003A476B"/>
    <w:rsid w:val="003A4A4E"/>
    <w:rsid w:val="003A4E59"/>
    <w:rsid w:val="003A4EC7"/>
    <w:rsid w:val="003A535F"/>
    <w:rsid w:val="003A5BF4"/>
    <w:rsid w:val="003A6065"/>
    <w:rsid w:val="003A6FEE"/>
    <w:rsid w:val="003A7295"/>
    <w:rsid w:val="003A754D"/>
    <w:rsid w:val="003A75B0"/>
    <w:rsid w:val="003A7D0B"/>
    <w:rsid w:val="003A7D45"/>
    <w:rsid w:val="003B004C"/>
    <w:rsid w:val="003B07A5"/>
    <w:rsid w:val="003B0860"/>
    <w:rsid w:val="003B0DEF"/>
    <w:rsid w:val="003B0F1C"/>
    <w:rsid w:val="003B133B"/>
    <w:rsid w:val="003B1F60"/>
    <w:rsid w:val="003B210C"/>
    <w:rsid w:val="003B253A"/>
    <w:rsid w:val="003B3590"/>
    <w:rsid w:val="003B3937"/>
    <w:rsid w:val="003B39D7"/>
    <w:rsid w:val="003B3BC8"/>
    <w:rsid w:val="003B3DD5"/>
    <w:rsid w:val="003B47F3"/>
    <w:rsid w:val="003B4A6F"/>
    <w:rsid w:val="003B50DB"/>
    <w:rsid w:val="003B5127"/>
    <w:rsid w:val="003B512A"/>
    <w:rsid w:val="003B57D8"/>
    <w:rsid w:val="003B5981"/>
    <w:rsid w:val="003B5DDE"/>
    <w:rsid w:val="003B5F8F"/>
    <w:rsid w:val="003B7500"/>
    <w:rsid w:val="003B79A5"/>
    <w:rsid w:val="003B79A8"/>
    <w:rsid w:val="003B7B99"/>
    <w:rsid w:val="003B7D24"/>
    <w:rsid w:val="003B7DBC"/>
    <w:rsid w:val="003C0AC6"/>
    <w:rsid w:val="003C0BB3"/>
    <w:rsid w:val="003C0DCF"/>
    <w:rsid w:val="003C103A"/>
    <w:rsid w:val="003C1AF4"/>
    <w:rsid w:val="003C1B81"/>
    <w:rsid w:val="003C24E2"/>
    <w:rsid w:val="003C28D8"/>
    <w:rsid w:val="003C2CC4"/>
    <w:rsid w:val="003C3487"/>
    <w:rsid w:val="003C4024"/>
    <w:rsid w:val="003C4975"/>
    <w:rsid w:val="003C5146"/>
    <w:rsid w:val="003C5B4D"/>
    <w:rsid w:val="003C5D78"/>
    <w:rsid w:val="003C5FE6"/>
    <w:rsid w:val="003C6037"/>
    <w:rsid w:val="003C6057"/>
    <w:rsid w:val="003C6219"/>
    <w:rsid w:val="003C6356"/>
    <w:rsid w:val="003C6680"/>
    <w:rsid w:val="003C7C53"/>
    <w:rsid w:val="003C7E2B"/>
    <w:rsid w:val="003D00D3"/>
    <w:rsid w:val="003D010C"/>
    <w:rsid w:val="003D0308"/>
    <w:rsid w:val="003D04CC"/>
    <w:rsid w:val="003D082A"/>
    <w:rsid w:val="003D0988"/>
    <w:rsid w:val="003D0A68"/>
    <w:rsid w:val="003D0B9B"/>
    <w:rsid w:val="003D1283"/>
    <w:rsid w:val="003D1321"/>
    <w:rsid w:val="003D1B9C"/>
    <w:rsid w:val="003D1EC8"/>
    <w:rsid w:val="003D26CB"/>
    <w:rsid w:val="003D2BF4"/>
    <w:rsid w:val="003D2C1E"/>
    <w:rsid w:val="003D3790"/>
    <w:rsid w:val="003D39B7"/>
    <w:rsid w:val="003D3DAC"/>
    <w:rsid w:val="003D3F8B"/>
    <w:rsid w:val="003D4888"/>
    <w:rsid w:val="003D4B23"/>
    <w:rsid w:val="003D4DE8"/>
    <w:rsid w:val="003D619A"/>
    <w:rsid w:val="003D683D"/>
    <w:rsid w:val="003D70B7"/>
    <w:rsid w:val="003D7357"/>
    <w:rsid w:val="003D7DF2"/>
    <w:rsid w:val="003E013D"/>
    <w:rsid w:val="003E136A"/>
    <w:rsid w:val="003E14AB"/>
    <w:rsid w:val="003E1C2E"/>
    <w:rsid w:val="003E24AA"/>
    <w:rsid w:val="003E278A"/>
    <w:rsid w:val="003E305A"/>
    <w:rsid w:val="003E32B2"/>
    <w:rsid w:val="003E3B0D"/>
    <w:rsid w:val="003E49BC"/>
    <w:rsid w:val="003E4E6C"/>
    <w:rsid w:val="003E53AA"/>
    <w:rsid w:val="003E5B37"/>
    <w:rsid w:val="003E69BD"/>
    <w:rsid w:val="003E6DE2"/>
    <w:rsid w:val="003E7312"/>
    <w:rsid w:val="003E799C"/>
    <w:rsid w:val="003F01F8"/>
    <w:rsid w:val="003F0611"/>
    <w:rsid w:val="003F09AA"/>
    <w:rsid w:val="003F10C5"/>
    <w:rsid w:val="003F1181"/>
    <w:rsid w:val="003F2269"/>
    <w:rsid w:val="003F2599"/>
    <w:rsid w:val="003F267B"/>
    <w:rsid w:val="003F2AC9"/>
    <w:rsid w:val="003F2C0A"/>
    <w:rsid w:val="003F2F28"/>
    <w:rsid w:val="003F2F2E"/>
    <w:rsid w:val="003F33F2"/>
    <w:rsid w:val="003F354B"/>
    <w:rsid w:val="003F3F82"/>
    <w:rsid w:val="003F4120"/>
    <w:rsid w:val="003F45D4"/>
    <w:rsid w:val="003F4B01"/>
    <w:rsid w:val="003F4DC1"/>
    <w:rsid w:val="003F4DD9"/>
    <w:rsid w:val="003F4FDA"/>
    <w:rsid w:val="003F559C"/>
    <w:rsid w:val="003F5630"/>
    <w:rsid w:val="003F56E7"/>
    <w:rsid w:val="003F5DBA"/>
    <w:rsid w:val="003F69CE"/>
    <w:rsid w:val="003F7100"/>
    <w:rsid w:val="003F7821"/>
    <w:rsid w:val="003F797E"/>
    <w:rsid w:val="003F7F71"/>
    <w:rsid w:val="0040017E"/>
    <w:rsid w:val="00400225"/>
    <w:rsid w:val="00400BA7"/>
    <w:rsid w:val="00400D0C"/>
    <w:rsid w:val="00401271"/>
    <w:rsid w:val="00401A2E"/>
    <w:rsid w:val="00401CDF"/>
    <w:rsid w:val="00401F85"/>
    <w:rsid w:val="0040216F"/>
    <w:rsid w:val="004022B2"/>
    <w:rsid w:val="0040268F"/>
    <w:rsid w:val="00402776"/>
    <w:rsid w:val="00403861"/>
    <w:rsid w:val="00403A4A"/>
    <w:rsid w:val="00403EB9"/>
    <w:rsid w:val="00404173"/>
    <w:rsid w:val="00404995"/>
    <w:rsid w:val="0040502A"/>
    <w:rsid w:val="0040544A"/>
    <w:rsid w:val="0040584F"/>
    <w:rsid w:val="00405962"/>
    <w:rsid w:val="00406E0C"/>
    <w:rsid w:val="00407226"/>
    <w:rsid w:val="00407299"/>
    <w:rsid w:val="004075F0"/>
    <w:rsid w:val="00407A9F"/>
    <w:rsid w:val="00407E05"/>
    <w:rsid w:val="00410690"/>
    <w:rsid w:val="00410F61"/>
    <w:rsid w:val="00410F71"/>
    <w:rsid w:val="004115B0"/>
    <w:rsid w:val="00413488"/>
    <w:rsid w:val="00413520"/>
    <w:rsid w:val="004137D1"/>
    <w:rsid w:val="00413C22"/>
    <w:rsid w:val="00413CD9"/>
    <w:rsid w:val="0041405C"/>
    <w:rsid w:val="0041436F"/>
    <w:rsid w:val="00414DE9"/>
    <w:rsid w:val="00414E11"/>
    <w:rsid w:val="00415189"/>
    <w:rsid w:val="004151B8"/>
    <w:rsid w:val="00415423"/>
    <w:rsid w:val="0041579B"/>
    <w:rsid w:val="0041579F"/>
    <w:rsid w:val="00415B78"/>
    <w:rsid w:val="0041646E"/>
    <w:rsid w:val="004164C9"/>
    <w:rsid w:val="00416989"/>
    <w:rsid w:val="004174D0"/>
    <w:rsid w:val="00417C83"/>
    <w:rsid w:val="00417D90"/>
    <w:rsid w:val="00417F48"/>
    <w:rsid w:val="004207C6"/>
    <w:rsid w:val="00420E6D"/>
    <w:rsid w:val="0042102D"/>
    <w:rsid w:val="004216A2"/>
    <w:rsid w:val="0042216E"/>
    <w:rsid w:val="0042243A"/>
    <w:rsid w:val="00422852"/>
    <w:rsid w:val="00422C37"/>
    <w:rsid w:val="004232F4"/>
    <w:rsid w:val="004247B2"/>
    <w:rsid w:val="004249B0"/>
    <w:rsid w:val="0042500C"/>
    <w:rsid w:val="004254C4"/>
    <w:rsid w:val="004258F9"/>
    <w:rsid w:val="004259A3"/>
    <w:rsid w:val="00425A94"/>
    <w:rsid w:val="00425CA8"/>
    <w:rsid w:val="00425E72"/>
    <w:rsid w:val="0042632F"/>
    <w:rsid w:val="004267D5"/>
    <w:rsid w:val="00427802"/>
    <w:rsid w:val="00427DD3"/>
    <w:rsid w:val="004308F2"/>
    <w:rsid w:val="004312AE"/>
    <w:rsid w:val="004312B5"/>
    <w:rsid w:val="004313B4"/>
    <w:rsid w:val="00431789"/>
    <w:rsid w:val="00431C31"/>
    <w:rsid w:val="00431E46"/>
    <w:rsid w:val="004321D1"/>
    <w:rsid w:val="00432418"/>
    <w:rsid w:val="004324DC"/>
    <w:rsid w:val="004325CB"/>
    <w:rsid w:val="00432A2E"/>
    <w:rsid w:val="00432F85"/>
    <w:rsid w:val="00433090"/>
    <w:rsid w:val="004332D2"/>
    <w:rsid w:val="00433DC5"/>
    <w:rsid w:val="004348FA"/>
    <w:rsid w:val="00436158"/>
    <w:rsid w:val="0043615D"/>
    <w:rsid w:val="004361A4"/>
    <w:rsid w:val="00436252"/>
    <w:rsid w:val="00436AC1"/>
    <w:rsid w:val="004377CF"/>
    <w:rsid w:val="004379AD"/>
    <w:rsid w:val="00437A64"/>
    <w:rsid w:val="00440A07"/>
    <w:rsid w:val="00442363"/>
    <w:rsid w:val="004425F9"/>
    <w:rsid w:val="00442BC9"/>
    <w:rsid w:val="004437DB"/>
    <w:rsid w:val="004437FC"/>
    <w:rsid w:val="004438B6"/>
    <w:rsid w:val="00443BC3"/>
    <w:rsid w:val="00443FEE"/>
    <w:rsid w:val="004451D5"/>
    <w:rsid w:val="00445963"/>
    <w:rsid w:val="00445ACB"/>
    <w:rsid w:val="00445EFB"/>
    <w:rsid w:val="00445FA1"/>
    <w:rsid w:val="0044607A"/>
    <w:rsid w:val="0044777B"/>
    <w:rsid w:val="0044784A"/>
    <w:rsid w:val="00447A3E"/>
    <w:rsid w:val="00447D38"/>
    <w:rsid w:val="004500B9"/>
    <w:rsid w:val="0045029D"/>
    <w:rsid w:val="00450CF0"/>
    <w:rsid w:val="00450D5E"/>
    <w:rsid w:val="0045205C"/>
    <w:rsid w:val="0045255F"/>
    <w:rsid w:val="004527C4"/>
    <w:rsid w:val="00452A84"/>
    <w:rsid w:val="00453491"/>
    <w:rsid w:val="004538EE"/>
    <w:rsid w:val="00454332"/>
    <w:rsid w:val="004548E2"/>
    <w:rsid w:val="004554E9"/>
    <w:rsid w:val="00455555"/>
    <w:rsid w:val="0045588D"/>
    <w:rsid w:val="00455AEC"/>
    <w:rsid w:val="00456109"/>
    <w:rsid w:val="0045690D"/>
    <w:rsid w:val="00456B00"/>
    <w:rsid w:val="00456BD5"/>
    <w:rsid w:val="0045766F"/>
    <w:rsid w:val="00457912"/>
    <w:rsid w:val="004603D7"/>
    <w:rsid w:val="00461822"/>
    <w:rsid w:val="00461A81"/>
    <w:rsid w:val="00462413"/>
    <w:rsid w:val="004627F3"/>
    <w:rsid w:val="00462880"/>
    <w:rsid w:val="00462C96"/>
    <w:rsid w:val="00462D25"/>
    <w:rsid w:val="00462F4D"/>
    <w:rsid w:val="00464E66"/>
    <w:rsid w:val="00464FE8"/>
    <w:rsid w:val="00465178"/>
    <w:rsid w:val="00465AC3"/>
    <w:rsid w:val="00467236"/>
    <w:rsid w:val="00467554"/>
    <w:rsid w:val="004676B4"/>
    <w:rsid w:val="00467BD6"/>
    <w:rsid w:val="00467D9D"/>
    <w:rsid w:val="00467F8D"/>
    <w:rsid w:val="004714C1"/>
    <w:rsid w:val="004716FF"/>
    <w:rsid w:val="00471EB0"/>
    <w:rsid w:val="00472088"/>
    <w:rsid w:val="004726F9"/>
    <w:rsid w:val="00473430"/>
    <w:rsid w:val="004738F6"/>
    <w:rsid w:val="00474A33"/>
    <w:rsid w:val="00474B4D"/>
    <w:rsid w:val="00474F72"/>
    <w:rsid w:val="00475926"/>
    <w:rsid w:val="00475F2A"/>
    <w:rsid w:val="00476674"/>
    <w:rsid w:val="00476BCB"/>
    <w:rsid w:val="00476BE3"/>
    <w:rsid w:val="00476DEC"/>
    <w:rsid w:val="00476F24"/>
    <w:rsid w:val="004771EE"/>
    <w:rsid w:val="00477907"/>
    <w:rsid w:val="004779CF"/>
    <w:rsid w:val="0048077B"/>
    <w:rsid w:val="00480AE5"/>
    <w:rsid w:val="00481478"/>
    <w:rsid w:val="00481FEB"/>
    <w:rsid w:val="00482262"/>
    <w:rsid w:val="00482294"/>
    <w:rsid w:val="0048269E"/>
    <w:rsid w:val="00482D12"/>
    <w:rsid w:val="0048381D"/>
    <w:rsid w:val="00484DF7"/>
    <w:rsid w:val="00485381"/>
    <w:rsid w:val="00485401"/>
    <w:rsid w:val="00485716"/>
    <w:rsid w:val="00485E00"/>
    <w:rsid w:val="00485EAC"/>
    <w:rsid w:val="00486D71"/>
    <w:rsid w:val="00487107"/>
    <w:rsid w:val="004872E8"/>
    <w:rsid w:val="0048739C"/>
    <w:rsid w:val="0048760F"/>
    <w:rsid w:val="00487B34"/>
    <w:rsid w:val="004916C7"/>
    <w:rsid w:val="004917E3"/>
    <w:rsid w:val="0049194C"/>
    <w:rsid w:val="00491AAB"/>
    <w:rsid w:val="00491F71"/>
    <w:rsid w:val="0049303C"/>
    <w:rsid w:val="00493427"/>
    <w:rsid w:val="00493494"/>
    <w:rsid w:val="00493899"/>
    <w:rsid w:val="00493A32"/>
    <w:rsid w:val="00494945"/>
    <w:rsid w:val="004957F2"/>
    <w:rsid w:val="004960EA"/>
    <w:rsid w:val="00496871"/>
    <w:rsid w:val="00496A58"/>
    <w:rsid w:val="004971E7"/>
    <w:rsid w:val="00497515"/>
    <w:rsid w:val="00497DD7"/>
    <w:rsid w:val="004A01AB"/>
    <w:rsid w:val="004A0341"/>
    <w:rsid w:val="004A07C2"/>
    <w:rsid w:val="004A102F"/>
    <w:rsid w:val="004A1831"/>
    <w:rsid w:val="004A18EB"/>
    <w:rsid w:val="004A1FD1"/>
    <w:rsid w:val="004A225B"/>
    <w:rsid w:val="004A2DF1"/>
    <w:rsid w:val="004A2EA7"/>
    <w:rsid w:val="004A3125"/>
    <w:rsid w:val="004A3532"/>
    <w:rsid w:val="004A3B7C"/>
    <w:rsid w:val="004A3C02"/>
    <w:rsid w:val="004A3E11"/>
    <w:rsid w:val="004A3FF6"/>
    <w:rsid w:val="004A5741"/>
    <w:rsid w:val="004A583D"/>
    <w:rsid w:val="004A584A"/>
    <w:rsid w:val="004A59DC"/>
    <w:rsid w:val="004A6712"/>
    <w:rsid w:val="004A6AF1"/>
    <w:rsid w:val="004A6D8D"/>
    <w:rsid w:val="004A6F27"/>
    <w:rsid w:val="004A7273"/>
    <w:rsid w:val="004B0062"/>
    <w:rsid w:val="004B0BB2"/>
    <w:rsid w:val="004B0CF0"/>
    <w:rsid w:val="004B1038"/>
    <w:rsid w:val="004B10C3"/>
    <w:rsid w:val="004B1934"/>
    <w:rsid w:val="004B20BB"/>
    <w:rsid w:val="004B2142"/>
    <w:rsid w:val="004B2346"/>
    <w:rsid w:val="004B2521"/>
    <w:rsid w:val="004B31A1"/>
    <w:rsid w:val="004B36A5"/>
    <w:rsid w:val="004B37B9"/>
    <w:rsid w:val="004B3A52"/>
    <w:rsid w:val="004B40A6"/>
    <w:rsid w:val="004B4E44"/>
    <w:rsid w:val="004B5909"/>
    <w:rsid w:val="004B5B00"/>
    <w:rsid w:val="004B7113"/>
    <w:rsid w:val="004C0204"/>
    <w:rsid w:val="004C0CB2"/>
    <w:rsid w:val="004C0FF7"/>
    <w:rsid w:val="004C10B1"/>
    <w:rsid w:val="004C17E3"/>
    <w:rsid w:val="004C21CA"/>
    <w:rsid w:val="004C2A88"/>
    <w:rsid w:val="004C36BE"/>
    <w:rsid w:val="004C4323"/>
    <w:rsid w:val="004C4A61"/>
    <w:rsid w:val="004C4BA2"/>
    <w:rsid w:val="004C55B0"/>
    <w:rsid w:val="004C5A1C"/>
    <w:rsid w:val="004C6765"/>
    <w:rsid w:val="004C6892"/>
    <w:rsid w:val="004C68B6"/>
    <w:rsid w:val="004C6B46"/>
    <w:rsid w:val="004C7130"/>
    <w:rsid w:val="004C7DD6"/>
    <w:rsid w:val="004D0C86"/>
    <w:rsid w:val="004D0FA1"/>
    <w:rsid w:val="004D104D"/>
    <w:rsid w:val="004D14DC"/>
    <w:rsid w:val="004D1A31"/>
    <w:rsid w:val="004D24CB"/>
    <w:rsid w:val="004D2969"/>
    <w:rsid w:val="004D2BCD"/>
    <w:rsid w:val="004D3192"/>
    <w:rsid w:val="004D4397"/>
    <w:rsid w:val="004D4726"/>
    <w:rsid w:val="004D47D1"/>
    <w:rsid w:val="004D538B"/>
    <w:rsid w:val="004D5589"/>
    <w:rsid w:val="004D55EB"/>
    <w:rsid w:val="004D593D"/>
    <w:rsid w:val="004D61E1"/>
    <w:rsid w:val="004D6A15"/>
    <w:rsid w:val="004D782D"/>
    <w:rsid w:val="004D79E2"/>
    <w:rsid w:val="004D7DED"/>
    <w:rsid w:val="004D7F9F"/>
    <w:rsid w:val="004E009C"/>
    <w:rsid w:val="004E022A"/>
    <w:rsid w:val="004E0299"/>
    <w:rsid w:val="004E038B"/>
    <w:rsid w:val="004E055E"/>
    <w:rsid w:val="004E0E23"/>
    <w:rsid w:val="004E102B"/>
    <w:rsid w:val="004E3022"/>
    <w:rsid w:val="004E30F4"/>
    <w:rsid w:val="004E3914"/>
    <w:rsid w:val="004E3E5C"/>
    <w:rsid w:val="004E4528"/>
    <w:rsid w:val="004E4C1C"/>
    <w:rsid w:val="004E5117"/>
    <w:rsid w:val="004E53F8"/>
    <w:rsid w:val="004E607E"/>
    <w:rsid w:val="004E6F00"/>
    <w:rsid w:val="004E73AA"/>
    <w:rsid w:val="004E75E9"/>
    <w:rsid w:val="004E7ED2"/>
    <w:rsid w:val="004E7FC6"/>
    <w:rsid w:val="004F0040"/>
    <w:rsid w:val="004F0443"/>
    <w:rsid w:val="004F08BA"/>
    <w:rsid w:val="004F1490"/>
    <w:rsid w:val="004F1CFF"/>
    <w:rsid w:val="004F242A"/>
    <w:rsid w:val="004F2BA1"/>
    <w:rsid w:val="004F2C72"/>
    <w:rsid w:val="004F2FEB"/>
    <w:rsid w:val="004F31F4"/>
    <w:rsid w:val="004F3984"/>
    <w:rsid w:val="004F3A52"/>
    <w:rsid w:val="004F3CFF"/>
    <w:rsid w:val="004F4182"/>
    <w:rsid w:val="004F42C8"/>
    <w:rsid w:val="004F4835"/>
    <w:rsid w:val="004F4C7F"/>
    <w:rsid w:val="004F5837"/>
    <w:rsid w:val="004F5EC3"/>
    <w:rsid w:val="004F6633"/>
    <w:rsid w:val="004F6657"/>
    <w:rsid w:val="004F6B6B"/>
    <w:rsid w:val="004F6BA0"/>
    <w:rsid w:val="004F7150"/>
    <w:rsid w:val="004F7232"/>
    <w:rsid w:val="004F7831"/>
    <w:rsid w:val="004F7A3B"/>
    <w:rsid w:val="004F7F22"/>
    <w:rsid w:val="0050021B"/>
    <w:rsid w:val="00500637"/>
    <w:rsid w:val="0050066D"/>
    <w:rsid w:val="00500936"/>
    <w:rsid w:val="00500E5F"/>
    <w:rsid w:val="00500E6A"/>
    <w:rsid w:val="005013AA"/>
    <w:rsid w:val="005015CA"/>
    <w:rsid w:val="00501DBE"/>
    <w:rsid w:val="0050200B"/>
    <w:rsid w:val="00502CCA"/>
    <w:rsid w:val="0050339D"/>
    <w:rsid w:val="00503469"/>
    <w:rsid w:val="00503BEA"/>
    <w:rsid w:val="00503E69"/>
    <w:rsid w:val="00503FD8"/>
    <w:rsid w:val="005050AC"/>
    <w:rsid w:val="005059BA"/>
    <w:rsid w:val="00506781"/>
    <w:rsid w:val="00506817"/>
    <w:rsid w:val="00507815"/>
    <w:rsid w:val="0050799E"/>
    <w:rsid w:val="00507AEA"/>
    <w:rsid w:val="0051078D"/>
    <w:rsid w:val="005109C7"/>
    <w:rsid w:val="00510B30"/>
    <w:rsid w:val="00511248"/>
    <w:rsid w:val="005112D1"/>
    <w:rsid w:val="00511975"/>
    <w:rsid w:val="00511B6E"/>
    <w:rsid w:val="00511BD5"/>
    <w:rsid w:val="00511CC1"/>
    <w:rsid w:val="00511DA2"/>
    <w:rsid w:val="00512635"/>
    <w:rsid w:val="00512B69"/>
    <w:rsid w:val="00512E32"/>
    <w:rsid w:val="00513415"/>
    <w:rsid w:val="00513A62"/>
    <w:rsid w:val="00513A81"/>
    <w:rsid w:val="00513FC1"/>
    <w:rsid w:val="005142F8"/>
    <w:rsid w:val="00514353"/>
    <w:rsid w:val="00514E58"/>
    <w:rsid w:val="00515843"/>
    <w:rsid w:val="005164DB"/>
    <w:rsid w:val="0051650E"/>
    <w:rsid w:val="00516576"/>
    <w:rsid w:val="005167E3"/>
    <w:rsid w:val="00517D15"/>
    <w:rsid w:val="00517EE2"/>
    <w:rsid w:val="005201CE"/>
    <w:rsid w:val="005202A9"/>
    <w:rsid w:val="005208FF"/>
    <w:rsid w:val="005214EC"/>
    <w:rsid w:val="0052197D"/>
    <w:rsid w:val="00521AFD"/>
    <w:rsid w:val="005220EB"/>
    <w:rsid w:val="005232AA"/>
    <w:rsid w:val="00523CCB"/>
    <w:rsid w:val="00523E18"/>
    <w:rsid w:val="0052421C"/>
    <w:rsid w:val="005246A8"/>
    <w:rsid w:val="00524E6F"/>
    <w:rsid w:val="005257F9"/>
    <w:rsid w:val="00526786"/>
    <w:rsid w:val="00526FF4"/>
    <w:rsid w:val="00527809"/>
    <w:rsid w:val="00527DD5"/>
    <w:rsid w:val="0053025E"/>
    <w:rsid w:val="0053069C"/>
    <w:rsid w:val="00531208"/>
    <w:rsid w:val="005317D5"/>
    <w:rsid w:val="0053198C"/>
    <w:rsid w:val="00531A8A"/>
    <w:rsid w:val="00531B82"/>
    <w:rsid w:val="005328C0"/>
    <w:rsid w:val="00532B05"/>
    <w:rsid w:val="00532E1B"/>
    <w:rsid w:val="00533616"/>
    <w:rsid w:val="005338E8"/>
    <w:rsid w:val="00534156"/>
    <w:rsid w:val="0053469B"/>
    <w:rsid w:val="00534AFC"/>
    <w:rsid w:val="00534F9B"/>
    <w:rsid w:val="00535571"/>
    <w:rsid w:val="005356F5"/>
    <w:rsid w:val="005357B6"/>
    <w:rsid w:val="00535ABA"/>
    <w:rsid w:val="005363DC"/>
    <w:rsid w:val="00536BD3"/>
    <w:rsid w:val="00536C5C"/>
    <w:rsid w:val="00536EB6"/>
    <w:rsid w:val="005372B0"/>
    <w:rsid w:val="005375E6"/>
    <w:rsid w:val="00537649"/>
    <w:rsid w:val="0053768B"/>
    <w:rsid w:val="0054008D"/>
    <w:rsid w:val="00540751"/>
    <w:rsid w:val="005407C9"/>
    <w:rsid w:val="00540DFB"/>
    <w:rsid w:val="005420CD"/>
    <w:rsid w:val="005420F2"/>
    <w:rsid w:val="005426FE"/>
    <w:rsid w:val="0054285C"/>
    <w:rsid w:val="0054304D"/>
    <w:rsid w:val="005444D5"/>
    <w:rsid w:val="005444FD"/>
    <w:rsid w:val="0054480E"/>
    <w:rsid w:val="005449DC"/>
    <w:rsid w:val="00544C69"/>
    <w:rsid w:val="00545539"/>
    <w:rsid w:val="00545A3C"/>
    <w:rsid w:val="00545A80"/>
    <w:rsid w:val="00545B88"/>
    <w:rsid w:val="00545D99"/>
    <w:rsid w:val="005464EC"/>
    <w:rsid w:val="00546F2C"/>
    <w:rsid w:val="00547737"/>
    <w:rsid w:val="00547855"/>
    <w:rsid w:val="00547873"/>
    <w:rsid w:val="00547B59"/>
    <w:rsid w:val="00547DEF"/>
    <w:rsid w:val="0055007A"/>
    <w:rsid w:val="00550954"/>
    <w:rsid w:val="0055097E"/>
    <w:rsid w:val="00551B6E"/>
    <w:rsid w:val="00552325"/>
    <w:rsid w:val="00552B6B"/>
    <w:rsid w:val="00552EEF"/>
    <w:rsid w:val="00552FC2"/>
    <w:rsid w:val="00553C03"/>
    <w:rsid w:val="00553D87"/>
    <w:rsid w:val="00553F51"/>
    <w:rsid w:val="005551B1"/>
    <w:rsid w:val="00555884"/>
    <w:rsid w:val="00555DC5"/>
    <w:rsid w:val="0055639A"/>
    <w:rsid w:val="00556413"/>
    <w:rsid w:val="00556B7F"/>
    <w:rsid w:val="00556DCB"/>
    <w:rsid w:val="00557549"/>
    <w:rsid w:val="00557AAA"/>
    <w:rsid w:val="00557CA4"/>
    <w:rsid w:val="005601D8"/>
    <w:rsid w:val="0056054B"/>
    <w:rsid w:val="005621BD"/>
    <w:rsid w:val="00562241"/>
    <w:rsid w:val="005624C1"/>
    <w:rsid w:val="00562682"/>
    <w:rsid w:val="00562900"/>
    <w:rsid w:val="00563060"/>
    <w:rsid w:val="005652C8"/>
    <w:rsid w:val="005653D0"/>
    <w:rsid w:val="005657F2"/>
    <w:rsid w:val="00566142"/>
    <w:rsid w:val="00566742"/>
    <w:rsid w:val="00566EA0"/>
    <w:rsid w:val="00567329"/>
    <w:rsid w:val="00567ABD"/>
    <w:rsid w:val="005708DB"/>
    <w:rsid w:val="0057095E"/>
    <w:rsid w:val="005714F9"/>
    <w:rsid w:val="00571FCD"/>
    <w:rsid w:val="0057224D"/>
    <w:rsid w:val="00572DF1"/>
    <w:rsid w:val="00572EB4"/>
    <w:rsid w:val="00573206"/>
    <w:rsid w:val="005734D7"/>
    <w:rsid w:val="00573EA8"/>
    <w:rsid w:val="00573EB4"/>
    <w:rsid w:val="005743B4"/>
    <w:rsid w:val="00574A66"/>
    <w:rsid w:val="00574D41"/>
    <w:rsid w:val="005753E6"/>
    <w:rsid w:val="0057550A"/>
    <w:rsid w:val="00575993"/>
    <w:rsid w:val="00576C12"/>
    <w:rsid w:val="00576EC3"/>
    <w:rsid w:val="0057716A"/>
    <w:rsid w:val="00577372"/>
    <w:rsid w:val="005807FD"/>
    <w:rsid w:val="00580858"/>
    <w:rsid w:val="00580D2A"/>
    <w:rsid w:val="00580D76"/>
    <w:rsid w:val="0058100A"/>
    <w:rsid w:val="00581096"/>
    <w:rsid w:val="00581184"/>
    <w:rsid w:val="005811FF"/>
    <w:rsid w:val="005813EB"/>
    <w:rsid w:val="005816FE"/>
    <w:rsid w:val="00581AFA"/>
    <w:rsid w:val="00581B27"/>
    <w:rsid w:val="005822BC"/>
    <w:rsid w:val="00582B3F"/>
    <w:rsid w:val="0058322F"/>
    <w:rsid w:val="005839B2"/>
    <w:rsid w:val="00583A12"/>
    <w:rsid w:val="00583FD1"/>
    <w:rsid w:val="00584173"/>
    <w:rsid w:val="0058430B"/>
    <w:rsid w:val="00584363"/>
    <w:rsid w:val="00585290"/>
    <w:rsid w:val="00585496"/>
    <w:rsid w:val="005854AA"/>
    <w:rsid w:val="00585EF5"/>
    <w:rsid w:val="0058616B"/>
    <w:rsid w:val="005864EA"/>
    <w:rsid w:val="00586C76"/>
    <w:rsid w:val="00586D53"/>
    <w:rsid w:val="005873F7"/>
    <w:rsid w:val="00587956"/>
    <w:rsid w:val="00587B73"/>
    <w:rsid w:val="00590085"/>
    <w:rsid w:val="00590616"/>
    <w:rsid w:val="00590702"/>
    <w:rsid w:val="00590E9C"/>
    <w:rsid w:val="00590F12"/>
    <w:rsid w:val="00591066"/>
    <w:rsid w:val="00591F22"/>
    <w:rsid w:val="00591F65"/>
    <w:rsid w:val="00591FA3"/>
    <w:rsid w:val="00591FE6"/>
    <w:rsid w:val="005926D2"/>
    <w:rsid w:val="0059307B"/>
    <w:rsid w:val="00593282"/>
    <w:rsid w:val="005934B4"/>
    <w:rsid w:val="005936DC"/>
    <w:rsid w:val="00593C1C"/>
    <w:rsid w:val="005941C2"/>
    <w:rsid w:val="00594CAF"/>
    <w:rsid w:val="00595278"/>
    <w:rsid w:val="00595520"/>
    <w:rsid w:val="00595A58"/>
    <w:rsid w:val="00595D4D"/>
    <w:rsid w:val="00595F73"/>
    <w:rsid w:val="005962A0"/>
    <w:rsid w:val="00596669"/>
    <w:rsid w:val="00596CBB"/>
    <w:rsid w:val="00596FD1"/>
    <w:rsid w:val="00597310"/>
    <w:rsid w:val="005A0D20"/>
    <w:rsid w:val="005A10EF"/>
    <w:rsid w:val="005A1D4E"/>
    <w:rsid w:val="005A2AC4"/>
    <w:rsid w:val="005A2E0D"/>
    <w:rsid w:val="005A4401"/>
    <w:rsid w:val="005A44B9"/>
    <w:rsid w:val="005A4946"/>
    <w:rsid w:val="005A5023"/>
    <w:rsid w:val="005A5142"/>
    <w:rsid w:val="005A5C2B"/>
    <w:rsid w:val="005A60B1"/>
    <w:rsid w:val="005A68A9"/>
    <w:rsid w:val="005A69B2"/>
    <w:rsid w:val="005A6BD7"/>
    <w:rsid w:val="005A6C82"/>
    <w:rsid w:val="005A6C87"/>
    <w:rsid w:val="005A70F2"/>
    <w:rsid w:val="005A73F2"/>
    <w:rsid w:val="005A75C5"/>
    <w:rsid w:val="005B014A"/>
    <w:rsid w:val="005B0403"/>
    <w:rsid w:val="005B05C6"/>
    <w:rsid w:val="005B08D4"/>
    <w:rsid w:val="005B0B96"/>
    <w:rsid w:val="005B15EC"/>
    <w:rsid w:val="005B1933"/>
    <w:rsid w:val="005B1BA0"/>
    <w:rsid w:val="005B1E8E"/>
    <w:rsid w:val="005B22A5"/>
    <w:rsid w:val="005B35C7"/>
    <w:rsid w:val="005B35FD"/>
    <w:rsid w:val="005B3DB3"/>
    <w:rsid w:val="005B46E6"/>
    <w:rsid w:val="005B52C0"/>
    <w:rsid w:val="005B5431"/>
    <w:rsid w:val="005B5749"/>
    <w:rsid w:val="005B5A05"/>
    <w:rsid w:val="005B5DDA"/>
    <w:rsid w:val="005B6195"/>
    <w:rsid w:val="005B61CD"/>
    <w:rsid w:val="005B68FC"/>
    <w:rsid w:val="005B696E"/>
    <w:rsid w:val="005B6D4A"/>
    <w:rsid w:val="005B6F93"/>
    <w:rsid w:val="005B78FF"/>
    <w:rsid w:val="005B79EB"/>
    <w:rsid w:val="005B7A72"/>
    <w:rsid w:val="005C01DF"/>
    <w:rsid w:val="005C02D1"/>
    <w:rsid w:val="005C13A8"/>
    <w:rsid w:val="005C1632"/>
    <w:rsid w:val="005C1982"/>
    <w:rsid w:val="005C1BCA"/>
    <w:rsid w:val="005C1CC2"/>
    <w:rsid w:val="005C1F38"/>
    <w:rsid w:val="005C22F8"/>
    <w:rsid w:val="005C23AD"/>
    <w:rsid w:val="005C26A7"/>
    <w:rsid w:val="005C2861"/>
    <w:rsid w:val="005C2D1C"/>
    <w:rsid w:val="005C3846"/>
    <w:rsid w:val="005C3AEB"/>
    <w:rsid w:val="005C3B3D"/>
    <w:rsid w:val="005C47F2"/>
    <w:rsid w:val="005C496D"/>
    <w:rsid w:val="005C5AC8"/>
    <w:rsid w:val="005C5BF0"/>
    <w:rsid w:val="005C5CE0"/>
    <w:rsid w:val="005C5F5F"/>
    <w:rsid w:val="005C6413"/>
    <w:rsid w:val="005C671A"/>
    <w:rsid w:val="005C6A0C"/>
    <w:rsid w:val="005C6E06"/>
    <w:rsid w:val="005C7B98"/>
    <w:rsid w:val="005D01CF"/>
    <w:rsid w:val="005D0422"/>
    <w:rsid w:val="005D065F"/>
    <w:rsid w:val="005D0CA3"/>
    <w:rsid w:val="005D1224"/>
    <w:rsid w:val="005D15CA"/>
    <w:rsid w:val="005D1630"/>
    <w:rsid w:val="005D1ADD"/>
    <w:rsid w:val="005D23BA"/>
    <w:rsid w:val="005D268B"/>
    <w:rsid w:val="005D2995"/>
    <w:rsid w:val="005D2A58"/>
    <w:rsid w:val="005D3071"/>
    <w:rsid w:val="005D32E7"/>
    <w:rsid w:val="005D38A1"/>
    <w:rsid w:val="005D38BC"/>
    <w:rsid w:val="005D3BD1"/>
    <w:rsid w:val="005D3D5D"/>
    <w:rsid w:val="005D4092"/>
    <w:rsid w:val="005D4180"/>
    <w:rsid w:val="005D488E"/>
    <w:rsid w:val="005D5603"/>
    <w:rsid w:val="005D5708"/>
    <w:rsid w:val="005D6297"/>
    <w:rsid w:val="005D66F4"/>
    <w:rsid w:val="005D6E42"/>
    <w:rsid w:val="005D6FB5"/>
    <w:rsid w:val="005D70F6"/>
    <w:rsid w:val="005D7248"/>
    <w:rsid w:val="005D72E5"/>
    <w:rsid w:val="005D7EEC"/>
    <w:rsid w:val="005D7FEA"/>
    <w:rsid w:val="005E00C3"/>
    <w:rsid w:val="005E01FC"/>
    <w:rsid w:val="005E0605"/>
    <w:rsid w:val="005E0A87"/>
    <w:rsid w:val="005E1467"/>
    <w:rsid w:val="005E1958"/>
    <w:rsid w:val="005E1B8B"/>
    <w:rsid w:val="005E1C2D"/>
    <w:rsid w:val="005E29AB"/>
    <w:rsid w:val="005E29D0"/>
    <w:rsid w:val="005E33CC"/>
    <w:rsid w:val="005E347A"/>
    <w:rsid w:val="005E35DF"/>
    <w:rsid w:val="005E3720"/>
    <w:rsid w:val="005E3886"/>
    <w:rsid w:val="005E3AA0"/>
    <w:rsid w:val="005E3C1F"/>
    <w:rsid w:val="005E4572"/>
    <w:rsid w:val="005E458E"/>
    <w:rsid w:val="005E4ABB"/>
    <w:rsid w:val="005E4BC4"/>
    <w:rsid w:val="005E5149"/>
    <w:rsid w:val="005E5D36"/>
    <w:rsid w:val="005E6104"/>
    <w:rsid w:val="005E625D"/>
    <w:rsid w:val="005E6C19"/>
    <w:rsid w:val="005E6D1C"/>
    <w:rsid w:val="005E6D26"/>
    <w:rsid w:val="005E7216"/>
    <w:rsid w:val="005E7311"/>
    <w:rsid w:val="005E7819"/>
    <w:rsid w:val="005E7A20"/>
    <w:rsid w:val="005F05E5"/>
    <w:rsid w:val="005F0D93"/>
    <w:rsid w:val="005F1B73"/>
    <w:rsid w:val="005F24F6"/>
    <w:rsid w:val="005F26F2"/>
    <w:rsid w:val="005F2AA1"/>
    <w:rsid w:val="005F2CB7"/>
    <w:rsid w:val="005F3066"/>
    <w:rsid w:val="005F32E4"/>
    <w:rsid w:val="005F3308"/>
    <w:rsid w:val="005F39CC"/>
    <w:rsid w:val="005F3BAF"/>
    <w:rsid w:val="005F3E61"/>
    <w:rsid w:val="005F3F58"/>
    <w:rsid w:val="005F463F"/>
    <w:rsid w:val="005F4AC8"/>
    <w:rsid w:val="005F4BD0"/>
    <w:rsid w:val="005F4DC5"/>
    <w:rsid w:val="005F56BE"/>
    <w:rsid w:val="005F5734"/>
    <w:rsid w:val="005F6241"/>
    <w:rsid w:val="005F64FF"/>
    <w:rsid w:val="005F721A"/>
    <w:rsid w:val="005F7DBE"/>
    <w:rsid w:val="006004D3"/>
    <w:rsid w:val="00600862"/>
    <w:rsid w:val="006009CA"/>
    <w:rsid w:val="0060155A"/>
    <w:rsid w:val="00601E9D"/>
    <w:rsid w:val="00602520"/>
    <w:rsid w:val="00602B02"/>
    <w:rsid w:val="0060328B"/>
    <w:rsid w:val="00603DC2"/>
    <w:rsid w:val="00603E84"/>
    <w:rsid w:val="00604084"/>
    <w:rsid w:val="00604AAB"/>
    <w:rsid w:val="00604DDD"/>
    <w:rsid w:val="00605C0F"/>
    <w:rsid w:val="00605CAC"/>
    <w:rsid w:val="00605EDA"/>
    <w:rsid w:val="0060628B"/>
    <w:rsid w:val="00606A0A"/>
    <w:rsid w:val="00606C97"/>
    <w:rsid w:val="00606DED"/>
    <w:rsid w:val="00606F08"/>
    <w:rsid w:val="006073B8"/>
    <w:rsid w:val="006079A6"/>
    <w:rsid w:val="00607BF4"/>
    <w:rsid w:val="00607D9A"/>
    <w:rsid w:val="00607E31"/>
    <w:rsid w:val="00607EE7"/>
    <w:rsid w:val="00610230"/>
    <w:rsid w:val="0061025F"/>
    <w:rsid w:val="0061083C"/>
    <w:rsid w:val="006115CC"/>
    <w:rsid w:val="00611AB2"/>
    <w:rsid w:val="00611FC4"/>
    <w:rsid w:val="006121A1"/>
    <w:rsid w:val="006128EE"/>
    <w:rsid w:val="00612B7F"/>
    <w:rsid w:val="006134AE"/>
    <w:rsid w:val="00613C80"/>
    <w:rsid w:val="00614BB8"/>
    <w:rsid w:val="00615739"/>
    <w:rsid w:val="006158F4"/>
    <w:rsid w:val="00615C4F"/>
    <w:rsid w:val="00615E61"/>
    <w:rsid w:val="00615E96"/>
    <w:rsid w:val="006164B2"/>
    <w:rsid w:val="00616681"/>
    <w:rsid w:val="00616B7D"/>
    <w:rsid w:val="00616DEA"/>
    <w:rsid w:val="006176FB"/>
    <w:rsid w:val="0062070E"/>
    <w:rsid w:val="006208D7"/>
    <w:rsid w:val="006210A9"/>
    <w:rsid w:val="00621369"/>
    <w:rsid w:val="00621408"/>
    <w:rsid w:val="006216F0"/>
    <w:rsid w:val="006218F7"/>
    <w:rsid w:val="00621D5D"/>
    <w:rsid w:val="00622261"/>
    <w:rsid w:val="00622267"/>
    <w:rsid w:val="0062262A"/>
    <w:rsid w:val="00622E6B"/>
    <w:rsid w:val="00623D1C"/>
    <w:rsid w:val="0062405F"/>
    <w:rsid w:val="00624245"/>
    <w:rsid w:val="00624C57"/>
    <w:rsid w:val="00624F80"/>
    <w:rsid w:val="006253C5"/>
    <w:rsid w:val="006255CD"/>
    <w:rsid w:val="00625B12"/>
    <w:rsid w:val="00625F14"/>
    <w:rsid w:val="00626598"/>
    <w:rsid w:val="00626FF0"/>
    <w:rsid w:val="006278F8"/>
    <w:rsid w:val="00627F90"/>
    <w:rsid w:val="0063017D"/>
    <w:rsid w:val="006308E9"/>
    <w:rsid w:val="00630CB6"/>
    <w:rsid w:val="00630FCB"/>
    <w:rsid w:val="00631580"/>
    <w:rsid w:val="006316EB"/>
    <w:rsid w:val="006317F2"/>
    <w:rsid w:val="0063194C"/>
    <w:rsid w:val="00631A48"/>
    <w:rsid w:val="00632960"/>
    <w:rsid w:val="0063382C"/>
    <w:rsid w:val="006348CA"/>
    <w:rsid w:val="0063557B"/>
    <w:rsid w:val="00635768"/>
    <w:rsid w:val="006364A0"/>
    <w:rsid w:val="00636725"/>
    <w:rsid w:val="00636BA6"/>
    <w:rsid w:val="00637BDC"/>
    <w:rsid w:val="00640368"/>
    <w:rsid w:val="00640938"/>
    <w:rsid w:val="00640ACC"/>
    <w:rsid w:val="00640B26"/>
    <w:rsid w:val="00642419"/>
    <w:rsid w:val="00642511"/>
    <w:rsid w:val="00642B46"/>
    <w:rsid w:val="00643337"/>
    <w:rsid w:val="00644582"/>
    <w:rsid w:val="00644710"/>
    <w:rsid w:val="00644E74"/>
    <w:rsid w:val="00645F06"/>
    <w:rsid w:val="006460C1"/>
    <w:rsid w:val="00646232"/>
    <w:rsid w:val="006468D7"/>
    <w:rsid w:val="00647058"/>
    <w:rsid w:val="00647074"/>
    <w:rsid w:val="006474AA"/>
    <w:rsid w:val="00647527"/>
    <w:rsid w:val="006505BD"/>
    <w:rsid w:val="00650655"/>
    <w:rsid w:val="00650DC6"/>
    <w:rsid w:val="006510ED"/>
    <w:rsid w:val="00652389"/>
    <w:rsid w:val="00652950"/>
    <w:rsid w:val="00652A2C"/>
    <w:rsid w:val="00652BFF"/>
    <w:rsid w:val="00653B80"/>
    <w:rsid w:val="00653D59"/>
    <w:rsid w:val="006546B7"/>
    <w:rsid w:val="0065515A"/>
    <w:rsid w:val="00655C25"/>
    <w:rsid w:val="00655CF3"/>
    <w:rsid w:val="006560C1"/>
    <w:rsid w:val="00656637"/>
    <w:rsid w:val="00656BFF"/>
    <w:rsid w:val="00656CBD"/>
    <w:rsid w:val="00656E44"/>
    <w:rsid w:val="00656E61"/>
    <w:rsid w:val="0065724A"/>
    <w:rsid w:val="00657A86"/>
    <w:rsid w:val="006602C7"/>
    <w:rsid w:val="006603A1"/>
    <w:rsid w:val="00660AE9"/>
    <w:rsid w:val="00660DAA"/>
    <w:rsid w:val="00661135"/>
    <w:rsid w:val="0066117A"/>
    <w:rsid w:val="00661527"/>
    <w:rsid w:val="006619EF"/>
    <w:rsid w:val="00661E30"/>
    <w:rsid w:val="0066246D"/>
    <w:rsid w:val="006628FB"/>
    <w:rsid w:val="00662FDD"/>
    <w:rsid w:val="00663CA4"/>
    <w:rsid w:val="0066431B"/>
    <w:rsid w:val="00664365"/>
    <w:rsid w:val="0066466C"/>
    <w:rsid w:val="0066476E"/>
    <w:rsid w:val="00665468"/>
    <w:rsid w:val="00665561"/>
    <w:rsid w:val="006657F0"/>
    <w:rsid w:val="00665C89"/>
    <w:rsid w:val="00665CB2"/>
    <w:rsid w:val="00666079"/>
    <w:rsid w:val="006661D8"/>
    <w:rsid w:val="006664D0"/>
    <w:rsid w:val="00667B88"/>
    <w:rsid w:val="00670A90"/>
    <w:rsid w:val="00670B90"/>
    <w:rsid w:val="00671292"/>
    <w:rsid w:val="00672259"/>
    <w:rsid w:val="00672978"/>
    <w:rsid w:val="0067304D"/>
    <w:rsid w:val="00673968"/>
    <w:rsid w:val="00673C46"/>
    <w:rsid w:val="006749FC"/>
    <w:rsid w:val="00674BBA"/>
    <w:rsid w:val="00675343"/>
    <w:rsid w:val="006754EF"/>
    <w:rsid w:val="00675746"/>
    <w:rsid w:val="006765F3"/>
    <w:rsid w:val="006766CB"/>
    <w:rsid w:val="00676940"/>
    <w:rsid w:val="006770B2"/>
    <w:rsid w:val="0067725A"/>
    <w:rsid w:val="00677315"/>
    <w:rsid w:val="00677B04"/>
    <w:rsid w:val="00680484"/>
    <w:rsid w:val="006804FF"/>
    <w:rsid w:val="0068081F"/>
    <w:rsid w:val="00680A15"/>
    <w:rsid w:val="00680A8B"/>
    <w:rsid w:val="006810DC"/>
    <w:rsid w:val="006814CD"/>
    <w:rsid w:val="00681568"/>
    <w:rsid w:val="00681670"/>
    <w:rsid w:val="00681862"/>
    <w:rsid w:val="006818D5"/>
    <w:rsid w:val="00682DE4"/>
    <w:rsid w:val="00682F0E"/>
    <w:rsid w:val="00683000"/>
    <w:rsid w:val="006831B0"/>
    <w:rsid w:val="0068325A"/>
    <w:rsid w:val="00683378"/>
    <w:rsid w:val="0068367B"/>
    <w:rsid w:val="00683A17"/>
    <w:rsid w:val="00683C1D"/>
    <w:rsid w:val="00684372"/>
    <w:rsid w:val="00684822"/>
    <w:rsid w:val="00684883"/>
    <w:rsid w:val="00684E08"/>
    <w:rsid w:val="00685F46"/>
    <w:rsid w:val="00686148"/>
    <w:rsid w:val="006862FB"/>
    <w:rsid w:val="006865C6"/>
    <w:rsid w:val="006867DE"/>
    <w:rsid w:val="00686897"/>
    <w:rsid w:val="00686899"/>
    <w:rsid w:val="00686BCA"/>
    <w:rsid w:val="006873E0"/>
    <w:rsid w:val="00687587"/>
    <w:rsid w:val="006878FE"/>
    <w:rsid w:val="00687AA8"/>
    <w:rsid w:val="0069029E"/>
    <w:rsid w:val="0069123B"/>
    <w:rsid w:val="00691522"/>
    <w:rsid w:val="00691AC7"/>
    <w:rsid w:val="00691D2B"/>
    <w:rsid w:val="0069228E"/>
    <w:rsid w:val="00692D97"/>
    <w:rsid w:val="00692F65"/>
    <w:rsid w:val="006940E1"/>
    <w:rsid w:val="00694284"/>
    <w:rsid w:val="0069446D"/>
    <w:rsid w:val="00694BD7"/>
    <w:rsid w:val="00694BF1"/>
    <w:rsid w:val="00694FF0"/>
    <w:rsid w:val="00695BD7"/>
    <w:rsid w:val="00695DAE"/>
    <w:rsid w:val="00695DD7"/>
    <w:rsid w:val="0069626E"/>
    <w:rsid w:val="00696920"/>
    <w:rsid w:val="00696F91"/>
    <w:rsid w:val="00697A6E"/>
    <w:rsid w:val="00697EB4"/>
    <w:rsid w:val="006A0C17"/>
    <w:rsid w:val="006A0C53"/>
    <w:rsid w:val="006A0D18"/>
    <w:rsid w:val="006A1124"/>
    <w:rsid w:val="006A1821"/>
    <w:rsid w:val="006A1ED2"/>
    <w:rsid w:val="006A227E"/>
    <w:rsid w:val="006A2670"/>
    <w:rsid w:val="006A271C"/>
    <w:rsid w:val="006A28F4"/>
    <w:rsid w:val="006A32DC"/>
    <w:rsid w:val="006A3B93"/>
    <w:rsid w:val="006A3C72"/>
    <w:rsid w:val="006A3E03"/>
    <w:rsid w:val="006A44B3"/>
    <w:rsid w:val="006A4D40"/>
    <w:rsid w:val="006A4F6E"/>
    <w:rsid w:val="006A54C0"/>
    <w:rsid w:val="006A57E7"/>
    <w:rsid w:val="006A7392"/>
    <w:rsid w:val="006A78FA"/>
    <w:rsid w:val="006B03A1"/>
    <w:rsid w:val="006B11D7"/>
    <w:rsid w:val="006B21BA"/>
    <w:rsid w:val="006B29E8"/>
    <w:rsid w:val="006B2AAD"/>
    <w:rsid w:val="006B2B0A"/>
    <w:rsid w:val="006B2E43"/>
    <w:rsid w:val="006B3496"/>
    <w:rsid w:val="006B3632"/>
    <w:rsid w:val="006B36C0"/>
    <w:rsid w:val="006B4DA3"/>
    <w:rsid w:val="006B5720"/>
    <w:rsid w:val="006B578D"/>
    <w:rsid w:val="006B5F36"/>
    <w:rsid w:val="006B67D9"/>
    <w:rsid w:val="006B6B4F"/>
    <w:rsid w:val="006B6CB6"/>
    <w:rsid w:val="006B715E"/>
    <w:rsid w:val="006B7245"/>
    <w:rsid w:val="006B73CC"/>
    <w:rsid w:val="006B75FF"/>
    <w:rsid w:val="006B77A0"/>
    <w:rsid w:val="006B7A4A"/>
    <w:rsid w:val="006C0488"/>
    <w:rsid w:val="006C08C8"/>
    <w:rsid w:val="006C093A"/>
    <w:rsid w:val="006C1376"/>
    <w:rsid w:val="006C16CA"/>
    <w:rsid w:val="006C1DB8"/>
    <w:rsid w:val="006C21E4"/>
    <w:rsid w:val="006C2354"/>
    <w:rsid w:val="006C261B"/>
    <w:rsid w:val="006C34CC"/>
    <w:rsid w:val="006C385A"/>
    <w:rsid w:val="006C395F"/>
    <w:rsid w:val="006C3C45"/>
    <w:rsid w:val="006C3C97"/>
    <w:rsid w:val="006C4467"/>
    <w:rsid w:val="006C4753"/>
    <w:rsid w:val="006C5194"/>
    <w:rsid w:val="006C5535"/>
    <w:rsid w:val="006C5FE3"/>
    <w:rsid w:val="006C62B6"/>
    <w:rsid w:val="006C64D4"/>
    <w:rsid w:val="006C64D7"/>
    <w:rsid w:val="006C7FB9"/>
    <w:rsid w:val="006D0589"/>
    <w:rsid w:val="006D06ED"/>
    <w:rsid w:val="006D09AE"/>
    <w:rsid w:val="006D0A6D"/>
    <w:rsid w:val="006D127B"/>
    <w:rsid w:val="006D1498"/>
    <w:rsid w:val="006D1571"/>
    <w:rsid w:val="006D1A2A"/>
    <w:rsid w:val="006D229D"/>
    <w:rsid w:val="006D263B"/>
    <w:rsid w:val="006D3542"/>
    <w:rsid w:val="006D4176"/>
    <w:rsid w:val="006D4E33"/>
    <w:rsid w:val="006D52D0"/>
    <w:rsid w:val="006D5728"/>
    <w:rsid w:val="006D57DC"/>
    <w:rsid w:val="006D5FF2"/>
    <w:rsid w:val="006D6389"/>
    <w:rsid w:val="006D6B4B"/>
    <w:rsid w:val="006D6BE8"/>
    <w:rsid w:val="006D6DC4"/>
    <w:rsid w:val="006D712E"/>
    <w:rsid w:val="006D77F3"/>
    <w:rsid w:val="006D7C5E"/>
    <w:rsid w:val="006D7EDC"/>
    <w:rsid w:val="006E0AD6"/>
    <w:rsid w:val="006E12CF"/>
    <w:rsid w:val="006E153F"/>
    <w:rsid w:val="006E180B"/>
    <w:rsid w:val="006E1A8E"/>
    <w:rsid w:val="006E29C9"/>
    <w:rsid w:val="006E29DE"/>
    <w:rsid w:val="006E2B5D"/>
    <w:rsid w:val="006E384A"/>
    <w:rsid w:val="006E3D4F"/>
    <w:rsid w:val="006E3D7C"/>
    <w:rsid w:val="006E3F2F"/>
    <w:rsid w:val="006E4033"/>
    <w:rsid w:val="006E48A8"/>
    <w:rsid w:val="006E4C50"/>
    <w:rsid w:val="006E531E"/>
    <w:rsid w:val="006E564B"/>
    <w:rsid w:val="006E5AD9"/>
    <w:rsid w:val="006E5C5A"/>
    <w:rsid w:val="006E5D46"/>
    <w:rsid w:val="006E6122"/>
    <w:rsid w:val="006E61C3"/>
    <w:rsid w:val="006E65EA"/>
    <w:rsid w:val="006E6BCA"/>
    <w:rsid w:val="006E6E10"/>
    <w:rsid w:val="006E7154"/>
    <w:rsid w:val="006E71AD"/>
    <w:rsid w:val="006E7D67"/>
    <w:rsid w:val="006E7FB7"/>
    <w:rsid w:val="006F0954"/>
    <w:rsid w:val="006F0D56"/>
    <w:rsid w:val="006F2A50"/>
    <w:rsid w:val="006F335C"/>
    <w:rsid w:val="006F338F"/>
    <w:rsid w:val="006F35BE"/>
    <w:rsid w:val="006F36A5"/>
    <w:rsid w:val="006F3811"/>
    <w:rsid w:val="006F4A1C"/>
    <w:rsid w:val="006F4D07"/>
    <w:rsid w:val="006F5163"/>
    <w:rsid w:val="006F5665"/>
    <w:rsid w:val="006F5859"/>
    <w:rsid w:val="006F59A3"/>
    <w:rsid w:val="006F59F4"/>
    <w:rsid w:val="006F65C1"/>
    <w:rsid w:val="006F68BC"/>
    <w:rsid w:val="006F7842"/>
    <w:rsid w:val="006F7CE8"/>
    <w:rsid w:val="007003CD"/>
    <w:rsid w:val="00700BBD"/>
    <w:rsid w:val="00700C13"/>
    <w:rsid w:val="00700C70"/>
    <w:rsid w:val="00700F56"/>
    <w:rsid w:val="007020C4"/>
    <w:rsid w:val="0070351A"/>
    <w:rsid w:val="007036EE"/>
    <w:rsid w:val="00703BB8"/>
    <w:rsid w:val="0070423F"/>
    <w:rsid w:val="007044BF"/>
    <w:rsid w:val="00704B4E"/>
    <w:rsid w:val="00705357"/>
    <w:rsid w:val="0070543C"/>
    <w:rsid w:val="00705D5B"/>
    <w:rsid w:val="0070606E"/>
    <w:rsid w:val="00706561"/>
    <w:rsid w:val="0070660D"/>
    <w:rsid w:val="00706645"/>
    <w:rsid w:val="00706723"/>
    <w:rsid w:val="00706944"/>
    <w:rsid w:val="00706A28"/>
    <w:rsid w:val="0070701E"/>
    <w:rsid w:val="007071A7"/>
    <w:rsid w:val="00707BD9"/>
    <w:rsid w:val="00707E68"/>
    <w:rsid w:val="0071052C"/>
    <w:rsid w:val="0071082A"/>
    <w:rsid w:val="00710BC7"/>
    <w:rsid w:val="00710C9B"/>
    <w:rsid w:val="00711A7A"/>
    <w:rsid w:val="00711FD7"/>
    <w:rsid w:val="007120A4"/>
    <w:rsid w:val="007123D2"/>
    <w:rsid w:val="0071259D"/>
    <w:rsid w:val="0071276D"/>
    <w:rsid w:val="00712983"/>
    <w:rsid w:val="007134AD"/>
    <w:rsid w:val="0071381A"/>
    <w:rsid w:val="00713AAF"/>
    <w:rsid w:val="00713E83"/>
    <w:rsid w:val="00713F50"/>
    <w:rsid w:val="00714290"/>
    <w:rsid w:val="00714500"/>
    <w:rsid w:val="00714EC5"/>
    <w:rsid w:val="0071532C"/>
    <w:rsid w:val="00715852"/>
    <w:rsid w:val="0072022D"/>
    <w:rsid w:val="007204E4"/>
    <w:rsid w:val="007206BD"/>
    <w:rsid w:val="00720A25"/>
    <w:rsid w:val="007213E3"/>
    <w:rsid w:val="0072147E"/>
    <w:rsid w:val="00721BAC"/>
    <w:rsid w:val="007220CC"/>
    <w:rsid w:val="00722282"/>
    <w:rsid w:val="00722410"/>
    <w:rsid w:val="00722538"/>
    <w:rsid w:val="00722A6C"/>
    <w:rsid w:val="007230E4"/>
    <w:rsid w:val="007232BE"/>
    <w:rsid w:val="00723409"/>
    <w:rsid w:val="00723E14"/>
    <w:rsid w:val="00724002"/>
    <w:rsid w:val="0072456D"/>
    <w:rsid w:val="00724722"/>
    <w:rsid w:val="007247A0"/>
    <w:rsid w:val="007247F1"/>
    <w:rsid w:val="0072482D"/>
    <w:rsid w:val="007248F4"/>
    <w:rsid w:val="0072547A"/>
    <w:rsid w:val="00725D47"/>
    <w:rsid w:val="00725D96"/>
    <w:rsid w:val="00725E42"/>
    <w:rsid w:val="00725FE7"/>
    <w:rsid w:val="0072632A"/>
    <w:rsid w:val="00726485"/>
    <w:rsid w:val="007268DE"/>
    <w:rsid w:val="00726E43"/>
    <w:rsid w:val="0072707E"/>
    <w:rsid w:val="00727659"/>
    <w:rsid w:val="00727AD7"/>
    <w:rsid w:val="007302E1"/>
    <w:rsid w:val="00731B9B"/>
    <w:rsid w:val="00731C3F"/>
    <w:rsid w:val="00731C47"/>
    <w:rsid w:val="00731FCA"/>
    <w:rsid w:val="0073241A"/>
    <w:rsid w:val="0073268A"/>
    <w:rsid w:val="00732997"/>
    <w:rsid w:val="0073340C"/>
    <w:rsid w:val="00733AD6"/>
    <w:rsid w:val="0073435B"/>
    <w:rsid w:val="007352C2"/>
    <w:rsid w:val="007354FB"/>
    <w:rsid w:val="007356A1"/>
    <w:rsid w:val="007358E8"/>
    <w:rsid w:val="007362ED"/>
    <w:rsid w:val="007364B1"/>
    <w:rsid w:val="007364B3"/>
    <w:rsid w:val="007364CA"/>
    <w:rsid w:val="007365B8"/>
    <w:rsid w:val="007365C8"/>
    <w:rsid w:val="00736ECE"/>
    <w:rsid w:val="007370E0"/>
    <w:rsid w:val="0073711D"/>
    <w:rsid w:val="00737635"/>
    <w:rsid w:val="00737718"/>
    <w:rsid w:val="00737DCF"/>
    <w:rsid w:val="007402F7"/>
    <w:rsid w:val="00740384"/>
    <w:rsid w:val="007406FC"/>
    <w:rsid w:val="00740AD0"/>
    <w:rsid w:val="007414A6"/>
    <w:rsid w:val="00742D1A"/>
    <w:rsid w:val="00742E15"/>
    <w:rsid w:val="00742FAF"/>
    <w:rsid w:val="00743209"/>
    <w:rsid w:val="007432BE"/>
    <w:rsid w:val="007434A3"/>
    <w:rsid w:val="007436E4"/>
    <w:rsid w:val="0074455C"/>
    <w:rsid w:val="007446BA"/>
    <w:rsid w:val="0074482A"/>
    <w:rsid w:val="00744BC4"/>
    <w:rsid w:val="0074513E"/>
    <w:rsid w:val="0074533B"/>
    <w:rsid w:val="00745887"/>
    <w:rsid w:val="00745B85"/>
    <w:rsid w:val="00745FC6"/>
    <w:rsid w:val="00746088"/>
    <w:rsid w:val="0074621F"/>
    <w:rsid w:val="007462E1"/>
    <w:rsid w:val="00746310"/>
    <w:rsid w:val="00746332"/>
    <w:rsid w:val="00746758"/>
    <w:rsid w:val="00746A72"/>
    <w:rsid w:val="00746EEF"/>
    <w:rsid w:val="00747095"/>
    <w:rsid w:val="00747384"/>
    <w:rsid w:val="00747433"/>
    <w:rsid w:val="007474BD"/>
    <w:rsid w:val="00747868"/>
    <w:rsid w:val="0075013D"/>
    <w:rsid w:val="0075071E"/>
    <w:rsid w:val="00751D95"/>
    <w:rsid w:val="00751DCD"/>
    <w:rsid w:val="0075249D"/>
    <w:rsid w:val="00752A09"/>
    <w:rsid w:val="00752BDB"/>
    <w:rsid w:val="00752FE7"/>
    <w:rsid w:val="00753223"/>
    <w:rsid w:val="00753417"/>
    <w:rsid w:val="00753675"/>
    <w:rsid w:val="00753F15"/>
    <w:rsid w:val="00753FC0"/>
    <w:rsid w:val="00754220"/>
    <w:rsid w:val="00754424"/>
    <w:rsid w:val="007544F9"/>
    <w:rsid w:val="00754979"/>
    <w:rsid w:val="00754E26"/>
    <w:rsid w:val="00754EE3"/>
    <w:rsid w:val="00754F10"/>
    <w:rsid w:val="007554F6"/>
    <w:rsid w:val="007556EA"/>
    <w:rsid w:val="0075584C"/>
    <w:rsid w:val="00755BBB"/>
    <w:rsid w:val="00756445"/>
    <w:rsid w:val="00756805"/>
    <w:rsid w:val="00756B90"/>
    <w:rsid w:val="00757A13"/>
    <w:rsid w:val="00760DBB"/>
    <w:rsid w:val="00760FFC"/>
    <w:rsid w:val="0076108E"/>
    <w:rsid w:val="007610A0"/>
    <w:rsid w:val="00761409"/>
    <w:rsid w:val="00762ADB"/>
    <w:rsid w:val="00762E4E"/>
    <w:rsid w:val="007631A6"/>
    <w:rsid w:val="007631A9"/>
    <w:rsid w:val="007643BC"/>
    <w:rsid w:val="00764DA9"/>
    <w:rsid w:val="007651E0"/>
    <w:rsid w:val="007657BC"/>
    <w:rsid w:val="007657EC"/>
    <w:rsid w:val="00765D92"/>
    <w:rsid w:val="007660C6"/>
    <w:rsid w:val="0076674B"/>
    <w:rsid w:val="00766BD6"/>
    <w:rsid w:val="0076716D"/>
    <w:rsid w:val="007672A4"/>
    <w:rsid w:val="00767E73"/>
    <w:rsid w:val="00770542"/>
    <w:rsid w:val="00770608"/>
    <w:rsid w:val="00770F6C"/>
    <w:rsid w:val="007714D8"/>
    <w:rsid w:val="007715B4"/>
    <w:rsid w:val="00771703"/>
    <w:rsid w:val="00771D5F"/>
    <w:rsid w:val="0077287E"/>
    <w:rsid w:val="007728F5"/>
    <w:rsid w:val="00772CB2"/>
    <w:rsid w:val="007737E4"/>
    <w:rsid w:val="00774C6B"/>
    <w:rsid w:val="00774C8F"/>
    <w:rsid w:val="0077531A"/>
    <w:rsid w:val="0077580F"/>
    <w:rsid w:val="00776175"/>
    <w:rsid w:val="00776339"/>
    <w:rsid w:val="00776886"/>
    <w:rsid w:val="00776A1A"/>
    <w:rsid w:val="0077712E"/>
    <w:rsid w:val="00777254"/>
    <w:rsid w:val="007807E7"/>
    <w:rsid w:val="00781087"/>
    <w:rsid w:val="007818E2"/>
    <w:rsid w:val="0078216E"/>
    <w:rsid w:val="00782F8B"/>
    <w:rsid w:val="00783AB6"/>
    <w:rsid w:val="00783CBF"/>
    <w:rsid w:val="00784C85"/>
    <w:rsid w:val="00784DC7"/>
    <w:rsid w:val="007851B4"/>
    <w:rsid w:val="0078603F"/>
    <w:rsid w:val="0078608C"/>
    <w:rsid w:val="00786179"/>
    <w:rsid w:val="007861F5"/>
    <w:rsid w:val="007862E4"/>
    <w:rsid w:val="007863CF"/>
    <w:rsid w:val="007868CC"/>
    <w:rsid w:val="00786BA0"/>
    <w:rsid w:val="0078789E"/>
    <w:rsid w:val="00787B3C"/>
    <w:rsid w:val="00787B40"/>
    <w:rsid w:val="00790951"/>
    <w:rsid w:val="00791D75"/>
    <w:rsid w:val="00791DE0"/>
    <w:rsid w:val="00791EDB"/>
    <w:rsid w:val="00792011"/>
    <w:rsid w:val="00792168"/>
    <w:rsid w:val="0079241E"/>
    <w:rsid w:val="00792A30"/>
    <w:rsid w:val="00792E03"/>
    <w:rsid w:val="00793112"/>
    <w:rsid w:val="00793F8F"/>
    <w:rsid w:val="007945A7"/>
    <w:rsid w:val="00794B02"/>
    <w:rsid w:val="00795242"/>
    <w:rsid w:val="00795291"/>
    <w:rsid w:val="00795318"/>
    <w:rsid w:val="007959FE"/>
    <w:rsid w:val="00796BFD"/>
    <w:rsid w:val="00796DD9"/>
    <w:rsid w:val="00797269"/>
    <w:rsid w:val="007977E6"/>
    <w:rsid w:val="007977F5"/>
    <w:rsid w:val="00797E73"/>
    <w:rsid w:val="007A02FA"/>
    <w:rsid w:val="007A031F"/>
    <w:rsid w:val="007A077C"/>
    <w:rsid w:val="007A0888"/>
    <w:rsid w:val="007A0B38"/>
    <w:rsid w:val="007A0CF1"/>
    <w:rsid w:val="007A11E6"/>
    <w:rsid w:val="007A2D74"/>
    <w:rsid w:val="007A34B3"/>
    <w:rsid w:val="007A3B8F"/>
    <w:rsid w:val="007A4843"/>
    <w:rsid w:val="007A4B2D"/>
    <w:rsid w:val="007A4CBA"/>
    <w:rsid w:val="007A5524"/>
    <w:rsid w:val="007A5B7B"/>
    <w:rsid w:val="007A6327"/>
    <w:rsid w:val="007A6591"/>
    <w:rsid w:val="007A79D1"/>
    <w:rsid w:val="007B0D89"/>
    <w:rsid w:val="007B13D4"/>
    <w:rsid w:val="007B1739"/>
    <w:rsid w:val="007B1B8E"/>
    <w:rsid w:val="007B1BB8"/>
    <w:rsid w:val="007B1F98"/>
    <w:rsid w:val="007B20CD"/>
    <w:rsid w:val="007B22DE"/>
    <w:rsid w:val="007B235E"/>
    <w:rsid w:val="007B26D2"/>
    <w:rsid w:val="007B29B9"/>
    <w:rsid w:val="007B2D35"/>
    <w:rsid w:val="007B2ECD"/>
    <w:rsid w:val="007B34BB"/>
    <w:rsid w:val="007B49A4"/>
    <w:rsid w:val="007B4A39"/>
    <w:rsid w:val="007B4AB6"/>
    <w:rsid w:val="007B525A"/>
    <w:rsid w:val="007B5442"/>
    <w:rsid w:val="007B55D4"/>
    <w:rsid w:val="007B5CD7"/>
    <w:rsid w:val="007B664E"/>
    <w:rsid w:val="007B667F"/>
    <w:rsid w:val="007B672E"/>
    <w:rsid w:val="007B699A"/>
    <w:rsid w:val="007B6BA5"/>
    <w:rsid w:val="007B6D69"/>
    <w:rsid w:val="007B6F08"/>
    <w:rsid w:val="007B75A1"/>
    <w:rsid w:val="007B7C1B"/>
    <w:rsid w:val="007B7D66"/>
    <w:rsid w:val="007C0D3F"/>
    <w:rsid w:val="007C1137"/>
    <w:rsid w:val="007C1905"/>
    <w:rsid w:val="007C3277"/>
    <w:rsid w:val="007C3390"/>
    <w:rsid w:val="007C35C6"/>
    <w:rsid w:val="007C4153"/>
    <w:rsid w:val="007C42D8"/>
    <w:rsid w:val="007C48A0"/>
    <w:rsid w:val="007C4CC5"/>
    <w:rsid w:val="007C4F4B"/>
    <w:rsid w:val="007C599E"/>
    <w:rsid w:val="007C5A09"/>
    <w:rsid w:val="007C6FF7"/>
    <w:rsid w:val="007C7004"/>
    <w:rsid w:val="007C75C1"/>
    <w:rsid w:val="007C7E01"/>
    <w:rsid w:val="007D0857"/>
    <w:rsid w:val="007D09A9"/>
    <w:rsid w:val="007D0E89"/>
    <w:rsid w:val="007D0F86"/>
    <w:rsid w:val="007D0FC3"/>
    <w:rsid w:val="007D1563"/>
    <w:rsid w:val="007D1727"/>
    <w:rsid w:val="007D1EF4"/>
    <w:rsid w:val="007D31EC"/>
    <w:rsid w:val="007D35CA"/>
    <w:rsid w:val="007D453F"/>
    <w:rsid w:val="007D471C"/>
    <w:rsid w:val="007D490B"/>
    <w:rsid w:val="007D4F5D"/>
    <w:rsid w:val="007D506A"/>
    <w:rsid w:val="007D52B1"/>
    <w:rsid w:val="007D56A6"/>
    <w:rsid w:val="007D591E"/>
    <w:rsid w:val="007D5B7C"/>
    <w:rsid w:val="007D5F24"/>
    <w:rsid w:val="007D5FA1"/>
    <w:rsid w:val="007D66D7"/>
    <w:rsid w:val="007D70C6"/>
    <w:rsid w:val="007D7362"/>
    <w:rsid w:val="007D7574"/>
    <w:rsid w:val="007D7C7A"/>
    <w:rsid w:val="007D7CBC"/>
    <w:rsid w:val="007D7FA1"/>
    <w:rsid w:val="007E07E5"/>
    <w:rsid w:val="007E0CE9"/>
    <w:rsid w:val="007E12F5"/>
    <w:rsid w:val="007E1644"/>
    <w:rsid w:val="007E1646"/>
    <w:rsid w:val="007E19B2"/>
    <w:rsid w:val="007E1F02"/>
    <w:rsid w:val="007E24CF"/>
    <w:rsid w:val="007E2702"/>
    <w:rsid w:val="007E2A89"/>
    <w:rsid w:val="007E346C"/>
    <w:rsid w:val="007E3474"/>
    <w:rsid w:val="007E4815"/>
    <w:rsid w:val="007E591D"/>
    <w:rsid w:val="007E5BD3"/>
    <w:rsid w:val="007E5C34"/>
    <w:rsid w:val="007E5D33"/>
    <w:rsid w:val="007E5FA3"/>
    <w:rsid w:val="007E617B"/>
    <w:rsid w:val="007E6982"/>
    <w:rsid w:val="007E6CFF"/>
    <w:rsid w:val="007E6D1F"/>
    <w:rsid w:val="007E70DE"/>
    <w:rsid w:val="007E729C"/>
    <w:rsid w:val="007E757B"/>
    <w:rsid w:val="007E7916"/>
    <w:rsid w:val="007E7FE1"/>
    <w:rsid w:val="007F023C"/>
    <w:rsid w:val="007F080A"/>
    <w:rsid w:val="007F08A8"/>
    <w:rsid w:val="007F0907"/>
    <w:rsid w:val="007F0FC3"/>
    <w:rsid w:val="007F100B"/>
    <w:rsid w:val="007F1139"/>
    <w:rsid w:val="007F11F2"/>
    <w:rsid w:val="007F13A9"/>
    <w:rsid w:val="007F1FE4"/>
    <w:rsid w:val="007F246B"/>
    <w:rsid w:val="007F24ED"/>
    <w:rsid w:val="007F25AA"/>
    <w:rsid w:val="007F25C9"/>
    <w:rsid w:val="007F3534"/>
    <w:rsid w:val="007F3602"/>
    <w:rsid w:val="007F3990"/>
    <w:rsid w:val="007F43CB"/>
    <w:rsid w:val="007F494F"/>
    <w:rsid w:val="007F4996"/>
    <w:rsid w:val="007F4AEC"/>
    <w:rsid w:val="007F4EBA"/>
    <w:rsid w:val="007F5416"/>
    <w:rsid w:val="007F59AD"/>
    <w:rsid w:val="007F5B81"/>
    <w:rsid w:val="007F5CE2"/>
    <w:rsid w:val="007F6611"/>
    <w:rsid w:val="007F6A26"/>
    <w:rsid w:val="007F6F76"/>
    <w:rsid w:val="007F7A88"/>
    <w:rsid w:val="007F7BAF"/>
    <w:rsid w:val="007F7CC9"/>
    <w:rsid w:val="007F7EEB"/>
    <w:rsid w:val="007F7F89"/>
    <w:rsid w:val="0080040D"/>
    <w:rsid w:val="00801D3F"/>
    <w:rsid w:val="008025B1"/>
    <w:rsid w:val="008028F3"/>
    <w:rsid w:val="00802981"/>
    <w:rsid w:val="00802DFC"/>
    <w:rsid w:val="0080325F"/>
    <w:rsid w:val="008036ED"/>
    <w:rsid w:val="008036EE"/>
    <w:rsid w:val="00803707"/>
    <w:rsid w:val="00803855"/>
    <w:rsid w:val="0080413F"/>
    <w:rsid w:val="00804333"/>
    <w:rsid w:val="00804D33"/>
    <w:rsid w:val="00804D45"/>
    <w:rsid w:val="00805558"/>
    <w:rsid w:val="00805C4E"/>
    <w:rsid w:val="00805C63"/>
    <w:rsid w:val="00805EAD"/>
    <w:rsid w:val="00806D4D"/>
    <w:rsid w:val="00806E5C"/>
    <w:rsid w:val="00807B4E"/>
    <w:rsid w:val="00807D54"/>
    <w:rsid w:val="00807F9D"/>
    <w:rsid w:val="00810039"/>
    <w:rsid w:val="00810778"/>
    <w:rsid w:val="00810BAC"/>
    <w:rsid w:val="00811042"/>
    <w:rsid w:val="0081114E"/>
    <w:rsid w:val="0081118B"/>
    <w:rsid w:val="00811512"/>
    <w:rsid w:val="00811920"/>
    <w:rsid w:val="00811C39"/>
    <w:rsid w:val="00812729"/>
    <w:rsid w:val="00812BDB"/>
    <w:rsid w:val="008131B6"/>
    <w:rsid w:val="0081389D"/>
    <w:rsid w:val="00814E6F"/>
    <w:rsid w:val="0081565D"/>
    <w:rsid w:val="00815D6F"/>
    <w:rsid w:val="008161E5"/>
    <w:rsid w:val="008168DC"/>
    <w:rsid w:val="00816A96"/>
    <w:rsid w:val="00816C90"/>
    <w:rsid w:val="008172AA"/>
    <w:rsid w:val="008175E9"/>
    <w:rsid w:val="00817914"/>
    <w:rsid w:val="008179DB"/>
    <w:rsid w:val="008204B4"/>
    <w:rsid w:val="00820F64"/>
    <w:rsid w:val="008218FE"/>
    <w:rsid w:val="00821CC4"/>
    <w:rsid w:val="00821FB6"/>
    <w:rsid w:val="008227E0"/>
    <w:rsid w:val="008228F7"/>
    <w:rsid w:val="00822A35"/>
    <w:rsid w:val="00822DD7"/>
    <w:rsid w:val="00823799"/>
    <w:rsid w:val="00823914"/>
    <w:rsid w:val="008242D7"/>
    <w:rsid w:val="008242E5"/>
    <w:rsid w:val="0082515F"/>
    <w:rsid w:val="0082577B"/>
    <w:rsid w:val="00825901"/>
    <w:rsid w:val="00825995"/>
    <w:rsid w:val="008268B6"/>
    <w:rsid w:val="00826F5B"/>
    <w:rsid w:val="0082714A"/>
    <w:rsid w:val="00827535"/>
    <w:rsid w:val="00830C56"/>
    <w:rsid w:val="0083109A"/>
    <w:rsid w:val="008314B1"/>
    <w:rsid w:val="0083167B"/>
    <w:rsid w:val="008316C7"/>
    <w:rsid w:val="0083193D"/>
    <w:rsid w:val="00831A5B"/>
    <w:rsid w:val="00832050"/>
    <w:rsid w:val="00832078"/>
    <w:rsid w:val="008322AE"/>
    <w:rsid w:val="00832C22"/>
    <w:rsid w:val="00833366"/>
    <w:rsid w:val="00833B40"/>
    <w:rsid w:val="00833BFA"/>
    <w:rsid w:val="00834F4A"/>
    <w:rsid w:val="00835A3E"/>
    <w:rsid w:val="00836319"/>
    <w:rsid w:val="008363DC"/>
    <w:rsid w:val="008365C7"/>
    <w:rsid w:val="00836797"/>
    <w:rsid w:val="008372CD"/>
    <w:rsid w:val="008373DA"/>
    <w:rsid w:val="0083747A"/>
    <w:rsid w:val="00837695"/>
    <w:rsid w:val="008378EB"/>
    <w:rsid w:val="00837A24"/>
    <w:rsid w:val="00837F3B"/>
    <w:rsid w:val="008400E3"/>
    <w:rsid w:val="008405A0"/>
    <w:rsid w:val="0084115F"/>
    <w:rsid w:val="00841E63"/>
    <w:rsid w:val="00842F68"/>
    <w:rsid w:val="00843045"/>
    <w:rsid w:val="0084354D"/>
    <w:rsid w:val="008437E7"/>
    <w:rsid w:val="00843CA1"/>
    <w:rsid w:val="00844413"/>
    <w:rsid w:val="00844429"/>
    <w:rsid w:val="00844D14"/>
    <w:rsid w:val="0084538E"/>
    <w:rsid w:val="00845779"/>
    <w:rsid w:val="008459EA"/>
    <w:rsid w:val="00845A7A"/>
    <w:rsid w:val="00845CF9"/>
    <w:rsid w:val="008462D3"/>
    <w:rsid w:val="008471C1"/>
    <w:rsid w:val="008474EA"/>
    <w:rsid w:val="0084793C"/>
    <w:rsid w:val="0085019C"/>
    <w:rsid w:val="008509B2"/>
    <w:rsid w:val="00851140"/>
    <w:rsid w:val="00851170"/>
    <w:rsid w:val="00851A19"/>
    <w:rsid w:val="00851CF5"/>
    <w:rsid w:val="008524A8"/>
    <w:rsid w:val="00852D0F"/>
    <w:rsid w:val="00852D19"/>
    <w:rsid w:val="008534CD"/>
    <w:rsid w:val="0085366C"/>
    <w:rsid w:val="008546EC"/>
    <w:rsid w:val="00854CBA"/>
    <w:rsid w:val="00854D8F"/>
    <w:rsid w:val="0085531E"/>
    <w:rsid w:val="00855420"/>
    <w:rsid w:val="008557B8"/>
    <w:rsid w:val="00855A57"/>
    <w:rsid w:val="00855DFD"/>
    <w:rsid w:val="00856277"/>
    <w:rsid w:val="008565D1"/>
    <w:rsid w:val="00856721"/>
    <w:rsid w:val="0085686F"/>
    <w:rsid w:val="008578A6"/>
    <w:rsid w:val="00857C4E"/>
    <w:rsid w:val="0086132C"/>
    <w:rsid w:val="008617DB"/>
    <w:rsid w:val="00861D37"/>
    <w:rsid w:val="00861E14"/>
    <w:rsid w:val="008620D9"/>
    <w:rsid w:val="008622AE"/>
    <w:rsid w:val="008624C1"/>
    <w:rsid w:val="00862B03"/>
    <w:rsid w:val="00862B5D"/>
    <w:rsid w:val="0086354E"/>
    <w:rsid w:val="00863743"/>
    <w:rsid w:val="00863C3C"/>
    <w:rsid w:val="00864817"/>
    <w:rsid w:val="00865340"/>
    <w:rsid w:val="00865453"/>
    <w:rsid w:val="0086597F"/>
    <w:rsid w:val="008659D8"/>
    <w:rsid w:val="00866272"/>
    <w:rsid w:val="00866893"/>
    <w:rsid w:val="00866EA9"/>
    <w:rsid w:val="00866F02"/>
    <w:rsid w:val="00866F82"/>
    <w:rsid w:val="00867047"/>
    <w:rsid w:val="00867167"/>
    <w:rsid w:val="0086772E"/>
    <w:rsid w:val="00867977"/>
    <w:rsid w:val="00867D18"/>
    <w:rsid w:val="008713C5"/>
    <w:rsid w:val="00871A4F"/>
    <w:rsid w:val="00871C57"/>
    <w:rsid w:val="00871F9A"/>
    <w:rsid w:val="00871FD5"/>
    <w:rsid w:val="00872A96"/>
    <w:rsid w:val="00873975"/>
    <w:rsid w:val="00873BA0"/>
    <w:rsid w:val="0087401B"/>
    <w:rsid w:val="0087413F"/>
    <w:rsid w:val="008743B1"/>
    <w:rsid w:val="0087492A"/>
    <w:rsid w:val="00874D74"/>
    <w:rsid w:val="00875816"/>
    <w:rsid w:val="0087587B"/>
    <w:rsid w:val="008760C4"/>
    <w:rsid w:val="00876860"/>
    <w:rsid w:val="008768CD"/>
    <w:rsid w:val="00876A78"/>
    <w:rsid w:val="00876AF7"/>
    <w:rsid w:val="00876F90"/>
    <w:rsid w:val="00877B83"/>
    <w:rsid w:val="00880644"/>
    <w:rsid w:val="00880F51"/>
    <w:rsid w:val="00880F56"/>
    <w:rsid w:val="008810B3"/>
    <w:rsid w:val="0088124E"/>
    <w:rsid w:val="0088172E"/>
    <w:rsid w:val="00881EFA"/>
    <w:rsid w:val="008820BB"/>
    <w:rsid w:val="00882E47"/>
    <w:rsid w:val="008835AB"/>
    <w:rsid w:val="00883C1F"/>
    <w:rsid w:val="00883C2A"/>
    <w:rsid w:val="00883ED9"/>
    <w:rsid w:val="00884770"/>
    <w:rsid w:val="008848D9"/>
    <w:rsid w:val="00884AF6"/>
    <w:rsid w:val="00885508"/>
    <w:rsid w:val="0088562E"/>
    <w:rsid w:val="008856C5"/>
    <w:rsid w:val="00885D36"/>
    <w:rsid w:val="00885DC6"/>
    <w:rsid w:val="00885E6E"/>
    <w:rsid w:val="0088615E"/>
    <w:rsid w:val="00886544"/>
    <w:rsid w:val="00886579"/>
    <w:rsid w:val="00886A09"/>
    <w:rsid w:val="00886BC7"/>
    <w:rsid w:val="00886C9E"/>
    <w:rsid w:val="00887145"/>
    <w:rsid w:val="00887387"/>
    <w:rsid w:val="008879CB"/>
    <w:rsid w:val="00887C0F"/>
    <w:rsid w:val="00887DE3"/>
    <w:rsid w:val="008902F2"/>
    <w:rsid w:val="00890589"/>
    <w:rsid w:val="00890C6A"/>
    <w:rsid w:val="008910E1"/>
    <w:rsid w:val="0089116C"/>
    <w:rsid w:val="00891462"/>
    <w:rsid w:val="00891C76"/>
    <w:rsid w:val="00891E6E"/>
    <w:rsid w:val="00891E7D"/>
    <w:rsid w:val="008922A7"/>
    <w:rsid w:val="00892F3F"/>
    <w:rsid w:val="00893E1A"/>
    <w:rsid w:val="00894163"/>
    <w:rsid w:val="00894181"/>
    <w:rsid w:val="00894A24"/>
    <w:rsid w:val="00895335"/>
    <w:rsid w:val="00895953"/>
    <w:rsid w:val="00895CCA"/>
    <w:rsid w:val="00895E9A"/>
    <w:rsid w:val="00895F77"/>
    <w:rsid w:val="00896806"/>
    <w:rsid w:val="00896D6F"/>
    <w:rsid w:val="0089704D"/>
    <w:rsid w:val="008972FD"/>
    <w:rsid w:val="008979B1"/>
    <w:rsid w:val="008A035C"/>
    <w:rsid w:val="008A11CB"/>
    <w:rsid w:val="008A1C10"/>
    <w:rsid w:val="008A206E"/>
    <w:rsid w:val="008A207F"/>
    <w:rsid w:val="008A224C"/>
    <w:rsid w:val="008A256E"/>
    <w:rsid w:val="008A2669"/>
    <w:rsid w:val="008A2C8E"/>
    <w:rsid w:val="008A2E83"/>
    <w:rsid w:val="008A3053"/>
    <w:rsid w:val="008A3CF7"/>
    <w:rsid w:val="008A4200"/>
    <w:rsid w:val="008A460D"/>
    <w:rsid w:val="008A4677"/>
    <w:rsid w:val="008A4759"/>
    <w:rsid w:val="008A47F9"/>
    <w:rsid w:val="008A4CE5"/>
    <w:rsid w:val="008A4D19"/>
    <w:rsid w:val="008A5279"/>
    <w:rsid w:val="008A630D"/>
    <w:rsid w:val="008A6B25"/>
    <w:rsid w:val="008A6C4F"/>
    <w:rsid w:val="008A6EDB"/>
    <w:rsid w:val="008A72DA"/>
    <w:rsid w:val="008A74C6"/>
    <w:rsid w:val="008A7D56"/>
    <w:rsid w:val="008A7FAC"/>
    <w:rsid w:val="008B064F"/>
    <w:rsid w:val="008B0C78"/>
    <w:rsid w:val="008B0C7A"/>
    <w:rsid w:val="008B127C"/>
    <w:rsid w:val="008B1C09"/>
    <w:rsid w:val="008B20BA"/>
    <w:rsid w:val="008B2C97"/>
    <w:rsid w:val="008B2CCA"/>
    <w:rsid w:val="008B30FF"/>
    <w:rsid w:val="008B34D3"/>
    <w:rsid w:val="008B350C"/>
    <w:rsid w:val="008B3539"/>
    <w:rsid w:val="008B389E"/>
    <w:rsid w:val="008B40CF"/>
    <w:rsid w:val="008B42B4"/>
    <w:rsid w:val="008B48F6"/>
    <w:rsid w:val="008B4B74"/>
    <w:rsid w:val="008B4E89"/>
    <w:rsid w:val="008B526F"/>
    <w:rsid w:val="008B53E5"/>
    <w:rsid w:val="008B5654"/>
    <w:rsid w:val="008B57A5"/>
    <w:rsid w:val="008B5FCB"/>
    <w:rsid w:val="008B6207"/>
    <w:rsid w:val="008B6411"/>
    <w:rsid w:val="008B682D"/>
    <w:rsid w:val="008B6E6A"/>
    <w:rsid w:val="008C005D"/>
    <w:rsid w:val="008C0220"/>
    <w:rsid w:val="008C0754"/>
    <w:rsid w:val="008C0A48"/>
    <w:rsid w:val="008C10C1"/>
    <w:rsid w:val="008C22DC"/>
    <w:rsid w:val="008C36B8"/>
    <w:rsid w:val="008C37AF"/>
    <w:rsid w:val="008C3A70"/>
    <w:rsid w:val="008C41E0"/>
    <w:rsid w:val="008C483E"/>
    <w:rsid w:val="008C4AE0"/>
    <w:rsid w:val="008C5FDB"/>
    <w:rsid w:val="008C66A6"/>
    <w:rsid w:val="008C6803"/>
    <w:rsid w:val="008C6CED"/>
    <w:rsid w:val="008C6F63"/>
    <w:rsid w:val="008C712E"/>
    <w:rsid w:val="008C7193"/>
    <w:rsid w:val="008C71AF"/>
    <w:rsid w:val="008C7518"/>
    <w:rsid w:val="008C762C"/>
    <w:rsid w:val="008D045E"/>
    <w:rsid w:val="008D0BEF"/>
    <w:rsid w:val="008D0E20"/>
    <w:rsid w:val="008D1E3B"/>
    <w:rsid w:val="008D1F0F"/>
    <w:rsid w:val="008D2072"/>
    <w:rsid w:val="008D21BA"/>
    <w:rsid w:val="008D24BC"/>
    <w:rsid w:val="008D2565"/>
    <w:rsid w:val="008D2A1D"/>
    <w:rsid w:val="008D3569"/>
    <w:rsid w:val="008D3F25"/>
    <w:rsid w:val="008D4D82"/>
    <w:rsid w:val="008D554B"/>
    <w:rsid w:val="008D555C"/>
    <w:rsid w:val="008D58CC"/>
    <w:rsid w:val="008D63FF"/>
    <w:rsid w:val="008D68E0"/>
    <w:rsid w:val="008D71D1"/>
    <w:rsid w:val="008D74C0"/>
    <w:rsid w:val="008D7644"/>
    <w:rsid w:val="008D79E6"/>
    <w:rsid w:val="008E0AAF"/>
    <w:rsid w:val="008E0E46"/>
    <w:rsid w:val="008E1260"/>
    <w:rsid w:val="008E126F"/>
    <w:rsid w:val="008E1829"/>
    <w:rsid w:val="008E2145"/>
    <w:rsid w:val="008E23C8"/>
    <w:rsid w:val="008E2EEC"/>
    <w:rsid w:val="008E3269"/>
    <w:rsid w:val="008E3F09"/>
    <w:rsid w:val="008E4328"/>
    <w:rsid w:val="008E483C"/>
    <w:rsid w:val="008E49A6"/>
    <w:rsid w:val="008E4E3C"/>
    <w:rsid w:val="008E4F63"/>
    <w:rsid w:val="008E4F71"/>
    <w:rsid w:val="008E5291"/>
    <w:rsid w:val="008E5505"/>
    <w:rsid w:val="008E565D"/>
    <w:rsid w:val="008E567A"/>
    <w:rsid w:val="008E5FC6"/>
    <w:rsid w:val="008E6499"/>
    <w:rsid w:val="008E6779"/>
    <w:rsid w:val="008E6A41"/>
    <w:rsid w:val="008E7116"/>
    <w:rsid w:val="008E7E07"/>
    <w:rsid w:val="008F0A0F"/>
    <w:rsid w:val="008F0BFC"/>
    <w:rsid w:val="008F0C17"/>
    <w:rsid w:val="008F1067"/>
    <w:rsid w:val="008F129B"/>
    <w:rsid w:val="008F143B"/>
    <w:rsid w:val="008F14A1"/>
    <w:rsid w:val="008F1877"/>
    <w:rsid w:val="008F2045"/>
    <w:rsid w:val="008F2410"/>
    <w:rsid w:val="008F2B7F"/>
    <w:rsid w:val="008F362A"/>
    <w:rsid w:val="008F3817"/>
    <w:rsid w:val="008F3882"/>
    <w:rsid w:val="008F3B26"/>
    <w:rsid w:val="008F3DCF"/>
    <w:rsid w:val="008F3E27"/>
    <w:rsid w:val="008F4B48"/>
    <w:rsid w:val="008F4B7C"/>
    <w:rsid w:val="008F4CC9"/>
    <w:rsid w:val="008F5961"/>
    <w:rsid w:val="008F5D94"/>
    <w:rsid w:val="008F61B1"/>
    <w:rsid w:val="008F6201"/>
    <w:rsid w:val="008F63A4"/>
    <w:rsid w:val="008F63DA"/>
    <w:rsid w:val="008F64FD"/>
    <w:rsid w:val="008F6AF2"/>
    <w:rsid w:val="008F6B0C"/>
    <w:rsid w:val="008F6B8A"/>
    <w:rsid w:val="008F6D03"/>
    <w:rsid w:val="008F7FEA"/>
    <w:rsid w:val="00900469"/>
    <w:rsid w:val="009013F9"/>
    <w:rsid w:val="00901490"/>
    <w:rsid w:val="00901497"/>
    <w:rsid w:val="00902036"/>
    <w:rsid w:val="00902845"/>
    <w:rsid w:val="00902BD8"/>
    <w:rsid w:val="00904286"/>
    <w:rsid w:val="009046E9"/>
    <w:rsid w:val="00904E40"/>
    <w:rsid w:val="00904FB2"/>
    <w:rsid w:val="00905292"/>
    <w:rsid w:val="00905D66"/>
    <w:rsid w:val="009061D6"/>
    <w:rsid w:val="00906527"/>
    <w:rsid w:val="00906A78"/>
    <w:rsid w:val="00906C23"/>
    <w:rsid w:val="00906F6A"/>
    <w:rsid w:val="00907235"/>
    <w:rsid w:val="00907E12"/>
    <w:rsid w:val="0091087B"/>
    <w:rsid w:val="00910B64"/>
    <w:rsid w:val="00911005"/>
    <w:rsid w:val="0091176A"/>
    <w:rsid w:val="009119A8"/>
    <w:rsid w:val="00912ECF"/>
    <w:rsid w:val="009140D2"/>
    <w:rsid w:val="00914601"/>
    <w:rsid w:val="00914745"/>
    <w:rsid w:val="0091478A"/>
    <w:rsid w:val="00914C21"/>
    <w:rsid w:val="0091522E"/>
    <w:rsid w:val="00915398"/>
    <w:rsid w:val="009157F8"/>
    <w:rsid w:val="00915C1B"/>
    <w:rsid w:val="00915D7D"/>
    <w:rsid w:val="00916934"/>
    <w:rsid w:val="00916D52"/>
    <w:rsid w:val="00916DB3"/>
    <w:rsid w:val="00916DC1"/>
    <w:rsid w:val="009170FA"/>
    <w:rsid w:val="00917351"/>
    <w:rsid w:val="00917386"/>
    <w:rsid w:val="00917AAE"/>
    <w:rsid w:val="00917CD2"/>
    <w:rsid w:val="00920306"/>
    <w:rsid w:val="00920D09"/>
    <w:rsid w:val="009210B9"/>
    <w:rsid w:val="00921907"/>
    <w:rsid w:val="0092202F"/>
    <w:rsid w:val="009226BD"/>
    <w:rsid w:val="00922932"/>
    <w:rsid w:val="00922D78"/>
    <w:rsid w:val="0092359E"/>
    <w:rsid w:val="009235BE"/>
    <w:rsid w:val="00923882"/>
    <w:rsid w:val="00923D6A"/>
    <w:rsid w:val="00923DA5"/>
    <w:rsid w:val="00923FAB"/>
    <w:rsid w:val="00924280"/>
    <w:rsid w:val="009245EC"/>
    <w:rsid w:val="00924EF0"/>
    <w:rsid w:val="00924FA4"/>
    <w:rsid w:val="0092521F"/>
    <w:rsid w:val="0092559B"/>
    <w:rsid w:val="009259C5"/>
    <w:rsid w:val="00925B73"/>
    <w:rsid w:val="00925C17"/>
    <w:rsid w:val="00925C5E"/>
    <w:rsid w:val="009263D6"/>
    <w:rsid w:val="00926E47"/>
    <w:rsid w:val="0092718A"/>
    <w:rsid w:val="00927365"/>
    <w:rsid w:val="009277CE"/>
    <w:rsid w:val="00930447"/>
    <w:rsid w:val="00930537"/>
    <w:rsid w:val="0093063A"/>
    <w:rsid w:val="00930B1C"/>
    <w:rsid w:val="009318A3"/>
    <w:rsid w:val="0093197F"/>
    <w:rsid w:val="00931A73"/>
    <w:rsid w:val="00932F04"/>
    <w:rsid w:val="00932F07"/>
    <w:rsid w:val="009339E6"/>
    <w:rsid w:val="00934879"/>
    <w:rsid w:val="009348C4"/>
    <w:rsid w:val="00934D0B"/>
    <w:rsid w:val="0093568D"/>
    <w:rsid w:val="00935BDB"/>
    <w:rsid w:val="00935CED"/>
    <w:rsid w:val="00935EC4"/>
    <w:rsid w:val="0093608E"/>
    <w:rsid w:val="009369F7"/>
    <w:rsid w:val="00936D0D"/>
    <w:rsid w:val="00937A7B"/>
    <w:rsid w:val="00937C41"/>
    <w:rsid w:val="00940B35"/>
    <w:rsid w:val="00940BDD"/>
    <w:rsid w:val="00940DD2"/>
    <w:rsid w:val="0094100A"/>
    <w:rsid w:val="00941571"/>
    <w:rsid w:val="00941F9B"/>
    <w:rsid w:val="009423C5"/>
    <w:rsid w:val="0094252B"/>
    <w:rsid w:val="00942869"/>
    <w:rsid w:val="00943294"/>
    <w:rsid w:val="0094336A"/>
    <w:rsid w:val="009433D0"/>
    <w:rsid w:val="00943512"/>
    <w:rsid w:val="0094450A"/>
    <w:rsid w:val="009456DC"/>
    <w:rsid w:val="00945BF5"/>
    <w:rsid w:val="009462F3"/>
    <w:rsid w:val="0094693C"/>
    <w:rsid w:val="0094695D"/>
    <w:rsid w:val="009469DF"/>
    <w:rsid w:val="0094703B"/>
    <w:rsid w:val="00947162"/>
    <w:rsid w:val="00947512"/>
    <w:rsid w:val="0095024E"/>
    <w:rsid w:val="0095080E"/>
    <w:rsid w:val="009508E4"/>
    <w:rsid w:val="00950BF6"/>
    <w:rsid w:val="00950C47"/>
    <w:rsid w:val="00952B57"/>
    <w:rsid w:val="00953884"/>
    <w:rsid w:val="0095431A"/>
    <w:rsid w:val="00954472"/>
    <w:rsid w:val="00954D07"/>
    <w:rsid w:val="00954D30"/>
    <w:rsid w:val="009558B0"/>
    <w:rsid w:val="00956981"/>
    <w:rsid w:val="00956F6C"/>
    <w:rsid w:val="0095701F"/>
    <w:rsid w:val="00957092"/>
    <w:rsid w:val="009575E3"/>
    <w:rsid w:val="0095773E"/>
    <w:rsid w:val="0095788C"/>
    <w:rsid w:val="009578B7"/>
    <w:rsid w:val="009602CC"/>
    <w:rsid w:val="0096065C"/>
    <w:rsid w:val="009607E9"/>
    <w:rsid w:val="00960BEF"/>
    <w:rsid w:val="00960F92"/>
    <w:rsid w:val="009610D0"/>
    <w:rsid w:val="0096134F"/>
    <w:rsid w:val="0096271A"/>
    <w:rsid w:val="00962A34"/>
    <w:rsid w:val="00962A61"/>
    <w:rsid w:val="009631C0"/>
    <w:rsid w:val="00963506"/>
    <w:rsid w:val="0096375C"/>
    <w:rsid w:val="00963AA3"/>
    <w:rsid w:val="00964070"/>
    <w:rsid w:val="009645AD"/>
    <w:rsid w:val="00964D08"/>
    <w:rsid w:val="00965730"/>
    <w:rsid w:val="00965E6C"/>
    <w:rsid w:val="009662E6"/>
    <w:rsid w:val="009667BB"/>
    <w:rsid w:val="00966BAA"/>
    <w:rsid w:val="009670D8"/>
    <w:rsid w:val="009675D2"/>
    <w:rsid w:val="0096772D"/>
    <w:rsid w:val="00967768"/>
    <w:rsid w:val="00967E57"/>
    <w:rsid w:val="00967F6A"/>
    <w:rsid w:val="0097000C"/>
    <w:rsid w:val="00970640"/>
    <w:rsid w:val="0097067C"/>
    <w:rsid w:val="0097095E"/>
    <w:rsid w:val="009709C4"/>
    <w:rsid w:val="00970D24"/>
    <w:rsid w:val="00971570"/>
    <w:rsid w:val="009719B9"/>
    <w:rsid w:val="00971BCF"/>
    <w:rsid w:val="00971CAF"/>
    <w:rsid w:val="009726AD"/>
    <w:rsid w:val="00973F3D"/>
    <w:rsid w:val="00974822"/>
    <w:rsid w:val="00974FD4"/>
    <w:rsid w:val="009751AA"/>
    <w:rsid w:val="009753A3"/>
    <w:rsid w:val="00975CD3"/>
    <w:rsid w:val="00975E76"/>
    <w:rsid w:val="00976176"/>
    <w:rsid w:val="0097639B"/>
    <w:rsid w:val="009765A4"/>
    <w:rsid w:val="00976B90"/>
    <w:rsid w:val="00976E39"/>
    <w:rsid w:val="00976F6A"/>
    <w:rsid w:val="00977B16"/>
    <w:rsid w:val="00977C64"/>
    <w:rsid w:val="0098004E"/>
    <w:rsid w:val="00980316"/>
    <w:rsid w:val="00980EC9"/>
    <w:rsid w:val="009814E0"/>
    <w:rsid w:val="00981C01"/>
    <w:rsid w:val="009826E0"/>
    <w:rsid w:val="00982BB4"/>
    <w:rsid w:val="00982CA7"/>
    <w:rsid w:val="009835FC"/>
    <w:rsid w:val="00983AC7"/>
    <w:rsid w:val="00983DC0"/>
    <w:rsid w:val="00983E6D"/>
    <w:rsid w:val="00983F82"/>
    <w:rsid w:val="009844C8"/>
    <w:rsid w:val="00984889"/>
    <w:rsid w:val="0098592B"/>
    <w:rsid w:val="009859E8"/>
    <w:rsid w:val="00985FC4"/>
    <w:rsid w:val="009860D6"/>
    <w:rsid w:val="00986443"/>
    <w:rsid w:val="009865B5"/>
    <w:rsid w:val="0098703A"/>
    <w:rsid w:val="0098713B"/>
    <w:rsid w:val="00987310"/>
    <w:rsid w:val="0098753C"/>
    <w:rsid w:val="00987924"/>
    <w:rsid w:val="00990610"/>
    <w:rsid w:val="00990766"/>
    <w:rsid w:val="00990883"/>
    <w:rsid w:val="0099106F"/>
    <w:rsid w:val="009910BF"/>
    <w:rsid w:val="00991261"/>
    <w:rsid w:val="0099154E"/>
    <w:rsid w:val="00991B2B"/>
    <w:rsid w:val="00992FFA"/>
    <w:rsid w:val="00993177"/>
    <w:rsid w:val="00993308"/>
    <w:rsid w:val="00994960"/>
    <w:rsid w:val="00995382"/>
    <w:rsid w:val="00996067"/>
    <w:rsid w:val="00996279"/>
    <w:rsid w:val="009964C4"/>
    <w:rsid w:val="009964FC"/>
    <w:rsid w:val="009969E3"/>
    <w:rsid w:val="009970E5"/>
    <w:rsid w:val="00997264"/>
    <w:rsid w:val="009972A9"/>
    <w:rsid w:val="0099768C"/>
    <w:rsid w:val="0099796A"/>
    <w:rsid w:val="009A0275"/>
    <w:rsid w:val="009A0B91"/>
    <w:rsid w:val="009A1282"/>
    <w:rsid w:val="009A1A31"/>
    <w:rsid w:val="009A1E22"/>
    <w:rsid w:val="009A1FF5"/>
    <w:rsid w:val="009A2088"/>
    <w:rsid w:val="009A2101"/>
    <w:rsid w:val="009A2B9E"/>
    <w:rsid w:val="009A2C02"/>
    <w:rsid w:val="009A357A"/>
    <w:rsid w:val="009A359F"/>
    <w:rsid w:val="009A36A5"/>
    <w:rsid w:val="009A36B3"/>
    <w:rsid w:val="009A3A0D"/>
    <w:rsid w:val="009A3A11"/>
    <w:rsid w:val="009A3F55"/>
    <w:rsid w:val="009A56AE"/>
    <w:rsid w:val="009A66D3"/>
    <w:rsid w:val="009A6EC4"/>
    <w:rsid w:val="009A7520"/>
    <w:rsid w:val="009A7889"/>
    <w:rsid w:val="009A7B81"/>
    <w:rsid w:val="009B00E3"/>
    <w:rsid w:val="009B051A"/>
    <w:rsid w:val="009B0F42"/>
    <w:rsid w:val="009B1144"/>
    <w:rsid w:val="009B115C"/>
    <w:rsid w:val="009B18F7"/>
    <w:rsid w:val="009B1909"/>
    <w:rsid w:val="009B1CF1"/>
    <w:rsid w:val="009B2031"/>
    <w:rsid w:val="009B2095"/>
    <w:rsid w:val="009B224C"/>
    <w:rsid w:val="009B2FBF"/>
    <w:rsid w:val="009B36F7"/>
    <w:rsid w:val="009B3A63"/>
    <w:rsid w:val="009B3C4B"/>
    <w:rsid w:val="009B43DF"/>
    <w:rsid w:val="009B459E"/>
    <w:rsid w:val="009B45BE"/>
    <w:rsid w:val="009B48B9"/>
    <w:rsid w:val="009B509D"/>
    <w:rsid w:val="009B5341"/>
    <w:rsid w:val="009B556C"/>
    <w:rsid w:val="009B5A6F"/>
    <w:rsid w:val="009B5AC7"/>
    <w:rsid w:val="009B5BF2"/>
    <w:rsid w:val="009B659F"/>
    <w:rsid w:val="009B6781"/>
    <w:rsid w:val="009B68CB"/>
    <w:rsid w:val="009B76A1"/>
    <w:rsid w:val="009B775E"/>
    <w:rsid w:val="009C0433"/>
    <w:rsid w:val="009C05A7"/>
    <w:rsid w:val="009C0DB9"/>
    <w:rsid w:val="009C1235"/>
    <w:rsid w:val="009C179B"/>
    <w:rsid w:val="009C2490"/>
    <w:rsid w:val="009C2D34"/>
    <w:rsid w:val="009C30AC"/>
    <w:rsid w:val="009C3B28"/>
    <w:rsid w:val="009C3EC4"/>
    <w:rsid w:val="009C43D7"/>
    <w:rsid w:val="009C4447"/>
    <w:rsid w:val="009C44BC"/>
    <w:rsid w:val="009C46DD"/>
    <w:rsid w:val="009C5694"/>
    <w:rsid w:val="009C5D54"/>
    <w:rsid w:val="009C5DCD"/>
    <w:rsid w:val="009C6245"/>
    <w:rsid w:val="009C6AB0"/>
    <w:rsid w:val="009C6B0E"/>
    <w:rsid w:val="009C70B9"/>
    <w:rsid w:val="009C76EC"/>
    <w:rsid w:val="009C798A"/>
    <w:rsid w:val="009D00D1"/>
    <w:rsid w:val="009D01C0"/>
    <w:rsid w:val="009D032D"/>
    <w:rsid w:val="009D1519"/>
    <w:rsid w:val="009D1948"/>
    <w:rsid w:val="009D204C"/>
    <w:rsid w:val="009D2405"/>
    <w:rsid w:val="009D318A"/>
    <w:rsid w:val="009D3E82"/>
    <w:rsid w:val="009D4A8E"/>
    <w:rsid w:val="009D4BE7"/>
    <w:rsid w:val="009D4F76"/>
    <w:rsid w:val="009D5580"/>
    <w:rsid w:val="009D6022"/>
    <w:rsid w:val="009D6321"/>
    <w:rsid w:val="009D6A08"/>
    <w:rsid w:val="009D6D12"/>
    <w:rsid w:val="009D73CA"/>
    <w:rsid w:val="009D7869"/>
    <w:rsid w:val="009D7B5F"/>
    <w:rsid w:val="009D7D01"/>
    <w:rsid w:val="009D7F04"/>
    <w:rsid w:val="009E0470"/>
    <w:rsid w:val="009E04A7"/>
    <w:rsid w:val="009E05D9"/>
    <w:rsid w:val="009E0A16"/>
    <w:rsid w:val="009E0FBC"/>
    <w:rsid w:val="009E2314"/>
    <w:rsid w:val="009E267A"/>
    <w:rsid w:val="009E26FD"/>
    <w:rsid w:val="009E29EA"/>
    <w:rsid w:val="009E2F95"/>
    <w:rsid w:val="009E32B1"/>
    <w:rsid w:val="009E3533"/>
    <w:rsid w:val="009E443F"/>
    <w:rsid w:val="009E4694"/>
    <w:rsid w:val="009E4991"/>
    <w:rsid w:val="009E4A33"/>
    <w:rsid w:val="009E4DDE"/>
    <w:rsid w:val="009E54FB"/>
    <w:rsid w:val="009E5EF7"/>
    <w:rsid w:val="009E608D"/>
    <w:rsid w:val="009E653B"/>
    <w:rsid w:val="009E6C19"/>
    <w:rsid w:val="009E6C32"/>
    <w:rsid w:val="009E6CB7"/>
    <w:rsid w:val="009E6F8F"/>
    <w:rsid w:val="009E7004"/>
    <w:rsid w:val="009E7312"/>
    <w:rsid w:val="009E74A4"/>
    <w:rsid w:val="009E78AA"/>
    <w:rsid w:val="009E7970"/>
    <w:rsid w:val="009F11B4"/>
    <w:rsid w:val="009F1CCE"/>
    <w:rsid w:val="009F1D5A"/>
    <w:rsid w:val="009F1E2A"/>
    <w:rsid w:val="009F239E"/>
    <w:rsid w:val="009F2691"/>
    <w:rsid w:val="009F2780"/>
    <w:rsid w:val="009F2CCA"/>
    <w:rsid w:val="009F2EAC"/>
    <w:rsid w:val="009F3ACA"/>
    <w:rsid w:val="009F3CE9"/>
    <w:rsid w:val="009F3FE5"/>
    <w:rsid w:val="009F4089"/>
    <w:rsid w:val="009F48A5"/>
    <w:rsid w:val="009F4BD0"/>
    <w:rsid w:val="009F4DDB"/>
    <w:rsid w:val="009F54C0"/>
    <w:rsid w:val="009F57E3"/>
    <w:rsid w:val="009F586F"/>
    <w:rsid w:val="009F5A81"/>
    <w:rsid w:val="009F5BB6"/>
    <w:rsid w:val="009F5E9D"/>
    <w:rsid w:val="009F656E"/>
    <w:rsid w:val="009F65D6"/>
    <w:rsid w:val="009F73AB"/>
    <w:rsid w:val="009F74BF"/>
    <w:rsid w:val="00A000F7"/>
    <w:rsid w:val="00A00190"/>
    <w:rsid w:val="00A00A67"/>
    <w:rsid w:val="00A01436"/>
    <w:rsid w:val="00A019A2"/>
    <w:rsid w:val="00A01EAE"/>
    <w:rsid w:val="00A01EDF"/>
    <w:rsid w:val="00A01FA7"/>
    <w:rsid w:val="00A0219B"/>
    <w:rsid w:val="00A02670"/>
    <w:rsid w:val="00A02836"/>
    <w:rsid w:val="00A029A5"/>
    <w:rsid w:val="00A02F0D"/>
    <w:rsid w:val="00A0310D"/>
    <w:rsid w:val="00A032A9"/>
    <w:rsid w:val="00A03BBC"/>
    <w:rsid w:val="00A045DD"/>
    <w:rsid w:val="00A04C1C"/>
    <w:rsid w:val="00A04FCB"/>
    <w:rsid w:val="00A04FE7"/>
    <w:rsid w:val="00A05049"/>
    <w:rsid w:val="00A053E8"/>
    <w:rsid w:val="00A05C13"/>
    <w:rsid w:val="00A05D35"/>
    <w:rsid w:val="00A05DF9"/>
    <w:rsid w:val="00A0658C"/>
    <w:rsid w:val="00A07074"/>
    <w:rsid w:val="00A0722A"/>
    <w:rsid w:val="00A076F5"/>
    <w:rsid w:val="00A07D23"/>
    <w:rsid w:val="00A100CF"/>
    <w:rsid w:val="00A101AE"/>
    <w:rsid w:val="00A10F4F"/>
    <w:rsid w:val="00A11067"/>
    <w:rsid w:val="00A115E9"/>
    <w:rsid w:val="00A1189E"/>
    <w:rsid w:val="00A1223B"/>
    <w:rsid w:val="00A1257E"/>
    <w:rsid w:val="00A12AAC"/>
    <w:rsid w:val="00A135C6"/>
    <w:rsid w:val="00A13D8F"/>
    <w:rsid w:val="00A14000"/>
    <w:rsid w:val="00A145B5"/>
    <w:rsid w:val="00A14676"/>
    <w:rsid w:val="00A1493A"/>
    <w:rsid w:val="00A15525"/>
    <w:rsid w:val="00A156E3"/>
    <w:rsid w:val="00A15E29"/>
    <w:rsid w:val="00A16C15"/>
    <w:rsid w:val="00A1704A"/>
    <w:rsid w:val="00A17A59"/>
    <w:rsid w:val="00A21193"/>
    <w:rsid w:val="00A213EE"/>
    <w:rsid w:val="00A216D0"/>
    <w:rsid w:val="00A22657"/>
    <w:rsid w:val="00A22D78"/>
    <w:rsid w:val="00A22DBC"/>
    <w:rsid w:val="00A230E5"/>
    <w:rsid w:val="00A24255"/>
    <w:rsid w:val="00A245FF"/>
    <w:rsid w:val="00A2462D"/>
    <w:rsid w:val="00A250BB"/>
    <w:rsid w:val="00A25C7F"/>
    <w:rsid w:val="00A2651D"/>
    <w:rsid w:val="00A2767C"/>
    <w:rsid w:val="00A278C3"/>
    <w:rsid w:val="00A30313"/>
    <w:rsid w:val="00A304AD"/>
    <w:rsid w:val="00A304F6"/>
    <w:rsid w:val="00A309C2"/>
    <w:rsid w:val="00A30B2D"/>
    <w:rsid w:val="00A3137B"/>
    <w:rsid w:val="00A32392"/>
    <w:rsid w:val="00A32585"/>
    <w:rsid w:val="00A327F9"/>
    <w:rsid w:val="00A32ED3"/>
    <w:rsid w:val="00A339C1"/>
    <w:rsid w:val="00A33A83"/>
    <w:rsid w:val="00A33B7C"/>
    <w:rsid w:val="00A33DFE"/>
    <w:rsid w:val="00A3502F"/>
    <w:rsid w:val="00A35452"/>
    <w:rsid w:val="00A356F3"/>
    <w:rsid w:val="00A35AFF"/>
    <w:rsid w:val="00A35FD3"/>
    <w:rsid w:val="00A360A7"/>
    <w:rsid w:val="00A3655E"/>
    <w:rsid w:val="00A36593"/>
    <w:rsid w:val="00A365C7"/>
    <w:rsid w:val="00A36A7A"/>
    <w:rsid w:val="00A36B66"/>
    <w:rsid w:val="00A36C96"/>
    <w:rsid w:val="00A37137"/>
    <w:rsid w:val="00A37715"/>
    <w:rsid w:val="00A40084"/>
    <w:rsid w:val="00A40525"/>
    <w:rsid w:val="00A40B56"/>
    <w:rsid w:val="00A41062"/>
    <w:rsid w:val="00A41092"/>
    <w:rsid w:val="00A4166B"/>
    <w:rsid w:val="00A42150"/>
    <w:rsid w:val="00A425EB"/>
    <w:rsid w:val="00A42968"/>
    <w:rsid w:val="00A42A40"/>
    <w:rsid w:val="00A42C77"/>
    <w:rsid w:val="00A42E2A"/>
    <w:rsid w:val="00A435F3"/>
    <w:rsid w:val="00A43FFC"/>
    <w:rsid w:val="00A44851"/>
    <w:rsid w:val="00A44B93"/>
    <w:rsid w:val="00A4546D"/>
    <w:rsid w:val="00A455E6"/>
    <w:rsid w:val="00A45E76"/>
    <w:rsid w:val="00A46813"/>
    <w:rsid w:val="00A46BE6"/>
    <w:rsid w:val="00A47218"/>
    <w:rsid w:val="00A50909"/>
    <w:rsid w:val="00A50A8C"/>
    <w:rsid w:val="00A50AAE"/>
    <w:rsid w:val="00A50D7B"/>
    <w:rsid w:val="00A50EE8"/>
    <w:rsid w:val="00A513A9"/>
    <w:rsid w:val="00A514F6"/>
    <w:rsid w:val="00A51947"/>
    <w:rsid w:val="00A51B00"/>
    <w:rsid w:val="00A521CC"/>
    <w:rsid w:val="00A52EBA"/>
    <w:rsid w:val="00A53312"/>
    <w:rsid w:val="00A546DB"/>
    <w:rsid w:val="00A5500A"/>
    <w:rsid w:val="00A5594F"/>
    <w:rsid w:val="00A55A04"/>
    <w:rsid w:val="00A55FEB"/>
    <w:rsid w:val="00A5601C"/>
    <w:rsid w:val="00A56542"/>
    <w:rsid w:val="00A56A14"/>
    <w:rsid w:val="00A57078"/>
    <w:rsid w:val="00A575DD"/>
    <w:rsid w:val="00A57604"/>
    <w:rsid w:val="00A57C3A"/>
    <w:rsid w:val="00A60344"/>
    <w:rsid w:val="00A60497"/>
    <w:rsid w:val="00A60598"/>
    <w:rsid w:val="00A60635"/>
    <w:rsid w:val="00A607F2"/>
    <w:rsid w:val="00A61A7A"/>
    <w:rsid w:val="00A61EAA"/>
    <w:rsid w:val="00A6204C"/>
    <w:rsid w:val="00A62156"/>
    <w:rsid w:val="00A621AC"/>
    <w:rsid w:val="00A62D2C"/>
    <w:rsid w:val="00A63445"/>
    <w:rsid w:val="00A63637"/>
    <w:rsid w:val="00A63829"/>
    <w:rsid w:val="00A63D63"/>
    <w:rsid w:val="00A64445"/>
    <w:rsid w:val="00A6455D"/>
    <w:rsid w:val="00A64902"/>
    <w:rsid w:val="00A64A5B"/>
    <w:rsid w:val="00A64E45"/>
    <w:rsid w:val="00A6583D"/>
    <w:rsid w:val="00A658CF"/>
    <w:rsid w:val="00A661A8"/>
    <w:rsid w:val="00A66594"/>
    <w:rsid w:val="00A66688"/>
    <w:rsid w:val="00A66921"/>
    <w:rsid w:val="00A66AD0"/>
    <w:rsid w:val="00A66D9F"/>
    <w:rsid w:val="00A6700D"/>
    <w:rsid w:val="00A678AD"/>
    <w:rsid w:val="00A70150"/>
    <w:rsid w:val="00A70E87"/>
    <w:rsid w:val="00A72BA9"/>
    <w:rsid w:val="00A72F22"/>
    <w:rsid w:val="00A72F26"/>
    <w:rsid w:val="00A733BA"/>
    <w:rsid w:val="00A733BC"/>
    <w:rsid w:val="00A739EC"/>
    <w:rsid w:val="00A73D0A"/>
    <w:rsid w:val="00A74313"/>
    <w:rsid w:val="00A7473C"/>
    <w:rsid w:val="00A748A6"/>
    <w:rsid w:val="00A75234"/>
    <w:rsid w:val="00A755B9"/>
    <w:rsid w:val="00A7567B"/>
    <w:rsid w:val="00A756A3"/>
    <w:rsid w:val="00A7572C"/>
    <w:rsid w:val="00A757F3"/>
    <w:rsid w:val="00A75AA0"/>
    <w:rsid w:val="00A75CA6"/>
    <w:rsid w:val="00A760E9"/>
    <w:rsid w:val="00A76484"/>
    <w:rsid w:val="00A764FD"/>
    <w:rsid w:val="00A76A69"/>
    <w:rsid w:val="00A76E1F"/>
    <w:rsid w:val="00A76ECB"/>
    <w:rsid w:val="00A77025"/>
    <w:rsid w:val="00A77A42"/>
    <w:rsid w:val="00A800D1"/>
    <w:rsid w:val="00A809D3"/>
    <w:rsid w:val="00A81A01"/>
    <w:rsid w:val="00A81A59"/>
    <w:rsid w:val="00A81EA5"/>
    <w:rsid w:val="00A8294F"/>
    <w:rsid w:val="00A82A8A"/>
    <w:rsid w:val="00A83310"/>
    <w:rsid w:val="00A83C80"/>
    <w:rsid w:val="00A8423F"/>
    <w:rsid w:val="00A84381"/>
    <w:rsid w:val="00A84AA4"/>
    <w:rsid w:val="00A852CD"/>
    <w:rsid w:val="00A85B03"/>
    <w:rsid w:val="00A85D3A"/>
    <w:rsid w:val="00A865E5"/>
    <w:rsid w:val="00A8708F"/>
    <w:rsid w:val="00A8749D"/>
    <w:rsid w:val="00A879A4"/>
    <w:rsid w:val="00A90A63"/>
    <w:rsid w:val="00A90ABA"/>
    <w:rsid w:val="00A912CA"/>
    <w:rsid w:val="00A916B0"/>
    <w:rsid w:val="00A92102"/>
    <w:rsid w:val="00A92211"/>
    <w:rsid w:val="00A926E7"/>
    <w:rsid w:val="00A927FD"/>
    <w:rsid w:val="00A929D9"/>
    <w:rsid w:val="00A92C62"/>
    <w:rsid w:val="00A92F16"/>
    <w:rsid w:val="00A92F98"/>
    <w:rsid w:val="00A930EB"/>
    <w:rsid w:val="00A937D4"/>
    <w:rsid w:val="00A93D3D"/>
    <w:rsid w:val="00A94964"/>
    <w:rsid w:val="00A94A5E"/>
    <w:rsid w:val="00A950E1"/>
    <w:rsid w:val="00A957CB"/>
    <w:rsid w:val="00A96040"/>
    <w:rsid w:val="00A9647F"/>
    <w:rsid w:val="00A9664E"/>
    <w:rsid w:val="00A96D24"/>
    <w:rsid w:val="00A977B0"/>
    <w:rsid w:val="00A979A9"/>
    <w:rsid w:val="00A97EE4"/>
    <w:rsid w:val="00AA0105"/>
    <w:rsid w:val="00AA013C"/>
    <w:rsid w:val="00AA027C"/>
    <w:rsid w:val="00AA0554"/>
    <w:rsid w:val="00AA0629"/>
    <w:rsid w:val="00AA073E"/>
    <w:rsid w:val="00AA08AE"/>
    <w:rsid w:val="00AA0FF8"/>
    <w:rsid w:val="00AA13BE"/>
    <w:rsid w:val="00AA1C5D"/>
    <w:rsid w:val="00AA38A2"/>
    <w:rsid w:val="00AA38F6"/>
    <w:rsid w:val="00AA3A2B"/>
    <w:rsid w:val="00AA3AAB"/>
    <w:rsid w:val="00AA402F"/>
    <w:rsid w:val="00AA4A27"/>
    <w:rsid w:val="00AA4DA0"/>
    <w:rsid w:val="00AA53AA"/>
    <w:rsid w:val="00AA53E3"/>
    <w:rsid w:val="00AA5AED"/>
    <w:rsid w:val="00AA5DB5"/>
    <w:rsid w:val="00AA5F5C"/>
    <w:rsid w:val="00AA66CB"/>
    <w:rsid w:val="00AA674E"/>
    <w:rsid w:val="00AA69B4"/>
    <w:rsid w:val="00AA6EFE"/>
    <w:rsid w:val="00AA7017"/>
    <w:rsid w:val="00AA7256"/>
    <w:rsid w:val="00AB0B28"/>
    <w:rsid w:val="00AB0C30"/>
    <w:rsid w:val="00AB1765"/>
    <w:rsid w:val="00AB186C"/>
    <w:rsid w:val="00AB1BF6"/>
    <w:rsid w:val="00AB1F7E"/>
    <w:rsid w:val="00AB278C"/>
    <w:rsid w:val="00AB2D40"/>
    <w:rsid w:val="00AB3419"/>
    <w:rsid w:val="00AB3658"/>
    <w:rsid w:val="00AB3F88"/>
    <w:rsid w:val="00AB490A"/>
    <w:rsid w:val="00AB4DE8"/>
    <w:rsid w:val="00AB50DC"/>
    <w:rsid w:val="00AB57A8"/>
    <w:rsid w:val="00AB5C9D"/>
    <w:rsid w:val="00AB6992"/>
    <w:rsid w:val="00AB6AF9"/>
    <w:rsid w:val="00AB7427"/>
    <w:rsid w:val="00AB7486"/>
    <w:rsid w:val="00AB7EA9"/>
    <w:rsid w:val="00AC0475"/>
    <w:rsid w:val="00AC0544"/>
    <w:rsid w:val="00AC0571"/>
    <w:rsid w:val="00AC0F2C"/>
    <w:rsid w:val="00AC0FA6"/>
    <w:rsid w:val="00AC19C6"/>
    <w:rsid w:val="00AC1E5E"/>
    <w:rsid w:val="00AC2AE5"/>
    <w:rsid w:val="00AC2B8E"/>
    <w:rsid w:val="00AC2E37"/>
    <w:rsid w:val="00AC32A4"/>
    <w:rsid w:val="00AC3485"/>
    <w:rsid w:val="00AC3BD9"/>
    <w:rsid w:val="00AC4577"/>
    <w:rsid w:val="00AC502A"/>
    <w:rsid w:val="00AC5241"/>
    <w:rsid w:val="00AC5BB9"/>
    <w:rsid w:val="00AC5C2F"/>
    <w:rsid w:val="00AC6A29"/>
    <w:rsid w:val="00AC6E41"/>
    <w:rsid w:val="00AC72D0"/>
    <w:rsid w:val="00AD0013"/>
    <w:rsid w:val="00AD00D8"/>
    <w:rsid w:val="00AD01B2"/>
    <w:rsid w:val="00AD1260"/>
    <w:rsid w:val="00AD1466"/>
    <w:rsid w:val="00AD165F"/>
    <w:rsid w:val="00AD181B"/>
    <w:rsid w:val="00AD2625"/>
    <w:rsid w:val="00AD275F"/>
    <w:rsid w:val="00AD2975"/>
    <w:rsid w:val="00AD2EFD"/>
    <w:rsid w:val="00AD2FB0"/>
    <w:rsid w:val="00AD3077"/>
    <w:rsid w:val="00AD37D1"/>
    <w:rsid w:val="00AD3C39"/>
    <w:rsid w:val="00AD3CE0"/>
    <w:rsid w:val="00AD3E01"/>
    <w:rsid w:val="00AD3FA7"/>
    <w:rsid w:val="00AD4020"/>
    <w:rsid w:val="00AD4353"/>
    <w:rsid w:val="00AD43C8"/>
    <w:rsid w:val="00AD457A"/>
    <w:rsid w:val="00AD4C5E"/>
    <w:rsid w:val="00AD506E"/>
    <w:rsid w:val="00AD51CC"/>
    <w:rsid w:val="00AD5255"/>
    <w:rsid w:val="00AD5762"/>
    <w:rsid w:val="00AD59AE"/>
    <w:rsid w:val="00AD5FCA"/>
    <w:rsid w:val="00AD6D77"/>
    <w:rsid w:val="00AD7637"/>
    <w:rsid w:val="00AD7A03"/>
    <w:rsid w:val="00AE003F"/>
    <w:rsid w:val="00AE0075"/>
    <w:rsid w:val="00AE027F"/>
    <w:rsid w:val="00AE1A90"/>
    <w:rsid w:val="00AE2513"/>
    <w:rsid w:val="00AE2AF5"/>
    <w:rsid w:val="00AE2E5B"/>
    <w:rsid w:val="00AE32B5"/>
    <w:rsid w:val="00AE3450"/>
    <w:rsid w:val="00AE36C5"/>
    <w:rsid w:val="00AE36FB"/>
    <w:rsid w:val="00AE3B2D"/>
    <w:rsid w:val="00AE3EED"/>
    <w:rsid w:val="00AE4443"/>
    <w:rsid w:val="00AE4EB5"/>
    <w:rsid w:val="00AE548A"/>
    <w:rsid w:val="00AE5A6E"/>
    <w:rsid w:val="00AE5AB8"/>
    <w:rsid w:val="00AE5D52"/>
    <w:rsid w:val="00AE5EF0"/>
    <w:rsid w:val="00AE6279"/>
    <w:rsid w:val="00AE653A"/>
    <w:rsid w:val="00AE65E0"/>
    <w:rsid w:val="00AE6CD2"/>
    <w:rsid w:val="00AE6E30"/>
    <w:rsid w:val="00AE700A"/>
    <w:rsid w:val="00AE7629"/>
    <w:rsid w:val="00AE7DDF"/>
    <w:rsid w:val="00AE7FD6"/>
    <w:rsid w:val="00AF01DD"/>
    <w:rsid w:val="00AF0383"/>
    <w:rsid w:val="00AF0B70"/>
    <w:rsid w:val="00AF0DBB"/>
    <w:rsid w:val="00AF11A9"/>
    <w:rsid w:val="00AF145E"/>
    <w:rsid w:val="00AF25D0"/>
    <w:rsid w:val="00AF2C7D"/>
    <w:rsid w:val="00AF3174"/>
    <w:rsid w:val="00AF33D9"/>
    <w:rsid w:val="00AF3FA4"/>
    <w:rsid w:val="00AF4591"/>
    <w:rsid w:val="00AF4801"/>
    <w:rsid w:val="00AF58C1"/>
    <w:rsid w:val="00AF6873"/>
    <w:rsid w:val="00AF6992"/>
    <w:rsid w:val="00AF6A97"/>
    <w:rsid w:val="00AF7524"/>
    <w:rsid w:val="00AF7613"/>
    <w:rsid w:val="00AF78C8"/>
    <w:rsid w:val="00AF7B86"/>
    <w:rsid w:val="00B0028F"/>
    <w:rsid w:val="00B0063E"/>
    <w:rsid w:val="00B00B24"/>
    <w:rsid w:val="00B0140D"/>
    <w:rsid w:val="00B01516"/>
    <w:rsid w:val="00B01758"/>
    <w:rsid w:val="00B02DED"/>
    <w:rsid w:val="00B04609"/>
    <w:rsid w:val="00B048FF"/>
    <w:rsid w:val="00B04A3F"/>
    <w:rsid w:val="00B04C6D"/>
    <w:rsid w:val="00B04DE6"/>
    <w:rsid w:val="00B04E59"/>
    <w:rsid w:val="00B05014"/>
    <w:rsid w:val="00B05CC7"/>
    <w:rsid w:val="00B060D8"/>
    <w:rsid w:val="00B06300"/>
    <w:rsid w:val="00B06643"/>
    <w:rsid w:val="00B07F88"/>
    <w:rsid w:val="00B07FFD"/>
    <w:rsid w:val="00B10148"/>
    <w:rsid w:val="00B10243"/>
    <w:rsid w:val="00B10B68"/>
    <w:rsid w:val="00B10D46"/>
    <w:rsid w:val="00B11302"/>
    <w:rsid w:val="00B1297B"/>
    <w:rsid w:val="00B12C14"/>
    <w:rsid w:val="00B12E73"/>
    <w:rsid w:val="00B12EED"/>
    <w:rsid w:val="00B133D0"/>
    <w:rsid w:val="00B13863"/>
    <w:rsid w:val="00B1397E"/>
    <w:rsid w:val="00B13AC9"/>
    <w:rsid w:val="00B13FD9"/>
    <w:rsid w:val="00B14394"/>
    <w:rsid w:val="00B149EB"/>
    <w:rsid w:val="00B15055"/>
    <w:rsid w:val="00B1513A"/>
    <w:rsid w:val="00B1573F"/>
    <w:rsid w:val="00B15FF4"/>
    <w:rsid w:val="00B16675"/>
    <w:rsid w:val="00B16696"/>
    <w:rsid w:val="00B168D2"/>
    <w:rsid w:val="00B16C4A"/>
    <w:rsid w:val="00B171CB"/>
    <w:rsid w:val="00B172D5"/>
    <w:rsid w:val="00B17340"/>
    <w:rsid w:val="00B1759E"/>
    <w:rsid w:val="00B1777B"/>
    <w:rsid w:val="00B177EB"/>
    <w:rsid w:val="00B17960"/>
    <w:rsid w:val="00B20526"/>
    <w:rsid w:val="00B20636"/>
    <w:rsid w:val="00B20F41"/>
    <w:rsid w:val="00B21886"/>
    <w:rsid w:val="00B22759"/>
    <w:rsid w:val="00B22BB9"/>
    <w:rsid w:val="00B22D70"/>
    <w:rsid w:val="00B22E2E"/>
    <w:rsid w:val="00B2398E"/>
    <w:rsid w:val="00B239B3"/>
    <w:rsid w:val="00B23A03"/>
    <w:rsid w:val="00B23B33"/>
    <w:rsid w:val="00B23DBA"/>
    <w:rsid w:val="00B23FD2"/>
    <w:rsid w:val="00B24EF2"/>
    <w:rsid w:val="00B2544F"/>
    <w:rsid w:val="00B254A8"/>
    <w:rsid w:val="00B269F6"/>
    <w:rsid w:val="00B274DF"/>
    <w:rsid w:val="00B279D8"/>
    <w:rsid w:val="00B30179"/>
    <w:rsid w:val="00B308A6"/>
    <w:rsid w:val="00B3098C"/>
    <w:rsid w:val="00B31444"/>
    <w:rsid w:val="00B3206F"/>
    <w:rsid w:val="00B3268F"/>
    <w:rsid w:val="00B327ED"/>
    <w:rsid w:val="00B32C37"/>
    <w:rsid w:val="00B33153"/>
    <w:rsid w:val="00B33EDB"/>
    <w:rsid w:val="00B343C3"/>
    <w:rsid w:val="00B34977"/>
    <w:rsid w:val="00B34B87"/>
    <w:rsid w:val="00B351F9"/>
    <w:rsid w:val="00B359A1"/>
    <w:rsid w:val="00B35D8B"/>
    <w:rsid w:val="00B35EAA"/>
    <w:rsid w:val="00B360DE"/>
    <w:rsid w:val="00B36958"/>
    <w:rsid w:val="00B37037"/>
    <w:rsid w:val="00B378CD"/>
    <w:rsid w:val="00B37B15"/>
    <w:rsid w:val="00B40153"/>
    <w:rsid w:val="00B40432"/>
    <w:rsid w:val="00B40744"/>
    <w:rsid w:val="00B40771"/>
    <w:rsid w:val="00B4158F"/>
    <w:rsid w:val="00B418B3"/>
    <w:rsid w:val="00B41A7E"/>
    <w:rsid w:val="00B4248B"/>
    <w:rsid w:val="00B429CF"/>
    <w:rsid w:val="00B42D0E"/>
    <w:rsid w:val="00B42D99"/>
    <w:rsid w:val="00B43A7A"/>
    <w:rsid w:val="00B44FC4"/>
    <w:rsid w:val="00B450DD"/>
    <w:rsid w:val="00B455B6"/>
    <w:rsid w:val="00B4583C"/>
    <w:rsid w:val="00B45C02"/>
    <w:rsid w:val="00B46127"/>
    <w:rsid w:val="00B47B87"/>
    <w:rsid w:val="00B47FB4"/>
    <w:rsid w:val="00B5137A"/>
    <w:rsid w:val="00B51386"/>
    <w:rsid w:val="00B5140D"/>
    <w:rsid w:val="00B51726"/>
    <w:rsid w:val="00B51922"/>
    <w:rsid w:val="00B519BC"/>
    <w:rsid w:val="00B52231"/>
    <w:rsid w:val="00B5254C"/>
    <w:rsid w:val="00B525F2"/>
    <w:rsid w:val="00B52918"/>
    <w:rsid w:val="00B52C46"/>
    <w:rsid w:val="00B52FED"/>
    <w:rsid w:val="00B5378A"/>
    <w:rsid w:val="00B543B0"/>
    <w:rsid w:val="00B5446C"/>
    <w:rsid w:val="00B54671"/>
    <w:rsid w:val="00B5483B"/>
    <w:rsid w:val="00B54A64"/>
    <w:rsid w:val="00B55009"/>
    <w:rsid w:val="00B5561F"/>
    <w:rsid w:val="00B55D5B"/>
    <w:rsid w:val="00B56321"/>
    <w:rsid w:val="00B56AA6"/>
    <w:rsid w:val="00B56B6E"/>
    <w:rsid w:val="00B56B7A"/>
    <w:rsid w:val="00B574D3"/>
    <w:rsid w:val="00B57AAC"/>
    <w:rsid w:val="00B60710"/>
    <w:rsid w:val="00B615E5"/>
    <w:rsid w:val="00B6186E"/>
    <w:rsid w:val="00B620D9"/>
    <w:rsid w:val="00B645B4"/>
    <w:rsid w:val="00B64FCB"/>
    <w:rsid w:val="00B65081"/>
    <w:rsid w:val="00B653C5"/>
    <w:rsid w:val="00B65B99"/>
    <w:rsid w:val="00B65E57"/>
    <w:rsid w:val="00B663E4"/>
    <w:rsid w:val="00B66920"/>
    <w:rsid w:val="00B66DF8"/>
    <w:rsid w:val="00B66E16"/>
    <w:rsid w:val="00B679F7"/>
    <w:rsid w:val="00B67B1D"/>
    <w:rsid w:val="00B67C8D"/>
    <w:rsid w:val="00B67DD8"/>
    <w:rsid w:val="00B702F4"/>
    <w:rsid w:val="00B70630"/>
    <w:rsid w:val="00B707BA"/>
    <w:rsid w:val="00B720B8"/>
    <w:rsid w:val="00B7298D"/>
    <w:rsid w:val="00B72990"/>
    <w:rsid w:val="00B72A1E"/>
    <w:rsid w:val="00B72A88"/>
    <w:rsid w:val="00B73007"/>
    <w:rsid w:val="00B734B0"/>
    <w:rsid w:val="00B7386D"/>
    <w:rsid w:val="00B739E9"/>
    <w:rsid w:val="00B73B4E"/>
    <w:rsid w:val="00B73CC2"/>
    <w:rsid w:val="00B740F7"/>
    <w:rsid w:val="00B74AE8"/>
    <w:rsid w:val="00B74D1A"/>
    <w:rsid w:val="00B74DC8"/>
    <w:rsid w:val="00B74F59"/>
    <w:rsid w:val="00B74FCD"/>
    <w:rsid w:val="00B75885"/>
    <w:rsid w:val="00B7599D"/>
    <w:rsid w:val="00B75FD5"/>
    <w:rsid w:val="00B76D10"/>
    <w:rsid w:val="00B76E87"/>
    <w:rsid w:val="00B76EFB"/>
    <w:rsid w:val="00B771D3"/>
    <w:rsid w:val="00B777B6"/>
    <w:rsid w:val="00B7793E"/>
    <w:rsid w:val="00B80147"/>
    <w:rsid w:val="00B810B0"/>
    <w:rsid w:val="00B8117E"/>
    <w:rsid w:val="00B8130A"/>
    <w:rsid w:val="00B8173C"/>
    <w:rsid w:val="00B81E12"/>
    <w:rsid w:val="00B821CB"/>
    <w:rsid w:val="00B826B8"/>
    <w:rsid w:val="00B8391A"/>
    <w:rsid w:val="00B84932"/>
    <w:rsid w:val="00B853B5"/>
    <w:rsid w:val="00B85D91"/>
    <w:rsid w:val="00B860AB"/>
    <w:rsid w:val="00B860C5"/>
    <w:rsid w:val="00B86A02"/>
    <w:rsid w:val="00B86C94"/>
    <w:rsid w:val="00B8700B"/>
    <w:rsid w:val="00B87065"/>
    <w:rsid w:val="00B87A26"/>
    <w:rsid w:val="00B87AB8"/>
    <w:rsid w:val="00B900FD"/>
    <w:rsid w:val="00B90D60"/>
    <w:rsid w:val="00B91697"/>
    <w:rsid w:val="00B91C5A"/>
    <w:rsid w:val="00B91D20"/>
    <w:rsid w:val="00B929F1"/>
    <w:rsid w:val="00B93100"/>
    <w:rsid w:val="00B932EC"/>
    <w:rsid w:val="00B94D9F"/>
    <w:rsid w:val="00B94E5B"/>
    <w:rsid w:val="00B960E6"/>
    <w:rsid w:val="00B962D8"/>
    <w:rsid w:val="00B964E2"/>
    <w:rsid w:val="00B9689C"/>
    <w:rsid w:val="00B96C47"/>
    <w:rsid w:val="00B96DF7"/>
    <w:rsid w:val="00B97329"/>
    <w:rsid w:val="00BA0242"/>
    <w:rsid w:val="00BA030A"/>
    <w:rsid w:val="00BA075F"/>
    <w:rsid w:val="00BA092C"/>
    <w:rsid w:val="00BA1211"/>
    <w:rsid w:val="00BA1C31"/>
    <w:rsid w:val="00BA26E9"/>
    <w:rsid w:val="00BA2774"/>
    <w:rsid w:val="00BA339B"/>
    <w:rsid w:val="00BA4226"/>
    <w:rsid w:val="00BA4E97"/>
    <w:rsid w:val="00BA5ABD"/>
    <w:rsid w:val="00BA5E12"/>
    <w:rsid w:val="00BA5FC2"/>
    <w:rsid w:val="00BA6DC0"/>
    <w:rsid w:val="00BA74F0"/>
    <w:rsid w:val="00BA776D"/>
    <w:rsid w:val="00BA7C32"/>
    <w:rsid w:val="00BA7DBA"/>
    <w:rsid w:val="00BB04B5"/>
    <w:rsid w:val="00BB1128"/>
    <w:rsid w:val="00BB1FC9"/>
    <w:rsid w:val="00BB2047"/>
    <w:rsid w:val="00BB2AA3"/>
    <w:rsid w:val="00BB2BAA"/>
    <w:rsid w:val="00BB3219"/>
    <w:rsid w:val="00BB34E5"/>
    <w:rsid w:val="00BB35A9"/>
    <w:rsid w:val="00BB3C79"/>
    <w:rsid w:val="00BB45C4"/>
    <w:rsid w:val="00BB4F7E"/>
    <w:rsid w:val="00BB588A"/>
    <w:rsid w:val="00BB6210"/>
    <w:rsid w:val="00BB69E0"/>
    <w:rsid w:val="00BB7461"/>
    <w:rsid w:val="00BB7E73"/>
    <w:rsid w:val="00BB7EE5"/>
    <w:rsid w:val="00BC1283"/>
    <w:rsid w:val="00BC1568"/>
    <w:rsid w:val="00BC18F7"/>
    <w:rsid w:val="00BC1E7E"/>
    <w:rsid w:val="00BC235E"/>
    <w:rsid w:val="00BC27F1"/>
    <w:rsid w:val="00BC2AB9"/>
    <w:rsid w:val="00BC2EBE"/>
    <w:rsid w:val="00BC3136"/>
    <w:rsid w:val="00BC3CB0"/>
    <w:rsid w:val="00BC4D5C"/>
    <w:rsid w:val="00BC4DC6"/>
    <w:rsid w:val="00BC514F"/>
    <w:rsid w:val="00BC5443"/>
    <w:rsid w:val="00BC68E7"/>
    <w:rsid w:val="00BC6C2F"/>
    <w:rsid w:val="00BC730A"/>
    <w:rsid w:val="00BC733B"/>
    <w:rsid w:val="00BC74E9"/>
    <w:rsid w:val="00BC76CA"/>
    <w:rsid w:val="00BC78C1"/>
    <w:rsid w:val="00BD03C3"/>
    <w:rsid w:val="00BD053A"/>
    <w:rsid w:val="00BD0724"/>
    <w:rsid w:val="00BD07FF"/>
    <w:rsid w:val="00BD08F6"/>
    <w:rsid w:val="00BD17B4"/>
    <w:rsid w:val="00BD1C84"/>
    <w:rsid w:val="00BD1E1D"/>
    <w:rsid w:val="00BD30EB"/>
    <w:rsid w:val="00BD358B"/>
    <w:rsid w:val="00BD3E97"/>
    <w:rsid w:val="00BD3F4A"/>
    <w:rsid w:val="00BD3F8F"/>
    <w:rsid w:val="00BD4C72"/>
    <w:rsid w:val="00BD4C89"/>
    <w:rsid w:val="00BD533D"/>
    <w:rsid w:val="00BD58C7"/>
    <w:rsid w:val="00BD5ACD"/>
    <w:rsid w:val="00BD5E2F"/>
    <w:rsid w:val="00BD5E54"/>
    <w:rsid w:val="00BD5EB2"/>
    <w:rsid w:val="00BD622C"/>
    <w:rsid w:val="00BD64BB"/>
    <w:rsid w:val="00BD64D0"/>
    <w:rsid w:val="00BD69DE"/>
    <w:rsid w:val="00BD6C57"/>
    <w:rsid w:val="00BD7346"/>
    <w:rsid w:val="00BD7E9A"/>
    <w:rsid w:val="00BE030F"/>
    <w:rsid w:val="00BE0935"/>
    <w:rsid w:val="00BE1861"/>
    <w:rsid w:val="00BE1885"/>
    <w:rsid w:val="00BE18B1"/>
    <w:rsid w:val="00BE19DD"/>
    <w:rsid w:val="00BE2170"/>
    <w:rsid w:val="00BE21A2"/>
    <w:rsid w:val="00BE2791"/>
    <w:rsid w:val="00BE2841"/>
    <w:rsid w:val="00BE2990"/>
    <w:rsid w:val="00BE2CC7"/>
    <w:rsid w:val="00BE323C"/>
    <w:rsid w:val="00BE3248"/>
    <w:rsid w:val="00BE33FE"/>
    <w:rsid w:val="00BE36A9"/>
    <w:rsid w:val="00BE3DDE"/>
    <w:rsid w:val="00BE461A"/>
    <w:rsid w:val="00BE4BF2"/>
    <w:rsid w:val="00BE4F31"/>
    <w:rsid w:val="00BE56CD"/>
    <w:rsid w:val="00BE618E"/>
    <w:rsid w:val="00BE6236"/>
    <w:rsid w:val="00BE6C61"/>
    <w:rsid w:val="00BE6C94"/>
    <w:rsid w:val="00BE6D16"/>
    <w:rsid w:val="00BE721A"/>
    <w:rsid w:val="00BE74CE"/>
    <w:rsid w:val="00BE7BEC"/>
    <w:rsid w:val="00BE7D42"/>
    <w:rsid w:val="00BF05AB"/>
    <w:rsid w:val="00BF061C"/>
    <w:rsid w:val="00BF08B0"/>
    <w:rsid w:val="00BF0A5A"/>
    <w:rsid w:val="00BF0A76"/>
    <w:rsid w:val="00BF0E63"/>
    <w:rsid w:val="00BF12A3"/>
    <w:rsid w:val="00BF147C"/>
    <w:rsid w:val="00BF16D7"/>
    <w:rsid w:val="00BF1820"/>
    <w:rsid w:val="00BF19A6"/>
    <w:rsid w:val="00BF2373"/>
    <w:rsid w:val="00BF29ED"/>
    <w:rsid w:val="00BF2AD9"/>
    <w:rsid w:val="00BF2BF4"/>
    <w:rsid w:val="00BF3145"/>
    <w:rsid w:val="00BF3E71"/>
    <w:rsid w:val="00BF416C"/>
    <w:rsid w:val="00BF433C"/>
    <w:rsid w:val="00BF4650"/>
    <w:rsid w:val="00BF46B6"/>
    <w:rsid w:val="00BF4C53"/>
    <w:rsid w:val="00BF55BB"/>
    <w:rsid w:val="00BF580A"/>
    <w:rsid w:val="00BF5AA7"/>
    <w:rsid w:val="00BF5E6B"/>
    <w:rsid w:val="00BF639D"/>
    <w:rsid w:val="00BF67A5"/>
    <w:rsid w:val="00BF6975"/>
    <w:rsid w:val="00BF6A8A"/>
    <w:rsid w:val="00BF71F8"/>
    <w:rsid w:val="00BF765C"/>
    <w:rsid w:val="00BF792C"/>
    <w:rsid w:val="00BF7EB9"/>
    <w:rsid w:val="00C00DE7"/>
    <w:rsid w:val="00C01873"/>
    <w:rsid w:val="00C01BD3"/>
    <w:rsid w:val="00C027CB"/>
    <w:rsid w:val="00C031C0"/>
    <w:rsid w:val="00C03276"/>
    <w:rsid w:val="00C03BEA"/>
    <w:rsid w:val="00C040B4"/>
    <w:rsid w:val="00C044E2"/>
    <w:rsid w:val="00C048CB"/>
    <w:rsid w:val="00C0508D"/>
    <w:rsid w:val="00C05699"/>
    <w:rsid w:val="00C05FEE"/>
    <w:rsid w:val="00C0648A"/>
    <w:rsid w:val="00C066F3"/>
    <w:rsid w:val="00C079D9"/>
    <w:rsid w:val="00C07DD4"/>
    <w:rsid w:val="00C10D6B"/>
    <w:rsid w:val="00C10E2E"/>
    <w:rsid w:val="00C113F1"/>
    <w:rsid w:val="00C114AA"/>
    <w:rsid w:val="00C117D6"/>
    <w:rsid w:val="00C11CA3"/>
    <w:rsid w:val="00C12287"/>
    <w:rsid w:val="00C12683"/>
    <w:rsid w:val="00C13311"/>
    <w:rsid w:val="00C13BE6"/>
    <w:rsid w:val="00C13CD9"/>
    <w:rsid w:val="00C1422E"/>
    <w:rsid w:val="00C148EA"/>
    <w:rsid w:val="00C14A0D"/>
    <w:rsid w:val="00C14B31"/>
    <w:rsid w:val="00C15546"/>
    <w:rsid w:val="00C1590D"/>
    <w:rsid w:val="00C15D63"/>
    <w:rsid w:val="00C15F61"/>
    <w:rsid w:val="00C16112"/>
    <w:rsid w:val="00C169D0"/>
    <w:rsid w:val="00C16A0E"/>
    <w:rsid w:val="00C1702F"/>
    <w:rsid w:val="00C17F0E"/>
    <w:rsid w:val="00C20971"/>
    <w:rsid w:val="00C20A51"/>
    <w:rsid w:val="00C20D5B"/>
    <w:rsid w:val="00C21266"/>
    <w:rsid w:val="00C216C2"/>
    <w:rsid w:val="00C220B4"/>
    <w:rsid w:val="00C22AC5"/>
    <w:rsid w:val="00C22C0A"/>
    <w:rsid w:val="00C22CD6"/>
    <w:rsid w:val="00C230F2"/>
    <w:rsid w:val="00C24377"/>
    <w:rsid w:val="00C243E7"/>
    <w:rsid w:val="00C24747"/>
    <w:rsid w:val="00C24A59"/>
    <w:rsid w:val="00C24B86"/>
    <w:rsid w:val="00C24E8D"/>
    <w:rsid w:val="00C2557C"/>
    <w:rsid w:val="00C25588"/>
    <w:rsid w:val="00C260BA"/>
    <w:rsid w:val="00C26271"/>
    <w:rsid w:val="00C2681E"/>
    <w:rsid w:val="00C26A64"/>
    <w:rsid w:val="00C26C57"/>
    <w:rsid w:val="00C26D63"/>
    <w:rsid w:val="00C26F62"/>
    <w:rsid w:val="00C272CF"/>
    <w:rsid w:val="00C27A38"/>
    <w:rsid w:val="00C27B5A"/>
    <w:rsid w:val="00C27F6B"/>
    <w:rsid w:val="00C300C2"/>
    <w:rsid w:val="00C30B7B"/>
    <w:rsid w:val="00C31115"/>
    <w:rsid w:val="00C313EB"/>
    <w:rsid w:val="00C31963"/>
    <w:rsid w:val="00C32128"/>
    <w:rsid w:val="00C325E0"/>
    <w:rsid w:val="00C3277B"/>
    <w:rsid w:val="00C33448"/>
    <w:rsid w:val="00C337A8"/>
    <w:rsid w:val="00C3380C"/>
    <w:rsid w:val="00C33D7E"/>
    <w:rsid w:val="00C34824"/>
    <w:rsid w:val="00C34B79"/>
    <w:rsid w:val="00C34E06"/>
    <w:rsid w:val="00C35B83"/>
    <w:rsid w:val="00C3602A"/>
    <w:rsid w:val="00C3691B"/>
    <w:rsid w:val="00C36E1F"/>
    <w:rsid w:val="00C37D08"/>
    <w:rsid w:val="00C37E53"/>
    <w:rsid w:val="00C4059B"/>
    <w:rsid w:val="00C40D57"/>
    <w:rsid w:val="00C419C3"/>
    <w:rsid w:val="00C41FC2"/>
    <w:rsid w:val="00C42090"/>
    <w:rsid w:val="00C42E5A"/>
    <w:rsid w:val="00C43298"/>
    <w:rsid w:val="00C432A6"/>
    <w:rsid w:val="00C4366C"/>
    <w:rsid w:val="00C43AA8"/>
    <w:rsid w:val="00C43D24"/>
    <w:rsid w:val="00C440C7"/>
    <w:rsid w:val="00C448B1"/>
    <w:rsid w:val="00C44E82"/>
    <w:rsid w:val="00C4503F"/>
    <w:rsid w:val="00C451FA"/>
    <w:rsid w:val="00C458E4"/>
    <w:rsid w:val="00C4621D"/>
    <w:rsid w:val="00C463DD"/>
    <w:rsid w:val="00C46C7B"/>
    <w:rsid w:val="00C47377"/>
    <w:rsid w:val="00C47D15"/>
    <w:rsid w:val="00C47EDC"/>
    <w:rsid w:val="00C47F18"/>
    <w:rsid w:val="00C50A31"/>
    <w:rsid w:val="00C51702"/>
    <w:rsid w:val="00C51FED"/>
    <w:rsid w:val="00C52190"/>
    <w:rsid w:val="00C52C82"/>
    <w:rsid w:val="00C52C9D"/>
    <w:rsid w:val="00C53A1A"/>
    <w:rsid w:val="00C5403F"/>
    <w:rsid w:val="00C54EEA"/>
    <w:rsid w:val="00C5585E"/>
    <w:rsid w:val="00C55A68"/>
    <w:rsid w:val="00C55B7E"/>
    <w:rsid w:val="00C55BF7"/>
    <w:rsid w:val="00C55DF5"/>
    <w:rsid w:val="00C568FB"/>
    <w:rsid w:val="00C56ACD"/>
    <w:rsid w:val="00C56B35"/>
    <w:rsid w:val="00C56DA0"/>
    <w:rsid w:val="00C5703D"/>
    <w:rsid w:val="00C60A29"/>
    <w:rsid w:val="00C60DA4"/>
    <w:rsid w:val="00C618B1"/>
    <w:rsid w:val="00C61B2D"/>
    <w:rsid w:val="00C61E78"/>
    <w:rsid w:val="00C62184"/>
    <w:rsid w:val="00C62285"/>
    <w:rsid w:val="00C6236A"/>
    <w:rsid w:val="00C6244B"/>
    <w:rsid w:val="00C625CC"/>
    <w:rsid w:val="00C62759"/>
    <w:rsid w:val="00C62F51"/>
    <w:rsid w:val="00C630BA"/>
    <w:rsid w:val="00C635D8"/>
    <w:rsid w:val="00C6436C"/>
    <w:rsid w:val="00C64DCF"/>
    <w:rsid w:val="00C65176"/>
    <w:rsid w:val="00C65B2E"/>
    <w:rsid w:val="00C6624B"/>
    <w:rsid w:val="00C6633B"/>
    <w:rsid w:val="00C6635D"/>
    <w:rsid w:val="00C667A6"/>
    <w:rsid w:val="00C667C9"/>
    <w:rsid w:val="00C66897"/>
    <w:rsid w:val="00C66929"/>
    <w:rsid w:val="00C66C44"/>
    <w:rsid w:val="00C672A9"/>
    <w:rsid w:val="00C6797B"/>
    <w:rsid w:val="00C67A00"/>
    <w:rsid w:val="00C70D29"/>
    <w:rsid w:val="00C710EA"/>
    <w:rsid w:val="00C7132C"/>
    <w:rsid w:val="00C71702"/>
    <w:rsid w:val="00C71729"/>
    <w:rsid w:val="00C7217B"/>
    <w:rsid w:val="00C72310"/>
    <w:rsid w:val="00C72C5B"/>
    <w:rsid w:val="00C73152"/>
    <w:rsid w:val="00C732B9"/>
    <w:rsid w:val="00C73D52"/>
    <w:rsid w:val="00C743C1"/>
    <w:rsid w:val="00C745C3"/>
    <w:rsid w:val="00C74887"/>
    <w:rsid w:val="00C7549D"/>
    <w:rsid w:val="00C75776"/>
    <w:rsid w:val="00C75CD3"/>
    <w:rsid w:val="00C76834"/>
    <w:rsid w:val="00C768A1"/>
    <w:rsid w:val="00C77EF6"/>
    <w:rsid w:val="00C80080"/>
    <w:rsid w:val="00C80B82"/>
    <w:rsid w:val="00C80D8D"/>
    <w:rsid w:val="00C81107"/>
    <w:rsid w:val="00C814F3"/>
    <w:rsid w:val="00C819E7"/>
    <w:rsid w:val="00C81E2B"/>
    <w:rsid w:val="00C81E75"/>
    <w:rsid w:val="00C81F81"/>
    <w:rsid w:val="00C82670"/>
    <w:rsid w:val="00C82BE3"/>
    <w:rsid w:val="00C82E17"/>
    <w:rsid w:val="00C82FEC"/>
    <w:rsid w:val="00C83004"/>
    <w:rsid w:val="00C835F7"/>
    <w:rsid w:val="00C838D4"/>
    <w:rsid w:val="00C83E1C"/>
    <w:rsid w:val="00C83F05"/>
    <w:rsid w:val="00C8431E"/>
    <w:rsid w:val="00C84503"/>
    <w:rsid w:val="00C8494D"/>
    <w:rsid w:val="00C84CBC"/>
    <w:rsid w:val="00C84F8C"/>
    <w:rsid w:val="00C8739E"/>
    <w:rsid w:val="00C87426"/>
    <w:rsid w:val="00C87772"/>
    <w:rsid w:val="00C87791"/>
    <w:rsid w:val="00C87811"/>
    <w:rsid w:val="00C90596"/>
    <w:rsid w:val="00C908E0"/>
    <w:rsid w:val="00C90AB4"/>
    <w:rsid w:val="00C916A5"/>
    <w:rsid w:val="00C9195A"/>
    <w:rsid w:val="00C91AA8"/>
    <w:rsid w:val="00C9244C"/>
    <w:rsid w:val="00C9369A"/>
    <w:rsid w:val="00C9375E"/>
    <w:rsid w:val="00C94035"/>
    <w:rsid w:val="00C94402"/>
    <w:rsid w:val="00C94AB5"/>
    <w:rsid w:val="00C95204"/>
    <w:rsid w:val="00C952FA"/>
    <w:rsid w:val="00C95550"/>
    <w:rsid w:val="00C9561B"/>
    <w:rsid w:val="00C9582D"/>
    <w:rsid w:val="00C95C60"/>
    <w:rsid w:val="00C962DC"/>
    <w:rsid w:val="00C964C5"/>
    <w:rsid w:val="00C96932"/>
    <w:rsid w:val="00C96A41"/>
    <w:rsid w:val="00C96B2D"/>
    <w:rsid w:val="00C96E7D"/>
    <w:rsid w:val="00C97952"/>
    <w:rsid w:val="00CA01B8"/>
    <w:rsid w:val="00CA026B"/>
    <w:rsid w:val="00CA0828"/>
    <w:rsid w:val="00CA1468"/>
    <w:rsid w:val="00CA170D"/>
    <w:rsid w:val="00CA1872"/>
    <w:rsid w:val="00CA1D45"/>
    <w:rsid w:val="00CA24A4"/>
    <w:rsid w:val="00CA295A"/>
    <w:rsid w:val="00CA2D61"/>
    <w:rsid w:val="00CA2ED8"/>
    <w:rsid w:val="00CA30BB"/>
    <w:rsid w:val="00CA35BE"/>
    <w:rsid w:val="00CA35E3"/>
    <w:rsid w:val="00CA3A3B"/>
    <w:rsid w:val="00CA4599"/>
    <w:rsid w:val="00CA4A53"/>
    <w:rsid w:val="00CA5FBC"/>
    <w:rsid w:val="00CA64DC"/>
    <w:rsid w:val="00CA6526"/>
    <w:rsid w:val="00CA6645"/>
    <w:rsid w:val="00CA6E9F"/>
    <w:rsid w:val="00CA6FF8"/>
    <w:rsid w:val="00CB0CD0"/>
    <w:rsid w:val="00CB0F93"/>
    <w:rsid w:val="00CB1479"/>
    <w:rsid w:val="00CB161F"/>
    <w:rsid w:val="00CB1A72"/>
    <w:rsid w:val="00CB1BDD"/>
    <w:rsid w:val="00CB1DC4"/>
    <w:rsid w:val="00CB1E6F"/>
    <w:rsid w:val="00CB20C0"/>
    <w:rsid w:val="00CB296D"/>
    <w:rsid w:val="00CB299F"/>
    <w:rsid w:val="00CB2BCD"/>
    <w:rsid w:val="00CB2CD3"/>
    <w:rsid w:val="00CB2D4B"/>
    <w:rsid w:val="00CB2E21"/>
    <w:rsid w:val="00CB2E47"/>
    <w:rsid w:val="00CB348D"/>
    <w:rsid w:val="00CB3997"/>
    <w:rsid w:val="00CB4325"/>
    <w:rsid w:val="00CB433C"/>
    <w:rsid w:val="00CB4A92"/>
    <w:rsid w:val="00CB4AEE"/>
    <w:rsid w:val="00CB4BA2"/>
    <w:rsid w:val="00CB4CE5"/>
    <w:rsid w:val="00CB5613"/>
    <w:rsid w:val="00CB5660"/>
    <w:rsid w:val="00CB57DE"/>
    <w:rsid w:val="00CB592D"/>
    <w:rsid w:val="00CB5A44"/>
    <w:rsid w:val="00CB5A9E"/>
    <w:rsid w:val="00CB5F79"/>
    <w:rsid w:val="00CB6430"/>
    <w:rsid w:val="00CB6C15"/>
    <w:rsid w:val="00CB7162"/>
    <w:rsid w:val="00CB7357"/>
    <w:rsid w:val="00CB78DC"/>
    <w:rsid w:val="00CB7A4C"/>
    <w:rsid w:val="00CB7D3F"/>
    <w:rsid w:val="00CB7FD4"/>
    <w:rsid w:val="00CC0101"/>
    <w:rsid w:val="00CC0581"/>
    <w:rsid w:val="00CC059E"/>
    <w:rsid w:val="00CC14FA"/>
    <w:rsid w:val="00CC17E1"/>
    <w:rsid w:val="00CC1840"/>
    <w:rsid w:val="00CC2444"/>
    <w:rsid w:val="00CC2484"/>
    <w:rsid w:val="00CC328A"/>
    <w:rsid w:val="00CC3A77"/>
    <w:rsid w:val="00CC4AFA"/>
    <w:rsid w:val="00CC4B00"/>
    <w:rsid w:val="00CC4CF4"/>
    <w:rsid w:val="00CC50F5"/>
    <w:rsid w:val="00CC520B"/>
    <w:rsid w:val="00CC5364"/>
    <w:rsid w:val="00CC550B"/>
    <w:rsid w:val="00CC5750"/>
    <w:rsid w:val="00CC5B6A"/>
    <w:rsid w:val="00CC5C7B"/>
    <w:rsid w:val="00CC629D"/>
    <w:rsid w:val="00CC6818"/>
    <w:rsid w:val="00CC6DA4"/>
    <w:rsid w:val="00CC7031"/>
    <w:rsid w:val="00CD031A"/>
    <w:rsid w:val="00CD0376"/>
    <w:rsid w:val="00CD1723"/>
    <w:rsid w:val="00CD207C"/>
    <w:rsid w:val="00CD2769"/>
    <w:rsid w:val="00CD32FF"/>
    <w:rsid w:val="00CD37EC"/>
    <w:rsid w:val="00CD3815"/>
    <w:rsid w:val="00CD399E"/>
    <w:rsid w:val="00CD3A89"/>
    <w:rsid w:val="00CD4328"/>
    <w:rsid w:val="00CD43EE"/>
    <w:rsid w:val="00CD4427"/>
    <w:rsid w:val="00CD45F7"/>
    <w:rsid w:val="00CD46F5"/>
    <w:rsid w:val="00CD4714"/>
    <w:rsid w:val="00CD483D"/>
    <w:rsid w:val="00CD4CE7"/>
    <w:rsid w:val="00CD5114"/>
    <w:rsid w:val="00CD5B22"/>
    <w:rsid w:val="00CD630B"/>
    <w:rsid w:val="00CD6373"/>
    <w:rsid w:val="00CD6B7F"/>
    <w:rsid w:val="00CD76B1"/>
    <w:rsid w:val="00CD7849"/>
    <w:rsid w:val="00CD7900"/>
    <w:rsid w:val="00CD791D"/>
    <w:rsid w:val="00CE1150"/>
    <w:rsid w:val="00CE11C7"/>
    <w:rsid w:val="00CE12A3"/>
    <w:rsid w:val="00CE15CF"/>
    <w:rsid w:val="00CE165B"/>
    <w:rsid w:val="00CE1F22"/>
    <w:rsid w:val="00CE2209"/>
    <w:rsid w:val="00CE23AE"/>
    <w:rsid w:val="00CE24A6"/>
    <w:rsid w:val="00CE258F"/>
    <w:rsid w:val="00CE29F2"/>
    <w:rsid w:val="00CE2A2D"/>
    <w:rsid w:val="00CE342F"/>
    <w:rsid w:val="00CE3465"/>
    <w:rsid w:val="00CE34E7"/>
    <w:rsid w:val="00CE3878"/>
    <w:rsid w:val="00CE4092"/>
    <w:rsid w:val="00CE42F2"/>
    <w:rsid w:val="00CE4A68"/>
    <w:rsid w:val="00CE4A8F"/>
    <w:rsid w:val="00CE5215"/>
    <w:rsid w:val="00CE53BC"/>
    <w:rsid w:val="00CE5521"/>
    <w:rsid w:val="00CE5785"/>
    <w:rsid w:val="00CE5D20"/>
    <w:rsid w:val="00CE6053"/>
    <w:rsid w:val="00CE635B"/>
    <w:rsid w:val="00CE69A7"/>
    <w:rsid w:val="00CE69C1"/>
    <w:rsid w:val="00CE6C7F"/>
    <w:rsid w:val="00CE6F37"/>
    <w:rsid w:val="00CE71AB"/>
    <w:rsid w:val="00CE729B"/>
    <w:rsid w:val="00CE7462"/>
    <w:rsid w:val="00CF071D"/>
    <w:rsid w:val="00CF0721"/>
    <w:rsid w:val="00CF0D6B"/>
    <w:rsid w:val="00CF0EA6"/>
    <w:rsid w:val="00CF1B9A"/>
    <w:rsid w:val="00CF1FC1"/>
    <w:rsid w:val="00CF21C5"/>
    <w:rsid w:val="00CF2B57"/>
    <w:rsid w:val="00CF2DE5"/>
    <w:rsid w:val="00CF30B6"/>
    <w:rsid w:val="00CF345B"/>
    <w:rsid w:val="00CF3BE8"/>
    <w:rsid w:val="00CF4967"/>
    <w:rsid w:val="00CF5381"/>
    <w:rsid w:val="00CF6FA1"/>
    <w:rsid w:val="00CF7AA0"/>
    <w:rsid w:val="00D013F6"/>
    <w:rsid w:val="00D0171C"/>
    <w:rsid w:val="00D01C87"/>
    <w:rsid w:val="00D021B3"/>
    <w:rsid w:val="00D022CA"/>
    <w:rsid w:val="00D02521"/>
    <w:rsid w:val="00D0255F"/>
    <w:rsid w:val="00D027BA"/>
    <w:rsid w:val="00D02944"/>
    <w:rsid w:val="00D02B5D"/>
    <w:rsid w:val="00D02BA8"/>
    <w:rsid w:val="00D02CB7"/>
    <w:rsid w:val="00D02E00"/>
    <w:rsid w:val="00D03178"/>
    <w:rsid w:val="00D03522"/>
    <w:rsid w:val="00D036ED"/>
    <w:rsid w:val="00D03A8C"/>
    <w:rsid w:val="00D03D24"/>
    <w:rsid w:val="00D040D1"/>
    <w:rsid w:val="00D04CAD"/>
    <w:rsid w:val="00D05611"/>
    <w:rsid w:val="00D05B08"/>
    <w:rsid w:val="00D05CB1"/>
    <w:rsid w:val="00D0696A"/>
    <w:rsid w:val="00D06AB7"/>
    <w:rsid w:val="00D07AC1"/>
    <w:rsid w:val="00D07FA4"/>
    <w:rsid w:val="00D1000B"/>
    <w:rsid w:val="00D106A0"/>
    <w:rsid w:val="00D11500"/>
    <w:rsid w:val="00D11870"/>
    <w:rsid w:val="00D11A84"/>
    <w:rsid w:val="00D12AC3"/>
    <w:rsid w:val="00D12D5C"/>
    <w:rsid w:val="00D13124"/>
    <w:rsid w:val="00D13226"/>
    <w:rsid w:val="00D13426"/>
    <w:rsid w:val="00D13CBA"/>
    <w:rsid w:val="00D13EBC"/>
    <w:rsid w:val="00D146E2"/>
    <w:rsid w:val="00D146F4"/>
    <w:rsid w:val="00D14827"/>
    <w:rsid w:val="00D14A91"/>
    <w:rsid w:val="00D14EEE"/>
    <w:rsid w:val="00D15761"/>
    <w:rsid w:val="00D15820"/>
    <w:rsid w:val="00D15B04"/>
    <w:rsid w:val="00D15CE1"/>
    <w:rsid w:val="00D16416"/>
    <w:rsid w:val="00D16A4A"/>
    <w:rsid w:val="00D16A73"/>
    <w:rsid w:val="00D16F70"/>
    <w:rsid w:val="00D1708C"/>
    <w:rsid w:val="00D17B6C"/>
    <w:rsid w:val="00D2031B"/>
    <w:rsid w:val="00D20BA8"/>
    <w:rsid w:val="00D2105A"/>
    <w:rsid w:val="00D215A3"/>
    <w:rsid w:val="00D2182D"/>
    <w:rsid w:val="00D21AB6"/>
    <w:rsid w:val="00D21D0A"/>
    <w:rsid w:val="00D22665"/>
    <w:rsid w:val="00D22A4C"/>
    <w:rsid w:val="00D234E6"/>
    <w:rsid w:val="00D2487F"/>
    <w:rsid w:val="00D24B00"/>
    <w:rsid w:val="00D25389"/>
    <w:rsid w:val="00D254F6"/>
    <w:rsid w:val="00D25586"/>
    <w:rsid w:val="00D25FE2"/>
    <w:rsid w:val="00D2660D"/>
    <w:rsid w:val="00D26B67"/>
    <w:rsid w:val="00D27C78"/>
    <w:rsid w:val="00D30038"/>
    <w:rsid w:val="00D302E0"/>
    <w:rsid w:val="00D3052B"/>
    <w:rsid w:val="00D30730"/>
    <w:rsid w:val="00D3098A"/>
    <w:rsid w:val="00D314FB"/>
    <w:rsid w:val="00D3151E"/>
    <w:rsid w:val="00D316C4"/>
    <w:rsid w:val="00D31DA9"/>
    <w:rsid w:val="00D324C8"/>
    <w:rsid w:val="00D32A9D"/>
    <w:rsid w:val="00D32D05"/>
    <w:rsid w:val="00D334EB"/>
    <w:rsid w:val="00D33A26"/>
    <w:rsid w:val="00D3435B"/>
    <w:rsid w:val="00D3443B"/>
    <w:rsid w:val="00D3517E"/>
    <w:rsid w:val="00D35540"/>
    <w:rsid w:val="00D356EA"/>
    <w:rsid w:val="00D35FCB"/>
    <w:rsid w:val="00D36056"/>
    <w:rsid w:val="00D36BB2"/>
    <w:rsid w:val="00D36FB2"/>
    <w:rsid w:val="00D3709D"/>
    <w:rsid w:val="00D3743D"/>
    <w:rsid w:val="00D37B9A"/>
    <w:rsid w:val="00D37DA9"/>
    <w:rsid w:val="00D406A7"/>
    <w:rsid w:val="00D41E22"/>
    <w:rsid w:val="00D4269A"/>
    <w:rsid w:val="00D43252"/>
    <w:rsid w:val="00D432EB"/>
    <w:rsid w:val="00D43610"/>
    <w:rsid w:val="00D4487E"/>
    <w:rsid w:val="00D44D86"/>
    <w:rsid w:val="00D44E35"/>
    <w:rsid w:val="00D4503B"/>
    <w:rsid w:val="00D45E09"/>
    <w:rsid w:val="00D45F1A"/>
    <w:rsid w:val="00D46159"/>
    <w:rsid w:val="00D461EE"/>
    <w:rsid w:val="00D46306"/>
    <w:rsid w:val="00D46694"/>
    <w:rsid w:val="00D46B4F"/>
    <w:rsid w:val="00D46BA1"/>
    <w:rsid w:val="00D46E71"/>
    <w:rsid w:val="00D473BD"/>
    <w:rsid w:val="00D47581"/>
    <w:rsid w:val="00D5020B"/>
    <w:rsid w:val="00D50248"/>
    <w:rsid w:val="00D50530"/>
    <w:rsid w:val="00D50B7D"/>
    <w:rsid w:val="00D50E83"/>
    <w:rsid w:val="00D51299"/>
    <w:rsid w:val="00D515F7"/>
    <w:rsid w:val="00D51B42"/>
    <w:rsid w:val="00D51D3D"/>
    <w:rsid w:val="00D52012"/>
    <w:rsid w:val="00D521D1"/>
    <w:rsid w:val="00D5224F"/>
    <w:rsid w:val="00D52372"/>
    <w:rsid w:val="00D523F9"/>
    <w:rsid w:val="00D529FC"/>
    <w:rsid w:val="00D5314D"/>
    <w:rsid w:val="00D53564"/>
    <w:rsid w:val="00D53929"/>
    <w:rsid w:val="00D539A7"/>
    <w:rsid w:val="00D539B3"/>
    <w:rsid w:val="00D53C4A"/>
    <w:rsid w:val="00D53D6A"/>
    <w:rsid w:val="00D53DB6"/>
    <w:rsid w:val="00D53F4E"/>
    <w:rsid w:val="00D543E2"/>
    <w:rsid w:val="00D54F60"/>
    <w:rsid w:val="00D5725A"/>
    <w:rsid w:val="00D57EDD"/>
    <w:rsid w:val="00D57FBA"/>
    <w:rsid w:val="00D60991"/>
    <w:rsid w:val="00D61396"/>
    <w:rsid w:val="00D618F6"/>
    <w:rsid w:val="00D61ACC"/>
    <w:rsid w:val="00D61C25"/>
    <w:rsid w:val="00D61D35"/>
    <w:rsid w:val="00D622EC"/>
    <w:rsid w:val="00D623A0"/>
    <w:rsid w:val="00D628A8"/>
    <w:rsid w:val="00D629B7"/>
    <w:rsid w:val="00D62A0E"/>
    <w:rsid w:val="00D62D20"/>
    <w:rsid w:val="00D6387D"/>
    <w:rsid w:val="00D63CAC"/>
    <w:rsid w:val="00D63ED9"/>
    <w:rsid w:val="00D64177"/>
    <w:rsid w:val="00D642AB"/>
    <w:rsid w:val="00D64BE8"/>
    <w:rsid w:val="00D64F82"/>
    <w:rsid w:val="00D65C0A"/>
    <w:rsid w:val="00D668A0"/>
    <w:rsid w:val="00D66F12"/>
    <w:rsid w:val="00D6740A"/>
    <w:rsid w:val="00D6741A"/>
    <w:rsid w:val="00D675F9"/>
    <w:rsid w:val="00D67642"/>
    <w:rsid w:val="00D702FE"/>
    <w:rsid w:val="00D704E5"/>
    <w:rsid w:val="00D70800"/>
    <w:rsid w:val="00D70FE9"/>
    <w:rsid w:val="00D711ED"/>
    <w:rsid w:val="00D713EE"/>
    <w:rsid w:val="00D71E5A"/>
    <w:rsid w:val="00D72727"/>
    <w:rsid w:val="00D73162"/>
    <w:rsid w:val="00D7398A"/>
    <w:rsid w:val="00D73BCB"/>
    <w:rsid w:val="00D73BE1"/>
    <w:rsid w:val="00D74551"/>
    <w:rsid w:val="00D74B99"/>
    <w:rsid w:val="00D74D94"/>
    <w:rsid w:val="00D75471"/>
    <w:rsid w:val="00D764EB"/>
    <w:rsid w:val="00D776A0"/>
    <w:rsid w:val="00D77E9E"/>
    <w:rsid w:val="00D8074C"/>
    <w:rsid w:val="00D808F4"/>
    <w:rsid w:val="00D809A6"/>
    <w:rsid w:val="00D81791"/>
    <w:rsid w:val="00D82E8C"/>
    <w:rsid w:val="00D83772"/>
    <w:rsid w:val="00D83B0F"/>
    <w:rsid w:val="00D83C2C"/>
    <w:rsid w:val="00D83E40"/>
    <w:rsid w:val="00D84166"/>
    <w:rsid w:val="00D84178"/>
    <w:rsid w:val="00D84350"/>
    <w:rsid w:val="00D845B9"/>
    <w:rsid w:val="00D8530A"/>
    <w:rsid w:val="00D8552B"/>
    <w:rsid w:val="00D8574E"/>
    <w:rsid w:val="00D85B55"/>
    <w:rsid w:val="00D863D3"/>
    <w:rsid w:val="00D86B09"/>
    <w:rsid w:val="00D86B40"/>
    <w:rsid w:val="00D86F1E"/>
    <w:rsid w:val="00D870BF"/>
    <w:rsid w:val="00D87254"/>
    <w:rsid w:val="00D872E1"/>
    <w:rsid w:val="00D87E0B"/>
    <w:rsid w:val="00D90CB4"/>
    <w:rsid w:val="00D91068"/>
    <w:rsid w:val="00D914AC"/>
    <w:rsid w:val="00D918E8"/>
    <w:rsid w:val="00D91D0A"/>
    <w:rsid w:val="00D92A1B"/>
    <w:rsid w:val="00D92C30"/>
    <w:rsid w:val="00D94195"/>
    <w:rsid w:val="00D94EBF"/>
    <w:rsid w:val="00D95339"/>
    <w:rsid w:val="00D954E2"/>
    <w:rsid w:val="00D95638"/>
    <w:rsid w:val="00D95C28"/>
    <w:rsid w:val="00D95E16"/>
    <w:rsid w:val="00D95ECD"/>
    <w:rsid w:val="00D96463"/>
    <w:rsid w:val="00D966C2"/>
    <w:rsid w:val="00D96838"/>
    <w:rsid w:val="00D96A29"/>
    <w:rsid w:val="00D96F7A"/>
    <w:rsid w:val="00D97333"/>
    <w:rsid w:val="00D9773F"/>
    <w:rsid w:val="00D978C6"/>
    <w:rsid w:val="00DA092E"/>
    <w:rsid w:val="00DA0956"/>
    <w:rsid w:val="00DA0B1D"/>
    <w:rsid w:val="00DA0E03"/>
    <w:rsid w:val="00DA1C11"/>
    <w:rsid w:val="00DA272B"/>
    <w:rsid w:val="00DA357F"/>
    <w:rsid w:val="00DA3632"/>
    <w:rsid w:val="00DA3E12"/>
    <w:rsid w:val="00DA3F29"/>
    <w:rsid w:val="00DA45DD"/>
    <w:rsid w:val="00DA4E35"/>
    <w:rsid w:val="00DA5559"/>
    <w:rsid w:val="00DA5A39"/>
    <w:rsid w:val="00DA5AA2"/>
    <w:rsid w:val="00DA70E3"/>
    <w:rsid w:val="00DB01D9"/>
    <w:rsid w:val="00DB046F"/>
    <w:rsid w:val="00DB066C"/>
    <w:rsid w:val="00DB112E"/>
    <w:rsid w:val="00DB1F79"/>
    <w:rsid w:val="00DB1FA1"/>
    <w:rsid w:val="00DB21D2"/>
    <w:rsid w:val="00DB284D"/>
    <w:rsid w:val="00DB2B64"/>
    <w:rsid w:val="00DB2BBB"/>
    <w:rsid w:val="00DB3214"/>
    <w:rsid w:val="00DB325D"/>
    <w:rsid w:val="00DB44FD"/>
    <w:rsid w:val="00DB465B"/>
    <w:rsid w:val="00DB47C8"/>
    <w:rsid w:val="00DB557D"/>
    <w:rsid w:val="00DB56EB"/>
    <w:rsid w:val="00DB5A89"/>
    <w:rsid w:val="00DB6891"/>
    <w:rsid w:val="00DB6CD2"/>
    <w:rsid w:val="00DB6D90"/>
    <w:rsid w:val="00DB70B3"/>
    <w:rsid w:val="00DB79C7"/>
    <w:rsid w:val="00DB7A09"/>
    <w:rsid w:val="00DC01C2"/>
    <w:rsid w:val="00DC03FE"/>
    <w:rsid w:val="00DC0A11"/>
    <w:rsid w:val="00DC1151"/>
    <w:rsid w:val="00DC16C0"/>
    <w:rsid w:val="00DC18AD"/>
    <w:rsid w:val="00DC21A0"/>
    <w:rsid w:val="00DC2632"/>
    <w:rsid w:val="00DC295A"/>
    <w:rsid w:val="00DC2FF6"/>
    <w:rsid w:val="00DC348D"/>
    <w:rsid w:val="00DC42ED"/>
    <w:rsid w:val="00DC458C"/>
    <w:rsid w:val="00DC490A"/>
    <w:rsid w:val="00DC5210"/>
    <w:rsid w:val="00DC6469"/>
    <w:rsid w:val="00DC64B0"/>
    <w:rsid w:val="00DC7414"/>
    <w:rsid w:val="00DC777E"/>
    <w:rsid w:val="00DC7A1B"/>
    <w:rsid w:val="00DC7ED1"/>
    <w:rsid w:val="00DD0355"/>
    <w:rsid w:val="00DD07F6"/>
    <w:rsid w:val="00DD131A"/>
    <w:rsid w:val="00DD1351"/>
    <w:rsid w:val="00DD1882"/>
    <w:rsid w:val="00DD1B19"/>
    <w:rsid w:val="00DD1D4C"/>
    <w:rsid w:val="00DD1DA5"/>
    <w:rsid w:val="00DD2073"/>
    <w:rsid w:val="00DD266C"/>
    <w:rsid w:val="00DD276A"/>
    <w:rsid w:val="00DD276C"/>
    <w:rsid w:val="00DD2952"/>
    <w:rsid w:val="00DD3679"/>
    <w:rsid w:val="00DD37B0"/>
    <w:rsid w:val="00DD3D63"/>
    <w:rsid w:val="00DD4C7E"/>
    <w:rsid w:val="00DD50C9"/>
    <w:rsid w:val="00DD5433"/>
    <w:rsid w:val="00DD5528"/>
    <w:rsid w:val="00DD557C"/>
    <w:rsid w:val="00DD57C2"/>
    <w:rsid w:val="00DD6CFB"/>
    <w:rsid w:val="00DD6F5B"/>
    <w:rsid w:val="00DD7044"/>
    <w:rsid w:val="00DD7377"/>
    <w:rsid w:val="00DD74A8"/>
    <w:rsid w:val="00DD7706"/>
    <w:rsid w:val="00DD7808"/>
    <w:rsid w:val="00DE00BC"/>
    <w:rsid w:val="00DE0C11"/>
    <w:rsid w:val="00DE1FB5"/>
    <w:rsid w:val="00DE237F"/>
    <w:rsid w:val="00DE23E3"/>
    <w:rsid w:val="00DE27AB"/>
    <w:rsid w:val="00DE2BAB"/>
    <w:rsid w:val="00DE31AA"/>
    <w:rsid w:val="00DE39E9"/>
    <w:rsid w:val="00DE3DE1"/>
    <w:rsid w:val="00DE4141"/>
    <w:rsid w:val="00DE4593"/>
    <w:rsid w:val="00DE46C6"/>
    <w:rsid w:val="00DE4D67"/>
    <w:rsid w:val="00DE4EBD"/>
    <w:rsid w:val="00DE585D"/>
    <w:rsid w:val="00DE5DAC"/>
    <w:rsid w:val="00DE5E4C"/>
    <w:rsid w:val="00DE5E7E"/>
    <w:rsid w:val="00DE65A1"/>
    <w:rsid w:val="00DE6C93"/>
    <w:rsid w:val="00DE76F0"/>
    <w:rsid w:val="00DE79AB"/>
    <w:rsid w:val="00DE7BC4"/>
    <w:rsid w:val="00DE7F15"/>
    <w:rsid w:val="00DF0F0B"/>
    <w:rsid w:val="00DF1F93"/>
    <w:rsid w:val="00DF2275"/>
    <w:rsid w:val="00DF24C8"/>
    <w:rsid w:val="00DF2846"/>
    <w:rsid w:val="00DF28A6"/>
    <w:rsid w:val="00DF29D1"/>
    <w:rsid w:val="00DF2A61"/>
    <w:rsid w:val="00DF2C3D"/>
    <w:rsid w:val="00DF320F"/>
    <w:rsid w:val="00DF3303"/>
    <w:rsid w:val="00DF3357"/>
    <w:rsid w:val="00DF3C24"/>
    <w:rsid w:val="00DF3F62"/>
    <w:rsid w:val="00DF40AE"/>
    <w:rsid w:val="00DF4172"/>
    <w:rsid w:val="00DF4E9E"/>
    <w:rsid w:val="00DF531C"/>
    <w:rsid w:val="00DF55D1"/>
    <w:rsid w:val="00DF5737"/>
    <w:rsid w:val="00DF57D8"/>
    <w:rsid w:val="00DF5ACE"/>
    <w:rsid w:val="00DF689C"/>
    <w:rsid w:val="00DF6DDF"/>
    <w:rsid w:val="00DF70A3"/>
    <w:rsid w:val="00DF747B"/>
    <w:rsid w:val="00DF77F3"/>
    <w:rsid w:val="00DF78D1"/>
    <w:rsid w:val="00DF7B38"/>
    <w:rsid w:val="00DF7CAE"/>
    <w:rsid w:val="00E001B4"/>
    <w:rsid w:val="00E009B8"/>
    <w:rsid w:val="00E01B2F"/>
    <w:rsid w:val="00E01C95"/>
    <w:rsid w:val="00E01FEB"/>
    <w:rsid w:val="00E023EF"/>
    <w:rsid w:val="00E024FE"/>
    <w:rsid w:val="00E025FE"/>
    <w:rsid w:val="00E027B8"/>
    <w:rsid w:val="00E02C8F"/>
    <w:rsid w:val="00E032A3"/>
    <w:rsid w:val="00E0334A"/>
    <w:rsid w:val="00E03E8B"/>
    <w:rsid w:val="00E0417A"/>
    <w:rsid w:val="00E0444D"/>
    <w:rsid w:val="00E04E88"/>
    <w:rsid w:val="00E05698"/>
    <w:rsid w:val="00E05D4F"/>
    <w:rsid w:val="00E063AA"/>
    <w:rsid w:val="00E07920"/>
    <w:rsid w:val="00E10150"/>
    <w:rsid w:val="00E10F3D"/>
    <w:rsid w:val="00E10F6A"/>
    <w:rsid w:val="00E11120"/>
    <w:rsid w:val="00E111EE"/>
    <w:rsid w:val="00E11505"/>
    <w:rsid w:val="00E1186D"/>
    <w:rsid w:val="00E119CA"/>
    <w:rsid w:val="00E12123"/>
    <w:rsid w:val="00E12503"/>
    <w:rsid w:val="00E127EC"/>
    <w:rsid w:val="00E12BD7"/>
    <w:rsid w:val="00E12CE9"/>
    <w:rsid w:val="00E13050"/>
    <w:rsid w:val="00E13072"/>
    <w:rsid w:val="00E1335F"/>
    <w:rsid w:val="00E141F3"/>
    <w:rsid w:val="00E14FF2"/>
    <w:rsid w:val="00E15410"/>
    <w:rsid w:val="00E16555"/>
    <w:rsid w:val="00E16794"/>
    <w:rsid w:val="00E16B0D"/>
    <w:rsid w:val="00E16D12"/>
    <w:rsid w:val="00E1717C"/>
    <w:rsid w:val="00E17EFD"/>
    <w:rsid w:val="00E20342"/>
    <w:rsid w:val="00E20613"/>
    <w:rsid w:val="00E20856"/>
    <w:rsid w:val="00E21591"/>
    <w:rsid w:val="00E21CA2"/>
    <w:rsid w:val="00E223FC"/>
    <w:rsid w:val="00E22E27"/>
    <w:rsid w:val="00E23976"/>
    <w:rsid w:val="00E23E26"/>
    <w:rsid w:val="00E23FBC"/>
    <w:rsid w:val="00E2468D"/>
    <w:rsid w:val="00E24951"/>
    <w:rsid w:val="00E249B1"/>
    <w:rsid w:val="00E249F0"/>
    <w:rsid w:val="00E2540B"/>
    <w:rsid w:val="00E2555D"/>
    <w:rsid w:val="00E25B6A"/>
    <w:rsid w:val="00E25E1D"/>
    <w:rsid w:val="00E25F88"/>
    <w:rsid w:val="00E2635B"/>
    <w:rsid w:val="00E26521"/>
    <w:rsid w:val="00E26CA3"/>
    <w:rsid w:val="00E26CC5"/>
    <w:rsid w:val="00E26D3E"/>
    <w:rsid w:val="00E27894"/>
    <w:rsid w:val="00E300C9"/>
    <w:rsid w:val="00E30403"/>
    <w:rsid w:val="00E3066A"/>
    <w:rsid w:val="00E30A59"/>
    <w:rsid w:val="00E31634"/>
    <w:rsid w:val="00E316C6"/>
    <w:rsid w:val="00E318C7"/>
    <w:rsid w:val="00E33B25"/>
    <w:rsid w:val="00E343AE"/>
    <w:rsid w:val="00E34475"/>
    <w:rsid w:val="00E34546"/>
    <w:rsid w:val="00E34772"/>
    <w:rsid w:val="00E35122"/>
    <w:rsid w:val="00E353D2"/>
    <w:rsid w:val="00E35C16"/>
    <w:rsid w:val="00E35CEB"/>
    <w:rsid w:val="00E36230"/>
    <w:rsid w:val="00E3649A"/>
    <w:rsid w:val="00E364DF"/>
    <w:rsid w:val="00E367E5"/>
    <w:rsid w:val="00E368C1"/>
    <w:rsid w:val="00E36C5C"/>
    <w:rsid w:val="00E3727D"/>
    <w:rsid w:val="00E373B5"/>
    <w:rsid w:val="00E415FF"/>
    <w:rsid w:val="00E41822"/>
    <w:rsid w:val="00E41945"/>
    <w:rsid w:val="00E41ABA"/>
    <w:rsid w:val="00E41FE2"/>
    <w:rsid w:val="00E423C0"/>
    <w:rsid w:val="00E42928"/>
    <w:rsid w:val="00E42AF0"/>
    <w:rsid w:val="00E42E3D"/>
    <w:rsid w:val="00E42EE8"/>
    <w:rsid w:val="00E4311E"/>
    <w:rsid w:val="00E43262"/>
    <w:rsid w:val="00E4335B"/>
    <w:rsid w:val="00E43A2B"/>
    <w:rsid w:val="00E43B9C"/>
    <w:rsid w:val="00E44555"/>
    <w:rsid w:val="00E44865"/>
    <w:rsid w:val="00E44BAB"/>
    <w:rsid w:val="00E44DF5"/>
    <w:rsid w:val="00E4521B"/>
    <w:rsid w:val="00E453F3"/>
    <w:rsid w:val="00E4577F"/>
    <w:rsid w:val="00E4594C"/>
    <w:rsid w:val="00E45DA8"/>
    <w:rsid w:val="00E465E0"/>
    <w:rsid w:val="00E468CC"/>
    <w:rsid w:val="00E46CE1"/>
    <w:rsid w:val="00E473E9"/>
    <w:rsid w:val="00E47AC7"/>
    <w:rsid w:val="00E47DB0"/>
    <w:rsid w:val="00E47F41"/>
    <w:rsid w:val="00E51236"/>
    <w:rsid w:val="00E51373"/>
    <w:rsid w:val="00E51ABD"/>
    <w:rsid w:val="00E522B7"/>
    <w:rsid w:val="00E523C8"/>
    <w:rsid w:val="00E523F9"/>
    <w:rsid w:val="00E52484"/>
    <w:rsid w:val="00E532F8"/>
    <w:rsid w:val="00E54170"/>
    <w:rsid w:val="00E5468E"/>
    <w:rsid w:val="00E54883"/>
    <w:rsid w:val="00E553F6"/>
    <w:rsid w:val="00E55402"/>
    <w:rsid w:val="00E55D73"/>
    <w:rsid w:val="00E56318"/>
    <w:rsid w:val="00E56B31"/>
    <w:rsid w:val="00E57320"/>
    <w:rsid w:val="00E577E2"/>
    <w:rsid w:val="00E577FB"/>
    <w:rsid w:val="00E57DA3"/>
    <w:rsid w:val="00E601FF"/>
    <w:rsid w:val="00E60339"/>
    <w:rsid w:val="00E60452"/>
    <w:rsid w:val="00E60591"/>
    <w:rsid w:val="00E60C5B"/>
    <w:rsid w:val="00E6100C"/>
    <w:rsid w:val="00E61BBF"/>
    <w:rsid w:val="00E6276B"/>
    <w:rsid w:val="00E62782"/>
    <w:rsid w:val="00E62B46"/>
    <w:rsid w:val="00E62B5C"/>
    <w:rsid w:val="00E62EC2"/>
    <w:rsid w:val="00E631BC"/>
    <w:rsid w:val="00E63282"/>
    <w:rsid w:val="00E63960"/>
    <w:rsid w:val="00E63E70"/>
    <w:rsid w:val="00E6414C"/>
    <w:rsid w:val="00E64335"/>
    <w:rsid w:val="00E6445A"/>
    <w:rsid w:val="00E64671"/>
    <w:rsid w:val="00E6562C"/>
    <w:rsid w:val="00E65668"/>
    <w:rsid w:val="00E656E9"/>
    <w:rsid w:val="00E65794"/>
    <w:rsid w:val="00E65B65"/>
    <w:rsid w:val="00E65F6B"/>
    <w:rsid w:val="00E6614F"/>
    <w:rsid w:val="00E6635D"/>
    <w:rsid w:val="00E67AD6"/>
    <w:rsid w:val="00E67F57"/>
    <w:rsid w:val="00E70021"/>
    <w:rsid w:val="00E7036E"/>
    <w:rsid w:val="00E705BA"/>
    <w:rsid w:val="00E70E5A"/>
    <w:rsid w:val="00E7179A"/>
    <w:rsid w:val="00E71E44"/>
    <w:rsid w:val="00E7234D"/>
    <w:rsid w:val="00E7238A"/>
    <w:rsid w:val="00E7260F"/>
    <w:rsid w:val="00E72CA5"/>
    <w:rsid w:val="00E72D4F"/>
    <w:rsid w:val="00E7326B"/>
    <w:rsid w:val="00E7365A"/>
    <w:rsid w:val="00E73CF5"/>
    <w:rsid w:val="00E73EA4"/>
    <w:rsid w:val="00E741BB"/>
    <w:rsid w:val="00E743BD"/>
    <w:rsid w:val="00E74581"/>
    <w:rsid w:val="00E749FA"/>
    <w:rsid w:val="00E74B69"/>
    <w:rsid w:val="00E75035"/>
    <w:rsid w:val="00E75187"/>
    <w:rsid w:val="00E7535B"/>
    <w:rsid w:val="00E76239"/>
    <w:rsid w:val="00E77A08"/>
    <w:rsid w:val="00E8031A"/>
    <w:rsid w:val="00E803F8"/>
    <w:rsid w:val="00E8058F"/>
    <w:rsid w:val="00E81115"/>
    <w:rsid w:val="00E812DA"/>
    <w:rsid w:val="00E815EE"/>
    <w:rsid w:val="00E818A4"/>
    <w:rsid w:val="00E819DA"/>
    <w:rsid w:val="00E84062"/>
    <w:rsid w:val="00E8448F"/>
    <w:rsid w:val="00E84E4F"/>
    <w:rsid w:val="00E85064"/>
    <w:rsid w:val="00E85298"/>
    <w:rsid w:val="00E85694"/>
    <w:rsid w:val="00E86681"/>
    <w:rsid w:val="00E86888"/>
    <w:rsid w:val="00E86A98"/>
    <w:rsid w:val="00E86F63"/>
    <w:rsid w:val="00E8702D"/>
    <w:rsid w:val="00E8717A"/>
    <w:rsid w:val="00E87314"/>
    <w:rsid w:val="00E87FC0"/>
    <w:rsid w:val="00E90295"/>
    <w:rsid w:val="00E9077D"/>
    <w:rsid w:val="00E90881"/>
    <w:rsid w:val="00E908D6"/>
    <w:rsid w:val="00E90E50"/>
    <w:rsid w:val="00E916A9"/>
    <w:rsid w:val="00E916DE"/>
    <w:rsid w:val="00E91A75"/>
    <w:rsid w:val="00E91DBE"/>
    <w:rsid w:val="00E91F5A"/>
    <w:rsid w:val="00E922D6"/>
    <w:rsid w:val="00E925AD"/>
    <w:rsid w:val="00E92770"/>
    <w:rsid w:val="00E931EC"/>
    <w:rsid w:val="00E93949"/>
    <w:rsid w:val="00E93EA2"/>
    <w:rsid w:val="00E945E0"/>
    <w:rsid w:val="00E951BF"/>
    <w:rsid w:val="00E95951"/>
    <w:rsid w:val="00E96630"/>
    <w:rsid w:val="00E97427"/>
    <w:rsid w:val="00EA021A"/>
    <w:rsid w:val="00EA0A8B"/>
    <w:rsid w:val="00EA0DDA"/>
    <w:rsid w:val="00EA148A"/>
    <w:rsid w:val="00EA20FD"/>
    <w:rsid w:val="00EA22A4"/>
    <w:rsid w:val="00EA26F0"/>
    <w:rsid w:val="00EA31A8"/>
    <w:rsid w:val="00EA3411"/>
    <w:rsid w:val="00EA3A11"/>
    <w:rsid w:val="00EA4933"/>
    <w:rsid w:val="00EA4FA8"/>
    <w:rsid w:val="00EA5CFC"/>
    <w:rsid w:val="00EA61E8"/>
    <w:rsid w:val="00EA68C6"/>
    <w:rsid w:val="00EA6B13"/>
    <w:rsid w:val="00EA6C4A"/>
    <w:rsid w:val="00EA6F23"/>
    <w:rsid w:val="00EA7755"/>
    <w:rsid w:val="00EA7BC1"/>
    <w:rsid w:val="00EA7C29"/>
    <w:rsid w:val="00EB0DC2"/>
    <w:rsid w:val="00EB0F95"/>
    <w:rsid w:val="00EB25BD"/>
    <w:rsid w:val="00EB2993"/>
    <w:rsid w:val="00EB2C8B"/>
    <w:rsid w:val="00EB2D03"/>
    <w:rsid w:val="00EB2D19"/>
    <w:rsid w:val="00EB2E56"/>
    <w:rsid w:val="00EB32F3"/>
    <w:rsid w:val="00EB4D2C"/>
    <w:rsid w:val="00EB617B"/>
    <w:rsid w:val="00EB631F"/>
    <w:rsid w:val="00EB69A7"/>
    <w:rsid w:val="00EB721E"/>
    <w:rsid w:val="00EB74DD"/>
    <w:rsid w:val="00EB7C7A"/>
    <w:rsid w:val="00EB7C9D"/>
    <w:rsid w:val="00EC0729"/>
    <w:rsid w:val="00EC0854"/>
    <w:rsid w:val="00EC1289"/>
    <w:rsid w:val="00EC1FC6"/>
    <w:rsid w:val="00EC24D6"/>
    <w:rsid w:val="00EC25E3"/>
    <w:rsid w:val="00EC3512"/>
    <w:rsid w:val="00EC3A30"/>
    <w:rsid w:val="00EC3AAC"/>
    <w:rsid w:val="00EC3D61"/>
    <w:rsid w:val="00EC3F12"/>
    <w:rsid w:val="00EC4408"/>
    <w:rsid w:val="00EC441F"/>
    <w:rsid w:val="00EC465D"/>
    <w:rsid w:val="00EC51AC"/>
    <w:rsid w:val="00EC527B"/>
    <w:rsid w:val="00EC5A49"/>
    <w:rsid w:val="00EC5E63"/>
    <w:rsid w:val="00EC62A1"/>
    <w:rsid w:val="00EC65FB"/>
    <w:rsid w:val="00EC663F"/>
    <w:rsid w:val="00EC6862"/>
    <w:rsid w:val="00EC6911"/>
    <w:rsid w:val="00EC6CD8"/>
    <w:rsid w:val="00EC7617"/>
    <w:rsid w:val="00ED05BF"/>
    <w:rsid w:val="00ED0AE0"/>
    <w:rsid w:val="00ED10E1"/>
    <w:rsid w:val="00ED11D1"/>
    <w:rsid w:val="00ED14F4"/>
    <w:rsid w:val="00ED18DC"/>
    <w:rsid w:val="00ED2DCD"/>
    <w:rsid w:val="00ED2E4F"/>
    <w:rsid w:val="00ED3517"/>
    <w:rsid w:val="00ED3FEF"/>
    <w:rsid w:val="00ED402D"/>
    <w:rsid w:val="00ED469F"/>
    <w:rsid w:val="00ED4711"/>
    <w:rsid w:val="00ED4BE7"/>
    <w:rsid w:val="00ED558A"/>
    <w:rsid w:val="00ED61AD"/>
    <w:rsid w:val="00ED6201"/>
    <w:rsid w:val="00ED632C"/>
    <w:rsid w:val="00ED6484"/>
    <w:rsid w:val="00ED64EC"/>
    <w:rsid w:val="00ED6809"/>
    <w:rsid w:val="00ED697E"/>
    <w:rsid w:val="00ED69F3"/>
    <w:rsid w:val="00ED6FAD"/>
    <w:rsid w:val="00ED71CF"/>
    <w:rsid w:val="00ED75D1"/>
    <w:rsid w:val="00ED7A2A"/>
    <w:rsid w:val="00EE0377"/>
    <w:rsid w:val="00EE05E9"/>
    <w:rsid w:val="00EE0BD5"/>
    <w:rsid w:val="00EE0EFD"/>
    <w:rsid w:val="00EE0FA1"/>
    <w:rsid w:val="00EE138B"/>
    <w:rsid w:val="00EE1F52"/>
    <w:rsid w:val="00EE22C6"/>
    <w:rsid w:val="00EE2B1B"/>
    <w:rsid w:val="00EE388E"/>
    <w:rsid w:val="00EE402E"/>
    <w:rsid w:val="00EE4BAE"/>
    <w:rsid w:val="00EE5364"/>
    <w:rsid w:val="00EE5553"/>
    <w:rsid w:val="00EE5C1C"/>
    <w:rsid w:val="00EE6B73"/>
    <w:rsid w:val="00EE7129"/>
    <w:rsid w:val="00EE7948"/>
    <w:rsid w:val="00EF01E2"/>
    <w:rsid w:val="00EF0A44"/>
    <w:rsid w:val="00EF141E"/>
    <w:rsid w:val="00EF15D2"/>
    <w:rsid w:val="00EF170D"/>
    <w:rsid w:val="00EF1B2D"/>
    <w:rsid w:val="00EF1D7F"/>
    <w:rsid w:val="00EF1E47"/>
    <w:rsid w:val="00EF337D"/>
    <w:rsid w:val="00EF35D6"/>
    <w:rsid w:val="00EF3745"/>
    <w:rsid w:val="00EF4CDD"/>
    <w:rsid w:val="00EF5532"/>
    <w:rsid w:val="00EF566A"/>
    <w:rsid w:val="00EF599E"/>
    <w:rsid w:val="00EF7044"/>
    <w:rsid w:val="00EF7B23"/>
    <w:rsid w:val="00EF7D95"/>
    <w:rsid w:val="00EF7EA3"/>
    <w:rsid w:val="00EF7FE8"/>
    <w:rsid w:val="00F00C88"/>
    <w:rsid w:val="00F0137E"/>
    <w:rsid w:val="00F01B4A"/>
    <w:rsid w:val="00F0307E"/>
    <w:rsid w:val="00F03CCB"/>
    <w:rsid w:val="00F04108"/>
    <w:rsid w:val="00F0430D"/>
    <w:rsid w:val="00F045E8"/>
    <w:rsid w:val="00F0470A"/>
    <w:rsid w:val="00F05247"/>
    <w:rsid w:val="00F0536B"/>
    <w:rsid w:val="00F0560C"/>
    <w:rsid w:val="00F05801"/>
    <w:rsid w:val="00F059BD"/>
    <w:rsid w:val="00F05D5D"/>
    <w:rsid w:val="00F06344"/>
    <w:rsid w:val="00F07457"/>
    <w:rsid w:val="00F078AD"/>
    <w:rsid w:val="00F07960"/>
    <w:rsid w:val="00F07B76"/>
    <w:rsid w:val="00F10274"/>
    <w:rsid w:val="00F1077D"/>
    <w:rsid w:val="00F107A2"/>
    <w:rsid w:val="00F10A9F"/>
    <w:rsid w:val="00F10DB4"/>
    <w:rsid w:val="00F10DEB"/>
    <w:rsid w:val="00F10F58"/>
    <w:rsid w:val="00F1114A"/>
    <w:rsid w:val="00F11A69"/>
    <w:rsid w:val="00F11F96"/>
    <w:rsid w:val="00F11FCC"/>
    <w:rsid w:val="00F12A21"/>
    <w:rsid w:val="00F12BB3"/>
    <w:rsid w:val="00F12D28"/>
    <w:rsid w:val="00F1330F"/>
    <w:rsid w:val="00F13B13"/>
    <w:rsid w:val="00F14258"/>
    <w:rsid w:val="00F14468"/>
    <w:rsid w:val="00F14AC3"/>
    <w:rsid w:val="00F15C95"/>
    <w:rsid w:val="00F16246"/>
    <w:rsid w:val="00F16322"/>
    <w:rsid w:val="00F16AEC"/>
    <w:rsid w:val="00F16D7B"/>
    <w:rsid w:val="00F16E6D"/>
    <w:rsid w:val="00F16F7D"/>
    <w:rsid w:val="00F1758B"/>
    <w:rsid w:val="00F17D24"/>
    <w:rsid w:val="00F17FE9"/>
    <w:rsid w:val="00F2083B"/>
    <w:rsid w:val="00F2087B"/>
    <w:rsid w:val="00F20C26"/>
    <w:rsid w:val="00F21466"/>
    <w:rsid w:val="00F21524"/>
    <w:rsid w:val="00F21786"/>
    <w:rsid w:val="00F21E20"/>
    <w:rsid w:val="00F2291C"/>
    <w:rsid w:val="00F243C0"/>
    <w:rsid w:val="00F243F0"/>
    <w:rsid w:val="00F2451D"/>
    <w:rsid w:val="00F24A7E"/>
    <w:rsid w:val="00F24C51"/>
    <w:rsid w:val="00F25D7D"/>
    <w:rsid w:val="00F26CE2"/>
    <w:rsid w:val="00F27289"/>
    <w:rsid w:val="00F27866"/>
    <w:rsid w:val="00F301FB"/>
    <w:rsid w:val="00F30284"/>
    <w:rsid w:val="00F307EB"/>
    <w:rsid w:val="00F30FD2"/>
    <w:rsid w:val="00F31357"/>
    <w:rsid w:val="00F31A3D"/>
    <w:rsid w:val="00F31E3C"/>
    <w:rsid w:val="00F32055"/>
    <w:rsid w:val="00F32AB9"/>
    <w:rsid w:val="00F33434"/>
    <w:rsid w:val="00F33F76"/>
    <w:rsid w:val="00F34ACC"/>
    <w:rsid w:val="00F355A9"/>
    <w:rsid w:val="00F35AA2"/>
    <w:rsid w:val="00F35E79"/>
    <w:rsid w:val="00F360AD"/>
    <w:rsid w:val="00F363AD"/>
    <w:rsid w:val="00F36BA5"/>
    <w:rsid w:val="00F36C63"/>
    <w:rsid w:val="00F372B3"/>
    <w:rsid w:val="00F3742B"/>
    <w:rsid w:val="00F40E2B"/>
    <w:rsid w:val="00F411CB"/>
    <w:rsid w:val="00F41B58"/>
    <w:rsid w:val="00F41FDB"/>
    <w:rsid w:val="00F42BDC"/>
    <w:rsid w:val="00F42F1E"/>
    <w:rsid w:val="00F43036"/>
    <w:rsid w:val="00F43037"/>
    <w:rsid w:val="00F4331F"/>
    <w:rsid w:val="00F438B4"/>
    <w:rsid w:val="00F43951"/>
    <w:rsid w:val="00F44099"/>
    <w:rsid w:val="00F4418F"/>
    <w:rsid w:val="00F44211"/>
    <w:rsid w:val="00F4439A"/>
    <w:rsid w:val="00F446BF"/>
    <w:rsid w:val="00F449A1"/>
    <w:rsid w:val="00F44A25"/>
    <w:rsid w:val="00F44BA2"/>
    <w:rsid w:val="00F4553D"/>
    <w:rsid w:val="00F45808"/>
    <w:rsid w:val="00F46A2B"/>
    <w:rsid w:val="00F46D0F"/>
    <w:rsid w:val="00F4780D"/>
    <w:rsid w:val="00F47DA8"/>
    <w:rsid w:val="00F47EDD"/>
    <w:rsid w:val="00F47F8B"/>
    <w:rsid w:val="00F507EC"/>
    <w:rsid w:val="00F51575"/>
    <w:rsid w:val="00F519C6"/>
    <w:rsid w:val="00F51F9E"/>
    <w:rsid w:val="00F52D6E"/>
    <w:rsid w:val="00F52E19"/>
    <w:rsid w:val="00F5332E"/>
    <w:rsid w:val="00F53F5E"/>
    <w:rsid w:val="00F54C37"/>
    <w:rsid w:val="00F55271"/>
    <w:rsid w:val="00F5558C"/>
    <w:rsid w:val="00F55BD8"/>
    <w:rsid w:val="00F55C2C"/>
    <w:rsid w:val="00F55C6A"/>
    <w:rsid w:val="00F55DBC"/>
    <w:rsid w:val="00F5609C"/>
    <w:rsid w:val="00F56D63"/>
    <w:rsid w:val="00F56E7A"/>
    <w:rsid w:val="00F57258"/>
    <w:rsid w:val="00F574B6"/>
    <w:rsid w:val="00F577CC"/>
    <w:rsid w:val="00F57AB7"/>
    <w:rsid w:val="00F602A1"/>
    <w:rsid w:val="00F60311"/>
    <w:rsid w:val="00F60451"/>
    <w:rsid w:val="00F609A9"/>
    <w:rsid w:val="00F60A82"/>
    <w:rsid w:val="00F611BA"/>
    <w:rsid w:val="00F613F2"/>
    <w:rsid w:val="00F616B8"/>
    <w:rsid w:val="00F618E8"/>
    <w:rsid w:val="00F61907"/>
    <w:rsid w:val="00F61932"/>
    <w:rsid w:val="00F6279B"/>
    <w:rsid w:val="00F62D97"/>
    <w:rsid w:val="00F63023"/>
    <w:rsid w:val="00F63163"/>
    <w:rsid w:val="00F63C5A"/>
    <w:rsid w:val="00F63E5E"/>
    <w:rsid w:val="00F64505"/>
    <w:rsid w:val="00F660D2"/>
    <w:rsid w:val="00F661C0"/>
    <w:rsid w:val="00F6637D"/>
    <w:rsid w:val="00F663CF"/>
    <w:rsid w:val="00F66EB0"/>
    <w:rsid w:val="00F670B1"/>
    <w:rsid w:val="00F675AF"/>
    <w:rsid w:val="00F679DC"/>
    <w:rsid w:val="00F67F0D"/>
    <w:rsid w:val="00F70501"/>
    <w:rsid w:val="00F721BB"/>
    <w:rsid w:val="00F7232F"/>
    <w:rsid w:val="00F7257C"/>
    <w:rsid w:val="00F7276C"/>
    <w:rsid w:val="00F727D2"/>
    <w:rsid w:val="00F72A14"/>
    <w:rsid w:val="00F72BEC"/>
    <w:rsid w:val="00F72E30"/>
    <w:rsid w:val="00F73060"/>
    <w:rsid w:val="00F7331D"/>
    <w:rsid w:val="00F73F27"/>
    <w:rsid w:val="00F74125"/>
    <w:rsid w:val="00F74349"/>
    <w:rsid w:val="00F74671"/>
    <w:rsid w:val="00F747BB"/>
    <w:rsid w:val="00F75583"/>
    <w:rsid w:val="00F755AA"/>
    <w:rsid w:val="00F75872"/>
    <w:rsid w:val="00F75CFF"/>
    <w:rsid w:val="00F76172"/>
    <w:rsid w:val="00F7635A"/>
    <w:rsid w:val="00F76774"/>
    <w:rsid w:val="00F76911"/>
    <w:rsid w:val="00F76BE3"/>
    <w:rsid w:val="00F76C72"/>
    <w:rsid w:val="00F76D66"/>
    <w:rsid w:val="00F770D6"/>
    <w:rsid w:val="00F809A4"/>
    <w:rsid w:val="00F80C99"/>
    <w:rsid w:val="00F81082"/>
    <w:rsid w:val="00F810E3"/>
    <w:rsid w:val="00F813F7"/>
    <w:rsid w:val="00F81610"/>
    <w:rsid w:val="00F81B43"/>
    <w:rsid w:val="00F81B53"/>
    <w:rsid w:val="00F81C19"/>
    <w:rsid w:val="00F81DCB"/>
    <w:rsid w:val="00F820F3"/>
    <w:rsid w:val="00F82564"/>
    <w:rsid w:val="00F82867"/>
    <w:rsid w:val="00F829BC"/>
    <w:rsid w:val="00F82DB8"/>
    <w:rsid w:val="00F858A9"/>
    <w:rsid w:val="00F860D2"/>
    <w:rsid w:val="00F864BE"/>
    <w:rsid w:val="00F867EC"/>
    <w:rsid w:val="00F86BE9"/>
    <w:rsid w:val="00F86D01"/>
    <w:rsid w:val="00F872B3"/>
    <w:rsid w:val="00F87A8A"/>
    <w:rsid w:val="00F90437"/>
    <w:rsid w:val="00F9096F"/>
    <w:rsid w:val="00F90B17"/>
    <w:rsid w:val="00F90B7D"/>
    <w:rsid w:val="00F90C46"/>
    <w:rsid w:val="00F90DF7"/>
    <w:rsid w:val="00F9116C"/>
    <w:rsid w:val="00F911CF"/>
    <w:rsid w:val="00F918EF"/>
    <w:rsid w:val="00F91A11"/>
    <w:rsid w:val="00F91AC9"/>
    <w:rsid w:val="00F91B2B"/>
    <w:rsid w:val="00F91C48"/>
    <w:rsid w:val="00F92E89"/>
    <w:rsid w:val="00F93569"/>
    <w:rsid w:val="00F938AA"/>
    <w:rsid w:val="00F93DBC"/>
    <w:rsid w:val="00F947FB"/>
    <w:rsid w:val="00F94AB4"/>
    <w:rsid w:val="00F94F2B"/>
    <w:rsid w:val="00F95534"/>
    <w:rsid w:val="00F964EE"/>
    <w:rsid w:val="00F9665F"/>
    <w:rsid w:val="00F968D7"/>
    <w:rsid w:val="00F96B6C"/>
    <w:rsid w:val="00F975E2"/>
    <w:rsid w:val="00F979A6"/>
    <w:rsid w:val="00F97DCC"/>
    <w:rsid w:val="00FA0025"/>
    <w:rsid w:val="00FA1BC1"/>
    <w:rsid w:val="00FA1F5C"/>
    <w:rsid w:val="00FA24B3"/>
    <w:rsid w:val="00FA34C7"/>
    <w:rsid w:val="00FA3B2A"/>
    <w:rsid w:val="00FA423E"/>
    <w:rsid w:val="00FA4848"/>
    <w:rsid w:val="00FA49C3"/>
    <w:rsid w:val="00FA4BBF"/>
    <w:rsid w:val="00FA558F"/>
    <w:rsid w:val="00FA57D5"/>
    <w:rsid w:val="00FA5AAF"/>
    <w:rsid w:val="00FA6801"/>
    <w:rsid w:val="00FA6C52"/>
    <w:rsid w:val="00FA6FB2"/>
    <w:rsid w:val="00FA71EE"/>
    <w:rsid w:val="00FA73C4"/>
    <w:rsid w:val="00FA7434"/>
    <w:rsid w:val="00FA770E"/>
    <w:rsid w:val="00FB07F1"/>
    <w:rsid w:val="00FB0981"/>
    <w:rsid w:val="00FB0A5C"/>
    <w:rsid w:val="00FB1BC8"/>
    <w:rsid w:val="00FB1FF1"/>
    <w:rsid w:val="00FB235A"/>
    <w:rsid w:val="00FB25C7"/>
    <w:rsid w:val="00FB26EA"/>
    <w:rsid w:val="00FB339D"/>
    <w:rsid w:val="00FB35EE"/>
    <w:rsid w:val="00FB3D6F"/>
    <w:rsid w:val="00FB3E68"/>
    <w:rsid w:val="00FB5E3D"/>
    <w:rsid w:val="00FB61A8"/>
    <w:rsid w:val="00FB6533"/>
    <w:rsid w:val="00FB6C7D"/>
    <w:rsid w:val="00FB762B"/>
    <w:rsid w:val="00FB7BBE"/>
    <w:rsid w:val="00FB7D6C"/>
    <w:rsid w:val="00FC005D"/>
    <w:rsid w:val="00FC03CD"/>
    <w:rsid w:val="00FC0615"/>
    <w:rsid w:val="00FC0646"/>
    <w:rsid w:val="00FC0761"/>
    <w:rsid w:val="00FC0AAE"/>
    <w:rsid w:val="00FC0CD7"/>
    <w:rsid w:val="00FC0DFF"/>
    <w:rsid w:val="00FC0F35"/>
    <w:rsid w:val="00FC185E"/>
    <w:rsid w:val="00FC1CE2"/>
    <w:rsid w:val="00FC1E95"/>
    <w:rsid w:val="00FC2C3E"/>
    <w:rsid w:val="00FC34C5"/>
    <w:rsid w:val="00FC3720"/>
    <w:rsid w:val="00FC3D2F"/>
    <w:rsid w:val="00FC410F"/>
    <w:rsid w:val="00FC52FB"/>
    <w:rsid w:val="00FC62E8"/>
    <w:rsid w:val="00FC6457"/>
    <w:rsid w:val="00FC6882"/>
    <w:rsid w:val="00FC68B7"/>
    <w:rsid w:val="00FC6B1B"/>
    <w:rsid w:val="00FC6D95"/>
    <w:rsid w:val="00FC7334"/>
    <w:rsid w:val="00FC7DA6"/>
    <w:rsid w:val="00FD0055"/>
    <w:rsid w:val="00FD093C"/>
    <w:rsid w:val="00FD0A67"/>
    <w:rsid w:val="00FD0C50"/>
    <w:rsid w:val="00FD0C73"/>
    <w:rsid w:val="00FD2390"/>
    <w:rsid w:val="00FD2840"/>
    <w:rsid w:val="00FD3035"/>
    <w:rsid w:val="00FD376E"/>
    <w:rsid w:val="00FD3898"/>
    <w:rsid w:val="00FD3C91"/>
    <w:rsid w:val="00FD41B5"/>
    <w:rsid w:val="00FD4551"/>
    <w:rsid w:val="00FD4890"/>
    <w:rsid w:val="00FD4907"/>
    <w:rsid w:val="00FD52C3"/>
    <w:rsid w:val="00FD5C24"/>
    <w:rsid w:val="00FD64CB"/>
    <w:rsid w:val="00FD6A72"/>
    <w:rsid w:val="00FD71C1"/>
    <w:rsid w:val="00FD7D23"/>
    <w:rsid w:val="00FE09AC"/>
    <w:rsid w:val="00FE0D50"/>
    <w:rsid w:val="00FE0E17"/>
    <w:rsid w:val="00FE0FC6"/>
    <w:rsid w:val="00FE1478"/>
    <w:rsid w:val="00FE1881"/>
    <w:rsid w:val="00FE1F3A"/>
    <w:rsid w:val="00FE2076"/>
    <w:rsid w:val="00FE20B5"/>
    <w:rsid w:val="00FE2375"/>
    <w:rsid w:val="00FE29BD"/>
    <w:rsid w:val="00FE2C70"/>
    <w:rsid w:val="00FE3308"/>
    <w:rsid w:val="00FE343C"/>
    <w:rsid w:val="00FE3696"/>
    <w:rsid w:val="00FE3A50"/>
    <w:rsid w:val="00FE3E7A"/>
    <w:rsid w:val="00FE3FCF"/>
    <w:rsid w:val="00FE423D"/>
    <w:rsid w:val="00FE482D"/>
    <w:rsid w:val="00FE4CDF"/>
    <w:rsid w:val="00FE4F25"/>
    <w:rsid w:val="00FE51BD"/>
    <w:rsid w:val="00FE5B0D"/>
    <w:rsid w:val="00FE5CA6"/>
    <w:rsid w:val="00FE64D1"/>
    <w:rsid w:val="00FE650E"/>
    <w:rsid w:val="00FE670F"/>
    <w:rsid w:val="00FE6985"/>
    <w:rsid w:val="00FE6D5B"/>
    <w:rsid w:val="00FE7550"/>
    <w:rsid w:val="00FE7786"/>
    <w:rsid w:val="00FE7DC5"/>
    <w:rsid w:val="00FE7F2F"/>
    <w:rsid w:val="00FF0347"/>
    <w:rsid w:val="00FF0443"/>
    <w:rsid w:val="00FF04E5"/>
    <w:rsid w:val="00FF1C61"/>
    <w:rsid w:val="00FF246E"/>
    <w:rsid w:val="00FF283D"/>
    <w:rsid w:val="00FF28F1"/>
    <w:rsid w:val="00FF2A30"/>
    <w:rsid w:val="00FF347D"/>
    <w:rsid w:val="00FF39D2"/>
    <w:rsid w:val="00FF3C20"/>
    <w:rsid w:val="00FF3E42"/>
    <w:rsid w:val="00FF48AB"/>
    <w:rsid w:val="00FF4F6E"/>
    <w:rsid w:val="00FF5188"/>
    <w:rsid w:val="00FF6568"/>
    <w:rsid w:val="00FF7243"/>
    <w:rsid w:val="00FF77F3"/>
    <w:rsid w:val="00FF7A44"/>
    <w:rsid w:val="00FF7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668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36C0"/>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link w:val="Heading3Char"/>
    <w:qFormat/>
    <w:rsid w:val="00E925AD"/>
    <w:pPr>
      <w:spacing w:line="240" w:lineRule="auto"/>
      <w:outlineLvl w:val="2"/>
    </w:pPr>
  </w:style>
  <w:style w:type="paragraph" w:styleId="Heading4">
    <w:name w:val="heading 4"/>
    <w:basedOn w:val="Normal"/>
    <w:next w:val="Normal"/>
    <w:link w:val="Heading4Char"/>
    <w:qFormat/>
    <w:rsid w:val="00E925AD"/>
    <w:pPr>
      <w:spacing w:line="240" w:lineRule="auto"/>
      <w:outlineLvl w:val="3"/>
    </w:pPr>
  </w:style>
  <w:style w:type="paragraph" w:styleId="Heading5">
    <w:name w:val="heading 5"/>
    <w:basedOn w:val="Normal"/>
    <w:next w:val="Normal"/>
    <w:link w:val="Heading5Char"/>
    <w:qFormat/>
    <w:rsid w:val="00E925AD"/>
    <w:pPr>
      <w:spacing w:line="240" w:lineRule="auto"/>
      <w:outlineLvl w:val="4"/>
    </w:pPr>
  </w:style>
  <w:style w:type="paragraph" w:styleId="Heading6">
    <w:name w:val="heading 6"/>
    <w:basedOn w:val="Normal"/>
    <w:next w:val="Normal"/>
    <w:link w:val="Heading6Char"/>
    <w:qFormat/>
    <w:rsid w:val="00E925AD"/>
    <w:pPr>
      <w:spacing w:line="240" w:lineRule="auto"/>
      <w:outlineLvl w:val="5"/>
    </w:pPr>
  </w:style>
  <w:style w:type="paragraph" w:styleId="Heading7">
    <w:name w:val="heading 7"/>
    <w:basedOn w:val="Normal"/>
    <w:next w:val="Normal"/>
    <w:link w:val="Heading7Char"/>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81587"/>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E925AD"/>
    <w:rPr>
      <w:rFonts w:ascii="Times New Roman" w:hAnsi="Times New Roman"/>
      <w:sz w:val="18"/>
      <w:vertAlign w:val="superscript"/>
    </w:rPr>
  </w:style>
  <w:style w:type="paragraph" w:styleId="FootnoteText">
    <w:name w:val="footnote text"/>
    <w:aliases w:val="5_G,PP"/>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uiPriority w:val="99"/>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E925AD"/>
    <w:rPr>
      <w:color w:val="auto"/>
      <w:u w:val="none"/>
    </w:rPr>
  </w:style>
  <w:style w:type="character" w:customStyle="1" w:styleId="FootnoteTextChar">
    <w:name w:val="Footnote Text Char"/>
    <w:aliases w:val="5_G Char,PP Char"/>
    <w:link w:val="FootnoteText"/>
    <w:rsid w:val="00A40525"/>
    <w:rPr>
      <w:sz w:val="18"/>
      <w:lang w:eastAsia="en-US"/>
    </w:rPr>
  </w:style>
  <w:style w:type="character" w:customStyle="1" w:styleId="HChGChar">
    <w:name w:val="_ H _Ch_G Char"/>
    <w:link w:val="HChG"/>
    <w:rsid w:val="00181587"/>
    <w:rPr>
      <w:b/>
      <w:sz w:val="28"/>
      <w:lang w:eastAsia="en-US"/>
    </w:rPr>
  </w:style>
  <w:style w:type="character" w:customStyle="1" w:styleId="Heading1Char">
    <w:name w:val="Heading 1 Char"/>
    <w:aliases w:val="Table_G Char"/>
    <w:link w:val="Heading1"/>
    <w:rsid w:val="00A40525"/>
    <w:rPr>
      <w:lang w:eastAsia="en-US"/>
    </w:rPr>
  </w:style>
  <w:style w:type="character" w:customStyle="1" w:styleId="Heading2Char">
    <w:name w:val="Heading 2 Char"/>
    <w:link w:val="Heading2"/>
    <w:rsid w:val="00A40525"/>
    <w:rPr>
      <w:lang w:eastAsia="en-US"/>
    </w:rPr>
  </w:style>
  <w:style w:type="character" w:customStyle="1" w:styleId="Heading3Char">
    <w:name w:val="Heading 3 Char"/>
    <w:link w:val="Heading3"/>
    <w:rsid w:val="00A40525"/>
    <w:rPr>
      <w:lang w:eastAsia="en-US"/>
    </w:rPr>
  </w:style>
  <w:style w:type="character" w:customStyle="1" w:styleId="Heading4Char">
    <w:name w:val="Heading 4 Char"/>
    <w:link w:val="Heading4"/>
    <w:rsid w:val="00A40525"/>
    <w:rPr>
      <w:lang w:eastAsia="en-US"/>
    </w:rPr>
  </w:style>
  <w:style w:type="character" w:customStyle="1" w:styleId="Heading5Char">
    <w:name w:val="Heading 5 Char"/>
    <w:link w:val="Heading5"/>
    <w:rsid w:val="00A40525"/>
    <w:rPr>
      <w:lang w:eastAsia="en-US"/>
    </w:rPr>
  </w:style>
  <w:style w:type="character" w:customStyle="1" w:styleId="Heading6Char">
    <w:name w:val="Heading 6 Char"/>
    <w:link w:val="Heading6"/>
    <w:rsid w:val="00A40525"/>
    <w:rPr>
      <w:lang w:eastAsia="en-US"/>
    </w:rPr>
  </w:style>
  <w:style w:type="character" w:customStyle="1" w:styleId="Heading7Char">
    <w:name w:val="Heading 7 Char"/>
    <w:link w:val="Heading7"/>
    <w:rsid w:val="00A40525"/>
    <w:rPr>
      <w:lang w:eastAsia="en-US"/>
    </w:rPr>
  </w:style>
  <w:style w:type="character" w:customStyle="1" w:styleId="Heading8Char">
    <w:name w:val="Heading 8 Char"/>
    <w:link w:val="Heading8"/>
    <w:rsid w:val="00A40525"/>
    <w:rPr>
      <w:lang w:eastAsia="en-US"/>
    </w:rPr>
  </w:style>
  <w:style w:type="character" w:customStyle="1" w:styleId="Heading9Char">
    <w:name w:val="Heading 9 Char"/>
    <w:link w:val="Heading9"/>
    <w:rsid w:val="00A40525"/>
    <w:rPr>
      <w:lang w:eastAsia="en-US"/>
    </w:rPr>
  </w:style>
  <w:style w:type="paragraph" w:customStyle="1" w:styleId="XHeadline">
    <w:name w:val="X Headline"/>
    <w:basedOn w:val="Normal"/>
    <w:next w:val="Normal"/>
    <w:qFormat/>
    <w:rsid w:val="00A40525"/>
    <w:pPr>
      <w:tabs>
        <w:tab w:val="left" w:pos="1418"/>
        <w:tab w:val="num" w:pos="2695"/>
      </w:tabs>
      <w:suppressAutoHyphens w:val="0"/>
      <w:spacing w:before="120" w:after="120" w:line="240" w:lineRule="auto"/>
      <w:ind w:left="1418" w:hanging="1418"/>
      <w:jc w:val="both"/>
      <w:outlineLvl w:val="0"/>
    </w:pPr>
    <w:rPr>
      <w:bCs/>
      <w:sz w:val="24"/>
      <w:szCs w:val="24"/>
      <w:u w:val="single"/>
    </w:rPr>
  </w:style>
  <w:style w:type="paragraph" w:customStyle="1" w:styleId="Headline00">
    <w:name w:val="Headline00"/>
    <w:basedOn w:val="Normal"/>
    <w:rsid w:val="00A40525"/>
    <w:pPr>
      <w:tabs>
        <w:tab w:val="left" w:pos="851"/>
        <w:tab w:val="left" w:pos="1701"/>
      </w:tabs>
      <w:suppressAutoHyphens w:val="0"/>
      <w:spacing w:line="240" w:lineRule="auto"/>
      <w:jc w:val="both"/>
      <w:outlineLvl w:val="0"/>
    </w:pPr>
    <w:rPr>
      <w:sz w:val="24"/>
      <w:szCs w:val="24"/>
      <w:u w:val="single"/>
    </w:rPr>
  </w:style>
  <w:style w:type="paragraph" w:customStyle="1" w:styleId="XXXHeadline">
    <w:name w:val="X.X.X. Headline"/>
    <w:basedOn w:val="Normal"/>
    <w:next w:val="Normal"/>
    <w:qFormat/>
    <w:rsid w:val="00A40525"/>
    <w:pPr>
      <w:numPr>
        <w:ilvl w:val="2"/>
        <w:numId w:val="3"/>
      </w:numPr>
      <w:tabs>
        <w:tab w:val="left" w:pos="1418"/>
      </w:tabs>
      <w:suppressAutoHyphens w:val="0"/>
      <w:spacing w:before="120" w:after="120" w:line="240" w:lineRule="auto"/>
      <w:jc w:val="both"/>
      <w:outlineLvl w:val="2"/>
    </w:pPr>
    <w:rPr>
      <w:sz w:val="24"/>
    </w:rPr>
  </w:style>
  <w:style w:type="paragraph" w:customStyle="1" w:styleId="Standard2cmHngend">
    <w:name w:val="Standard + 2cm Hängend"/>
    <w:basedOn w:val="Normal"/>
    <w:qFormat/>
    <w:rsid w:val="00A40525"/>
    <w:pPr>
      <w:tabs>
        <w:tab w:val="left" w:pos="1418"/>
        <w:tab w:val="left" w:pos="1985"/>
        <w:tab w:val="left" w:pos="2552"/>
        <w:tab w:val="left" w:pos="3119"/>
      </w:tabs>
      <w:suppressAutoHyphens w:val="0"/>
      <w:spacing w:before="120" w:after="120" w:line="240" w:lineRule="auto"/>
      <w:ind w:left="1418" w:hanging="1418"/>
      <w:jc w:val="both"/>
    </w:pPr>
    <w:rPr>
      <w:sz w:val="24"/>
      <w:szCs w:val="24"/>
      <w:lang w:val="en-US"/>
    </w:rPr>
  </w:style>
  <w:style w:type="character" w:styleId="CommentReference">
    <w:name w:val="annotation reference"/>
    <w:uiPriority w:val="99"/>
    <w:unhideWhenUsed/>
    <w:rsid w:val="00A40525"/>
    <w:rPr>
      <w:sz w:val="16"/>
      <w:szCs w:val="16"/>
    </w:rPr>
  </w:style>
  <w:style w:type="paragraph" w:styleId="CommentText">
    <w:name w:val="annotation text"/>
    <w:basedOn w:val="Normal"/>
    <w:link w:val="CommentTextChar1"/>
    <w:uiPriority w:val="99"/>
    <w:unhideWhenUsed/>
    <w:rsid w:val="00A40525"/>
    <w:pPr>
      <w:suppressAutoHyphens w:val="0"/>
      <w:spacing w:line="240" w:lineRule="auto"/>
      <w:jc w:val="both"/>
    </w:pPr>
  </w:style>
  <w:style w:type="character" w:customStyle="1" w:styleId="CommentTextChar1">
    <w:name w:val="Comment Text Char1"/>
    <w:link w:val="CommentText"/>
    <w:uiPriority w:val="99"/>
    <w:rsid w:val="00A40525"/>
    <w:rPr>
      <w:lang w:eastAsia="en-US"/>
    </w:rPr>
  </w:style>
  <w:style w:type="paragraph" w:styleId="CommentSubject">
    <w:name w:val="annotation subject"/>
    <w:basedOn w:val="CommentText"/>
    <w:next w:val="CommentText"/>
    <w:link w:val="CommentSubjectChar"/>
    <w:uiPriority w:val="99"/>
    <w:unhideWhenUsed/>
    <w:rsid w:val="00A40525"/>
    <w:rPr>
      <w:b/>
      <w:bCs/>
    </w:rPr>
  </w:style>
  <w:style w:type="character" w:customStyle="1" w:styleId="CommentSubjectChar">
    <w:name w:val="Comment Subject Char"/>
    <w:link w:val="CommentSubject"/>
    <w:uiPriority w:val="99"/>
    <w:rsid w:val="00A40525"/>
    <w:rPr>
      <w:b/>
      <w:bCs/>
      <w:lang w:eastAsia="en-US"/>
    </w:rPr>
  </w:style>
  <w:style w:type="paragraph" w:styleId="BalloonText">
    <w:name w:val="Balloon Text"/>
    <w:basedOn w:val="Normal"/>
    <w:link w:val="BalloonTextChar"/>
    <w:uiPriority w:val="99"/>
    <w:unhideWhenUsed/>
    <w:rsid w:val="00A40525"/>
    <w:pPr>
      <w:suppressAutoHyphens w:val="0"/>
      <w:spacing w:line="240" w:lineRule="auto"/>
      <w:jc w:val="both"/>
    </w:pPr>
    <w:rPr>
      <w:rFonts w:ascii="Tahoma" w:hAnsi="Tahoma" w:cs="Tahoma"/>
      <w:sz w:val="16"/>
      <w:szCs w:val="16"/>
    </w:rPr>
  </w:style>
  <w:style w:type="character" w:customStyle="1" w:styleId="BalloonTextChar">
    <w:name w:val="Balloon Text Char"/>
    <w:link w:val="BalloonText"/>
    <w:uiPriority w:val="99"/>
    <w:rsid w:val="00A40525"/>
    <w:rPr>
      <w:rFonts w:ascii="Tahoma" w:hAnsi="Tahoma" w:cs="Tahoma"/>
      <w:sz w:val="16"/>
      <w:szCs w:val="16"/>
      <w:lang w:eastAsia="en-US"/>
    </w:rPr>
  </w:style>
  <w:style w:type="paragraph" w:styleId="Caption">
    <w:name w:val="caption"/>
    <w:basedOn w:val="Normal"/>
    <w:next w:val="Normal"/>
    <w:qFormat/>
    <w:rsid w:val="007365B8"/>
    <w:pPr>
      <w:suppressAutoHyphens w:val="0"/>
      <w:spacing w:line="240" w:lineRule="auto"/>
      <w:ind w:left="567" w:firstLine="567"/>
      <w:jc w:val="both"/>
    </w:pPr>
    <w:rPr>
      <w:bCs/>
      <w:lang w:eastAsia="de-DE"/>
    </w:rPr>
  </w:style>
  <w:style w:type="paragraph" w:customStyle="1" w:styleId="Definition">
    <w:name w:val="Definition"/>
    <w:basedOn w:val="Normal"/>
    <w:next w:val="Normal"/>
    <w:rsid w:val="00A40525"/>
    <w:pPr>
      <w:suppressAutoHyphens w:val="0"/>
      <w:overflowPunct w:val="0"/>
      <w:autoSpaceDE w:val="0"/>
      <w:autoSpaceDN w:val="0"/>
      <w:adjustRightInd w:val="0"/>
      <w:spacing w:after="240" w:line="230" w:lineRule="auto"/>
      <w:jc w:val="both"/>
      <w:textAlignment w:val="baseline"/>
    </w:pPr>
    <w:rPr>
      <w:rFonts w:ascii="Arial" w:hAnsi="Arial"/>
      <w:lang w:eastAsia="ja-JP"/>
    </w:rPr>
  </w:style>
  <w:style w:type="paragraph" w:customStyle="1" w:styleId="NormalLeft">
    <w:name w:val="Normal Left"/>
    <w:basedOn w:val="Normal"/>
    <w:rsid w:val="00A40525"/>
    <w:pPr>
      <w:suppressAutoHyphens w:val="0"/>
      <w:spacing w:before="120" w:after="120" w:line="240" w:lineRule="auto"/>
      <w:jc w:val="both"/>
    </w:pPr>
    <w:rPr>
      <w:sz w:val="24"/>
      <w:lang w:eastAsia="ko-KR"/>
    </w:rPr>
  </w:style>
  <w:style w:type="character" w:customStyle="1" w:styleId="HeaderChar">
    <w:name w:val="Header Char"/>
    <w:aliases w:val="6_G Char"/>
    <w:link w:val="Header"/>
    <w:uiPriority w:val="99"/>
    <w:rsid w:val="00A40525"/>
    <w:rPr>
      <w:b/>
      <w:sz w:val="18"/>
      <w:lang w:eastAsia="en-US"/>
    </w:rPr>
  </w:style>
  <w:style w:type="character" w:customStyle="1" w:styleId="FooterChar">
    <w:name w:val="Footer Char"/>
    <w:aliases w:val="3_G Char"/>
    <w:link w:val="Footer"/>
    <w:uiPriority w:val="99"/>
    <w:rsid w:val="00A40525"/>
    <w:rPr>
      <w:sz w:val="16"/>
      <w:lang w:eastAsia="en-US"/>
    </w:rPr>
  </w:style>
  <w:style w:type="paragraph" w:customStyle="1" w:styleId="XXHeadline">
    <w:name w:val="X.X Headline"/>
    <w:basedOn w:val="Normal"/>
    <w:next w:val="Normal"/>
    <w:qFormat/>
    <w:rsid w:val="00A40525"/>
    <w:pPr>
      <w:tabs>
        <w:tab w:val="left" w:pos="1418"/>
      </w:tabs>
      <w:suppressAutoHyphens w:val="0"/>
      <w:spacing w:line="240" w:lineRule="auto"/>
      <w:ind w:left="1418" w:hanging="1418"/>
      <w:outlineLvl w:val="1"/>
    </w:pPr>
    <w:rPr>
      <w:sz w:val="24"/>
    </w:rPr>
  </w:style>
  <w:style w:type="paragraph" w:customStyle="1" w:styleId="ListParagraph1">
    <w:name w:val="List Paragraph1"/>
    <w:basedOn w:val="Normal"/>
    <w:rsid w:val="00A40525"/>
    <w:pPr>
      <w:suppressAutoHyphens w:val="0"/>
      <w:spacing w:after="200" w:line="276" w:lineRule="auto"/>
      <w:ind w:left="720"/>
      <w:contextualSpacing/>
    </w:pPr>
    <w:rPr>
      <w:rFonts w:ascii="Calibri" w:hAnsi="Calibri"/>
      <w:sz w:val="22"/>
      <w:szCs w:val="22"/>
      <w:lang w:val="de-CH"/>
    </w:rPr>
  </w:style>
  <w:style w:type="paragraph" w:customStyle="1" w:styleId="ANNEX">
    <w:name w:val="ANNEX"/>
    <w:basedOn w:val="Normal"/>
    <w:next w:val="Normal"/>
    <w:rsid w:val="004E038B"/>
    <w:pPr>
      <w:keepNext/>
      <w:keepLines/>
      <w:pageBreakBefore/>
      <w:tabs>
        <w:tab w:val="left" w:pos="1134"/>
        <w:tab w:val="left" w:pos="1701"/>
      </w:tabs>
      <w:suppressAutoHyphens w:val="0"/>
      <w:overflowPunct w:val="0"/>
      <w:autoSpaceDE w:val="0"/>
      <w:autoSpaceDN w:val="0"/>
      <w:adjustRightInd w:val="0"/>
      <w:spacing w:line="240" w:lineRule="auto"/>
      <w:jc w:val="center"/>
      <w:textAlignment w:val="baseline"/>
      <w:outlineLvl w:val="0"/>
    </w:pPr>
    <w:rPr>
      <w:bCs/>
      <w:sz w:val="24"/>
      <w:szCs w:val="24"/>
      <w:u w:val="single"/>
      <w:lang w:eastAsia="ja-JP"/>
    </w:rPr>
  </w:style>
  <w:style w:type="character" w:customStyle="1" w:styleId="BodyTextChar">
    <w:name w:val="Body Text Char"/>
    <w:link w:val="BodyText"/>
    <w:rsid w:val="00A40525"/>
    <w:rPr>
      <w:b/>
      <w:bCs/>
    </w:rPr>
  </w:style>
  <w:style w:type="paragraph" w:styleId="BodyText">
    <w:name w:val="Body Text"/>
    <w:basedOn w:val="Normal"/>
    <w:link w:val="BodyTextChar"/>
    <w:rsid w:val="00A40525"/>
    <w:pPr>
      <w:suppressAutoHyphens w:val="0"/>
      <w:spacing w:line="240" w:lineRule="auto"/>
      <w:jc w:val="center"/>
    </w:pPr>
    <w:rPr>
      <w:b/>
      <w:bCs/>
      <w:lang w:eastAsia="en-GB"/>
    </w:rPr>
  </w:style>
  <w:style w:type="character" w:customStyle="1" w:styleId="BodyTextChar1">
    <w:name w:val="Body Text Char1"/>
    <w:rsid w:val="00A40525"/>
    <w:rPr>
      <w:lang w:eastAsia="en-US"/>
    </w:rPr>
  </w:style>
  <w:style w:type="paragraph" w:styleId="TOC1">
    <w:name w:val="toc 1"/>
    <w:basedOn w:val="Normal"/>
    <w:next w:val="Normal"/>
    <w:autoRedefine/>
    <w:rsid w:val="00A40525"/>
    <w:pPr>
      <w:tabs>
        <w:tab w:val="left" w:pos="480"/>
        <w:tab w:val="right" w:leader="dot" w:pos="9345"/>
      </w:tabs>
      <w:suppressAutoHyphens w:val="0"/>
      <w:spacing w:before="120" w:after="120" w:line="240" w:lineRule="auto"/>
    </w:pPr>
    <w:rPr>
      <w:rFonts w:ascii="Calibri" w:hAnsi="Calibri"/>
      <w:b/>
      <w:bCs/>
      <w:caps/>
    </w:rPr>
  </w:style>
  <w:style w:type="character" w:customStyle="1" w:styleId="BodyText3Char">
    <w:name w:val="Body Text 3 Char"/>
    <w:link w:val="BodyText3"/>
    <w:rsid w:val="00A40525"/>
    <w:rPr>
      <w:rFonts w:ascii="Courier New" w:hAnsi="Courier New"/>
      <w:b/>
      <w:bCs/>
      <w:sz w:val="32"/>
      <w:szCs w:val="24"/>
      <w:lang w:val="en-US" w:eastAsia="nb-NO"/>
    </w:rPr>
  </w:style>
  <w:style w:type="paragraph" w:styleId="BodyText3">
    <w:name w:val="Body Text 3"/>
    <w:basedOn w:val="Normal"/>
    <w:link w:val="BodyText3Char"/>
    <w:rsid w:val="00A40525"/>
    <w:pPr>
      <w:widowControl w:val="0"/>
      <w:suppressAutoHyphens w:val="0"/>
      <w:autoSpaceDE w:val="0"/>
      <w:autoSpaceDN w:val="0"/>
      <w:adjustRightInd w:val="0"/>
      <w:spacing w:line="240" w:lineRule="auto"/>
      <w:jc w:val="both"/>
    </w:pPr>
    <w:rPr>
      <w:rFonts w:ascii="Courier New" w:hAnsi="Courier New"/>
      <w:b/>
      <w:bCs/>
      <w:sz w:val="32"/>
      <w:szCs w:val="24"/>
      <w:lang w:val="en-US" w:eastAsia="nb-NO"/>
    </w:rPr>
  </w:style>
  <w:style w:type="character" w:customStyle="1" w:styleId="BodyText3Char1">
    <w:name w:val="Body Text 3 Char1"/>
    <w:rsid w:val="00A40525"/>
    <w:rPr>
      <w:sz w:val="16"/>
      <w:szCs w:val="16"/>
      <w:lang w:eastAsia="en-US"/>
    </w:rPr>
  </w:style>
  <w:style w:type="character" w:customStyle="1" w:styleId="BodyTextIndent2Char">
    <w:name w:val="Body Text Indent 2 Char"/>
    <w:link w:val="BodyTextIndent2"/>
    <w:rsid w:val="00A40525"/>
    <w:rPr>
      <w:u w:val="single"/>
      <w:lang w:val="fr-FR"/>
    </w:rPr>
  </w:style>
  <w:style w:type="paragraph" w:styleId="BodyTextIndent2">
    <w:name w:val="Body Text Indent 2"/>
    <w:basedOn w:val="Normal"/>
    <w:link w:val="BodyTextIndent2Char"/>
    <w:rsid w:val="00A40525"/>
    <w:pPr>
      <w:suppressAutoHyphens w:val="0"/>
      <w:spacing w:after="240" w:line="240" w:lineRule="auto"/>
      <w:ind w:left="1134" w:hanging="1134"/>
      <w:jc w:val="both"/>
    </w:pPr>
    <w:rPr>
      <w:u w:val="single"/>
      <w:lang w:val="fr-FR" w:eastAsia="en-GB"/>
    </w:rPr>
  </w:style>
  <w:style w:type="character" w:customStyle="1" w:styleId="BodyTextIndent2Char1">
    <w:name w:val="Body Text Indent 2 Char1"/>
    <w:rsid w:val="00A40525"/>
    <w:rPr>
      <w:lang w:eastAsia="en-US"/>
    </w:rPr>
  </w:style>
  <w:style w:type="character" w:customStyle="1" w:styleId="BodyTextIndent3Char">
    <w:name w:val="Body Text Indent 3 Char"/>
    <w:link w:val="BodyTextIndent3"/>
    <w:rsid w:val="00A40525"/>
    <w:rPr>
      <w:lang w:val="fr-FR"/>
    </w:rPr>
  </w:style>
  <w:style w:type="paragraph" w:styleId="BodyTextIndent3">
    <w:name w:val="Body Text Indent 3"/>
    <w:basedOn w:val="Normal"/>
    <w:link w:val="BodyTextIndent3Char"/>
    <w:rsid w:val="00A40525"/>
    <w:pPr>
      <w:suppressAutoHyphens w:val="0"/>
      <w:spacing w:after="240" w:line="240" w:lineRule="auto"/>
      <w:ind w:left="1134"/>
      <w:jc w:val="both"/>
    </w:pPr>
    <w:rPr>
      <w:lang w:val="fr-FR" w:eastAsia="en-GB"/>
    </w:rPr>
  </w:style>
  <w:style w:type="character" w:customStyle="1" w:styleId="BodyTextIndent3Char1">
    <w:name w:val="Body Text Indent 3 Char1"/>
    <w:rsid w:val="00A40525"/>
    <w:rPr>
      <w:sz w:val="16"/>
      <w:szCs w:val="16"/>
      <w:lang w:eastAsia="en-US"/>
    </w:rPr>
  </w:style>
  <w:style w:type="character" w:customStyle="1" w:styleId="BodyTextIndentChar">
    <w:name w:val="Body Text Indent Char"/>
    <w:link w:val="BodyTextIndent"/>
    <w:rsid w:val="00A40525"/>
    <w:rPr>
      <w:rFonts w:ascii="Courier" w:hAnsi="Courier"/>
    </w:rPr>
  </w:style>
  <w:style w:type="paragraph" w:styleId="BodyTextIndent">
    <w:name w:val="Body Text Indent"/>
    <w:basedOn w:val="Normal"/>
    <w:link w:val="BodyTextIndentChar"/>
    <w:rsid w:val="00A40525"/>
    <w:pPr>
      <w:suppressAutoHyphens w:val="0"/>
      <w:spacing w:line="240" w:lineRule="auto"/>
      <w:jc w:val="both"/>
    </w:pPr>
    <w:rPr>
      <w:rFonts w:ascii="Courier" w:hAnsi="Courier"/>
      <w:lang w:eastAsia="en-GB"/>
    </w:rPr>
  </w:style>
  <w:style w:type="character" w:customStyle="1" w:styleId="BodyTextIndentChar1">
    <w:name w:val="Body Text Indent Char1"/>
    <w:rsid w:val="00A40525"/>
    <w:rPr>
      <w:lang w:eastAsia="en-US"/>
    </w:rPr>
  </w:style>
  <w:style w:type="character" w:customStyle="1" w:styleId="PlainTextChar">
    <w:name w:val="Plain Text Char"/>
    <w:link w:val="PlainText"/>
    <w:uiPriority w:val="99"/>
    <w:rsid w:val="00A40525"/>
    <w:rPr>
      <w:rFonts w:ascii="Courier New" w:hAnsi="Courier New"/>
    </w:rPr>
  </w:style>
  <w:style w:type="paragraph" w:styleId="PlainText">
    <w:name w:val="Plain Text"/>
    <w:basedOn w:val="Normal"/>
    <w:link w:val="PlainTextChar"/>
    <w:uiPriority w:val="99"/>
    <w:rsid w:val="00A40525"/>
    <w:pPr>
      <w:suppressAutoHyphens w:val="0"/>
      <w:spacing w:line="240" w:lineRule="auto"/>
      <w:jc w:val="both"/>
    </w:pPr>
    <w:rPr>
      <w:rFonts w:ascii="Courier New" w:hAnsi="Courier New"/>
      <w:lang w:eastAsia="en-GB"/>
    </w:rPr>
  </w:style>
  <w:style w:type="character" w:customStyle="1" w:styleId="PlainTextChar1">
    <w:name w:val="Plain Text Char1"/>
    <w:rsid w:val="00A40525"/>
    <w:rPr>
      <w:rFonts w:ascii="Courier New" w:hAnsi="Courier New" w:cs="Courier New"/>
      <w:lang w:eastAsia="en-US"/>
    </w:rPr>
  </w:style>
  <w:style w:type="paragraph" w:customStyle="1" w:styleId="tableau">
    <w:name w:val="tableau"/>
    <w:basedOn w:val="Normal"/>
    <w:next w:val="Normal"/>
    <w:rsid w:val="00A40525"/>
    <w:pPr>
      <w:suppressAutoHyphens w:val="0"/>
      <w:spacing w:before="40" w:after="40" w:line="210" w:lineRule="exact"/>
      <w:jc w:val="both"/>
    </w:pPr>
    <w:rPr>
      <w:rFonts w:ascii="Helvetica" w:hAnsi="Helvetica"/>
      <w:sz w:val="18"/>
      <w:lang w:val="fr-FR" w:eastAsia="de-DE"/>
    </w:rPr>
  </w:style>
  <w:style w:type="character" w:customStyle="1" w:styleId="DocumentMapChar">
    <w:name w:val="Document Map Char"/>
    <w:link w:val="DocumentMap"/>
    <w:rsid w:val="00A40525"/>
    <w:rPr>
      <w:rFonts w:ascii="Tahoma" w:hAnsi="Tahoma" w:cs="Tahoma"/>
      <w:sz w:val="16"/>
      <w:szCs w:val="16"/>
    </w:rPr>
  </w:style>
  <w:style w:type="paragraph" w:styleId="DocumentMap">
    <w:name w:val="Document Map"/>
    <w:basedOn w:val="Normal"/>
    <w:link w:val="DocumentMapChar"/>
    <w:rsid w:val="00A40525"/>
    <w:pPr>
      <w:suppressAutoHyphens w:val="0"/>
      <w:spacing w:line="240" w:lineRule="auto"/>
      <w:jc w:val="both"/>
    </w:pPr>
    <w:rPr>
      <w:rFonts w:ascii="Tahoma" w:hAnsi="Tahoma" w:cs="Tahoma"/>
      <w:sz w:val="16"/>
      <w:szCs w:val="16"/>
      <w:lang w:eastAsia="en-GB"/>
    </w:rPr>
  </w:style>
  <w:style w:type="character" w:customStyle="1" w:styleId="DocumentMapChar1">
    <w:name w:val="Document Map Char1"/>
    <w:rsid w:val="00A40525"/>
    <w:rPr>
      <w:rFonts w:ascii="Tahoma" w:hAnsi="Tahoma" w:cs="Tahoma"/>
      <w:sz w:val="16"/>
      <w:szCs w:val="16"/>
      <w:lang w:eastAsia="en-US"/>
    </w:rPr>
  </w:style>
  <w:style w:type="paragraph" w:styleId="TOC3">
    <w:name w:val="toc 3"/>
    <w:basedOn w:val="Normal"/>
    <w:next w:val="Normal"/>
    <w:autoRedefine/>
    <w:rsid w:val="00A40525"/>
    <w:pPr>
      <w:suppressAutoHyphens w:val="0"/>
      <w:spacing w:line="240" w:lineRule="auto"/>
      <w:ind w:left="480"/>
    </w:pPr>
    <w:rPr>
      <w:rFonts w:ascii="Calibri" w:hAnsi="Calibri"/>
      <w:i/>
      <w:iCs/>
    </w:rPr>
  </w:style>
  <w:style w:type="paragraph" w:styleId="NormalWeb">
    <w:name w:val="Normal (Web)"/>
    <w:basedOn w:val="Normal"/>
    <w:uiPriority w:val="99"/>
    <w:rsid w:val="00A40525"/>
    <w:pPr>
      <w:suppressAutoHyphens w:val="0"/>
      <w:spacing w:before="100" w:beforeAutospacing="1" w:after="100" w:afterAutospacing="1" w:line="240" w:lineRule="auto"/>
      <w:jc w:val="both"/>
    </w:pPr>
    <w:rPr>
      <w:rFonts w:ascii="Arial Unicode MS" w:eastAsia="Arial Unicode MS" w:hAnsi="Arial Unicode MS" w:cs="Arial Unicode MS"/>
      <w:sz w:val="24"/>
      <w:szCs w:val="24"/>
      <w:lang w:val="en-US" w:eastAsia="ja-JP"/>
    </w:rPr>
  </w:style>
  <w:style w:type="paragraph" w:customStyle="1" w:styleId="XXXXHeadline">
    <w:name w:val="X.X.X.X. Headline"/>
    <w:basedOn w:val="XXXHeadline"/>
    <w:next w:val="Normal"/>
    <w:qFormat/>
    <w:rsid w:val="00A40525"/>
    <w:pPr>
      <w:numPr>
        <w:ilvl w:val="0"/>
        <w:numId w:val="0"/>
      </w:numPr>
      <w:tabs>
        <w:tab w:val="num" w:pos="3272"/>
      </w:tabs>
      <w:ind w:left="1418" w:hanging="1418"/>
      <w:outlineLvl w:val="3"/>
    </w:pPr>
  </w:style>
  <w:style w:type="paragraph" w:customStyle="1" w:styleId="XXXXXHeadline">
    <w:name w:val="X.X.X.X.X. Headline"/>
    <w:basedOn w:val="XXXXHeadline"/>
    <w:qFormat/>
    <w:rsid w:val="00A40525"/>
    <w:pPr>
      <w:tabs>
        <w:tab w:val="clear" w:pos="3272"/>
      </w:tabs>
      <w:outlineLvl w:val="4"/>
    </w:pPr>
  </w:style>
  <w:style w:type="paragraph" w:customStyle="1" w:styleId="XXXXXXHeadline">
    <w:name w:val="X.X.X.X.X.X. Headline"/>
    <w:basedOn w:val="XXXXXHeadline"/>
    <w:qFormat/>
    <w:rsid w:val="00A40525"/>
    <w:pPr>
      <w:tabs>
        <w:tab w:val="num" w:pos="1800"/>
      </w:tabs>
      <w:outlineLvl w:val="5"/>
    </w:pPr>
  </w:style>
  <w:style w:type="paragraph" w:customStyle="1" w:styleId="XXXXXXXHeadline">
    <w:name w:val="X.X.X.X.X.X.X. Headline"/>
    <w:basedOn w:val="XXXXXXHeadline"/>
    <w:qFormat/>
    <w:rsid w:val="00A40525"/>
    <w:pPr>
      <w:tabs>
        <w:tab w:val="clear" w:pos="1800"/>
      </w:tabs>
      <w:outlineLvl w:val="6"/>
    </w:pPr>
  </w:style>
  <w:style w:type="paragraph" w:styleId="TOC2">
    <w:name w:val="toc 2"/>
    <w:basedOn w:val="Normal"/>
    <w:next w:val="Normal"/>
    <w:autoRedefine/>
    <w:unhideWhenUsed/>
    <w:rsid w:val="00A40525"/>
    <w:pPr>
      <w:suppressAutoHyphens w:val="0"/>
      <w:spacing w:line="240" w:lineRule="auto"/>
      <w:ind w:left="240"/>
    </w:pPr>
    <w:rPr>
      <w:rFonts w:ascii="Calibri" w:hAnsi="Calibri"/>
      <w:smallCaps/>
    </w:rPr>
  </w:style>
  <w:style w:type="paragraph" w:customStyle="1" w:styleId="Headline01">
    <w:name w:val="Headline01"/>
    <w:basedOn w:val="Normal"/>
    <w:next w:val="Normal"/>
    <w:rsid w:val="00A40525"/>
    <w:pPr>
      <w:tabs>
        <w:tab w:val="left" w:pos="851"/>
      </w:tabs>
      <w:suppressAutoHyphens w:val="0"/>
      <w:spacing w:line="240" w:lineRule="auto"/>
      <w:jc w:val="both"/>
      <w:outlineLvl w:val="0"/>
    </w:pPr>
    <w:rPr>
      <w:sz w:val="24"/>
    </w:rPr>
  </w:style>
  <w:style w:type="paragraph" w:customStyle="1" w:styleId="1">
    <w:name w:val="1"/>
    <w:rsid w:val="00A40525"/>
    <w:rPr>
      <w:lang w:val="en-GB" w:eastAsia="en-GB"/>
    </w:rPr>
  </w:style>
  <w:style w:type="character" w:customStyle="1" w:styleId="TableFootNoteXref">
    <w:name w:val="TableFootNoteXref"/>
    <w:rsid w:val="00A40525"/>
    <w:rPr>
      <w:position w:val="6"/>
      <w:sz w:val="16"/>
    </w:rPr>
  </w:style>
  <w:style w:type="paragraph" w:customStyle="1" w:styleId="Funotentext1">
    <w:name w:val="Fußnotentext1"/>
    <w:basedOn w:val="Normal"/>
    <w:next w:val="Normal"/>
    <w:rsid w:val="00A40525"/>
    <w:pPr>
      <w:suppressAutoHyphens w:val="0"/>
      <w:autoSpaceDE w:val="0"/>
      <w:autoSpaceDN w:val="0"/>
      <w:adjustRightInd w:val="0"/>
      <w:spacing w:line="240" w:lineRule="auto"/>
    </w:pPr>
    <w:rPr>
      <w:rFonts w:ascii="LJLOIP+TimesNewRoman" w:hAnsi="LJLOIP+TimesNewRoman"/>
      <w:sz w:val="24"/>
      <w:szCs w:val="24"/>
      <w:lang w:val="de-DE" w:eastAsia="de-DE"/>
    </w:rPr>
  </w:style>
  <w:style w:type="character" w:customStyle="1" w:styleId="SingleTxtGChar">
    <w:name w:val="_ Single Txt_G Char"/>
    <w:link w:val="SingleTxtG"/>
    <w:locked/>
    <w:rsid w:val="00A40525"/>
    <w:rPr>
      <w:lang w:eastAsia="en-US"/>
    </w:rPr>
  </w:style>
  <w:style w:type="paragraph" w:customStyle="1" w:styleId="HeaderA2">
    <w:name w:val="Header A2"/>
    <w:basedOn w:val="Normal"/>
    <w:rsid w:val="00A40525"/>
    <w:pPr>
      <w:keepNext/>
      <w:suppressAutoHyphens w:val="0"/>
      <w:spacing w:before="300" w:after="220" w:line="240" w:lineRule="auto"/>
      <w:outlineLvl w:val="0"/>
    </w:pPr>
    <w:rPr>
      <w:sz w:val="24"/>
    </w:rPr>
  </w:style>
  <w:style w:type="character" w:customStyle="1" w:styleId="texhtml">
    <w:name w:val="texhtml"/>
    <w:rsid w:val="00A40525"/>
  </w:style>
  <w:style w:type="paragraph" w:styleId="ListParagraph">
    <w:name w:val="List Paragraph"/>
    <w:basedOn w:val="Normal"/>
    <w:uiPriority w:val="34"/>
    <w:qFormat/>
    <w:rsid w:val="00A40525"/>
    <w:pPr>
      <w:suppressAutoHyphens w:val="0"/>
      <w:spacing w:line="240" w:lineRule="auto"/>
      <w:ind w:left="720"/>
      <w:contextualSpacing/>
      <w:jc w:val="both"/>
    </w:pPr>
    <w:rPr>
      <w:sz w:val="24"/>
    </w:rPr>
  </w:style>
  <w:style w:type="paragraph" w:customStyle="1" w:styleId="Default">
    <w:name w:val="Default"/>
    <w:rsid w:val="00A40525"/>
    <w:pPr>
      <w:autoSpaceDE w:val="0"/>
      <w:autoSpaceDN w:val="0"/>
      <w:adjustRightInd w:val="0"/>
    </w:pPr>
    <w:rPr>
      <w:rFonts w:ascii="Arial" w:eastAsia="Calibri" w:hAnsi="Arial" w:cs="Arial"/>
      <w:color w:val="000000"/>
      <w:sz w:val="24"/>
      <w:szCs w:val="24"/>
      <w:lang w:val="en-GB" w:eastAsia="en-GB"/>
    </w:rPr>
  </w:style>
  <w:style w:type="character" w:styleId="Strong">
    <w:name w:val="Strong"/>
    <w:qFormat/>
    <w:rsid w:val="00A40525"/>
    <w:rPr>
      <w:b/>
      <w:bCs/>
    </w:rPr>
  </w:style>
  <w:style w:type="paragraph" w:styleId="Revision">
    <w:name w:val="Revision"/>
    <w:hidden/>
    <w:uiPriority w:val="99"/>
    <w:semiHidden/>
    <w:rsid w:val="00A40525"/>
    <w:rPr>
      <w:rFonts w:eastAsia="Calibri"/>
      <w:sz w:val="24"/>
      <w:lang w:val="en-GB"/>
    </w:rPr>
  </w:style>
  <w:style w:type="character" w:styleId="IntenseEmphasis">
    <w:name w:val="Intense Emphasis"/>
    <w:uiPriority w:val="21"/>
    <w:qFormat/>
    <w:rsid w:val="00A40525"/>
    <w:rPr>
      <w:b/>
      <w:bCs/>
      <w:i/>
      <w:iCs/>
      <w:color w:val="4F81BD"/>
    </w:rPr>
  </w:style>
  <w:style w:type="character" w:customStyle="1" w:styleId="EndnoteTextChar">
    <w:name w:val="Endnote Text Char"/>
    <w:aliases w:val="2_G Char"/>
    <w:link w:val="EndnoteText"/>
    <w:uiPriority w:val="99"/>
    <w:rsid w:val="00A40525"/>
    <w:rPr>
      <w:sz w:val="18"/>
      <w:lang w:eastAsia="en-US"/>
    </w:rPr>
  </w:style>
  <w:style w:type="paragraph" w:styleId="TOC4">
    <w:name w:val="toc 4"/>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styleId="TOC5">
    <w:name w:val="toc 5"/>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styleId="TOC6">
    <w:name w:val="toc 6"/>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styleId="TOC7">
    <w:name w:val="toc 7"/>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styleId="TOC8">
    <w:name w:val="toc 8"/>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styleId="TOC9">
    <w:name w:val="toc 9"/>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paragraph" w:customStyle="1" w:styleId="Listenabsatz1">
    <w:name w:val="Listenabsatz1"/>
    <w:basedOn w:val="Normal"/>
    <w:rsid w:val="00A40525"/>
    <w:pPr>
      <w:suppressAutoHyphens w:val="0"/>
      <w:spacing w:after="200" w:line="276" w:lineRule="auto"/>
      <w:ind w:left="720"/>
    </w:pPr>
    <w:rPr>
      <w:rFonts w:ascii="Calibri" w:hAnsi="Calibri"/>
      <w:sz w:val="22"/>
      <w:szCs w:val="22"/>
      <w:lang w:val="de-DE"/>
    </w:rPr>
  </w:style>
  <w:style w:type="paragraph" w:styleId="Index1">
    <w:name w:val="index 1"/>
    <w:basedOn w:val="Normal"/>
    <w:next w:val="Normal"/>
    <w:autoRedefine/>
    <w:unhideWhenUsed/>
    <w:rsid w:val="00A40525"/>
    <w:pPr>
      <w:suppressAutoHyphens w:val="0"/>
      <w:spacing w:line="240" w:lineRule="auto"/>
      <w:ind w:left="240" w:hanging="240"/>
      <w:jc w:val="both"/>
    </w:pPr>
    <w:rPr>
      <w:sz w:val="24"/>
    </w:rPr>
  </w:style>
  <w:style w:type="paragraph" w:styleId="IndexHeading">
    <w:name w:val="index heading"/>
    <w:basedOn w:val="Normal"/>
    <w:next w:val="Index1"/>
    <w:rsid w:val="00A40525"/>
    <w:pPr>
      <w:keepNext/>
      <w:suppressAutoHyphens w:val="0"/>
      <w:overflowPunct w:val="0"/>
      <w:autoSpaceDE w:val="0"/>
      <w:autoSpaceDN w:val="0"/>
      <w:adjustRightInd w:val="0"/>
      <w:spacing w:before="480" w:after="210" w:line="230" w:lineRule="auto"/>
      <w:jc w:val="center"/>
      <w:textAlignment w:val="baseline"/>
    </w:pPr>
    <w:rPr>
      <w:rFonts w:ascii="Arial" w:hAnsi="Arial"/>
      <w:lang w:eastAsia="ja-JP"/>
    </w:rPr>
  </w:style>
  <w:style w:type="character" w:styleId="PlaceholderText">
    <w:name w:val="Placeholder Text"/>
    <w:uiPriority w:val="99"/>
    <w:semiHidden/>
    <w:rsid w:val="00A40525"/>
    <w:rPr>
      <w:color w:val="808080"/>
    </w:rPr>
  </w:style>
  <w:style w:type="numbering" w:customStyle="1" w:styleId="KeineListe1">
    <w:name w:val="Keine Liste1"/>
    <w:next w:val="NoList"/>
    <w:uiPriority w:val="99"/>
    <w:semiHidden/>
    <w:unhideWhenUsed/>
    <w:rsid w:val="00A40525"/>
  </w:style>
  <w:style w:type="paragraph" w:styleId="NoSpacing">
    <w:name w:val="No Spacing"/>
    <w:uiPriority w:val="1"/>
    <w:qFormat/>
    <w:rsid w:val="00A40525"/>
    <w:pPr>
      <w:jc w:val="both"/>
    </w:pPr>
    <w:rPr>
      <w:sz w:val="24"/>
      <w:lang w:val="en-GB"/>
    </w:rPr>
  </w:style>
  <w:style w:type="paragraph" w:customStyle="1" w:styleId="Body">
    <w:name w:val="Body"/>
    <w:basedOn w:val="Normal"/>
    <w:rsid w:val="00A40525"/>
    <w:pPr>
      <w:suppressAutoHyphens w:val="0"/>
      <w:spacing w:before="240" w:line="240" w:lineRule="auto"/>
      <w:jc w:val="both"/>
    </w:pPr>
    <w:rPr>
      <w:rFonts w:ascii="Arial" w:hAnsi="Arial"/>
      <w:color w:val="000000"/>
      <w:lang w:val="en-US"/>
    </w:rPr>
  </w:style>
  <w:style w:type="character" w:styleId="Emphasis">
    <w:name w:val="Emphasis"/>
    <w:qFormat/>
    <w:rsid w:val="00A40525"/>
    <w:rPr>
      <w:i/>
      <w:iCs/>
    </w:rPr>
  </w:style>
  <w:style w:type="paragraph" w:customStyle="1" w:styleId="default0">
    <w:name w:val="default"/>
    <w:basedOn w:val="Normal"/>
    <w:rsid w:val="00A40525"/>
    <w:pPr>
      <w:suppressAutoHyphens w:val="0"/>
      <w:spacing w:before="100" w:beforeAutospacing="1" w:after="100" w:afterAutospacing="1" w:line="240" w:lineRule="auto"/>
    </w:pPr>
    <w:rPr>
      <w:sz w:val="24"/>
      <w:szCs w:val="24"/>
      <w:lang w:eastAsia="en-GB"/>
    </w:rPr>
  </w:style>
  <w:style w:type="paragraph" w:customStyle="1" w:styleId="Aufzhlung">
    <w:name w:val="Aufzählung"/>
    <w:basedOn w:val="Normal"/>
    <w:qFormat/>
    <w:rsid w:val="00A40525"/>
    <w:pPr>
      <w:numPr>
        <w:numId w:val="4"/>
      </w:numPr>
      <w:tabs>
        <w:tab w:val="left" w:pos="227"/>
      </w:tabs>
      <w:suppressAutoHyphens w:val="0"/>
      <w:spacing w:line="284" w:lineRule="atLeast"/>
      <w:ind w:left="0" w:firstLine="0"/>
    </w:pPr>
    <w:rPr>
      <w:rFonts w:ascii="Arial" w:hAnsi="Arial" w:cs="Arial"/>
      <w:bCs/>
      <w:sz w:val="19"/>
      <w:szCs w:val="19"/>
      <w:lang w:val="de-DE" w:eastAsia="de-DE"/>
    </w:rPr>
  </w:style>
  <w:style w:type="table" w:customStyle="1" w:styleId="Tabellenraster1">
    <w:name w:val="Tabellenraster1"/>
    <w:basedOn w:val="TableNormal"/>
    <w:next w:val="TableGrid"/>
    <w:uiPriority w:val="59"/>
    <w:rsid w:val="00A40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1">
    <w:name w:val="Textkörper Zchn1"/>
    <w:rsid w:val="00A40525"/>
    <w:rPr>
      <w:rFonts w:ascii="Arial" w:hAnsi="Arial" w:cs="Arial"/>
      <w:sz w:val="19"/>
      <w:szCs w:val="19"/>
    </w:rPr>
  </w:style>
  <w:style w:type="character" w:customStyle="1" w:styleId="Textkrper3Zchn1">
    <w:name w:val="Textkörper 3 Zchn1"/>
    <w:rsid w:val="00A40525"/>
    <w:rPr>
      <w:rFonts w:ascii="Arial" w:hAnsi="Arial" w:cs="Arial"/>
      <w:sz w:val="16"/>
      <w:szCs w:val="16"/>
    </w:rPr>
  </w:style>
  <w:style w:type="character" w:customStyle="1" w:styleId="Textkrper-Einzug2Zchn1">
    <w:name w:val="Textkörper-Einzug 2 Zchn1"/>
    <w:rsid w:val="00A40525"/>
    <w:rPr>
      <w:rFonts w:ascii="Arial" w:hAnsi="Arial" w:cs="Arial"/>
      <w:sz w:val="19"/>
      <w:szCs w:val="19"/>
    </w:rPr>
  </w:style>
  <w:style w:type="character" w:customStyle="1" w:styleId="Textkrper-Einzug3Zchn1">
    <w:name w:val="Textkörper-Einzug 3 Zchn1"/>
    <w:rsid w:val="00A40525"/>
    <w:rPr>
      <w:rFonts w:ascii="Arial" w:hAnsi="Arial" w:cs="Arial"/>
      <w:sz w:val="16"/>
      <w:szCs w:val="16"/>
    </w:rPr>
  </w:style>
  <w:style w:type="character" w:customStyle="1" w:styleId="Textkrper-ZeileneinzugZchn1">
    <w:name w:val="Textkörper-Zeileneinzug Zchn1"/>
    <w:rsid w:val="00A40525"/>
    <w:rPr>
      <w:rFonts w:ascii="Arial" w:hAnsi="Arial" w:cs="Arial"/>
      <w:sz w:val="19"/>
      <w:szCs w:val="19"/>
    </w:rPr>
  </w:style>
  <w:style w:type="character" w:customStyle="1" w:styleId="NurTextZchn1">
    <w:name w:val="Nur Text Zchn1"/>
    <w:rsid w:val="00A40525"/>
    <w:rPr>
      <w:rFonts w:ascii="Consolas" w:hAnsi="Consolas" w:cs="Consolas"/>
      <w:sz w:val="21"/>
      <w:szCs w:val="21"/>
    </w:rPr>
  </w:style>
  <w:style w:type="character" w:customStyle="1" w:styleId="DokumentstrukturZchn1">
    <w:name w:val="Dokumentstruktur Zchn1"/>
    <w:rsid w:val="00A40525"/>
    <w:rPr>
      <w:rFonts w:ascii="Tahoma" w:hAnsi="Tahoma" w:cs="Tahoma"/>
      <w:sz w:val="16"/>
      <w:szCs w:val="16"/>
    </w:rPr>
  </w:style>
  <w:style w:type="character" w:customStyle="1" w:styleId="EndnotentextZchn1">
    <w:name w:val="Endnotentext Zchn1"/>
    <w:rsid w:val="00A40525"/>
    <w:rPr>
      <w:rFonts w:ascii="Arial" w:hAnsi="Arial" w:cs="Arial"/>
    </w:rPr>
  </w:style>
  <w:style w:type="paragraph" w:customStyle="1" w:styleId="Verzeichnis41">
    <w:name w:val="Verzeichnis 41"/>
    <w:basedOn w:val="Normal"/>
    <w:next w:val="Normal"/>
    <w:autoRedefine/>
    <w:rsid w:val="00A40525"/>
    <w:pPr>
      <w:suppressAutoHyphens w:val="0"/>
      <w:spacing w:line="276" w:lineRule="auto"/>
      <w:ind w:left="660"/>
    </w:pPr>
    <w:rPr>
      <w:rFonts w:ascii="Calibri" w:eastAsia="Calibri" w:hAnsi="Calibri" w:cs="Calibri"/>
      <w:sz w:val="18"/>
      <w:szCs w:val="18"/>
      <w:lang w:val="de-DE"/>
    </w:rPr>
  </w:style>
  <w:style w:type="paragraph" w:customStyle="1" w:styleId="Verzeichnis51">
    <w:name w:val="Verzeichnis 51"/>
    <w:basedOn w:val="Normal"/>
    <w:next w:val="Normal"/>
    <w:autoRedefine/>
    <w:rsid w:val="00A40525"/>
    <w:pPr>
      <w:suppressAutoHyphens w:val="0"/>
      <w:spacing w:line="276" w:lineRule="auto"/>
      <w:ind w:left="880"/>
    </w:pPr>
    <w:rPr>
      <w:rFonts w:ascii="Calibri" w:eastAsia="Calibri" w:hAnsi="Calibri" w:cs="Calibri"/>
      <w:sz w:val="18"/>
      <w:szCs w:val="18"/>
      <w:lang w:val="de-DE"/>
    </w:rPr>
  </w:style>
  <w:style w:type="paragraph" w:customStyle="1" w:styleId="Verzeichnis61">
    <w:name w:val="Verzeichnis 61"/>
    <w:basedOn w:val="Normal"/>
    <w:next w:val="Normal"/>
    <w:autoRedefine/>
    <w:rsid w:val="00A40525"/>
    <w:pPr>
      <w:suppressAutoHyphens w:val="0"/>
      <w:spacing w:line="276" w:lineRule="auto"/>
      <w:ind w:left="1100"/>
    </w:pPr>
    <w:rPr>
      <w:rFonts w:ascii="Calibri" w:eastAsia="Calibri" w:hAnsi="Calibri" w:cs="Calibri"/>
      <w:sz w:val="18"/>
      <w:szCs w:val="18"/>
      <w:lang w:val="de-DE"/>
    </w:rPr>
  </w:style>
  <w:style w:type="paragraph" w:customStyle="1" w:styleId="Verzeichnis71">
    <w:name w:val="Verzeichnis 71"/>
    <w:basedOn w:val="Normal"/>
    <w:next w:val="Normal"/>
    <w:autoRedefine/>
    <w:rsid w:val="00A40525"/>
    <w:pPr>
      <w:suppressAutoHyphens w:val="0"/>
      <w:spacing w:line="276" w:lineRule="auto"/>
      <w:ind w:left="1320"/>
    </w:pPr>
    <w:rPr>
      <w:rFonts w:ascii="Calibri" w:eastAsia="Calibri" w:hAnsi="Calibri" w:cs="Calibri"/>
      <w:sz w:val="18"/>
      <w:szCs w:val="18"/>
      <w:lang w:val="de-DE"/>
    </w:rPr>
  </w:style>
  <w:style w:type="paragraph" w:customStyle="1" w:styleId="Verzeichnis81">
    <w:name w:val="Verzeichnis 81"/>
    <w:basedOn w:val="Normal"/>
    <w:next w:val="Normal"/>
    <w:autoRedefine/>
    <w:rsid w:val="00A40525"/>
    <w:pPr>
      <w:suppressAutoHyphens w:val="0"/>
      <w:spacing w:line="276" w:lineRule="auto"/>
      <w:ind w:left="1540"/>
    </w:pPr>
    <w:rPr>
      <w:rFonts w:ascii="Calibri" w:eastAsia="Calibri" w:hAnsi="Calibri" w:cs="Calibri"/>
      <w:sz w:val="18"/>
      <w:szCs w:val="18"/>
      <w:lang w:val="de-DE"/>
    </w:rPr>
  </w:style>
  <w:style w:type="paragraph" w:customStyle="1" w:styleId="Verzeichnis91">
    <w:name w:val="Verzeichnis 91"/>
    <w:basedOn w:val="Normal"/>
    <w:next w:val="Normal"/>
    <w:autoRedefine/>
    <w:rsid w:val="00A40525"/>
    <w:pPr>
      <w:suppressAutoHyphens w:val="0"/>
      <w:spacing w:line="276" w:lineRule="auto"/>
      <w:ind w:left="1760"/>
    </w:pPr>
    <w:rPr>
      <w:rFonts w:ascii="Calibri" w:eastAsia="Calibri" w:hAnsi="Calibri" w:cs="Calibri"/>
      <w:sz w:val="18"/>
      <w:szCs w:val="18"/>
      <w:lang w:val="de-DE"/>
    </w:rPr>
  </w:style>
  <w:style w:type="numbering" w:customStyle="1" w:styleId="KeineListe11">
    <w:name w:val="Keine Liste11"/>
    <w:next w:val="NoList"/>
    <w:uiPriority w:val="99"/>
    <w:semiHidden/>
    <w:unhideWhenUsed/>
    <w:rsid w:val="00A40525"/>
  </w:style>
  <w:style w:type="paragraph" w:customStyle="1" w:styleId="font5">
    <w:name w:val="font5"/>
    <w:basedOn w:val="Normal"/>
    <w:rsid w:val="00D022CA"/>
    <w:pPr>
      <w:suppressAutoHyphens w:val="0"/>
      <w:spacing w:before="100" w:beforeAutospacing="1" w:after="100" w:afterAutospacing="1" w:line="240" w:lineRule="auto"/>
    </w:pPr>
    <w:rPr>
      <w:rFonts w:ascii="Arial" w:hAnsi="Arial" w:cs="Arial"/>
      <w:lang w:eastAsia="en-GB"/>
    </w:rPr>
  </w:style>
  <w:style w:type="paragraph" w:customStyle="1" w:styleId="xl66">
    <w:name w:val="xl66"/>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7">
    <w:name w:val="xl67"/>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lang w:eastAsia="en-GB"/>
    </w:rPr>
  </w:style>
  <w:style w:type="paragraph" w:customStyle="1" w:styleId="xl68">
    <w:name w:val="xl68"/>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Arial" w:hAnsi="Arial" w:cs="Arial"/>
      <w:lang w:eastAsia="en-GB"/>
    </w:rPr>
  </w:style>
  <w:style w:type="paragraph" w:customStyle="1" w:styleId="xl69">
    <w:name w:val="xl69"/>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0">
    <w:name w:val="xl70"/>
    <w:basedOn w:val="Normal"/>
    <w:rsid w:val="00D022C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eastAsia="en-GB"/>
    </w:rPr>
  </w:style>
  <w:style w:type="paragraph" w:customStyle="1" w:styleId="xl71">
    <w:name w:val="xl71"/>
    <w:basedOn w:val="Normal"/>
    <w:rsid w:val="00F611BA"/>
    <w:pPr>
      <w:suppressAutoHyphens w:val="0"/>
      <w:spacing w:before="100" w:beforeAutospacing="1" w:after="100" w:afterAutospacing="1" w:line="240" w:lineRule="auto"/>
      <w:textAlignment w:val="center"/>
    </w:pPr>
    <w:rPr>
      <w:lang w:eastAsia="en-GB"/>
    </w:rPr>
  </w:style>
  <w:style w:type="paragraph" w:customStyle="1" w:styleId="xl72">
    <w:name w:val="xl72"/>
    <w:basedOn w:val="Normal"/>
    <w:rsid w:val="00F611BA"/>
    <w:pPr>
      <w:suppressAutoHyphens w:val="0"/>
      <w:spacing w:before="100" w:beforeAutospacing="1" w:after="100" w:afterAutospacing="1" w:line="240" w:lineRule="auto"/>
    </w:pPr>
    <w:rPr>
      <w:lang w:eastAsia="en-GB"/>
    </w:rPr>
  </w:style>
  <w:style w:type="paragraph" w:customStyle="1" w:styleId="xl73">
    <w:name w:val="xl73"/>
    <w:basedOn w:val="Normal"/>
    <w:rsid w:val="00F611BA"/>
    <w:pPr>
      <w:pBdr>
        <w:bottom w:val="single" w:sz="4" w:space="0" w:color="auto"/>
      </w:pBdr>
      <w:suppressAutoHyphens w:val="0"/>
      <w:spacing w:before="100" w:beforeAutospacing="1" w:after="100" w:afterAutospacing="1" w:line="240" w:lineRule="auto"/>
      <w:textAlignment w:val="center"/>
    </w:pPr>
    <w:rPr>
      <w:lang w:eastAsia="en-GB"/>
    </w:rPr>
  </w:style>
  <w:style w:type="paragraph" w:customStyle="1" w:styleId="xl74">
    <w:name w:val="xl74"/>
    <w:basedOn w:val="Normal"/>
    <w:rsid w:val="00F611BA"/>
    <w:pPr>
      <w:pBdr>
        <w:bottom w:val="single" w:sz="4" w:space="0" w:color="auto"/>
      </w:pBdr>
      <w:suppressAutoHyphens w:val="0"/>
      <w:spacing w:before="100" w:beforeAutospacing="1" w:after="100" w:afterAutospacing="1" w:line="240" w:lineRule="auto"/>
    </w:pPr>
    <w:rPr>
      <w:lang w:eastAsia="en-GB"/>
    </w:rPr>
  </w:style>
  <w:style w:type="paragraph" w:customStyle="1" w:styleId="xl75">
    <w:name w:val="xl75"/>
    <w:basedOn w:val="Normal"/>
    <w:rsid w:val="00F611BA"/>
    <w:pPr>
      <w:pBdr>
        <w:top w:val="single" w:sz="8" w:space="0" w:color="auto"/>
      </w:pBdr>
      <w:suppressAutoHyphens w:val="0"/>
      <w:spacing w:before="100" w:beforeAutospacing="1" w:after="100" w:afterAutospacing="1" w:line="240" w:lineRule="auto"/>
      <w:textAlignment w:val="center"/>
    </w:pPr>
    <w:rPr>
      <w:i/>
      <w:iCs/>
      <w:sz w:val="16"/>
      <w:szCs w:val="16"/>
      <w:lang w:eastAsia="en-GB"/>
    </w:rPr>
  </w:style>
  <w:style w:type="paragraph" w:customStyle="1" w:styleId="xl76">
    <w:name w:val="xl76"/>
    <w:basedOn w:val="Normal"/>
    <w:rsid w:val="00F611BA"/>
    <w:pPr>
      <w:pBdr>
        <w:bottom w:val="single" w:sz="8" w:space="0" w:color="auto"/>
      </w:pBdr>
      <w:suppressAutoHyphens w:val="0"/>
      <w:spacing w:before="100" w:beforeAutospacing="1" w:after="100" w:afterAutospacing="1" w:line="240" w:lineRule="auto"/>
      <w:textAlignment w:val="center"/>
    </w:pPr>
    <w:rPr>
      <w:lang w:eastAsia="en-GB"/>
    </w:rPr>
  </w:style>
  <w:style w:type="paragraph" w:customStyle="1" w:styleId="xl64">
    <w:name w:val="xl64"/>
    <w:basedOn w:val="Normal"/>
    <w:rsid w:val="00DE00BC"/>
    <w:pPr>
      <w:suppressAutoHyphens w:val="0"/>
      <w:spacing w:before="100" w:beforeAutospacing="1" w:after="100" w:afterAutospacing="1" w:line="240" w:lineRule="auto"/>
      <w:textAlignment w:val="center"/>
    </w:pPr>
    <w:rPr>
      <w:lang w:eastAsia="en-GB"/>
    </w:rPr>
  </w:style>
  <w:style w:type="paragraph" w:customStyle="1" w:styleId="xl65">
    <w:name w:val="xl65"/>
    <w:basedOn w:val="Normal"/>
    <w:rsid w:val="00DE00BC"/>
    <w:pPr>
      <w:suppressAutoHyphens w:val="0"/>
      <w:spacing w:before="100" w:beforeAutospacing="1" w:after="100" w:afterAutospacing="1" w:line="240" w:lineRule="auto"/>
      <w:textAlignment w:val="center"/>
    </w:pPr>
    <w:rPr>
      <w:lang w:eastAsia="en-GB"/>
    </w:rPr>
  </w:style>
  <w:style w:type="character" w:customStyle="1" w:styleId="CommentTextChar">
    <w:name w:val="Comment Text Char"/>
    <w:uiPriority w:val="99"/>
    <w:rsid w:val="00D966C2"/>
    <w:rPr>
      <w:lang w:eastAsia="en-US"/>
    </w:rPr>
  </w:style>
  <w:style w:type="table" w:styleId="TableSimple1">
    <w:name w:val="Table Simple 1"/>
    <w:basedOn w:val="TableNormal"/>
    <w:rsid w:val="003344B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ableHeading">
    <w:name w:val="Table Heading"/>
    <w:basedOn w:val="Normal"/>
    <w:rsid w:val="0074513E"/>
    <w:pPr>
      <w:tabs>
        <w:tab w:val="left" w:pos="1134"/>
      </w:tabs>
      <w:suppressAutoHyphens w:val="0"/>
      <w:spacing w:before="40" w:after="20" w:line="240" w:lineRule="auto"/>
      <w:ind w:left="1134"/>
    </w:pPr>
    <w:rPr>
      <w:rFonts w:cs="Arial"/>
      <w:b/>
      <w:bCs/>
      <w:szCs w:val="32"/>
    </w:rPr>
  </w:style>
  <w:style w:type="table" w:customStyle="1" w:styleId="Tabellenraster2">
    <w:name w:val="Tabellenraster2"/>
    <w:basedOn w:val="TableNormal"/>
    <w:next w:val="TableGrid"/>
    <w:uiPriority w:val="59"/>
    <w:rsid w:val="00EF7FE8"/>
    <w:pPr>
      <w:suppressAutoHyphens/>
      <w:spacing w:line="240" w:lineRule="atLeast"/>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rsid w:val="004E038B"/>
    <w:pPr>
      <w:widowControl w:val="0"/>
      <w:suppressAutoHyphens w:val="0"/>
      <w:spacing w:line="240" w:lineRule="auto"/>
      <w:ind w:left="200" w:hangingChars="200" w:hanging="200"/>
      <w:jc w:val="both"/>
    </w:pPr>
    <w:rPr>
      <w:kern w:val="2"/>
      <w:sz w:val="21"/>
      <w:szCs w:val="22"/>
      <w:lang w:val="en-US" w:eastAsia="ja-JP"/>
    </w:rPr>
  </w:style>
  <w:style w:type="paragraph" w:styleId="TableofFigures">
    <w:name w:val="table of figures"/>
    <w:basedOn w:val="Normal"/>
    <w:next w:val="Normal"/>
    <w:uiPriority w:val="99"/>
    <w:rsid w:val="00F35E79"/>
    <w:pPr>
      <w:widowControl w:val="0"/>
      <w:suppressAutoHyphens w:val="0"/>
      <w:spacing w:line="240" w:lineRule="auto"/>
      <w:ind w:leftChars="200" w:left="200" w:hangingChars="200" w:hanging="200"/>
      <w:jc w:val="both"/>
    </w:pPr>
    <w:rPr>
      <w:rFonts w:ascii="Arial" w:hAnsi="Arial"/>
      <w:kern w:val="2"/>
      <w:sz w:val="22"/>
      <w:szCs w:val="22"/>
      <w:lang w:val="en-US" w:eastAsia="ja-JP"/>
    </w:rPr>
  </w:style>
  <w:style w:type="paragraph" w:customStyle="1" w:styleId="verse">
    <w:name w:val="verse"/>
    <w:basedOn w:val="Normal"/>
    <w:rsid w:val="00F35E79"/>
    <w:pPr>
      <w:suppressAutoHyphens w:val="0"/>
      <w:spacing w:before="100" w:beforeAutospacing="1" w:after="100" w:afterAutospacing="1" w:line="240" w:lineRule="auto"/>
    </w:pPr>
    <w:rPr>
      <w:sz w:val="24"/>
      <w:szCs w:val="22"/>
      <w:lang w:val="nl-NL" w:eastAsia="nl-NL"/>
    </w:rPr>
  </w:style>
  <w:style w:type="character" w:customStyle="1" w:styleId="text">
    <w:name w:val="text"/>
    <w:rsid w:val="00F35E79"/>
  </w:style>
  <w:style w:type="table" w:customStyle="1" w:styleId="Rastertabel41">
    <w:name w:val="Rastertabel 41"/>
    <w:basedOn w:val="TableNormal"/>
    <w:uiPriority w:val="49"/>
    <w:rsid w:val="00F35E79"/>
    <w:rPr>
      <w:rFonts w:ascii="Arial" w:hAnsi="Arial"/>
      <w:sz w:val="22"/>
      <w:szCs w:val="22"/>
      <w:lang w:val="de-DE" w:eastAsia="de-D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link w:val="SubtitleChar"/>
    <w:uiPriority w:val="99"/>
    <w:qFormat/>
    <w:rsid w:val="00F35E79"/>
    <w:pPr>
      <w:tabs>
        <w:tab w:val="left" w:pos="4706"/>
      </w:tabs>
      <w:suppressAutoHyphens w:val="0"/>
      <w:spacing w:line="250" w:lineRule="atLeast"/>
      <w:outlineLvl w:val="1"/>
    </w:pPr>
    <w:rPr>
      <w:rFonts w:ascii="Arial" w:hAnsi="Arial" w:cs="Arial"/>
      <w:sz w:val="22"/>
      <w:szCs w:val="22"/>
      <w:lang w:val="de-DE" w:eastAsia="de-DE"/>
    </w:rPr>
  </w:style>
  <w:style w:type="character" w:customStyle="1" w:styleId="SubtitleChar">
    <w:name w:val="Subtitle Char"/>
    <w:basedOn w:val="DefaultParagraphFont"/>
    <w:link w:val="Subtitle"/>
    <w:uiPriority w:val="99"/>
    <w:rsid w:val="00F35E79"/>
    <w:rPr>
      <w:rFonts w:ascii="Arial" w:hAnsi="Arial" w:cs="Arial"/>
      <w:sz w:val="22"/>
      <w:szCs w:val="22"/>
      <w:lang w:val="de-DE" w:eastAsia="de-DE"/>
    </w:rPr>
  </w:style>
  <w:style w:type="character" w:customStyle="1" w:styleId="OndertitelChar">
    <w:name w:val="Ondertitel Char"/>
    <w:basedOn w:val="DefaultParagraphFont"/>
    <w:rsid w:val="00F35E79"/>
    <w:rPr>
      <w:rFonts w:asciiTheme="majorHAnsi" w:eastAsiaTheme="majorEastAsia" w:hAnsiTheme="majorHAnsi" w:cstheme="majorBidi"/>
      <w:i/>
      <w:iCs/>
      <w:color w:val="5B9BD5" w:themeColor="accent1"/>
      <w:spacing w:val="15"/>
      <w:sz w:val="24"/>
      <w:szCs w:val="24"/>
    </w:rPr>
  </w:style>
  <w:style w:type="character" w:customStyle="1" w:styleId="VoetnoottekstChar1">
    <w:name w:val="Voetnoottekst Char1"/>
    <w:basedOn w:val="DefaultParagraphFont"/>
    <w:uiPriority w:val="99"/>
    <w:semiHidden/>
    <w:locked/>
    <w:rsid w:val="00F35E79"/>
    <w:rPr>
      <w:rFonts w:asciiTheme="minorHAnsi" w:eastAsiaTheme="minorEastAsia" w:hAnsiTheme="minorHAnsi" w:cstheme="minorBidi"/>
    </w:rPr>
  </w:style>
  <w:style w:type="table" w:customStyle="1" w:styleId="TableGrid1">
    <w:name w:val="Table Grid1"/>
    <w:basedOn w:val="TableNormal"/>
    <w:next w:val="TableGrid"/>
    <w:rsid w:val="00C35B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aliases w:val="6_G Char1"/>
    <w:uiPriority w:val="99"/>
    <w:rsid w:val="00F55271"/>
    <w:rPr>
      <w:b/>
      <w:sz w:val="18"/>
      <w:lang w:eastAsia="en-US"/>
    </w:rPr>
  </w:style>
  <w:style w:type="character" w:customStyle="1" w:styleId="H23GChar">
    <w:name w:val="_ H_2/3_G Char"/>
    <w:link w:val="H23G"/>
    <w:locked/>
    <w:rsid w:val="00F55271"/>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5422">
      <w:bodyDiv w:val="1"/>
      <w:marLeft w:val="0"/>
      <w:marRight w:val="0"/>
      <w:marTop w:val="0"/>
      <w:marBottom w:val="0"/>
      <w:divBdr>
        <w:top w:val="none" w:sz="0" w:space="0" w:color="auto"/>
        <w:left w:val="none" w:sz="0" w:space="0" w:color="auto"/>
        <w:bottom w:val="none" w:sz="0" w:space="0" w:color="auto"/>
        <w:right w:val="none" w:sz="0" w:space="0" w:color="auto"/>
      </w:divBdr>
    </w:div>
    <w:div w:id="56361552">
      <w:bodyDiv w:val="1"/>
      <w:marLeft w:val="0"/>
      <w:marRight w:val="0"/>
      <w:marTop w:val="0"/>
      <w:marBottom w:val="0"/>
      <w:divBdr>
        <w:top w:val="none" w:sz="0" w:space="0" w:color="auto"/>
        <w:left w:val="none" w:sz="0" w:space="0" w:color="auto"/>
        <w:bottom w:val="none" w:sz="0" w:space="0" w:color="auto"/>
        <w:right w:val="none" w:sz="0" w:space="0" w:color="auto"/>
      </w:divBdr>
    </w:div>
    <w:div w:id="72895646">
      <w:bodyDiv w:val="1"/>
      <w:marLeft w:val="0"/>
      <w:marRight w:val="0"/>
      <w:marTop w:val="0"/>
      <w:marBottom w:val="0"/>
      <w:divBdr>
        <w:top w:val="none" w:sz="0" w:space="0" w:color="auto"/>
        <w:left w:val="none" w:sz="0" w:space="0" w:color="auto"/>
        <w:bottom w:val="none" w:sz="0" w:space="0" w:color="auto"/>
        <w:right w:val="none" w:sz="0" w:space="0" w:color="auto"/>
      </w:divBdr>
    </w:div>
    <w:div w:id="87775256">
      <w:bodyDiv w:val="1"/>
      <w:marLeft w:val="0"/>
      <w:marRight w:val="0"/>
      <w:marTop w:val="0"/>
      <w:marBottom w:val="0"/>
      <w:divBdr>
        <w:top w:val="none" w:sz="0" w:space="0" w:color="auto"/>
        <w:left w:val="none" w:sz="0" w:space="0" w:color="auto"/>
        <w:bottom w:val="none" w:sz="0" w:space="0" w:color="auto"/>
        <w:right w:val="none" w:sz="0" w:space="0" w:color="auto"/>
      </w:divBdr>
    </w:div>
    <w:div w:id="126048266">
      <w:bodyDiv w:val="1"/>
      <w:marLeft w:val="0"/>
      <w:marRight w:val="0"/>
      <w:marTop w:val="0"/>
      <w:marBottom w:val="0"/>
      <w:divBdr>
        <w:top w:val="none" w:sz="0" w:space="0" w:color="auto"/>
        <w:left w:val="none" w:sz="0" w:space="0" w:color="auto"/>
        <w:bottom w:val="none" w:sz="0" w:space="0" w:color="auto"/>
        <w:right w:val="none" w:sz="0" w:space="0" w:color="auto"/>
      </w:divBdr>
    </w:div>
    <w:div w:id="128978229">
      <w:bodyDiv w:val="1"/>
      <w:marLeft w:val="0"/>
      <w:marRight w:val="0"/>
      <w:marTop w:val="0"/>
      <w:marBottom w:val="0"/>
      <w:divBdr>
        <w:top w:val="none" w:sz="0" w:space="0" w:color="auto"/>
        <w:left w:val="none" w:sz="0" w:space="0" w:color="auto"/>
        <w:bottom w:val="none" w:sz="0" w:space="0" w:color="auto"/>
        <w:right w:val="none" w:sz="0" w:space="0" w:color="auto"/>
      </w:divBdr>
    </w:div>
    <w:div w:id="130708686">
      <w:bodyDiv w:val="1"/>
      <w:marLeft w:val="0"/>
      <w:marRight w:val="0"/>
      <w:marTop w:val="0"/>
      <w:marBottom w:val="0"/>
      <w:divBdr>
        <w:top w:val="none" w:sz="0" w:space="0" w:color="auto"/>
        <w:left w:val="none" w:sz="0" w:space="0" w:color="auto"/>
        <w:bottom w:val="none" w:sz="0" w:space="0" w:color="auto"/>
        <w:right w:val="none" w:sz="0" w:space="0" w:color="auto"/>
      </w:divBdr>
    </w:div>
    <w:div w:id="288125214">
      <w:bodyDiv w:val="1"/>
      <w:marLeft w:val="0"/>
      <w:marRight w:val="0"/>
      <w:marTop w:val="0"/>
      <w:marBottom w:val="0"/>
      <w:divBdr>
        <w:top w:val="none" w:sz="0" w:space="0" w:color="auto"/>
        <w:left w:val="none" w:sz="0" w:space="0" w:color="auto"/>
        <w:bottom w:val="none" w:sz="0" w:space="0" w:color="auto"/>
        <w:right w:val="none" w:sz="0" w:space="0" w:color="auto"/>
      </w:divBdr>
    </w:div>
    <w:div w:id="334965296">
      <w:bodyDiv w:val="1"/>
      <w:marLeft w:val="0"/>
      <w:marRight w:val="0"/>
      <w:marTop w:val="0"/>
      <w:marBottom w:val="0"/>
      <w:divBdr>
        <w:top w:val="none" w:sz="0" w:space="0" w:color="auto"/>
        <w:left w:val="none" w:sz="0" w:space="0" w:color="auto"/>
        <w:bottom w:val="none" w:sz="0" w:space="0" w:color="auto"/>
        <w:right w:val="none" w:sz="0" w:space="0" w:color="auto"/>
      </w:divBdr>
    </w:div>
    <w:div w:id="343561056">
      <w:bodyDiv w:val="1"/>
      <w:marLeft w:val="0"/>
      <w:marRight w:val="0"/>
      <w:marTop w:val="0"/>
      <w:marBottom w:val="0"/>
      <w:divBdr>
        <w:top w:val="none" w:sz="0" w:space="0" w:color="auto"/>
        <w:left w:val="none" w:sz="0" w:space="0" w:color="auto"/>
        <w:bottom w:val="none" w:sz="0" w:space="0" w:color="auto"/>
        <w:right w:val="none" w:sz="0" w:space="0" w:color="auto"/>
      </w:divBdr>
    </w:div>
    <w:div w:id="351954940">
      <w:bodyDiv w:val="1"/>
      <w:marLeft w:val="0"/>
      <w:marRight w:val="0"/>
      <w:marTop w:val="0"/>
      <w:marBottom w:val="0"/>
      <w:divBdr>
        <w:top w:val="none" w:sz="0" w:space="0" w:color="auto"/>
        <w:left w:val="none" w:sz="0" w:space="0" w:color="auto"/>
        <w:bottom w:val="none" w:sz="0" w:space="0" w:color="auto"/>
        <w:right w:val="none" w:sz="0" w:space="0" w:color="auto"/>
      </w:divBdr>
    </w:div>
    <w:div w:id="382560767">
      <w:bodyDiv w:val="1"/>
      <w:marLeft w:val="0"/>
      <w:marRight w:val="0"/>
      <w:marTop w:val="0"/>
      <w:marBottom w:val="0"/>
      <w:divBdr>
        <w:top w:val="none" w:sz="0" w:space="0" w:color="auto"/>
        <w:left w:val="none" w:sz="0" w:space="0" w:color="auto"/>
        <w:bottom w:val="none" w:sz="0" w:space="0" w:color="auto"/>
        <w:right w:val="none" w:sz="0" w:space="0" w:color="auto"/>
      </w:divBdr>
    </w:div>
    <w:div w:id="400100730">
      <w:bodyDiv w:val="1"/>
      <w:marLeft w:val="0"/>
      <w:marRight w:val="0"/>
      <w:marTop w:val="0"/>
      <w:marBottom w:val="0"/>
      <w:divBdr>
        <w:top w:val="none" w:sz="0" w:space="0" w:color="auto"/>
        <w:left w:val="none" w:sz="0" w:space="0" w:color="auto"/>
        <w:bottom w:val="none" w:sz="0" w:space="0" w:color="auto"/>
        <w:right w:val="none" w:sz="0" w:space="0" w:color="auto"/>
      </w:divBdr>
    </w:div>
    <w:div w:id="434178290">
      <w:bodyDiv w:val="1"/>
      <w:marLeft w:val="0"/>
      <w:marRight w:val="0"/>
      <w:marTop w:val="0"/>
      <w:marBottom w:val="0"/>
      <w:divBdr>
        <w:top w:val="none" w:sz="0" w:space="0" w:color="auto"/>
        <w:left w:val="none" w:sz="0" w:space="0" w:color="auto"/>
        <w:bottom w:val="none" w:sz="0" w:space="0" w:color="auto"/>
        <w:right w:val="none" w:sz="0" w:space="0" w:color="auto"/>
      </w:divBdr>
    </w:div>
    <w:div w:id="484050149">
      <w:bodyDiv w:val="1"/>
      <w:marLeft w:val="0"/>
      <w:marRight w:val="0"/>
      <w:marTop w:val="0"/>
      <w:marBottom w:val="0"/>
      <w:divBdr>
        <w:top w:val="none" w:sz="0" w:space="0" w:color="auto"/>
        <w:left w:val="none" w:sz="0" w:space="0" w:color="auto"/>
        <w:bottom w:val="none" w:sz="0" w:space="0" w:color="auto"/>
        <w:right w:val="none" w:sz="0" w:space="0" w:color="auto"/>
      </w:divBdr>
    </w:div>
    <w:div w:id="527566458">
      <w:bodyDiv w:val="1"/>
      <w:marLeft w:val="0"/>
      <w:marRight w:val="0"/>
      <w:marTop w:val="0"/>
      <w:marBottom w:val="0"/>
      <w:divBdr>
        <w:top w:val="none" w:sz="0" w:space="0" w:color="auto"/>
        <w:left w:val="none" w:sz="0" w:space="0" w:color="auto"/>
        <w:bottom w:val="none" w:sz="0" w:space="0" w:color="auto"/>
        <w:right w:val="none" w:sz="0" w:space="0" w:color="auto"/>
      </w:divBdr>
    </w:div>
    <w:div w:id="527568451">
      <w:bodyDiv w:val="1"/>
      <w:marLeft w:val="0"/>
      <w:marRight w:val="0"/>
      <w:marTop w:val="0"/>
      <w:marBottom w:val="0"/>
      <w:divBdr>
        <w:top w:val="none" w:sz="0" w:space="0" w:color="auto"/>
        <w:left w:val="none" w:sz="0" w:space="0" w:color="auto"/>
        <w:bottom w:val="none" w:sz="0" w:space="0" w:color="auto"/>
        <w:right w:val="none" w:sz="0" w:space="0" w:color="auto"/>
      </w:divBdr>
    </w:div>
    <w:div w:id="617224694">
      <w:bodyDiv w:val="1"/>
      <w:marLeft w:val="0"/>
      <w:marRight w:val="0"/>
      <w:marTop w:val="0"/>
      <w:marBottom w:val="0"/>
      <w:divBdr>
        <w:top w:val="none" w:sz="0" w:space="0" w:color="auto"/>
        <w:left w:val="none" w:sz="0" w:space="0" w:color="auto"/>
        <w:bottom w:val="none" w:sz="0" w:space="0" w:color="auto"/>
        <w:right w:val="none" w:sz="0" w:space="0" w:color="auto"/>
      </w:divBdr>
    </w:div>
    <w:div w:id="644745204">
      <w:bodyDiv w:val="1"/>
      <w:marLeft w:val="0"/>
      <w:marRight w:val="0"/>
      <w:marTop w:val="0"/>
      <w:marBottom w:val="0"/>
      <w:divBdr>
        <w:top w:val="none" w:sz="0" w:space="0" w:color="auto"/>
        <w:left w:val="none" w:sz="0" w:space="0" w:color="auto"/>
        <w:bottom w:val="none" w:sz="0" w:space="0" w:color="auto"/>
        <w:right w:val="none" w:sz="0" w:space="0" w:color="auto"/>
      </w:divBdr>
    </w:div>
    <w:div w:id="656614833">
      <w:bodyDiv w:val="1"/>
      <w:marLeft w:val="0"/>
      <w:marRight w:val="0"/>
      <w:marTop w:val="0"/>
      <w:marBottom w:val="0"/>
      <w:divBdr>
        <w:top w:val="none" w:sz="0" w:space="0" w:color="auto"/>
        <w:left w:val="none" w:sz="0" w:space="0" w:color="auto"/>
        <w:bottom w:val="none" w:sz="0" w:space="0" w:color="auto"/>
        <w:right w:val="none" w:sz="0" w:space="0" w:color="auto"/>
      </w:divBdr>
    </w:div>
    <w:div w:id="678391418">
      <w:bodyDiv w:val="1"/>
      <w:marLeft w:val="0"/>
      <w:marRight w:val="0"/>
      <w:marTop w:val="0"/>
      <w:marBottom w:val="0"/>
      <w:divBdr>
        <w:top w:val="none" w:sz="0" w:space="0" w:color="auto"/>
        <w:left w:val="none" w:sz="0" w:space="0" w:color="auto"/>
        <w:bottom w:val="none" w:sz="0" w:space="0" w:color="auto"/>
        <w:right w:val="none" w:sz="0" w:space="0" w:color="auto"/>
      </w:divBdr>
    </w:div>
    <w:div w:id="689378449">
      <w:bodyDiv w:val="1"/>
      <w:marLeft w:val="0"/>
      <w:marRight w:val="0"/>
      <w:marTop w:val="0"/>
      <w:marBottom w:val="0"/>
      <w:divBdr>
        <w:top w:val="none" w:sz="0" w:space="0" w:color="auto"/>
        <w:left w:val="none" w:sz="0" w:space="0" w:color="auto"/>
        <w:bottom w:val="none" w:sz="0" w:space="0" w:color="auto"/>
        <w:right w:val="none" w:sz="0" w:space="0" w:color="auto"/>
      </w:divBdr>
    </w:div>
    <w:div w:id="692338480">
      <w:bodyDiv w:val="1"/>
      <w:marLeft w:val="0"/>
      <w:marRight w:val="0"/>
      <w:marTop w:val="0"/>
      <w:marBottom w:val="0"/>
      <w:divBdr>
        <w:top w:val="none" w:sz="0" w:space="0" w:color="auto"/>
        <w:left w:val="none" w:sz="0" w:space="0" w:color="auto"/>
        <w:bottom w:val="none" w:sz="0" w:space="0" w:color="auto"/>
        <w:right w:val="none" w:sz="0" w:space="0" w:color="auto"/>
      </w:divBdr>
    </w:div>
    <w:div w:id="698971850">
      <w:bodyDiv w:val="1"/>
      <w:marLeft w:val="0"/>
      <w:marRight w:val="0"/>
      <w:marTop w:val="0"/>
      <w:marBottom w:val="0"/>
      <w:divBdr>
        <w:top w:val="none" w:sz="0" w:space="0" w:color="auto"/>
        <w:left w:val="none" w:sz="0" w:space="0" w:color="auto"/>
        <w:bottom w:val="none" w:sz="0" w:space="0" w:color="auto"/>
        <w:right w:val="none" w:sz="0" w:space="0" w:color="auto"/>
      </w:divBdr>
    </w:div>
    <w:div w:id="710615888">
      <w:bodyDiv w:val="1"/>
      <w:marLeft w:val="0"/>
      <w:marRight w:val="0"/>
      <w:marTop w:val="0"/>
      <w:marBottom w:val="0"/>
      <w:divBdr>
        <w:top w:val="none" w:sz="0" w:space="0" w:color="auto"/>
        <w:left w:val="none" w:sz="0" w:space="0" w:color="auto"/>
        <w:bottom w:val="none" w:sz="0" w:space="0" w:color="auto"/>
        <w:right w:val="none" w:sz="0" w:space="0" w:color="auto"/>
      </w:divBdr>
    </w:div>
    <w:div w:id="723061879">
      <w:bodyDiv w:val="1"/>
      <w:marLeft w:val="0"/>
      <w:marRight w:val="0"/>
      <w:marTop w:val="0"/>
      <w:marBottom w:val="0"/>
      <w:divBdr>
        <w:top w:val="none" w:sz="0" w:space="0" w:color="auto"/>
        <w:left w:val="none" w:sz="0" w:space="0" w:color="auto"/>
        <w:bottom w:val="none" w:sz="0" w:space="0" w:color="auto"/>
        <w:right w:val="none" w:sz="0" w:space="0" w:color="auto"/>
      </w:divBdr>
    </w:div>
    <w:div w:id="730275339">
      <w:bodyDiv w:val="1"/>
      <w:marLeft w:val="0"/>
      <w:marRight w:val="0"/>
      <w:marTop w:val="0"/>
      <w:marBottom w:val="0"/>
      <w:divBdr>
        <w:top w:val="none" w:sz="0" w:space="0" w:color="auto"/>
        <w:left w:val="none" w:sz="0" w:space="0" w:color="auto"/>
        <w:bottom w:val="none" w:sz="0" w:space="0" w:color="auto"/>
        <w:right w:val="none" w:sz="0" w:space="0" w:color="auto"/>
      </w:divBdr>
    </w:div>
    <w:div w:id="734199931">
      <w:bodyDiv w:val="1"/>
      <w:marLeft w:val="0"/>
      <w:marRight w:val="0"/>
      <w:marTop w:val="0"/>
      <w:marBottom w:val="0"/>
      <w:divBdr>
        <w:top w:val="none" w:sz="0" w:space="0" w:color="auto"/>
        <w:left w:val="none" w:sz="0" w:space="0" w:color="auto"/>
        <w:bottom w:val="none" w:sz="0" w:space="0" w:color="auto"/>
        <w:right w:val="none" w:sz="0" w:space="0" w:color="auto"/>
      </w:divBdr>
    </w:div>
    <w:div w:id="755901352">
      <w:bodyDiv w:val="1"/>
      <w:marLeft w:val="0"/>
      <w:marRight w:val="0"/>
      <w:marTop w:val="0"/>
      <w:marBottom w:val="0"/>
      <w:divBdr>
        <w:top w:val="none" w:sz="0" w:space="0" w:color="auto"/>
        <w:left w:val="none" w:sz="0" w:space="0" w:color="auto"/>
        <w:bottom w:val="none" w:sz="0" w:space="0" w:color="auto"/>
        <w:right w:val="none" w:sz="0" w:space="0" w:color="auto"/>
      </w:divBdr>
    </w:div>
    <w:div w:id="816653223">
      <w:bodyDiv w:val="1"/>
      <w:marLeft w:val="0"/>
      <w:marRight w:val="0"/>
      <w:marTop w:val="0"/>
      <w:marBottom w:val="0"/>
      <w:divBdr>
        <w:top w:val="none" w:sz="0" w:space="0" w:color="auto"/>
        <w:left w:val="none" w:sz="0" w:space="0" w:color="auto"/>
        <w:bottom w:val="none" w:sz="0" w:space="0" w:color="auto"/>
        <w:right w:val="none" w:sz="0" w:space="0" w:color="auto"/>
      </w:divBdr>
    </w:div>
    <w:div w:id="822550892">
      <w:bodyDiv w:val="1"/>
      <w:marLeft w:val="0"/>
      <w:marRight w:val="0"/>
      <w:marTop w:val="0"/>
      <w:marBottom w:val="0"/>
      <w:divBdr>
        <w:top w:val="none" w:sz="0" w:space="0" w:color="auto"/>
        <w:left w:val="none" w:sz="0" w:space="0" w:color="auto"/>
        <w:bottom w:val="none" w:sz="0" w:space="0" w:color="auto"/>
        <w:right w:val="none" w:sz="0" w:space="0" w:color="auto"/>
      </w:divBdr>
    </w:div>
    <w:div w:id="827021730">
      <w:bodyDiv w:val="1"/>
      <w:marLeft w:val="0"/>
      <w:marRight w:val="0"/>
      <w:marTop w:val="0"/>
      <w:marBottom w:val="0"/>
      <w:divBdr>
        <w:top w:val="none" w:sz="0" w:space="0" w:color="auto"/>
        <w:left w:val="none" w:sz="0" w:space="0" w:color="auto"/>
        <w:bottom w:val="none" w:sz="0" w:space="0" w:color="auto"/>
        <w:right w:val="none" w:sz="0" w:space="0" w:color="auto"/>
      </w:divBdr>
    </w:div>
    <w:div w:id="830758567">
      <w:bodyDiv w:val="1"/>
      <w:marLeft w:val="0"/>
      <w:marRight w:val="0"/>
      <w:marTop w:val="0"/>
      <w:marBottom w:val="0"/>
      <w:divBdr>
        <w:top w:val="none" w:sz="0" w:space="0" w:color="auto"/>
        <w:left w:val="none" w:sz="0" w:space="0" w:color="auto"/>
        <w:bottom w:val="none" w:sz="0" w:space="0" w:color="auto"/>
        <w:right w:val="none" w:sz="0" w:space="0" w:color="auto"/>
      </w:divBdr>
    </w:div>
    <w:div w:id="839008324">
      <w:bodyDiv w:val="1"/>
      <w:marLeft w:val="0"/>
      <w:marRight w:val="0"/>
      <w:marTop w:val="0"/>
      <w:marBottom w:val="0"/>
      <w:divBdr>
        <w:top w:val="none" w:sz="0" w:space="0" w:color="auto"/>
        <w:left w:val="none" w:sz="0" w:space="0" w:color="auto"/>
        <w:bottom w:val="none" w:sz="0" w:space="0" w:color="auto"/>
        <w:right w:val="none" w:sz="0" w:space="0" w:color="auto"/>
      </w:divBdr>
    </w:div>
    <w:div w:id="892472469">
      <w:bodyDiv w:val="1"/>
      <w:marLeft w:val="0"/>
      <w:marRight w:val="0"/>
      <w:marTop w:val="0"/>
      <w:marBottom w:val="0"/>
      <w:divBdr>
        <w:top w:val="none" w:sz="0" w:space="0" w:color="auto"/>
        <w:left w:val="none" w:sz="0" w:space="0" w:color="auto"/>
        <w:bottom w:val="none" w:sz="0" w:space="0" w:color="auto"/>
        <w:right w:val="none" w:sz="0" w:space="0" w:color="auto"/>
      </w:divBdr>
    </w:div>
    <w:div w:id="913930917">
      <w:bodyDiv w:val="1"/>
      <w:marLeft w:val="0"/>
      <w:marRight w:val="0"/>
      <w:marTop w:val="0"/>
      <w:marBottom w:val="0"/>
      <w:divBdr>
        <w:top w:val="none" w:sz="0" w:space="0" w:color="auto"/>
        <w:left w:val="none" w:sz="0" w:space="0" w:color="auto"/>
        <w:bottom w:val="none" w:sz="0" w:space="0" w:color="auto"/>
        <w:right w:val="none" w:sz="0" w:space="0" w:color="auto"/>
      </w:divBdr>
      <w:divsChild>
        <w:div w:id="203519696">
          <w:marLeft w:val="418"/>
          <w:marRight w:val="0"/>
          <w:marTop w:val="130"/>
          <w:marBottom w:val="0"/>
          <w:divBdr>
            <w:top w:val="none" w:sz="0" w:space="0" w:color="auto"/>
            <w:left w:val="none" w:sz="0" w:space="0" w:color="auto"/>
            <w:bottom w:val="none" w:sz="0" w:space="0" w:color="auto"/>
            <w:right w:val="none" w:sz="0" w:space="0" w:color="auto"/>
          </w:divBdr>
        </w:div>
        <w:div w:id="304504512">
          <w:marLeft w:val="418"/>
          <w:marRight w:val="0"/>
          <w:marTop w:val="130"/>
          <w:marBottom w:val="0"/>
          <w:divBdr>
            <w:top w:val="none" w:sz="0" w:space="0" w:color="auto"/>
            <w:left w:val="none" w:sz="0" w:space="0" w:color="auto"/>
            <w:bottom w:val="none" w:sz="0" w:space="0" w:color="auto"/>
            <w:right w:val="none" w:sz="0" w:space="0" w:color="auto"/>
          </w:divBdr>
        </w:div>
        <w:div w:id="929855262">
          <w:marLeft w:val="418"/>
          <w:marRight w:val="0"/>
          <w:marTop w:val="130"/>
          <w:marBottom w:val="0"/>
          <w:divBdr>
            <w:top w:val="none" w:sz="0" w:space="0" w:color="auto"/>
            <w:left w:val="none" w:sz="0" w:space="0" w:color="auto"/>
            <w:bottom w:val="none" w:sz="0" w:space="0" w:color="auto"/>
            <w:right w:val="none" w:sz="0" w:space="0" w:color="auto"/>
          </w:divBdr>
        </w:div>
      </w:divsChild>
    </w:div>
    <w:div w:id="928731749">
      <w:bodyDiv w:val="1"/>
      <w:marLeft w:val="0"/>
      <w:marRight w:val="0"/>
      <w:marTop w:val="0"/>
      <w:marBottom w:val="0"/>
      <w:divBdr>
        <w:top w:val="none" w:sz="0" w:space="0" w:color="auto"/>
        <w:left w:val="none" w:sz="0" w:space="0" w:color="auto"/>
        <w:bottom w:val="none" w:sz="0" w:space="0" w:color="auto"/>
        <w:right w:val="none" w:sz="0" w:space="0" w:color="auto"/>
      </w:divBdr>
    </w:div>
    <w:div w:id="941958394">
      <w:bodyDiv w:val="1"/>
      <w:marLeft w:val="0"/>
      <w:marRight w:val="0"/>
      <w:marTop w:val="0"/>
      <w:marBottom w:val="0"/>
      <w:divBdr>
        <w:top w:val="none" w:sz="0" w:space="0" w:color="auto"/>
        <w:left w:val="none" w:sz="0" w:space="0" w:color="auto"/>
        <w:bottom w:val="none" w:sz="0" w:space="0" w:color="auto"/>
        <w:right w:val="none" w:sz="0" w:space="0" w:color="auto"/>
      </w:divBdr>
    </w:div>
    <w:div w:id="949094517">
      <w:bodyDiv w:val="1"/>
      <w:marLeft w:val="0"/>
      <w:marRight w:val="0"/>
      <w:marTop w:val="0"/>
      <w:marBottom w:val="0"/>
      <w:divBdr>
        <w:top w:val="none" w:sz="0" w:space="0" w:color="auto"/>
        <w:left w:val="none" w:sz="0" w:space="0" w:color="auto"/>
        <w:bottom w:val="none" w:sz="0" w:space="0" w:color="auto"/>
        <w:right w:val="none" w:sz="0" w:space="0" w:color="auto"/>
      </w:divBdr>
    </w:div>
    <w:div w:id="976029456">
      <w:bodyDiv w:val="1"/>
      <w:marLeft w:val="0"/>
      <w:marRight w:val="0"/>
      <w:marTop w:val="0"/>
      <w:marBottom w:val="0"/>
      <w:divBdr>
        <w:top w:val="none" w:sz="0" w:space="0" w:color="auto"/>
        <w:left w:val="none" w:sz="0" w:space="0" w:color="auto"/>
        <w:bottom w:val="none" w:sz="0" w:space="0" w:color="auto"/>
        <w:right w:val="none" w:sz="0" w:space="0" w:color="auto"/>
      </w:divBdr>
    </w:div>
    <w:div w:id="978609367">
      <w:bodyDiv w:val="1"/>
      <w:marLeft w:val="0"/>
      <w:marRight w:val="0"/>
      <w:marTop w:val="0"/>
      <w:marBottom w:val="0"/>
      <w:divBdr>
        <w:top w:val="none" w:sz="0" w:space="0" w:color="auto"/>
        <w:left w:val="none" w:sz="0" w:space="0" w:color="auto"/>
        <w:bottom w:val="none" w:sz="0" w:space="0" w:color="auto"/>
        <w:right w:val="none" w:sz="0" w:space="0" w:color="auto"/>
      </w:divBdr>
    </w:div>
    <w:div w:id="1008337535">
      <w:bodyDiv w:val="1"/>
      <w:marLeft w:val="0"/>
      <w:marRight w:val="0"/>
      <w:marTop w:val="0"/>
      <w:marBottom w:val="0"/>
      <w:divBdr>
        <w:top w:val="none" w:sz="0" w:space="0" w:color="auto"/>
        <w:left w:val="none" w:sz="0" w:space="0" w:color="auto"/>
        <w:bottom w:val="none" w:sz="0" w:space="0" w:color="auto"/>
        <w:right w:val="none" w:sz="0" w:space="0" w:color="auto"/>
      </w:divBdr>
    </w:div>
    <w:div w:id="1017079878">
      <w:bodyDiv w:val="1"/>
      <w:marLeft w:val="0"/>
      <w:marRight w:val="0"/>
      <w:marTop w:val="0"/>
      <w:marBottom w:val="0"/>
      <w:divBdr>
        <w:top w:val="none" w:sz="0" w:space="0" w:color="auto"/>
        <w:left w:val="none" w:sz="0" w:space="0" w:color="auto"/>
        <w:bottom w:val="none" w:sz="0" w:space="0" w:color="auto"/>
        <w:right w:val="none" w:sz="0" w:space="0" w:color="auto"/>
      </w:divBdr>
      <w:divsChild>
        <w:div w:id="569387980">
          <w:marLeft w:val="0"/>
          <w:marRight w:val="0"/>
          <w:marTop w:val="0"/>
          <w:marBottom w:val="0"/>
          <w:divBdr>
            <w:top w:val="none" w:sz="0" w:space="0" w:color="auto"/>
            <w:left w:val="none" w:sz="0" w:space="0" w:color="auto"/>
            <w:bottom w:val="none" w:sz="0" w:space="0" w:color="auto"/>
            <w:right w:val="none" w:sz="0" w:space="0" w:color="auto"/>
          </w:divBdr>
          <w:divsChild>
            <w:div w:id="4548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6036">
      <w:bodyDiv w:val="1"/>
      <w:marLeft w:val="0"/>
      <w:marRight w:val="0"/>
      <w:marTop w:val="0"/>
      <w:marBottom w:val="0"/>
      <w:divBdr>
        <w:top w:val="none" w:sz="0" w:space="0" w:color="auto"/>
        <w:left w:val="none" w:sz="0" w:space="0" w:color="auto"/>
        <w:bottom w:val="none" w:sz="0" w:space="0" w:color="auto"/>
        <w:right w:val="none" w:sz="0" w:space="0" w:color="auto"/>
      </w:divBdr>
    </w:div>
    <w:div w:id="1081296271">
      <w:bodyDiv w:val="1"/>
      <w:marLeft w:val="0"/>
      <w:marRight w:val="0"/>
      <w:marTop w:val="0"/>
      <w:marBottom w:val="0"/>
      <w:divBdr>
        <w:top w:val="none" w:sz="0" w:space="0" w:color="auto"/>
        <w:left w:val="none" w:sz="0" w:space="0" w:color="auto"/>
        <w:bottom w:val="none" w:sz="0" w:space="0" w:color="auto"/>
        <w:right w:val="none" w:sz="0" w:space="0" w:color="auto"/>
      </w:divBdr>
    </w:div>
    <w:div w:id="1124302155">
      <w:bodyDiv w:val="1"/>
      <w:marLeft w:val="0"/>
      <w:marRight w:val="0"/>
      <w:marTop w:val="0"/>
      <w:marBottom w:val="0"/>
      <w:divBdr>
        <w:top w:val="none" w:sz="0" w:space="0" w:color="auto"/>
        <w:left w:val="none" w:sz="0" w:space="0" w:color="auto"/>
        <w:bottom w:val="none" w:sz="0" w:space="0" w:color="auto"/>
        <w:right w:val="none" w:sz="0" w:space="0" w:color="auto"/>
      </w:divBdr>
    </w:div>
    <w:div w:id="1132749772">
      <w:bodyDiv w:val="1"/>
      <w:marLeft w:val="0"/>
      <w:marRight w:val="0"/>
      <w:marTop w:val="0"/>
      <w:marBottom w:val="0"/>
      <w:divBdr>
        <w:top w:val="none" w:sz="0" w:space="0" w:color="auto"/>
        <w:left w:val="none" w:sz="0" w:space="0" w:color="auto"/>
        <w:bottom w:val="none" w:sz="0" w:space="0" w:color="auto"/>
        <w:right w:val="none" w:sz="0" w:space="0" w:color="auto"/>
      </w:divBdr>
      <w:divsChild>
        <w:div w:id="1363549825">
          <w:marLeft w:val="0"/>
          <w:marRight w:val="0"/>
          <w:marTop w:val="0"/>
          <w:marBottom w:val="0"/>
          <w:divBdr>
            <w:top w:val="none" w:sz="0" w:space="0" w:color="auto"/>
            <w:left w:val="none" w:sz="0" w:space="0" w:color="auto"/>
            <w:bottom w:val="none" w:sz="0" w:space="0" w:color="auto"/>
            <w:right w:val="none" w:sz="0" w:space="0" w:color="auto"/>
          </w:divBdr>
        </w:div>
      </w:divsChild>
    </w:div>
    <w:div w:id="1211573481">
      <w:bodyDiv w:val="1"/>
      <w:marLeft w:val="0"/>
      <w:marRight w:val="0"/>
      <w:marTop w:val="0"/>
      <w:marBottom w:val="0"/>
      <w:divBdr>
        <w:top w:val="none" w:sz="0" w:space="0" w:color="auto"/>
        <w:left w:val="none" w:sz="0" w:space="0" w:color="auto"/>
        <w:bottom w:val="none" w:sz="0" w:space="0" w:color="auto"/>
        <w:right w:val="none" w:sz="0" w:space="0" w:color="auto"/>
      </w:divBdr>
    </w:div>
    <w:div w:id="1279489039">
      <w:bodyDiv w:val="1"/>
      <w:marLeft w:val="0"/>
      <w:marRight w:val="0"/>
      <w:marTop w:val="0"/>
      <w:marBottom w:val="0"/>
      <w:divBdr>
        <w:top w:val="none" w:sz="0" w:space="0" w:color="auto"/>
        <w:left w:val="none" w:sz="0" w:space="0" w:color="auto"/>
        <w:bottom w:val="none" w:sz="0" w:space="0" w:color="auto"/>
        <w:right w:val="none" w:sz="0" w:space="0" w:color="auto"/>
      </w:divBdr>
    </w:div>
    <w:div w:id="1281105620">
      <w:bodyDiv w:val="1"/>
      <w:marLeft w:val="0"/>
      <w:marRight w:val="0"/>
      <w:marTop w:val="0"/>
      <w:marBottom w:val="0"/>
      <w:divBdr>
        <w:top w:val="none" w:sz="0" w:space="0" w:color="auto"/>
        <w:left w:val="none" w:sz="0" w:space="0" w:color="auto"/>
        <w:bottom w:val="none" w:sz="0" w:space="0" w:color="auto"/>
        <w:right w:val="none" w:sz="0" w:space="0" w:color="auto"/>
      </w:divBdr>
    </w:div>
    <w:div w:id="1288853314">
      <w:bodyDiv w:val="1"/>
      <w:marLeft w:val="0"/>
      <w:marRight w:val="0"/>
      <w:marTop w:val="0"/>
      <w:marBottom w:val="0"/>
      <w:divBdr>
        <w:top w:val="none" w:sz="0" w:space="0" w:color="auto"/>
        <w:left w:val="none" w:sz="0" w:space="0" w:color="auto"/>
        <w:bottom w:val="none" w:sz="0" w:space="0" w:color="auto"/>
        <w:right w:val="none" w:sz="0" w:space="0" w:color="auto"/>
      </w:divBdr>
    </w:div>
    <w:div w:id="1332873863">
      <w:bodyDiv w:val="1"/>
      <w:marLeft w:val="0"/>
      <w:marRight w:val="0"/>
      <w:marTop w:val="0"/>
      <w:marBottom w:val="0"/>
      <w:divBdr>
        <w:top w:val="none" w:sz="0" w:space="0" w:color="auto"/>
        <w:left w:val="none" w:sz="0" w:space="0" w:color="auto"/>
        <w:bottom w:val="none" w:sz="0" w:space="0" w:color="auto"/>
        <w:right w:val="none" w:sz="0" w:space="0" w:color="auto"/>
      </w:divBdr>
    </w:div>
    <w:div w:id="1340428503">
      <w:bodyDiv w:val="1"/>
      <w:marLeft w:val="0"/>
      <w:marRight w:val="0"/>
      <w:marTop w:val="0"/>
      <w:marBottom w:val="0"/>
      <w:divBdr>
        <w:top w:val="none" w:sz="0" w:space="0" w:color="auto"/>
        <w:left w:val="none" w:sz="0" w:space="0" w:color="auto"/>
        <w:bottom w:val="none" w:sz="0" w:space="0" w:color="auto"/>
        <w:right w:val="none" w:sz="0" w:space="0" w:color="auto"/>
      </w:divBdr>
      <w:divsChild>
        <w:div w:id="511988480">
          <w:marLeft w:val="0"/>
          <w:marRight w:val="0"/>
          <w:marTop w:val="0"/>
          <w:marBottom w:val="0"/>
          <w:divBdr>
            <w:top w:val="none" w:sz="0" w:space="0" w:color="auto"/>
            <w:left w:val="none" w:sz="0" w:space="0" w:color="auto"/>
            <w:bottom w:val="none" w:sz="0" w:space="0" w:color="auto"/>
            <w:right w:val="none" w:sz="0" w:space="0" w:color="auto"/>
          </w:divBdr>
          <w:divsChild>
            <w:div w:id="210385970">
              <w:marLeft w:val="0"/>
              <w:marRight w:val="0"/>
              <w:marTop w:val="0"/>
              <w:marBottom w:val="0"/>
              <w:divBdr>
                <w:top w:val="none" w:sz="0" w:space="0" w:color="auto"/>
                <w:left w:val="none" w:sz="0" w:space="0" w:color="auto"/>
                <w:bottom w:val="none" w:sz="0" w:space="0" w:color="auto"/>
                <w:right w:val="none" w:sz="0" w:space="0" w:color="auto"/>
              </w:divBdr>
            </w:div>
            <w:div w:id="829295536">
              <w:marLeft w:val="0"/>
              <w:marRight w:val="0"/>
              <w:marTop w:val="0"/>
              <w:marBottom w:val="0"/>
              <w:divBdr>
                <w:top w:val="none" w:sz="0" w:space="0" w:color="auto"/>
                <w:left w:val="none" w:sz="0" w:space="0" w:color="auto"/>
                <w:bottom w:val="none" w:sz="0" w:space="0" w:color="auto"/>
                <w:right w:val="none" w:sz="0" w:space="0" w:color="auto"/>
              </w:divBdr>
            </w:div>
            <w:div w:id="1758674468">
              <w:marLeft w:val="0"/>
              <w:marRight w:val="0"/>
              <w:marTop w:val="0"/>
              <w:marBottom w:val="0"/>
              <w:divBdr>
                <w:top w:val="none" w:sz="0" w:space="0" w:color="auto"/>
                <w:left w:val="none" w:sz="0" w:space="0" w:color="auto"/>
                <w:bottom w:val="none" w:sz="0" w:space="0" w:color="auto"/>
                <w:right w:val="none" w:sz="0" w:space="0" w:color="auto"/>
              </w:divBdr>
            </w:div>
            <w:div w:id="1839148796">
              <w:marLeft w:val="0"/>
              <w:marRight w:val="0"/>
              <w:marTop w:val="0"/>
              <w:marBottom w:val="0"/>
              <w:divBdr>
                <w:top w:val="none" w:sz="0" w:space="0" w:color="auto"/>
                <w:left w:val="none" w:sz="0" w:space="0" w:color="auto"/>
                <w:bottom w:val="none" w:sz="0" w:space="0" w:color="auto"/>
                <w:right w:val="none" w:sz="0" w:space="0" w:color="auto"/>
              </w:divBdr>
            </w:div>
            <w:div w:id="187284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25806">
      <w:bodyDiv w:val="1"/>
      <w:marLeft w:val="0"/>
      <w:marRight w:val="0"/>
      <w:marTop w:val="0"/>
      <w:marBottom w:val="0"/>
      <w:divBdr>
        <w:top w:val="none" w:sz="0" w:space="0" w:color="auto"/>
        <w:left w:val="none" w:sz="0" w:space="0" w:color="auto"/>
        <w:bottom w:val="none" w:sz="0" w:space="0" w:color="auto"/>
        <w:right w:val="none" w:sz="0" w:space="0" w:color="auto"/>
      </w:divBdr>
    </w:div>
    <w:div w:id="1364945160">
      <w:bodyDiv w:val="1"/>
      <w:marLeft w:val="0"/>
      <w:marRight w:val="0"/>
      <w:marTop w:val="0"/>
      <w:marBottom w:val="0"/>
      <w:divBdr>
        <w:top w:val="none" w:sz="0" w:space="0" w:color="auto"/>
        <w:left w:val="none" w:sz="0" w:space="0" w:color="auto"/>
        <w:bottom w:val="none" w:sz="0" w:space="0" w:color="auto"/>
        <w:right w:val="none" w:sz="0" w:space="0" w:color="auto"/>
      </w:divBdr>
    </w:div>
    <w:div w:id="1389107148">
      <w:bodyDiv w:val="1"/>
      <w:marLeft w:val="0"/>
      <w:marRight w:val="0"/>
      <w:marTop w:val="0"/>
      <w:marBottom w:val="0"/>
      <w:divBdr>
        <w:top w:val="none" w:sz="0" w:space="0" w:color="auto"/>
        <w:left w:val="none" w:sz="0" w:space="0" w:color="auto"/>
        <w:bottom w:val="none" w:sz="0" w:space="0" w:color="auto"/>
        <w:right w:val="none" w:sz="0" w:space="0" w:color="auto"/>
      </w:divBdr>
    </w:div>
    <w:div w:id="1397780398">
      <w:bodyDiv w:val="1"/>
      <w:marLeft w:val="0"/>
      <w:marRight w:val="0"/>
      <w:marTop w:val="0"/>
      <w:marBottom w:val="0"/>
      <w:divBdr>
        <w:top w:val="none" w:sz="0" w:space="0" w:color="auto"/>
        <w:left w:val="none" w:sz="0" w:space="0" w:color="auto"/>
        <w:bottom w:val="none" w:sz="0" w:space="0" w:color="auto"/>
        <w:right w:val="none" w:sz="0" w:space="0" w:color="auto"/>
      </w:divBdr>
    </w:div>
    <w:div w:id="1418013043">
      <w:bodyDiv w:val="1"/>
      <w:marLeft w:val="0"/>
      <w:marRight w:val="0"/>
      <w:marTop w:val="0"/>
      <w:marBottom w:val="0"/>
      <w:divBdr>
        <w:top w:val="none" w:sz="0" w:space="0" w:color="auto"/>
        <w:left w:val="none" w:sz="0" w:space="0" w:color="auto"/>
        <w:bottom w:val="none" w:sz="0" w:space="0" w:color="auto"/>
        <w:right w:val="none" w:sz="0" w:space="0" w:color="auto"/>
      </w:divBdr>
    </w:div>
    <w:div w:id="1474251777">
      <w:bodyDiv w:val="1"/>
      <w:marLeft w:val="0"/>
      <w:marRight w:val="0"/>
      <w:marTop w:val="0"/>
      <w:marBottom w:val="0"/>
      <w:divBdr>
        <w:top w:val="none" w:sz="0" w:space="0" w:color="auto"/>
        <w:left w:val="none" w:sz="0" w:space="0" w:color="auto"/>
        <w:bottom w:val="none" w:sz="0" w:space="0" w:color="auto"/>
        <w:right w:val="none" w:sz="0" w:space="0" w:color="auto"/>
      </w:divBdr>
    </w:div>
    <w:div w:id="1483622380">
      <w:bodyDiv w:val="1"/>
      <w:marLeft w:val="0"/>
      <w:marRight w:val="0"/>
      <w:marTop w:val="0"/>
      <w:marBottom w:val="0"/>
      <w:divBdr>
        <w:top w:val="none" w:sz="0" w:space="0" w:color="auto"/>
        <w:left w:val="none" w:sz="0" w:space="0" w:color="auto"/>
        <w:bottom w:val="none" w:sz="0" w:space="0" w:color="auto"/>
        <w:right w:val="none" w:sz="0" w:space="0" w:color="auto"/>
      </w:divBdr>
    </w:div>
    <w:div w:id="1519151273">
      <w:bodyDiv w:val="1"/>
      <w:marLeft w:val="0"/>
      <w:marRight w:val="0"/>
      <w:marTop w:val="0"/>
      <w:marBottom w:val="0"/>
      <w:divBdr>
        <w:top w:val="none" w:sz="0" w:space="0" w:color="auto"/>
        <w:left w:val="none" w:sz="0" w:space="0" w:color="auto"/>
        <w:bottom w:val="none" w:sz="0" w:space="0" w:color="auto"/>
        <w:right w:val="none" w:sz="0" w:space="0" w:color="auto"/>
      </w:divBdr>
    </w:div>
    <w:div w:id="1535189641">
      <w:bodyDiv w:val="1"/>
      <w:marLeft w:val="0"/>
      <w:marRight w:val="0"/>
      <w:marTop w:val="0"/>
      <w:marBottom w:val="0"/>
      <w:divBdr>
        <w:top w:val="none" w:sz="0" w:space="0" w:color="auto"/>
        <w:left w:val="none" w:sz="0" w:space="0" w:color="auto"/>
        <w:bottom w:val="none" w:sz="0" w:space="0" w:color="auto"/>
        <w:right w:val="none" w:sz="0" w:space="0" w:color="auto"/>
      </w:divBdr>
      <w:divsChild>
        <w:div w:id="69356335">
          <w:marLeft w:val="0"/>
          <w:marRight w:val="0"/>
          <w:marTop w:val="0"/>
          <w:marBottom w:val="0"/>
          <w:divBdr>
            <w:top w:val="none" w:sz="0" w:space="0" w:color="auto"/>
            <w:left w:val="none" w:sz="0" w:space="0" w:color="auto"/>
            <w:bottom w:val="none" w:sz="0" w:space="0" w:color="auto"/>
            <w:right w:val="none" w:sz="0" w:space="0" w:color="auto"/>
          </w:divBdr>
        </w:div>
      </w:divsChild>
    </w:div>
    <w:div w:id="1552765412">
      <w:bodyDiv w:val="1"/>
      <w:marLeft w:val="0"/>
      <w:marRight w:val="0"/>
      <w:marTop w:val="0"/>
      <w:marBottom w:val="0"/>
      <w:divBdr>
        <w:top w:val="none" w:sz="0" w:space="0" w:color="auto"/>
        <w:left w:val="none" w:sz="0" w:space="0" w:color="auto"/>
        <w:bottom w:val="none" w:sz="0" w:space="0" w:color="auto"/>
        <w:right w:val="none" w:sz="0" w:space="0" w:color="auto"/>
      </w:divBdr>
    </w:div>
    <w:div w:id="1567375821">
      <w:bodyDiv w:val="1"/>
      <w:marLeft w:val="0"/>
      <w:marRight w:val="0"/>
      <w:marTop w:val="0"/>
      <w:marBottom w:val="0"/>
      <w:divBdr>
        <w:top w:val="none" w:sz="0" w:space="0" w:color="auto"/>
        <w:left w:val="none" w:sz="0" w:space="0" w:color="auto"/>
        <w:bottom w:val="none" w:sz="0" w:space="0" w:color="auto"/>
        <w:right w:val="none" w:sz="0" w:space="0" w:color="auto"/>
      </w:divBdr>
    </w:div>
    <w:div w:id="1571765832">
      <w:bodyDiv w:val="1"/>
      <w:marLeft w:val="0"/>
      <w:marRight w:val="0"/>
      <w:marTop w:val="0"/>
      <w:marBottom w:val="0"/>
      <w:divBdr>
        <w:top w:val="none" w:sz="0" w:space="0" w:color="auto"/>
        <w:left w:val="none" w:sz="0" w:space="0" w:color="auto"/>
        <w:bottom w:val="none" w:sz="0" w:space="0" w:color="auto"/>
        <w:right w:val="none" w:sz="0" w:space="0" w:color="auto"/>
      </w:divBdr>
    </w:div>
    <w:div w:id="1672491428">
      <w:bodyDiv w:val="1"/>
      <w:marLeft w:val="0"/>
      <w:marRight w:val="0"/>
      <w:marTop w:val="0"/>
      <w:marBottom w:val="0"/>
      <w:divBdr>
        <w:top w:val="none" w:sz="0" w:space="0" w:color="auto"/>
        <w:left w:val="none" w:sz="0" w:space="0" w:color="auto"/>
        <w:bottom w:val="none" w:sz="0" w:space="0" w:color="auto"/>
        <w:right w:val="none" w:sz="0" w:space="0" w:color="auto"/>
      </w:divBdr>
    </w:div>
    <w:div w:id="1755544375">
      <w:bodyDiv w:val="1"/>
      <w:marLeft w:val="0"/>
      <w:marRight w:val="0"/>
      <w:marTop w:val="0"/>
      <w:marBottom w:val="0"/>
      <w:divBdr>
        <w:top w:val="none" w:sz="0" w:space="0" w:color="auto"/>
        <w:left w:val="none" w:sz="0" w:space="0" w:color="auto"/>
        <w:bottom w:val="none" w:sz="0" w:space="0" w:color="auto"/>
        <w:right w:val="none" w:sz="0" w:space="0" w:color="auto"/>
      </w:divBdr>
    </w:div>
    <w:div w:id="1756395329">
      <w:bodyDiv w:val="1"/>
      <w:marLeft w:val="0"/>
      <w:marRight w:val="0"/>
      <w:marTop w:val="0"/>
      <w:marBottom w:val="0"/>
      <w:divBdr>
        <w:top w:val="none" w:sz="0" w:space="0" w:color="auto"/>
        <w:left w:val="none" w:sz="0" w:space="0" w:color="auto"/>
        <w:bottom w:val="none" w:sz="0" w:space="0" w:color="auto"/>
        <w:right w:val="none" w:sz="0" w:space="0" w:color="auto"/>
      </w:divBdr>
    </w:div>
    <w:div w:id="1835880273">
      <w:bodyDiv w:val="1"/>
      <w:marLeft w:val="0"/>
      <w:marRight w:val="0"/>
      <w:marTop w:val="0"/>
      <w:marBottom w:val="0"/>
      <w:divBdr>
        <w:top w:val="none" w:sz="0" w:space="0" w:color="auto"/>
        <w:left w:val="none" w:sz="0" w:space="0" w:color="auto"/>
        <w:bottom w:val="none" w:sz="0" w:space="0" w:color="auto"/>
        <w:right w:val="none" w:sz="0" w:space="0" w:color="auto"/>
      </w:divBdr>
    </w:div>
    <w:div w:id="1861891833">
      <w:bodyDiv w:val="1"/>
      <w:marLeft w:val="0"/>
      <w:marRight w:val="0"/>
      <w:marTop w:val="0"/>
      <w:marBottom w:val="0"/>
      <w:divBdr>
        <w:top w:val="none" w:sz="0" w:space="0" w:color="auto"/>
        <w:left w:val="none" w:sz="0" w:space="0" w:color="auto"/>
        <w:bottom w:val="none" w:sz="0" w:space="0" w:color="auto"/>
        <w:right w:val="none" w:sz="0" w:space="0" w:color="auto"/>
      </w:divBdr>
    </w:div>
    <w:div w:id="1870222090">
      <w:bodyDiv w:val="1"/>
      <w:marLeft w:val="0"/>
      <w:marRight w:val="0"/>
      <w:marTop w:val="0"/>
      <w:marBottom w:val="0"/>
      <w:divBdr>
        <w:top w:val="none" w:sz="0" w:space="0" w:color="auto"/>
        <w:left w:val="none" w:sz="0" w:space="0" w:color="auto"/>
        <w:bottom w:val="none" w:sz="0" w:space="0" w:color="auto"/>
        <w:right w:val="none" w:sz="0" w:space="0" w:color="auto"/>
      </w:divBdr>
    </w:div>
    <w:div w:id="1894197063">
      <w:bodyDiv w:val="1"/>
      <w:marLeft w:val="0"/>
      <w:marRight w:val="0"/>
      <w:marTop w:val="0"/>
      <w:marBottom w:val="0"/>
      <w:divBdr>
        <w:top w:val="none" w:sz="0" w:space="0" w:color="auto"/>
        <w:left w:val="none" w:sz="0" w:space="0" w:color="auto"/>
        <w:bottom w:val="none" w:sz="0" w:space="0" w:color="auto"/>
        <w:right w:val="none" w:sz="0" w:space="0" w:color="auto"/>
      </w:divBdr>
    </w:div>
    <w:div w:id="1905293374">
      <w:bodyDiv w:val="1"/>
      <w:marLeft w:val="0"/>
      <w:marRight w:val="0"/>
      <w:marTop w:val="0"/>
      <w:marBottom w:val="0"/>
      <w:divBdr>
        <w:top w:val="none" w:sz="0" w:space="0" w:color="auto"/>
        <w:left w:val="none" w:sz="0" w:space="0" w:color="auto"/>
        <w:bottom w:val="none" w:sz="0" w:space="0" w:color="auto"/>
        <w:right w:val="none" w:sz="0" w:space="0" w:color="auto"/>
      </w:divBdr>
    </w:div>
    <w:div w:id="1907916497">
      <w:bodyDiv w:val="1"/>
      <w:marLeft w:val="0"/>
      <w:marRight w:val="0"/>
      <w:marTop w:val="0"/>
      <w:marBottom w:val="0"/>
      <w:divBdr>
        <w:top w:val="none" w:sz="0" w:space="0" w:color="auto"/>
        <w:left w:val="none" w:sz="0" w:space="0" w:color="auto"/>
        <w:bottom w:val="none" w:sz="0" w:space="0" w:color="auto"/>
        <w:right w:val="none" w:sz="0" w:space="0" w:color="auto"/>
      </w:divBdr>
    </w:div>
    <w:div w:id="1975984813">
      <w:bodyDiv w:val="1"/>
      <w:marLeft w:val="0"/>
      <w:marRight w:val="0"/>
      <w:marTop w:val="0"/>
      <w:marBottom w:val="0"/>
      <w:divBdr>
        <w:top w:val="none" w:sz="0" w:space="0" w:color="auto"/>
        <w:left w:val="none" w:sz="0" w:space="0" w:color="auto"/>
        <w:bottom w:val="none" w:sz="0" w:space="0" w:color="auto"/>
        <w:right w:val="none" w:sz="0" w:space="0" w:color="auto"/>
      </w:divBdr>
    </w:div>
    <w:div w:id="1999922241">
      <w:bodyDiv w:val="1"/>
      <w:marLeft w:val="0"/>
      <w:marRight w:val="0"/>
      <w:marTop w:val="0"/>
      <w:marBottom w:val="0"/>
      <w:divBdr>
        <w:top w:val="none" w:sz="0" w:space="0" w:color="auto"/>
        <w:left w:val="none" w:sz="0" w:space="0" w:color="auto"/>
        <w:bottom w:val="none" w:sz="0" w:space="0" w:color="auto"/>
        <w:right w:val="none" w:sz="0" w:space="0" w:color="auto"/>
      </w:divBdr>
    </w:div>
    <w:div w:id="2014911777">
      <w:bodyDiv w:val="1"/>
      <w:marLeft w:val="0"/>
      <w:marRight w:val="0"/>
      <w:marTop w:val="0"/>
      <w:marBottom w:val="0"/>
      <w:divBdr>
        <w:top w:val="none" w:sz="0" w:space="0" w:color="auto"/>
        <w:left w:val="none" w:sz="0" w:space="0" w:color="auto"/>
        <w:bottom w:val="none" w:sz="0" w:space="0" w:color="auto"/>
        <w:right w:val="none" w:sz="0" w:space="0" w:color="auto"/>
      </w:divBdr>
    </w:div>
    <w:div w:id="2062971764">
      <w:bodyDiv w:val="1"/>
      <w:marLeft w:val="0"/>
      <w:marRight w:val="0"/>
      <w:marTop w:val="0"/>
      <w:marBottom w:val="0"/>
      <w:divBdr>
        <w:top w:val="none" w:sz="0" w:space="0" w:color="auto"/>
        <w:left w:val="none" w:sz="0" w:space="0" w:color="auto"/>
        <w:bottom w:val="none" w:sz="0" w:space="0" w:color="auto"/>
        <w:right w:val="none" w:sz="0" w:space="0" w:color="auto"/>
      </w:divBdr>
    </w:div>
    <w:div w:id="2069068799">
      <w:bodyDiv w:val="1"/>
      <w:marLeft w:val="0"/>
      <w:marRight w:val="0"/>
      <w:marTop w:val="0"/>
      <w:marBottom w:val="0"/>
      <w:divBdr>
        <w:top w:val="none" w:sz="0" w:space="0" w:color="auto"/>
        <w:left w:val="none" w:sz="0" w:space="0" w:color="auto"/>
        <w:bottom w:val="none" w:sz="0" w:space="0" w:color="auto"/>
        <w:right w:val="none" w:sz="0" w:space="0" w:color="auto"/>
      </w:divBdr>
    </w:div>
    <w:div w:id="213609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D09E0-0906-424D-B80C-51570A0F6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1715</Words>
  <Characters>9781</Characters>
  <Application>Microsoft Office Word</Application>
  <DocSecurity>0</DocSecurity>
  <Lines>81</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11474</CharactersWithSpaces>
  <SharedDoc>false</SharedDoc>
  <HLinks>
    <vt:vector size="18" baseType="variant">
      <vt:variant>
        <vt:i4>1048606</vt:i4>
      </vt:variant>
      <vt:variant>
        <vt:i4>36</vt:i4>
      </vt:variant>
      <vt:variant>
        <vt:i4>0</vt:i4>
      </vt:variant>
      <vt:variant>
        <vt:i4>5</vt:i4>
      </vt:variant>
      <vt:variant>
        <vt:lpwstr>http://www.unece.org/trans/main/wp29/wp29wgs/wp29grpe/pmpFCP.html</vt:lpwstr>
      </vt:variant>
      <vt:variant>
        <vt:lpwstr/>
      </vt:variant>
      <vt:variant>
        <vt:i4>6553712</vt:i4>
      </vt:variant>
      <vt:variant>
        <vt:i4>9</vt:i4>
      </vt:variant>
      <vt:variant>
        <vt:i4>0</vt:i4>
      </vt:variant>
      <vt:variant>
        <vt:i4>5</vt:i4>
      </vt:variant>
      <vt:variant>
        <vt:lpwstr>callto:016</vt:lpwstr>
      </vt:variant>
      <vt:variant>
        <vt:lpwstr/>
      </vt:variant>
      <vt:variant>
        <vt:i4>7471141</vt:i4>
      </vt:variant>
      <vt:variant>
        <vt:i4>0</vt:i4>
      </vt:variant>
      <vt:variant>
        <vt:i4>0</vt:i4>
      </vt:variant>
      <vt:variant>
        <vt:i4>5</vt:i4>
      </vt:variant>
      <vt:variant>
        <vt:lpwstr>http://en.wikipedia.org/wiki/Result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2018-06-20T13:28:00Z</dcterms:created>
  <dcterms:modified xsi:type="dcterms:W3CDTF">2018-06-20T13:28:00Z</dcterms:modified>
</cp:coreProperties>
</file>