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8A" w:rsidRPr="00DF418A" w:rsidRDefault="00DF418A" w:rsidP="000048D6">
      <w:pPr>
        <w:spacing w:before="360" w:after="240" w:line="240" w:lineRule="auto"/>
        <w:ind w:left="1134" w:right="1134" w:hanging="567"/>
        <w:jc w:val="center"/>
        <w:rPr>
          <w:b/>
          <w:sz w:val="28"/>
        </w:rPr>
      </w:pPr>
      <w:bookmarkStart w:id="0" w:name="_GoBack"/>
      <w:bookmarkEnd w:id="0"/>
      <w:r w:rsidRPr="00DF418A">
        <w:rPr>
          <w:b/>
          <w:sz w:val="28"/>
        </w:rPr>
        <w:t>Proposal</w:t>
      </w:r>
      <w:r w:rsidR="000048D6">
        <w:rPr>
          <w:b/>
          <w:sz w:val="28"/>
        </w:rPr>
        <w:t xml:space="preserve"> for </w:t>
      </w:r>
      <w:ins w:id="1" w:author="Hubert Romain" w:date="2017-04-25T18:34:00Z">
        <w:r w:rsidR="00254837">
          <w:rPr>
            <w:b/>
            <w:sz w:val="28"/>
          </w:rPr>
          <w:t xml:space="preserve">Supplement 2 to the 07 series of </w:t>
        </w:r>
      </w:ins>
      <w:r w:rsidR="000048D6">
        <w:rPr>
          <w:b/>
          <w:sz w:val="28"/>
        </w:rPr>
        <w:t>amendments to UN Regulation No. 107</w:t>
      </w:r>
      <w:ins w:id="2" w:author="Hubert Romain" w:date="2017-04-25T18:34:00Z">
        <w:r w:rsidR="00254837">
          <w:rPr>
            <w:b/>
            <w:sz w:val="28"/>
          </w:rPr>
          <w:t xml:space="preserve"> (as adopted by GRSG at its 112 session)</w:t>
        </w:r>
      </w:ins>
    </w:p>
    <w:p w:rsidR="0050261A" w:rsidRPr="00737569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 w:rsidRPr="00737569">
        <w:rPr>
          <w:i/>
          <w:lang w:eastAsia="ar-SA"/>
        </w:rPr>
        <w:t>List of contents</w:t>
      </w:r>
      <w:proofErr w:type="gramEnd"/>
      <w:r w:rsidR="00737569">
        <w:rPr>
          <w:lang w:eastAsia="ar-SA"/>
        </w:rPr>
        <w:t>,</w:t>
      </w:r>
      <w:r w:rsidRPr="00737569">
        <w:rPr>
          <w:lang w:eastAsia="ar-SA"/>
        </w:rPr>
        <w:t xml:space="preserve"> </w:t>
      </w:r>
      <w:proofErr w:type="gramStart"/>
      <w:r w:rsidRPr="00737569">
        <w:rPr>
          <w:lang w:eastAsia="ar-SA"/>
        </w:rPr>
        <w:t>amend to read</w:t>
      </w:r>
      <w:proofErr w:type="gramEnd"/>
      <w:r w:rsidR="00737569">
        <w:rPr>
          <w:lang w:eastAsia="ar-SA"/>
        </w:rPr>
        <w:t>:</w:t>
      </w:r>
    </w:p>
    <w:p w:rsidR="0050261A" w:rsidRDefault="00737569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</w:t>
      </w:r>
      <w:r w:rsidR="0050261A">
        <w:rPr>
          <w:lang w:eastAsia="ar-SA"/>
        </w:rPr>
        <w:t>Annex 5</w:t>
      </w:r>
      <w:r>
        <w:rPr>
          <w:lang w:eastAsia="ar-SA"/>
        </w:rPr>
        <w:tab/>
      </w:r>
      <w:r w:rsidR="0050261A" w:rsidRPr="00737569">
        <w:rPr>
          <w:strike/>
          <w:lang w:eastAsia="ar-SA"/>
        </w:rPr>
        <w:t>(Reserved)</w:t>
      </w:r>
      <w:r w:rsidR="0050261A">
        <w:rPr>
          <w:lang w:eastAsia="ar-SA"/>
        </w:rPr>
        <w:t xml:space="preserve"> </w:t>
      </w:r>
      <w:r w:rsidR="0050261A" w:rsidRPr="00737569">
        <w:rPr>
          <w:b/>
          <w:lang w:eastAsia="ar-SA"/>
        </w:rPr>
        <w:t>Requirements to establish the visual contrast</w:t>
      </w:r>
      <w:r>
        <w:rPr>
          <w:lang w:eastAsia="ar-SA"/>
        </w:rPr>
        <w:t>"</w:t>
      </w:r>
    </w:p>
    <w:p w:rsidR="0050261A" w:rsidRPr="00737569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737569">
        <w:rPr>
          <w:i/>
          <w:lang w:eastAsia="ar-SA"/>
        </w:rPr>
        <w:t xml:space="preserve">Insert new paragraphs 2.44. </w:t>
      </w:r>
      <w:proofErr w:type="gramStart"/>
      <w:r w:rsidRPr="00737569">
        <w:rPr>
          <w:i/>
          <w:lang w:eastAsia="ar-SA"/>
        </w:rPr>
        <w:t>to</w:t>
      </w:r>
      <w:proofErr w:type="gramEnd"/>
      <w:r w:rsidRPr="00737569">
        <w:rPr>
          <w:i/>
          <w:lang w:eastAsia="ar-SA"/>
        </w:rPr>
        <w:t xml:space="preserve"> 2.48.</w:t>
      </w:r>
      <w:r w:rsidR="00861B3F">
        <w:rPr>
          <w:i/>
          <w:lang w:eastAsia="ar-SA"/>
        </w:rPr>
        <w:t xml:space="preserve"> (Definitions)</w:t>
      </w:r>
      <w:r>
        <w:rPr>
          <w:lang w:eastAsia="ar-SA"/>
        </w:rPr>
        <w:t>,</w:t>
      </w:r>
      <w:r w:rsidR="00737569" w:rsidRPr="00737569">
        <w:t xml:space="preserve"> </w:t>
      </w:r>
      <w:r w:rsidR="00737569" w:rsidRPr="00BF071E">
        <w:t xml:space="preserve">to </w:t>
      </w:r>
      <w:r w:rsidR="00737569" w:rsidRPr="00BF071E">
        <w:rPr>
          <w:lang w:eastAsia="ar-SA"/>
        </w:rPr>
        <w:t>read</w:t>
      </w:r>
      <w:r w:rsidR="00737569">
        <w:t>:</w:t>
      </w:r>
    </w:p>
    <w:p w:rsidR="0050261A" w:rsidRPr="005F5AC0" w:rsidRDefault="00737569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</w:rPr>
      </w:pPr>
      <w:r>
        <w:rPr>
          <w:lang w:eastAsia="ar-SA"/>
        </w:rPr>
        <w:t>"</w:t>
      </w:r>
      <w:r w:rsidR="0050261A" w:rsidRPr="005F5AC0">
        <w:rPr>
          <w:b/>
        </w:rPr>
        <w:t>2.44.</w:t>
      </w:r>
      <w:r w:rsidR="0050261A" w:rsidRPr="005F5AC0">
        <w:rPr>
          <w:b/>
        </w:rPr>
        <w:tab/>
      </w:r>
      <w:r>
        <w:rPr>
          <w:b/>
          <w:i/>
        </w:rPr>
        <w:t>"</w:t>
      </w:r>
      <w:r w:rsidR="0050261A" w:rsidRPr="005F5AC0">
        <w:rPr>
          <w:b/>
          <w:i/>
        </w:rPr>
        <w:t>Visual contrast</w:t>
      </w:r>
      <w:r>
        <w:rPr>
          <w:b/>
          <w:i/>
        </w:rPr>
        <w:t>"</w:t>
      </w:r>
      <w:r w:rsidR="00583363">
        <w:rPr>
          <w:b/>
        </w:rPr>
        <w:t xml:space="preserve"> (l</w:t>
      </w:r>
      <w:r w:rsidR="0050261A" w:rsidRPr="005F5AC0">
        <w:rPr>
          <w:b/>
        </w:rPr>
        <w:t xml:space="preserve">uminance contrast) means the brightness ratio between an object and its immediate background/surrounding </w:t>
      </w:r>
      <w:r w:rsidR="0082657E">
        <w:rPr>
          <w:b/>
        </w:rPr>
        <w:t>which</w:t>
      </w:r>
      <w:r w:rsidR="0050261A" w:rsidRPr="005F5AC0">
        <w:rPr>
          <w:b/>
        </w:rPr>
        <w:t xml:space="preserve"> allows the object to be distinguished from its background/surroundings.</w:t>
      </w:r>
    </w:p>
    <w:p w:rsidR="0050261A" w:rsidRPr="005F5AC0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5F5AC0">
        <w:rPr>
          <w:b/>
        </w:rPr>
        <w:t>2.45.</w:t>
      </w:r>
      <w:r w:rsidRPr="005F5AC0">
        <w:rPr>
          <w:b/>
        </w:rPr>
        <w:tab/>
      </w:r>
      <w:r w:rsidR="00737569" w:rsidRPr="006032D8">
        <w:rPr>
          <w:b/>
          <w:i/>
        </w:rPr>
        <w:t>"</w:t>
      </w:r>
      <w:r w:rsidRPr="006032D8">
        <w:rPr>
          <w:b/>
          <w:i/>
        </w:rPr>
        <w:t>Reflectance</w:t>
      </w:r>
      <w:r w:rsidR="00737569" w:rsidRPr="006032D8">
        <w:rPr>
          <w:b/>
          <w:i/>
        </w:rPr>
        <w:t>"</w:t>
      </w:r>
      <w:r w:rsidRPr="005F5AC0">
        <w:rPr>
          <w:b/>
        </w:rPr>
        <w:t xml:space="preserve"> </w:t>
      </w:r>
      <w:r w:rsidRPr="005F5AC0">
        <w:rPr>
          <w:b/>
        </w:rPr>
        <w:sym w:font="Symbol" w:char="F072"/>
      </w:r>
      <w:r w:rsidRPr="005F5AC0">
        <w:rPr>
          <w:b/>
        </w:rPr>
        <w:t xml:space="preserve"> (rho) is the quantitative ratio between reflected light and the incident light on the surface of a flat material. </w:t>
      </w:r>
      <w:r>
        <w:rPr>
          <w:b/>
        </w:rPr>
        <w:t>It consists of various portions of</w:t>
      </w:r>
      <w:r w:rsidRPr="005F5AC0">
        <w:rPr>
          <w:b/>
        </w:rPr>
        <w:t xml:space="preserve"> </w:t>
      </w:r>
      <w:r w:rsidR="00737569">
        <w:rPr>
          <w:b/>
        </w:rPr>
        <w:t>"</w:t>
      </w:r>
      <w:r w:rsidRPr="005F5AC0">
        <w:rPr>
          <w:b/>
        </w:rPr>
        <w:t>regular reflec</w:t>
      </w:r>
      <w:r>
        <w:rPr>
          <w:b/>
        </w:rPr>
        <w:t>tance</w:t>
      </w:r>
      <w:r w:rsidR="00737569">
        <w:rPr>
          <w:b/>
        </w:rPr>
        <w:t>"</w:t>
      </w:r>
      <w:r>
        <w:rPr>
          <w:b/>
        </w:rPr>
        <w:t xml:space="preserve"> and </w:t>
      </w:r>
      <w:r w:rsidR="00737569">
        <w:rPr>
          <w:b/>
        </w:rPr>
        <w:t>"</w:t>
      </w:r>
      <w:r>
        <w:rPr>
          <w:b/>
        </w:rPr>
        <w:t>diffuse reflectance</w:t>
      </w:r>
      <w:r w:rsidR="00737569">
        <w:rPr>
          <w:b/>
        </w:rPr>
        <w:t>"</w:t>
      </w:r>
      <w:r w:rsidRPr="005F5AC0">
        <w:rPr>
          <w:b/>
        </w:rPr>
        <w:t>.</w:t>
      </w:r>
    </w:p>
    <w:p w:rsidR="0050261A" w:rsidRPr="005F5AC0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</w:rPr>
      </w:pPr>
      <w:r w:rsidRPr="005F5AC0">
        <w:rPr>
          <w:b/>
        </w:rPr>
        <w:t>2.46.</w:t>
      </w:r>
      <w:r w:rsidRPr="005F5AC0">
        <w:rPr>
          <w:b/>
        </w:rPr>
        <w:tab/>
      </w:r>
      <w:r w:rsidR="00737569" w:rsidRPr="006032D8">
        <w:rPr>
          <w:b/>
          <w:i/>
        </w:rPr>
        <w:t>"</w:t>
      </w:r>
      <w:r w:rsidRPr="006032D8">
        <w:rPr>
          <w:b/>
          <w:i/>
        </w:rPr>
        <w:t>Regular reflectance</w:t>
      </w:r>
      <w:r w:rsidR="00737569" w:rsidRPr="006032D8">
        <w:rPr>
          <w:b/>
          <w:i/>
        </w:rPr>
        <w:t>"</w:t>
      </w:r>
      <w:r w:rsidRPr="005F5AC0">
        <w:rPr>
          <w:b/>
        </w:rPr>
        <w:t xml:space="preserve"> </w:t>
      </w:r>
      <w:r w:rsidRPr="005F5AC0">
        <w:rPr>
          <w:b/>
        </w:rPr>
        <w:sym w:font="Symbol" w:char="F072"/>
      </w:r>
      <w:r w:rsidRPr="00737569">
        <w:rPr>
          <w:b/>
          <w:vertAlign w:val="subscript"/>
        </w:rPr>
        <w:t>r</w:t>
      </w:r>
      <w:r w:rsidRPr="005F5AC0">
        <w:rPr>
          <w:b/>
        </w:rPr>
        <w:t xml:space="preserve"> is the reflection without diffusion in accordance with the laws of optical reflection as in a mirror.</w:t>
      </w:r>
    </w:p>
    <w:p w:rsidR="0050261A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</w:rPr>
      </w:pPr>
      <w:r>
        <w:rPr>
          <w:b/>
        </w:rPr>
        <w:t>2.47.</w:t>
      </w:r>
      <w:r>
        <w:rPr>
          <w:b/>
        </w:rPr>
        <w:tab/>
      </w:r>
      <w:r w:rsidR="00737569" w:rsidRPr="006032D8">
        <w:rPr>
          <w:b/>
          <w:i/>
        </w:rPr>
        <w:t>"</w:t>
      </w:r>
      <w:r w:rsidRPr="006032D8">
        <w:rPr>
          <w:b/>
          <w:i/>
        </w:rPr>
        <w:t>Diffuse reflectance</w:t>
      </w:r>
      <w:r w:rsidR="00737569" w:rsidRPr="006032D8">
        <w:rPr>
          <w:b/>
          <w:i/>
        </w:rPr>
        <w:t>"</w:t>
      </w:r>
      <w:r w:rsidRPr="005F5AC0">
        <w:rPr>
          <w:b/>
        </w:rPr>
        <w:t xml:space="preserve"> </w:t>
      </w:r>
      <w:r w:rsidRPr="005F5AC0">
        <w:rPr>
          <w:b/>
        </w:rPr>
        <w:sym w:font="Symbol" w:char="F072"/>
      </w:r>
      <w:r w:rsidRPr="00737569">
        <w:rPr>
          <w:b/>
          <w:vertAlign w:val="subscript"/>
        </w:rPr>
        <w:t>d</w:t>
      </w:r>
      <w:r w:rsidRPr="005F5AC0">
        <w:rPr>
          <w:b/>
        </w:rPr>
        <w:t xml:space="preserve"> is the ratio of the light that h</w:t>
      </w:r>
      <w:r>
        <w:rPr>
          <w:b/>
        </w:rPr>
        <w:t xml:space="preserve">as undergone diffuse reflection </w:t>
      </w:r>
      <w:r w:rsidRPr="005F5AC0">
        <w:rPr>
          <w:b/>
        </w:rPr>
        <w:t>to the incident light</w:t>
      </w:r>
      <w:r w:rsidR="006032D8">
        <w:rPr>
          <w:b/>
        </w:rPr>
        <w:t>.</w:t>
      </w:r>
    </w:p>
    <w:p w:rsidR="0050261A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val="en-US" w:eastAsia="ar-SA"/>
        </w:rPr>
      </w:pPr>
      <w:r>
        <w:rPr>
          <w:b/>
        </w:rPr>
        <w:t>2.48.</w:t>
      </w:r>
      <w:r>
        <w:rPr>
          <w:b/>
        </w:rPr>
        <w:tab/>
      </w:r>
      <w:r w:rsidR="00737569" w:rsidRPr="006032D8">
        <w:rPr>
          <w:b/>
          <w:i/>
        </w:rPr>
        <w:t>"</w:t>
      </w:r>
      <w:r w:rsidRPr="006032D8">
        <w:rPr>
          <w:b/>
          <w:i/>
        </w:rPr>
        <w:t>Luminous flux</w:t>
      </w:r>
      <w:r w:rsidR="00737569" w:rsidRPr="006032D8">
        <w:rPr>
          <w:b/>
          <w:i/>
        </w:rPr>
        <w:t>"</w:t>
      </w:r>
      <w:r>
        <w:rPr>
          <w:b/>
        </w:rPr>
        <w:t xml:space="preserve"> </w:t>
      </w:r>
      <w:r>
        <w:rPr>
          <w:b/>
        </w:rPr>
        <w:sym w:font="Symbol" w:char="F046"/>
      </w:r>
      <w:r>
        <w:rPr>
          <w:b/>
        </w:rPr>
        <w:t xml:space="preserve"> (phi) describes the power of a light source</w:t>
      </w:r>
      <w:r w:rsidR="006032D8">
        <w:rPr>
          <w:b/>
        </w:rPr>
        <w:t>.</w:t>
      </w:r>
      <w:r w:rsidR="00737569">
        <w:rPr>
          <w:lang w:val="en-US" w:eastAsia="ar-SA"/>
        </w:rPr>
        <w:t>"</w:t>
      </w:r>
    </w:p>
    <w:p w:rsidR="0050261A" w:rsidRPr="00737569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</w:p>
    <w:p w:rsidR="0050261A" w:rsidRPr="00737569" w:rsidRDefault="0050261A" w:rsidP="00737569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i/>
          <w:lang w:eastAsia="ar-SA"/>
        </w:rPr>
      </w:pPr>
      <w:r w:rsidRPr="00737569">
        <w:rPr>
          <w:i/>
          <w:lang w:eastAsia="ar-SA"/>
        </w:rPr>
        <w:t xml:space="preserve">Annex </w:t>
      </w:r>
      <w:proofErr w:type="gramStart"/>
      <w:r w:rsidRPr="00737569">
        <w:rPr>
          <w:i/>
          <w:lang w:eastAsia="ar-SA"/>
        </w:rPr>
        <w:t>3</w:t>
      </w:r>
      <w:proofErr w:type="gramEnd"/>
    </w:p>
    <w:p w:rsidR="0050261A" w:rsidRPr="006032D8" w:rsidRDefault="004F7100" w:rsidP="006032D8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 w:rsidRPr="004F7100">
        <w:rPr>
          <w:i/>
          <w:lang w:eastAsia="ar-SA"/>
        </w:rPr>
        <w:t>Paragraph 7.11.4.</w:t>
      </w:r>
      <w:proofErr w:type="gramEnd"/>
      <w:r w:rsidRPr="004F7100">
        <w:rPr>
          <w:i/>
          <w:lang w:eastAsia="ar-SA"/>
        </w:rPr>
        <w:t>,</w:t>
      </w:r>
      <w:r w:rsidR="0050261A" w:rsidRPr="006032D8">
        <w:rPr>
          <w:lang w:eastAsia="ar-SA"/>
        </w:rPr>
        <w:t xml:space="preserve"> </w:t>
      </w:r>
      <w:proofErr w:type="gramStart"/>
      <w:r w:rsidR="0050261A" w:rsidRPr="006032D8">
        <w:rPr>
          <w:lang w:eastAsia="ar-SA"/>
        </w:rPr>
        <w:t>amend to read</w:t>
      </w:r>
      <w:proofErr w:type="gramEnd"/>
      <w:r w:rsidR="0050261A" w:rsidRPr="006032D8">
        <w:rPr>
          <w:lang w:eastAsia="ar-SA"/>
        </w:rPr>
        <w:t>:</w:t>
      </w:r>
    </w:p>
    <w:p w:rsidR="0050261A" w:rsidRDefault="00737569" w:rsidP="006032D8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>
        <w:rPr>
          <w:lang w:eastAsia="ar-SA"/>
        </w:rPr>
        <w:t>"</w:t>
      </w:r>
      <w:r w:rsidR="0050261A">
        <w:rPr>
          <w:lang w:eastAsia="ar-SA"/>
        </w:rPr>
        <w:t>7.11.4</w:t>
      </w:r>
      <w:r w:rsidR="004F7100">
        <w:rPr>
          <w:lang w:eastAsia="ar-SA"/>
        </w:rPr>
        <w:t>.</w:t>
      </w:r>
      <w:r w:rsidR="0050261A">
        <w:rPr>
          <w:lang w:eastAsia="ar-SA"/>
        </w:rPr>
        <w:tab/>
      </w:r>
      <w:r w:rsidR="0050261A" w:rsidRPr="004F7100">
        <w:rPr>
          <w:strike/>
          <w:lang w:eastAsia="ar-SA"/>
        </w:rPr>
        <w:t>(Reserved)</w:t>
      </w:r>
      <w:r w:rsidR="0050261A" w:rsidRPr="003C409A">
        <w:rPr>
          <w:lang w:eastAsia="ar-SA"/>
        </w:rPr>
        <w:t xml:space="preserve"> </w:t>
      </w:r>
      <w:r w:rsidR="0050261A" w:rsidRPr="004F7100">
        <w:rPr>
          <w:b/>
          <w:lang w:eastAsia="ar-SA"/>
        </w:rPr>
        <w:t>Handrails and handholds in toilets</w:t>
      </w:r>
      <w:r w:rsidR="0050261A" w:rsidRPr="006032D8">
        <w:rPr>
          <w:lang w:eastAsia="ar-SA"/>
        </w:rPr>
        <w:t>.</w:t>
      </w:r>
      <w:r w:rsidRPr="006032D8">
        <w:rPr>
          <w:lang w:eastAsia="ar-SA"/>
        </w:rPr>
        <w:t>"</w:t>
      </w:r>
      <w:proofErr w:type="gramEnd"/>
    </w:p>
    <w:p w:rsidR="0050261A" w:rsidRPr="006032D8" w:rsidRDefault="0050261A" w:rsidP="006032D8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4F7100">
        <w:rPr>
          <w:i/>
          <w:lang w:eastAsia="ar-SA"/>
        </w:rPr>
        <w:t>Insert new paragraph 7.11.4.1.</w:t>
      </w:r>
      <w:r w:rsidR="004F7100">
        <w:rPr>
          <w:lang w:eastAsia="ar-SA"/>
        </w:rPr>
        <w:t>, to read:</w:t>
      </w:r>
    </w:p>
    <w:p w:rsidR="0050261A" w:rsidRPr="006032D8" w:rsidRDefault="00737569" w:rsidP="006032D8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6032D8">
        <w:rPr>
          <w:lang w:eastAsia="ar-SA"/>
        </w:rPr>
        <w:t>"</w:t>
      </w:r>
      <w:r w:rsidR="0050261A" w:rsidRPr="004F7100">
        <w:rPr>
          <w:b/>
          <w:lang w:eastAsia="ar-SA"/>
        </w:rPr>
        <w:t>7.11.4.1.</w:t>
      </w:r>
      <w:r w:rsidR="0050261A" w:rsidRPr="004F7100">
        <w:rPr>
          <w:b/>
          <w:lang w:eastAsia="ar-SA"/>
        </w:rPr>
        <w:tab/>
        <w:t>If a toilet is fitted, a suitable handrail or handhold shall be provided in the interior</w:t>
      </w:r>
      <w:r w:rsidR="0050261A" w:rsidRPr="006032D8">
        <w:rPr>
          <w:lang w:eastAsia="ar-SA"/>
        </w:rPr>
        <w:t>.</w:t>
      </w:r>
      <w:r w:rsidRPr="006032D8">
        <w:rPr>
          <w:lang w:eastAsia="ar-SA"/>
        </w:rPr>
        <w:t>"</w:t>
      </w:r>
    </w:p>
    <w:p w:rsidR="004F7100" w:rsidRDefault="004F7100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</w:p>
    <w:p w:rsidR="00D94803" w:rsidRPr="00645EBB" w:rsidRDefault="00D94803" w:rsidP="00D94803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645EBB">
        <w:rPr>
          <w:i/>
          <w:lang w:eastAsia="ar-SA"/>
        </w:rPr>
        <w:t xml:space="preserve">Annex </w:t>
      </w:r>
      <w:proofErr w:type="gramStart"/>
      <w:r w:rsidRPr="00645EBB">
        <w:rPr>
          <w:i/>
          <w:lang w:eastAsia="ar-SA"/>
        </w:rPr>
        <w:t>5</w:t>
      </w:r>
      <w:proofErr w:type="gramEnd"/>
      <w:r w:rsidRPr="00645EBB">
        <w:rPr>
          <w:i/>
          <w:lang w:eastAsia="ar-SA"/>
        </w:rPr>
        <w:t>,</w:t>
      </w:r>
      <w:r w:rsidRPr="00645EBB">
        <w:rPr>
          <w:lang w:eastAsia="ar-SA"/>
        </w:rPr>
        <w:t xml:space="preserve"> amend to read</w:t>
      </w:r>
      <w:r>
        <w:rPr>
          <w:lang w:eastAsia="ar-SA"/>
        </w:rPr>
        <w:t>:</w:t>
      </w:r>
    </w:p>
    <w:p w:rsidR="00D94803" w:rsidRDefault="00D94803" w:rsidP="00D94803">
      <w:pPr>
        <w:pStyle w:val="HChG"/>
        <w:rPr>
          <w:lang w:eastAsia="ar-SA"/>
        </w:rPr>
      </w:pPr>
      <w:r>
        <w:rPr>
          <w:lang w:eastAsia="ar-SA"/>
        </w:rPr>
        <w:t>"Annex 5</w:t>
      </w:r>
    </w:p>
    <w:p w:rsidR="00D94803" w:rsidRPr="00A32120" w:rsidRDefault="00D94803" w:rsidP="00D94803">
      <w:pPr>
        <w:pStyle w:val="HChG"/>
        <w:rPr>
          <w:b w:val="0"/>
          <w:lang w:eastAsia="ar-SA"/>
        </w:rPr>
      </w:pPr>
      <w:r w:rsidRPr="00D94803">
        <w:rPr>
          <w:lang w:eastAsia="ar-SA"/>
        </w:rPr>
        <w:tab/>
      </w:r>
      <w:r w:rsidRPr="00D94803">
        <w:rPr>
          <w:lang w:eastAsia="ar-SA"/>
        </w:rPr>
        <w:tab/>
      </w:r>
      <w:r w:rsidRPr="00645EBB">
        <w:rPr>
          <w:strike/>
          <w:lang w:eastAsia="ar-SA"/>
        </w:rPr>
        <w:t>(</w:t>
      </w:r>
      <w:r w:rsidRPr="00D94803">
        <w:rPr>
          <w:strike/>
          <w:lang w:eastAsia="ar-SA"/>
        </w:rPr>
        <w:t>Reserved)</w:t>
      </w:r>
      <w:r>
        <w:rPr>
          <w:lang w:eastAsia="ar-SA"/>
        </w:rPr>
        <w:t xml:space="preserve"> </w:t>
      </w:r>
      <w:r w:rsidRPr="00A32120">
        <w:rPr>
          <w:lang w:eastAsia="ar-SA"/>
        </w:rPr>
        <w:t>Requirements to establish the visual contrast</w:t>
      </w:r>
    </w:p>
    <w:p w:rsidR="00D94803" w:rsidRPr="00A32120" w:rsidRDefault="00D94803" w:rsidP="00D94803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A32120">
        <w:rPr>
          <w:b/>
          <w:lang w:eastAsia="ar-SA"/>
        </w:rPr>
        <w:t>1.</w:t>
      </w:r>
      <w:r w:rsidRPr="00A32120">
        <w:rPr>
          <w:b/>
          <w:lang w:eastAsia="ar-SA"/>
        </w:rPr>
        <w:tab/>
        <w:t xml:space="preserve">The visual contrast C </w:t>
      </w:r>
      <w:proofErr w:type="gramStart"/>
      <w:r w:rsidRPr="00A32120">
        <w:rPr>
          <w:b/>
          <w:lang w:eastAsia="ar-SA"/>
        </w:rPr>
        <w:t>shall be established</w:t>
      </w:r>
      <w:proofErr w:type="gramEnd"/>
      <w:r w:rsidRPr="00A32120">
        <w:rPr>
          <w:b/>
          <w:lang w:eastAsia="ar-SA"/>
        </w:rPr>
        <w:t xml:space="preserve"> according to the following formula:</w:t>
      </w:r>
    </w:p>
    <w:p w:rsidR="00D94803" w:rsidRPr="00A32120" w:rsidRDefault="00D94803" w:rsidP="00D94803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A32120">
        <w:rPr>
          <w:b/>
          <w:lang w:eastAsia="ar-SA"/>
        </w:rPr>
        <w:tab/>
      </w:r>
      <w:r w:rsidRPr="00A32120">
        <w:rPr>
          <w:b/>
          <w:lang w:eastAsia="ar-SA"/>
        </w:rPr>
        <w:tab/>
      </w:r>
      <m:oMath>
        <m:r>
          <m:rPr>
            <m:sty m:val="bi"/>
          </m:rP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b/>
                        <w:i/>
                      </w:rPr>
                      <w:sym w:font="Symbol" w:char="F072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b/>
                        <w:i/>
                      </w:rPr>
                      <w:sym w:font="Symbol" w:char="F072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b/>
                    <w:i/>
                  </w:rPr>
                  <w:sym w:font="Symbol" w:char="F072"/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b/>
                    <w:i/>
                  </w:rPr>
                  <w:sym w:font="Symbol" w:char="F072"/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</w:p>
    <w:p w:rsidR="00D94803" w:rsidRPr="00A32120" w:rsidRDefault="00D94803" w:rsidP="00D94803">
      <w:pPr>
        <w:tabs>
          <w:tab w:val="left" w:pos="2835"/>
          <w:tab w:val="left" w:pos="3402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A32120">
        <w:rPr>
          <w:b/>
          <w:lang w:eastAsia="ar-SA"/>
        </w:rPr>
        <w:tab/>
        <w:t>With:</w:t>
      </w:r>
      <w:r w:rsidRPr="00A32120">
        <w:rPr>
          <w:b/>
          <w:lang w:eastAsia="ar-SA"/>
        </w:rPr>
        <w:tab/>
      </w:r>
      <w:r w:rsidRPr="00A32120">
        <w:rPr>
          <w:b/>
          <w:lang w:eastAsia="ar-SA"/>
        </w:rPr>
        <w:sym w:font="Symbol" w:char="F072"/>
      </w:r>
      <w:r w:rsidRPr="00A32120">
        <w:rPr>
          <w:b/>
          <w:vertAlign w:val="subscript"/>
          <w:lang w:eastAsia="ar-SA"/>
        </w:rPr>
        <w:t>1</w:t>
      </w:r>
      <w:r w:rsidRPr="00A32120">
        <w:rPr>
          <w:b/>
          <w:lang w:eastAsia="ar-SA"/>
        </w:rPr>
        <w:t xml:space="preserve"> =</w:t>
      </w:r>
      <w:r>
        <w:rPr>
          <w:b/>
          <w:lang w:eastAsia="ar-SA"/>
        </w:rPr>
        <w:tab/>
      </w:r>
      <w:r w:rsidRPr="00A32120">
        <w:rPr>
          <w:b/>
          <w:lang w:eastAsia="ar-SA"/>
        </w:rPr>
        <w:t>the reflectance of the material of the object to be seen</w:t>
      </w:r>
    </w:p>
    <w:p w:rsidR="00D94803" w:rsidRPr="00A32120" w:rsidRDefault="00D94803" w:rsidP="00D94803">
      <w:pPr>
        <w:tabs>
          <w:tab w:val="left" w:pos="2268"/>
          <w:tab w:val="left" w:pos="2835"/>
          <w:tab w:val="left" w:pos="3402"/>
          <w:tab w:val="left" w:pos="8505"/>
        </w:tabs>
        <w:spacing w:before="120" w:after="120" w:line="240" w:lineRule="auto"/>
        <w:ind w:left="3402" w:right="1134" w:hanging="2268"/>
        <w:jc w:val="both"/>
        <w:rPr>
          <w:b/>
          <w:lang w:eastAsia="ar-SA"/>
        </w:rPr>
      </w:pPr>
      <w:r w:rsidRPr="00A32120">
        <w:rPr>
          <w:b/>
          <w:lang w:eastAsia="ar-SA"/>
        </w:rPr>
        <w:tab/>
      </w:r>
      <w:r w:rsidRPr="00A32120">
        <w:rPr>
          <w:b/>
          <w:lang w:eastAsia="ar-SA"/>
        </w:rPr>
        <w:tab/>
      </w:r>
      <w:r w:rsidRPr="00A32120">
        <w:rPr>
          <w:b/>
          <w:lang w:eastAsia="ar-SA"/>
        </w:rPr>
        <w:sym w:font="Symbol" w:char="F072"/>
      </w:r>
      <w:r w:rsidRPr="00A32120">
        <w:rPr>
          <w:b/>
          <w:vertAlign w:val="subscript"/>
          <w:lang w:eastAsia="ar-SA"/>
        </w:rPr>
        <w:t>2</w:t>
      </w:r>
      <w:r>
        <w:rPr>
          <w:b/>
          <w:lang w:eastAsia="ar-SA"/>
        </w:rPr>
        <w:t xml:space="preserve"> =</w:t>
      </w:r>
      <w:r>
        <w:rPr>
          <w:b/>
          <w:lang w:eastAsia="ar-SA"/>
        </w:rPr>
        <w:tab/>
      </w:r>
      <w:r w:rsidRPr="00A32120">
        <w:rPr>
          <w:b/>
          <w:lang w:eastAsia="ar-SA"/>
        </w:rPr>
        <w:t>the reflectance of the area resp. material surrounding the contrast object</w:t>
      </w:r>
    </w:p>
    <w:p w:rsidR="00D94803" w:rsidRPr="00A32120" w:rsidRDefault="00D94803" w:rsidP="00D94803">
      <w:pPr>
        <w:keepNext/>
        <w:keepLines/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A32120">
        <w:rPr>
          <w:b/>
          <w:lang w:eastAsia="ar-SA"/>
        </w:rPr>
        <w:lastRenderedPageBreak/>
        <w:t>2.</w:t>
      </w:r>
      <w:r w:rsidRPr="00A32120">
        <w:rPr>
          <w:b/>
          <w:lang w:eastAsia="ar-SA"/>
        </w:rPr>
        <w:tab/>
        <w:t xml:space="preserve">For determination of the reflectance values </w:t>
      </w:r>
      <w:r w:rsidRPr="00A32120">
        <w:rPr>
          <w:rFonts w:hint="eastAsia"/>
          <w:b/>
          <w:lang w:eastAsia="ar-SA"/>
        </w:rPr>
        <w:sym w:font="Symbol" w:char="F072"/>
      </w:r>
      <w:r w:rsidRPr="00A32120">
        <w:rPr>
          <w:b/>
          <w:vertAlign w:val="subscript"/>
          <w:lang w:eastAsia="ar-SA"/>
        </w:rPr>
        <w:t>1</w:t>
      </w:r>
      <w:r w:rsidRPr="00A32120">
        <w:rPr>
          <w:b/>
          <w:lang w:eastAsia="ar-SA"/>
        </w:rPr>
        <w:t xml:space="preserve">, </w:t>
      </w:r>
      <w:r w:rsidRPr="00A32120">
        <w:rPr>
          <w:rFonts w:hint="eastAsia"/>
          <w:b/>
          <w:lang w:eastAsia="ar-SA"/>
        </w:rPr>
        <w:sym w:font="Symbol" w:char="F072"/>
      </w:r>
      <w:r w:rsidRPr="00A32120">
        <w:rPr>
          <w:b/>
          <w:vertAlign w:val="subscript"/>
          <w:lang w:eastAsia="ar-SA"/>
        </w:rPr>
        <w:t>2</w:t>
      </w:r>
      <w:r>
        <w:rPr>
          <w:b/>
          <w:lang w:eastAsia="ar-SA"/>
        </w:rPr>
        <w:t xml:space="preserve"> </w:t>
      </w:r>
      <w:r w:rsidRPr="00A32120">
        <w:rPr>
          <w:b/>
          <w:lang w:eastAsia="ar-SA"/>
        </w:rPr>
        <w:t xml:space="preserve">and </w:t>
      </w:r>
      <w:r w:rsidRPr="00A32120">
        <w:rPr>
          <w:rFonts w:hint="eastAsia"/>
          <w:b/>
          <w:lang w:eastAsia="ar-SA"/>
        </w:rPr>
        <w:sym w:font="Symbol" w:char="F072"/>
      </w:r>
      <w:r w:rsidRPr="00A32120">
        <w:rPr>
          <w:b/>
          <w:vertAlign w:val="subscript"/>
          <w:lang w:eastAsia="ar-SA"/>
        </w:rPr>
        <w:t>d</w:t>
      </w:r>
      <w:r>
        <w:rPr>
          <w:b/>
          <w:lang w:eastAsia="ar-SA"/>
        </w:rPr>
        <w:t xml:space="preserve"> </w:t>
      </w:r>
      <w:r w:rsidRPr="00A32120">
        <w:rPr>
          <w:b/>
          <w:lang w:eastAsia="ar-SA"/>
        </w:rPr>
        <w:t xml:space="preserve">an integrating sphere according to CIE 38:1977 </w:t>
      </w:r>
      <w:proofErr w:type="gramStart"/>
      <w:r w:rsidRPr="00A32120">
        <w:rPr>
          <w:b/>
          <w:lang w:eastAsia="ar-SA"/>
        </w:rPr>
        <w:t>shall be used</w:t>
      </w:r>
      <w:proofErr w:type="gramEnd"/>
      <w:r w:rsidRPr="00A32120">
        <w:rPr>
          <w:b/>
          <w:lang w:eastAsia="ar-SA"/>
        </w:rPr>
        <w:t>.</w:t>
      </w:r>
    </w:p>
    <w:p w:rsidR="00D94803" w:rsidRPr="005F5AC0" w:rsidRDefault="00D94803" w:rsidP="00D94803">
      <w:pPr>
        <w:keepNext/>
        <w:keepLines/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</w:rPr>
      </w:pPr>
      <w:r>
        <w:rPr>
          <w:b/>
        </w:rPr>
        <w:tab/>
        <w:t xml:space="preserve">The </w:t>
      </w:r>
      <w:r>
        <w:rPr>
          <w:b/>
          <w:lang w:eastAsia="ar-SA"/>
        </w:rPr>
        <w:t>reflectance</w:t>
      </w:r>
      <w:r>
        <w:rPr>
          <w:b/>
        </w:rPr>
        <w:t xml:space="preserve"> </w:t>
      </w:r>
      <w:proofErr w:type="gramStart"/>
      <w:r w:rsidRPr="005F5AC0">
        <w:rPr>
          <w:b/>
        </w:rPr>
        <w:t xml:space="preserve">shall be </w:t>
      </w:r>
      <w:r>
        <w:rPr>
          <w:b/>
        </w:rPr>
        <w:t>either read directly from the indicating instrument</w:t>
      </w:r>
      <w:r w:rsidRPr="005F5AC0">
        <w:rPr>
          <w:b/>
        </w:rPr>
        <w:t xml:space="preserve"> </w:t>
      </w:r>
      <w:r>
        <w:rPr>
          <w:b/>
        </w:rPr>
        <w:t xml:space="preserve">or </w:t>
      </w:r>
      <w:r w:rsidRPr="005F5AC0">
        <w:rPr>
          <w:b/>
        </w:rPr>
        <w:t>calculated according to the following formula</w:t>
      </w:r>
      <w:proofErr w:type="gramEnd"/>
      <w:r w:rsidRPr="005F5AC0">
        <w:rPr>
          <w:b/>
        </w:rPr>
        <w:t>:</w:t>
      </w:r>
    </w:p>
    <w:p w:rsidR="00D94803" w:rsidRDefault="00D94803" w:rsidP="00D94803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m:oMath>
        <m:r>
          <m:rPr>
            <m:sty m:val="bi"/>
          </m:rPr>
          <w:rPr>
            <w:rFonts w:ascii="Cambria Math" w:hAnsi="Cambria Math"/>
            <w:b/>
            <w:i/>
          </w:rPr>
          <w:sym w:font="Symbol" w:char="F072"/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b/>
                    <w:i/>
                  </w:rPr>
                  <w:sym w:font="Symbol" w:char="F046"/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b/>
                    <w:i/>
                  </w:rPr>
                  <w:sym w:font="Symbol" w:char="F046"/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</w:p>
    <w:p w:rsidR="00B41937" w:rsidRDefault="00D94803" w:rsidP="00B41937">
      <w:pPr>
        <w:tabs>
          <w:tab w:val="left" w:pos="2268"/>
          <w:tab w:val="left" w:pos="2835"/>
          <w:tab w:val="left" w:pos="3402"/>
          <w:tab w:val="left" w:pos="8505"/>
        </w:tabs>
        <w:spacing w:before="120" w:after="120" w:line="240" w:lineRule="auto"/>
        <w:ind w:left="3402" w:right="1134" w:hanging="2410"/>
        <w:jc w:val="both"/>
        <w:rPr>
          <w:b/>
          <w:lang w:eastAsia="ar-SA"/>
        </w:rPr>
      </w:pPr>
      <w:r>
        <w:rPr>
          <w:b/>
          <w:lang w:eastAsia="ar-SA"/>
        </w:rPr>
        <w:tab/>
        <w:t>Wh</w:t>
      </w:r>
      <w:r w:rsidR="00B41937">
        <w:rPr>
          <w:b/>
          <w:lang w:eastAsia="ar-SA"/>
        </w:rPr>
        <w:t>ere</w:t>
      </w:r>
      <w:r>
        <w:rPr>
          <w:b/>
          <w:lang w:eastAsia="ar-SA"/>
        </w:rPr>
        <w:t>:</w:t>
      </w:r>
    </w:p>
    <w:p w:rsidR="00D94803" w:rsidRDefault="00B41937" w:rsidP="00B41937">
      <w:pPr>
        <w:tabs>
          <w:tab w:val="left" w:pos="2268"/>
          <w:tab w:val="left" w:pos="2835"/>
          <w:tab w:val="left" w:pos="3402"/>
          <w:tab w:val="left" w:pos="8505"/>
        </w:tabs>
        <w:spacing w:before="120" w:after="120" w:line="240" w:lineRule="auto"/>
        <w:ind w:left="3402" w:right="1134" w:hanging="2410"/>
        <w:jc w:val="both"/>
        <w:rPr>
          <w:b/>
          <w:lang w:eastAsia="ar-SA"/>
        </w:rPr>
      </w:pPr>
      <w:r>
        <w:rPr>
          <w:b/>
          <w:lang w:eastAsia="ar-SA"/>
        </w:rPr>
        <w:tab/>
      </w:r>
      <w:r w:rsidR="00D94803">
        <w:rPr>
          <w:b/>
          <w:lang w:eastAsia="ar-SA"/>
        </w:rPr>
        <w:tab/>
      </w:r>
      <w:r w:rsidR="00D94803">
        <w:rPr>
          <w:b/>
          <w:lang w:eastAsia="ar-SA"/>
        </w:rPr>
        <w:sym w:font="Symbol" w:char="F046"/>
      </w:r>
      <w:r w:rsidR="00D94803" w:rsidRPr="00A32120">
        <w:rPr>
          <w:b/>
          <w:vertAlign w:val="subscript"/>
          <w:lang w:eastAsia="ar-SA"/>
        </w:rPr>
        <w:t>1</w:t>
      </w:r>
      <w:r w:rsidR="00D94803">
        <w:rPr>
          <w:b/>
          <w:lang w:eastAsia="ar-SA"/>
        </w:rPr>
        <w:t xml:space="preserve"> =</w:t>
      </w:r>
      <w:r w:rsidR="00D94803">
        <w:rPr>
          <w:b/>
          <w:lang w:eastAsia="ar-SA"/>
        </w:rPr>
        <w:tab/>
        <w:t>luminous flux of the incident light on the material sample</w:t>
      </w:r>
      <w:r>
        <w:rPr>
          <w:b/>
          <w:lang w:eastAsia="ar-SA"/>
        </w:rPr>
        <w:t>;</w:t>
      </w:r>
    </w:p>
    <w:p w:rsidR="00D94803" w:rsidRDefault="00D94803" w:rsidP="00B41937">
      <w:pPr>
        <w:tabs>
          <w:tab w:val="left" w:pos="2268"/>
          <w:tab w:val="left" w:pos="2835"/>
          <w:tab w:val="left" w:pos="3402"/>
          <w:tab w:val="left" w:pos="8505"/>
        </w:tabs>
        <w:spacing w:before="120" w:after="120" w:line="240" w:lineRule="auto"/>
        <w:ind w:left="3402" w:right="1134" w:hanging="2410"/>
        <w:jc w:val="both"/>
        <w:rPr>
          <w:b/>
          <w:lang w:eastAsia="ar-SA"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sym w:font="Symbol" w:char="F046"/>
      </w:r>
      <w:proofErr w:type="gramStart"/>
      <w:r w:rsidRPr="00A32120">
        <w:rPr>
          <w:b/>
          <w:vertAlign w:val="subscript"/>
          <w:lang w:eastAsia="ar-SA"/>
        </w:rPr>
        <w:t>2</w:t>
      </w:r>
      <w:proofErr w:type="gramEnd"/>
      <w:r>
        <w:rPr>
          <w:b/>
          <w:lang w:eastAsia="ar-SA"/>
        </w:rPr>
        <w:t xml:space="preserve"> =</w:t>
      </w:r>
      <w:r>
        <w:rPr>
          <w:b/>
          <w:lang w:eastAsia="ar-SA"/>
        </w:rPr>
        <w:tab/>
        <w:t>luminous flux of the reflected light (reflectance)</w:t>
      </w:r>
      <w:r w:rsidR="00B41937">
        <w:rPr>
          <w:b/>
          <w:lang w:eastAsia="ar-SA"/>
        </w:rPr>
        <w:t>.</w:t>
      </w:r>
    </w:p>
    <w:p w:rsidR="00D94803" w:rsidRDefault="00D94803" w:rsidP="00D94803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>
        <w:rPr>
          <w:b/>
          <w:lang w:eastAsia="ar-SA"/>
        </w:rPr>
        <w:t>2.1.</w:t>
      </w:r>
      <w:r>
        <w:rPr>
          <w:b/>
          <w:lang w:eastAsia="ar-SA"/>
        </w:rPr>
        <w:tab/>
        <w:t>T</w:t>
      </w:r>
      <w:r w:rsidRPr="005F5AC0">
        <w:rPr>
          <w:b/>
          <w:lang w:eastAsia="ar-SA"/>
        </w:rPr>
        <w:t xml:space="preserve">he </w:t>
      </w:r>
      <w:r w:rsidRPr="00801D50">
        <w:rPr>
          <w:b/>
          <w:lang w:eastAsia="ar-SA"/>
        </w:rPr>
        <w:t xml:space="preserve">illumination angle of the luminous flux </w:t>
      </w:r>
      <w:r>
        <w:rPr>
          <w:b/>
          <w:lang w:eastAsia="ar-SA"/>
        </w:rPr>
        <w:t xml:space="preserve">of the incident light </w:t>
      </w:r>
      <w:r w:rsidRPr="00801D50">
        <w:rPr>
          <w:b/>
          <w:lang w:eastAsia="ar-SA"/>
        </w:rPr>
        <w:t xml:space="preserve">on the sample </w:t>
      </w:r>
      <w:proofErr w:type="spellStart"/>
      <w:r w:rsidRPr="00801D50">
        <w:rPr>
          <w:rFonts w:hint="eastAsia"/>
          <w:b/>
          <w:lang w:eastAsia="ar-SA"/>
        </w:rPr>
        <w:t>Θ</w:t>
      </w:r>
      <w:r w:rsidRPr="00A32120">
        <w:rPr>
          <w:b/>
          <w:vertAlign w:val="subscript"/>
          <w:lang w:eastAsia="ar-SA"/>
        </w:rPr>
        <w:t>i</w:t>
      </w:r>
      <w:proofErr w:type="spellEnd"/>
      <w:r w:rsidRPr="00801D50">
        <w:rPr>
          <w:b/>
          <w:lang w:eastAsia="ar-SA"/>
        </w:rPr>
        <w:t xml:space="preserve"> </w:t>
      </w:r>
      <w:r>
        <w:rPr>
          <w:b/>
          <w:lang w:eastAsia="ar-SA"/>
        </w:rPr>
        <w:t>shall be equal to 8° ± 0.5°.</w:t>
      </w:r>
    </w:p>
    <w:p w:rsidR="00D94803" w:rsidRPr="005F5AC0" w:rsidRDefault="00D94803" w:rsidP="00D94803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>
        <w:rPr>
          <w:b/>
          <w:lang w:eastAsia="ar-SA"/>
        </w:rPr>
        <w:t>2.2.</w:t>
      </w:r>
      <w:r>
        <w:rPr>
          <w:b/>
          <w:lang w:eastAsia="ar-SA"/>
        </w:rPr>
        <w:tab/>
      </w:r>
      <w:r w:rsidRPr="00801D50">
        <w:rPr>
          <w:b/>
          <w:lang w:eastAsia="ar-SA"/>
        </w:rPr>
        <w:t xml:space="preserve">The luminous flux </w:t>
      </w:r>
      <w:r>
        <w:rPr>
          <w:b/>
          <w:lang w:eastAsia="ar-SA"/>
        </w:rPr>
        <w:t xml:space="preserve">of the incident light </w:t>
      </w:r>
      <w:r w:rsidRPr="00801D50">
        <w:rPr>
          <w:b/>
          <w:lang w:eastAsia="ar-SA"/>
        </w:rPr>
        <w:t xml:space="preserve">on the sample shall be </w:t>
      </w:r>
      <w:r>
        <w:rPr>
          <w:b/>
          <w:lang w:eastAsia="ar-SA"/>
        </w:rPr>
        <w:t xml:space="preserve">determined by using </w:t>
      </w:r>
      <w:r w:rsidRPr="00801D50">
        <w:rPr>
          <w:b/>
          <w:lang w:eastAsia="ar-SA"/>
        </w:rPr>
        <w:t>a diffuse reflectance standard</w:t>
      </w:r>
      <w:r>
        <w:rPr>
          <w:b/>
          <w:lang w:eastAsia="ar-SA"/>
        </w:rPr>
        <w:t xml:space="preserve"> </w:t>
      </w:r>
      <w:r w:rsidRPr="005F5AC0">
        <w:rPr>
          <w:b/>
          <w:lang w:eastAsia="ar-SA"/>
        </w:rPr>
        <w:t>calibrated by an accredited laboratory. The extended measurement un</w:t>
      </w:r>
      <w:r>
        <w:rPr>
          <w:b/>
          <w:lang w:eastAsia="ar-SA"/>
        </w:rPr>
        <w:t>certainty shall be lower than 3 per cent</w:t>
      </w:r>
      <w:r w:rsidRPr="005F5AC0">
        <w:rPr>
          <w:b/>
          <w:lang w:eastAsia="ar-SA"/>
        </w:rPr>
        <w:t>.</w:t>
      </w:r>
    </w:p>
    <w:p w:rsidR="00D94803" w:rsidRDefault="00D73F3B" w:rsidP="00D94803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ins w:id="3" w:author="ONU" w:date="2016-10-12T10:35:00Z">
        <w:r>
          <w:rPr>
            <w:b/>
            <w:lang w:eastAsia="ar-SA"/>
          </w:rPr>
          <w:t>3</w:t>
        </w:r>
      </w:ins>
      <w:r w:rsidR="00D94803">
        <w:rPr>
          <w:b/>
          <w:lang w:eastAsia="ar-SA"/>
        </w:rPr>
        <w:t>.</w:t>
      </w:r>
      <w:r w:rsidR="00D94803">
        <w:rPr>
          <w:b/>
          <w:lang w:eastAsia="ar-SA"/>
        </w:rPr>
        <w:tab/>
        <w:t xml:space="preserve">Example of an </w:t>
      </w:r>
      <w:r w:rsidR="00D94803" w:rsidRPr="00272CB1">
        <w:rPr>
          <w:b/>
          <w:lang w:eastAsia="ar-SA"/>
        </w:rPr>
        <w:t>integrating sphere according to CIE 38:1977</w:t>
      </w:r>
      <w:r w:rsidR="00D94803">
        <w:rPr>
          <w:b/>
          <w:lang w:eastAsia="ar-SA"/>
        </w:rPr>
        <w:t>:</w:t>
      </w:r>
    </w:p>
    <w:p w:rsidR="00D94803" w:rsidRDefault="000033DC" w:rsidP="00D94803">
      <w:pPr>
        <w:ind w:left="851"/>
        <w:jc w:val="center"/>
        <w:rPr>
          <w:b/>
        </w:rPr>
      </w:pPr>
      <w:r>
        <w:rPr>
          <w:b/>
          <w:noProof/>
          <w:lang w:eastAsia="en-GB"/>
        </w:rPr>
        <w:drawing>
          <wp:inline distT="0" distB="0" distL="0" distR="0">
            <wp:extent cx="5255260" cy="3227705"/>
            <wp:effectExtent l="0" t="0" r="2540" b="0"/>
            <wp:docPr id="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260" cy="322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4803" w:rsidRPr="00A32120">
        <w:rPr>
          <w:noProof/>
          <w:lang w:eastAsia="de-DE"/>
        </w:rPr>
        <w:t>"</w:t>
      </w:r>
    </w:p>
    <w:p w:rsidR="00D94803" w:rsidRDefault="00D94803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</w:p>
    <w:p w:rsidR="0050261A" w:rsidRPr="004F7100" w:rsidRDefault="0050261A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i/>
          <w:lang w:eastAsia="ar-SA"/>
        </w:rPr>
      </w:pPr>
      <w:r w:rsidRPr="004F7100">
        <w:rPr>
          <w:i/>
          <w:lang w:eastAsia="ar-SA"/>
        </w:rPr>
        <w:t xml:space="preserve">Annex </w:t>
      </w:r>
      <w:proofErr w:type="gramStart"/>
      <w:r w:rsidRPr="004F7100">
        <w:rPr>
          <w:i/>
          <w:lang w:eastAsia="ar-SA"/>
        </w:rPr>
        <w:t>8</w:t>
      </w:r>
      <w:proofErr w:type="gramEnd"/>
    </w:p>
    <w:p w:rsidR="0050261A" w:rsidRPr="004F7100" w:rsidRDefault="0050261A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 w:rsidRPr="004F7100">
        <w:rPr>
          <w:i/>
          <w:lang w:eastAsia="ar-SA"/>
        </w:rPr>
        <w:t>Paragraph 3.3.3.</w:t>
      </w:r>
      <w:proofErr w:type="gramEnd"/>
      <w:r w:rsidR="004F7100">
        <w:rPr>
          <w:lang w:eastAsia="ar-SA"/>
        </w:rPr>
        <w:t>,</w:t>
      </w:r>
      <w:r w:rsidRPr="004F7100">
        <w:rPr>
          <w:lang w:eastAsia="ar-SA"/>
        </w:rPr>
        <w:t xml:space="preserve"> </w:t>
      </w:r>
      <w:proofErr w:type="gramStart"/>
      <w:r w:rsidRPr="004F7100">
        <w:rPr>
          <w:lang w:eastAsia="ar-SA"/>
        </w:rPr>
        <w:t>amend to read</w:t>
      </w:r>
      <w:proofErr w:type="gramEnd"/>
      <w:r w:rsidRPr="004F7100">
        <w:rPr>
          <w:lang w:eastAsia="ar-SA"/>
        </w:rPr>
        <w:t>:</w:t>
      </w:r>
    </w:p>
    <w:p w:rsidR="0050261A" w:rsidRPr="004F7100" w:rsidRDefault="00737569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>
        <w:rPr>
          <w:lang w:eastAsia="ar-SA"/>
        </w:rPr>
        <w:t>"</w:t>
      </w:r>
      <w:r w:rsidR="0050261A" w:rsidRPr="00AF20F7">
        <w:rPr>
          <w:lang w:eastAsia="ar-SA"/>
        </w:rPr>
        <w:t>3.3.3.</w:t>
      </w:r>
      <w:r w:rsidR="0050261A">
        <w:rPr>
          <w:lang w:eastAsia="ar-SA"/>
        </w:rPr>
        <w:tab/>
      </w:r>
      <w:r w:rsidR="0050261A" w:rsidRPr="004F7100">
        <w:rPr>
          <w:strike/>
          <w:lang w:eastAsia="ar-SA"/>
        </w:rPr>
        <w:t>(Reserved)</w:t>
      </w:r>
      <w:r w:rsidR="0050261A" w:rsidRPr="00AF20F7">
        <w:rPr>
          <w:lang w:eastAsia="ar-SA"/>
        </w:rPr>
        <w:t xml:space="preserve"> </w:t>
      </w:r>
      <w:proofErr w:type="gramStart"/>
      <w:r w:rsidR="0050261A" w:rsidRPr="004F7100">
        <w:rPr>
          <w:b/>
          <w:lang w:eastAsia="ar-SA"/>
        </w:rPr>
        <w:t>These</w:t>
      </w:r>
      <w:proofErr w:type="gramEnd"/>
      <w:r w:rsidR="0050261A" w:rsidRPr="004F7100">
        <w:rPr>
          <w:b/>
          <w:lang w:eastAsia="ar-SA"/>
        </w:rPr>
        <w:t xml:space="preserve"> communication devices shall</w:t>
      </w:r>
      <w:r w:rsidR="004F7100">
        <w:rPr>
          <w:b/>
          <w:lang w:eastAsia="ar-SA"/>
        </w:rPr>
        <w:t>:</w:t>
      </w:r>
    </w:p>
    <w:p w:rsidR="0050261A" w:rsidRPr="004F7100" w:rsidRDefault="0050261A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4F7100">
        <w:rPr>
          <w:b/>
          <w:lang w:eastAsia="ar-SA"/>
        </w:rPr>
        <w:t>3.3.3.1.</w:t>
      </w:r>
      <w:r w:rsidRPr="004F7100">
        <w:rPr>
          <w:b/>
          <w:lang w:eastAsia="ar-SA"/>
        </w:rPr>
        <w:tab/>
      </w:r>
      <w:proofErr w:type="gramStart"/>
      <w:r w:rsidRPr="004F7100">
        <w:rPr>
          <w:b/>
          <w:lang w:eastAsia="ar-SA"/>
        </w:rPr>
        <w:t>provide</w:t>
      </w:r>
      <w:proofErr w:type="gramEnd"/>
      <w:r w:rsidRPr="004F7100">
        <w:rPr>
          <w:b/>
          <w:lang w:eastAsia="ar-SA"/>
        </w:rPr>
        <w:t xml:space="preserve"> either a visual contrast of C </w:t>
      </w:r>
      <w:r w:rsidR="004F7100" w:rsidRPr="004F7100">
        <w:rPr>
          <w:b/>
          <w:lang w:eastAsia="ar-SA"/>
        </w:rPr>
        <w:t>≥</w:t>
      </w:r>
      <w:r w:rsidR="004F7100">
        <w:rPr>
          <w:b/>
          <w:lang w:eastAsia="ar-SA"/>
        </w:rPr>
        <w:t xml:space="preserve"> 0.</w:t>
      </w:r>
      <w:r w:rsidRPr="004F7100">
        <w:rPr>
          <w:b/>
          <w:lang w:eastAsia="ar-SA"/>
        </w:rPr>
        <w:t xml:space="preserve">4 and a diffuse reflectance </w:t>
      </w:r>
      <w:r w:rsidRPr="004F7100">
        <w:rPr>
          <w:b/>
          <w:lang w:eastAsia="ar-SA"/>
        </w:rPr>
        <w:sym w:font="Symbol" w:char="F072"/>
      </w:r>
      <w:r w:rsidRPr="004F7100">
        <w:rPr>
          <w:b/>
          <w:vertAlign w:val="subscript"/>
          <w:lang w:eastAsia="ar-SA"/>
        </w:rPr>
        <w:t>d</w:t>
      </w:r>
      <w:r w:rsidRPr="004F7100">
        <w:rPr>
          <w:b/>
          <w:lang w:eastAsia="ar-SA"/>
        </w:rPr>
        <w:t xml:space="preserve"> of at least 0</w:t>
      </w:r>
      <w:r w:rsidR="004F7100">
        <w:rPr>
          <w:b/>
          <w:lang w:eastAsia="ar-SA"/>
        </w:rPr>
        <w:t>.</w:t>
      </w:r>
      <w:r w:rsidRPr="004F7100">
        <w:rPr>
          <w:b/>
          <w:lang w:eastAsia="ar-SA"/>
        </w:rPr>
        <w:t>5 according t</w:t>
      </w:r>
      <w:r w:rsidR="004F7100">
        <w:rPr>
          <w:b/>
          <w:lang w:eastAsia="ar-SA"/>
        </w:rPr>
        <w:t>o Annex 5 or be white or yellow,</w:t>
      </w:r>
    </w:p>
    <w:p w:rsidR="0050261A" w:rsidRPr="004F7100" w:rsidRDefault="0050261A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b/>
          <w:lang w:eastAsia="ar-SA"/>
        </w:rPr>
      </w:pPr>
      <w:r w:rsidRPr="004F7100">
        <w:rPr>
          <w:b/>
          <w:lang w:eastAsia="ar-SA"/>
        </w:rPr>
        <w:t>3.3.3.2.</w:t>
      </w:r>
      <w:r w:rsidRPr="004F7100">
        <w:rPr>
          <w:b/>
          <w:lang w:eastAsia="ar-SA"/>
        </w:rPr>
        <w:tab/>
        <w:t>provide a tactile surface, i.e. protrude from the surrounding areas</w:t>
      </w:r>
      <w:r w:rsidR="004F7100">
        <w:rPr>
          <w:b/>
          <w:lang w:eastAsia="ar-SA"/>
        </w:rPr>
        <w:t>,</w:t>
      </w:r>
    </w:p>
    <w:p w:rsidR="0050261A" w:rsidRPr="004F7100" w:rsidRDefault="0050261A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 w:rsidRPr="004F7100">
        <w:rPr>
          <w:b/>
          <w:lang w:eastAsia="ar-SA"/>
        </w:rPr>
        <w:t>3.3.3.3.</w:t>
      </w:r>
      <w:r w:rsidRPr="004F7100">
        <w:rPr>
          <w:b/>
          <w:lang w:eastAsia="ar-SA"/>
        </w:rPr>
        <w:tab/>
      </w:r>
      <w:proofErr w:type="gramStart"/>
      <w:r w:rsidRPr="004F7100">
        <w:rPr>
          <w:b/>
          <w:lang w:eastAsia="ar-SA"/>
        </w:rPr>
        <w:t>provide</w:t>
      </w:r>
      <w:proofErr w:type="gramEnd"/>
      <w:r w:rsidRPr="004F7100">
        <w:rPr>
          <w:b/>
          <w:lang w:eastAsia="ar-SA"/>
        </w:rPr>
        <w:t xml:space="preserve"> an audible and visible signal to confirm successful activation</w:t>
      </w:r>
      <w:r w:rsidR="004F7100">
        <w:rPr>
          <w:b/>
          <w:lang w:eastAsia="ar-SA"/>
        </w:rPr>
        <w:t>.</w:t>
      </w:r>
      <w:r w:rsidR="00737569" w:rsidRPr="004F7100">
        <w:rPr>
          <w:lang w:eastAsia="ar-SA"/>
        </w:rPr>
        <w:t>"</w:t>
      </w:r>
    </w:p>
    <w:p w:rsidR="0050261A" w:rsidRPr="004F7100" w:rsidRDefault="0050261A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 w:rsidRPr="004F7100">
        <w:rPr>
          <w:i/>
          <w:lang w:eastAsia="ar-SA"/>
        </w:rPr>
        <w:lastRenderedPageBreak/>
        <w:t>Paragraph 3.5.</w:t>
      </w:r>
      <w:proofErr w:type="gramEnd"/>
      <w:r w:rsidR="004F7100" w:rsidRPr="004F7100">
        <w:rPr>
          <w:i/>
          <w:lang w:eastAsia="ar-SA"/>
        </w:rPr>
        <w:t>,</w:t>
      </w:r>
      <w:r w:rsidRPr="004F7100">
        <w:rPr>
          <w:lang w:eastAsia="ar-SA"/>
        </w:rPr>
        <w:t xml:space="preserve"> </w:t>
      </w:r>
      <w:proofErr w:type="gramStart"/>
      <w:r w:rsidRPr="004F7100">
        <w:rPr>
          <w:lang w:eastAsia="ar-SA"/>
        </w:rPr>
        <w:t>amend to read</w:t>
      </w:r>
      <w:proofErr w:type="gramEnd"/>
      <w:r w:rsidRPr="004F7100">
        <w:rPr>
          <w:lang w:eastAsia="ar-SA"/>
        </w:rPr>
        <w:t>:</w:t>
      </w:r>
    </w:p>
    <w:p w:rsidR="0050261A" w:rsidRPr="009C611C" w:rsidRDefault="00737569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</w:t>
      </w:r>
      <w:r w:rsidR="004F7100">
        <w:rPr>
          <w:lang w:eastAsia="ar-SA"/>
        </w:rPr>
        <w:t>3.5.</w:t>
      </w:r>
      <w:r w:rsidR="0050261A">
        <w:rPr>
          <w:lang w:eastAsia="ar-SA"/>
        </w:rPr>
        <w:tab/>
      </w:r>
      <w:r w:rsidR="004F7100">
        <w:rPr>
          <w:lang w:eastAsia="ar-SA"/>
        </w:rPr>
        <w:t>Floor slope</w:t>
      </w:r>
    </w:p>
    <w:p w:rsidR="0050261A" w:rsidRPr="004F7100" w:rsidRDefault="004F7100" w:rsidP="004F7100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ab/>
      </w:r>
      <w:r w:rsidR="0050261A" w:rsidRPr="009C611C">
        <w:rPr>
          <w:lang w:eastAsia="ar-SA"/>
        </w:rPr>
        <w:t xml:space="preserve">The slope of any gangway, access passage or floor area between any priority seat </w:t>
      </w:r>
      <w:r w:rsidR="0050261A" w:rsidRPr="004F7100">
        <w:rPr>
          <w:strike/>
          <w:lang w:eastAsia="ar-SA"/>
        </w:rPr>
        <w:t>or wheelchair space</w:t>
      </w:r>
      <w:r w:rsidR="0050261A" w:rsidRPr="009C611C">
        <w:rPr>
          <w:lang w:eastAsia="ar-SA"/>
        </w:rPr>
        <w:t xml:space="preserve"> and at least one entrance and one exit or a combined entrance and exit shall not exceed 8 per cent. </w:t>
      </w:r>
      <w:r w:rsidR="0050261A" w:rsidRPr="004F7100">
        <w:rPr>
          <w:b/>
          <w:lang w:eastAsia="ar-SA"/>
        </w:rPr>
        <w:t>The slope of any gangway, access passage or floor area between any wheelchair space and at least one entrance and one exit or a combined entrance and exit shall not exceed 5 per cent</w:t>
      </w:r>
      <w:r w:rsidR="0050261A" w:rsidRPr="004F7100">
        <w:rPr>
          <w:lang w:eastAsia="ar-SA"/>
        </w:rPr>
        <w:t xml:space="preserve">. </w:t>
      </w:r>
      <w:r w:rsidR="0050261A" w:rsidRPr="009C611C">
        <w:rPr>
          <w:lang w:eastAsia="ar-SA"/>
        </w:rPr>
        <w:t>Su</w:t>
      </w:r>
      <w:r w:rsidR="0050261A">
        <w:rPr>
          <w:lang w:eastAsia="ar-SA"/>
        </w:rPr>
        <w:t xml:space="preserve">ch sloping areas </w:t>
      </w:r>
      <w:proofErr w:type="gramStart"/>
      <w:r w:rsidR="0050261A">
        <w:rPr>
          <w:lang w:eastAsia="ar-SA"/>
        </w:rPr>
        <w:t>shall be provi</w:t>
      </w:r>
      <w:r w:rsidR="0050261A" w:rsidRPr="009C611C">
        <w:rPr>
          <w:lang w:eastAsia="ar-SA"/>
        </w:rPr>
        <w:t>ded</w:t>
      </w:r>
      <w:proofErr w:type="gramEnd"/>
      <w:r w:rsidR="0050261A" w:rsidRPr="009C611C">
        <w:rPr>
          <w:lang w:eastAsia="ar-SA"/>
        </w:rPr>
        <w:t xml:space="preserve"> with a slip-resistant surface.</w:t>
      </w:r>
      <w:r w:rsidR="0050261A">
        <w:rPr>
          <w:lang w:eastAsia="ar-SA"/>
        </w:rPr>
        <w:t xml:space="preserve"> </w:t>
      </w:r>
      <w:r w:rsidR="0050261A" w:rsidRPr="004F7100">
        <w:rPr>
          <w:b/>
          <w:lang w:eastAsia="ar-SA"/>
        </w:rPr>
        <w:t>However, in the gangway, access passages or floor area where differently directed slopes merge these limits may be exceeded provided the total amount of these areas is not greater than 25</w:t>
      </w:r>
      <w:r w:rsidR="00B845A8">
        <w:rPr>
          <w:b/>
          <w:lang w:eastAsia="ar-SA"/>
        </w:rPr>
        <w:t xml:space="preserve"> per cent</w:t>
      </w:r>
      <w:r w:rsidR="0050261A" w:rsidRPr="004F7100">
        <w:rPr>
          <w:b/>
          <w:lang w:eastAsia="ar-SA"/>
        </w:rPr>
        <w:t xml:space="preserve"> of the total amount of the area swept by the wheelchair to reach the wheelchair area</w:t>
      </w:r>
      <w:r w:rsidR="0050261A" w:rsidRPr="004F7100">
        <w:rPr>
          <w:lang w:eastAsia="ar-SA"/>
        </w:rPr>
        <w:t>.</w:t>
      </w:r>
      <w:r w:rsidR="00737569" w:rsidRPr="004F7100">
        <w:rPr>
          <w:lang w:eastAsia="ar-SA"/>
        </w:rPr>
        <w:t>"</w:t>
      </w:r>
    </w:p>
    <w:p w:rsidR="0050261A" w:rsidRPr="00645EBB" w:rsidRDefault="0050261A" w:rsidP="00645EBB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proofErr w:type="gramStart"/>
      <w:r w:rsidRPr="00645EBB">
        <w:rPr>
          <w:i/>
          <w:lang w:eastAsia="ar-SA"/>
        </w:rPr>
        <w:t>Paragraph 3.6.1.</w:t>
      </w:r>
      <w:proofErr w:type="gramEnd"/>
      <w:r w:rsidR="00645EBB">
        <w:rPr>
          <w:lang w:eastAsia="ar-SA"/>
        </w:rPr>
        <w:t>,</w:t>
      </w:r>
      <w:r w:rsidRPr="00645EBB">
        <w:rPr>
          <w:lang w:eastAsia="ar-SA"/>
        </w:rPr>
        <w:t xml:space="preserve"> </w:t>
      </w:r>
      <w:proofErr w:type="gramStart"/>
      <w:r w:rsidRPr="00645EBB">
        <w:rPr>
          <w:lang w:eastAsia="ar-SA"/>
        </w:rPr>
        <w:t>amend to read</w:t>
      </w:r>
      <w:proofErr w:type="gramEnd"/>
      <w:r w:rsidRPr="00645EBB">
        <w:rPr>
          <w:lang w:eastAsia="ar-SA"/>
        </w:rPr>
        <w:t>:</w:t>
      </w:r>
    </w:p>
    <w:p w:rsidR="00E54B53" w:rsidRDefault="00737569" w:rsidP="00645EBB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>"</w:t>
      </w:r>
      <w:r w:rsidR="0050261A">
        <w:rPr>
          <w:lang w:eastAsia="ar-SA"/>
        </w:rPr>
        <w:t>3.6.1.</w:t>
      </w:r>
      <w:r w:rsidR="0050261A">
        <w:rPr>
          <w:lang w:eastAsia="ar-SA"/>
        </w:rPr>
        <w:tab/>
      </w:r>
      <w:r w:rsidR="0050261A" w:rsidRPr="00185CEC">
        <w:rPr>
          <w:lang w:eastAsia="ar-SA"/>
        </w:rPr>
        <w:t>For each wheelchair user provided for in the passenger compartment there shall be a special area at least 750 mm wide and 1,300 mm long</w:t>
      </w:r>
      <w:r w:rsidR="0050261A">
        <w:rPr>
          <w:lang w:eastAsia="ar-SA"/>
        </w:rPr>
        <w:t xml:space="preserve"> </w:t>
      </w:r>
      <w:r w:rsidR="0050261A" w:rsidRPr="00645EBB">
        <w:rPr>
          <w:b/>
          <w:lang w:eastAsia="ar-SA"/>
        </w:rPr>
        <w:t>and 1</w:t>
      </w:r>
      <w:r w:rsidR="00645EBB">
        <w:rPr>
          <w:b/>
          <w:lang w:eastAsia="ar-SA"/>
        </w:rPr>
        <w:t>,</w:t>
      </w:r>
      <w:r w:rsidR="0050261A" w:rsidRPr="00645EBB">
        <w:rPr>
          <w:b/>
          <w:lang w:eastAsia="ar-SA"/>
        </w:rPr>
        <w:t>400</w:t>
      </w:r>
      <w:r w:rsidR="00645EBB">
        <w:rPr>
          <w:b/>
          <w:lang w:eastAsia="ar-SA"/>
        </w:rPr>
        <w:t> </w:t>
      </w:r>
      <w:r w:rsidR="0050261A" w:rsidRPr="00645EBB">
        <w:rPr>
          <w:b/>
          <w:lang w:eastAsia="ar-SA"/>
        </w:rPr>
        <w:t>mm high</w:t>
      </w:r>
      <w:r w:rsidR="0050261A" w:rsidRPr="00185CEC">
        <w:rPr>
          <w:lang w:eastAsia="ar-SA"/>
        </w:rPr>
        <w:t xml:space="preserve">. The longitudinal plane of the special area shall be parallel to the longitudinal plane of the </w:t>
      </w:r>
      <w:proofErr w:type="gramStart"/>
      <w:r w:rsidR="0050261A" w:rsidRPr="00185CEC">
        <w:rPr>
          <w:lang w:eastAsia="ar-SA"/>
        </w:rPr>
        <w:t>vehicle and the floor surface of the special area shall be slip resistant</w:t>
      </w:r>
      <w:proofErr w:type="gramEnd"/>
      <w:r w:rsidR="0050261A" w:rsidRPr="00185CEC">
        <w:rPr>
          <w:lang w:eastAsia="ar-SA"/>
        </w:rPr>
        <w:t xml:space="preserve"> and the maximum slope in </w:t>
      </w:r>
      <w:r w:rsidR="0050261A" w:rsidRPr="00645EBB">
        <w:rPr>
          <w:strike/>
          <w:lang w:eastAsia="ar-SA"/>
        </w:rPr>
        <w:t>any</w:t>
      </w:r>
      <w:r w:rsidR="0050261A" w:rsidRPr="00185CEC">
        <w:rPr>
          <w:lang w:eastAsia="ar-SA"/>
        </w:rPr>
        <w:t xml:space="preserve"> </w:t>
      </w:r>
      <w:r w:rsidR="0050261A" w:rsidRPr="00645EBB">
        <w:rPr>
          <w:b/>
          <w:lang w:eastAsia="ar-SA"/>
        </w:rPr>
        <w:t>forward and rearward</w:t>
      </w:r>
      <w:r w:rsidR="0050261A">
        <w:rPr>
          <w:lang w:eastAsia="ar-SA"/>
        </w:rPr>
        <w:t xml:space="preserve"> </w:t>
      </w:r>
      <w:r w:rsidR="0050261A" w:rsidRPr="00185CEC">
        <w:rPr>
          <w:lang w:eastAsia="ar-SA"/>
        </w:rPr>
        <w:t xml:space="preserve">direction shall not exceed </w:t>
      </w:r>
      <w:r w:rsidR="0050261A" w:rsidRPr="00AF20F7">
        <w:rPr>
          <w:lang w:eastAsia="ar-SA"/>
        </w:rPr>
        <w:t>5</w:t>
      </w:r>
      <w:r w:rsidR="0050261A">
        <w:rPr>
          <w:lang w:eastAsia="ar-SA"/>
        </w:rPr>
        <w:t xml:space="preserve"> per cent.</w:t>
      </w:r>
      <w:r w:rsidR="0050261A" w:rsidRPr="00645EBB">
        <w:rPr>
          <w:lang w:eastAsia="ar-SA"/>
        </w:rPr>
        <w:t xml:space="preserve"> </w:t>
      </w:r>
      <w:r w:rsidR="0050261A" w:rsidRPr="00645EBB">
        <w:rPr>
          <w:b/>
          <w:lang w:eastAsia="ar-SA"/>
        </w:rPr>
        <w:t xml:space="preserve">In </w:t>
      </w:r>
      <w:r w:rsidR="00B41937">
        <w:rPr>
          <w:b/>
          <w:lang w:eastAsia="ar-SA"/>
        </w:rPr>
        <w:t xml:space="preserve">the </w:t>
      </w:r>
      <w:r w:rsidR="0050261A" w:rsidRPr="00645EBB">
        <w:rPr>
          <w:b/>
          <w:lang w:eastAsia="ar-SA"/>
        </w:rPr>
        <w:t xml:space="preserve">lateral </w:t>
      </w:r>
      <w:proofErr w:type="gramStart"/>
      <w:r w:rsidR="0050261A" w:rsidRPr="00645EBB">
        <w:rPr>
          <w:b/>
          <w:lang w:eastAsia="ar-SA"/>
        </w:rPr>
        <w:t>direction</w:t>
      </w:r>
      <w:proofErr w:type="gramEnd"/>
      <w:r w:rsidR="0050261A" w:rsidRPr="00645EBB">
        <w:rPr>
          <w:b/>
          <w:lang w:eastAsia="ar-SA"/>
        </w:rPr>
        <w:t xml:space="preserve"> the slope shall not exceed 3 per cent. However, at the rear end of the wheelchair area where differently directed slopes merge these limits </w:t>
      </w:r>
      <w:proofErr w:type="gramStart"/>
      <w:r w:rsidR="0050261A" w:rsidRPr="00645EBB">
        <w:rPr>
          <w:b/>
          <w:lang w:eastAsia="ar-SA"/>
        </w:rPr>
        <w:t>may be exceeded</w:t>
      </w:r>
      <w:proofErr w:type="gramEnd"/>
      <w:r w:rsidR="0050261A" w:rsidRPr="00645EBB">
        <w:rPr>
          <w:b/>
          <w:lang w:eastAsia="ar-SA"/>
        </w:rPr>
        <w:t xml:space="preserve"> provided the total amount of these areas is not greater than 25 </w:t>
      </w:r>
      <w:r w:rsidR="00645EBB">
        <w:rPr>
          <w:b/>
          <w:lang w:eastAsia="ar-SA"/>
        </w:rPr>
        <w:t>per cent</w:t>
      </w:r>
      <w:r w:rsidR="0050261A" w:rsidRPr="00645EBB">
        <w:rPr>
          <w:b/>
          <w:lang w:eastAsia="ar-SA"/>
        </w:rPr>
        <w:t xml:space="preserve"> of the wheelchair area. Furthermore</w:t>
      </w:r>
      <w:r w:rsidR="00645EBB">
        <w:rPr>
          <w:b/>
          <w:lang w:eastAsia="ar-SA"/>
        </w:rPr>
        <w:t>,</w:t>
      </w:r>
      <w:r w:rsidR="0050261A" w:rsidRPr="00645EBB">
        <w:rPr>
          <w:b/>
          <w:lang w:eastAsia="ar-SA"/>
        </w:rPr>
        <w:t xml:space="preserve"> </w:t>
      </w:r>
      <w:proofErr w:type="spellStart"/>
      <w:r w:rsidR="0050261A" w:rsidRPr="00645EBB">
        <w:rPr>
          <w:strike/>
          <w:lang w:eastAsia="ar-SA"/>
        </w:rPr>
        <w:t>I</w:t>
      </w:r>
      <w:r w:rsidR="0050261A" w:rsidRPr="00645EBB">
        <w:rPr>
          <w:b/>
          <w:lang w:eastAsia="ar-SA"/>
        </w:rPr>
        <w:t>i</w:t>
      </w:r>
      <w:r w:rsidR="0050261A" w:rsidRPr="00645EBB">
        <w:rPr>
          <w:lang w:eastAsia="ar-SA"/>
        </w:rPr>
        <w:t>n</w:t>
      </w:r>
      <w:proofErr w:type="spellEnd"/>
      <w:r w:rsidR="0050261A" w:rsidRPr="00185CEC">
        <w:rPr>
          <w:lang w:eastAsia="ar-SA"/>
        </w:rPr>
        <w:t xml:space="preserve"> the case of a rearward facing wheelchair complying with the requirements specified in paragraph 3.8.4., the slope in the longitudinal direction shall not exceed 8 per cent </w:t>
      </w:r>
      <w:proofErr w:type="gramStart"/>
      <w:r w:rsidR="0050261A" w:rsidRPr="00185CEC">
        <w:rPr>
          <w:lang w:eastAsia="ar-SA"/>
        </w:rPr>
        <w:t>provided that</w:t>
      </w:r>
      <w:proofErr w:type="gramEnd"/>
      <w:r w:rsidR="0050261A" w:rsidRPr="00185CEC">
        <w:rPr>
          <w:lang w:eastAsia="ar-SA"/>
        </w:rPr>
        <w:t xml:space="preserve"> this slope inclines upwards from the front end to the rear end of the special area.</w:t>
      </w:r>
    </w:p>
    <w:p w:rsidR="0050261A" w:rsidRPr="00185CEC" w:rsidRDefault="00E54B53" w:rsidP="00645EBB">
      <w:pPr>
        <w:tabs>
          <w:tab w:val="left" w:pos="2835"/>
          <w:tab w:val="left" w:pos="8505"/>
        </w:tabs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rPr>
          <w:lang w:eastAsia="ar-SA"/>
        </w:rPr>
        <w:tab/>
      </w:r>
      <w:r w:rsidR="00D94803" w:rsidRPr="00C44052">
        <w:rPr>
          <w:lang w:eastAsia="ar-SA"/>
        </w:rPr>
        <w:t>I</w:t>
      </w:r>
      <w:r w:rsidRPr="00C44052">
        <w:t>n the case of a wheelchair space</w:t>
      </w:r>
      <w:r w:rsidR="00D94803" w:rsidRPr="00C44052">
        <w:t xml:space="preserve"> … as shown in Annex 4, Figure 22</w:t>
      </w:r>
      <w:r w:rsidR="00D94803">
        <w:t>.</w:t>
      </w:r>
      <w:r w:rsidR="00645EBB">
        <w:rPr>
          <w:lang w:eastAsia="ar-SA"/>
        </w:rPr>
        <w:t>"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BC" w:rsidRDefault="00481ABC"/>
  </w:endnote>
  <w:endnote w:type="continuationSeparator" w:id="0">
    <w:p w:rsidR="00481ABC" w:rsidRDefault="00481ABC"/>
  </w:endnote>
  <w:endnote w:type="continuationNotice" w:id="1">
    <w:p w:rsidR="00481ABC" w:rsidRDefault="00481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2D" w:rsidRPr="00803BF8" w:rsidRDefault="00A83C2D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7149C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2D" w:rsidRPr="00803BF8" w:rsidRDefault="00A83C2D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17149C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BC" w:rsidRPr="000B175B" w:rsidRDefault="00481AB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81ABC" w:rsidRPr="00FC68B7" w:rsidRDefault="00481AB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81ABC" w:rsidRDefault="00481A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2D" w:rsidRPr="00C44052" w:rsidRDefault="00A83C2D" w:rsidP="00C4405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2D" w:rsidRPr="00C44052" w:rsidRDefault="00A83C2D" w:rsidP="00C44052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C44052" w:rsidRPr="00C44052" w:rsidTr="009C40E7">
      <w:tc>
        <w:tcPr>
          <w:tcW w:w="4962" w:type="dxa"/>
        </w:tcPr>
        <w:p w:rsidR="00C44052" w:rsidRPr="00C44052" w:rsidRDefault="00254837" w:rsidP="00C44052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rPr>
              <w:sz w:val="16"/>
              <w:szCs w:val="16"/>
            </w:rPr>
          </w:pPr>
          <w:ins w:id="4" w:author="Hubert Romain" w:date="2017-04-25T18:31:00Z">
            <w:r>
              <w:t>Note by the secretariat</w:t>
            </w:r>
          </w:ins>
        </w:p>
      </w:tc>
      <w:tc>
        <w:tcPr>
          <w:tcW w:w="4961" w:type="dxa"/>
        </w:tcPr>
        <w:p w:rsidR="00C44052" w:rsidRPr="00C44052" w:rsidRDefault="00C44052" w:rsidP="00C44052">
          <w:pPr>
            <w:suppressAutoHyphens w:val="0"/>
            <w:spacing w:line="240" w:lineRule="auto"/>
            <w:ind w:left="742"/>
            <w:rPr>
              <w:b/>
              <w:bCs/>
            </w:rPr>
          </w:pPr>
          <w:r w:rsidRPr="00C44052">
            <w:rPr>
              <w:u w:val="single"/>
            </w:rPr>
            <w:t>Informal document</w:t>
          </w:r>
          <w:r w:rsidRPr="00C44052">
            <w:t xml:space="preserve"> </w:t>
          </w:r>
          <w:r w:rsidRPr="00C44052">
            <w:rPr>
              <w:b/>
              <w:bCs/>
            </w:rPr>
            <w:t>GRSG-</w:t>
          </w:r>
          <w:r w:rsidR="00254837" w:rsidRPr="00C44052">
            <w:rPr>
              <w:b/>
              <w:bCs/>
            </w:rPr>
            <w:t>1</w:t>
          </w:r>
          <w:r w:rsidR="00254837" w:rsidRPr="00C44052">
            <w:rPr>
              <w:rFonts w:eastAsia="MS Mincho" w:hint="eastAsia"/>
              <w:b/>
              <w:bCs/>
              <w:lang w:eastAsia="ja-JP"/>
            </w:rPr>
            <w:t>1</w:t>
          </w:r>
          <w:r w:rsidR="00254837">
            <w:rPr>
              <w:rFonts w:eastAsia="MS Mincho"/>
              <w:b/>
              <w:bCs/>
              <w:lang w:eastAsia="ja-JP"/>
            </w:rPr>
            <w:t>2</w:t>
          </w:r>
          <w:r w:rsidRPr="00C44052">
            <w:rPr>
              <w:b/>
              <w:bCs/>
            </w:rPr>
            <w:t>-</w:t>
          </w:r>
          <w:r>
            <w:rPr>
              <w:b/>
              <w:bCs/>
            </w:rPr>
            <w:t>35</w:t>
          </w:r>
        </w:p>
        <w:p w:rsidR="00C44052" w:rsidRPr="00C44052" w:rsidRDefault="00C44052" w:rsidP="00C44052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 w:rsidRPr="00C44052">
            <w:t>(1</w:t>
          </w:r>
          <w:r w:rsidRPr="00C44052">
            <w:rPr>
              <w:rFonts w:eastAsia="MS Mincho" w:hint="eastAsia"/>
              <w:lang w:eastAsia="ja-JP"/>
            </w:rPr>
            <w:t>1</w:t>
          </w:r>
          <w:r w:rsidR="00254837">
            <w:rPr>
              <w:rFonts w:eastAsia="MS Mincho"/>
              <w:lang w:eastAsia="ja-JP"/>
            </w:rPr>
            <w:t>2</w:t>
          </w:r>
          <w:r w:rsidRPr="00C44052">
            <w:rPr>
              <w:vertAlign w:val="superscript"/>
            </w:rPr>
            <w:t>th</w:t>
          </w:r>
          <w:r w:rsidRPr="00C44052">
            <w:t xml:space="preserve"> GRSG, </w:t>
          </w:r>
          <w:r w:rsidR="00254837">
            <w:rPr>
              <w:rFonts w:eastAsiaTheme="minorEastAsia"/>
              <w:lang w:eastAsia="ja-JP"/>
            </w:rPr>
            <w:t>24-28 April 2017</w:t>
          </w:r>
        </w:p>
        <w:p w:rsidR="00C44052" w:rsidRPr="00C44052" w:rsidRDefault="00C44052" w:rsidP="00C44052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proofErr w:type="gramStart"/>
          <w:r w:rsidRPr="00C44052">
            <w:t>agenda</w:t>
          </w:r>
          <w:proofErr w:type="gramEnd"/>
          <w:r w:rsidRPr="00C44052">
            <w:t xml:space="preserve"> item </w:t>
          </w:r>
          <w:r>
            <w:t>2</w:t>
          </w:r>
          <w:r w:rsidRPr="00C44052">
            <w:rPr>
              <w:rFonts w:eastAsia="MS Mincho"/>
              <w:lang w:eastAsia="ja-JP"/>
            </w:rPr>
            <w:t>.</w:t>
          </w:r>
          <w:r w:rsidRPr="00C44052">
            <w:t>)</w:t>
          </w:r>
        </w:p>
      </w:tc>
    </w:tr>
  </w:tbl>
  <w:p w:rsidR="00C44052" w:rsidRDefault="00C44052" w:rsidP="00C44052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1"/>
  </w:num>
  <w:num w:numId="16">
    <w:abstractNumId w:val="10"/>
  </w:num>
  <w:num w:numId="17">
    <w:abstractNumId w:val="14"/>
  </w:num>
  <w:num w:numId="18">
    <w:abstractNumId w:val="20"/>
  </w:num>
  <w:num w:numId="19">
    <w:abstractNumId w:val="12"/>
  </w:num>
  <w:num w:numId="20">
    <w:abstractNumId w:val="18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033DC"/>
    <w:rsid w:val="000048D6"/>
    <w:rsid w:val="00013D2A"/>
    <w:rsid w:val="00014605"/>
    <w:rsid w:val="00015434"/>
    <w:rsid w:val="00015799"/>
    <w:rsid w:val="00031ABF"/>
    <w:rsid w:val="000333D4"/>
    <w:rsid w:val="00034C7C"/>
    <w:rsid w:val="00035195"/>
    <w:rsid w:val="0003564D"/>
    <w:rsid w:val="00046515"/>
    <w:rsid w:val="00046A36"/>
    <w:rsid w:val="00046B1F"/>
    <w:rsid w:val="00046CDF"/>
    <w:rsid w:val="00050F6B"/>
    <w:rsid w:val="00052635"/>
    <w:rsid w:val="00056C6B"/>
    <w:rsid w:val="00057E97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B0595"/>
    <w:rsid w:val="000B175B"/>
    <w:rsid w:val="000B1CD2"/>
    <w:rsid w:val="000B2904"/>
    <w:rsid w:val="000B2D7B"/>
    <w:rsid w:val="000B2F02"/>
    <w:rsid w:val="000B3A0F"/>
    <w:rsid w:val="000B4EF7"/>
    <w:rsid w:val="000C2C03"/>
    <w:rsid w:val="000C2D2E"/>
    <w:rsid w:val="000D0516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0550"/>
    <w:rsid w:val="0011666B"/>
    <w:rsid w:val="00122CBC"/>
    <w:rsid w:val="00123206"/>
    <w:rsid w:val="00130E03"/>
    <w:rsid w:val="00133E6D"/>
    <w:rsid w:val="001359D2"/>
    <w:rsid w:val="00136C6C"/>
    <w:rsid w:val="00141147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149C"/>
    <w:rsid w:val="0017324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202BF3"/>
    <w:rsid w:val="00202DA8"/>
    <w:rsid w:val="002057A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5483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4129"/>
    <w:rsid w:val="002A0D4A"/>
    <w:rsid w:val="002A42DD"/>
    <w:rsid w:val="002A4687"/>
    <w:rsid w:val="002A4D51"/>
    <w:rsid w:val="002A63D3"/>
    <w:rsid w:val="002A7DBF"/>
    <w:rsid w:val="002B4079"/>
    <w:rsid w:val="002B47CA"/>
    <w:rsid w:val="002C1B3A"/>
    <w:rsid w:val="002C2315"/>
    <w:rsid w:val="002C3497"/>
    <w:rsid w:val="002C5141"/>
    <w:rsid w:val="002C567B"/>
    <w:rsid w:val="002C64E5"/>
    <w:rsid w:val="002C6BB6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709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C17CC"/>
    <w:rsid w:val="003C2CC4"/>
    <w:rsid w:val="003C46E4"/>
    <w:rsid w:val="003C472E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20557"/>
    <w:rsid w:val="00422E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7526"/>
    <w:rsid w:val="00477A0D"/>
    <w:rsid w:val="00477C6B"/>
    <w:rsid w:val="00481ABC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7001"/>
    <w:rsid w:val="0052775E"/>
    <w:rsid w:val="005305DD"/>
    <w:rsid w:val="005420F2"/>
    <w:rsid w:val="0055161F"/>
    <w:rsid w:val="0055217D"/>
    <w:rsid w:val="0055307C"/>
    <w:rsid w:val="00554D08"/>
    <w:rsid w:val="00556130"/>
    <w:rsid w:val="0056209A"/>
    <w:rsid w:val="005628B6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A19AE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5042"/>
    <w:rsid w:val="00605514"/>
    <w:rsid w:val="006072D0"/>
    <w:rsid w:val="00607952"/>
    <w:rsid w:val="006079FB"/>
    <w:rsid w:val="00611FC4"/>
    <w:rsid w:val="00616169"/>
    <w:rsid w:val="006176FB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5EBB"/>
    <w:rsid w:val="00647BAD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47D3"/>
    <w:rsid w:val="0072632A"/>
    <w:rsid w:val="007304FA"/>
    <w:rsid w:val="00731186"/>
    <w:rsid w:val="007327D5"/>
    <w:rsid w:val="00735128"/>
    <w:rsid w:val="00737569"/>
    <w:rsid w:val="007377C5"/>
    <w:rsid w:val="00740D04"/>
    <w:rsid w:val="00750B8D"/>
    <w:rsid w:val="00757F2F"/>
    <w:rsid w:val="0076035A"/>
    <w:rsid w:val="007629C8"/>
    <w:rsid w:val="0077047D"/>
    <w:rsid w:val="00775D04"/>
    <w:rsid w:val="00775F7C"/>
    <w:rsid w:val="0077691F"/>
    <w:rsid w:val="00790A9A"/>
    <w:rsid w:val="00793B94"/>
    <w:rsid w:val="007948F3"/>
    <w:rsid w:val="00795767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2657E"/>
    <w:rsid w:val="00832334"/>
    <w:rsid w:val="008339DF"/>
    <w:rsid w:val="00835349"/>
    <w:rsid w:val="00835C20"/>
    <w:rsid w:val="00843767"/>
    <w:rsid w:val="00846310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1B3F"/>
    <w:rsid w:val="00863DFD"/>
    <w:rsid w:val="00865560"/>
    <w:rsid w:val="008679D9"/>
    <w:rsid w:val="00872EA9"/>
    <w:rsid w:val="00873BB6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A05CB"/>
    <w:rsid w:val="008A137D"/>
    <w:rsid w:val="008A1ED5"/>
    <w:rsid w:val="008A402D"/>
    <w:rsid w:val="008A4091"/>
    <w:rsid w:val="008A6467"/>
    <w:rsid w:val="008A6B25"/>
    <w:rsid w:val="008A6C4F"/>
    <w:rsid w:val="008B2335"/>
    <w:rsid w:val="008B279D"/>
    <w:rsid w:val="008B2E36"/>
    <w:rsid w:val="008D37F7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7E4A"/>
    <w:rsid w:val="00A3026E"/>
    <w:rsid w:val="00A32120"/>
    <w:rsid w:val="00A338F1"/>
    <w:rsid w:val="00A3529B"/>
    <w:rsid w:val="00A35BE0"/>
    <w:rsid w:val="00A4129A"/>
    <w:rsid w:val="00A508DF"/>
    <w:rsid w:val="00A51DCC"/>
    <w:rsid w:val="00A52B68"/>
    <w:rsid w:val="00A54EBE"/>
    <w:rsid w:val="00A6129C"/>
    <w:rsid w:val="00A6507F"/>
    <w:rsid w:val="00A66EBD"/>
    <w:rsid w:val="00A70DD4"/>
    <w:rsid w:val="00A72F22"/>
    <w:rsid w:val="00A73535"/>
    <w:rsid w:val="00A7360F"/>
    <w:rsid w:val="00A748A6"/>
    <w:rsid w:val="00A769F4"/>
    <w:rsid w:val="00A776B4"/>
    <w:rsid w:val="00A80D02"/>
    <w:rsid w:val="00A81C59"/>
    <w:rsid w:val="00A81FF7"/>
    <w:rsid w:val="00A83C2D"/>
    <w:rsid w:val="00A86546"/>
    <w:rsid w:val="00A877CE"/>
    <w:rsid w:val="00A94361"/>
    <w:rsid w:val="00A979DD"/>
    <w:rsid w:val="00AA293C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AF6B6C"/>
    <w:rsid w:val="00B048EE"/>
    <w:rsid w:val="00B10481"/>
    <w:rsid w:val="00B213A0"/>
    <w:rsid w:val="00B238A5"/>
    <w:rsid w:val="00B25FAF"/>
    <w:rsid w:val="00B30179"/>
    <w:rsid w:val="00B33901"/>
    <w:rsid w:val="00B341FF"/>
    <w:rsid w:val="00B371CD"/>
    <w:rsid w:val="00B41937"/>
    <w:rsid w:val="00B421C1"/>
    <w:rsid w:val="00B43821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6CE8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2B7A"/>
    <w:rsid w:val="00BA523F"/>
    <w:rsid w:val="00BA5FB8"/>
    <w:rsid w:val="00BA73AB"/>
    <w:rsid w:val="00BA770E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4058A"/>
    <w:rsid w:val="00C425BC"/>
    <w:rsid w:val="00C44052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3F3B"/>
    <w:rsid w:val="00D75C92"/>
    <w:rsid w:val="00D773DF"/>
    <w:rsid w:val="00D84D4D"/>
    <w:rsid w:val="00D92E08"/>
    <w:rsid w:val="00D94543"/>
    <w:rsid w:val="00D9480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20F1"/>
    <w:rsid w:val="00E325A3"/>
    <w:rsid w:val="00E34CD5"/>
    <w:rsid w:val="00E36EB6"/>
    <w:rsid w:val="00E40A45"/>
    <w:rsid w:val="00E42E80"/>
    <w:rsid w:val="00E466D9"/>
    <w:rsid w:val="00E502E6"/>
    <w:rsid w:val="00E5085F"/>
    <w:rsid w:val="00E525B6"/>
    <w:rsid w:val="00E54B53"/>
    <w:rsid w:val="00E55173"/>
    <w:rsid w:val="00E560CA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C12CB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EF6DC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35BD"/>
    <w:rsid w:val="00F452EF"/>
    <w:rsid w:val="00F45825"/>
    <w:rsid w:val="00F469F3"/>
    <w:rsid w:val="00F51A5B"/>
    <w:rsid w:val="00F5203B"/>
    <w:rsid w:val="00F52836"/>
    <w:rsid w:val="00F54668"/>
    <w:rsid w:val="00F55ADC"/>
    <w:rsid w:val="00F57182"/>
    <w:rsid w:val="00F6100A"/>
    <w:rsid w:val="00F6777F"/>
    <w:rsid w:val="00F7336D"/>
    <w:rsid w:val="00F77774"/>
    <w:rsid w:val="00F80A68"/>
    <w:rsid w:val="00F81727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1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1612840</vt:lpstr>
      <vt:lpstr>United Nations</vt:lpstr>
      <vt:lpstr>United Nations</vt:lpstr>
    </vt:vector>
  </TitlesOfParts>
  <Company>CSD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1612840</dc:title>
  <dc:subject>ECE/TRANS/WP.29/GRSG/2016/20</dc:subject>
  <dc:creator>Romain HUBERT</dc:creator>
  <cp:lastModifiedBy>Hubert Romain</cp:lastModifiedBy>
  <cp:revision>2</cp:revision>
  <cp:lastPrinted>2016-10-12T16:25:00Z</cp:lastPrinted>
  <dcterms:created xsi:type="dcterms:W3CDTF">2017-04-25T16:44:00Z</dcterms:created>
  <dcterms:modified xsi:type="dcterms:W3CDTF">2017-04-25T16:44:00Z</dcterms:modified>
</cp:coreProperties>
</file>