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18A" w:rsidRPr="00CA032B" w:rsidRDefault="00CA032B" w:rsidP="00CA032B">
      <w:pPr>
        <w:pStyle w:val="HChG"/>
      </w:pPr>
      <w:r>
        <w:tab/>
      </w:r>
      <w:r>
        <w:tab/>
      </w:r>
      <w:r w:rsidR="00DF418A" w:rsidRPr="00CA032B">
        <w:t xml:space="preserve">Proposal for </w:t>
      </w:r>
      <w:r w:rsidR="00557459" w:rsidRPr="00CA032B">
        <w:t>S</w:t>
      </w:r>
      <w:bookmarkStart w:id="0" w:name="_GoBack"/>
      <w:bookmarkEnd w:id="0"/>
      <w:r w:rsidR="00557459" w:rsidRPr="00CA032B">
        <w:t xml:space="preserve">upplement </w:t>
      </w:r>
      <w:r w:rsidR="000A1800" w:rsidRPr="00CA032B">
        <w:t>1</w:t>
      </w:r>
      <w:r w:rsidR="00557459" w:rsidRPr="00CA032B">
        <w:t>5 to the 0</w:t>
      </w:r>
      <w:r w:rsidR="000A1800" w:rsidRPr="00CA032B">
        <w:t>1</w:t>
      </w:r>
      <w:r w:rsidR="00557459" w:rsidRPr="00CA032B">
        <w:t xml:space="preserve"> series of amendments to Regulation No. </w:t>
      </w:r>
      <w:r w:rsidR="007D4D27" w:rsidRPr="00CA032B">
        <w:t>67</w:t>
      </w:r>
      <w:r w:rsidR="00557459" w:rsidRPr="00CA032B">
        <w:t xml:space="preserve"> (</w:t>
      </w:r>
      <w:r w:rsidR="007D4D27" w:rsidRPr="00CA032B">
        <w:t>LPG</w:t>
      </w:r>
      <w:r w:rsidR="009D133E" w:rsidRPr="00CA032B">
        <w:t xml:space="preserve"> vehicles</w:t>
      </w:r>
      <w:r w:rsidR="00557459" w:rsidRPr="00CA032B">
        <w:t>)</w:t>
      </w:r>
    </w:p>
    <w:p w:rsidR="00DF418A" w:rsidRPr="00DF418A" w:rsidRDefault="00DF418A" w:rsidP="00DF418A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DF418A">
        <w:rPr>
          <w:b/>
          <w:sz w:val="28"/>
        </w:rPr>
        <w:t>I.</w:t>
      </w:r>
      <w:r w:rsidRPr="00DF418A">
        <w:rPr>
          <w:b/>
          <w:sz w:val="28"/>
        </w:rPr>
        <w:tab/>
        <w:t>Proposal</w:t>
      </w:r>
    </w:p>
    <w:p w:rsidR="00043B2C" w:rsidRPr="00043B2C" w:rsidRDefault="002F0546" w:rsidP="002F0546">
      <w:pPr>
        <w:tabs>
          <w:tab w:val="left" w:pos="2835"/>
          <w:tab w:val="left" w:pos="8505"/>
        </w:tabs>
        <w:spacing w:before="120" w:after="120" w:line="240" w:lineRule="auto"/>
        <w:ind w:left="1134" w:right="1134"/>
        <w:jc w:val="both"/>
        <w:rPr>
          <w:rFonts w:eastAsia="MS Mincho"/>
          <w:bCs/>
          <w:spacing w:val="-2"/>
          <w:lang w:eastAsia="ja-JP"/>
        </w:rPr>
      </w:pPr>
      <w:r>
        <w:rPr>
          <w:i/>
          <w:lang w:eastAsia="ar-SA"/>
        </w:rPr>
        <w:t>Table of Contents, Annexes</w:t>
      </w:r>
      <w:r w:rsidR="00043B2C" w:rsidRPr="00043B2C">
        <w:rPr>
          <w:rFonts w:eastAsia="MS Mincho" w:hint="eastAsia"/>
          <w:bCs/>
          <w:i/>
          <w:spacing w:val="-2"/>
          <w:lang w:eastAsia="ja-JP"/>
        </w:rPr>
        <w:t xml:space="preserve">, </w:t>
      </w:r>
      <w:r w:rsidRPr="002F0546">
        <w:rPr>
          <w:rFonts w:eastAsia="MS Mincho"/>
          <w:bCs/>
          <w:spacing w:val="-2"/>
          <w:lang w:eastAsia="ja-JP"/>
        </w:rPr>
        <w:t xml:space="preserve">insert a </w:t>
      </w:r>
      <w:r>
        <w:rPr>
          <w:rFonts w:eastAsia="MS Mincho"/>
          <w:bCs/>
          <w:spacing w:val="-2"/>
          <w:lang w:eastAsia="ja-JP"/>
        </w:rPr>
        <w:t xml:space="preserve">reference to the </w:t>
      </w:r>
      <w:r w:rsidRPr="002F0546">
        <w:rPr>
          <w:rFonts w:eastAsia="MS Mincho"/>
          <w:bCs/>
          <w:spacing w:val="-2"/>
          <w:lang w:eastAsia="ja-JP"/>
        </w:rPr>
        <w:t xml:space="preserve">new Annex 15 to </w:t>
      </w:r>
      <w:r w:rsidR="00043B2C" w:rsidRPr="002F0546">
        <w:rPr>
          <w:rFonts w:eastAsia="MS Mincho" w:hint="eastAsia"/>
          <w:bCs/>
          <w:spacing w:val="-2"/>
          <w:lang w:eastAsia="ja-JP"/>
        </w:rPr>
        <w:t>read</w:t>
      </w:r>
      <w:r>
        <w:rPr>
          <w:rFonts w:eastAsia="MS Mincho"/>
          <w:bCs/>
          <w:spacing w:val="-2"/>
          <w:lang w:eastAsia="ja-JP"/>
        </w:rPr>
        <w:t xml:space="preserve"> (and renumber the references to Annexes 15 to 17 to read </w:t>
      </w:r>
      <w:r w:rsidRPr="002F0546">
        <w:rPr>
          <w:rFonts w:eastAsia="MS Mincho"/>
          <w:bCs/>
          <w:spacing w:val="-2"/>
          <w:lang w:eastAsia="ja-JP"/>
        </w:rPr>
        <w:t xml:space="preserve">Annexes </w:t>
      </w:r>
      <w:r w:rsidRPr="00857209">
        <w:rPr>
          <w:rFonts w:eastAsia="MS Mincho"/>
          <w:bCs/>
          <w:spacing w:val="-2"/>
          <w:lang w:eastAsia="ja-JP"/>
        </w:rPr>
        <w:t>16 to 18</w:t>
      </w:r>
      <w:r>
        <w:rPr>
          <w:rFonts w:eastAsia="MS Mincho"/>
          <w:bCs/>
          <w:spacing w:val="-2"/>
          <w:lang w:eastAsia="ja-JP"/>
        </w:rPr>
        <w:t>)</w:t>
      </w:r>
      <w:r w:rsidR="00043B2C" w:rsidRPr="00043B2C">
        <w:rPr>
          <w:rFonts w:eastAsia="MS Mincho" w:hint="eastAsia"/>
          <w:bCs/>
          <w:spacing w:val="-2"/>
          <w:lang w:eastAsia="ja-JP"/>
        </w:rPr>
        <w:t>:</w:t>
      </w:r>
    </w:p>
    <w:p w:rsidR="002F0546" w:rsidRDefault="00043B2C" w:rsidP="00043B2C">
      <w:pPr>
        <w:spacing w:after="120"/>
        <w:ind w:left="2268" w:right="1133" w:hanging="1134"/>
        <w:jc w:val="both"/>
        <w:rPr>
          <w:rFonts w:eastAsia="MS Mincho"/>
          <w:bCs/>
          <w:spacing w:val="-2"/>
          <w:lang w:eastAsia="ja-JP"/>
        </w:rPr>
      </w:pPr>
      <w:r w:rsidRPr="00043B2C">
        <w:rPr>
          <w:rFonts w:eastAsia="MS Mincho"/>
          <w:bCs/>
          <w:spacing w:val="-2"/>
          <w:lang w:eastAsia="ja-JP"/>
        </w:rPr>
        <w:t>"</w:t>
      </w:r>
      <w:r w:rsidR="002F0546" w:rsidRPr="002F0546">
        <w:rPr>
          <w:rFonts w:eastAsia="MS Mincho"/>
          <w:b/>
          <w:bCs/>
          <w:spacing w:val="-2"/>
          <w:lang w:eastAsia="ja-JP"/>
        </w:rPr>
        <w:t>15</w:t>
      </w:r>
      <w:r w:rsidR="002F0546" w:rsidRPr="002F0546">
        <w:rPr>
          <w:rFonts w:eastAsia="MS Mincho"/>
          <w:b/>
          <w:bCs/>
          <w:spacing w:val="-2"/>
          <w:lang w:eastAsia="ja-JP"/>
        </w:rPr>
        <w:tab/>
      </w:r>
      <w:r w:rsidR="002F0546" w:rsidRPr="002F0546">
        <w:rPr>
          <w:rFonts w:eastAsia="MS Mincho"/>
          <w:b/>
          <w:bCs/>
          <w:spacing w:val="-2"/>
          <w:lang w:eastAsia="ja-JP"/>
        </w:rPr>
        <w:tab/>
        <w:t xml:space="preserve">Provisions regarding the approval of </w:t>
      </w:r>
      <w:ins w:id="1" w:author="Salvatore Piccolo" w:date="2017-02-14T16:41:00Z">
        <w:r w:rsidR="002D1AE4">
          <w:rPr>
            <w:rFonts w:eastAsia="MS Mincho"/>
            <w:b/>
            <w:bCs/>
            <w:spacing w:val="-2"/>
            <w:lang w:eastAsia="ja-JP"/>
          </w:rPr>
          <w:t xml:space="preserve">gas tubes of </w:t>
        </w:r>
      </w:ins>
      <w:r w:rsidR="00D03348" w:rsidRPr="002F0546">
        <w:rPr>
          <w:rFonts w:eastAsia="MS Mincho"/>
          <w:b/>
          <w:bCs/>
          <w:spacing w:val="-2"/>
          <w:lang w:eastAsia="ja-JP"/>
        </w:rPr>
        <w:t>non-seamless</w:t>
      </w:r>
      <w:r w:rsidR="002F0546" w:rsidRPr="002F0546">
        <w:rPr>
          <w:rFonts w:eastAsia="MS Mincho"/>
          <w:b/>
          <w:bCs/>
          <w:spacing w:val="-2"/>
          <w:lang w:eastAsia="ja-JP"/>
        </w:rPr>
        <w:t xml:space="preserve"> </w:t>
      </w:r>
      <w:ins w:id="2" w:author="Salvatore Piccolo" w:date="2017-02-14T16:42:00Z">
        <w:r w:rsidR="002D1AE4">
          <w:rPr>
            <w:rFonts w:eastAsia="MS Mincho"/>
            <w:b/>
            <w:bCs/>
            <w:spacing w:val="-2"/>
            <w:lang w:eastAsia="ja-JP"/>
          </w:rPr>
          <w:t xml:space="preserve">type and gas tubes of materials other than </w:t>
        </w:r>
      </w:ins>
      <w:ins w:id="3" w:author="Salvatore Piccolo" w:date="2017-02-14T16:43:00Z">
        <w:r w:rsidR="002D1AE4">
          <w:rPr>
            <w:rFonts w:eastAsia="MS Mincho"/>
            <w:b/>
            <w:bCs/>
            <w:spacing w:val="-2"/>
            <w:lang w:eastAsia="ja-JP"/>
          </w:rPr>
          <w:t>copper, stainless steel</w:t>
        </w:r>
      </w:ins>
      <w:ins w:id="4" w:author="Salvatore Piccolo" w:date="2017-02-14T16:44:00Z">
        <w:r w:rsidR="002D1AE4">
          <w:rPr>
            <w:rFonts w:eastAsia="MS Mincho"/>
            <w:b/>
            <w:bCs/>
            <w:spacing w:val="-2"/>
            <w:lang w:eastAsia="ja-JP"/>
          </w:rPr>
          <w:t xml:space="preserve">, and </w:t>
        </w:r>
      </w:ins>
      <w:ins w:id="5" w:author="Salvatore Piccolo" w:date="2017-02-14T16:43:00Z">
        <w:r w:rsidR="002D1AE4" w:rsidRPr="002D1AE4">
          <w:rPr>
            <w:rFonts w:eastAsia="MS Mincho"/>
            <w:b/>
            <w:bCs/>
            <w:spacing w:val="-2"/>
            <w:lang w:eastAsia="ja-JP"/>
          </w:rPr>
          <w:t>steel w</w:t>
        </w:r>
        <w:r w:rsidR="00EB215E">
          <w:rPr>
            <w:rFonts w:eastAsia="MS Mincho"/>
            <w:b/>
            <w:bCs/>
            <w:spacing w:val="-2"/>
            <w:lang w:eastAsia="ja-JP"/>
          </w:rPr>
          <w:t>ith corrosion-resistant coating</w:t>
        </w:r>
      </w:ins>
      <w:ins w:id="6" w:author="Salvatore Piccolo" w:date="2017-02-15T16:23:00Z">
        <w:r w:rsidR="00EB215E">
          <w:rPr>
            <w:rFonts w:eastAsia="MS Mincho"/>
            <w:b/>
            <w:bCs/>
            <w:spacing w:val="-2"/>
            <w:lang w:eastAsia="ja-JP"/>
          </w:rPr>
          <w:t>,</w:t>
        </w:r>
      </w:ins>
      <w:ins w:id="7" w:author="Salvatore Piccolo" w:date="2017-02-14T16:43:00Z">
        <w:r w:rsidR="002D1AE4">
          <w:rPr>
            <w:rFonts w:eastAsia="MS Mincho"/>
            <w:b/>
            <w:bCs/>
            <w:spacing w:val="-2"/>
            <w:lang w:eastAsia="ja-JP"/>
          </w:rPr>
          <w:t xml:space="preserve"> </w:t>
        </w:r>
      </w:ins>
      <w:r w:rsidR="002F0546" w:rsidRPr="002F0546">
        <w:rPr>
          <w:rFonts w:eastAsia="MS Mincho"/>
          <w:b/>
          <w:bCs/>
          <w:spacing w:val="-2"/>
          <w:lang w:eastAsia="ja-JP"/>
        </w:rPr>
        <w:t xml:space="preserve">and </w:t>
      </w:r>
      <w:ins w:id="8" w:author="Salvatore Piccolo" w:date="2017-02-14T16:49:00Z">
        <w:r w:rsidR="002D1AE4">
          <w:rPr>
            <w:rFonts w:eastAsia="MS Mincho"/>
            <w:b/>
            <w:bCs/>
            <w:spacing w:val="-2"/>
            <w:lang w:eastAsia="ja-JP"/>
          </w:rPr>
          <w:t xml:space="preserve">their </w:t>
        </w:r>
      </w:ins>
      <w:r w:rsidR="002F0546" w:rsidRPr="002F0546">
        <w:rPr>
          <w:rFonts w:eastAsia="MS Mincho"/>
          <w:b/>
          <w:bCs/>
          <w:spacing w:val="-2"/>
          <w:lang w:eastAsia="ja-JP"/>
        </w:rPr>
        <w:t>couplings</w:t>
      </w:r>
      <w:r w:rsidR="002F0546" w:rsidRPr="002F0546">
        <w:rPr>
          <w:rFonts w:eastAsia="MS Mincho"/>
          <w:bCs/>
          <w:spacing w:val="-2"/>
          <w:lang w:eastAsia="ja-JP"/>
        </w:rPr>
        <w:t>"</w:t>
      </w:r>
    </w:p>
    <w:p w:rsidR="002F0546" w:rsidRDefault="00D03348" w:rsidP="00043B2C">
      <w:pPr>
        <w:spacing w:after="120"/>
        <w:ind w:left="2268" w:right="1133" w:hanging="1134"/>
        <w:jc w:val="both"/>
        <w:rPr>
          <w:rFonts w:eastAsia="MS Mincho"/>
          <w:bCs/>
          <w:spacing w:val="-2"/>
          <w:lang w:eastAsia="ja-JP"/>
        </w:rPr>
      </w:pPr>
      <w:r w:rsidRPr="000929FE">
        <w:rPr>
          <w:rFonts w:eastAsia="MS Mincho"/>
          <w:bCs/>
          <w:i/>
          <w:spacing w:val="-2"/>
          <w:lang w:eastAsia="ja-JP"/>
        </w:rPr>
        <w:t>Insert new paragraphs 2.21. to 2.23.</w:t>
      </w:r>
      <w:r>
        <w:rPr>
          <w:rFonts w:eastAsia="MS Mincho"/>
          <w:bCs/>
          <w:spacing w:val="-2"/>
          <w:lang w:eastAsia="ja-JP"/>
        </w:rPr>
        <w:t>, to read:</w:t>
      </w:r>
    </w:p>
    <w:p w:rsidR="00D03348" w:rsidRPr="00D03348" w:rsidRDefault="00D03348" w:rsidP="00D03348">
      <w:pPr>
        <w:spacing w:after="120"/>
        <w:ind w:left="2268" w:right="1133" w:hanging="1134"/>
        <w:jc w:val="both"/>
        <w:rPr>
          <w:b/>
          <w:bCs/>
          <w:iCs/>
          <w:lang w:val="en-US"/>
        </w:rPr>
      </w:pPr>
      <w:r>
        <w:rPr>
          <w:bCs/>
          <w:iCs/>
          <w:lang w:val="en-US"/>
        </w:rPr>
        <w:t>"</w:t>
      </w:r>
      <w:r w:rsidRPr="00D03348">
        <w:rPr>
          <w:b/>
          <w:bCs/>
          <w:iCs/>
          <w:lang w:val="en-US"/>
        </w:rPr>
        <w:t>2</w:t>
      </w:r>
      <w:r w:rsidR="00043B2C" w:rsidRPr="00D03348">
        <w:rPr>
          <w:b/>
          <w:bCs/>
          <w:iCs/>
          <w:lang w:val="en-US"/>
        </w:rPr>
        <w:t>.</w:t>
      </w:r>
      <w:r w:rsidRPr="00D03348">
        <w:rPr>
          <w:b/>
          <w:bCs/>
          <w:iCs/>
          <w:lang w:val="en-US"/>
        </w:rPr>
        <w:t>2</w:t>
      </w:r>
      <w:r w:rsidR="00043B2C" w:rsidRPr="00D03348">
        <w:rPr>
          <w:b/>
          <w:bCs/>
          <w:iCs/>
          <w:lang w:val="en-US"/>
        </w:rPr>
        <w:t>1.</w:t>
      </w:r>
      <w:r w:rsidR="00043B2C" w:rsidRPr="00D03348">
        <w:rPr>
          <w:b/>
          <w:bCs/>
          <w:iCs/>
          <w:lang w:val="en-US"/>
        </w:rPr>
        <w:tab/>
      </w:r>
      <w:r w:rsidRPr="009F07C1">
        <w:rPr>
          <w:b/>
          <w:bCs/>
          <w:i/>
          <w:iCs/>
          <w:lang w:val="en-US"/>
        </w:rPr>
        <w:t>"</w:t>
      </w:r>
      <w:ins w:id="9" w:author="Salvatore Piccolo" w:date="2017-02-14T16:47:00Z">
        <w:r w:rsidR="002D1AE4">
          <w:rPr>
            <w:b/>
            <w:bCs/>
            <w:i/>
            <w:iCs/>
            <w:lang w:val="en-US"/>
          </w:rPr>
          <w:t xml:space="preserve">Gas tube </w:t>
        </w:r>
      </w:ins>
      <w:r w:rsidRPr="009F07C1">
        <w:rPr>
          <w:b/>
          <w:bCs/>
          <w:i/>
          <w:iCs/>
          <w:lang w:val="en-US"/>
        </w:rPr>
        <w:t>"</w:t>
      </w:r>
      <w:r w:rsidRPr="00D03348">
        <w:rPr>
          <w:b/>
          <w:bCs/>
          <w:iCs/>
          <w:lang w:val="en-US"/>
        </w:rPr>
        <w:t xml:space="preserve"> means tubing which has been designed not to flex in normal operation and through which LPG flows. </w:t>
      </w:r>
    </w:p>
    <w:p w:rsidR="00857209" w:rsidRPr="00857209" w:rsidRDefault="00857209" w:rsidP="00D03348">
      <w:pPr>
        <w:spacing w:after="120"/>
        <w:ind w:left="2268" w:right="1133" w:hanging="1134"/>
        <w:jc w:val="both"/>
        <w:rPr>
          <w:rFonts w:eastAsia="MS Mincho"/>
          <w:bCs/>
          <w:spacing w:val="-2"/>
          <w:lang w:eastAsia="ja-JP"/>
        </w:rPr>
      </w:pPr>
      <w:r w:rsidRPr="00857209">
        <w:rPr>
          <w:bCs/>
          <w:i/>
          <w:iCs/>
          <w:lang w:val="en-US"/>
        </w:rPr>
        <w:t>Paragraphs 6.</w:t>
      </w:r>
      <w:r w:rsidRPr="00857209">
        <w:rPr>
          <w:rFonts w:eastAsia="MS Mincho"/>
          <w:bCs/>
          <w:i/>
          <w:spacing w:val="-2"/>
          <w:lang w:eastAsia="ja-JP"/>
        </w:rPr>
        <w:t xml:space="preserve">4. </w:t>
      </w:r>
      <w:proofErr w:type="gramStart"/>
      <w:r w:rsidRPr="00857209">
        <w:rPr>
          <w:rFonts w:eastAsia="MS Mincho"/>
          <w:bCs/>
          <w:i/>
          <w:spacing w:val="-2"/>
          <w:lang w:eastAsia="ja-JP"/>
        </w:rPr>
        <w:t>to</w:t>
      </w:r>
      <w:proofErr w:type="gramEnd"/>
      <w:r w:rsidRPr="00857209">
        <w:rPr>
          <w:rFonts w:eastAsia="MS Mincho"/>
          <w:bCs/>
          <w:i/>
          <w:spacing w:val="-2"/>
          <w:lang w:eastAsia="ja-JP"/>
        </w:rPr>
        <w:t xml:space="preserve"> 6.14.,</w:t>
      </w:r>
      <w:r w:rsidRPr="00857209">
        <w:rPr>
          <w:rFonts w:eastAsia="MS Mincho"/>
          <w:bCs/>
          <w:spacing w:val="-2"/>
          <w:lang w:eastAsia="ja-JP"/>
        </w:rPr>
        <w:t xml:space="preserve"> renumber as paragraphs 6.4. </w:t>
      </w:r>
      <w:proofErr w:type="gramStart"/>
      <w:r w:rsidRPr="00857209">
        <w:rPr>
          <w:rFonts w:eastAsia="MS Mincho"/>
          <w:bCs/>
          <w:spacing w:val="-2"/>
          <w:lang w:eastAsia="ja-JP"/>
        </w:rPr>
        <w:t>to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6.15. </w:t>
      </w:r>
      <w:proofErr w:type="gramStart"/>
      <w:r w:rsidRPr="00857209">
        <w:rPr>
          <w:rFonts w:eastAsia="MS Mincho"/>
          <w:bCs/>
          <w:spacing w:val="-2"/>
          <w:lang w:eastAsia="ja-JP"/>
        </w:rPr>
        <w:t>and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amend to read:</w:t>
      </w:r>
    </w:p>
    <w:p w:rsidR="00857209" w:rsidRPr="00857209" w:rsidRDefault="00857209" w:rsidP="00857209">
      <w:pPr>
        <w:keepNext/>
        <w:keepLines/>
        <w:widowControl w:val="0"/>
        <w:suppressAutoHyphens w:val="0"/>
        <w:spacing w:after="120" w:line="240" w:lineRule="exact"/>
        <w:ind w:left="2268" w:right="1134" w:hanging="1134"/>
        <w:jc w:val="both"/>
      </w:pPr>
      <w:r>
        <w:t>"</w:t>
      </w:r>
      <w:r w:rsidRPr="00857209">
        <w:t>6.4. - 6.</w:t>
      </w:r>
      <w:r w:rsidRPr="00857209">
        <w:rPr>
          <w:b/>
        </w:rPr>
        <w:t>15</w:t>
      </w:r>
      <w:r w:rsidRPr="00857209">
        <w:t>.</w:t>
      </w:r>
      <w:r w:rsidRPr="00857209">
        <w:tab/>
        <w:t>Provisions regarding other components</w:t>
      </w:r>
    </w:p>
    <w:p w:rsidR="00857209" w:rsidRPr="00857209" w:rsidRDefault="00857209" w:rsidP="00857209">
      <w:pPr>
        <w:widowControl w:val="0"/>
        <w:suppressAutoHyphens w:val="0"/>
        <w:spacing w:after="120" w:line="240" w:lineRule="exact"/>
        <w:ind w:left="2268" w:right="1134"/>
        <w:jc w:val="both"/>
      </w:pPr>
      <w:r w:rsidRPr="00857209">
        <w:t xml:space="preserve">The other components, which are shown in Table 1, shall be type approved pursuant to the provisions laid down in the </w:t>
      </w:r>
      <w:proofErr w:type="gramStart"/>
      <w:r w:rsidRPr="00857209">
        <w:t>annexes which</w:t>
      </w:r>
      <w:proofErr w:type="gramEnd"/>
      <w:r w:rsidRPr="00857209">
        <w:t xml:space="preserve"> can be determined from the table.</w:t>
      </w:r>
    </w:p>
    <w:p w:rsidR="00857209" w:rsidRPr="00857209" w:rsidRDefault="00857209" w:rsidP="00857209">
      <w:pPr>
        <w:keepNext/>
        <w:tabs>
          <w:tab w:val="left" w:pos="2010"/>
        </w:tabs>
        <w:spacing w:after="120" w:line="240" w:lineRule="auto"/>
        <w:ind w:left="120" w:hanging="120"/>
        <w:jc w:val="both"/>
        <w:outlineLvl w:val="0"/>
        <w:rPr>
          <w:b/>
          <w:sz w:val="24"/>
          <w:szCs w:val="28"/>
          <w:lang w:eastAsia="ar-SA"/>
        </w:rPr>
      </w:pPr>
      <w:bookmarkStart w:id="10" w:name="_Toc387935154"/>
      <w:bookmarkStart w:id="11" w:name="_Toc397517944"/>
      <w:r w:rsidRPr="00857209">
        <w:rPr>
          <w:b/>
          <w:sz w:val="24"/>
          <w:szCs w:val="28"/>
          <w:lang w:eastAsia="ar-SA"/>
        </w:rPr>
        <w:t>Table 1</w:t>
      </w:r>
      <w:bookmarkEnd w:id="10"/>
      <w:bookmarkEnd w:id="11"/>
    </w:p>
    <w:tbl>
      <w:tblPr>
        <w:tblW w:w="7370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0"/>
        <w:gridCol w:w="3743"/>
        <w:gridCol w:w="1557"/>
      </w:tblGrid>
      <w:tr w:rsidR="00857209" w:rsidRPr="00857209" w:rsidTr="006E15CA">
        <w:trPr>
          <w:cantSplit/>
          <w:tblHeader/>
        </w:trPr>
        <w:tc>
          <w:tcPr>
            <w:tcW w:w="207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857209" w:rsidRPr="00857209" w:rsidRDefault="00857209" w:rsidP="00857209">
            <w:pPr>
              <w:spacing w:before="80" w:after="80" w:line="200" w:lineRule="exact"/>
              <w:ind w:left="113" w:right="113"/>
              <w:rPr>
                <w:i/>
                <w:sz w:val="16"/>
                <w:szCs w:val="24"/>
                <w:lang w:eastAsia="ar-SA"/>
              </w:rPr>
            </w:pPr>
            <w:r w:rsidRPr="00857209">
              <w:rPr>
                <w:i/>
                <w:sz w:val="16"/>
                <w:szCs w:val="24"/>
                <w:lang w:eastAsia="ar-SA"/>
              </w:rPr>
              <w:t>Paragraph</w:t>
            </w:r>
          </w:p>
        </w:tc>
        <w:tc>
          <w:tcPr>
            <w:tcW w:w="374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857209" w:rsidRPr="00857209" w:rsidRDefault="00857209" w:rsidP="00857209">
            <w:pPr>
              <w:spacing w:before="80" w:after="80" w:line="200" w:lineRule="exact"/>
              <w:ind w:left="113" w:right="113"/>
              <w:rPr>
                <w:i/>
                <w:sz w:val="16"/>
                <w:szCs w:val="24"/>
                <w:lang w:eastAsia="ar-SA"/>
              </w:rPr>
            </w:pPr>
            <w:r w:rsidRPr="00857209">
              <w:rPr>
                <w:i/>
                <w:sz w:val="16"/>
                <w:szCs w:val="24"/>
                <w:lang w:eastAsia="ar-SA"/>
              </w:rPr>
              <w:t>Component</w:t>
            </w:r>
          </w:p>
        </w:tc>
        <w:tc>
          <w:tcPr>
            <w:tcW w:w="155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857209" w:rsidRPr="00857209" w:rsidRDefault="00857209" w:rsidP="00857209">
            <w:pPr>
              <w:spacing w:before="80" w:after="80" w:line="200" w:lineRule="exact"/>
              <w:ind w:left="113" w:right="113"/>
              <w:rPr>
                <w:i/>
                <w:sz w:val="16"/>
                <w:szCs w:val="24"/>
                <w:lang w:eastAsia="ar-SA"/>
              </w:rPr>
            </w:pPr>
            <w:r w:rsidRPr="00857209">
              <w:rPr>
                <w:i/>
                <w:sz w:val="16"/>
                <w:szCs w:val="24"/>
                <w:lang w:eastAsia="ar-SA"/>
              </w:rPr>
              <w:t>Annex</w:t>
            </w:r>
          </w:p>
        </w:tc>
      </w:tr>
      <w:tr w:rsidR="00857209" w:rsidRPr="00857209" w:rsidTr="006E15CA">
        <w:trPr>
          <w:cantSplit/>
        </w:trPr>
        <w:tc>
          <w:tcPr>
            <w:tcW w:w="2070" w:type="dxa"/>
            <w:tcBorders>
              <w:top w:val="single" w:sz="12" w:space="0" w:color="auto"/>
            </w:tcBorders>
            <w:shd w:val="clear" w:color="auto" w:fill="auto"/>
          </w:tcPr>
          <w:p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 w:rsidRPr="00857209">
              <w:rPr>
                <w:szCs w:val="24"/>
                <w:lang w:eastAsia="ar-SA"/>
              </w:rPr>
              <w:t>6.4.</w:t>
            </w:r>
          </w:p>
        </w:tc>
        <w:tc>
          <w:tcPr>
            <w:tcW w:w="3743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sz w:val="24"/>
                <w:szCs w:val="24"/>
                <w:lang w:val="ru-RU" w:eastAsia="ar-SA"/>
              </w:rPr>
            </w:pPr>
            <w:r w:rsidRPr="00857209">
              <w:rPr>
                <w:szCs w:val="24"/>
                <w:lang w:eastAsia="ar-SA"/>
              </w:rPr>
              <w:t>Fuel pump</w:t>
            </w:r>
          </w:p>
        </w:tc>
        <w:tc>
          <w:tcPr>
            <w:tcW w:w="1557" w:type="dxa"/>
            <w:tcBorders>
              <w:top w:val="single" w:sz="12" w:space="0" w:color="auto"/>
            </w:tcBorders>
            <w:shd w:val="clear" w:color="auto" w:fill="auto"/>
          </w:tcPr>
          <w:p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 w:rsidRPr="00857209">
              <w:rPr>
                <w:szCs w:val="24"/>
                <w:lang w:eastAsia="ar-SA"/>
              </w:rPr>
              <w:t>4</w:t>
            </w:r>
          </w:p>
        </w:tc>
      </w:tr>
      <w:tr w:rsidR="00857209" w:rsidRPr="00857209" w:rsidTr="006E15CA">
        <w:trPr>
          <w:cantSplit/>
        </w:trPr>
        <w:tc>
          <w:tcPr>
            <w:tcW w:w="2070" w:type="dxa"/>
            <w:shd w:val="clear" w:color="auto" w:fill="auto"/>
          </w:tcPr>
          <w:p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 w:rsidRPr="00857209">
              <w:rPr>
                <w:szCs w:val="24"/>
                <w:lang w:eastAsia="ar-SA"/>
              </w:rPr>
              <w:t>6.5.</w:t>
            </w:r>
          </w:p>
        </w:tc>
        <w:tc>
          <w:tcPr>
            <w:tcW w:w="3743" w:type="dxa"/>
            <w:tcBorders>
              <w:top w:val="single" w:sz="2" w:space="0" w:color="auto"/>
            </w:tcBorders>
            <w:shd w:val="clear" w:color="auto" w:fill="auto"/>
          </w:tcPr>
          <w:p w:rsidR="00857209" w:rsidRPr="00857209" w:rsidRDefault="00857209" w:rsidP="00857209">
            <w:pPr>
              <w:spacing w:before="40" w:after="80" w:line="220" w:lineRule="exact"/>
              <w:ind w:left="113" w:right="113"/>
              <w:rPr>
                <w:szCs w:val="24"/>
                <w:lang w:eastAsia="ar-SA"/>
              </w:rPr>
            </w:pPr>
            <w:r w:rsidRPr="00857209">
              <w:rPr>
                <w:szCs w:val="24"/>
                <w:lang w:eastAsia="ar-SA"/>
              </w:rPr>
              <w:t>Vaporizer</w:t>
            </w:r>
            <w:r w:rsidRPr="00857209">
              <w:rPr>
                <w:szCs w:val="24"/>
                <w:vertAlign w:val="superscript"/>
                <w:lang w:eastAsia="ar-SA"/>
              </w:rPr>
              <w:t>1</w:t>
            </w:r>
          </w:p>
          <w:p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 w:rsidRPr="00857209">
              <w:rPr>
                <w:szCs w:val="24"/>
                <w:lang w:eastAsia="ar-SA"/>
              </w:rPr>
              <w:t>Pressure regulator</w:t>
            </w:r>
            <w:r w:rsidRPr="00857209">
              <w:rPr>
                <w:szCs w:val="24"/>
                <w:vertAlign w:val="superscript"/>
                <w:lang w:eastAsia="ar-SA"/>
              </w:rPr>
              <w:t>1</w:t>
            </w:r>
          </w:p>
        </w:tc>
        <w:tc>
          <w:tcPr>
            <w:tcW w:w="1557" w:type="dxa"/>
            <w:shd w:val="clear" w:color="auto" w:fill="auto"/>
          </w:tcPr>
          <w:p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 w:rsidRPr="00857209">
              <w:rPr>
                <w:szCs w:val="24"/>
                <w:lang w:eastAsia="ar-SA"/>
              </w:rPr>
              <w:t>6</w:t>
            </w:r>
          </w:p>
        </w:tc>
      </w:tr>
      <w:tr w:rsidR="00857209" w:rsidRPr="00857209" w:rsidTr="006E15CA">
        <w:trPr>
          <w:cantSplit/>
        </w:trPr>
        <w:tc>
          <w:tcPr>
            <w:tcW w:w="2070" w:type="dxa"/>
            <w:shd w:val="clear" w:color="auto" w:fill="auto"/>
          </w:tcPr>
          <w:p w:rsidR="00857209" w:rsidRPr="00857209" w:rsidRDefault="008A0372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…</w:t>
            </w:r>
          </w:p>
        </w:tc>
        <w:tc>
          <w:tcPr>
            <w:tcW w:w="3743" w:type="dxa"/>
            <w:shd w:val="clear" w:color="auto" w:fill="auto"/>
          </w:tcPr>
          <w:p w:rsidR="00857209" w:rsidRPr="00857209" w:rsidRDefault="008A0372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……</w:t>
            </w:r>
          </w:p>
        </w:tc>
        <w:tc>
          <w:tcPr>
            <w:tcW w:w="1557" w:type="dxa"/>
            <w:shd w:val="clear" w:color="auto" w:fill="auto"/>
          </w:tcPr>
          <w:p w:rsidR="00857209" w:rsidRPr="00857209" w:rsidRDefault="008A0372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…</w:t>
            </w:r>
          </w:p>
        </w:tc>
      </w:tr>
      <w:tr w:rsidR="00857209" w:rsidRPr="00857209" w:rsidTr="006E15CA">
        <w:trPr>
          <w:cantSplit/>
        </w:trPr>
        <w:tc>
          <w:tcPr>
            <w:tcW w:w="2070" w:type="dxa"/>
            <w:shd w:val="clear" w:color="auto" w:fill="auto"/>
          </w:tcPr>
          <w:p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 w:rsidRPr="00857209">
              <w:rPr>
                <w:szCs w:val="24"/>
                <w:lang w:eastAsia="ar-SA"/>
              </w:rPr>
              <w:t>6.14.</w:t>
            </w:r>
          </w:p>
        </w:tc>
        <w:tc>
          <w:tcPr>
            <w:tcW w:w="3743" w:type="dxa"/>
            <w:shd w:val="clear" w:color="auto" w:fill="auto"/>
          </w:tcPr>
          <w:p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 w:rsidRPr="00857209">
              <w:rPr>
                <w:szCs w:val="24"/>
                <w:lang w:eastAsia="ar-SA"/>
              </w:rPr>
              <w:t>Pressure relief device</w:t>
            </w:r>
          </w:p>
        </w:tc>
        <w:tc>
          <w:tcPr>
            <w:tcW w:w="1557" w:type="dxa"/>
            <w:shd w:val="clear" w:color="auto" w:fill="auto"/>
          </w:tcPr>
          <w:p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szCs w:val="24"/>
                <w:lang w:eastAsia="ar-SA"/>
              </w:rPr>
            </w:pPr>
            <w:r w:rsidRPr="00857209">
              <w:rPr>
                <w:szCs w:val="24"/>
                <w:lang w:eastAsia="ar-SA"/>
              </w:rPr>
              <w:t>3</w:t>
            </w:r>
          </w:p>
        </w:tc>
      </w:tr>
      <w:tr w:rsidR="00857209" w:rsidRPr="00857209" w:rsidTr="006E15CA">
        <w:trPr>
          <w:cantSplit/>
        </w:trPr>
        <w:tc>
          <w:tcPr>
            <w:tcW w:w="2070" w:type="dxa"/>
            <w:tcBorders>
              <w:bottom w:val="single" w:sz="12" w:space="0" w:color="auto"/>
            </w:tcBorders>
            <w:shd w:val="clear" w:color="auto" w:fill="auto"/>
          </w:tcPr>
          <w:p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b/>
                <w:szCs w:val="24"/>
                <w:lang w:eastAsia="ar-SA"/>
              </w:rPr>
            </w:pPr>
            <w:r w:rsidRPr="00857209">
              <w:rPr>
                <w:b/>
                <w:szCs w:val="24"/>
                <w:lang w:eastAsia="ar-SA"/>
              </w:rPr>
              <w:t>6.15</w:t>
            </w:r>
            <w:r w:rsidR="00CA032B">
              <w:rPr>
                <w:b/>
                <w:szCs w:val="24"/>
                <w:lang w:eastAsia="ar-SA"/>
              </w:rPr>
              <w:t>.</w:t>
            </w:r>
          </w:p>
        </w:tc>
        <w:tc>
          <w:tcPr>
            <w:tcW w:w="3743" w:type="dxa"/>
            <w:tcBorders>
              <w:bottom w:val="single" w:sz="12" w:space="0" w:color="auto"/>
            </w:tcBorders>
            <w:shd w:val="clear" w:color="auto" w:fill="auto"/>
          </w:tcPr>
          <w:p w:rsidR="00857209" w:rsidRPr="00857209" w:rsidRDefault="00184A77" w:rsidP="00184A77">
            <w:pPr>
              <w:spacing w:before="40" w:after="120" w:line="220" w:lineRule="exact"/>
              <w:ind w:left="113" w:right="113"/>
              <w:rPr>
                <w:b/>
                <w:szCs w:val="24"/>
                <w:vertAlign w:val="superscript"/>
                <w:lang w:eastAsia="ar-SA"/>
              </w:rPr>
            </w:pPr>
            <w:ins w:id="12" w:author="Salvatore Piccolo" w:date="2017-02-14T17:00:00Z">
              <w:r>
                <w:rPr>
                  <w:b/>
                  <w:bCs/>
                  <w:szCs w:val="24"/>
                  <w:lang w:eastAsia="ar-SA"/>
                </w:rPr>
                <w:t>G</w:t>
              </w:r>
              <w:r w:rsidRPr="00184A77">
                <w:rPr>
                  <w:b/>
                  <w:bCs/>
                  <w:szCs w:val="24"/>
                  <w:lang w:eastAsia="ar-SA"/>
                </w:rPr>
                <w:t>as tubes of non-seamless type and gas tubes of materials other than copper, stainless steel, and steel w</w:t>
              </w:r>
              <w:r>
                <w:rPr>
                  <w:b/>
                  <w:bCs/>
                  <w:szCs w:val="24"/>
                  <w:lang w:eastAsia="ar-SA"/>
                </w:rPr>
                <w:t>ith corrosion-resistant coating</w:t>
              </w:r>
            </w:ins>
            <w:ins w:id="13" w:author="Salvatore Piccolo" w:date="2017-02-15T16:24:00Z">
              <w:r w:rsidR="00EB215E">
                <w:rPr>
                  <w:b/>
                  <w:bCs/>
                  <w:szCs w:val="24"/>
                  <w:lang w:eastAsia="ar-SA"/>
                </w:rPr>
                <w:t xml:space="preserve">, </w:t>
              </w:r>
            </w:ins>
            <w:ins w:id="14" w:author="Salvatore Piccolo" w:date="2017-02-14T17:00:00Z">
              <w:r w:rsidRPr="00184A77">
                <w:rPr>
                  <w:b/>
                  <w:bCs/>
                  <w:szCs w:val="24"/>
                  <w:lang w:eastAsia="ar-SA"/>
                </w:rPr>
                <w:t>and their couplings</w:t>
              </w:r>
              <w:r w:rsidRPr="00184A77" w:rsidDel="00184A77">
                <w:rPr>
                  <w:b/>
                  <w:szCs w:val="24"/>
                  <w:lang w:eastAsia="ar-SA"/>
                </w:rPr>
                <w:t xml:space="preserve"> </w:t>
              </w:r>
            </w:ins>
          </w:p>
        </w:tc>
        <w:tc>
          <w:tcPr>
            <w:tcW w:w="1557" w:type="dxa"/>
            <w:tcBorders>
              <w:bottom w:val="single" w:sz="12" w:space="0" w:color="auto"/>
            </w:tcBorders>
            <w:shd w:val="clear" w:color="auto" w:fill="auto"/>
          </w:tcPr>
          <w:p w:rsidR="00857209" w:rsidRPr="00857209" w:rsidRDefault="00857209" w:rsidP="00857209">
            <w:pPr>
              <w:spacing w:before="40" w:after="120" w:line="220" w:lineRule="exact"/>
              <w:ind w:left="113" w:right="113"/>
              <w:rPr>
                <w:b/>
                <w:szCs w:val="24"/>
                <w:lang w:eastAsia="ar-SA"/>
              </w:rPr>
            </w:pPr>
            <w:r w:rsidRPr="00857209">
              <w:rPr>
                <w:b/>
                <w:szCs w:val="24"/>
                <w:lang w:eastAsia="ar-SA"/>
              </w:rPr>
              <w:t>15</w:t>
            </w:r>
          </w:p>
        </w:tc>
      </w:tr>
    </w:tbl>
    <w:p w:rsidR="00857209" w:rsidRPr="00857209" w:rsidRDefault="00857209" w:rsidP="00857209">
      <w:pPr>
        <w:widowControl w:val="0"/>
        <w:tabs>
          <w:tab w:val="left" w:pos="-1228"/>
          <w:tab w:val="left" w:pos="-720"/>
          <w:tab w:val="left" w:pos="226"/>
          <w:tab w:val="left" w:pos="1418"/>
          <w:tab w:val="left" w:pos="1984"/>
          <w:tab w:val="left" w:pos="228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ind w:left="1985" w:hanging="851"/>
        <w:jc w:val="both"/>
        <w:rPr>
          <w:sz w:val="18"/>
          <w:szCs w:val="18"/>
          <w:lang w:eastAsia="ar-SA"/>
        </w:rPr>
      </w:pPr>
      <w:r w:rsidRPr="00857209">
        <w:rPr>
          <w:sz w:val="18"/>
          <w:szCs w:val="18"/>
          <w:vertAlign w:val="superscript"/>
          <w:lang w:eastAsia="ar-SA"/>
        </w:rPr>
        <w:t>1</w:t>
      </w:r>
      <w:r w:rsidRPr="00857209">
        <w:rPr>
          <w:sz w:val="18"/>
          <w:szCs w:val="18"/>
          <w:lang w:eastAsia="ar-SA"/>
        </w:rPr>
        <w:tab/>
        <w:t>Either combined or separate</w:t>
      </w:r>
      <w:r w:rsidR="00CA032B">
        <w:rPr>
          <w:sz w:val="18"/>
          <w:szCs w:val="18"/>
          <w:lang w:eastAsia="ar-SA"/>
        </w:rPr>
        <w:t>.</w:t>
      </w:r>
    </w:p>
    <w:p w:rsidR="00857209" w:rsidRPr="00857209" w:rsidRDefault="00857209" w:rsidP="00857209">
      <w:pPr>
        <w:widowControl w:val="0"/>
        <w:tabs>
          <w:tab w:val="left" w:pos="-1228"/>
          <w:tab w:val="left" w:pos="-720"/>
          <w:tab w:val="left" w:pos="226"/>
          <w:tab w:val="left" w:pos="1418"/>
          <w:tab w:val="left" w:pos="1984"/>
          <w:tab w:val="left" w:pos="228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ind w:left="1985" w:hanging="851"/>
        <w:jc w:val="both"/>
        <w:rPr>
          <w:sz w:val="18"/>
          <w:szCs w:val="18"/>
          <w:lang w:eastAsia="ar-SA"/>
        </w:rPr>
      </w:pPr>
      <w:r w:rsidRPr="00857209">
        <w:rPr>
          <w:sz w:val="18"/>
          <w:szCs w:val="18"/>
          <w:vertAlign w:val="superscript"/>
          <w:lang w:eastAsia="ar-SA"/>
        </w:rPr>
        <w:t>2</w:t>
      </w:r>
      <w:r w:rsidRPr="00857209">
        <w:rPr>
          <w:sz w:val="18"/>
          <w:szCs w:val="18"/>
          <w:lang w:eastAsia="ar-SA"/>
        </w:rPr>
        <w:tab/>
        <w:t>Only applicable when the gas dosage actuator is not integrated in the gas injection device.</w:t>
      </w:r>
    </w:p>
    <w:p w:rsidR="00857209" w:rsidRPr="00857209" w:rsidRDefault="00857209" w:rsidP="00857209">
      <w:pPr>
        <w:widowControl w:val="0"/>
        <w:tabs>
          <w:tab w:val="left" w:pos="-1228"/>
          <w:tab w:val="left" w:pos="-720"/>
          <w:tab w:val="left" w:pos="226"/>
          <w:tab w:val="left" w:pos="1418"/>
          <w:tab w:val="left" w:pos="1984"/>
          <w:tab w:val="left" w:pos="228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120" w:line="240" w:lineRule="auto"/>
        <w:ind w:left="1985" w:hanging="851"/>
        <w:jc w:val="both"/>
        <w:rPr>
          <w:sz w:val="18"/>
          <w:szCs w:val="18"/>
          <w:lang w:eastAsia="ar-SA"/>
        </w:rPr>
      </w:pPr>
      <w:r w:rsidRPr="00857209">
        <w:rPr>
          <w:sz w:val="18"/>
          <w:szCs w:val="18"/>
          <w:vertAlign w:val="superscript"/>
          <w:lang w:eastAsia="ar-SA"/>
        </w:rPr>
        <w:t>3</w:t>
      </w:r>
      <w:r w:rsidRPr="00857209">
        <w:rPr>
          <w:sz w:val="18"/>
          <w:szCs w:val="18"/>
          <w:lang w:eastAsia="ar-SA"/>
        </w:rPr>
        <w:tab/>
        <w:t>Applicable only when the operating pressure of the gas mixing piece exceeds 20 kPa (Class 2).</w:t>
      </w:r>
      <w:r>
        <w:rPr>
          <w:sz w:val="18"/>
          <w:szCs w:val="18"/>
          <w:lang w:eastAsia="ar-SA"/>
        </w:rPr>
        <w:t>"</w:t>
      </w:r>
    </w:p>
    <w:p w:rsidR="00857209" w:rsidRDefault="00857209" w:rsidP="00D03348">
      <w:pPr>
        <w:spacing w:after="120"/>
        <w:ind w:left="2268" w:right="1133" w:hanging="1134"/>
        <w:jc w:val="both"/>
        <w:rPr>
          <w:rFonts w:eastAsia="MS Mincho"/>
          <w:bCs/>
          <w:spacing w:val="-2"/>
          <w:lang w:eastAsia="ja-JP"/>
        </w:rPr>
      </w:pPr>
      <w:r w:rsidRPr="00857209">
        <w:rPr>
          <w:rFonts w:eastAsia="MS Mincho"/>
          <w:bCs/>
          <w:i/>
          <w:spacing w:val="-2"/>
          <w:lang w:eastAsia="ja-JP"/>
        </w:rPr>
        <w:t xml:space="preserve">Paragraphs 6.15. </w:t>
      </w:r>
      <w:proofErr w:type="gramStart"/>
      <w:r w:rsidRPr="00857209">
        <w:rPr>
          <w:rFonts w:eastAsia="MS Mincho"/>
          <w:bCs/>
          <w:i/>
          <w:spacing w:val="-2"/>
          <w:lang w:eastAsia="ja-JP"/>
        </w:rPr>
        <w:t>to</w:t>
      </w:r>
      <w:proofErr w:type="gramEnd"/>
      <w:r w:rsidRPr="00857209">
        <w:rPr>
          <w:rFonts w:eastAsia="MS Mincho"/>
          <w:bCs/>
          <w:i/>
          <w:spacing w:val="-2"/>
          <w:lang w:eastAsia="ja-JP"/>
        </w:rPr>
        <w:t xml:space="preserve"> 6.15.13.2.4.,</w:t>
      </w:r>
      <w:r w:rsidRPr="00857209">
        <w:rPr>
          <w:rFonts w:eastAsia="MS Mincho"/>
          <w:bCs/>
          <w:spacing w:val="-2"/>
          <w:lang w:eastAsia="ja-JP"/>
        </w:rPr>
        <w:t xml:space="preserve"> renumber as paragraphs 6.</w:t>
      </w:r>
      <w:r>
        <w:rPr>
          <w:rFonts w:eastAsia="MS Mincho"/>
          <w:bCs/>
          <w:spacing w:val="-2"/>
          <w:lang w:eastAsia="ja-JP"/>
        </w:rPr>
        <w:t>1</w:t>
      </w:r>
      <w:r w:rsidR="00041169">
        <w:rPr>
          <w:rFonts w:eastAsia="MS Mincho"/>
          <w:bCs/>
          <w:spacing w:val="-2"/>
          <w:lang w:eastAsia="ja-JP"/>
        </w:rPr>
        <w:t>6</w:t>
      </w:r>
      <w:r w:rsidRPr="00857209">
        <w:rPr>
          <w:rFonts w:eastAsia="MS Mincho"/>
          <w:bCs/>
          <w:spacing w:val="-2"/>
          <w:lang w:eastAsia="ja-JP"/>
        </w:rPr>
        <w:t xml:space="preserve">. </w:t>
      </w:r>
      <w:proofErr w:type="gramStart"/>
      <w:r w:rsidRPr="00857209">
        <w:rPr>
          <w:rFonts w:eastAsia="MS Mincho"/>
          <w:bCs/>
          <w:spacing w:val="-2"/>
          <w:lang w:eastAsia="ja-JP"/>
        </w:rPr>
        <w:t>to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6.1</w:t>
      </w:r>
      <w:r>
        <w:rPr>
          <w:rFonts w:eastAsia="MS Mincho"/>
          <w:bCs/>
          <w:spacing w:val="-2"/>
          <w:lang w:eastAsia="ja-JP"/>
        </w:rPr>
        <w:t>6.13.2.4.</w:t>
      </w:r>
    </w:p>
    <w:p w:rsidR="00857209" w:rsidRDefault="00857209" w:rsidP="00857209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0A1800">
        <w:rPr>
          <w:rFonts w:eastAsia="MS Mincho"/>
          <w:bCs/>
          <w:i/>
          <w:spacing w:val="-2"/>
          <w:lang w:eastAsia="ja-JP"/>
        </w:rPr>
        <w:t>Paragraph 9.3.</w:t>
      </w:r>
      <w:proofErr w:type="gramStart"/>
      <w:r w:rsidRPr="00857209">
        <w:rPr>
          <w:rFonts w:eastAsia="MS Mincho"/>
          <w:bCs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</w:t>
      </w:r>
      <w:r>
        <w:rPr>
          <w:rFonts w:eastAsia="MS Mincho"/>
          <w:bCs/>
          <w:spacing w:val="-2"/>
          <w:lang w:eastAsia="ja-JP"/>
        </w:rPr>
        <w:t>the reference to "Annexes 8, 10 and 15" to read "</w:t>
      </w:r>
      <w:r w:rsidRPr="00857209">
        <w:rPr>
          <w:rFonts w:eastAsia="MS Mincho"/>
          <w:bCs/>
          <w:spacing w:val="-2"/>
          <w:lang w:eastAsia="ja-JP"/>
        </w:rPr>
        <w:t>Annex</w:t>
      </w:r>
      <w:r>
        <w:rPr>
          <w:rFonts w:eastAsia="MS Mincho"/>
          <w:bCs/>
          <w:spacing w:val="-2"/>
          <w:lang w:eastAsia="ja-JP"/>
        </w:rPr>
        <w:t>es</w:t>
      </w:r>
      <w:r w:rsidRPr="00857209">
        <w:rPr>
          <w:rFonts w:eastAsia="MS Mincho"/>
          <w:bCs/>
          <w:spacing w:val="-2"/>
          <w:lang w:eastAsia="ja-JP"/>
        </w:rPr>
        <w:t xml:space="preserve"> 8, 10 and</w:t>
      </w:r>
      <w:r>
        <w:rPr>
          <w:rFonts w:eastAsia="MS Mincho"/>
          <w:bCs/>
          <w:spacing w:val="-2"/>
          <w:lang w:eastAsia="ja-JP"/>
        </w:rPr>
        <w:t> </w:t>
      </w:r>
      <w:r w:rsidRPr="00857209">
        <w:rPr>
          <w:rFonts w:eastAsia="MS Mincho"/>
          <w:b/>
          <w:bCs/>
          <w:spacing w:val="-2"/>
          <w:lang w:eastAsia="ja-JP"/>
        </w:rPr>
        <w:t>16</w:t>
      </w:r>
      <w:r>
        <w:rPr>
          <w:rFonts w:eastAsia="MS Mincho"/>
          <w:bCs/>
          <w:spacing w:val="-2"/>
          <w:lang w:eastAsia="ja-JP"/>
        </w:rPr>
        <w:t>".</w:t>
      </w:r>
    </w:p>
    <w:p w:rsidR="00857209" w:rsidRDefault="00857209" w:rsidP="00857209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0A1800">
        <w:rPr>
          <w:rFonts w:eastAsia="MS Mincho"/>
          <w:bCs/>
          <w:i/>
          <w:spacing w:val="-2"/>
          <w:lang w:eastAsia="ja-JP"/>
        </w:rPr>
        <w:t xml:space="preserve">Paragraph </w:t>
      </w:r>
      <w:r w:rsidR="000A1800" w:rsidRPr="000A1800">
        <w:rPr>
          <w:i/>
        </w:rPr>
        <w:t>17.1.7.5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 w:rsidR="000A1800">
        <w:rPr>
          <w:rFonts w:eastAsia="MS Mincho"/>
          <w:bCs/>
          <w:spacing w:val="-2"/>
          <w:lang w:eastAsia="ja-JP"/>
        </w:rPr>
        <w:t>7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 w:rsidR="000A1800" w:rsidRPr="000A1800">
        <w:rPr>
          <w:rFonts w:eastAsia="MS Mincho"/>
          <w:b/>
          <w:bCs/>
          <w:spacing w:val="-2"/>
          <w:lang w:eastAsia="ja-JP"/>
        </w:rPr>
        <w:t>8</w:t>
      </w:r>
      <w:r w:rsidRPr="00857209">
        <w:rPr>
          <w:rFonts w:eastAsia="MS Mincho"/>
          <w:bCs/>
          <w:spacing w:val="-2"/>
          <w:lang w:eastAsia="ja-JP"/>
        </w:rPr>
        <w:t>.</w:t>
      </w:r>
    </w:p>
    <w:p w:rsidR="00857209" w:rsidRDefault="000A1800" w:rsidP="00857209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0A1800">
        <w:rPr>
          <w:rFonts w:eastAsia="MS Mincho"/>
          <w:bCs/>
          <w:i/>
          <w:spacing w:val="-2"/>
          <w:lang w:eastAsia="ja-JP"/>
        </w:rPr>
        <w:t>Paragraph 17.1.8.1.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0A1800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6</w:t>
      </w:r>
      <w:r w:rsidRPr="000A1800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17</w:t>
      </w:r>
      <w:r w:rsidRPr="000A1800">
        <w:rPr>
          <w:rFonts w:eastAsia="MS Mincho"/>
          <w:bCs/>
          <w:spacing w:val="-2"/>
          <w:lang w:eastAsia="ja-JP"/>
        </w:rPr>
        <w:t>.</w:t>
      </w:r>
    </w:p>
    <w:p w:rsidR="00857209" w:rsidRDefault="000A1800" w:rsidP="000A1800">
      <w:pPr>
        <w:tabs>
          <w:tab w:val="left" w:pos="2268"/>
        </w:tabs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proofErr w:type="gramStart"/>
      <w:r w:rsidRPr="000A1800">
        <w:rPr>
          <w:rFonts w:eastAsia="MS Mincho"/>
          <w:bCs/>
          <w:i/>
          <w:spacing w:val="-2"/>
          <w:lang w:eastAsia="ja-JP"/>
        </w:rPr>
        <w:t>Paragraph 17.3.1.9.</w:t>
      </w:r>
      <w:proofErr w:type="gramEnd"/>
      <w:r w:rsidRPr="000A1800">
        <w:rPr>
          <w:rFonts w:eastAsia="MS Mincho"/>
          <w:bCs/>
          <w:i/>
          <w:spacing w:val="-2"/>
          <w:lang w:eastAsia="ja-JP"/>
        </w:rPr>
        <w:t>,</w:t>
      </w:r>
      <w:r>
        <w:rPr>
          <w:rFonts w:eastAsia="MS Mincho"/>
          <w:bCs/>
          <w:spacing w:val="-2"/>
          <w:lang w:eastAsia="ja-JP"/>
        </w:rPr>
        <w:t xml:space="preserve"> </w:t>
      </w:r>
      <w:proofErr w:type="gramStart"/>
      <w:r>
        <w:rPr>
          <w:rFonts w:eastAsia="MS Mincho"/>
          <w:bCs/>
          <w:spacing w:val="-2"/>
          <w:lang w:eastAsia="ja-JP"/>
        </w:rPr>
        <w:t>amend to read</w:t>
      </w:r>
      <w:proofErr w:type="gramEnd"/>
      <w:r>
        <w:rPr>
          <w:rFonts w:eastAsia="MS Mincho"/>
          <w:bCs/>
          <w:spacing w:val="-2"/>
          <w:lang w:eastAsia="ja-JP"/>
        </w:rPr>
        <w:t>:</w:t>
      </w:r>
    </w:p>
    <w:p w:rsidR="000A1800" w:rsidRDefault="000A1800" w:rsidP="00857209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proofErr w:type="gramStart"/>
      <w:r w:rsidRPr="000A1800">
        <w:rPr>
          <w:rFonts w:eastAsia="MS Mincho"/>
          <w:bCs/>
          <w:i/>
          <w:spacing w:val="-2"/>
          <w:lang w:eastAsia="ja-JP"/>
        </w:rPr>
        <w:t>Paragraph 17.</w:t>
      </w:r>
      <w:r>
        <w:rPr>
          <w:rFonts w:eastAsia="MS Mincho"/>
          <w:bCs/>
          <w:i/>
          <w:spacing w:val="-2"/>
          <w:lang w:eastAsia="ja-JP"/>
        </w:rPr>
        <w:t>7</w:t>
      </w:r>
      <w:r w:rsidRPr="000A1800">
        <w:rPr>
          <w:rFonts w:eastAsia="MS Mincho"/>
          <w:bCs/>
          <w:i/>
          <w:spacing w:val="-2"/>
          <w:lang w:eastAsia="ja-JP"/>
        </w:rPr>
        <w:t>.1</w:t>
      </w:r>
      <w:proofErr w:type="gramEnd"/>
      <w:r w:rsidRPr="000A1800">
        <w:rPr>
          <w:rFonts w:eastAsia="MS Mincho"/>
          <w:bCs/>
          <w:i/>
          <w:spacing w:val="-2"/>
          <w:lang w:eastAsia="ja-JP"/>
        </w:rPr>
        <w:t>,</w:t>
      </w:r>
      <w:r w:rsidRPr="000A1800">
        <w:rPr>
          <w:rFonts w:eastAsia="MS Mincho"/>
          <w:bCs/>
          <w:spacing w:val="-2"/>
          <w:lang w:eastAsia="ja-JP"/>
        </w:rPr>
        <w:t xml:space="preserve"> </w:t>
      </w:r>
      <w:proofErr w:type="gramStart"/>
      <w:r w:rsidRPr="000A1800">
        <w:rPr>
          <w:rFonts w:eastAsia="MS Mincho"/>
          <w:bCs/>
          <w:spacing w:val="-2"/>
          <w:lang w:eastAsia="ja-JP"/>
        </w:rPr>
        <w:t>amend to read</w:t>
      </w:r>
      <w:proofErr w:type="gramEnd"/>
      <w:r w:rsidRPr="000A1800">
        <w:rPr>
          <w:rFonts w:eastAsia="MS Mincho"/>
          <w:bCs/>
          <w:spacing w:val="-2"/>
          <w:lang w:eastAsia="ja-JP"/>
        </w:rPr>
        <w:t>:</w:t>
      </w:r>
    </w:p>
    <w:p w:rsidR="000A1800" w:rsidRPr="000A1800" w:rsidRDefault="000A1800" w:rsidP="00EE4993">
      <w:pPr>
        <w:pStyle w:val="Para0"/>
        <w:ind w:right="849"/>
        <w:rPr>
          <w:lang w:val="en-GB"/>
        </w:rPr>
      </w:pPr>
      <w:r>
        <w:rPr>
          <w:lang w:val="en-GB"/>
        </w:rPr>
        <w:t>"</w:t>
      </w:r>
      <w:r w:rsidRPr="000A1800">
        <w:rPr>
          <w:lang w:val="en-GB"/>
        </w:rPr>
        <w:t>17.7.1.</w:t>
      </w:r>
      <w:r w:rsidRPr="000A1800">
        <w:rPr>
          <w:lang w:val="en-GB"/>
        </w:rPr>
        <w:tab/>
        <w:t>Gas tubes of</w:t>
      </w:r>
      <w:r w:rsidR="00EE4993">
        <w:rPr>
          <w:lang w:val="en-GB"/>
        </w:rPr>
        <w:t xml:space="preserve"> seamless </w:t>
      </w:r>
      <w:ins w:id="15" w:author="Salvatore Piccolo" w:date="2017-02-14T18:18:00Z">
        <w:r w:rsidR="00EE4993">
          <w:rPr>
            <w:lang w:val="en-GB"/>
          </w:rPr>
          <w:t xml:space="preserve">type made of </w:t>
        </w:r>
      </w:ins>
      <w:r w:rsidRPr="000A1800">
        <w:rPr>
          <w:lang w:val="en-GB"/>
        </w:rPr>
        <w:t xml:space="preserve">either copper or stainless steel or steel with corrosion-resistant coating </w:t>
      </w:r>
    </w:p>
    <w:p w:rsidR="00EE4993" w:rsidRDefault="00EE4993" w:rsidP="00EE4993">
      <w:pPr>
        <w:spacing w:after="120"/>
        <w:ind w:left="1134" w:right="1133"/>
        <w:jc w:val="both"/>
        <w:rPr>
          <w:ins w:id="16" w:author="Salvatore Piccolo" w:date="2017-02-14T18:25:00Z"/>
          <w:rFonts w:eastAsia="MS Mincho"/>
          <w:bCs/>
          <w:i/>
          <w:spacing w:val="-2"/>
          <w:lang w:eastAsia="ja-JP"/>
        </w:rPr>
      </w:pPr>
      <w:ins w:id="17" w:author="Salvatore Piccolo" w:date="2017-02-14T18:25:00Z">
        <w:r>
          <w:rPr>
            <w:rFonts w:eastAsia="MS Mincho"/>
            <w:bCs/>
            <w:i/>
            <w:spacing w:val="-2"/>
            <w:lang w:eastAsia="ja-JP"/>
          </w:rPr>
          <w:t xml:space="preserve">Insert new paragraph </w:t>
        </w:r>
        <w:r w:rsidRPr="00EE4993">
          <w:rPr>
            <w:rFonts w:eastAsia="MS Mincho"/>
            <w:bCs/>
            <w:i/>
            <w:spacing w:val="-2"/>
            <w:lang w:eastAsia="ja-JP"/>
          </w:rPr>
          <w:t>17.7.1.1.</w:t>
        </w:r>
        <w:r>
          <w:rPr>
            <w:rFonts w:eastAsia="MS Mincho"/>
            <w:bCs/>
            <w:i/>
            <w:spacing w:val="-2"/>
            <w:lang w:eastAsia="ja-JP"/>
          </w:rPr>
          <w:t>, to read</w:t>
        </w:r>
      </w:ins>
    </w:p>
    <w:p w:rsidR="00EE4993" w:rsidRDefault="00EE4993" w:rsidP="00EE4993">
      <w:pPr>
        <w:spacing w:after="120"/>
        <w:ind w:left="1134" w:right="1133"/>
        <w:jc w:val="both"/>
        <w:rPr>
          <w:ins w:id="18" w:author="Salvatore Piccolo" w:date="2017-02-14T18:25:00Z"/>
          <w:rFonts w:eastAsia="MS Mincho"/>
          <w:bCs/>
          <w:spacing w:val="-2"/>
          <w:lang w:eastAsia="ja-JP"/>
        </w:rPr>
      </w:pPr>
      <w:ins w:id="19" w:author="Salvatore Piccolo" w:date="2017-02-14T18:25:00Z">
        <w:r>
          <w:rPr>
            <w:rFonts w:eastAsia="MS Mincho"/>
            <w:bCs/>
            <w:spacing w:val="-2"/>
            <w:lang w:eastAsia="ja-JP"/>
          </w:rPr>
          <w:lastRenderedPageBreak/>
          <w:t xml:space="preserve">“17.7.1.1. </w:t>
        </w:r>
        <w:r w:rsidRPr="00EE4993">
          <w:rPr>
            <w:rFonts w:eastAsia="MS Mincho"/>
            <w:bCs/>
            <w:spacing w:val="-2"/>
            <w:lang w:eastAsia="ja-JP"/>
          </w:rPr>
          <w:t>If seamless copper is used the tube shall be protected by a rubber or plastic sleeve.</w:t>
        </w:r>
        <w:r>
          <w:rPr>
            <w:rFonts w:eastAsia="MS Mincho"/>
            <w:bCs/>
            <w:spacing w:val="-2"/>
            <w:lang w:eastAsia="ja-JP"/>
          </w:rPr>
          <w:t>”</w:t>
        </w:r>
      </w:ins>
    </w:p>
    <w:p w:rsidR="00EE4993" w:rsidRPr="00EE4993" w:rsidRDefault="00EE4993" w:rsidP="00EE4993">
      <w:pPr>
        <w:spacing w:after="120"/>
        <w:ind w:left="1134" w:right="1133"/>
        <w:jc w:val="both"/>
        <w:rPr>
          <w:ins w:id="20" w:author="Salvatore Piccolo" w:date="2017-02-14T18:25:00Z"/>
          <w:rFonts w:eastAsia="MS Mincho"/>
          <w:bCs/>
          <w:i/>
          <w:spacing w:val="-2"/>
          <w:lang w:eastAsia="ja-JP"/>
        </w:rPr>
      </w:pPr>
      <w:ins w:id="21" w:author="Salvatore Piccolo" w:date="2017-02-14T18:25:00Z">
        <w:r w:rsidRPr="00EE4993">
          <w:rPr>
            <w:rFonts w:eastAsia="MS Mincho"/>
            <w:bCs/>
            <w:i/>
            <w:spacing w:val="-2"/>
            <w:lang w:eastAsia="ja-JP"/>
          </w:rPr>
          <w:t xml:space="preserve">Insert new paragraph </w:t>
        </w:r>
        <w:r>
          <w:rPr>
            <w:rFonts w:eastAsia="MS Mincho"/>
            <w:bCs/>
            <w:i/>
            <w:spacing w:val="-2"/>
            <w:lang w:eastAsia="ja-JP"/>
          </w:rPr>
          <w:t>17.7.1.2</w:t>
        </w:r>
        <w:r w:rsidRPr="00EE4993">
          <w:rPr>
            <w:rFonts w:eastAsia="MS Mincho"/>
            <w:bCs/>
            <w:i/>
            <w:spacing w:val="-2"/>
            <w:lang w:eastAsia="ja-JP"/>
          </w:rPr>
          <w:t>., to read</w:t>
        </w:r>
      </w:ins>
    </w:p>
    <w:p w:rsidR="00EE4993" w:rsidRDefault="00EE4993" w:rsidP="00EE4993">
      <w:pPr>
        <w:spacing w:after="120"/>
        <w:ind w:left="1134" w:right="1133"/>
        <w:jc w:val="both"/>
        <w:rPr>
          <w:ins w:id="22" w:author="Salvatore Piccolo" w:date="2017-02-14T18:26:00Z"/>
          <w:rFonts w:eastAsia="MS Mincho"/>
          <w:bCs/>
          <w:spacing w:val="-2"/>
          <w:lang w:eastAsia="ja-JP"/>
        </w:rPr>
      </w:pPr>
      <w:ins w:id="23" w:author="Salvatore Piccolo" w:date="2017-02-14T18:25:00Z">
        <w:r w:rsidRPr="00EE4993">
          <w:rPr>
            <w:rFonts w:eastAsia="MS Mincho"/>
            <w:bCs/>
            <w:spacing w:val="-2"/>
            <w:lang w:eastAsia="ja-JP"/>
          </w:rPr>
          <w:t>“</w:t>
        </w:r>
      </w:ins>
      <w:ins w:id="24" w:author="Salvatore Piccolo" w:date="2017-02-14T18:26:00Z">
        <w:r>
          <w:rPr>
            <w:rFonts w:eastAsia="MS Mincho"/>
            <w:bCs/>
            <w:spacing w:val="-2"/>
            <w:lang w:eastAsia="ja-JP"/>
          </w:rPr>
          <w:t xml:space="preserve">17.7.1.2. </w:t>
        </w:r>
        <w:r w:rsidRPr="00EE4993">
          <w:rPr>
            <w:rFonts w:eastAsia="MS Mincho"/>
            <w:bCs/>
            <w:spacing w:val="-2"/>
            <w:lang w:val="en-US" w:eastAsia="ja-JP"/>
          </w:rPr>
          <w:t>The outer diameter of gas tubes made of copper shall not exceed 12 mm with a wall thickness of at least 0.8 mm, gas tubes from steel and stainless steel shall not exceed 25 mm with, for gas services, an appropriate wall thickness.</w:t>
        </w:r>
      </w:ins>
      <w:ins w:id="25" w:author="Salvatore Piccolo" w:date="2017-02-14T18:25:00Z">
        <w:r w:rsidRPr="00EE4993">
          <w:rPr>
            <w:rFonts w:eastAsia="MS Mincho"/>
            <w:bCs/>
            <w:spacing w:val="-2"/>
            <w:lang w:eastAsia="ja-JP"/>
          </w:rPr>
          <w:t>”</w:t>
        </w:r>
      </w:ins>
    </w:p>
    <w:p w:rsidR="00194E3F" w:rsidRDefault="00194E3F" w:rsidP="00EE4993">
      <w:pPr>
        <w:spacing w:after="120"/>
        <w:ind w:left="1134" w:right="1133"/>
        <w:jc w:val="both"/>
        <w:rPr>
          <w:ins w:id="26" w:author="Salvatore Piccolo" w:date="2017-02-14T18:28:00Z"/>
          <w:rFonts w:eastAsia="MS Mincho"/>
          <w:bCs/>
          <w:i/>
          <w:spacing w:val="-2"/>
          <w:lang w:eastAsia="ja-JP"/>
        </w:rPr>
      </w:pPr>
      <w:proofErr w:type="gramStart"/>
      <w:ins w:id="27" w:author="Salvatore Piccolo" w:date="2017-02-14T18:27:00Z">
        <w:r>
          <w:rPr>
            <w:rFonts w:eastAsia="MS Mincho"/>
            <w:bCs/>
            <w:i/>
            <w:spacing w:val="-2"/>
            <w:lang w:eastAsia="ja-JP"/>
          </w:rPr>
          <w:t>Paragraph 17.7.</w:t>
        </w:r>
      </w:ins>
      <w:ins w:id="28" w:author="Salvatore Piccolo" w:date="2017-02-14T18:28:00Z">
        <w:r>
          <w:rPr>
            <w:rFonts w:eastAsia="MS Mincho"/>
            <w:bCs/>
            <w:i/>
            <w:spacing w:val="-2"/>
            <w:lang w:eastAsia="ja-JP"/>
          </w:rPr>
          <w:t>2</w:t>
        </w:r>
      </w:ins>
      <w:proofErr w:type="gramEnd"/>
      <w:ins w:id="29" w:author="Salvatore Piccolo" w:date="2017-02-14T18:27:00Z">
        <w:r w:rsidR="00EE4993">
          <w:rPr>
            <w:rFonts w:eastAsia="MS Mincho"/>
            <w:bCs/>
            <w:i/>
            <w:spacing w:val="-2"/>
            <w:lang w:eastAsia="ja-JP"/>
          </w:rPr>
          <w:t xml:space="preserve">, </w:t>
        </w:r>
      </w:ins>
      <w:proofErr w:type="gramStart"/>
      <w:ins w:id="30" w:author="Salvatore Piccolo" w:date="2017-02-14T18:28:00Z">
        <w:r>
          <w:rPr>
            <w:rFonts w:eastAsia="MS Mincho"/>
            <w:bCs/>
            <w:i/>
            <w:spacing w:val="-2"/>
            <w:lang w:eastAsia="ja-JP"/>
          </w:rPr>
          <w:t>amend to read</w:t>
        </w:r>
        <w:proofErr w:type="gramEnd"/>
        <w:r>
          <w:rPr>
            <w:rFonts w:eastAsia="MS Mincho"/>
            <w:bCs/>
            <w:i/>
            <w:spacing w:val="-2"/>
            <w:lang w:eastAsia="ja-JP"/>
          </w:rPr>
          <w:t>:</w:t>
        </w:r>
      </w:ins>
    </w:p>
    <w:p w:rsidR="00194E3F" w:rsidRPr="00194E3F" w:rsidRDefault="00194E3F" w:rsidP="00194E3F">
      <w:pPr>
        <w:spacing w:after="120"/>
        <w:ind w:left="1134" w:right="1133"/>
        <w:jc w:val="both"/>
        <w:rPr>
          <w:ins w:id="31" w:author="Salvatore Piccolo" w:date="2017-02-14T18:29:00Z"/>
          <w:rFonts w:eastAsia="MS Mincho"/>
          <w:bCs/>
          <w:spacing w:val="-2"/>
          <w:lang w:eastAsia="ja-JP"/>
        </w:rPr>
      </w:pPr>
      <w:ins w:id="32" w:author="Salvatore Piccolo" w:date="2017-02-14T18:28:00Z">
        <w:r w:rsidRPr="00194E3F">
          <w:rPr>
            <w:rFonts w:eastAsia="MS Mincho"/>
            <w:bCs/>
            <w:spacing w:val="-2"/>
            <w:lang w:eastAsia="ja-JP"/>
          </w:rPr>
          <w:t>“17.7.2</w:t>
        </w:r>
      </w:ins>
      <w:ins w:id="33" w:author="Salvatore Piccolo" w:date="2017-02-14T18:27:00Z">
        <w:r w:rsidR="00EE4993" w:rsidRPr="00194E3F">
          <w:rPr>
            <w:rFonts w:eastAsia="MS Mincho"/>
            <w:bCs/>
            <w:spacing w:val="-2"/>
            <w:lang w:eastAsia="ja-JP"/>
          </w:rPr>
          <w:t>.</w:t>
        </w:r>
      </w:ins>
      <w:ins w:id="34" w:author="Salvatore Piccolo" w:date="2017-02-14T18:28:00Z">
        <w:r w:rsidRPr="00194E3F">
          <w:rPr>
            <w:rFonts w:eastAsia="MS Mincho"/>
            <w:bCs/>
            <w:spacing w:val="-2"/>
            <w:lang w:eastAsia="ja-JP"/>
          </w:rPr>
          <w:t xml:space="preserve"> </w:t>
        </w:r>
      </w:ins>
      <w:ins w:id="35" w:author="Salvatore Piccolo" w:date="2017-02-14T18:29:00Z">
        <w:r w:rsidRPr="00194E3F">
          <w:rPr>
            <w:rFonts w:eastAsia="MS Mincho"/>
            <w:bCs/>
            <w:spacing w:val="-2"/>
            <w:lang w:eastAsia="ja-JP"/>
          </w:rPr>
          <w:t xml:space="preserve">Gas tubes of seamless type made of materials other than those of paragraph 17.7.1. </w:t>
        </w:r>
        <w:proofErr w:type="gramStart"/>
        <w:r w:rsidRPr="00194E3F">
          <w:rPr>
            <w:rFonts w:eastAsia="MS Mincho"/>
            <w:bCs/>
            <w:spacing w:val="-2"/>
            <w:lang w:eastAsia="ja-JP"/>
          </w:rPr>
          <w:t>shall</w:t>
        </w:r>
        <w:proofErr w:type="gramEnd"/>
        <w:r w:rsidRPr="00194E3F">
          <w:rPr>
            <w:rFonts w:eastAsia="MS Mincho"/>
            <w:bCs/>
            <w:spacing w:val="-2"/>
            <w:lang w:eastAsia="ja-JP"/>
          </w:rPr>
          <w:t xml:space="preserve"> comply with the applicable tests according to the provisions of Annex 15”</w:t>
        </w:r>
      </w:ins>
    </w:p>
    <w:p w:rsidR="00194E3F" w:rsidRPr="00194E3F" w:rsidRDefault="00194E3F" w:rsidP="00194E3F">
      <w:pPr>
        <w:spacing w:after="120"/>
        <w:ind w:left="1134" w:right="1133"/>
        <w:jc w:val="both"/>
        <w:rPr>
          <w:ins w:id="36" w:author="Salvatore Piccolo" w:date="2017-02-14T18:29:00Z"/>
          <w:rFonts w:eastAsia="MS Mincho"/>
          <w:bCs/>
          <w:i/>
          <w:spacing w:val="-2"/>
          <w:lang w:eastAsia="ja-JP"/>
        </w:rPr>
      </w:pPr>
      <w:proofErr w:type="gramStart"/>
      <w:ins w:id="37" w:author="Salvatore Piccolo" w:date="2017-02-14T18:29:00Z">
        <w:r w:rsidRPr="00194E3F">
          <w:rPr>
            <w:rFonts w:eastAsia="MS Mincho"/>
            <w:bCs/>
            <w:i/>
            <w:spacing w:val="-2"/>
            <w:lang w:eastAsia="ja-JP"/>
          </w:rPr>
          <w:t>Paragraph 17.7.</w:t>
        </w:r>
      </w:ins>
      <w:ins w:id="38" w:author="Salvatore Piccolo" w:date="2017-02-14T18:31:00Z">
        <w:r>
          <w:rPr>
            <w:rFonts w:eastAsia="MS Mincho"/>
            <w:bCs/>
            <w:i/>
            <w:spacing w:val="-2"/>
            <w:lang w:eastAsia="ja-JP"/>
          </w:rPr>
          <w:t>3</w:t>
        </w:r>
      </w:ins>
      <w:proofErr w:type="gramEnd"/>
      <w:ins w:id="39" w:author="Salvatore Piccolo" w:date="2017-02-14T18:29:00Z">
        <w:r w:rsidRPr="00194E3F">
          <w:rPr>
            <w:rFonts w:eastAsia="MS Mincho"/>
            <w:bCs/>
            <w:i/>
            <w:spacing w:val="-2"/>
            <w:lang w:eastAsia="ja-JP"/>
          </w:rPr>
          <w:t xml:space="preserve">, </w:t>
        </w:r>
        <w:proofErr w:type="gramStart"/>
        <w:r w:rsidRPr="00194E3F">
          <w:rPr>
            <w:rFonts w:eastAsia="MS Mincho"/>
            <w:bCs/>
            <w:i/>
            <w:spacing w:val="-2"/>
            <w:lang w:eastAsia="ja-JP"/>
          </w:rPr>
          <w:t>amend to read</w:t>
        </w:r>
        <w:proofErr w:type="gramEnd"/>
        <w:r w:rsidRPr="00194E3F">
          <w:rPr>
            <w:rFonts w:eastAsia="MS Mincho"/>
            <w:bCs/>
            <w:i/>
            <w:spacing w:val="-2"/>
            <w:lang w:eastAsia="ja-JP"/>
          </w:rPr>
          <w:t>:</w:t>
        </w:r>
      </w:ins>
    </w:p>
    <w:p w:rsidR="00194E3F" w:rsidRPr="00194E3F" w:rsidRDefault="00194E3F" w:rsidP="00194E3F">
      <w:pPr>
        <w:spacing w:after="120"/>
        <w:ind w:left="1134" w:right="1133"/>
        <w:jc w:val="both"/>
        <w:rPr>
          <w:ins w:id="40" w:author="Salvatore Piccolo" w:date="2017-02-14T18:29:00Z"/>
          <w:rFonts w:eastAsia="MS Mincho"/>
          <w:bCs/>
          <w:spacing w:val="-2"/>
          <w:lang w:eastAsia="ja-JP"/>
        </w:rPr>
      </w:pPr>
      <w:ins w:id="41" w:author="Salvatore Piccolo" w:date="2017-02-14T18:32:00Z">
        <w:r>
          <w:rPr>
            <w:rFonts w:eastAsia="MS Mincho"/>
            <w:bCs/>
            <w:spacing w:val="-2"/>
            <w:lang w:eastAsia="ja-JP"/>
          </w:rPr>
          <w:t>“</w:t>
        </w:r>
      </w:ins>
      <w:ins w:id="42" w:author="Salvatore Piccolo" w:date="2017-02-14T18:29:00Z">
        <w:r w:rsidRPr="00194E3F">
          <w:rPr>
            <w:rFonts w:eastAsia="MS Mincho"/>
            <w:bCs/>
            <w:spacing w:val="-2"/>
            <w:lang w:eastAsia="ja-JP"/>
          </w:rPr>
          <w:t>17.7.3.</w:t>
        </w:r>
        <w:r w:rsidRPr="00194E3F">
          <w:rPr>
            <w:rFonts w:eastAsia="MS Mincho"/>
            <w:bCs/>
            <w:spacing w:val="-2"/>
            <w:lang w:eastAsia="ja-JP"/>
          </w:rPr>
          <w:tab/>
          <w:t>Gas tubes of non-seamless type shall comply with the applicable tests according to the provisions of Annex 15.</w:t>
        </w:r>
      </w:ins>
      <w:ins w:id="43" w:author="Salvatore Piccolo" w:date="2017-02-14T18:32:00Z">
        <w:r>
          <w:rPr>
            <w:rFonts w:eastAsia="MS Mincho"/>
            <w:bCs/>
            <w:spacing w:val="-2"/>
            <w:lang w:eastAsia="ja-JP"/>
          </w:rPr>
          <w:t>”</w:t>
        </w:r>
      </w:ins>
    </w:p>
    <w:p w:rsidR="00194E3F" w:rsidRPr="00194E3F" w:rsidRDefault="00194E3F" w:rsidP="00194E3F">
      <w:pPr>
        <w:spacing w:after="120"/>
        <w:ind w:left="1134" w:right="1133"/>
        <w:jc w:val="both"/>
        <w:rPr>
          <w:ins w:id="44" w:author="Salvatore Piccolo" w:date="2017-02-14T18:31:00Z"/>
          <w:rFonts w:eastAsia="MS Mincho"/>
          <w:bCs/>
          <w:i/>
          <w:spacing w:val="-2"/>
          <w:lang w:eastAsia="ja-JP"/>
        </w:rPr>
      </w:pPr>
      <w:proofErr w:type="gramStart"/>
      <w:ins w:id="45" w:author="Salvatore Piccolo" w:date="2017-02-14T18:31:00Z">
        <w:r w:rsidRPr="00194E3F">
          <w:rPr>
            <w:rFonts w:eastAsia="MS Mincho"/>
            <w:bCs/>
            <w:i/>
            <w:spacing w:val="-2"/>
            <w:lang w:eastAsia="ja-JP"/>
          </w:rPr>
          <w:t>Paragraph 17.7.</w:t>
        </w:r>
      </w:ins>
      <w:ins w:id="46" w:author="Salvatore Piccolo" w:date="2017-02-14T18:32:00Z">
        <w:r>
          <w:rPr>
            <w:rFonts w:eastAsia="MS Mincho"/>
            <w:bCs/>
            <w:i/>
            <w:spacing w:val="-2"/>
            <w:lang w:eastAsia="ja-JP"/>
          </w:rPr>
          <w:t>4</w:t>
        </w:r>
      </w:ins>
      <w:proofErr w:type="gramEnd"/>
      <w:ins w:id="47" w:author="Salvatore Piccolo" w:date="2017-02-14T18:31:00Z">
        <w:r w:rsidRPr="00194E3F">
          <w:rPr>
            <w:rFonts w:eastAsia="MS Mincho"/>
            <w:bCs/>
            <w:i/>
            <w:spacing w:val="-2"/>
            <w:lang w:eastAsia="ja-JP"/>
          </w:rPr>
          <w:t xml:space="preserve">, </w:t>
        </w:r>
        <w:proofErr w:type="gramStart"/>
        <w:r w:rsidRPr="00194E3F">
          <w:rPr>
            <w:rFonts w:eastAsia="MS Mincho"/>
            <w:bCs/>
            <w:i/>
            <w:spacing w:val="-2"/>
            <w:lang w:eastAsia="ja-JP"/>
          </w:rPr>
          <w:t>amend to read</w:t>
        </w:r>
        <w:proofErr w:type="gramEnd"/>
        <w:r w:rsidRPr="00194E3F">
          <w:rPr>
            <w:rFonts w:eastAsia="MS Mincho"/>
            <w:bCs/>
            <w:i/>
            <w:spacing w:val="-2"/>
            <w:lang w:eastAsia="ja-JP"/>
          </w:rPr>
          <w:t>:</w:t>
        </w:r>
      </w:ins>
    </w:p>
    <w:p w:rsidR="00194E3F" w:rsidRPr="00194E3F" w:rsidRDefault="00194E3F" w:rsidP="00194E3F">
      <w:pPr>
        <w:spacing w:after="120"/>
        <w:ind w:left="1134" w:right="1133"/>
        <w:jc w:val="both"/>
        <w:rPr>
          <w:ins w:id="48" w:author="Salvatore Piccolo" w:date="2017-02-14T18:29:00Z"/>
          <w:rFonts w:eastAsia="MS Mincho"/>
          <w:bCs/>
          <w:spacing w:val="-2"/>
          <w:lang w:eastAsia="ja-JP"/>
        </w:rPr>
      </w:pPr>
      <w:ins w:id="49" w:author="Salvatore Piccolo" w:date="2017-02-14T18:32:00Z">
        <w:r>
          <w:rPr>
            <w:rFonts w:eastAsia="MS Mincho"/>
            <w:bCs/>
            <w:spacing w:val="-2"/>
            <w:lang w:eastAsia="ja-JP"/>
          </w:rPr>
          <w:t>“</w:t>
        </w:r>
      </w:ins>
      <w:ins w:id="50" w:author="Salvatore Piccolo" w:date="2017-02-14T18:29:00Z">
        <w:r w:rsidRPr="00194E3F">
          <w:rPr>
            <w:rFonts w:eastAsia="MS Mincho"/>
            <w:bCs/>
            <w:spacing w:val="-2"/>
            <w:lang w:eastAsia="ja-JP"/>
          </w:rPr>
          <w:t>17.7.4.</w:t>
        </w:r>
        <w:r w:rsidRPr="00194E3F">
          <w:rPr>
            <w:rFonts w:eastAsia="MS Mincho"/>
            <w:bCs/>
            <w:spacing w:val="-2"/>
            <w:lang w:eastAsia="ja-JP"/>
          </w:rPr>
          <w:tab/>
          <w:t>Gas tubes made of a non-metallic material shall comply with the requirements of this Regulation, paragraph 6.7.</w:t>
        </w:r>
      </w:ins>
      <w:ins w:id="51" w:author="Salvatore Piccolo" w:date="2017-02-14T18:32:00Z">
        <w:r>
          <w:rPr>
            <w:rFonts w:eastAsia="MS Mincho"/>
            <w:bCs/>
            <w:spacing w:val="-2"/>
            <w:lang w:eastAsia="ja-JP"/>
          </w:rPr>
          <w:t>”</w:t>
        </w:r>
      </w:ins>
    </w:p>
    <w:p w:rsidR="00EE4993" w:rsidRDefault="00EE4993" w:rsidP="00857209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</w:p>
    <w:p w:rsidR="00C44C22" w:rsidRDefault="00C44C22" w:rsidP="00857209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Annex I</w:t>
      </w:r>
    </w:p>
    <w:p w:rsidR="00C44C22" w:rsidRDefault="00C44C22" w:rsidP="00857209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I</w:t>
      </w:r>
      <w:r w:rsidRPr="00C44C22">
        <w:rPr>
          <w:rFonts w:eastAsia="MS Mincho"/>
          <w:bCs/>
          <w:i/>
          <w:spacing w:val="-2"/>
          <w:lang w:eastAsia="ja-JP"/>
        </w:rPr>
        <w:t xml:space="preserve">nsert new items 1.2.4.5.19. </w:t>
      </w:r>
      <w:proofErr w:type="gramStart"/>
      <w:r w:rsidRPr="00C44C22">
        <w:rPr>
          <w:rFonts w:eastAsia="MS Mincho"/>
          <w:bCs/>
          <w:i/>
          <w:spacing w:val="-2"/>
          <w:lang w:eastAsia="ja-JP"/>
        </w:rPr>
        <w:t>to</w:t>
      </w:r>
      <w:proofErr w:type="gramEnd"/>
      <w:r w:rsidRPr="00C44C22">
        <w:rPr>
          <w:rFonts w:eastAsia="MS Mincho"/>
          <w:bCs/>
          <w:i/>
          <w:spacing w:val="-2"/>
          <w:lang w:eastAsia="ja-JP"/>
        </w:rPr>
        <w:t xml:space="preserve"> 1.2.4.5.</w:t>
      </w:r>
      <w:ins w:id="52" w:author="Salvatore Piccolo" w:date="2017-02-15T15:27:00Z">
        <w:r w:rsidR="00B61570">
          <w:rPr>
            <w:rFonts w:eastAsia="MS Mincho"/>
            <w:bCs/>
            <w:i/>
            <w:spacing w:val="-2"/>
            <w:lang w:eastAsia="ja-JP"/>
          </w:rPr>
          <w:t>19</w:t>
        </w:r>
      </w:ins>
      <w:r w:rsidRPr="00C44C22">
        <w:rPr>
          <w:rFonts w:eastAsia="MS Mincho"/>
          <w:bCs/>
          <w:i/>
          <w:spacing w:val="-2"/>
          <w:lang w:eastAsia="ja-JP"/>
        </w:rPr>
        <w:t>.</w:t>
      </w:r>
      <w:ins w:id="53" w:author="Salvatore Piccolo" w:date="2017-02-15T16:15:00Z">
        <w:r w:rsidR="002777A5">
          <w:rPr>
            <w:rFonts w:eastAsia="MS Mincho"/>
            <w:bCs/>
            <w:i/>
            <w:spacing w:val="-2"/>
            <w:lang w:eastAsia="ja-JP"/>
          </w:rPr>
          <w:t>4</w:t>
        </w:r>
      </w:ins>
      <w:r w:rsidRPr="00C44C22">
        <w:rPr>
          <w:rFonts w:eastAsia="MS Mincho"/>
          <w:bCs/>
          <w:i/>
          <w:spacing w:val="-2"/>
          <w:lang w:eastAsia="ja-JP"/>
        </w:rPr>
        <w:t>,</w:t>
      </w:r>
      <w:r>
        <w:rPr>
          <w:rFonts w:eastAsia="MS Mincho"/>
          <w:bCs/>
          <w:spacing w:val="-2"/>
          <w:lang w:eastAsia="ja-JP"/>
        </w:rPr>
        <w:t xml:space="preserve"> to read:</w:t>
      </w:r>
    </w:p>
    <w:p w:rsidR="00C44C22" w:rsidRPr="00C44C22" w:rsidRDefault="00C44C22" w:rsidP="00C44C22">
      <w:pPr>
        <w:pStyle w:val="Para0"/>
        <w:tabs>
          <w:tab w:val="left" w:pos="1134"/>
          <w:tab w:val="left" w:pos="2552"/>
          <w:tab w:val="left" w:pos="2835"/>
          <w:tab w:val="right" w:leader="dot" w:pos="8505"/>
        </w:tabs>
        <w:ind w:left="2552" w:hanging="1418"/>
        <w:rPr>
          <w:b/>
          <w:lang w:val="en-GB"/>
        </w:rPr>
      </w:pPr>
      <w:r w:rsidRPr="00C44C22">
        <w:rPr>
          <w:lang w:val="en-GB"/>
        </w:rPr>
        <w:t>"</w:t>
      </w:r>
      <w:r w:rsidRPr="00C44C22">
        <w:rPr>
          <w:b/>
          <w:lang w:val="en-GB"/>
        </w:rPr>
        <w:t>1.2.4.5.19</w:t>
      </w:r>
      <w:r>
        <w:rPr>
          <w:b/>
          <w:lang w:val="en-GB"/>
        </w:rPr>
        <w:t>.</w:t>
      </w:r>
      <w:r w:rsidRPr="00C44C22">
        <w:rPr>
          <w:b/>
          <w:lang w:val="en-GB"/>
        </w:rPr>
        <w:tab/>
        <w:t xml:space="preserve">Non-seamless </w:t>
      </w:r>
      <w:ins w:id="54" w:author="Salvatore Piccolo" w:date="2017-02-15T16:10:00Z">
        <w:r w:rsidR="002777A5">
          <w:rPr>
            <w:b/>
            <w:lang w:val="en-GB"/>
          </w:rPr>
          <w:t xml:space="preserve">gas tube </w:t>
        </w:r>
      </w:ins>
    </w:p>
    <w:p w:rsidR="00C44C22" w:rsidRPr="00C44C22" w:rsidRDefault="00C44C22" w:rsidP="00C44C22">
      <w:pPr>
        <w:pStyle w:val="Para0"/>
        <w:tabs>
          <w:tab w:val="left" w:pos="1134"/>
          <w:tab w:val="left" w:pos="2552"/>
          <w:tab w:val="left" w:pos="2835"/>
          <w:tab w:val="right" w:leader="dot" w:pos="8505"/>
        </w:tabs>
        <w:ind w:left="2552" w:hanging="1418"/>
        <w:rPr>
          <w:b/>
          <w:lang w:val="en-GB"/>
        </w:rPr>
      </w:pPr>
      <w:r w:rsidRPr="00C44C22">
        <w:rPr>
          <w:b/>
          <w:lang w:val="en-GB"/>
        </w:rPr>
        <w:t>1.2.4.5.19.1</w:t>
      </w:r>
      <w:r>
        <w:rPr>
          <w:b/>
          <w:lang w:val="en-GB"/>
        </w:rPr>
        <w:t>.</w:t>
      </w:r>
      <w:r w:rsidRPr="00C44C22">
        <w:rPr>
          <w:b/>
          <w:lang w:val="en-GB"/>
        </w:rPr>
        <w:tab/>
        <w:t xml:space="preserve">Make(s): </w:t>
      </w:r>
      <w:r w:rsidRPr="00C44C22">
        <w:rPr>
          <w:b/>
          <w:lang w:val="en-GB"/>
        </w:rPr>
        <w:tab/>
      </w:r>
    </w:p>
    <w:p w:rsidR="00C44C22" w:rsidRPr="00C44C22" w:rsidRDefault="00C44C22" w:rsidP="00C44C22">
      <w:pPr>
        <w:pStyle w:val="Para0"/>
        <w:tabs>
          <w:tab w:val="left" w:pos="1134"/>
          <w:tab w:val="left" w:pos="2552"/>
          <w:tab w:val="left" w:pos="2835"/>
          <w:tab w:val="right" w:leader="dot" w:pos="8505"/>
        </w:tabs>
        <w:ind w:left="2552" w:hanging="1418"/>
        <w:rPr>
          <w:b/>
          <w:lang w:val="en-GB"/>
        </w:rPr>
      </w:pPr>
      <w:r w:rsidRPr="00C44C22">
        <w:rPr>
          <w:b/>
          <w:lang w:val="en-GB"/>
        </w:rPr>
        <w:t>1.2.4.5.19.2.</w:t>
      </w:r>
      <w:r w:rsidRPr="00C44C22">
        <w:rPr>
          <w:b/>
          <w:lang w:val="en-GB"/>
        </w:rPr>
        <w:tab/>
        <w:t xml:space="preserve">Type(s): </w:t>
      </w:r>
      <w:r w:rsidRPr="00C44C22">
        <w:rPr>
          <w:b/>
          <w:lang w:val="en-GB"/>
        </w:rPr>
        <w:tab/>
      </w:r>
    </w:p>
    <w:p w:rsidR="00C44C22" w:rsidRPr="00C44C22" w:rsidRDefault="00C44C22" w:rsidP="00C44C22">
      <w:pPr>
        <w:pStyle w:val="Para0"/>
        <w:tabs>
          <w:tab w:val="left" w:pos="1134"/>
          <w:tab w:val="left" w:pos="2552"/>
          <w:tab w:val="left" w:pos="2835"/>
          <w:tab w:val="right" w:leader="dot" w:pos="8505"/>
        </w:tabs>
        <w:ind w:left="2552" w:hanging="1418"/>
        <w:rPr>
          <w:b/>
          <w:lang w:val="en-GB"/>
        </w:rPr>
      </w:pPr>
      <w:r w:rsidRPr="00C44C22">
        <w:rPr>
          <w:b/>
          <w:lang w:val="en-GB"/>
        </w:rPr>
        <w:t>1.2.4.5.19.3.</w:t>
      </w:r>
      <w:r w:rsidRPr="00C44C22">
        <w:rPr>
          <w:b/>
          <w:lang w:val="en-GB"/>
        </w:rPr>
        <w:tab/>
        <w:t xml:space="preserve">Description and drawings: </w:t>
      </w:r>
      <w:r w:rsidRPr="00C44C22">
        <w:rPr>
          <w:b/>
          <w:lang w:val="en-GB"/>
        </w:rPr>
        <w:tab/>
      </w:r>
    </w:p>
    <w:p w:rsidR="00C44C22" w:rsidRPr="00C44C22" w:rsidRDefault="00C44C22" w:rsidP="00C44C22">
      <w:pPr>
        <w:pStyle w:val="Para0"/>
        <w:tabs>
          <w:tab w:val="left" w:pos="1134"/>
          <w:tab w:val="left" w:pos="2552"/>
          <w:tab w:val="left" w:pos="2835"/>
          <w:tab w:val="right" w:leader="dot" w:pos="8505"/>
        </w:tabs>
        <w:ind w:left="2552" w:hanging="1418"/>
        <w:rPr>
          <w:b/>
          <w:lang w:val="en-GB"/>
        </w:rPr>
      </w:pPr>
      <w:r w:rsidRPr="00C44C22">
        <w:rPr>
          <w:b/>
          <w:lang w:val="en-GB"/>
        </w:rPr>
        <w:t>1.2.4.5.</w:t>
      </w:r>
      <w:ins w:id="55" w:author="Salvatore Piccolo" w:date="2017-02-15T15:27:00Z">
        <w:r w:rsidR="00B61570">
          <w:rPr>
            <w:b/>
            <w:lang w:val="en-GB"/>
          </w:rPr>
          <w:t>19.4</w:t>
        </w:r>
      </w:ins>
      <w:r>
        <w:rPr>
          <w:b/>
          <w:lang w:val="en-GB"/>
        </w:rPr>
        <w:t>.</w:t>
      </w:r>
      <w:r w:rsidRPr="00C44C22">
        <w:rPr>
          <w:b/>
          <w:lang w:val="en-GB"/>
        </w:rPr>
        <w:tab/>
      </w:r>
      <w:ins w:id="56" w:author="Salvatore Piccolo" w:date="2017-02-15T16:13:00Z">
        <w:r w:rsidR="002777A5">
          <w:rPr>
            <w:b/>
            <w:lang w:val="en-GB"/>
          </w:rPr>
          <w:t>Tube c</w:t>
        </w:r>
      </w:ins>
      <w:r w:rsidRPr="00C44C22">
        <w:rPr>
          <w:b/>
          <w:lang w:val="en-GB"/>
        </w:rPr>
        <w:t>oupling(s)</w:t>
      </w:r>
    </w:p>
    <w:p w:rsidR="00C44C22" w:rsidRPr="00C44C22" w:rsidRDefault="00C44C22" w:rsidP="00C44C22">
      <w:pPr>
        <w:pStyle w:val="Para0"/>
        <w:tabs>
          <w:tab w:val="left" w:pos="1134"/>
          <w:tab w:val="left" w:pos="2552"/>
          <w:tab w:val="left" w:pos="2835"/>
          <w:tab w:val="right" w:leader="dot" w:pos="8505"/>
        </w:tabs>
        <w:ind w:left="2552" w:hanging="1418"/>
        <w:rPr>
          <w:b/>
          <w:lang w:val="en-GB"/>
        </w:rPr>
      </w:pPr>
      <w:r w:rsidRPr="00C44C22">
        <w:rPr>
          <w:b/>
          <w:lang w:val="en-GB"/>
        </w:rPr>
        <w:t>1.2.4.5.</w:t>
      </w:r>
      <w:ins w:id="57" w:author="Salvatore Piccolo" w:date="2017-02-15T15:27:00Z">
        <w:r w:rsidR="00B61570">
          <w:rPr>
            <w:b/>
            <w:lang w:val="en-GB"/>
          </w:rPr>
          <w:t>19</w:t>
        </w:r>
      </w:ins>
      <w:r w:rsidRPr="00C44C22">
        <w:rPr>
          <w:b/>
          <w:lang w:val="en-GB"/>
        </w:rPr>
        <w:t>.</w:t>
      </w:r>
      <w:ins w:id="58" w:author="Salvatore Piccolo" w:date="2017-02-15T16:15:00Z">
        <w:r w:rsidR="002777A5">
          <w:rPr>
            <w:b/>
            <w:lang w:val="en-GB"/>
          </w:rPr>
          <w:t>4</w:t>
        </w:r>
      </w:ins>
      <w:r>
        <w:rPr>
          <w:b/>
          <w:lang w:val="en-GB"/>
        </w:rPr>
        <w:t>.</w:t>
      </w:r>
      <w:ins w:id="59" w:author="Salvatore Piccolo" w:date="2017-02-15T16:15:00Z">
        <w:r w:rsidR="002777A5">
          <w:rPr>
            <w:b/>
            <w:lang w:val="en-GB"/>
          </w:rPr>
          <w:t>1</w:t>
        </w:r>
      </w:ins>
      <w:r w:rsidRPr="00C44C22">
        <w:rPr>
          <w:b/>
          <w:lang w:val="en-GB"/>
        </w:rPr>
        <w:tab/>
        <w:t xml:space="preserve">Make(s): </w:t>
      </w:r>
      <w:r w:rsidRPr="00C44C22">
        <w:rPr>
          <w:b/>
          <w:lang w:val="en-GB"/>
        </w:rPr>
        <w:tab/>
      </w:r>
    </w:p>
    <w:p w:rsidR="00C44C22" w:rsidRPr="00C44C22" w:rsidRDefault="00C44C22" w:rsidP="00C44C22">
      <w:pPr>
        <w:pStyle w:val="Para0"/>
        <w:tabs>
          <w:tab w:val="left" w:pos="1134"/>
          <w:tab w:val="left" w:pos="2552"/>
          <w:tab w:val="left" w:pos="2835"/>
          <w:tab w:val="right" w:leader="dot" w:pos="8505"/>
        </w:tabs>
        <w:ind w:left="2552" w:hanging="1418"/>
        <w:rPr>
          <w:b/>
          <w:lang w:val="en-GB"/>
        </w:rPr>
      </w:pPr>
      <w:r w:rsidRPr="00C44C22">
        <w:rPr>
          <w:b/>
          <w:lang w:val="en-GB"/>
        </w:rPr>
        <w:t>1.2.4.5.</w:t>
      </w:r>
      <w:ins w:id="60" w:author="Salvatore Piccolo" w:date="2017-02-15T15:27:00Z">
        <w:r w:rsidR="00B61570">
          <w:rPr>
            <w:b/>
            <w:lang w:val="en-GB"/>
          </w:rPr>
          <w:t>19.</w:t>
        </w:r>
      </w:ins>
      <w:ins w:id="61" w:author="Salvatore Piccolo" w:date="2017-02-15T16:15:00Z">
        <w:r w:rsidR="002777A5">
          <w:rPr>
            <w:b/>
            <w:lang w:val="en-GB"/>
          </w:rPr>
          <w:t>4</w:t>
        </w:r>
      </w:ins>
      <w:r w:rsidRPr="00C44C22">
        <w:rPr>
          <w:b/>
          <w:lang w:val="en-GB"/>
        </w:rPr>
        <w:t>.</w:t>
      </w:r>
      <w:ins w:id="62" w:author="Salvatore Piccolo" w:date="2017-02-15T16:15:00Z">
        <w:r w:rsidR="002777A5">
          <w:rPr>
            <w:b/>
            <w:lang w:val="en-GB"/>
          </w:rPr>
          <w:t>2</w:t>
        </w:r>
      </w:ins>
      <w:r w:rsidRPr="00C44C22">
        <w:rPr>
          <w:b/>
          <w:lang w:val="en-GB"/>
        </w:rPr>
        <w:tab/>
        <w:t xml:space="preserve">Type(s): </w:t>
      </w:r>
      <w:r w:rsidRPr="00C44C22">
        <w:rPr>
          <w:b/>
          <w:lang w:val="en-GB"/>
        </w:rPr>
        <w:tab/>
      </w:r>
    </w:p>
    <w:p w:rsidR="00C44C22" w:rsidRPr="00C44C22" w:rsidRDefault="00C44C22" w:rsidP="00C44C22">
      <w:pPr>
        <w:pStyle w:val="Para0"/>
        <w:tabs>
          <w:tab w:val="left" w:pos="1134"/>
          <w:tab w:val="left" w:pos="2552"/>
          <w:tab w:val="left" w:pos="2835"/>
          <w:tab w:val="right" w:leader="dot" w:pos="8505"/>
        </w:tabs>
        <w:ind w:left="2552" w:hanging="1418"/>
        <w:rPr>
          <w:lang w:val="en-GB"/>
        </w:rPr>
      </w:pPr>
      <w:r w:rsidRPr="00C44C22">
        <w:rPr>
          <w:b/>
          <w:lang w:val="en-GB"/>
        </w:rPr>
        <w:t>1.2.4.5.</w:t>
      </w:r>
      <w:ins w:id="63" w:author="Salvatore Piccolo" w:date="2017-02-15T15:27:00Z">
        <w:r w:rsidR="00B61570">
          <w:rPr>
            <w:b/>
            <w:lang w:val="en-GB"/>
          </w:rPr>
          <w:t>19.</w:t>
        </w:r>
      </w:ins>
      <w:ins w:id="64" w:author="Salvatore Piccolo" w:date="2017-02-15T16:15:00Z">
        <w:r w:rsidR="002777A5">
          <w:rPr>
            <w:b/>
            <w:lang w:val="en-GB"/>
          </w:rPr>
          <w:t>4.3</w:t>
        </w:r>
      </w:ins>
      <w:r w:rsidRPr="00C44C22">
        <w:rPr>
          <w:b/>
          <w:lang w:val="en-GB"/>
        </w:rPr>
        <w:tab/>
        <w:t xml:space="preserve">Description and drawings: </w:t>
      </w:r>
      <w:r w:rsidRPr="00C44C22">
        <w:rPr>
          <w:b/>
          <w:lang w:val="en-GB"/>
        </w:rPr>
        <w:tab/>
      </w:r>
      <w:r w:rsidRPr="00C44C22">
        <w:rPr>
          <w:lang w:val="en-GB"/>
        </w:rPr>
        <w:t>"</w:t>
      </w:r>
    </w:p>
    <w:p w:rsidR="00B61570" w:rsidRPr="00B61570" w:rsidRDefault="00B61570" w:rsidP="00B61570">
      <w:pPr>
        <w:spacing w:after="120"/>
        <w:ind w:left="1134" w:right="1133"/>
        <w:jc w:val="both"/>
        <w:rPr>
          <w:ins w:id="65" w:author="Salvatore Piccolo" w:date="2017-02-15T15:30:00Z"/>
          <w:rFonts w:eastAsia="MS Mincho"/>
          <w:bCs/>
          <w:spacing w:val="-2"/>
          <w:lang w:eastAsia="ja-JP"/>
        </w:rPr>
      </w:pPr>
      <w:ins w:id="66" w:author="Salvatore Piccolo" w:date="2017-02-15T15:30:00Z">
        <w:r w:rsidRPr="00B61570">
          <w:rPr>
            <w:rFonts w:eastAsia="MS Mincho"/>
            <w:bCs/>
            <w:i/>
            <w:spacing w:val="-2"/>
            <w:lang w:eastAsia="ja-JP"/>
          </w:rPr>
          <w:t>I</w:t>
        </w:r>
        <w:r>
          <w:rPr>
            <w:rFonts w:eastAsia="MS Mincho"/>
            <w:bCs/>
            <w:i/>
            <w:spacing w:val="-2"/>
            <w:lang w:eastAsia="ja-JP"/>
          </w:rPr>
          <w:t xml:space="preserve">nsert new items 1.2.4.5.20. </w:t>
        </w:r>
        <w:proofErr w:type="gramStart"/>
        <w:r>
          <w:rPr>
            <w:rFonts w:eastAsia="MS Mincho"/>
            <w:bCs/>
            <w:i/>
            <w:spacing w:val="-2"/>
            <w:lang w:eastAsia="ja-JP"/>
          </w:rPr>
          <w:t>to</w:t>
        </w:r>
        <w:proofErr w:type="gramEnd"/>
        <w:r>
          <w:rPr>
            <w:rFonts w:eastAsia="MS Mincho"/>
            <w:bCs/>
            <w:i/>
            <w:spacing w:val="-2"/>
            <w:lang w:eastAsia="ja-JP"/>
          </w:rPr>
          <w:t xml:space="preserve"> 1.2.4.5.20.</w:t>
        </w:r>
      </w:ins>
      <w:ins w:id="67" w:author="Salvatore Piccolo" w:date="2017-02-15T16:15:00Z">
        <w:r w:rsidR="002777A5">
          <w:rPr>
            <w:rFonts w:eastAsia="MS Mincho"/>
            <w:bCs/>
            <w:i/>
            <w:spacing w:val="-2"/>
            <w:lang w:eastAsia="ja-JP"/>
          </w:rPr>
          <w:t>4</w:t>
        </w:r>
      </w:ins>
      <w:ins w:id="68" w:author="Salvatore Piccolo" w:date="2017-02-15T15:30:00Z">
        <w:r>
          <w:rPr>
            <w:rFonts w:eastAsia="MS Mincho"/>
            <w:bCs/>
            <w:i/>
            <w:spacing w:val="-2"/>
            <w:lang w:eastAsia="ja-JP"/>
          </w:rPr>
          <w:t>.</w:t>
        </w:r>
        <w:r w:rsidRPr="00B61570">
          <w:rPr>
            <w:rFonts w:eastAsia="MS Mincho"/>
            <w:bCs/>
            <w:i/>
            <w:spacing w:val="-2"/>
            <w:lang w:eastAsia="ja-JP"/>
          </w:rPr>
          <w:t>,</w:t>
        </w:r>
        <w:r w:rsidRPr="00B61570">
          <w:rPr>
            <w:rFonts w:eastAsia="MS Mincho"/>
            <w:bCs/>
            <w:spacing w:val="-2"/>
            <w:lang w:eastAsia="ja-JP"/>
          </w:rPr>
          <w:t xml:space="preserve"> to read:</w:t>
        </w:r>
      </w:ins>
    </w:p>
    <w:p w:rsidR="00B61570" w:rsidRPr="00B61570" w:rsidRDefault="00B61570" w:rsidP="00B61570">
      <w:pPr>
        <w:spacing w:after="120"/>
        <w:ind w:left="1134" w:right="1133"/>
        <w:jc w:val="both"/>
        <w:rPr>
          <w:ins w:id="69" w:author="Salvatore Piccolo" w:date="2017-02-15T15:30:00Z"/>
          <w:rFonts w:eastAsia="MS Mincho"/>
          <w:b/>
          <w:bCs/>
          <w:spacing w:val="-2"/>
          <w:lang w:eastAsia="ja-JP"/>
        </w:rPr>
      </w:pPr>
      <w:ins w:id="70" w:author="Salvatore Piccolo" w:date="2017-02-15T15:30:00Z">
        <w:r w:rsidRPr="00B61570">
          <w:rPr>
            <w:rFonts w:eastAsia="MS Mincho"/>
            <w:bCs/>
            <w:spacing w:val="-2"/>
            <w:lang w:eastAsia="ja-JP"/>
          </w:rPr>
          <w:t>"</w:t>
        </w:r>
        <w:r>
          <w:rPr>
            <w:rFonts w:eastAsia="MS Mincho"/>
            <w:b/>
            <w:bCs/>
            <w:spacing w:val="-2"/>
            <w:lang w:eastAsia="ja-JP"/>
          </w:rPr>
          <w:t>1.2.4.5.20</w:t>
        </w:r>
        <w:r w:rsidRPr="00B61570">
          <w:rPr>
            <w:rFonts w:eastAsia="MS Mincho"/>
            <w:b/>
            <w:bCs/>
            <w:spacing w:val="-2"/>
            <w:lang w:eastAsia="ja-JP"/>
          </w:rPr>
          <w:t>.</w:t>
        </w:r>
        <w:r w:rsidRPr="00B61570">
          <w:rPr>
            <w:rFonts w:eastAsia="MS Mincho"/>
            <w:b/>
            <w:bCs/>
            <w:spacing w:val="-2"/>
            <w:lang w:eastAsia="ja-JP"/>
          </w:rPr>
          <w:tab/>
        </w:r>
      </w:ins>
      <w:ins w:id="71" w:author="Salvatore Piccolo" w:date="2017-02-15T16:10:00Z">
        <w:r w:rsidR="002777A5">
          <w:rPr>
            <w:rFonts w:eastAsia="MS Mincho"/>
            <w:b/>
            <w:bCs/>
            <w:spacing w:val="-2"/>
            <w:lang w:eastAsia="ja-JP"/>
          </w:rPr>
          <w:t>S</w:t>
        </w:r>
      </w:ins>
      <w:ins w:id="72" w:author="Salvatore Piccolo" w:date="2017-02-15T15:30:00Z">
        <w:r w:rsidRPr="00B61570">
          <w:rPr>
            <w:rFonts w:eastAsia="MS Mincho"/>
            <w:b/>
            <w:bCs/>
            <w:spacing w:val="-2"/>
            <w:lang w:eastAsia="ja-JP"/>
          </w:rPr>
          <w:t xml:space="preserve">eamless </w:t>
        </w:r>
      </w:ins>
      <w:ins w:id="73" w:author="Salvatore Piccolo" w:date="2017-02-15T16:10:00Z">
        <w:r w:rsidR="002777A5">
          <w:rPr>
            <w:rFonts w:eastAsia="MS Mincho"/>
            <w:b/>
            <w:bCs/>
            <w:spacing w:val="-2"/>
            <w:lang w:eastAsia="ja-JP"/>
          </w:rPr>
          <w:t xml:space="preserve">gas tube of materials other than </w:t>
        </w:r>
      </w:ins>
      <w:ins w:id="74" w:author="Salvatore Piccolo" w:date="2017-02-15T16:11:00Z">
        <w:r w:rsidR="002777A5">
          <w:rPr>
            <w:rFonts w:eastAsia="MS Mincho"/>
            <w:b/>
            <w:bCs/>
            <w:spacing w:val="-2"/>
            <w:lang w:eastAsia="ja-JP"/>
          </w:rPr>
          <w:t>copper</w:t>
        </w:r>
      </w:ins>
      <w:ins w:id="75" w:author="Salvatore Piccolo" w:date="2017-02-15T16:12:00Z">
        <w:r w:rsidR="002777A5">
          <w:rPr>
            <w:rFonts w:eastAsia="MS Mincho"/>
            <w:b/>
            <w:bCs/>
            <w:spacing w:val="-2"/>
            <w:lang w:eastAsia="ja-JP"/>
          </w:rPr>
          <w:t xml:space="preserve">, </w:t>
        </w:r>
      </w:ins>
      <w:ins w:id="76" w:author="Salvatore Piccolo" w:date="2017-02-15T16:11:00Z">
        <w:r w:rsidR="002777A5">
          <w:rPr>
            <w:rFonts w:eastAsia="MS Mincho"/>
            <w:b/>
            <w:bCs/>
            <w:spacing w:val="-2"/>
            <w:lang w:eastAsia="ja-JP"/>
          </w:rPr>
          <w:t xml:space="preserve">stainless steel </w:t>
        </w:r>
      </w:ins>
      <w:ins w:id="77" w:author="Salvatore Piccolo" w:date="2017-02-15T16:12:00Z">
        <w:r w:rsidR="002777A5">
          <w:rPr>
            <w:rFonts w:eastAsia="MS Mincho"/>
            <w:b/>
            <w:bCs/>
            <w:spacing w:val="-2"/>
            <w:lang w:eastAsia="ja-JP"/>
          </w:rPr>
          <w:t xml:space="preserve">and </w:t>
        </w:r>
      </w:ins>
      <w:ins w:id="78" w:author="Salvatore Piccolo" w:date="2017-02-15T16:11:00Z">
        <w:r w:rsidR="002777A5" w:rsidRPr="002777A5">
          <w:rPr>
            <w:rFonts w:eastAsia="MS Mincho"/>
            <w:b/>
            <w:bCs/>
            <w:spacing w:val="-2"/>
            <w:lang w:eastAsia="ja-JP"/>
          </w:rPr>
          <w:t>steel w</w:t>
        </w:r>
        <w:r w:rsidR="002777A5">
          <w:rPr>
            <w:rFonts w:eastAsia="MS Mincho"/>
            <w:b/>
            <w:bCs/>
            <w:spacing w:val="-2"/>
            <w:lang w:eastAsia="ja-JP"/>
          </w:rPr>
          <w:t>ith corrosion-resistant coating</w:t>
        </w:r>
      </w:ins>
    </w:p>
    <w:p w:rsidR="00B61570" w:rsidRPr="00B61570" w:rsidRDefault="00B61570" w:rsidP="00B61570">
      <w:pPr>
        <w:spacing w:after="120"/>
        <w:ind w:left="1134" w:right="1133"/>
        <w:jc w:val="both"/>
        <w:rPr>
          <w:ins w:id="79" w:author="Salvatore Piccolo" w:date="2017-02-15T15:30:00Z"/>
          <w:rFonts w:eastAsia="MS Mincho"/>
          <w:b/>
          <w:bCs/>
          <w:spacing w:val="-2"/>
          <w:lang w:eastAsia="ja-JP"/>
        </w:rPr>
      </w:pPr>
      <w:ins w:id="80" w:author="Salvatore Piccolo" w:date="2017-02-15T15:30:00Z">
        <w:r>
          <w:rPr>
            <w:rFonts w:eastAsia="MS Mincho"/>
            <w:b/>
            <w:bCs/>
            <w:spacing w:val="-2"/>
            <w:lang w:eastAsia="ja-JP"/>
          </w:rPr>
          <w:t>1.2.4.5.20</w:t>
        </w:r>
        <w:r w:rsidRPr="00B61570">
          <w:rPr>
            <w:rFonts w:eastAsia="MS Mincho"/>
            <w:b/>
            <w:bCs/>
            <w:spacing w:val="-2"/>
            <w:lang w:eastAsia="ja-JP"/>
          </w:rPr>
          <w:t>.1.</w:t>
        </w:r>
        <w:r w:rsidRPr="00B61570">
          <w:rPr>
            <w:rFonts w:eastAsia="MS Mincho"/>
            <w:b/>
            <w:bCs/>
            <w:spacing w:val="-2"/>
            <w:lang w:eastAsia="ja-JP"/>
          </w:rPr>
          <w:tab/>
          <w:t xml:space="preserve">Make(s): </w:t>
        </w:r>
      </w:ins>
      <w:ins w:id="81" w:author="Salvatore Piccolo" w:date="2017-02-15T16:16:00Z">
        <w:r w:rsidR="002777A5">
          <w:rPr>
            <w:rFonts w:eastAsia="MS Mincho"/>
            <w:b/>
            <w:bCs/>
            <w:spacing w:val="-2"/>
            <w:lang w:eastAsia="ja-JP"/>
          </w:rPr>
          <w:t>………………………………………………………………………</w:t>
        </w:r>
      </w:ins>
      <w:ins w:id="82" w:author="Salvatore Piccolo" w:date="2017-02-15T15:30:00Z">
        <w:r w:rsidRPr="00B61570">
          <w:rPr>
            <w:rFonts w:eastAsia="MS Mincho"/>
            <w:b/>
            <w:bCs/>
            <w:spacing w:val="-2"/>
            <w:lang w:eastAsia="ja-JP"/>
          </w:rPr>
          <w:tab/>
        </w:r>
      </w:ins>
    </w:p>
    <w:p w:rsidR="00B61570" w:rsidRPr="00B61570" w:rsidRDefault="00B61570" w:rsidP="00B61570">
      <w:pPr>
        <w:spacing w:after="120"/>
        <w:ind w:left="1134" w:right="1133"/>
        <w:jc w:val="both"/>
        <w:rPr>
          <w:ins w:id="83" w:author="Salvatore Piccolo" w:date="2017-02-15T15:30:00Z"/>
          <w:rFonts w:eastAsia="MS Mincho"/>
          <w:b/>
          <w:bCs/>
          <w:spacing w:val="-2"/>
          <w:lang w:eastAsia="ja-JP"/>
        </w:rPr>
      </w:pPr>
      <w:proofErr w:type="gramStart"/>
      <w:ins w:id="84" w:author="Salvatore Piccolo" w:date="2017-02-15T15:30:00Z">
        <w:r>
          <w:rPr>
            <w:rFonts w:eastAsia="MS Mincho"/>
            <w:b/>
            <w:bCs/>
            <w:spacing w:val="-2"/>
            <w:lang w:eastAsia="ja-JP"/>
          </w:rPr>
          <w:t>1.2.4.5.20</w:t>
        </w:r>
        <w:r w:rsidRPr="00B61570">
          <w:rPr>
            <w:rFonts w:eastAsia="MS Mincho"/>
            <w:b/>
            <w:bCs/>
            <w:spacing w:val="-2"/>
            <w:lang w:eastAsia="ja-JP"/>
          </w:rPr>
          <w:t>.2.</w:t>
        </w:r>
        <w:r w:rsidRPr="00B61570">
          <w:rPr>
            <w:rFonts w:eastAsia="MS Mincho"/>
            <w:b/>
            <w:bCs/>
            <w:spacing w:val="-2"/>
            <w:lang w:eastAsia="ja-JP"/>
          </w:rPr>
          <w:tab/>
          <w:t xml:space="preserve">Type(s): </w:t>
        </w:r>
      </w:ins>
      <w:ins w:id="85" w:author="Salvatore Piccolo" w:date="2017-02-15T16:16:00Z">
        <w:r w:rsidR="002777A5">
          <w:rPr>
            <w:rFonts w:eastAsia="MS Mincho"/>
            <w:b/>
            <w:bCs/>
            <w:spacing w:val="-2"/>
            <w:lang w:eastAsia="ja-JP"/>
          </w:rPr>
          <w:t>……………………………………………………………………….</w:t>
        </w:r>
      </w:ins>
      <w:proofErr w:type="gramEnd"/>
    </w:p>
    <w:p w:rsidR="00B61570" w:rsidRPr="00B61570" w:rsidRDefault="00B61570" w:rsidP="00B61570">
      <w:pPr>
        <w:spacing w:after="120"/>
        <w:ind w:left="1134" w:right="1133"/>
        <w:jc w:val="both"/>
        <w:rPr>
          <w:ins w:id="86" w:author="Salvatore Piccolo" w:date="2017-02-15T15:30:00Z"/>
          <w:rFonts w:eastAsia="MS Mincho"/>
          <w:b/>
          <w:bCs/>
          <w:spacing w:val="-2"/>
          <w:lang w:eastAsia="ja-JP"/>
        </w:rPr>
      </w:pPr>
      <w:ins w:id="87" w:author="Salvatore Piccolo" w:date="2017-02-15T15:30:00Z">
        <w:r>
          <w:rPr>
            <w:rFonts w:eastAsia="MS Mincho"/>
            <w:b/>
            <w:bCs/>
            <w:spacing w:val="-2"/>
            <w:lang w:eastAsia="ja-JP"/>
          </w:rPr>
          <w:t>1.2.4.5.20</w:t>
        </w:r>
        <w:r w:rsidRPr="00B61570">
          <w:rPr>
            <w:rFonts w:eastAsia="MS Mincho"/>
            <w:b/>
            <w:bCs/>
            <w:spacing w:val="-2"/>
            <w:lang w:eastAsia="ja-JP"/>
          </w:rPr>
          <w:t>.3.</w:t>
        </w:r>
        <w:r w:rsidRPr="00B61570">
          <w:rPr>
            <w:rFonts w:eastAsia="MS Mincho"/>
            <w:b/>
            <w:bCs/>
            <w:spacing w:val="-2"/>
            <w:lang w:eastAsia="ja-JP"/>
          </w:rPr>
          <w:tab/>
          <w:t xml:space="preserve">Description and drawings: </w:t>
        </w:r>
        <w:r w:rsidRPr="00B61570">
          <w:rPr>
            <w:rFonts w:eastAsia="MS Mincho"/>
            <w:b/>
            <w:bCs/>
            <w:spacing w:val="-2"/>
            <w:lang w:eastAsia="ja-JP"/>
          </w:rPr>
          <w:tab/>
        </w:r>
      </w:ins>
      <w:ins w:id="88" w:author="Salvatore Piccolo" w:date="2017-02-15T16:16:00Z">
        <w:r w:rsidR="002777A5">
          <w:rPr>
            <w:rFonts w:eastAsia="MS Mincho"/>
            <w:b/>
            <w:bCs/>
            <w:spacing w:val="-2"/>
            <w:lang w:eastAsia="ja-JP"/>
          </w:rPr>
          <w:t>……………………………………………………</w:t>
        </w:r>
      </w:ins>
    </w:p>
    <w:p w:rsidR="00B61570" w:rsidRPr="00B61570" w:rsidRDefault="00B61570" w:rsidP="00B61570">
      <w:pPr>
        <w:spacing w:after="120"/>
        <w:ind w:left="1134" w:right="1133"/>
        <w:jc w:val="both"/>
        <w:rPr>
          <w:ins w:id="89" w:author="Salvatore Piccolo" w:date="2017-02-15T15:30:00Z"/>
          <w:rFonts w:eastAsia="MS Mincho"/>
          <w:b/>
          <w:bCs/>
          <w:spacing w:val="-2"/>
          <w:lang w:eastAsia="ja-JP"/>
        </w:rPr>
      </w:pPr>
      <w:ins w:id="90" w:author="Salvatore Piccolo" w:date="2017-02-15T15:30:00Z">
        <w:r w:rsidRPr="00B61570">
          <w:rPr>
            <w:rFonts w:eastAsia="MS Mincho"/>
            <w:b/>
            <w:bCs/>
            <w:spacing w:val="-2"/>
            <w:lang w:eastAsia="ja-JP"/>
          </w:rPr>
          <w:t>1.2.4.5.20.</w:t>
        </w:r>
        <w:r>
          <w:rPr>
            <w:rFonts w:eastAsia="MS Mincho"/>
            <w:b/>
            <w:bCs/>
            <w:spacing w:val="-2"/>
            <w:lang w:eastAsia="ja-JP"/>
          </w:rPr>
          <w:t>4</w:t>
        </w:r>
        <w:r w:rsidRPr="00B61570">
          <w:rPr>
            <w:rFonts w:eastAsia="MS Mincho"/>
            <w:b/>
            <w:bCs/>
            <w:spacing w:val="-2"/>
            <w:lang w:eastAsia="ja-JP"/>
          </w:rPr>
          <w:tab/>
        </w:r>
      </w:ins>
      <w:ins w:id="91" w:author="Salvatore Piccolo" w:date="2017-02-15T16:13:00Z">
        <w:r w:rsidR="002777A5">
          <w:rPr>
            <w:rFonts w:eastAsia="MS Mincho"/>
            <w:b/>
            <w:bCs/>
            <w:spacing w:val="-2"/>
            <w:lang w:eastAsia="ja-JP"/>
          </w:rPr>
          <w:t>Tube c</w:t>
        </w:r>
      </w:ins>
      <w:ins w:id="92" w:author="Salvatore Piccolo" w:date="2017-02-15T15:30:00Z">
        <w:r w:rsidRPr="00B61570">
          <w:rPr>
            <w:rFonts w:eastAsia="MS Mincho"/>
            <w:b/>
            <w:bCs/>
            <w:spacing w:val="-2"/>
            <w:lang w:eastAsia="ja-JP"/>
          </w:rPr>
          <w:t>oupling(s)</w:t>
        </w:r>
      </w:ins>
    </w:p>
    <w:p w:rsidR="00B61570" w:rsidRPr="00B61570" w:rsidRDefault="00B61570" w:rsidP="00B61570">
      <w:pPr>
        <w:spacing w:after="120"/>
        <w:ind w:left="1134" w:right="1133"/>
        <w:jc w:val="both"/>
        <w:rPr>
          <w:ins w:id="93" w:author="Salvatore Piccolo" w:date="2017-02-15T15:30:00Z"/>
          <w:rFonts w:eastAsia="MS Mincho"/>
          <w:b/>
          <w:bCs/>
          <w:spacing w:val="-2"/>
          <w:lang w:eastAsia="ja-JP"/>
        </w:rPr>
      </w:pPr>
      <w:ins w:id="94" w:author="Salvatore Piccolo" w:date="2017-02-15T15:30:00Z">
        <w:r>
          <w:rPr>
            <w:rFonts w:eastAsia="MS Mincho"/>
            <w:b/>
            <w:bCs/>
            <w:spacing w:val="-2"/>
            <w:lang w:eastAsia="ja-JP"/>
          </w:rPr>
          <w:t>1.2.4.5.20.</w:t>
        </w:r>
      </w:ins>
      <w:ins w:id="95" w:author="Salvatore Piccolo" w:date="2017-02-15T16:14:00Z">
        <w:r w:rsidR="002777A5">
          <w:rPr>
            <w:rFonts w:eastAsia="MS Mincho"/>
            <w:b/>
            <w:bCs/>
            <w:spacing w:val="-2"/>
            <w:lang w:eastAsia="ja-JP"/>
          </w:rPr>
          <w:t>4</w:t>
        </w:r>
      </w:ins>
      <w:ins w:id="96" w:author="Salvatore Piccolo" w:date="2017-02-15T15:30:00Z">
        <w:r w:rsidRPr="00B61570">
          <w:rPr>
            <w:rFonts w:eastAsia="MS Mincho"/>
            <w:b/>
            <w:bCs/>
            <w:spacing w:val="-2"/>
            <w:lang w:eastAsia="ja-JP"/>
          </w:rPr>
          <w:t>.</w:t>
        </w:r>
      </w:ins>
      <w:ins w:id="97" w:author="Salvatore Piccolo" w:date="2017-02-15T16:14:00Z">
        <w:r w:rsidR="002777A5">
          <w:rPr>
            <w:rFonts w:eastAsia="MS Mincho"/>
            <w:b/>
            <w:bCs/>
            <w:spacing w:val="-2"/>
            <w:lang w:eastAsia="ja-JP"/>
          </w:rPr>
          <w:t>1</w:t>
        </w:r>
      </w:ins>
      <w:ins w:id="98" w:author="Salvatore Piccolo" w:date="2017-02-15T15:30:00Z">
        <w:r w:rsidRPr="00B61570">
          <w:rPr>
            <w:rFonts w:eastAsia="MS Mincho"/>
            <w:b/>
            <w:bCs/>
            <w:spacing w:val="-2"/>
            <w:lang w:eastAsia="ja-JP"/>
          </w:rPr>
          <w:tab/>
          <w:t xml:space="preserve">Make(s): </w:t>
        </w:r>
      </w:ins>
      <w:ins w:id="99" w:author="Salvatore Piccolo" w:date="2017-02-15T16:16:00Z">
        <w:r w:rsidR="002777A5">
          <w:rPr>
            <w:rFonts w:eastAsia="MS Mincho"/>
            <w:b/>
            <w:bCs/>
            <w:spacing w:val="-2"/>
            <w:lang w:eastAsia="ja-JP"/>
          </w:rPr>
          <w:t>………………………………………………………………………</w:t>
        </w:r>
      </w:ins>
      <w:ins w:id="100" w:author="Salvatore Piccolo" w:date="2017-02-15T15:30:00Z">
        <w:r w:rsidRPr="00B61570">
          <w:rPr>
            <w:rFonts w:eastAsia="MS Mincho"/>
            <w:b/>
            <w:bCs/>
            <w:spacing w:val="-2"/>
            <w:lang w:eastAsia="ja-JP"/>
          </w:rPr>
          <w:tab/>
        </w:r>
      </w:ins>
    </w:p>
    <w:p w:rsidR="00B61570" w:rsidRPr="00B61570" w:rsidRDefault="00B61570" w:rsidP="00B61570">
      <w:pPr>
        <w:spacing w:after="120"/>
        <w:ind w:left="1134" w:right="1133"/>
        <w:jc w:val="both"/>
        <w:rPr>
          <w:ins w:id="101" w:author="Salvatore Piccolo" w:date="2017-02-15T15:30:00Z"/>
          <w:rFonts w:eastAsia="MS Mincho"/>
          <w:b/>
          <w:bCs/>
          <w:spacing w:val="-2"/>
          <w:lang w:eastAsia="ja-JP"/>
        </w:rPr>
      </w:pPr>
      <w:proofErr w:type="gramStart"/>
      <w:ins w:id="102" w:author="Salvatore Piccolo" w:date="2017-02-15T15:30:00Z">
        <w:r>
          <w:rPr>
            <w:rFonts w:eastAsia="MS Mincho"/>
            <w:b/>
            <w:bCs/>
            <w:spacing w:val="-2"/>
            <w:lang w:eastAsia="ja-JP"/>
          </w:rPr>
          <w:t>1.2.4.5.20.</w:t>
        </w:r>
      </w:ins>
      <w:ins w:id="103" w:author="Salvatore Piccolo" w:date="2017-02-15T16:14:00Z">
        <w:r w:rsidR="002777A5">
          <w:rPr>
            <w:rFonts w:eastAsia="MS Mincho"/>
            <w:b/>
            <w:bCs/>
            <w:spacing w:val="-2"/>
            <w:lang w:eastAsia="ja-JP"/>
          </w:rPr>
          <w:t>4</w:t>
        </w:r>
      </w:ins>
      <w:ins w:id="104" w:author="Salvatore Piccolo" w:date="2017-02-15T15:30:00Z">
        <w:r w:rsidRPr="00B61570">
          <w:rPr>
            <w:rFonts w:eastAsia="MS Mincho"/>
            <w:b/>
            <w:bCs/>
            <w:spacing w:val="-2"/>
            <w:lang w:eastAsia="ja-JP"/>
          </w:rPr>
          <w:t>.</w:t>
        </w:r>
      </w:ins>
      <w:ins w:id="105" w:author="Salvatore Piccolo" w:date="2017-02-15T16:14:00Z">
        <w:r w:rsidR="002777A5">
          <w:rPr>
            <w:rFonts w:eastAsia="MS Mincho"/>
            <w:b/>
            <w:bCs/>
            <w:spacing w:val="-2"/>
            <w:lang w:eastAsia="ja-JP"/>
          </w:rPr>
          <w:t>2</w:t>
        </w:r>
      </w:ins>
      <w:ins w:id="106" w:author="Salvatore Piccolo" w:date="2017-02-15T15:30:00Z">
        <w:r w:rsidR="002777A5">
          <w:rPr>
            <w:rFonts w:eastAsia="MS Mincho"/>
            <w:b/>
            <w:bCs/>
            <w:spacing w:val="-2"/>
            <w:lang w:eastAsia="ja-JP"/>
          </w:rPr>
          <w:tab/>
          <w:t xml:space="preserve">Type(s): </w:t>
        </w:r>
      </w:ins>
      <w:ins w:id="107" w:author="Salvatore Piccolo" w:date="2017-02-15T16:16:00Z">
        <w:r w:rsidR="002777A5">
          <w:rPr>
            <w:rFonts w:eastAsia="MS Mincho"/>
            <w:b/>
            <w:bCs/>
            <w:spacing w:val="-2"/>
            <w:lang w:eastAsia="ja-JP"/>
          </w:rPr>
          <w:t>……………………………………………………………………….</w:t>
        </w:r>
      </w:ins>
      <w:proofErr w:type="gramEnd"/>
    </w:p>
    <w:p w:rsidR="00B61570" w:rsidRPr="00B61570" w:rsidRDefault="00B61570" w:rsidP="00B61570">
      <w:pPr>
        <w:spacing w:after="120"/>
        <w:ind w:left="1134" w:right="1133"/>
        <w:jc w:val="both"/>
        <w:rPr>
          <w:ins w:id="108" w:author="Salvatore Piccolo" w:date="2017-02-15T15:30:00Z"/>
          <w:rFonts w:eastAsia="MS Mincho"/>
          <w:bCs/>
          <w:spacing w:val="-2"/>
          <w:lang w:eastAsia="ja-JP"/>
        </w:rPr>
      </w:pPr>
      <w:ins w:id="109" w:author="Salvatore Piccolo" w:date="2017-02-15T15:30:00Z">
        <w:r>
          <w:rPr>
            <w:rFonts w:eastAsia="MS Mincho"/>
            <w:b/>
            <w:bCs/>
            <w:spacing w:val="-2"/>
            <w:lang w:eastAsia="ja-JP"/>
          </w:rPr>
          <w:t>1.2.4.5.20.</w:t>
        </w:r>
      </w:ins>
      <w:ins w:id="110" w:author="Salvatore Piccolo" w:date="2017-02-15T16:14:00Z">
        <w:r w:rsidR="002777A5">
          <w:rPr>
            <w:rFonts w:eastAsia="MS Mincho"/>
            <w:b/>
            <w:bCs/>
            <w:spacing w:val="-2"/>
            <w:lang w:eastAsia="ja-JP"/>
          </w:rPr>
          <w:t>4</w:t>
        </w:r>
      </w:ins>
      <w:ins w:id="111" w:author="Salvatore Piccolo" w:date="2017-02-15T15:30:00Z">
        <w:r w:rsidRPr="00B61570">
          <w:rPr>
            <w:rFonts w:eastAsia="MS Mincho"/>
            <w:b/>
            <w:bCs/>
            <w:spacing w:val="-2"/>
            <w:lang w:eastAsia="ja-JP"/>
          </w:rPr>
          <w:t>.</w:t>
        </w:r>
      </w:ins>
      <w:ins w:id="112" w:author="Salvatore Piccolo" w:date="2017-02-15T16:14:00Z">
        <w:r w:rsidR="002777A5">
          <w:rPr>
            <w:rFonts w:eastAsia="MS Mincho"/>
            <w:b/>
            <w:bCs/>
            <w:spacing w:val="-2"/>
            <w:lang w:eastAsia="ja-JP"/>
          </w:rPr>
          <w:t>3</w:t>
        </w:r>
      </w:ins>
      <w:ins w:id="113" w:author="Salvatore Piccolo" w:date="2017-02-15T15:30:00Z">
        <w:r w:rsidRPr="00B61570">
          <w:rPr>
            <w:rFonts w:eastAsia="MS Mincho"/>
            <w:b/>
            <w:bCs/>
            <w:spacing w:val="-2"/>
            <w:lang w:eastAsia="ja-JP"/>
          </w:rPr>
          <w:tab/>
          <w:t>Description and drawings</w:t>
        </w:r>
        <w:proofErr w:type="gramStart"/>
        <w:r w:rsidRPr="00B61570">
          <w:rPr>
            <w:rFonts w:eastAsia="MS Mincho"/>
            <w:b/>
            <w:bCs/>
            <w:spacing w:val="-2"/>
            <w:lang w:eastAsia="ja-JP"/>
          </w:rPr>
          <w:t xml:space="preserve">: </w:t>
        </w:r>
        <w:r w:rsidRPr="00B61570">
          <w:rPr>
            <w:rFonts w:eastAsia="MS Mincho"/>
            <w:b/>
            <w:bCs/>
            <w:spacing w:val="-2"/>
            <w:lang w:eastAsia="ja-JP"/>
          </w:rPr>
          <w:tab/>
        </w:r>
      </w:ins>
      <w:ins w:id="114" w:author="Salvatore Piccolo" w:date="2017-02-15T16:16:00Z">
        <w:r w:rsidR="002777A5">
          <w:rPr>
            <w:rFonts w:eastAsia="MS Mincho"/>
            <w:b/>
            <w:bCs/>
            <w:spacing w:val="-2"/>
            <w:lang w:eastAsia="ja-JP"/>
          </w:rPr>
          <w:t>…………………………………………………..</w:t>
        </w:r>
      </w:ins>
      <w:proofErr w:type="gramEnd"/>
      <w:ins w:id="115" w:author="Salvatore Piccolo" w:date="2017-02-15T15:30:00Z">
        <w:r w:rsidRPr="00B61570">
          <w:rPr>
            <w:rFonts w:eastAsia="MS Mincho"/>
            <w:bCs/>
            <w:spacing w:val="-2"/>
            <w:lang w:eastAsia="ja-JP"/>
          </w:rPr>
          <w:t>"</w:t>
        </w:r>
      </w:ins>
    </w:p>
    <w:p w:rsidR="00C44C22" w:rsidRDefault="00C44C22" w:rsidP="00857209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I</w:t>
      </w:r>
      <w:r w:rsidRPr="00C44C22">
        <w:rPr>
          <w:rFonts w:eastAsia="MS Mincho"/>
          <w:bCs/>
          <w:i/>
          <w:spacing w:val="-2"/>
          <w:lang w:eastAsia="ja-JP"/>
        </w:rPr>
        <w:t xml:space="preserve">tems 1.2.4.5.19. </w:t>
      </w:r>
      <w:proofErr w:type="gramStart"/>
      <w:r w:rsidRPr="00C44C22">
        <w:rPr>
          <w:rFonts w:eastAsia="MS Mincho"/>
          <w:bCs/>
          <w:i/>
          <w:spacing w:val="-2"/>
          <w:lang w:eastAsia="ja-JP"/>
        </w:rPr>
        <w:t>to</w:t>
      </w:r>
      <w:proofErr w:type="gramEnd"/>
      <w:r w:rsidRPr="00C44C22">
        <w:rPr>
          <w:rFonts w:eastAsia="MS Mincho"/>
          <w:bCs/>
          <w:i/>
          <w:spacing w:val="-2"/>
          <w:lang w:eastAsia="ja-JP"/>
        </w:rPr>
        <w:t xml:space="preserve"> 1.2.4.5.</w:t>
      </w:r>
      <w:r>
        <w:rPr>
          <w:rFonts w:eastAsia="MS Mincho"/>
          <w:bCs/>
          <w:i/>
          <w:spacing w:val="-2"/>
          <w:lang w:eastAsia="ja-JP"/>
        </w:rPr>
        <w:t>19</w:t>
      </w:r>
      <w:r w:rsidRPr="00C44C22">
        <w:rPr>
          <w:rFonts w:eastAsia="MS Mincho"/>
          <w:bCs/>
          <w:i/>
          <w:spacing w:val="-2"/>
          <w:lang w:eastAsia="ja-JP"/>
        </w:rPr>
        <w:t>.</w:t>
      </w:r>
      <w:r>
        <w:rPr>
          <w:rFonts w:eastAsia="MS Mincho"/>
          <w:bCs/>
          <w:i/>
          <w:spacing w:val="-2"/>
          <w:lang w:eastAsia="ja-JP"/>
        </w:rPr>
        <w:t>5</w:t>
      </w:r>
      <w:r w:rsidRPr="00C44C22">
        <w:rPr>
          <w:rFonts w:eastAsia="MS Mincho"/>
          <w:bCs/>
          <w:i/>
          <w:spacing w:val="-2"/>
          <w:lang w:eastAsia="ja-JP"/>
        </w:rPr>
        <w:t>.</w:t>
      </w:r>
      <w:r>
        <w:rPr>
          <w:rFonts w:eastAsia="MS Mincho"/>
          <w:bCs/>
          <w:i/>
          <w:spacing w:val="-2"/>
          <w:lang w:eastAsia="ja-JP"/>
        </w:rPr>
        <w:t xml:space="preserve"> (</w:t>
      </w:r>
      <w:proofErr w:type="gramStart"/>
      <w:r>
        <w:rPr>
          <w:rFonts w:eastAsia="MS Mincho"/>
          <w:bCs/>
          <w:i/>
          <w:spacing w:val="-2"/>
          <w:lang w:eastAsia="ja-JP"/>
        </w:rPr>
        <w:t>former</w:t>
      </w:r>
      <w:proofErr w:type="gramEnd"/>
      <w:r>
        <w:rPr>
          <w:rFonts w:eastAsia="MS Mincho"/>
          <w:bCs/>
          <w:i/>
          <w:spacing w:val="-2"/>
          <w:lang w:eastAsia="ja-JP"/>
        </w:rPr>
        <w:t>)</w:t>
      </w:r>
      <w:r w:rsidRPr="00C44C22">
        <w:rPr>
          <w:rFonts w:eastAsia="MS Mincho"/>
          <w:bCs/>
          <w:i/>
          <w:spacing w:val="-2"/>
          <w:lang w:eastAsia="ja-JP"/>
        </w:rPr>
        <w:t>,</w:t>
      </w:r>
      <w:r>
        <w:rPr>
          <w:rFonts w:eastAsia="MS Mincho"/>
          <w:bCs/>
          <w:spacing w:val="-2"/>
          <w:lang w:eastAsia="ja-JP"/>
        </w:rPr>
        <w:t xml:space="preserve"> renumber as i</w:t>
      </w:r>
      <w:r w:rsidRPr="00C44C22">
        <w:rPr>
          <w:rFonts w:eastAsia="MS Mincho"/>
          <w:bCs/>
          <w:spacing w:val="-2"/>
          <w:lang w:eastAsia="ja-JP"/>
        </w:rPr>
        <w:t>tems 1.2.4.5.</w:t>
      </w:r>
      <w:r>
        <w:rPr>
          <w:rFonts w:eastAsia="MS Mincho"/>
          <w:bCs/>
          <w:spacing w:val="-2"/>
          <w:lang w:eastAsia="ja-JP"/>
        </w:rPr>
        <w:t>21</w:t>
      </w:r>
      <w:r w:rsidRPr="00C44C22">
        <w:rPr>
          <w:rFonts w:eastAsia="MS Mincho"/>
          <w:bCs/>
          <w:spacing w:val="-2"/>
          <w:lang w:eastAsia="ja-JP"/>
        </w:rPr>
        <w:t xml:space="preserve">. </w:t>
      </w:r>
      <w:proofErr w:type="gramStart"/>
      <w:r w:rsidRPr="00C44C22">
        <w:rPr>
          <w:rFonts w:eastAsia="MS Mincho"/>
          <w:bCs/>
          <w:spacing w:val="-2"/>
          <w:lang w:eastAsia="ja-JP"/>
        </w:rPr>
        <w:t>to</w:t>
      </w:r>
      <w:proofErr w:type="gramEnd"/>
      <w:r w:rsidRPr="00C44C22">
        <w:rPr>
          <w:rFonts w:eastAsia="MS Mincho"/>
          <w:bCs/>
          <w:spacing w:val="-2"/>
          <w:lang w:eastAsia="ja-JP"/>
        </w:rPr>
        <w:t xml:space="preserve"> 1.2.4.5.</w:t>
      </w:r>
      <w:r>
        <w:rPr>
          <w:rFonts w:eastAsia="MS Mincho"/>
          <w:bCs/>
          <w:spacing w:val="-2"/>
          <w:lang w:eastAsia="ja-JP"/>
        </w:rPr>
        <w:t>2</w:t>
      </w:r>
      <w:r w:rsidRPr="00C44C22">
        <w:rPr>
          <w:rFonts w:eastAsia="MS Mincho"/>
          <w:bCs/>
          <w:spacing w:val="-2"/>
          <w:lang w:eastAsia="ja-JP"/>
        </w:rPr>
        <w:t>1.5.,</w:t>
      </w:r>
    </w:p>
    <w:p w:rsidR="00C44C22" w:rsidRDefault="00C44C22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C44C22">
        <w:rPr>
          <w:rFonts w:eastAsia="MS Mincho"/>
          <w:bCs/>
          <w:i/>
          <w:spacing w:val="-2"/>
          <w:lang w:eastAsia="ja-JP"/>
        </w:rPr>
        <w:t>Annex 2B</w:t>
      </w:r>
      <w:r>
        <w:rPr>
          <w:rFonts w:eastAsia="MS Mincho"/>
          <w:bCs/>
          <w:i/>
          <w:spacing w:val="-2"/>
          <w:lang w:eastAsia="ja-JP"/>
        </w:rPr>
        <w:t>, i</w:t>
      </w:r>
      <w:r w:rsidRPr="00C44C22">
        <w:rPr>
          <w:rFonts w:eastAsia="MS Mincho"/>
          <w:bCs/>
          <w:i/>
          <w:spacing w:val="-2"/>
          <w:lang w:eastAsia="ja-JP"/>
        </w:rPr>
        <w:t xml:space="preserve">tem </w:t>
      </w:r>
      <w:proofErr w:type="gramStart"/>
      <w:r w:rsidRPr="00C44C22">
        <w:rPr>
          <w:rFonts w:eastAsia="MS Mincho"/>
          <w:bCs/>
          <w:i/>
          <w:spacing w:val="-2"/>
          <w:lang w:eastAsia="ja-JP"/>
        </w:rPr>
        <w:t>1</w:t>
      </w:r>
      <w:proofErr w:type="gramEnd"/>
      <w:r w:rsidRPr="00C44C22">
        <w:rPr>
          <w:rFonts w:eastAsia="MS Mincho"/>
          <w:bCs/>
          <w:i/>
          <w:spacing w:val="-2"/>
          <w:lang w:eastAsia="ja-JP"/>
        </w:rPr>
        <w:t>,</w:t>
      </w:r>
      <w:r>
        <w:rPr>
          <w:rFonts w:eastAsia="MS Mincho"/>
          <w:bCs/>
          <w:spacing w:val="-2"/>
          <w:lang w:eastAsia="ja-JP"/>
        </w:rPr>
        <w:t xml:space="preserve"> amend to read:</w:t>
      </w:r>
    </w:p>
    <w:p w:rsidR="00C44C22" w:rsidRPr="00C44C22" w:rsidRDefault="00C44C22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spacing w:val="-2"/>
          <w:lang w:eastAsia="ja-JP"/>
        </w:rPr>
        <w:t>"</w:t>
      </w:r>
      <w:r w:rsidRPr="00C44C22">
        <w:rPr>
          <w:rFonts w:eastAsia="MS Mincho"/>
          <w:bCs/>
          <w:spacing w:val="-2"/>
          <w:lang w:eastAsia="ja-JP"/>
        </w:rPr>
        <w:t>1.</w:t>
      </w:r>
      <w:r w:rsidRPr="00C44C22">
        <w:rPr>
          <w:rFonts w:eastAsia="MS Mincho"/>
          <w:bCs/>
          <w:spacing w:val="-2"/>
          <w:lang w:eastAsia="ja-JP"/>
        </w:rPr>
        <w:tab/>
        <w:t>LPG equipment considered</w:t>
      </w:r>
      <w:proofErr w:type="gramStart"/>
      <w:r w:rsidRPr="00C44C22">
        <w:rPr>
          <w:rFonts w:eastAsia="MS Mincho"/>
          <w:bCs/>
          <w:spacing w:val="-2"/>
          <w:lang w:eastAsia="ja-JP"/>
        </w:rPr>
        <w:t>:2</w:t>
      </w:r>
      <w:proofErr w:type="gramEnd"/>
      <w:r w:rsidRPr="00C44C22">
        <w:rPr>
          <w:rFonts w:eastAsia="MS Mincho"/>
          <w:bCs/>
          <w:spacing w:val="-2"/>
          <w:lang w:eastAsia="ja-JP"/>
        </w:rPr>
        <w:t xml:space="preserve"> </w:t>
      </w:r>
    </w:p>
    <w:p w:rsidR="00C44C22" w:rsidRPr="00C44C22" w:rsidRDefault="00C44C22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C44C22">
        <w:rPr>
          <w:rFonts w:eastAsia="MS Mincho"/>
          <w:bCs/>
          <w:spacing w:val="-2"/>
          <w:lang w:eastAsia="ja-JP"/>
        </w:rPr>
        <w:tab/>
      </w:r>
      <w:r>
        <w:rPr>
          <w:rFonts w:eastAsia="MS Mincho"/>
          <w:bCs/>
          <w:spacing w:val="-2"/>
          <w:lang w:eastAsia="ja-JP"/>
        </w:rPr>
        <w:t>……</w:t>
      </w:r>
    </w:p>
    <w:p w:rsidR="00C44C22" w:rsidRPr="00C44C22" w:rsidRDefault="00C44C22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C44C22">
        <w:rPr>
          <w:rFonts w:eastAsia="MS Mincho"/>
          <w:bCs/>
          <w:spacing w:val="-2"/>
          <w:lang w:eastAsia="ja-JP"/>
        </w:rPr>
        <w:tab/>
        <w:t>Pressure/temperature sensor</w:t>
      </w:r>
    </w:p>
    <w:p w:rsidR="00C44C22" w:rsidRPr="00C44C22" w:rsidRDefault="00C44C22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C44C22">
        <w:rPr>
          <w:rFonts w:eastAsia="MS Mincho"/>
          <w:bCs/>
          <w:spacing w:val="-2"/>
          <w:lang w:eastAsia="ja-JP"/>
        </w:rPr>
        <w:tab/>
        <w:t>LPG filter unit</w:t>
      </w:r>
    </w:p>
    <w:p w:rsidR="00C44C22" w:rsidRPr="00C44C22" w:rsidRDefault="00C44C22" w:rsidP="00C44C22">
      <w:pPr>
        <w:spacing w:after="120"/>
        <w:ind w:left="1134" w:right="1133"/>
        <w:jc w:val="both"/>
        <w:rPr>
          <w:rFonts w:eastAsia="MS Mincho"/>
          <w:b/>
          <w:bCs/>
          <w:spacing w:val="-2"/>
          <w:lang w:eastAsia="ja-JP"/>
        </w:rPr>
      </w:pPr>
      <w:r w:rsidRPr="00C44C22">
        <w:rPr>
          <w:rFonts w:eastAsia="MS Mincho"/>
          <w:b/>
          <w:bCs/>
          <w:spacing w:val="-2"/>
          <w:lang w:eastAsia="ja-JP"/>
        </w:rPr>
        <w:tab/>
        <w:t xml:space="preserve">Non-seamless </w:t>
      </w:r>
      <w:ins w:id="116" w:author="Salvatore Piccolo" w:date="2017-02-15T16:17:00Z">
        <w:r w:rsidR="002777A5">
          <w:rPr>
            <w:rFonts w:eastAsia="MS Mincho"/>
            <w:b/>
            <w:bCs/>
            <w:spacing w:val="-2"/>
            <w:lang w:eastAsia="ja-JP"/>
          </w:rPr>
          <w:t>gas tube</w:t>
        </w:r>
      </w:ins>
    </w:p>
    <w:p w:rsidR="00C44C22" w:rsidRPr="00C44C22" w:rsidRDefault="002777A5" w:rsidP="007E16FF">
      <w:pPr>
        <w:spacing w:after="120"/>
        <w:ind w:left="1701" w:right="1133"/>
        <w:jc w:val="both"/>
        <w:rPr>
          <w:rFonts w:eastAsia="MS Mincho"/>
          <w:b/>
          <w:bCs/>
          <w:spacing w:val="-2"/>
          <w:lang w:eastAsia="ja-JP"/>
        </w:rPr>
      </w:pPr>
      <w:ins w:id="117" w:author="Salvatore Piccolo" w:date="2017-02-15T16:17:00Z">
        <w:r w:rsidRPr="002777A5">
          <w:rPr>
            <w:rFonts w:eastAsia="MS Mincho"/>
            <w:b/>
            <w:bCs/>
            <w:spacing w:val="-2"/>
            <w:lang w:eastAsia="ja-JP"/>
          </w:rPr>
          <w:t>Seamless gas tube of materials other than copper, stainless steel and steel with corrosion-resistant coating</w:t>
        </w:r>
      </w:ins>
    </w:p>
    <w:p w:rsidR="00C44C22" w:rsidRDefault="00C44C22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C44C22">
        <w:rPr>
          <w:rFonts w:eastAsia="MS Mincho"/>
          <w:bCs/>
          <w:spacing w:val="-2"/>
          <w:lang w:eastAsia="ja-JP"/>
        </w:rPr>
        <w:tab/>
        <w:t>Multi-component</w:t>
      </w:r>
      <w:r>
        <w:rPr>
          <w:rFonts w:eastAsia="MS Mincho"/>
          <w:bCs/>
          <w:spacing w:val="-2"/>
          <w:lang w:eastAsia="ja-JP"/>
        </w:rPr>
        <w:t>"</w:t>
      </w:r>
    </w:p>
    <w:p w:rsidR="00C44C22" w:rsidRPr="00C44C22" w:rsidRDefault="008A0372" w:rsidP="008A0372">
      <w:pPr>
        <w:widowControl w:val="0"/>
        <w:suppressAutoHyphens w:val="0"/>
        <w:spacing w:before="240" w:after="120" w:line="240" w:lineRule="exact"/>
        <w:ind w:left="2268" w:right="1134" w:hanging="1134"/>
        <w:jc w:val="right"/>
      </w:pPr>
      <w:r>
        <w:t>"</w:t>
      </w:r>
    </w:p>
    <w:p w:rsidR="008A0372" w:rsidRDefault="008A0372" w:rsidP="008A0372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Annex 3</w:t>
      </w:r>
    </w:p>
    <w:p w:rsidR="008A0372" w:rsidRDefault="008A0372" w:rsidP="008A037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 w:rsidRPr="000A1800">
        <w:rPr>
          <w:i/>
        </w:rPr>
        <w:t>1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(13 times).</w:t>
      </w:r>
    </w:p>
    <w:p w:rsidR="008A0372" w:rsidRDefault="008A0372" w:rsidP="008A037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2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(10 times).</w:t>
      </w:r>
    </w:p>
    <w:p w:rsidR="008A0372" w:rsidRDefault="008A0372" w:rsidP="008A037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3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(13 times).</w:t>
      </w:r>
    </w:p>
    <w:p w:rsidR="008A0372" w:rsidRDefault="008A0372" w:rsidP="008A037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4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(13 times).</w:t>
      </w:r>
    </w:p>
    <w:p w:rsidR="008A0372" w:rsidRDefault="008A0372" w:rsidP="008A037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4</w:t>
      </w:r>
      <w:r>
        <w:rPr>
          <w:i/>
        </w:rPr>
        <w:t>.7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857209">
        <w:rPr>
          <w:rFonts w:eastAsia="MS Mincho"/>
          <w:bCs/>
          <w:spacing w:val="-2"/>
          <w:lang w:eastAsia="ja-JP"/>
        </w:rPr>
        <w:t>.</w:t>
      </w:r>
    </w:p>
    <w:p w:rsidR="008A0372" w:rsidRDefault="008A0372" w:rsidP="008A037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5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6E15CA">
        <w:rPr>
          <w:rFonts w:eastAsia="MS Mincho"/>
          <w:bCs/>
          <w:spacing w:val="-2"/>
          <w:lang w:eastAsia="ja-JP"/>
        </w:rPr>
        <w:t xml:space="preserve"> (10 times).</w:t>
      </w:r>
    </w:p>
    <w:p w:rsidR="008A0372" w:rsidRDefault="008A0372" w:rsidP="008A037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6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(4 times).</w:t>
      </w:r>
    </w:p>
    <w:p w:rsidR="008A0372" w:rsidRDefault="008A0372" w:rsidP="008A037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7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(11 times).</w:t>
      </w:r>
    </w:p>
    <w:p w:rsidR="00C44C22" w:rsidRDefault="00C44C22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Annex 4</w:t>
      </w:r>
    </w:p>
    <w:p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6</w:t>
      </w:r>
      <w:r>
        <w:rPr>
          <w:i/>
        </w:rPr>
        <w:t>.1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857209">
        <w:rPr>
          <w:rFonts w:eastAsia="MS Mincho"/>
          <w:bCs/>
          <w:spacing w:val="-2"/>
          <w:lang w:eastAsia="ja-JP"/>
        </w:rPr>
        <w:t>.</w:t>
      </w:r>
    </w:p>
    <w:p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6.2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(10 times).</w:t>
      </w:r>
    </w:p>
    <w:p w:rsidR="00C44C22" w:rsidRDefault="00C44C22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Annex 5</w:t>
      </w:r>
    </w:p>
    <w:p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6</w:t>
      </w:r>
      <w:r>
        <w:rPr>
          <w:i/>
        </w:rPr>
        <w:t>.1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 w:rsidRPr="006E15CA">
        <w:rPr>
          <w:rFonts w:eastAsia="MS Mincho"/>
          <w:bCs/>
          <w:spacing w:val="-2"/>
          <w:lang w:eastAsia="ja-JP"/>
        </w:rPr>
        <w:t>(10 times).</w:t>
      </w:r>
    </w:p>
    <w:p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6.2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(6 times).</w:t>
      </w:r>
    </w:p>
    <w:p w:rsidR="00C44C22" w:rsidRDefault="00C44C22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Annex 6</w:t>
      </w:r>
    </w:p>
    <w:p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6</w:t>
      </w:r>
      <w:r>
        <w:rPr>
          <w:i/>
        </w:rPr>
        <w:t>.1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 w:rsidRPr="006E15CA">
        <w:rPr>
          <w:rFonts w:eastAsia="MS Mincho"/>
          <w:bCs/>
          <w:spacing w:val="-2"/>
          <w:lang w:eastAsia="ja-JP"/>
        </w:rPr>
        <w:t>(12 times).</w:t>
      </w:r>
    </w:p>
    <w:p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6.2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(6 times).</w:t>
      </w:r>
    </w:p>
    <w:p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Annex 7</w:t>
      </w:r>
    </w:p>
    <w:p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1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 w:rsidRPr="006E15CA">
        <w:rPr>
          <w:rFonts w:eastAsia="MS Mincho"/>
          <w:bCs/>
          <w:spacing w:val="-2"/>
          <w:lang w:eastAsia="ja-JP"/>
        </w:rPr>
        <w:t>(12 times).</w:t>
      </w:r>
    </w:p>
    <w:p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1.7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857209">
        <w:rPr>
          <w:rFonts w:eastAsia="MS Mincho"/>
          <w:bCs/>
          <w:spacing w:val="-2"/>
          <w:lang w:eastAsia="ja-JP"/>
        </w:rPr>
        <w:t>.</w:t>
      </w:r>
    </w:p>
    <w:p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2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 w:rsidRPr="006E15CA">
        <w:rPr>
          <w:rFonts w:eastAsia="MS Mincho"/>
          <w:bCs/>
          <w:spacing w:val="-2"/>
          <w:lang w:eastAsia="ja-JP"/>
        </w:rPr>
        <w:t>(12 times).</w:t>
      </w:r>
    </w:p>
    <w:p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3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6E15CA">
        <w:rPr>
          <w:rFonts w:eastAsia="MS Mincho"/>
          <w:bCs/>
          <w:spacing w:val="-2"/>
          <w:lang w:eastAsia="ja-JP"/>
        </w:rPr>
        <w:t xml:space="preserve"> (12 times).</w:t>
      </w:r>
    </w:p>
    <w:p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4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 w:rsidRPr="006E15CA">
        <w:rPr>
          <w:rFonts w:eastAsia="MS Mincho"/>
          <w:bCs/>
          <w:spacing w:val="-2"/>
          <w:lang w:eastAsia="ja-JP"/>
        </w:rPr>
        <w:t>(12 times).</w:t>
      </w:r>
    </w:p>
    <w:p w:rsidR="00282B93" w:rsidRDefault="00282B93" w:rsidP="00282B93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Annex 8, 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proofErr w:type="gramStart"/>
      <w:r>
        <w:rPr>
          <w:i/>
        </w:rPr>
        <w:t>6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 w:rsidRPr="006E15CA">
        <w:rPr>
          <w:rFonts w:eastAsia="MS Mincho"/>
          <w:bCs/>
          <w:spacing w:val="-2"/>
          <w:lang w:eastAsia="ja-JP"/>
        </w:rPr>
        <w:t>(12 times).</w:t>
      </w:r>
    </w:p>
    <w:p w:rsidR="00282B93" w:rsidRDefault="00282B93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Annex 11</w:t>
      </w:r>
    </w:p>
    <w:p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1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 w:rsidRPr="006E15CA">
        <w:rPr>
          <w:rFonts w:eastAsia="MS Mincho"/>
          <w:bCs/>
          <w:spacing w:val="-2"/>
          <w:lang w:eastAsia="ja-JP"/>
        </w:rPr>
        <w:t>(1</w:t>
      </w:r>
      <w:r>
        <w:rPr>
          <w:rFonts w:eastAsia="MS Mincho"/>
          <w:bCs/>
          <w:spacing w:val="-2"/>
          <w:lang w:eastAsia="ja-JP"/>
        </w:rPr>
        <w:t>0</w:t>
      </w:r>
      <w:r w:rsidRPr="006E15CA">
        <w:rPr>
          <w:rFonts w:eastAsia="MS Mincho"/>
          <w:bCs/>
          <w:spacing w:val="-2"/>
          <w:lang w:eastAsia="ja-JP"/>
        </w:rPr>
        <w:t xml:space="preserve"> times).</w:t>
      </w:r>
    </w:p>
    <w:p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2</w:t>
      </w:r>
      <w:r>
        <w:rPr>
          <w:i/>
        </w:rPr>
        <w:t>.6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 w:rsidRPr="006E15CA">
        <w:rPr>
          <w:rFonts w:eastAsia="MS Mincho"/>
          <w:bCs/>
          <w:spacing w:val="-2"/>
          <w:lang w:eastAsia="ja-JP"/>
        </w:rPr>
        <w:t>(</w:t>
      </w:r>
      <w:r>
        <w:rPr>
          <w:rFonts w:eastAsia="MS Mincho"/>
          <w:bCs/>
          <w:spacing w:val="-2"/>
          <w:lang w:eastAsia="ja-JP"/>
        </w:rPr>
        <w:t>6</w:t>
      </w:r>
      <w:r w:rsidRPr="006E15CA">
        <w:rPr>
          <w:rFonts w:eastAsia="MS Mincho"/>
          <w:bCs/>
          <w:spacing w:val="-2"/>
          <w:lang w:eastAsia="ja-JP"/>
        </w:rPr>
        <w:t xml:space="preserve"> times).</w:t>
      </w:r>
    </w:p>
    <w:p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3.6.1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</w:t>
      </w:r>
      <w:r>
        <w:rPr>
          <w:rFonts w:eastAsia="MS Mincho"/>
          <w:bCs/>
          <w:spacing w:val="-2"/>
          <w:lang w:eastAsia="ja-JP"/>
        </w:rPr>
        <w:t>10</w:t>
      </w:r>
      <w:r w:rsidRPr="006E15CA">
        <w:rPr>
          <w:rFonts w:eastAsia="MS Mincho"/>
          <w:bCs/>
          <w:spacing w:val="-2"/>
          <w:lang w:eastAsia="ja-JP"/>
        </w:rPr>
        <w:t xml:space="preserve"> times).</w:t>
      </w:r>
      <w:r w:rsidRPr="006E15CA">
        <w:rPr>
          <w:rFonts w:eastAsia="MS Mincho"/>
          <w:bCs/>
          <w:i/>
          <w:spacing w:val="-2"/>
          <w:lang w:eastAsia="ja-JP"/>
        </w:rPr>
        <w:t xml:space="preserve"> </w:t>
      </w: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3.6.2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 xml:space="preserve">6 </w:t>
      </w:r>
      <w:r w:rsidRPr="006E15CA">
        <w:rPr>
          <w:rFonts w:eastAsia="MS Mincho"/>
          <w:bCs/>
          <w:spacing w:val="-2"/>
          <w:lang w:eastAsia="ja-JP"/>
        </w:rPr>
        <w:t>(</w:t>
      </w:r>
      <w:r>
        <w:rPr>
          <w:rFonts w:eastAsia="MS Mincho"/>
          <w:bCs/>
          <w:spacing w:val="-2"/>
          <w:lang w:eastAsia="ja-JP"/>
        </w:rPr>
        <w:t>6</w:t>
      </w:r>
      <w:r w:rsidRPr="006E15CA">
        <w:rPr>
          <w:rFonts w:eastAsia="MS Mincho"/>
          <w:bCs/>
          <w:spacing w:val="-2"/>
          <w:lang w:eastAsia="ja-JP"/>
        </w:rPr>
        <w:t xml:space="preserve"> times).</w:t>
      </w:r>
    </w:p>
    <w:p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Annex 12, 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proofErr w:type="gramStart"/>
      <w:r>
        <w:rPr>
          <w:i/>
        </w:rPr>
        <w:t>6</w:t>
      </w:r>
      <w:r w:rsidRPr="000A1800">
        <w:rPr>
          <w:rFonts w:eastAsia="MS Mincho"/>
          <w:bCs/>
          <w:i/>
          <w:spacing w:val="-2"/>
          <w:lang w:eastAsia="ja-JP"/>
        </w:rPr>
        <w:t>.,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>
        <w:rPr>
          <w:rFonts w:eastAsia="MS Mincho"/>
          <w:bCs/>
          <w:spacing w:val="-2"/>
          <w:lang w:eastAsia="ja-JP"/>
        </w:rPr>
        <w:t>(6</w:t>
      </w:r>
      <w:r w:rsidRPr="006E15CA">
        <w:rPr>
          <w:rFonts w:eastAsia="MS Mincho"/>
          <w:bCs/>
          <w:spacing w:val="-2"/>
          <w:lang w:eastAsia="ja-JP"/>
        </w:rPr>
        <w:t xml:space="preserve"> times).</w:t>
      </w:r>
    </w:p>
    <w:p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i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 xml:space="preserve">Annex </w:t>
      </w:r>
      <w:r w:rsidR="00896B58">
        <w:rPr>
          <w:rFonts w:eastAsia="MS Mincho"/>
          <w:bCs/>
          <w:i/>
          <w:spacing w:val="-2"/>
          <w:lang w:eastAsia="ja-JP"/>
        </w:rPr>
        <w:t>13</w:t>
      </w:r>
    </w:p>
    <w:p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6</w:t>
      </w:r>
      <w:r>
        <w:rPr>
          <w:i/>
        </w:rPr>
        <w:t>.1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 w:rsidRPr="006E15CA">
        <w:rPr>
          <w:rFonts w:eastAsia="MS Mincho"/>
          <w:bCs/>
          <w:spacing w:val="-2"/>
          <w:lang w:eastAsia="ja-JP"/>
        </w:rPr>
        <w:t>(1</w:t>
      </w:r>
      <w:r w:rsidR="00896B58">
        <w:rPr>
          <w:rFonts w:eastAsia="MS Mincho"/>
          <w:bCs/>
          <w:spacing w:val="-2"/>
          <w:lang w:eastAsia="ja-JP"/>
        </w:rPr>
        <w:t>0</w:t>
      </w:r>
      <w:r w:rsidRPr="006E15CA">
        <w:rPr>
          <w:rFonts w:eastAsia="MS Mincho"/>
          <w:bCs/>
          <w:spacing w:val="-2"/>
          <w:lang w:eastAsia="ja-JP"/>
        </w:rPr>
        <w:t xml:space="preserve"> times).</w:t>
      </w:r>
    </w:p>
    <w:p w:rsidR="00896B58" w:rsidRDefault="00896B58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i/>
          <w:spacing w:val="-2"/>
          <w:lang w:eastAsia="ja-JP"/>
        </w:rPr>
        <w:t>P</w:t>
      </w:r>
      <w:r w:rsidRPr="000A1800">
        <w:rPr>
          <w:rFonts w:eastAsia="MS Mincho"/>
          <w:bCs/>
          <w:i/>
          <w:spacing w:val="-2"/>
          <w:lang w:eastAsia="ja-JP"/>
        </w:rPr>
        <w:t xml:space="preserve">aragraph </w:t>
      </w:r>
      <w:r>
        <w:rPr>
          <w:rFonts w:eastAsia="MS Mincho"/>
          <w:bCs/>
          <w:i/>
          <w:spacing w:val="-2"/>
          <w:lang w:eastAsia="ja-JP"/>
        </w:rPr>
        <w:t>6</w:t>
      </w:r>
      <w:r>
        <w:rPr>
          <w:i/>
        </w:rPr>
        <w:t>.2</w:t>
      </w:r>
      <w:r w:rsidRPr="000A1800">
        <w:rPr>
          <w:rFonts w:eastAsia="MS Mincho"/>
          <w:bCs/>
          <w:i/>
          <w:spacing w:val="-2"/>
          <w:lang w:eastAsia="ja-JP"/>
        </w:rPr>
        <w:t>.</w:t>
      </w:r>
      <w:proofErr w:type="gramStart"/>
      <w:r w:rsidRPr="000A1800">
        <w:rPr>
          <w:rFonts w:eastAsia="MS Mincho"/>
          <w:bCs/>
          <w:i/>
          <w:spacing w:val="-2"/>
          <w:lang w:eastAsia="ja-JP"/>
        </w:rPr>
        <w:t>,</w:t>
      </w:r>
      <w:proofErr w:type="gramEnd"/>
      <w:r w:rsidRPr="00857209">
        <w:rPr>
          <w:rFonts w:eastAsia="MS Mincho"/>
          <w:bCs/>
          <w:spacing w:val="-2"/>
          <w:lang w:eastAsia="ja-JP"/>
        </w:rPr>
        <w:t xml:space="preserve"> renumber the reference to Annex 1</w:t>
      </w:r>
      <w:r>
        <w:rPr>
          <w:rFonts w:eastAsia="MS Mincho"/>
          <w:bCs/>
          <w:spacing w:val="-2"/>
          <w:lang w:eastAsia="ja-JP"/>
        </w:rPr>
        <w:t>5</w:t>
      </w:r>
      <w:r w:rsidRPr="00857209">
        <w:rPr>
          <w:rFonts w:eastAsia="MS Mincho"/>
          <w:bCs/>
          <w:spacing w:val="-2"/>
          <w:lang w:eastAsia="ja-JP"/>
        </w:rPr>
        <w:t xml:space="preserve"> to read Annex </w:t>
      </w:r>
      <w:r w:rsidRPr="000A1800">
        <w:rPr>
          <w:rFonts w:eastAsia="MS Mincho"/>
          <w:b/>
          <w:bCs/>
          <w:spacing w:val="-2"/>
          <w:lang w:eastAsia="ja-JP"/>
        </w:rPr>
        <w:t>1</w:t>
      </w:r>
      <w:r>
        <w:rPr>
          <w:rFonts w:eastAsia="MS Mincho"/>
          <w:b/>
          <w:bCs/>
          <w:spacing w:val="-2"/>
          <w:lang w:eastAsia="ja-JP"/>
        </w:rPr>
        <w:t>6</w:t>
      </w:r>
      <w:r w:rsidRPr="00282B93">
        <w:rPr>
          <w:rFonts w:eastAsia="MS Mincho"/>
          <w:b/>
          <w:bCs/>
          <w:spacing w:val="-2"/>
          <w:lang w:eastAsia="ja-JP"/>
        </w:rPr>
        <w:t xml:space="preserve"> </w:t>
      </w:r>
      <w:r>
        <w:rPr>
          <w:rFonts w:eastAsia="MS Mincho"/>
          <w:bCs/>
          <w:spacing w:val="-2"/>
          <w:lang w:eastAsia="ja-JP"/>
        </w:rPr>
        <w:t>(6</w:t>
      </w:r>
      <w:r w:rsidRPr="006E15CA">
        <w:rPr>
          <w:rFonts w:eastAsia="MS Mincho"/>
          <w:bCs/>
          <w:spacing w:val="-2"/>
          <w:lang w:eastAsia="ja-JP"/>
        </w:rPr>
        <w:t xml:space="preserve"> times)</w:t>
      </w:r>
      <w:r>
        <w:rPr>
          <w:rFonts w:eastAsia="MS Mincho"/>
          <w:bCs/>
          <w:spacing w:val="-2"/>
          <w:lang w:eastAsia="ja-JP"/>
        </w:rPr>
        <w:t>.</w:t>
      </w:r>
    </w:p>
    <w:p w:rsidR="006E15CA" w:rsidRDefault="006E15CA" w:rsidP="006E15CA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</w:p>
    <w:p w:rsidR="00896B58" w:rsidRDefault="00896B58" w:rsidP="00896B58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896B58">
        <w:rPr>
          <w:rFonts w:eastAsia="MS Mincho"/>
          <w:bCs/>
          <w:i/>
          <w:spacing w:val="-2"/>
          <w:lang w:eastAsia="ja-JP"/>
        </w:rPr>
        <w:t>Insert a new Annex 15,</w:t>
      </w:r>
      <w:r>
        <w:rPr>
          <w:rFonts w:eastAsia="MS Mincho"/>
          <w:bCs/>
          <w:spacing w:val="-2"/>
          <w:lang w:eastAsia="ja-JP"/>
        </w:rPr>
        <w:t xml:space="preserve"> to read:</w:t>
      </w:r>
    </w:p>
    <w:p w:rsidR="00896B58" w:rsidRPr="00896B58" w:rsidRDefault="00896B58" w:rsidP="00896B58">
      <w:pPr>
        <w:pStyle w:val="HChG"/>
        <w:suppressAutoHyphens w:val="0"/>
        <w:rPr>
          <w:rFonts w:eastAsia="MS Mincho"/>
          <w:bCs/>
          <w:spacing w:val="-2"/>
          <w:lang w:eastAsia="ja-JP"/>
        </w:rPr>
      </w:pPr>
      <w:r>
        <w:rPr>
          <w:rFonts w:eastAsia="MS Mincho"/>
          <w:bCs/>
          <w:spacing w:val="-2"/>
          <w:lang w:eastAsia="ja-JP"/>
        </w:rPr>
        <w:t>"</w:t>
      </w:r>
      <w:r w:rsidRPr="00896B58">
        <w:rPr>
          <w:lang w:val="en-US"/>
        </w:rPr>
        <w:t>Annex</w:t>
      </w:r>
      <w:r w:rsidRPr="00896B58">
        <w:rPr>
          <w:rFonts w:eastAsia="MS Mincho"/>
          <w:b w:val="0"/>
          <w:bCs/>
          <w:spacing w:val="-2"/>
          <w:lang w:eastAsia="ja-JP"/>
        </w:rPr>
        <w:t xml:space="preserve"> 15</w:t>
      </w:r>
    </w:p>
    <w:p w:rsidR="00896B58" w:rsidRPr="00896B58" w:rsidRDefault="00896B58" w:rsidP="00896B58">
      <w:pPr>
        <w:spacing w:after="120"/>
        <w:ind w:left="1134" w:right="1133"/>
        <w:jc w:val="both"/>
        <w:rPr>
          <w:rFonts w:eastAsia="MS Mincho"/>
          <w:b/>
          <w:bCs/>
          <w:spacing w:val="-2"/>
          <w:sz w:val="28"/>
          <w:szCs w:val="28"/>
          <w:lang w:eastAsia="ja-JP"/>
        </w:rPr>
      </w:pPr>
      <w:r w:rsidRPr="00896B58">
        <w:rPr>
          <w:rFonts w:eastAsia="MS Mincho"/>
          <w:b/>
          <w:bCs/>
          <w:spacing w:val="-2"/>
          <w:sz w:val="28"/>
          <w:szCs w:val="28"/>
          <w:lang w:eastAsia="ja-JP"/>
        </w:rPr>
        <w:t xml:space="preserve">Provisions regarding the approval of </w:t>
      </w:r>
      <w:ins w:id="118" w:author="Salvatore Piccolo" w:date="2017-02-14T17:04:00Z">
        <w:r w:rsidR="00806E1C" w:rsidRPr="00806E1C">
          <w:rPr>
            <w:rFonts w:eastAsia="MS Mincho"/>
            <w:b/>
            <w:bCs/>
            <w:spacing w:val="-2"/>
            <w:sz w:val="28"/>
            <w:szCs w:val="28"/>
            <w:lang w:eastAsia="ja-JP"/>
          </w:rPr>
          <w:t>gas tubes of non-seamless type and gas tubes of materials other than copper, stainless steel, and steel with corrosion-resistant coating</w:t>
        </w:r>
        <w:r w:rsidR="00806E1C">
          <w:rPr>
            <w:rFonts w:eastAsia="MS Mincho"/>
            <w:b/>
            <w:bCs/>
            <w:spacing w:val="-2"/>
            <w:sz w:val="28"/>
            <w:szCs w:val="28"/>
            <w:lang w:eastAsia="ja-JP"/>
          </w:rPr>
          <w:t xml:space="preserve"> </w:t>
        </w:r>
      </w:ins>
      <w:r w:rsidRPr="00896B58">
        <w:rPr>
          <w:rFonts w:eastAsia="MS Mincho"/>
          <w:b/>
          <w:bCs/>
          <w:spacing w:val="-2"/>
          <w:sz w:val="28"/>
          <w:szCs w:val="28"/>
          <w:lang w:eastAsia="ja-JP"/>
        </w:rPr>
        <w:t xml:space="preserve">and </w:t>
      </w:r>
      <w:ins w:id="119" w:author="Salvatore Piccolo" w:date="2017-02-14T17:05:00Z">
        <w:r w:rsidR="00806E1C">
          <w:rPr>
            <w:rFonts w:eastAsia="MS Mincho"/>
            <w:b/>
            <w:bCs/>
            <w:spacing w:val="-2"/>
            <w:sz w:val="28"/>
            <w:szCs w:val="28"/>
            <w:lang w:eastAsia="ja-JP"/>
          </w:rPr>
          <w:t xml:space="preserve">their </w:t>
        </w:r>
      </w:ins>
      <w:r w:rsidRPr="00896B58">
        <w:rPr>
          <w:rFonts w:eastAsia="MS Mincho"/>
          <w:b/>
          <w:bCs/>
          <w:spacing w:val="-2"/>
          <w:sz w:val="28"/>
          <w:szCs w:val="28"/>
          <w:lang w:eastAsia="ja-JP"/>
        </w:rPr>
        <w:t>couplings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1.</w:t>
      </w:r>
      <w:r w:rsidRPr="00896B58">
        <w:rPr>
          <w:rFonts w:eastAsia="MS Mincho"/>
          <w:b/>
          <w:bCs/>
          <w:spacing w:val="-2"/>
          <w:lang w:eastAsia="ja-JP"/>
        </w:rPr>
        <w:tab/>
        <w:t>Definitions: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ins w:id="120" w:author="Salvatore Piccolo" w:date="2017-02-14T17:05:00Z">
        <w:r w:rsidR="00806E1C">
          <w:rPr>
            <w:rFonts w:eastAsia="MS Mincho"/>
            <w:b/>
            <w:bCs/>
            <w:spacing w:val="-2"/>
            <w:lang w:eastAsia="ja-JP"/>
          </w:rPr>
          <w:t>Gas tube</w:t>
        </w:r>
      </w:ins>
      <w:r w:rsidRPr="00896B58">
        <w:rPr>
          <w:rFonts w:eastAsia="MS Mincho"/>
          <w:b/>
          <w:bCs/>
          <w:spacing w:val="-2"/>
          <w:lang w:eastAsia="ja-JP"/>
        </w:rPr>
        <w:t xml:space="preserve">: </w:t>
      </w:r>
      <w:ins w:id="121" w:author="Salvatore Piccolo" w:date="2017-02-14T17:24:00Z">
        <w:r w:rsidR="006B4E99">
          <w:rPr>
            <w:rFonts w:eastAsia="MS Mincho"/>
            <w:b/>
            <w:bCs/>
            <w:spacing w:val="-2"/>
            <w:lang w:eastAsia="ja-JP"/>
          </w:rPr>
          <w:t>gas tube</w:t>
        </w:r>
      </w:ins>
      <w:ins w:id="122" w:author="Salvatore Piccolo" w:date="2017-02-15T16:18:00Z">
        <w:r w:rsidR="002777A5">
          <w:rPr>
            <w:rFonts w:eastAsia="MS Mincho"/>
            <w:b/>
            <w:bCs/>
            <w:spacing w:val="-2"/>
            <w:lang w:eastAsia="ja-JP"/>
          </w:rPr>
          <w:t>,</w:t>
        </w:r>
      </w:ins>
      <w:ins w:id="123" w:author="Salvatore Piccolo" w:date="2017-02-14T17:24:00Z">
        <w:r w:rsidR="006B4E99">
          <w:rPr>
            <w:rFonts w:eastAsia="MS Mincho"/>
            <w:b/>
            <w:bCs/>
            <w:spacing w:val="-2"/>
            <w:lang w:eastAsia="ja-JP"/>
          </w:rPr>
          <w:t xml:space="preserve"> as defined in </w:t>
        </w:r>
      </w:ins>
      <w:r w:rsidRPr="00896B58">
        <w:rPr>
          <w:rFonts w:eastAsia="MS Mincho"/>
          <w:b/>
          <w:bCs/>
          <w:spacing w:val="-2"/>
          <w:lang w:eastAsia="ja-JP"/>
        </w:rPr>
        <w:t xml:space="preserve">paragraph 2.21. </w:t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of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this Regulation</w:t>
      </w:r>
      <w:ins w:id="124" w:author="Salvatore Piccolo" w:date="2017-02-15T16:18:00Z">
        <w:r w:rsidR="002777A5">
          <w:rPr>
            <w:rFonts w:eastAsia="MS Mincho"/>
            <w:b/>
            <w:bCs/>
            <w:spacing w:val="-2"/>
            <w:lang w:eastAsia="ja-JP"/>
          </w:rPr>
          <w:t xml:space="preserve">, </w:t>
        </w:r>
      </w:ins>
      <w:ins w:id="125" w:author="Salvatore Piccolo" w:date="2017-02-14T17:24:00Z">
        <w:r w:rsidR="006B4E99" w:rsidRPr="006B4E99">
          <w:rPr>
            <w:rFonts w:eastAsia="MS Mincho"/>
            <w:b/>
            <w:bCs/>
            <w:spacing w:val="-2"/>
            <w:lang w:eastAsia="ja-JP"/>
          </w:rPr>
          <w:t xml:space="preserve">of non-seamless type and </w:t>
        </w:r>
      </w:ins>
      <w:ins w:id="126" w:author="Salvatore Piccolo" w:date="2017-02-14T17:25:00Z">
        <w:r w:rsidR="006B4E99">
          <w:rPr>
            <w:rFonts w:eastAsia="MS Mincho"/>
            <w:b/>
            <w:bCs/>
            <w:spacing w:val="-2"/>
            <w:lang w:eastAsia="ja-JP"/>
          </w:rPr>
          <w:t xml:space="preserve">gas tube </w:t>
        </w:r>
      </w:ins>
      <w:ins w:id="127" w:author="Salvatore Piccolo" w:date="2017-02-14T17:24:00Z">
        <w:r w:rsidR="006B4E99" w:rsidRPr="006B4E99">
          <w:rPr>
            <w:rFonts w:eastAsia="MS Mincho"/>
            <w:b/>
            <w:bCs/>
            <w:spacing w:val="-2"/>
            <w:lang w:eastAsia="ja-JP"/>
          </w:rPr>
          <w:t>of materials other than copper, stainless steel, and steel with corrosion-resistant coating</w:t>
        </w:r>
      </w:ins>
      <w:r w:rsidRPr="00896B58">
        <w:rPr>
          <w:rFonts w:eastAsia="MS Mincho"/>
          <w:b/>
          <w:bCs/>
          <w:spacing w:val="-2"/>
          <w:lang w:eastAsia="ja-JP"/>
        </w:rPr>
        <w:t>.</w:t>
      </w:r>
      <w:r>
        <w:rPr>
          <w:rFonts w:eastAsia="MS Mincho"/>
          <w:b/>
          <w:bCs/>
          <w:spacing w:val="-2"/>
          <w:lang w:eastAsia="ja-JP"/>
        </w:rPr>
        <w:tab/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2.</w:t>
      </w:r>
      <w:r w:rsidRPr="00896B58">
        <w:rPr>
          <w:rFonts w:eastAsia="MS Mincho"/>
          <w:b/>
          <w:bCs/>
          <w:spacing w:val="-2"/>
          <w:lang w:eastAsia="ja-JP"/>
        </w:rPr>
        <w:tab/>
        <w:t xml:space="preserve">Component classification (according to Paragraph 2 Figure 1): 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ins w:id="128" w:author="Salvatore Piccolo" w:date="2017-02-14T17:06:00Z">
        <w:r w:rsidR="00806E1C">
          <w:rPr>
            <w:rFonts w:eastAsia="MS Mincho"/>
            <w:b/>
            <w:bCs/>
            <w:spacing w:val="-2"/>
            <w:lang w:eastAsia="ja-JP"/>
          </w:rPr>
          <w:t xml:space="preserve"> Gas tube</w:t>
        </w:r>
      </w:ins>
      <w:r w:rsidRPr="00896B58">
        <w:rPr>
          <w:rFonts w:eastAsia="MS Mincho"/>
          <w:b/>
          <w:bCs/>
          <w:spacing w:val="-2"/>
          <w:lang w:eastAsia="ja-JP"/>
        </w:rPr>
        <w:t xml:space="preserve"> and </w:t>
      </w:r>
      <w:ins w:id="129" w:author="Salvatore Piccolo" w:date="2017-02-14T17:25:00Z">
        <w:r w:rsidR="006B4E99">
          <w:rPr>
            <w:rFonts w:eastAsia="MS Mincho"/>
            <w:b/>
            <w:bCs/>
            <w:spacing w:val="-2"/>
            <w:lang w:eastAsia="ja-JP"/>
          </w:rPr>
          <w:t>its</w:t>
        </w:r>
      </w:ins>
      <w:ins w:id="130" w:author="Salvatore Piccolo" w:date="2017-02-14T17:07:00Z">
        <w:r w:rsidR="00806E1C">
          <w:rPr>
            <w:rFonts w:eastAsia="MS Mincho"/>
            <w:b/>
            <w:bCs/>
            <w:spacing w:val="-2"/>
            <w:lang w:eastAsia="ja-JP"/>
          </w:rPr>
          <w:t xml:space="preserve"> </w:t>
        </w:r>
      </w:ins>
      <w:r w:rsidRPr="00896B58">
        <w:rPr>
          <w:rFonts w:eastAsia="MS Mincho"/>
          <w:b/>
          <w:bCs/>
          <w:spacing w:val="-2"/>
          <w:lang w:eastAsia="ja-JP"/>
        </w:rPr>
        <w:t>coupling</w:t>
      </w:r>
      <w:ins w:id="131" w:author="Salvatore Piccolo" w:date="2017-02-14T17:25:00Z">
        <w:r w:rsidR="006B4E99">
          <w:rPr>
            <w:rFonts w:eastAsia="MS Mincho"/>
            <w:b/>
            <w:bCs/>
            <w:spacing w:val="-2"/>
            <w:lang w:eastAsia="ja-JP"/>
          </w:rPr>
          <w:t>(</w:t>
        </w:r>
      </w:ins>
      <w:ins w:id="132" w:author="Salvatore Piccolo" w:date="2017-02-14T17:07:00Z">
        <w:r w:rsidR="00806E1C">
          <w:rPr>
            <w:rFonts w:eastAsia="MS Mincho"/>
            <w:b/>
            <w:bCs/>
            <w:spacing w:val="-2"/>
            <w:lang w:eastAsia="ja-JP"/>
          </w:rPr>
          <w:t>s</w:t>
        </w:r>
      </w:ins>
      <w:ins w:id="133" w:author="Salvatore Piccolo" w:date="2017-02-14T17:25:00Z">
        <w:r w:rsidR="006B4E99">
          <w:rPr>
            <w:rFonts w:eastAsia="MS Mincho"/>
            <w:b/>
            <w:bCs/>
            <w:spacing w:val="-2"/>
            <w:lang w:eastAsia="ja-JP"/>
          </w:rPr>
          <w:t>)</w:t>
        </w:r>
      </w:ins>
      <w:r w:rsidRPr="00896B58">
        <w:rPr>
          <w:rFonts w:eastAsia="MS Mincho"/>
          <w:b/>
          <w:bCs/>
          <w:spacing w:val="-2"/>
          <w:lang w:eastAsia="ja-JP"/>
        </w:rPr>
        <w:t xml:space="preserve"> can be of Class 0, 1, 2 or 2A.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3.</w:t>
      </w:r>
      <w:r w:rsidRPr="00896B58">
        <w:rPr>
          <w:rFonts w:eastAsia="MS Mincho"/>
          <w:b/>
          <w:bCs/>
          <w:spacing w:val="-2"/>
          <w:lang w:eastAsia="ja-JP"/>
        </w:rPr>
        <w:tab/>
        <w:t xml:space="preserve">Classification pressure: 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Parts of Class 0:</w:t>
      </w:r>
      <w:r w:rsidRPr="00896B58">
        <w:rPr>
          <w:rFonts w:eastAsia="MS Mincho"/>
          <w:b/>
          <w:bCs/>
          <w:spacing w:val="-2"/>
          <w:lang w:eastAsia="ja-JP"/>
        </w:rPr>
        <w:tab/>
        <w:t>WP declared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093832">
        <w:rPr>
          <w:rFonts w:eastAsia="MS Mincho"/>
          <w:b/>
          <w:bCs/>
          <w:spacing w:val="-2"/>
          <w:lang w:eastAsia="ja-JP"/>
        </w:rPr>
        <w:t>Parts of Class 1:</w:t>
      </w:r>
      <w:r w:rsidR="00093832">
        <w:rPr>
          <w:rFonts w:eastAsia="MS Mincho"/>
          <w:b/>
          <w:bCs/>
          <w:spacing w:val="-2"/>
          <w:lang w:eastAsia="ja-JP"/>
        </w:rPr>
        <w:tab/>
        <w:t>3,000 kPa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Parts of Class 2:</w:t>
      </w:r>
      <w:r w:rsidRPr="00896B58">
        <w:rPr>
          <w:rFonts w:eastAsia="MS Mincho"/>
          <w:b/>
          <w:bCs/>
          <w:spacing w:val="-2"/>
          <w:lang w:eastAsia="ja-JP"/>
        </w:rPr>
        <w:tab/>
        <w:t xml:space="preserve">   450 kPa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Parts of Class 2A:</w:t>
      </w:r>
      <w:r w:rsidRPr="00896B58">
        <w:rPr>
          <w:rFonts w:eastAsia="MS Mincho"/>
          <w:b/>
          <w:bCs/>
          <w:spacing w:val="-2"/>
          <w:lang w:eastAsia="ja-JP"/>
        </w:rPr>
        <w:tab/>
        <w:t xml:space="preserve">   120 kPa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>4.</w:t>
      </w:r>
      <w:r>
        <w:rPr>
          <w:rFonts w:eastAsia="MS Mincho"/>
          <w:b/>
          <w:bCs/>
          <w:spacing w:val="-2"/>
          <w:lang w:eastAsia="ja-JP"/>
        </w:rPr>
        <w:tab/>
        <w:t>Design temperatures: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-20 °C to 120 °C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For temperatures exceeding the above-mentioned values, special tests conditions are applicable.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5.</w:t>
      </w:r>
      <w:r w:rsidRPr="00896B58">
        <w:rPr>
          <w:rFonts w:eastAsia="MS Mincho"/>
          <w:b/>
          <w:bCs/>
          <w:spacing w:val="-2"/>
          <w:lang w:eastAsia="ja-JP"/>
        </w:rPr>
        <w:tab/>
        <w:t>General design rules: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 xml:space="preserve">The couplings shall be compatible with the </w:t>
      </w:r>
      <w:ins w:id="134" w:author="Salvatore Piccolo" w:date="2017-02-14T17:07:00Z">
        <w:r w:rsidR="00806E1C">
          <w:rPr>
            <w:rFonts w:eastAsia="MS Mincho"/>
            <w:b/>
            <w:bCs/>
            <w:spacing w:val="-2"/>
            <w:lang w:eastAsia="ja-JP"/>
          </w:rPr>
          <w:t xml:space="preserve">gas </w:t>
        </w:r>
        <w:proofErr w:type="gramStart"/>
        <w:r w:rsidR="00806E1C">
          <w:rPr>
            <w:rFonts w:eastAsia="MS Mincho"/>
            <w:b/>
            <w:bCs/>
            <w:spacing w:val="-2"/>
            <w:lang w:eastAsia="ja-JP"/>
          </w:rPr>
          <w:t xml:space="preserve">tube </w:t>
        </w:r>
      </w:ins>
      <w:r w:rsidRPr="00896B58">
        <w:rPr>
          <w:rFonts w:eastAsia="MS Mincho"/>
          <w:b/>
          <w:bCs/>
          <w:spacing w:val="-2"/>
          <w:lang w:eastAsia="ja-JP"/>
        </w:rPr>
        <w:t>.</w:t>
      </w:r>
      <w:proofErr w:type="gramEnd"/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>Specific care shall be taken against galvanic corrosion.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 xml:space="preserve">Stainless </w:t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 xml:space="preserve">steel </w:t>
      </w:r>
      <w:ins w:id="135" w:author="Salvatore Piccolo" w:date="2017-02-14T17:07:00Z">
        <w:r w:rsidR="00806E1C">
          <w:rPr>
            <w:rFonts w:eastAsia="MS Mincho"/>
            <w:b/>
            <w:bCs/>
            <w:spacing w:val="-2"/>
            <w:lang w:eastAsia="ja-JP"/>
          </w:rPr>
          <w:t xml:space="preserve"> gas</w:t>
        </w:r>
        <w:proofErr w:type="gramEnd"/>
        <w:r w:rsidR="00806E1C">
          <w:rPr>
            <w:rFonts w:eastAsia="MS Mincho"/>
            <w:b/>
            <w:bCs/>
            <w:spacing w:val="-2"/>
            <w:lang w:eastAsia="ja-JP"/>
          </w:rPr>
          <w:t xml:space="preserve"> tube</w:t>
        </w:r>
      </w:ins>
      <w:r w:rsidRPr="00896B58">
        <w:rPr>
          <w:rFonts w:eastAsia="MS Mincho"/>
          <w:b/>
          <w:bCs/>
          <w:spacing w:val="-2"/>
          <w:lang w:eastAsia="ja-JP"/>
        </w:rPr>
        <w:t xml:space="preserve"> shall only be used in combination with stainless steel couplings.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</w:t>
      </w:r>
      <w:r w:rsidRPr="00896B58">
        <w:rPr>
          <w:rFonts w:eastAsia="MS Mincho"/>
          <w:b/>
          <w:bCs/>
          <w:spacing w:val="-2"/>
          <w:lang w:eastAsia="ja-JP"/>
        </w:rPr>
        <w:tab/>
        <w:t>Applicable test procedures:</w:t>
      </w:r>
    </w:p>
    <w:p w:rsidR="00896B58" w:rsidRPr="00896B58" w:rsidRDefault="00896B58" w:rsidP="009D133E">
      <w:pPr>
        <w:keepNext/>
        <w:keepLines/>
        <w:tabs>
          <w:tab w:val="left" w:pos="2268"/>
        </w:tabs>
        <w:spacing w:after="120"/>
        <w:ind w:left="2268" w:right="1134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6.1.</w:t>
      </w:r>
      <w:r w:rsidRPr="00896B58">
        <w:rPr>
          <w:rFonts w:eastAsia="MS Mincho"/>
          <w:b/>
          <w:bCs/>
          <w:spacing w:val="-2"/>
          <w:lang w:eastAsia="ja-JP"/>
        </w:rPr>
        <w:tab/>
        <w:t>For parts of Class</w:t>
      </w:r>
      <w:r w:rsidR="00093832">
        <w:rPr>
          <w:rFonts w:eastAsia="MS Mincho"/>
          <w:b/>
          <w:bCs/>
          <w:spacing w:val="-2"/>
          <w:lang w:eastAsia="ja-JP"/>
        </w:rPr>
        <w:t>es</w:t>
      </w:r>
      <w:r w:rsidRPr="00896B58">
        <w:rPr>
          <w:rFonts w:eastAsia="MS Mincho"/>
          <w:b/>
          <w:bCs/>
          <w:spacing w:val="-2"/>
          <w:lang w:eastAsia="ja-JP"/>
        </w:rPr>
        <w:t xml:space="preserve"> 0 and 1: </w:t>
      </w:r>
    </w:p>
    <w:p w:rsidR="00896B58" w:rsidRPr="00896B58" w:rsidRDefault="00896B58" w:rsidP="009D133E">
      <w:pPr>
        <w:keepNext/>
        <w:keepLines/>
        <w:tabs>
          <w:tab w:val="left" w:pos="2268"/>
        </w:tabs>
        <w:spacing w:after="120"/>
        <w:ind w:left="2268" w:right="1134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Overpressure test</w:t>
      </w:r>
      <w:r w:rsidRPr="00896B58"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ab/>
        <w:t>Annex 16, para</w:t>
      </w:r>
      <w:r w:rsidR="00093832">
        <w:rPr>
          <w:rFonts w:eastAsia="MS Mincho"/>
          <w:b/>
          <w:bCs/>
          <w:spacing w:val="-2"/>
          <w:lang w:eastAsia="ja-JP"/>
        </w:rPr>
        <w:t>.</w:t>
      </w:r>
      <w:r w:rsidRPr="00896B58">
        <w:rPr>
          <w:rFonts w:eastAsia="MS Mincho"/>
          <w:b/>
          <w:bCs/>
          <w:spacing w:val="-2"/>
          <w:lang w:eastAsia="ja-JP"/>
        </w:rPr>
        <w:t xml:space="preserve"> 4.</w:t>
      </w:r>
    </w:p>
    <w:p w:rsidR="00896B58" w:rsidRPr="00896B58" w:rsidRDefault="00896B58" w:rsidP="009D133E">
      <w:pPr>
        <w:keepNext/>
        <w:keepLines/>
        <w:tabs>
          <w:tab w:val="left" w:pos="2268"/>
        </w:tabs>
        <w:spacing w:after="120"/>
        <w:ind w:left="2268" w:right="1134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External leakage</w:t>
      </w:r>
      <w:r w:rsidRPr="00896B58"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ab/>
        <w:t>Annex 16, para.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5.</w:t>
      </w:r>
    </w:p>
    <w:p w:rsidR="00896B58" w:rsidRPr="00896B58" w:rsidRDefault="00896B58" w:rsidP="009D133E">
      <w:pPr>
        <w:keepNext/>
        <w:keepLines/>
        <w:tabs>
          <w:tab w:val="left" w:pos="2268"/>
        </w:tabs>
        <w:spacing w:after="120"/>
        <w:ind w:left="2268" w:right="1134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High temperature</w:t>
      </w:r>
      <w:r w:rsidRPr="00896B58"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ab/>
        <w:t>Annex 16, para.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6.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>Low temperature</w:t>
      </w:r>
      <w:r w:rsidRPr="00896B58"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ab/>
        <w:t>Annex 16, para. 7.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LPG compatibility</w:t>
      </w:r>
      <w:r w:rsidRPr="00896B58"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ab/>
        <w:t>Annex 16, para.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11</w:t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.*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>*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>Resistance to dry heat</w:t>
      </w:r>
      <w:r w:rsidRPr="00896B58">
        <w:rPr>
          <w:rFonts w:eastAsia="MS Mincho"/>
          <w:b/>
          <w:bCs/>
          <w:spacing w:val="-2"/>
          <w:lang w:eastAsia="ja-JP"/>
        </w:rPr>
        <w:tab/>
        <w:t>Annex 16, para. 13</w:t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.*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>*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Ozone ageing</w:t>
      </w:r>
      <w:r w:rsidRPr="00896B58"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ab/>
        <w:t>Annex 16, para.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14</w:t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.*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>*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6.2.</w:t>
      </w:r>
      <w:r w:rsidRPr="00896B58">
        <w:rPr>
          <w:rFonts w:eastAsia="MS Mincho"/>
          <w:b/>
          <w:bCs/>
          <w:spacing w:val="-2"/>
          <w:lang w:eastAsia="ja-JP"/>
        </w:rPr>
        <w:tab/>
        <w:t>For parts of Class 2 or 2A: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>Overpressure test</w:t>
      </w:r>
      <w:r w:rsidRPr="00896B58">
        <w:rPr>
          <w:rFonts w:eastAsia="MS Mincho"/>
          <w:b/>
          <w:bCs/>
          <w:spacing w:val="-2"/>
          <w:lang w:eastAsia="ja-JP"/>
        </w:rPr>
        <w:tab/>
      </w: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Annex 16, para. 4.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External leakage</w:t>
      </w: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ab/>
        <w:t>Annex 16, para.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5.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High temperature</w:t>
      </w: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ab/>
        <w:t>Annex 16, para.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6.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>Low temperature</w:t>
      </w:r>
      <w:r w:rsidRPr="00896B58">
        <w:rPr>
          <w:rFonts w:eastAsia="MS Mincho"/>
          <w:b/>
          <w:bCs/>
          <w:spacing w:val="-2"/>
          <w:lang w:eastAsia="ja-JP"/>
        </w:rPr>
        <w:tab/>
      </w: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Annex 16, para. 7.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LPG compatibility</w:t>
      </w:r>
      <w:r w:rsidRPr="00896B58">
        <w:rPr>
          <w:rFonts w:eastAsia="MS Mincho"/>
          <w:b/>
          <w:bCs/>
          <w:spacing w:val="-2"/>
          <w:lang w:eastAsia="ja-JP"/>
        </w:rPr>
        <w:tab/>
      </w: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Annex 16, para.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11</w:t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.*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>*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Corrosion resistance</w:t>
      </w:r>
      <w:r w:rsidRPr="00896B58">
        <w:rPr>
          <w:rFonts w:eastAsia="MS Mincho"/>
          <w:b/>
          <w:bCs/>
          <w:spacing w:val="-2"/>
          <w:lang w:eastAsia="ja-JP"/>
        </w:rPr>
        <w:tab/>
        <w:t>Annex 16, para.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12.</w:t>
      </w:r>
      <w:r w:rsidR="00093832" w:rsidRPr="00093832">
        <w:rPr>
          <w:rStyle w:val="FootnoteReference"/>
          <w:rFonts w:eastAsia="MS Mincho"/>
          <w:b/>
          <w:bCs/>
          <w:spacing w:val="-2"/>
          <w:vertAlign w:val="baseline"/>
          <w:lang w:eastAsia="ja-JP"/>
        </w:rPr>
        <w:footnoteReference w:id="2"/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6.3</w:t>
      </w:r>
      <w:r>
        <w:rPr>
          <w:rFonts w:eastAsia="MS Mincho"/>
          <w:b/>
          <w:bCs/>
          <w:spacing w:val="-2"/>
          <w:lang w:eastAsia="ja-JP"/>
        </w:rPr>
        <w:t>.</w:t>
      </w:r>
      <w:r w:rsidRPr="00896B58">
        <w:rPr>
          <w:rFonts w:eastAsia="MS Mincho"/>
          <w:b/>
          <w:bCs/>
          <w:spacing w:val="-2"/>
          <w:lang w:eastAsia="ja-JP"/>
        </w:rPr>
        <w:tab/>
        <w:t xml:space="preserve">Specific requirements on the </w:t>
      </w:r>
      <w:ins w:id="136" w:author="Salvatore Piccolo" w:date="2017-02-14T17:13:00Z">
        <w:r w:rsidR="00D90F84">
          <w:rPr>
            <w:rFonts w:eastAsia="MS Mincho"/>
            <w:b/>
            <w:bCs/>
            <w:spacing w:val="-2"/>
            <w:lang w:eastAsia="ja-JP"/>
          </w:rPr>
          <w:t>gas tube</w:t>
        </w:r>
      </w:ins>
      <w:ins w:id="137" w:author="Salvatore Piccolo" w:date="2017-02-15T16:20:00Z">
        <w:r w:rsidR="00EB215E">
          <w:rPr>
            <w:rFonts w:eastAsia="MS Mincho"/>
            <w:b/>
            <w:bCs/>
            <w:spacing w:val="-2"/>
            <w:lang w:eastAsia="ja-JP"/>
          </w:rPr>
          <w:t xml:space="preserve"> </w:t>
        </w:r>
        <w:proofErr w:type="gramStart"/>
        <w:r w:rsidR="00EB215E">
          <w:rPr>
            <w:rFonts w:eastAsia="MS Mincho"/>
            <w:b/>
            <w:bCs/>
            <w:spacing w:val="-2"/>
            <w:lang w:eastAsia="ja-JP"/>
          </w:rPr>
          <w:t xml:space="preserve">and </w:t>
        </w:r>
      </w:ins>
      <w:ins w:id="138" w:author="Salvatore Piccolo" w:date="2017-02-14T17:14:00Z">
        <w:r w:rsidR="00D90F84">
          <w:rPr>
            <w:rFonts w:eastAsia="MS Mincho"/>
            <w:b/>
            <w:bCs/>
            <w:spacing w:val="-2"/>
            <w:lang w:eastAsia="ja-JP"/>
          </w:rPr>
          <w:t xml:space="preserve"> </w:t>
        </w:r>
      </w:ins>
      <w:ins w:id="139" w:author="Salvatore Piccolo" w:date="2017-02-14T17:21:00Z">
        <w:r w:rsidR="00D90F84">
          <w:rPr>
            <w:rFonts w:eastAsia="MS Mincho"/>
            <w:b/>
            <w:bCs/>
            <w:spacing w:val="-2"/>
            <w:lang w:eastAsia="ja-JP"/>
          </w:rPr>
          <w:t>its</w:t>
        </w:r>
      </w:ins>
      <w:proofErr w:type="gramEnd"/>
      <w:ins w:id="140" w:author="Salvatore Piccolo" w:date="2017-02-14T17:13:00Z">
        <w:r w:rsidR="00D90F84">
          <w:rPr>
            <w:rFonts w:eastAsia="MS Mincho"/>
            <w:b/>
            <w:bCs/>
            <w:spacing w:val="-2"/>
            <w:lang w:eastAsia="ja-JP"/>
          </w:rPr>
          <w:t xml:space="preserve"> </w:t>
        </w:r>
      </w:ins>
      <w:r w:rsidRPr="00896B58">
        <w:rPr>
          <w:rFonts w:eastAsia="MS Mincho"/>
          <w:b/>
          <w:bCs/>
          <w:spacing w:val="-2"/>
          <w:lang w:eastAsia="ja-JP"/>
        </w:rPr>
        <w:t>couplings</w:t>
      </w:r>
      <w:ins w:id="141" w:author="Salvatore Piccolo" w:date="2017-02-15T16:20:00Z">
        <w:r w:rsidR="00EB215E">
          <w:rPr>
            <w:rFonts w:eastAsia="MS Mincho"/>
            <w:b/>
            <w:bCs/>
            <w:spacing w:val="-2"/>
            <w:lang w:eastAsia="ja-JP"/>
          </w:rPr>
          <w:t>:</w:t>
        </w:r>
      </w:ins>
    </w:p>
    <w:p w:rsidR="00EB215E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ins w:id="142" w:author="Salvatore Piccolo" w:date="2017-02-15T16:21:00Z"/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6.3.1</w:t>
      </w:r>
      <w:r>
        <w:rPr>
          <w:rFonts w:eastAsia="MS Mincho"/>
          <w:b/>
          <w:bCs/>
          <w:spacing w:val="-2"/>
          <w:lang w:eastAsia="ja-JP"/>
        </w:rPr>
        <w:t>.</w:t>
      </w:r>
      <w:r w:rsidRPr="00896B58">
        <w:rPr>
          <w:rFonts w:eastAsia="MS Mincho"/>
          <w:b/>
          <w:bCs/>
          <w:spacing w:val="-2"/>
          <w:lang w:eastAsia="ja-JP"/>
        </w:rPr>
        <w:tab/>
      </w:r>
      <w:ins w:id="143" w:author="Salvatore Piccolo" w:date="2017-02-15T16:21:00Z">
        <w:r w:rsidR="00EB215E">
          <w:rPr>
            <w:rFonts w:eastAsia="MS Mincho"/>
            <w:b/>
            <w:bCs/>
            <w:spacing w:val="-2"/>
            <w:lang w:eastAsia="ja-JP"/>
          </w:rPr>
          <w:t>Endurance test</w:t>
        </w:r>
      </w:ins>
    </w:p>
    <w:p w:rsidR="00896B58" w:rsidRPr="00896B58" w:rsidRDefault="00EB215E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ins w:id="144" w:author="Salvatore Piccolo" w:date="2017-02-15T16:21:00Z">
        <w:r>
          <w:rPr>
            <w:rFonts w:eastAsia="MS Mincho"/>
            <w:b/>
            <w:bCs/>
            <w:spacing w:val="-2"/>
            <w:lang w:eastAsia="ja-JP"/>
          </w:rPr>
          <w:tab/>
        </w:r>
      </w:ins>
      <w:r w:rsidR="00896B58" w:rsidRPr="00896B58">
        <w:rPr>
          <w:rFonts w:eastAsia="MS Mincho"/>
          <w:b/>
          <w:bCs/>
          <w:spacing w:val="-2"/>
          <w:lang w:eastAsia="ja-JP"/>
        </w:rPr>
        <w:t>The</w:t>
      </w:r>
      <w:ins w:id="145" w:author="Salvatore Piccolo" w:date="2017-02-15T16:21:00Z">
        <w:r>
          <w:rPr>
            <w:rFonts w:eastAsia="MS Mincho"/>
            <w:b/>
            <w:bCs/>
            <w:spacing w:val="-2"/>
            <w:lang w:eastAsia="ja-JP"/>
          </w:rPr>
          <w:t xml:space="preserve"> </w:t>
        </w:r>
      </w:ins>
      <w:ins w:id="146" w:author="Salvatore Piccolo" w:date="2017-02-14T17:14:00Z">
        <w:r w:rsidR="00D90F84">
          <w:rPr>
            <w:rFonts w:eastAsia="MS Mincho"/>
            <w:b/>
            <w:bCs/>
            <w:spacing w:val="-2"/>
            <w:lang w:eastAsia="ja-JP"/>
          </w:rPr>
          <w:t>gas tube</w:t>
        </w:r>
      </w:ins>
      <w:r w:rsidR="00896B58" w:rsidRPr="00896B58">
        <w:rPr>
          <w:rFonts w:eastAsia="MS Mincho"/>
          <w:b/>
          <w:bCs/>
          <w:spacing w:val="-2"/>
          <w:lang w:eastAsia="ja-JP"/>
        </w:rPr>
        <w:t xml:space="preserve"> and</w:t>
      </w:r>
      <w:ins w:id="147" w:author="Salvatore Piccolo" w:date="2017-02-14T17:16:00Z">
        <w:r w:rsidR="00D90F84">
          <w:rPr>
            <w:rFonts w:eastAsia="MS Mincho"/>
            <w:b/>
            <w:bCs/>
            <w:spacing w:val="-2"/>
            <w:lang w:eastAsia="ja-JP"/>
          </w:rPr>
          <w:t xml:space="preserve"> </w:t>
        </w:r>
      </w:ins>
      <w:ins w:id="148" w:author="Salvatore Piccolo" w:date="2017-02-14T17:21:00Z">
        <w:r w:rsidR="00D90F84">
          <w:rPr>
            <w:rFonts w:eastAsia="MS Mincho"/>
            <w:b/>
            <w:bCs/>
            <w:spacing w:val="-2"/>
            <w:lang w:eastAsia="ja-JP"/>
          </w:rPr>
          <w:t>its</w:t>
        </w:r>
      </w:ins>
      <w:ins w:id="149" w:author="Salvatore Piccolo" w:date="2017-02-14T17:16:00Z">
        <w:r w:rsidR="00D90F84">
          <w:rPr>
            <w:rFonts w:eastAsia="MS Mincho"/>
            <w:b/>
            <w:bCs/>
            <w:spacing w:val="-2"/>
            <w:lang w:eastAsia="ja-JP"/>
          </w:rPr>
          <w:t xml:space="preserve"> </w:t>
        </w:r>
      </w:ins>
      <w:r w:rsidR="00896B58" w:rsidRPr="00896B58">
        <w:rPr>
          <w:rFonts w:eastAsia="MS Mincho"/>
          <w:b/>
          <w:bCs/>
          <w:spacing w:val="-2"/>
          <w:lang w:eastAsia="ja-JP"/>
        </w:rPr>
        <w:t>coupling</w:t>
      </w:r>
      <w:ins w:id="150" w:author="Salvatore Piccolo" w:date="2017-02-14T17:16:00Z">
        <w:r w:rsidR="00D90F84">
          <w:rPr>
            <w:rFonts w:eastAsia="MS Mincho"/>
            <w:b/>
            <w:bCs/>
            <w:spacing w:val="-2"/>
            <w:lang w:eastAsia="ja-JP"/>
          </w:rPr>
          <w:t>(s)</w:t>
        </w:r>
      </w:ins>
      <w:r w:rsidR="00896B58" w:rsidRPr="00896B58">
        <w:rPr>
          <w:rFonts w:eastAsia="MS Mincho"/>
          <w:b/>
          <w:bCs/>
          <w:spacing w:val="-2"/>
          <w:lang w:eastAsia="ja-JP"/>
        </w:rPr>
        <w:t xml:space="preserve"> shall be tested for an endurance test consisting out of </w:t>
      </w:r>
      <w:r w:rsidR="00FC4DD3">
        <w:rPr>
          <w:rFonts w:eastAsia="MS Mincho"/>
          <w:b/>
          <w:bCs/>
          <w:spacing w:val="-2"/>
          <w:lang w:eastAsia="ja-JP"/>
        </w:rPr>
        <w:t>100</w:t>
      </w:r>
      <w:r w:rsidR="00093832">
        <w:rPr>
          <w:rFonts w:eastAsia="MS Mincho"/>
          <w:b/>
          <w:bCs/>
          <w:spacing w:val="-2"/>
          <w:lang w:eastAsia="ja-JP"/>
        </w:rPr>
        <w:t>,</w:t>
      </w:r>
      <w:r w:rsidR="00896B58" w:rsidRPr="00896B58">
        <w:rPr>
          <w:rFonts w:eastAsia="MS Mincho"/>
          <w:b/>
          <w:bCs/>
          <w:spacing w:val="-2"/>
          <w:lang w:eastAsia="ja-JP"/>
        </w:rPr>
        <w:t>000 cycles.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 xml:space="preserve">1 Cycle consist out of pressure ramp </w:t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 xml:space="preserve">from </w:t>
      </w:r>
      <w:ins w:id="151" w:author="Salvatore Piccolo" w:date="2017-02-20T14:39:00Z">
        <w:r w:rsidR="00F9262F">
          <w:rPr>
            <w:rFonts w:eastAsia="MS Mincho"/>
            <w:b/>
            <w:bCs/>
            <w:spacing w:val="-2"/>
            <w:lang w:eastAsia="ja-JP"/>
          </w:rPr>
          <w:t xml:space="preserve"> 15</w:t>
        </w:r>
        <w:proofErr w:type="gramEnd"/>
        <w:r w:rsidR="00F9262F">
          <w:rPr>
            <w:rFonts w:eastAsia="MS Mincho"/>
            <w:b/>
            <w:bCs/>
            <w:spacing w:val="-2"/>
            <w:lang w:eastAsia="ja-JP"/>
          </w:rPr>
          <w:t>%</w:t>
        </w:r>
      </w:ins>
      <w:ins w:id="152" w:author="Salvatore Piccolo" w:date="2017-02-20T14:40:00Z">
        <w:r w:rsidR="00F9262F">
          <w:rPr>
            <w:rFonts w:eastAsia="MS Mincho"/>
            <w:b/>
            <w:bCs/>
            <w:spacing w:val="-2"/>
            <w:lang w:eastAsia="ja-JP"/>
          </w:rPr>
          <w:t>·</w:t>
        </w:r>
      </w:ins>
      <w:ins w:id="153" w:author="Salvatore Piccolo" w:date="2017-02-20T14:39:00Z">
        <w:r w:rsidR="00F9262F">
          <w:rPr>
            <w:rFonts w:eastAsia="MS Mincho"/>
            <w:b/>
            <w:bCs/>
            <w:spacing w:val="-2"/>
            <w:lang w:eastAsia="ja-JP"/>
          </w:rPr>
          <w:t>WP</w:t>
        </w:r>
      </w:ins>
      <w:r w:rsidRPr="00896B58">
        <w:rPr>
          <w:rFonts w:eastAsia="MS Mincho"/>
          <w:b/>
          <w:bCs/>
          <w:spacing w:val="-2"/>
          <w:lang w:eastAsia="ja-JP"/>
        </w:rPr>
        <w:t xml:space="preserve"> up to WP.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ab/>
        <w:t>The coupling</w:t>
      </w:r>
      <w:ins w:id="154" w:author="Salvatore Piccolo" w:date="2017-02-14T17:17:00Z">
        <w:r w:rsidR="00D90F84">
          <w:rPr>
            <w:rFonts w:eastAsia="MS Mincho"/>
            <w:b/>
            <w:bCs/>
            <w:spacing w:val="-2"/>
            <w:lang w:eastAsia="ja-JP"/>
          </w:rPr>
          <w:t>(s)</w:t>
        </w:r>
      </w:ins>
      <w:r w:rsidRPr="00896B58">
        <w:rPr>
          <w:rFonts w:eastAsia="MS Mincho"/>
          <w:b/>
          <w:bCs/>
          <w:spacing w:val="-2"/>
          <w:lang w:eastAsia="ja-JP"/>
        </w:rPr>
        <w:t xml:space="preserve"> shall only be tested using a compatible </w:t>
      </w:r>
      <w:ins w:id="155" w:author="Salvatore Piccolo" w:date="2017-02-15T16:19:00Z">
        <w:r w:rsidR="002777A5">
          <w:rPr>
            <w:rFonts w:eastAsia="MS Mincho"/>
            <w:b/>
            <w:bCs/>
            <w:spacing w:val="-2"/>
            <w:lang w:eastAsia="ja-JP"/>
          </w:rPr>
          <w:t>gas tube</w:t>
        </w:r>
      </w:ins>
      <w:r w:rsidRPr="00896B58">
        <w:rPr>
          <w:rFonts w:eastAsia="MS Mincho"/>
          <w:b/>
          <w:bCs/>
          <w:spacing w:val="-2"/>
          <w:lang w:eastAsia="ja-JP"/>
        </w:rPr>
        <w:t>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Pr="00896B58">
        <w:rPr>
          <w:rFonts w:eastAsia="MS Mincho"/>
          <w:b/>
          <w:bCs/>
          <w:spacing w:val="-2"/>
          <w:lang w:eastAsia="ja-JP"/>
        </w:rPr>
        <w:t>After the endurance test</w:t>
      </w:r>
      <w:r>
        <w:rPr>
          <w:rFonts w:eastAsia="MS Mincho"/>
          <w:b/>
          <w:bCs/>
          <w:spacing w:val="-2"/>
          <w:lang w:eastAsia="ja-JP"/>
        </w:rPr>
        <w:t>,</w:t>
      </w:r>
      <w:r w:rsidRPr="00896B58">
        <w:rPr>
          <w:rFonts w:eastAsia="MS Mincho"/>
          <w:b/>
          <w:bCs/>
          <w:spacing w:val="-2"/>
          <w:lang w:eastAsia="ja-JP"/>
        </w:rPr>
        <w:t xml:space="preserve"> the </w:t>
      </w:r>
      <w:ins w:id="156" w:author="Salvatore Piccolo" w:date="2017-02-14T17:15:00Z">
        <w:r w:rsidR="00D90F84">
          <w:rPr>
            <w:rFonts w:eastAsia="MS Mincho"/>
            <w:b/>
            <w:bCs/>
            <w:spacing w:val="-2"/>
            <w:lang w:eastAsia="ja-JP"/>
          </w:rPr>
          <w:t xml:space="preserve">gas tube </w:t>
        </w:r>
      </w:ins>
      <w:r w:rsidRPr="00896B58">
        <w:rPr>
          <w:rFonts w:eastAsia="MS Mincho"/>
          <w:b/>
          <w:bCs/>
          <w:spacing w:val="-2"/>
          <w:lang w:eastAsia="ja-JP"/>
        </w:rPr>
        <w:t>and</w:t>
      </w:r>
      <w:ins w:id="157" w:author="Salvatore Piccolo" w:date="2017-02-14T17:17:00Z">
        <w:r w:rsidR="00D90F84">
          <w:rPr>
            <w:rFonts w:eastAsia="MS Mincho"/>
            <w:b/>
            <w:bCs/>
            <w:spacing w:val="-2"/>
            <w:lang w:eastAsia="ja-JP"/>
          </w:rPr>
          <w:t xml:space="preserve"> </w:t>
        </w:r>
      </w:ins>
      <w:ins w:id="158" w:author="Salvatore Piccolo" w:date="2017-02-14T17:21:00Z">
        <w:r w:rsidR="00D90F84">
          <w:rPr>
            <w:rFonts w:eastAsia="MS Mincho"/>
            <w:b/>
            <w:bCs/>
            <w:spacing w:val="-2"/>
            <w:lang w:eastAsia="ja-JP"/>
          </w:rPr>
          <w:t>its</w:t>
        </w:r>
      </w:ins>
      <w:ins w:id="159" w:author="Salvatore Piccolo" w:date="2017-02-14T17:17:00Z">
        <w:r w:rsidR="00D90F84">
          <w:rPr>
            <w:rFonts w:eastAsia="MS Mincho"/>
            <w:b/>
            <w:bCs/>
            <w:spacing w:val="-2"/>
            <w:lang w:eastAsia="ja-JP"/>
          </w:rPr>
          <w:t xml:space="preserve"> </w:t>
        </w:r>
      </w:ins>
      <w:r w:rsidRPr="00896B58">
        <w:rPr>
          <w:rFonts w:eastAsia="MS Mincho"/>
          <w:b/>
          <w:bCs/>
          <w:spacing w:val="-2"/>
          <w:lang w:eastAsia="ja-JP"/>
        </w:rPr>
        <w:t>coupling</w:t>
      </w:r>
      <w:ins w:id="160" w:author="Salvatore Piccolo" w:date="2017-02-14T17:17:00Z">
        <w:r w:rsidR="00D90F84">
          <w:rPr>
            <w:rFonts w:eastAsia="MS Mincho"/>
            <w:b/>
            <w:bCs/>
            <w:spacing w:val="-2"/>
            <w:lang w:eastAsia="ja-JP"/>
          </w:rPr>
          <w:t>(s)</w:t>
        </w:r>
      </w:ins>
      <w:r w:rsidRPr="00896B58">
        <w:rPr>
          <w:rFonts w:eastAsia="MS Mincho"/>
          <w:b/>
          <w:bCs/>
          <w:spacing w:val="-2"/>
          <w:lang w:eastAsia="ja-JP"/>
        </w:rPr>
        <w:t xml:space="preserve"> need to comply with the </w:t>
      </w:r>
      <w:r w:rsidR="00093832">
        <w:rPr>
          <w:rFonts w:eastAsia="MS Mincho"/>
          <w:b/>
          <w:bCs/>
          <w:spacing w:val="-2"/>
          <w:lang w:eastAsia="ja-JP"/>
        </w:rPr>
        <w:t xml:space="preserve">leakage </w:t>
      </w:r>
      <w:r w:rsidRPr="00896B58">
        <w:rPr>
          <w:rFonts w:eastAsia="MS Mincho"/>
          <w:b/>
          <w:bCs/>
          <w:spacing w:val="-2"/>
          <w:lang w:eastAsia="ja-JP"/>
        </w:rPr>
        <w:t xml:space="preserve">test </w:t>
      </w:r>
      <w:r>
        <w:rPr>
          <w:rFonts w:eastAsia="MS Mincho"/>
          <w:b/>
          <w:bCs/>
          <w:spacing w:val="-2"/>
          <w:lang w:eastAsia="ja-JP"/>
        </w:rPr>
        <w:t>o</w:t>
      </w:r>
      <w:r w:rsidRPr="00896B58">
        <w:rPr>
          <w:rFonts w:eastAsia="MS Mincho"/>
          <w:b/>
          <w:bCs/>
          <w:spacing w:val="-2"/>
          <w:lang w:eastAsia="ja-JP"/>
        </w:rPr>
        <w:t>f Annex 16</w:t>
      </w:r>
      <w:r w:rsidR="00FC4DD3">
        <w:rPr>
          <w:rFonts w:eastAsia="MS Mincho"/>
          <w:b/>
          <w:bCs/>
          <w:spacing w:val="-2"/>
          <w:lang w:eastAsia="ja-JP"/>
        </w:rPr>
        <w:t>,</w:t>
      </w:r>
      <w:r w:rsidRPr="00896B58">
        <w:rPr>
          <w:rFonts w:eastAsia="MS Mincho"/>
          <w:b/>
          <w:bCs/>
          <w:spacing w:val="-2"/>
          <w:lang w:eastAsia="ja-JP"/>
        </w:rPr>
        <w:t xml:space="preserve"> paragraph</w:t>
      </w:r>
      <w:r w:rsidR="00FC4DD3">
        <w:rPr>
          <w:rFonts w:eastAsia="MS Mincho"/>
          <w:b/>
          <w:bCs/>
          <w:spacing w:val="-2"/>
          <w:lang w:eastAsia="ja-JP"/>
        </w:rPr>
        <w:t>s</w:t>
      </w:r>
      <w:r w:rsidRPr="00896B58">
        <w:rPr>
          <w:rFonts w:eastAsia="MS Mincho"/>
          <w:b/>
          <w:bCs/>
          <w:spacing w:val="-2"/>
          <w:lang w:eastAsia="ja-JP"/>
        </w:rPr>
        <w:t xml:space="preserve"> </w:t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4</w:t>
      </w:r>
      <w:r w:rsidR="00093832">
        <w:rPr>
          <w:rFonts w:eastAsia="MS Mincho"/>
          <w:b/>
          <w:bCs/>
          <w:spacing w:val="-2"/>
          <w:lang w:eastAsia="ja-JP"/>
        </w:rPr>
        <w:t>.,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5</w:t>
      </w:r>
      <w:r w:rsidR="00FC4DD3">
        <w:rPr>
          <w:rFonts w:eastAsia="MS Mincho"/>
          <w:b/>
          <w:bCs/>
          <w:spacing w:val="-2"/>
          <w:lang w:eastAsia="ja-JP"/>
        </w:rPr>
        <w:t>.</w:t>
      </w:r>
      <w:r w:rsidRPr="00896B58">
        <w:rPr>
          <w:rFonts w:eastAsia="MS Mincho"/>
          <w:b/>
          <w:bCs/>
          <w:spacing w:val="-2"/>
          <w:lang w:eastAsia="ja-JP"/>
        </w:rPr>
        <w:t>, 6</w:t>
      </w:r>
      <w:r w:rsidR="00FC4DD3">
        <w:rPr>
          <w:rFonts w:eastAsia="MS Mincho"/>
          <w:b/>
          <w:bCs/>
          <w:spacing w:val="-2"/>
          <w:lang w:eastAsia="ja-JP"/>
        </w:rPr>
        <w:t>.</w:t>
      </w:r>
      <w:r w:rsidRPr="00896B58">
        <w:rPr>
          <w:rFonts w:eastAsia="MS Mincho"/>
          <w:b/>
          <w:bCs/>
          <w:spacing w:val="-2"/>
          <w:lang w:eastAsia="ja-JP"/>
        </w:rPr>
        <w:t xml:space="preserve"> </w:t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and</w:t>
      </w:r>
      <w:proofErr w:type="gramEnd"/>
      <w:r w:rsidRPr="00896B58">
        <w:rPr>
          <w:rFonts w:eastAsia="MS Mincho"/>
          <w:b/>
          <w:bCs/>
          <w:spacing w:val="-2"/>
          <w:lang w:eastAsia="ja-JP"/>
        </w:rPr>
        <w:t xml:space="preserve"> 7.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6.3.2</w:t>
      </w:r>
      <w:r w:rsidR="00FC4DD3">
        <w:rPr>
          <w:rFonts w:eastAsia="MS Mincho"/>
          <w:b/>
          <w:bCs/>
          <w:spacing w:val="-2"/>
          <w:lang w:eastAsia="ja-JP"/>
        </w:rPr>
        <w:t>.</w:t>
      </w:r>
      <w:r w:rsidRPr="00896B58">
        <w:rPr>
          <w:rFonts w:eastAsia="MS Mincho"/>
          <w:b/>
          <w:bCs/>
          <w:spacing w:val="-2"/>
          <w:lang w:eastAsia="ja-JP"/>
        </w:rPr>
        <w:tab/>
        <w:t xml:space="preserve">Bending test on </w:t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 xml:space="preserve">the </w:t>
      </w:r>
      <w:ins w:id="161" w:author="Salvatore Piccolo" w:date="2017-02-14T17:17:00Z">
        <w:r w:rsidR="00D90F84">
          <w:rPr>
            <w:rFonts w:eastAsia="MS Mincho"/>
            <w:b/>
            <w:bCs/>
            <w:spacing w:val="-2"/>
            <w:lang w:eastAsia="ja-JP"/>
          </w:rPr>
          <w:t xml:space="preserve"> gas</w:t>
        </w:r>
        <w:proofErr w:type="gramEnd"/>
        <w:r w:rsidR="00D90F84">
          <w:rPr>
            <w:rFonts w:eastAsia="MS Mincho"/>
            <w:b/>
            <w:bCs/>
            <w:spacing w:val="-2"/>
            <w:lang w:eastAsia="ja-JP"/>
          </w:rPr>
          <w:t xml:space="preserve"> tube</w:t>
        </w:r>
      </w:ins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Test </w:t>
      </w:r>
      <w:proofErr w:type="gramStart"/>
      <w:r w:rsidR="00896B58" w:rsidRPr="00896B58">
        <w:rPr>
          <w:rFonts w:eastAsia="MS Mincho"/>
          <w:b/>
          <w:bCs/>
          <w:spacing w:val="-2"/>
          <w:lang w:eastAsia="ja-JP"/>
        </w:rPr>
        <w:t xml:space="preserve">the </w:t>
      </w:r>
      <w:ins w:id="162" w:author="Salvatore Piccolo" w:date="2017-02-14T17:17:00Z">
        <w:r w:rsidR="00D90F84">
          <w:rPr>
            <w:rFonts w:eastAsia="MS Mincho"/>
            <w:b/>
            <w:bCs/>
            <w:spacing w:val="-2"/>
            <w:lang w:eastAsia="ja-JP"/>
          </w:rPr>
          <w:t xml:space="preserve"> gas</w:t>
        </w:r>
        <w:proofErr w:type="gramEnd"/>
        <w:r w:rsidR="00D90F84">
          <w:rPr>
            <w:rFonts w:eastAsia="MS Mincho"/>
            <w:b/>
            <w:bCs/>
            <w:spacing w:val="-2"/>
            <w:lang w:eastAsia="ja-JP"/>
          </w:rPr>
          <w:t xml:space="preserve"> tube</w:t>
        </w:r>
      </w:ins>
      <w:r w:rsidR="00896B58" w:rsidRPr="00896B58">
        <w:rPr>
          <w:rFonts w:eastAsia="MS Mincho"/>
          <w:b/>
          <w:bCs/>
          <w:spacing w:val="-2"/>
          <w:lang w:eastAsia="ja-JP"/>
        </w:rPr>
        <w:t xml:space="preserve"> according to the following procedure and acceptance criterion.</w:t>
      </w:r>
    </w:p>
    <w:p w:rsid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9D133E">
        <w:rPr>
          <w:rFonts w:eastAsia="MS Mincho"/>
          <w:b/>
          <w:bCs/>
          <w:spacing w:val="-2"/>
          <w:lang w:eastAsia="ja-JP"/>
        </w:rPr>
        <w:t>(</w:t>
      </w:r>
      <w:r w:rsidR="00896B58" w:rsidRPr="00896B58">
        <w:rPr>
          <w:rFonts w:eastAsia="MS Mincho"/>
          <w:b/>
          <w:bCs/>
          <w:spacing w:val="-2"/>
          <w:lang w:eastAsia="ja-JP"/>
        </w:rPr>
        <w:t>a) Select a mandrel with an external diameter from the below table:</w:t>
      </w:r>
    </w:p>
    <w:tbl>
      <w:tblPr>
        <w:tblW w:w="6237" w:type="dxa"/>
        <w:tblInd w:w="227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3969"/>
      </w:tblGrid>
      <w:tr w:rsidR="00833D04" w:rsidRPr="00857209" w:rsidTr="00833D04">
        <w:trPr>
          <w:cantSplit/>
          <w:tblHeader/>
        </w:trPr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833D04" w:rsidRPr="00833D04" w:rsidRDefault="00833D04" w:rsidP="00833D04">
            <w:pPr>
              <w:spacing w:before="80" w:after="80" w:line="200" w:lineRule="exact"/>
              <w:ind w:left="113" w:right="113"/>
              <w:jc w:val="center"/>
              <w:rPr>
                <w:b/>
                <w:i/>
                <w:sz w:val="16"/>
                <w:szCs w:val="24"/>
                <w:lang w:eastAsia="ar-SA"/>
              </w:rPr>
            </w:pPr>
            <w:r w:rsidRPr="00833D04">
              <w:rPr>
                <w:b/>
                <w:i/>
                <w:sz w:val="16"/>
                <w:szCs w:val="24"/>
                <w:lang w:eastAsia="ar-SA"/>
              </w:rPr>
              <w:t>External diameter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833D04" w:rsidRPr="00833D04" w:rsidRDefault="00833D04" w:rsidP="00833D04">
            <w:pPr>
              <w:spacing w:before="80" w:after="80" w:line="200" w:lineRule="exact"/>
              <w:ind w:left="113" w:right="113"/>
              <w:jc w:val="center"/>
              <w:rPr>
                <w:b/>
                <w:i/>
                <w:sz w:val="16"/>
                <w:szCs w:val="24"/>
                <w:lang w:eastAsia="ar-SA"/>
              </w:rPr>
            </w:pPr>
            <w:r w:rsidRPr="00833D04">
              <w:rPr>
                <w:b/>
                <w:i/>
                <w:sz w:val="16"/>
                <w:szCs w:val="24"/>
                <w:lang w:eastAsia="ar-SA"/>
              </w:rPr>
              <w:t>Mandrel diameter</w:t>
            </w:r>
          </w:p>
        </w:tc>
      </w:tr>
      <w:tr w:rsidR="00833D04" w:rsidRPr="00857209" w:rsidTr="00833D04">
        <w:trPr>
          <w:cantSplit/>
        </w:trPr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:rsidR="00833D04" w:rsidRPr="00833D04" w:rsidRDefault="00833D04" w:rsidP="00833D04">
            <w:pPr>
              <w:spacing w:before="40" w:after="120" w:line="220" w:lineRule="exact"/>
              <w:ind w:left="113" w:right="113"/>
              <w:jc w:val="center"/>
              <w:rPr>
                <w:b/>
                <w:lang w:eastAsia="ar-SA"/>
              </w:rPr>
            </w:pPr>
            <w:r w:rsidRPr="00833D04">
              <w:rPr>
                <w:b/>
                <w:lang w:eastAsia="ar-SA"/>
              </w:rPr>
              <w:t>≤ 8 mm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33D04" w:rsidRPr="00833D04" w:rsidRDefault="00833D04" w:rsidP="00D90F84">
            <w:pPr>
              <w:spacing w:before="40" w:after="120" w:line="220" w:lineRule="exact"/>
              <w:ind w:left="113" w:right="113"/>
              <w:jc w:val="center"/>
              <w:rPr>
                <w:b/>
                <w:lang w:eastAsia="ar-SA"/>
              </w:rPr>
            </w:pPr>
            <w:r w:rsidRPr="00833D04">
              <w:rPr>
                <w:b/>
                <w:lang w:eastAsia="ar-SA"/>
              </w:rPr>
              <w:t xml:space="preserve">3 times the external </w:t>
            </w:r>
            <w:ins w:id="163" w:author="Salvatore Piccolo" w:date="2017-02-14T17:17:00Z">
              <w:r w:rsidR="00D90F84">
                <w:rPr>
                  <w:b/>
                  <w:lang w:eastAsia="ar-SA"/>
                </w:rPr>
                <w:t>gas tube</w:t>
              </w:r>
            </w:ins>
            <w:r w:rsidRPr="00833D04">
              <w:rPr>
                <w:b/>
                <w:lang w:eastAsia="ar-SA"/>
              </w:rPr>
              <w:t xml:space="preserve"> diameter</w:t>
            </w:r>
          </w:p>
        </w:tc>
      </w:tr>
      <w:tr w:rsidR="00833D04" w:rsidRPr="00857209" w:rsidTr="00833D04">
        <w:trPr>
          <w:cantSplit/>
        </w:trPr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:rsidR="00833D04" w:rsidRPr="00833D04" w:rsidRDefault="00833D04" w:rsidP="00833D04">
            <w:pPr>
              <w:spacing w:before="40" w:after="120" w:line="220" w:lineRule="exact"/>
              <w:ind w:left="113" w:right="113"/>
              <w:jc w:val="center"/>
              <w:rPr>
                <w:b/>
                <w:lang w:eastAsia="ar-SA"/>
              </w:rPr>
            </w:pPr>
            <w:r w:rsidRPr="00833D04">
              <w:rPr>
                <w:b/>
                <w:lang w:eastAsia="ar-SA"/>
              </w:rPr>
              <w:t>&gt; 8 mm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shd w:val="clear" w:color="auto" w:fill="auto"/>
          </w:tcPr>
          <w:p w:rsidR="00833D04" w:rsidRPr="00833D04" w:rsidRDefault="00833D04" w:rsidP="00D90F84">
            <w:pPr>
              <w:spacing w:before="40" w:after="120" w:line="220" w:lineRule="exact"/>
              <w:ind w:left="113" w:right="113"/>
              <w:jc w:val="center"/>
              <w:rPr>
                <w:b/>
                <w:vertAlign w:val="superscript"/>
                <w:lang w:eastAsia="ar-SA"/>
              </w:rPr>
            </w:pPr>
            <w:r w:rsidRPr="00833D04">
              <w:rPr>
                <w:b/>
                <w:lang w:eastAsia="ar-SA"/>
              </w:rPr>
              <w:t xml:space="preserve">5 times the external </w:t>
            </w:r>
            <w:ins w:id="164" w:author="Salvatore Piccolo" w:date="2017-02-14T17:18:00Z">
              <w:r w:rsidR="00D90F84">
                <w:rPr>
                  <w:b/>
                  <w:lang w:eastAsia="ar-SA"/>
                </w:rPr>
                <w:t>gas tube</w:t>
              </w:r>
            </w:ins>
            <w:r w:rsidRPr="00833D04">
              <w:rPr>
                <w:b/>
                <w:lang w:eastAsia="ar-SA"/>
              </w:rPr>
              <w:t xml:space="preserve"> diameter</w:t>
            </w:r>
          </w:p>
        </w:tc>
      </w:tr>
    </w:tbl>
    <w:p w:rsidR="00896B58" w:rsidRPr="00896B58" w:rsidRDefault="00FC4DD3" w:rsidP="00833D04">
      <w:pPr>
        <w:tabs>
          <w:tab w:val="left" w:pos="2268"/>
        </w:tabs>
        <w:spacing w:before="120" w:after="120"/>
        <w:ind w:left="2268" w:right="1134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9D133E">
        <w:rPr>
          <w:rFonts w:eastAsia="MS Mincho"/>
          <w:b/>
          <w:bCs/>
          <w:spacing w:val="-2"/>
          <w:lang w:eastAsia="ja-JP"/>
        </w:rPr>
        <w:t>(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b) Bend </w:t>
      </w:r>
      <w:proofErr w:type="gramStart"/>
      <w:r w:rsidR="00896B58" w:rsidRPr="00896B58">
        <w:rPr>
          <w:rFonts w:eastAsia="MS Mincho"/>
          <w:b/>
          <w:bCs/>
          <w:spacing w:val="-2"/>
          <w:lang w:eastAsia="ja-JP"/>
        </w:rPr>
        <w:t xml:space="preserve">the </w:t>
      </w:r>
      <w:ins w:id="165" w:author="Salvatore Piccolo" w:date="2017-02-14T17:18:00Z">
        <w:r w:rsidR="00D90F84">
          <w:rPr>
            <w:rFonts w:eastAsia="MS Mincho"/>
            <w:b/>
            <w:bCs/>
            <w:spacing w:val="-2"/>
            <w:lang w:eastAsia="ja-JP"/>
          </w:rPr>
          <w:t xml:space="preserve"> gas</w:t>
        </w:r>
        <w:proofErr w:type="gramEnd"/>
        <w:r w:rsidR="00D90F84">
          <w:rPr>
            <w:rFonts w:eastAsia="MS Mincho"/>
            <w:b/>
            <w:bCs/>
            <w:spacing w:val="-2"/>
            <w:lang w:eastAsia="ja-JP"/>
          </w:rPr>
          <w:t xml:space="preserve"> tube</w:t>
        </w:r>
      </w:ins>
      <w:r w:rsidR="00896B58" w:rsidRPr="00896B58">
        <w:rPr>
          <w:rFonts w:eastAsia="MS Mincho"/>
          <w:b/>
          <w:bCs/>
          <w:spacing w:val="-2"/>
          <w:lang w:eastAsia="ja-JP"/>
        </w:rPr>
        <w:t xml:space="preserve"> over this mandrel once, forming a </w:t>
      </w:r>
      <w:r>
        <w:rPr>
          <w:rFonts w:eastAsia="MS Mincho"/>
          <w:b/>
          <w:bCs/>
          <w:spacing w:val="-2"/>
          <w:lang w:eastAsia="ja-JP"/>
        </w:rPr>
        <w:t>"</w:t>
      </w:r>
      <w:r w:rsidR="00896B58" w:rsidRPr="00896B58">
        <w:rPr>
          <w:rFonts w:eastAsia="MS Mincho"/>
          <w:b/>
          <w:bCs/>
          <w:spacing w:val="-2"/>
          <w:lang w:eastAsia="ja-JP"/>
        </w:rPr>
        <w:t>U</w:t>
      </w:r>
      <w:r>
        <w:rPr>
          <w:rFonts w:eastAsia="MS Mincho"/>
          <w:b/>
          <w:bCs/>
          <w:spacing w:val="-2"/>
          <w:lang w:eastAsia="ja-JP"/>
        </w:rPr>
        <w:t>"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shape.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9D133E">
        <w:rPr>
          <w:rFonts w:eastAsia="MS Mincho"/>
          <w:b/>
          <w:bCs/>
          <w:spacing w:val="-2"/>
          <w:lang w:eastAsia="ja-JP"/>
        </w:rPr>
        <w:t>(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c) Close the ends of </w:t>
      </w:r>
      <w:proofErr w:type="gramStart"/>
      <w:r w:rsidR="00896B58" w:rsidRPr="00896B58">
        <w:rPr>
          <w:rFonts w:eastAsia="MS Mincho"/>
          <w:b/>
          <w:bCs/>
          <w:spacing w:val="-2"/>
          <w:lang w:eastAsia="ja-JP"/>
        </w:rPr>
        <w:t xml:space="preserve">the </w:t>
      </w:r>
      <w:ins w:id="166" w:author="Salvatore Piccolo" w:date="2017-02-14T17:18:00Z">
        <w:r w:rsidR="00D90F84">
          <w:rPr>
            <w:rFonts w:eastAsia="MS Mincho"/>
            <w:b/>
            <w:bCs/>
            <w:spacing w:val="-2"/>
            <w:lang w:eastAsia="ja-JP"/>
          </w:rPr>
          <w:t xml:space="preserve"> gas</w:t>
        </w:r>
        <w:proofErr w:type="gramEnd"/>
        <w:r w:rsidR="00D90F84">
          <w:rPr>
            <w:rFonts w:eastAsia="MS Mincho"/>
            <w:b/>
            <w:bCs/>
            <w:spacing w:val="-2"/>
            <w:lang w:eastAsia="ja-JP"/>
          </w:rPr>
          <w:t xml:space="preserve"> tube</w:t>
        </w:r>
      </w:ins>
      <w:r w:rsidR="00896B58" w:rsidRPr="00896B58">
        <w:rPr>
          <w:rFonts w:eastAsia="MS Mincho"/>
          <w:b/>
          <w:bCs/>
          <w:spacing w:val="-2"/>
          <w:lang w:eastAsia="ja-JP"/>
        </w:rPr>
        <w:t xml:space="preserve"> and subject it to the overpressure test according to Annex 16</w:t>
      </w:r>
      <w:r>
        <w:rPr>
          <w:rFonts w:eastAsia="MS Mincho"/>
          <w:b/>
          <w:bCs/>
          <w:spacing w:val="-2"/>
          <w:lang w:eastAsia="ja-JP"/>
        </w:rPr>
        <w:t>,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paragraph 4.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At the completion of the overpressure test, </w:t>
      </w:r>
      <w:proofErr w:type="gramStart"/>
      <w:r w:rsidR="00896B58" w:rsidRPr="00896B58">
        <w:rPr>
          <w:rFonts w:eastAsia="MS Mincho"/>
          <w:b/>
          <w:bCs/>
          <w:spacing w:val="-2"/>
          <w:lang w:eastAsia="ja-JP"/>
        </w:rPr>
        <w:t xml:space="preserve">the </w:t>
      </w:r>
      <w:ins w:id="167" w:author="Salvatore Piccolo" w:date="2017-02-14T17:18:00Z">
        <w:r w:rsidR="00D90F84">
          <w:rPr>
            <w:rFonts w:eastAsia="MS Mincho"/>
            <w:b/>
            <w:bCs/>
            <w:spacing w:val="-2"/>
            <w:lang w:eastAsia="ja-JP"/>
          </w:rPr>
          <w:t xml:space="preserve"> gas</w:t>
        </w:r>
        <w:proofErr w:type="gramEnd"/>
        <w:r w:rsidR="00D90F84">
          <w:rPr>
            <w:rFonts w:eastAsia="MS Mincho"/>
            <w:b/>
            <w:bCs/>
            <w:spacing w:val="-2"/>
            <w:lang w:eastAsia="ja-JP"/>
          </w:rPr>
          <w:t xml:space="preserve"> tube</w:t>
        </w:r>
      </w:ins>
      <w:r w:rsidR="00896B58" w:rsidRPr="00896B58">
        <w:rPr>
          <w:rFonts w:eastAsia="MS Mincho"/>
          <w:b/>
          <w:bCs/>
          <w:spacing w:val="-2"/>
          <w:lang w:eastAsia="ja-JP"/>
        </w:rPr>
        <w:t xml:space="preserve"> shall be tested according to the leakage test of Annex 16</w:t>
      </w:r>
      <w:r w:rsidR="00093832">
        <w:rPr>
          <w:rFonts w:eastAsia="MS Mincho"/>
          <w:b/>
          <w:bCs/>
          <w:spacing w:val="-2"/>
          <w:lang w:eastAsia="ja-JP"/>
        </w:rPr>
        <w:t>,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paragraph</w:t>
      </w:r>
      <w:r>
        <w:rPr>
          <w:rFonts w:eastAsia="MS Mincho"/>
          <w:b/>
          <w:bCs/>
          <w:spacing w:val="-2"/>
          <w:lang w:eastAsia="ja-JP"/>
        </w:rPr>
        <w:t>s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5</w:t>
      </w:r>
      <w:r>
        <w:rPr>
          <w:rFonts w:eastAsia="MS Mincho"/>
          <w:b/>
          <w:bCs/>
          <w:spacing w:val="-2"/>
          <w:lang w:eastAsia="ja-JP"/>
        </w:rPr>
        <w:t>.</w:t>
      </w:r>
      <w:r w:rsidR="00896B58" w:rsidRPr="00896B58">
        <w:rPr>
          <w:rFonts w:eastAsia="MS Mincho"/>
          <w:b/>
          <w:bCs/>
          <w:spacing w:val="-2"/>
          <w:lang w:eastAsia="ja-JP"/>
        </w:rPr>
        <w:t>, 6</w:t>
      </w:r>
      <w:r>
        <w:rPr>
          <w:rFonts w:eastAsia="MS Mincho"/>
          <w:b/>
          <w:bCs/>
          <w:spacing w:val="-2"/>
          <w:lang w:eastAsia="ja-JP"/>
        </w:rPr>
        <w:t>.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</w:t>
      </w:r>
      <w:proofErr w:type="gramStart"/>
      <w:r w:rsidR="00896B58" w:rsidRPr="00896B58">
        <w:rPr>
          <w:rFonts w:eastAsia="MS Mincho"/>
          <w:b/>
          <w:bCs/>
          <w:spacing w:val="-2"/>
          <w:lang w:eastAsia="ja-JP"/>
        </w:rPr>
        <w:t>and</w:t>
      </w:r>
      <w:proofErr w:type="gramEnd"/>
      <w:r w:rsidR="00896B58" w:rsidRPr="00896B58">
        <w:rPr>
          <w:rFonts w:eastAsia="MS Mincho"/>
          <w:b/>
          <w:bCs/>
          <w:spacing w:val="-2"/>
          <w:lang w:eastAsia="ja-JP"/>
        </w:rPr>
        <w:t xml:space="preserve"> 7.</w:t>
      </w:r>
    </w:p>
    <w:p w:rsidR="00896B58" w:rsidRPr="00896B58" w:rsidRDefault="00896B58" w:rsidP="00093832">
      <w:pPr>
        <w:keepNext/>
        <w:keepLines/>
        <w:tabs>
          <w:tab w:val="left" w:pos="2268"/>
        </w:tabs>
        <w:spacing w:after="120"/>
        <w:ind w:left="2268" w:right="1134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6.3.3</w:t>
      </w:r>
      <w:r w:rsidR="00FC4DD3">
        <w:rPr>
          <w:rFonts w:eastAsia="MS Mincho"/>
          <w:b/>
          <w:bCs/>
          <w:spacing w:val="-2"/>
          <w:lang w:eastAsia="ja-JP"/>
        </w:rPr>
        <w:t>.</w:t>
      </w:r>
      <w:r w:rsidRPr="00896B58">
        <w:rPr>
          <w:rFonts w:eastAsia="MS Mincho"/>
          <w:b/>
          <w:bCs/>
          <w:spacing w:val="-2"/>
          <w:lang w:eastAsia="ja-JP"/>
        </w:rPr>
        <w:tab/>
        <w:t>Excess torque resistance</w:t>
      </w:r>
    </w:p>
    <w:p w:rsidR="00896B58" w:rsidRPr="00896B58" w:rsidRDefault="00FC4DD3" w:rsidP="00093832">
      <w:pPr>
        <w:keepNext/>
        <w:keepLines/>
        <w:tabs>
          <w:tab w:val="left" w:pos="2268"/>
        </w:tabs>
        <w:spacing w:after="120"/>
        <w:ind w:left="2268" w:right="1134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>A coupling designed to be connected directly to threaded fittings shall be capable of withstanding, without deformation, breakage or leakage, a torque effort of 150</w:t>
      </w:r>
      <w:r>
        <w:rPr>
          <w:rFonts w:eastAsia="MS Mincho"/>
          <w:b/>
          <w:bCs/>
          <w:spacing w:val="-2"/>
          <w:lang w:eastAsia="ja-JP"/>
        </w:rPr>
        <w:t xml:space="preserve"> per cent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of the rated installation value delivered by the manufacturer, according to the following test procedure: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9D133E">
        <w:rPr>
          <w:rFonts w:eastAsia="MS Mincho"/>
          <w:b/>
          <w:bCs/>
          <w:spacing w:val="-2"/>
          <w:lang w:eastAsia="ja-JP"/>
        </w:rPr>
        <w:t>(</w:t>
      </w:r>
      <w:r w:rsidR="00896B58" w:rsidRPr="00896B58">
        <w:rPr>
          <w:rFonts w:eastAsia="MS Mincho"/>
          <w:b/>
          <w:bCs/>
          <w:spacing w:val="-2"/>
          <w:lang w:eastAsia="ja-JP"/>
        </w:rPr>
        <w:t>a) Test an unused component, applying the torque adjacent to the fitting.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9D133E">
        <w:rPr>
          <w:rFonts w:eastAsia="MS Mincho"/>
          <w:b/>
          <w:bCs/>
          <w:spacing w:val="-2"/>
          <w:lang w:eastAsia="ja-JP"/>
        </w:rPr>
        <w:t>(</w:t>
      </w:r>
      <w:r w:rsidR="00896B58" w:rsidRPr="00896B58">
        <w:rPr>
          <w:rFonts w:eastAsia="MS Mincho"/>
          <w:b/>
          <w:bCs/>
          <w:spacing w:val="-2"/>
          <w:lang w:eastAsia="ja-JP"/>
        </w:rPr>
        <w:t>b) For a component having a threaded connection or threaded connections, apply the turning effort for 15 minutes, release the turning effort, then remove the component and examine it for deformation and breakage.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9D133E">
        <w:rPr>
          <w:rFonts w:eastAsia="MS Mincho"/>
          <w:b/>
          <w:bCs/>
          <w:spacing w:val="-2"/>
          <w:lang w:eastAsia="ja-JP"/>
        </w:rPr>
        <w:t>(</w:t>
      </w:r>
      <w:r w:rsidR="00896B58" w:rsidRPr="00896B58">
        <w:rPr>
          <w:rFonts w:eastAsia="MS Mincho"/>
          <w:b/>
          <w:bCs/>
          <w:spacing w:val="-2"/>
          <w:lang w:eastAsia="ja-JP"/>
        </w:rPr>
        <w:t>c) Perform the leakage test according to Annex 16</w:t>
      </w:r>
      <w:r>
        <w:rPr>
          <w:rFonts w:eastAsia="MS Mincho"/>
          <w:b/>
          <w:bCs/>
          <w:spacing w:val="-2"/>
          <w:lang w:eastAsia="ja-JP"/>
        </w:rPr>
        <w:t>,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paragraphs 5, 6 and 7.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9D133E">
        <w:rPr>
          <w:rFonts w:eastAsia="MS Mincho"/>
          <w:b/>
          <w:bCs/>
          <w:spacing w:val="-2"/>
          <w:lang w:eastAsia="ja-JP"/>
        </w:rPr>
        <w:t>(</w:t>
      </w:r>
      <w:r w:rsidR="00896B58" w:rsidRPr="00896B58">
        <w:rPr>
          <w:rFonts w:eastAsia="MS Mincho"/>
          <w:b/>
          <w:bCs/>
          <w:spacing w:val="-2"/>
          <w:lang w:eastAsia="ja-JP"/>
        </w:rPr>
        <w:t>d) Perform the overpressure test according to Annex 16</w:t>
      </w:r>
      <w:r>
        <w:rPr>
          <w:rFonts w:eastAsia="MS Mincho"/>
          <w:b/>
          <w:bCs/>
          <w:spacing w:val="-2"/>
          <w:lang w:eastAsia="ja-JP"/>
        </w:rPr>
        <w:t>,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paragraph 4.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6.3.</w:t>
      </w:r>
      <w:r w:rsidR="00C44FA6">
        <w:rPr>
          <w:rFonts w:eastAsia="MS Mincho"/>
          <w:b/>
          <w:bCs/>
          <w:spacing w:val="-2"/>
          <w:lang w:eastAsia="ja-JP"/>
        </w:rPr>
        <w:t>4.</w:t>
      </w:r>
      <w:r w:rsidRPr="00896B58">
        <w:rPr>
          <w:rFonts w:eastAsia="MS Mincho"/>
          <w:b/>
          <w:bCs/>
          <w:spacing w:val="-2"/>
          <w:lang w:eastAsia="ja-JP"/>
        </w:rPr>
        <w:tab/>
        <w:t>Vibration test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>Vibrate the coupling connected according to the manufacturer</w:t>
      </w:r>
      <w:r w:rsidR="00DD01A8">
        <w:rPr>
          <w:rFonts w:eastAsia="MS Mincho"/>
          <w:b/>
          <w:bCs/>
          <w:spacing w:val="-2"/>
          <w:lang w:eastAsia="ja-JP"/>
        </w:rPr>
        <w:t>'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s specification to a </w:t>
      </w:r>
      <w:proofErr w:type="gramStart"/>
      <w:r w:rsidR="00896B58" w:rsidRPr="00896B58">
        <w:rPr>
          <w:rFonts w:eastAsia="MS Mincho"/>
          <w:b/>
          <w:bCs/>
          <w:spacing w:val="-2"/>
          <w:lang w:eastAsia="ja-JP"/>
        </w:rPr>
        <w:t xml:space="preserve">compatible </w:t>
      </w:r>
      <w:ins w:id="168" w:author="Salvatore Piccolo" w:date="2017-02-14T17:19:00Z">
        <w:r w:rsidR="00D90F84">
          <w:rPr>
            <w:rFonts w:eastAsia="MS Mincho"/>
            <w:b/>
            <w:bCs/>
            <w:spacing w:val="-2"/>
            <w:lang w:eastAsia="ja-JP"/>
          </w:rPr>
          <w:t xml:space="preserve"> gas</w:t>
        </w:r>
        <w:proofErr w:type="gramEnd"/>
        <w:r w:rsidR="00D90F84">
          <w:rPr>
            <w:rFonts w:eastAsia="MS Mincho"/>
            <w:b/>
            <w:bCs/>
            <w:spacing w:val="-2"/>
            <w:lang w:eastAsia="ja-JP"/>
          </w:rPr>
          <w:t xml:space="preserve"> tube</w:t>
        </w:r>
      </w:ins>
      <w:r w:rsidR="00896B58" w:rsidRPr="00896B58">
        <w:rPr>
          <w:rFonts w:eastAsia="MS Mincho"/>
          <w:b/>
          <w:bCs/>
          <w:spacing w:val="-2"/>
          <w:lang w:eastAsia="ja-JP"/>
        </w:rPr>
        <w:t xml:space="preserve"> using the test described in Annex 16, paragraph 10.5.4., procedure A.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>After this test the tested sample shall comply with the test described in Annex 16</w:t>
      </w:r>
      <w:r>
        <w:rPr>
          <w:rFonts w:eastAsia="MS Mincho"/>
          <w:b/>
          <w:bCs/>
          <w:spacing w:val="-2"/>
          <w:lang w:eastAsia="ja-JP"/>
        </w:rPr>
        <w:t>,</w:t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 paragraphs 4, 5, 6 and 7.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6.3.</w:t>
      </w:r>
      <w:r w:rsidR="00C44FA6">
        <w:rPr>
          <w:rFonts w:eastAsia="MS Mincho"/>
          <w:b/>
          <w:bCs/>
          <w:spacing w:val="-2"/>
          <w:lang w:eastAsia="ja-JP"/>
        </w:rPr>
        <w:t>5.</w:t>
      </w:r>
      <w:r w:rsidRPr="00896B58">
        <w:rPr>
          <w:rFonts w:eastAsia="MS Mincho"/>
          <w:b/>
          <w:bCs/>
          <w:spacing w:val="-2"/>
          <w:lang w:eastAsia="ja-JP"/>
        </w:rPr>
        <w:tab/>
        <w:t>Pull-off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Test the coupling, attached to </w:t>
      </w:r>
      <w:proofErr w:type="gramStart"/>
      <w:r w:rsidR="00896B58" w:rsidRPr="00896B58">
        <w:rPr>
          <w:rFonts w:eastAsia="MS Mincho"/>
          <w:b/>
          <w:bCs/>
          <w:spacing w:val="-2"/>
          <w:lang w:eastAsia="ja-JP"/>
        </w:rPr>
        <w:t xml:space="preserve">compatible </w:t>
      </w:r>
      <w:ins w:id="169" w:author="Salvatore Piccolo" w:date="2017-02-14T17:20:00Z">
        <w:r w:rsidR="00D90F84">
          <w:rPr>
            <w:rFonts w:eastAsia="MS Mincho"/>
            <w:b/>
            <w:bCs/>
            <w:spacing w:val="-2"/>
            <w:lang w:eastAsia="ja-JP"/>
          </w:rPr>
          <w:t xml:space="preserve"> gas</w:t>
        </w:r>
        <w:proofErr w:type="gramEnd"/>
        <w:r w:rsidR="00D90F84">
          <w:rPr>
            <w:rFonts w:eastAsia="MS Mincho"/>
            <w:b/>
            <w:bCs/>
            <w:spacing w:val="-2"/>
            <w:lang w:eastAsia="ja-JP"/>
          </w:rPr>
          <w:t xml:space="preserve"> tube</w:t>
        </w:r>
      </w:ins>
      <w:r w:rsidR="00896B58" w:rsidRPr="00896B58">
        <w:rPr>
          <w:rFonts w:eastAsia="MS Mincho"/>
          <w:b/>
          <w:bCs/>
          <w:spacing w:val="-2"/>
          <w:lang w:eastAsia="ja-JP"/>
        </w:rPr>
        <w:t xml:space="preserve"> and coupled to its mating part or parts, according to the following procedure and acceptance criterion.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Secure the subject specimen in an appropriate test fixture, then statically apply a tensile load along the </w:t>
      </w:r>
      <w:ins w:id="170" w:author="Salvatore Piccolo" w:date="2017-02-14T17:20:00Z">
        <w:r w:rsidR="00D90F84">
          <w:rPr>
            <w:rFonts w:eastAsia="MS Mincho"/>
            <w:b/>
            <w:bCs/>
            <w:spacing w:val="-2"/>
            <w:lang w:eastAsia="ja-JP"/>
          </w:rPr>
          <w:t>gas tube</w:t>
        </w:r>
      </w:ins>
      <w:r w:rsidR="00896B58" w:rsidRPr="00896B58">
        <w:rPr>
          <w:rFonts w:eastAsia="MS Mincho"/>
          <w:b/>
          <w:bCs/>
          <w:spacing w:val="-2"/>
          <w:lang w:eastAsia="ja-JP"/>
        </w:rPr>
        <w:t xml:space="preserve"> axis at a maximum rate of 250 N/min until </w:t>
      </w:r>
      <w:proofErr w:type="gramStart"/>
      <w:r w:rsidR="00896B58" w:rsidRPr="00896B58">
        <w:rPr>
          <w:rFonts w:eastAsia="MS Mincho"/>
          <w:b/>
          <w:bCs/>
          <w:spacing w:val="-2"/>
          <w:lang w:eastAsia="ja-JP"/>
        </w:rPr>
        <w:t xml:space="preserve">the </w:t>
      </w:r>
      <w:ins w:id="171" w:author="Salvatore Piccolo" w:date="2017-02-14T17:20:00Z">
        <w:r w:rsidR="00D90F84">
          <w:rPr>
            <w:rFonts w:eastAsia="MS Mincho"/>
            <w:b/>
            <w:bCs/>
            <w:spacing w:val="-2"/>
            <w:lang w:eastAsia="ja-JP"/>
          </w:rPr>
          <w:t xml:space="preserve"> gas</w:t>
        </w:r>
        <w:proofErr w:type="gramEnd"/>
        <w:r w:rsidR="00D90F84">
          <w:rPr>
            <w:rFonts w:eastAsia="MS Mincho"/>
            <w:b/>
            <w:bCs/>
            <w:spacing w:val="-2"/>
            <w:lang w:eastAsia="ja-JP"/>
          </w:rPr>
          <w:t xml:space="preserve"> tube</w:t>
        </w:r>
      </w:ins>
      <w:r w:rsidR="00896B58" w:rsidRPr="00896B58">
        <w:rPr>
          <w:rFonts w:eastAsia="MS Mincho"/>
          <w:b/>
          <w:bCs/>
          <w:spacing w:val="-2"/>
          <w:lang w:eastAsia="ja-JP"/>
        </w:rPr>
        <w:t xml:space="preserve"> separates from the coupling.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The force (F), in </w:t>
      </w:r>
      <w:r>
        <w:rPr>
          <w:rFonts w:eastAsia="MS Mincho"/>
          <w:b/>
          <w:bCs/>
          <w:spacing w:val="-2"/>
          <w:lang w:eastAsia="ja-JP"/>
        </w:rPr>
        <w:t>N</w:t>
      </w:r>
      <w:r w:rsidR="00896B58" w:rsidRPr="00896B58">
        <w:rPr>
          <w:rFonts w:eastAsia="MS Mincho"/>
          <w:b/>
          <w:bCs/>
          <w:spacing w:val="-2"/>
          <w:lang w:eastAsia="ja-JP"/>
        </w:rPr>
        <w:t>ewton, required to pull apart the fuel line from its coupling shall be that calculated as: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>F = (π</w:t>
      </w:r>
      <w:r w:rsidR="00C44FA6">
        <w:rPr>
          <w:rFonts w:eastAsia="MS Mincho"/>
          <w:b/>
          <w:bCs/>
          <w:spacing w:val="-2"/>
          <w:lang w:eastAsia="ja-JP"/>
        </w:rPr>
        <w:t>∙</w:t>
      </w:r>
      <w:proofErr w:type="spellStart"/>
      <w:r w:rsidR="00896B58" w:rsidRPr="00896B58">
        <w:rPr>
          <w:rFonts w:eastAsia="MS Mincho"/>
          <w:b/>
          <w:bCs/>
          <w:spacing w:val="-2"/>
          <w:lang w:eastAsia="ja-JP"/>
        </w:rPr>
        <w:t>d</w:t>
      </w:r>
      <w:r w:rsidR="00C44FA6">
        <w:rPr>
          <w:rFonts w:eastAsia="MS Mincho"/>
          <w:b/>
          <w:bCs/>
          <w:spacing w:val="-2"/>
          <w:lang w:eastAsia="ja-JP"/>
        </w:rPr>
        <w:t>∙</w:t>
      </w:r>
      <w:r w:rsidR="00896B58" w:rsidRPr="00896B58">
        <w:rPr>
          <w:rFonts w:eastAsia="MS Mincho"/>
          <w:b/>
          <w:bCs/>
          <w:spacing w:val="-2"/>
          <w:lang w:eastAsia="ja-JP"/>
        </w:rPr>
        <w:t>P</w:t>
      </w:r>
      <w:proofErr w:type="spellEnd"/>
      <w:r w:rsidR="00896B58" w:rsidRPr="00896B58">
        <w:rPr>
          <w:rFonts w:eastAsia="MS Mincho"/>
          <w:b/>
          <w:bCs/>
          <w:spacing w:val="-2"/>
          <w:lang w:eastAsia="ja-JP"/>
        </w:rPr>
        <w:t>)/10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proofErr w:type="gramStart"/>
      <w:r w:rsidR="00896B58" w:rsidRPr="00896B58">
        <w:rPr>
          <w:rFonts w:eastAsia="MS Mincho"/>
          <w:b/>
          <w:bCs/>
          <w:spacing w:val="-2"/>
          <w:lang w:eastAsia="ja-JP"/>
        </w:rPr>
        <w:t>where</w:t>
      </w:r>
      <w:proofErr w:type="gramEnd"/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proofErr w:type="gramStart"/>
      <w:r w:rsidR="00896B58" w:rsidRPr="00896B58">
        <w:rPr>
          <w:rFonts w:eastAsia="MS Mincho"/>
          <w:b/>
          <w:bCs/>
          <w:spacing w:val="-2"/>
          <w:lang w:eastAsia="ja-JP"/>
        </w:rPr>
        <w:t>d</w:t>
      </w:r>
      <w:proofErr w:type="gramEnd"/>
      <w:r w:rsidR="00896B58" w:rsidRPr="00896B58">
        <w:rPr>
          <w:rFonts w:eastAsia="MS Mincho"/>
          <w:b/>
          <w:bCs/>
          <w:spacing w:val="-2"/>
          <w:lang w:eastAsia="ja-JP"/>
        </w:rPr>
        <w:t xml:space="preserve"> is the internal diameter, in millimetres;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>P is the maximum working pressure, in bar.</w:t>
      </w:r>
    </w:p>
    <w:p w:rsidR="00896B58" w:rsidRPr="00896B58" w:rsidRDefault="00896B58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6.3.</w:t>
      </w:r>
      <w:r w:rsidR="00C44FA6">
        <w:rPr>
          <w:rFonts w:eastAsia="MS Mincho"/>
          <w:b/>
          <w:bCs/>
          <w:spacing w:val="-2"/>
          <w:lang w:eastAsia="ja-JP"/>
        </w:rPr>
        <w:t>6.</w:t>
      </w:r>
      <w:r w:rsidRPr="00896B58">
        <w:rPr>
          <w:rFonts w:eastAsia="MS Mincho"/>
          <w:b/>
          <w:bCs/>
          <w:spacing w:val="-2"/>
          <w:lang w:eastAsia="ja-JP"/>
        </w:rPr>
        <w:tab/>
        <w:t>Brass material compatibility</w:t>
      </w:r>
    </w:p>
    <w:p w:rsidR="00896B58" w:rsidRPr="00896B58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proofErr w:type="gramStart"/>
      <w:r w:rsidR="00896B58" w:rsidRPr="00896B58">
        <w:rPr>
          <w:rFonts w:eastAsia="MS Mincho"/>
          <w:b/>
          <w:bCs/>
          <w:spacing w:val="-2"/>
          <w:lang w:eastAsia="ja-JP"/>
        </w:rPr>
        <w:t xml:space="preserve">All </w:t>
      </w:r>
      <w:ins w:id="172" w:author="Salvatore Piccolo" w:date="2017-02-14T17:20:00Z">
        <w:r w:rsidR="00D90F84">
          <w:rPr>
            <w:rFonts w:eastAsia="MS Mincho"/>
            <w:b/>
            <w:bCs/>
            <w:spacing w:val="-2"/>
            <w:lang w:eastAsia="ja-JP"/>
          </w:rPr>
          <w:t xml:space="preserve"> gas</w:t>
        </w:r>
        <w:proofErr w:type="gramEnd"/>
        <w:r w:rsidR="00D90F84">
          <w:rPr>
            <w:rFonts w:eastAsia="MS Mincho"/>
            <w:b/>
            <w:bCs/>
            <w:spacing w:val="-2"/>
            <w:lang w:eastAsia="ja-JP"/>
          </w:rPr>
          <w:t xml:space="preserve"> tube</w:t>
        </w:r>
      </w:ins>
      <w:ins w:id="173" w:author="Salvatore Piccolo" w:date="2017-02-14T17:21:00Z">
        <w:r w:rsidR="006B4E99">
          <w:rPr>
            <w:rFonts w:eastAsia="MS Mincho"/>
            <w:b/>
            <w:bCs/>
            <w:spacing w:val="-2"/>
            <w:lang w:eastAsia="ja-JP"/>
          </w:rPr>
          <w:t>s</w:t>
        </w:r>
      </w:ins>
      <w:ins w:id="174" w:author="Salvatore Piccolo" w:date="2017-02-14T17:20:00Z">
        <w:r w:rsidR="00D90F84">
          <w:rPr>
            <w:rFonts w:eastAsia="MS Mincho"/>
            <w:b/>
            <w:bCs/>
            <w:spacing w:val="-2"/>
            <w:lang w:eastAsia="ja-JP"/>
          </w:rPr>
          <w:t xml:space="preserve"> </w:t>
        </w:r>
      </w:ins>
      <w:r w:rsidR="00896B58" w:rsidRPr="00896B58">
        <w:rPr>
          <w:rFonts w:eastAsia="MS Mincho"/>
          <w:b/>
          <w:bCs/>
          <w:spacing w:val="-2"/>
          <w:lang w:eastAsia="ja-JP"/>
        </w:rPr>
        <w:t xml:space="preserve"> and </w:t>
      </w:r>
      <w:ins w:id="175" w:author="Salvatore Piccolo" w:date="2017-02-14T17:22:00Z">
        <w:r w:rsidR="006B4E99">
          <w:rPr>
            <w:rFonts w:eastAsia="MS Mincho"/>
            <w:b/>
            <w:bCs/>
            <w:spacing w:val="-2"/>
            <w:lang w:eastAsia="ja-JP"/>
          </w:rPr>
          <w:t xml:space="preserve">its </w:t>
        </w:r>
      </w:ins>
      <w:r w:rsidR="00896B58" w:rsidRPr="00896B58">
        <w:rPr>
          <w:rFonts w:eastAsia="MS Mincho"/>
          <w:b/>
          <w:bCs/>
          <w:spacing w:val="-2"/>
          <w:lang w:eastAsia="ja-JP"/>
        </w:rPr>
        <w:t>couplings having brass components shall be subjected to the brass material compatibility test according to ISO</w:t>
      </w:r>
      <w:r w:rsidR="002C73E0">
        <w:rPr>
          <w:rFonts w:eastAsia="MS Mincho"/>
          <w:b/>
          <w:bCs/>
          <w:spacing w:val="-2"/>
          <w:lang w:eastAsia="ja-JP"/>
        </w:rPr>
        <w:t xml:space="preserve"> </w:t>
      </w:r>
      <w:r w:rsidR="00896B58" w:rsidRPr="00896B58">
        <w:rPr>
          <w:rFonts w:eastAsia="MS Mincho"/>
          <w:b/>
          <w:bCs/>
          <w:spacing w:val="-2"/>
          <w:lang w:eastAsia="ja-JP"/>
        </w:rPr>
        <w:t>15500-2:2012.</w:t>
      </w:r>
    </w:p>
    <w:p w:rsidR="00896B58" w:rsidRPr="00FC4DD3" w:rsidRDefault="00FC4DD3" w:rsidP="00896B58">
      <w:pPr>
        <w:tabs>
          <w:tab w:val="left" w:pos="2268"/>
        </w:tabs>
        <w:spacing w:after="120"/>
        <w:ind w:left="2268" w:right="1133" w:hanging="1134"/>
        <w:jc w:val="both"/>
        <w:rPr>
          <w:rFonts w:eastAsia="MS Mincho"/>
          <w:bCs/>
          <w:spacing w:val="-2"/>
          <w:lang w:eastAsia="ja-JP"/>
        </w:rPr>
      </w:pPr>
      <w:r>
        <w:rPr>
          <w:rFonts w:eastAsia="MS Mincho"/>
          <w:b/>
          <w:bCs/>
          <w:spacing w:val="-2"/>
          <w:lang w:eastAsia="ja-JP"/>
        </w:rPr>
        <w:tab/>
      </w:r>
      <w:r w:rsidR="00896B58" w:rsidRPr="00896B58">
        <w:rPr>
          <w:rFonts w:eastAsia="MS Mincho"/>
          <w:b/>
          <w:bCs/>
          <w:spacing w:val="-2"/>
          <w:lang w:eastAsia="ja-JP"/>
        </w:rPr>
        <w:t xml:space="preserve">After this test the </w:t>
      </w:r>
      <w:ins w:id="176" w:author="Salvatore Piccolo" w:date="2017-02-14T17:22:00Z">
        <w:r w:rsidR="006B4E99">
          <w:rPr>
            <w:rFonts w:eastAsia="MS Mincho"/>
            <w:b/>
            <w:bCs/>
            <w:spacing w:val="-2"/>
            <w:lang w:eastAsia="ja-JP"/>
          </w:rPr>
          <w:t xml:space="preserve">gas tube </w:t>
        </w:r>
      </w:ins>
      <w:r w:rsidR="00896B58" w:rsidRPr="00896B58">
        <w:rPr>
          <w:rFonts w:eastAsia="MS Mincho"/>
          <w:b/>
          <w:bCs/>
          <w:spacing w:val="-2"/>
          <w:lang w:eastAsia="ja-JP"/>
        </w:rPr>
        <w:t xml:space="preserve">and </w:t>
      </w:r>
      <w:ins w:id="177" w:author="Salvatore Piccolo" w:date="2017-02-14T17:22:00Z">
        <w:r w:rsidR="006B4E99">
          <w:rPr>
            <w:rFonts w:eastAsia="MS Mincho"/>
            <w:b/>
            <w:bCs/>
            <w:spacing w:val="-2"/>
            <w:lang w:eastAsia="ja-JP"/>
          </w:rPr>
          <w:t xml:space="preserve">its </w:t>
        </w:r>
      </w:ins>
      <w:r w:rsidR="00896B58" w:rsidRPr="00896B58">
        <w:rPr>
          <w:rFonts w:eastAsia="MS Mincho"/>
          <w:b/>
          <w:bCs/>
          <w:spacing w:val="-2"/>
          <w:lang w:eastAsia="ja-JP"/>
        </w:rPr>
        <w:t>couplings shall comply with the Annex 16 paragraph 4, 5, 6 and 7 tests</w:t>
      </w:r>
      <w:r w:rsidR="00896B58" w:rsidRPr="00FC4DD3">
        <w:rPr>
          <w:rFonts w:eastAsia="MS Mincho"/>
          <w:bCs/>
          <w:spacing w:val="-2"/>
          <w:lang w:eastAsia="ja-JP"/>
        </w:rPr>
        <w:t>.</w:t>
      </w:r>
      <w:r w:rsidRPr="00FC4DD3">
        <w:rPr>
          <w:rFonts w:eastAsia="MS Mincho"/>
          <w:bCs/>
          <w:spacing w:val="-2"/>
          <w:lang w:eastAsia="ja-JP"/>
        </w:rPr>
        <w:t>"</w:t>
      </w:r>
    </w:p>
    <w:p w:rsidR="00896B58" w:rsidRDefault="00896B58" w:rsidP="00896B58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896B58">
        <w:rPr>
          <w:rFonts w:eastAsia="MS Mincho"/>
          <w:bCs/>
          <w:i/>
          <w:spacing w:val="-2"/>
          <w:lang w:eastAsia="ja-JP"/>
        </w:rPr>
        <w:t>Annex 15 (former),</w:t>
      </w:r>
      <w:r>
        <w:rPr>
          <w:rFonts w:eastAsia="MS Mincho"/>
          <w:bCs/>
          <w:spacing w:val="-2"/>
          <w:lang w:eastAsia="ja-JP"/>
        </w:rPr>
        <w:t xml:space="preserve"> renumber as Annex 1</w:t>
      </w:r>
      <w:r w:rsidRPr="00896B58">
        <w:rPr>
          <w:rFonts w:eastAsia="MS Mincho"/>
          <w:bCs/>
          <w:spacing w:val="-2"/>
          <w:lang w:eastAsia="ja-JP"/>
        </w:rPr>
        <w:t>6</w:t>
      </w:r>
      <w:r>
        <w:rPr>
          <w:rFonts w:eastAsia="MS Mincho"/>
          <w:bCs/>
          <w:spacing w:val="-2"/>
          <w:lang w:eastAsia="ja-JP"/>
        </w:rPr>
        <w:t>.</w:t>
      </w:r>
    </w:p>
    <w:p w:rsidR="00896B58" w:rsidRPr="00896B58" w:rsidRDefault="00896B58" w:rsidP="00896B58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896B58">
        <w:rPr>
          <w:rFonts w:eastAsia="MS Mincho"/>
          <w:bCs/>
          <w:i/>
          <w:spacing w:val="-2"/>
          <w:lang w:eastAsia="ja-JP"/>
        </w:rPr>
        <w:t>Annex 1</w:t>
      </w:r>
      <w:r>
        <w:rPr>
          <w:rFonts w:eastAsia="MS Mincho"/>
          <w:bCs/>
          <w:i/>
          <w:spacing w:val="-2"/>
          <w:lang w:eastAsia="ja-JP"/>
        </w:rPr>
        <w:t>6</w:t>
      </w:r>
      <w:r w:rsidRPr="00896B58">
        <w:rPr>
          <w:rFonts w:eastAsia="MS Mincho"/>
          <w:bCs/>
          <w:i/>
          <w:spacing w:val="-2"/>
          <w:lang w:eastAsia="ja-JP"/>
        </w:rPr>
        <w:t xml:space="preserve"> (former),</w:t>
      </w:r>
      <w:r>
        <w:rPr>
          <w:rFonts w:eastAsia="MS Mincho"/>
          <w:bCs/>
          <w:spacing w:val="-2"/>
          <w:lang w:eastAsia="ja-JP"/>
        </w:rPr>
        <w:t xml:space="preserve"> renumber as Annex 17.</w:t>
      </w:r>
    </w:p>
    <w:p w:rsidR="006E15CA" w:rsidRPr="00043B2C" w:rsidRDefault="00896B58" w:rsidP="00C44C22">
      <w:pPr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896B58">
        <w:rPr>
          <w:rFonts w:eastAsia="MS Mincho"/>
          <w:bCs/>
          <w:i/>
          <w:spacing w:val="-2"/>
          <w:lang w:eastAsia="ja-JP"/>
        </w:rPr>
        <w:t>Annex 1</w:t>
      </w:r>
      <w:r>
        <w:rPr>
          <w:rFonts w:eastAsia="MS Mincho"/>
          <w:bCs/>
          <w:i/>
          <w:spacing w:val="-2"/>
          <w:lang w:eastAsia="ja-JP"/>
        </w:rPr>
        <w:t>7</w:t>
      </w:r>
      <w:r w:rsidRPr="00896B58">
        <w:rPr>
          <w:rFonts w:eastAsia="MS Mincho"/>
          <w:bCs/>
          <w:i/>
          <w:spacing w:val="-2"/>
          <w:lang w:eastAsia="ja-JP"/>
        </w:rPr>
        <w:t xml:space="preserve"> (former),</w:t>
      </w:r>
      <w:r>
        <w:rPr>
          <w:rFonts w:eastAsia="MS Mincho"/>
          <w:bCs/>
          <w:spacing w:val="-2"/>
          <w:lang w:eastAsia="ja-JP"/>
        </w:rPr>
        <w:t xml:space="preserve"> renumber as Annex 18.</w:t>
      </w:r>
    </w:p>
    <w:p w:rsidR="00CB7013" w:rsidRPr="00BC48C8" w:rsidRDefault="00CB7013" w:rsidP="00CB7013">
      <w:pPr>
        <w:pStyle w:val="HChG"/>
      </w:pPr>
      <w:r>
        <w:tab/>
        <w:t>II.</w:t>
      </w:r>
      <w:r>
        <w:tab/>
      </w:r>
      <w:r w:rsidRPr="00BC48C8">
        <w:t>Justification</w:t>
      </w:r>
    </w:p>
    <w:p w:rsidR="0043676F" w:rsidRDefault="0043676F" w:rsidP="0043676F">
      <w:pPr>
        <w:pStyle w:val="SingleTxtG"/>
      </w:pPr>
      <w:r>
        <w:t>1.</w:t>
      </w:r>
      <w:r>
        <w:tab/>
        <w:t xml:space="preserve">This proposal aims at adapting the provisions of UN Regulation No. 67 to the technical progress. Non-seamless double and single wall tubes are already known in brake and fuel tubing applications and allow </w:t>
      </w:r>
      <w:r w:rsidR="00C44FA6">
        <w:t>a</w:t>
      </w:r>
      <w:r>
        <w:t xml:space="preserve"> variety of end forms and coupling techniques. </w:t>
      </w:r>
      <w:r w:rsidR="00C44FA6">
        <w:t>T</w:t>
      </w:r>
      <w:r>
        <w:t>heir usage</w:t>
      </w:r>
      <w:r w:rsidR="00C44FA6">
        <w:t xml:space="preserve"> requires that</w:t>
      </w:r>
      <w:r>
        <w:t xml:space="preserve"> they withstand high pressure and a high resistance for pressure pulses. UN Regulation No. 67 should allow this well-known technology, as long the tube can withstand the applicable tests according to Annex 15. Paragraph 17.7.1. </w:t>
      </w:r>
      <w:proofErr w:type="gramStart"/>
      <w:r>
        <w:t>is</w:t>
      </w:r>
      <w:proofErr w:type="gramEnd"/>
      <w:r>
        <w:t xml:space="preserve"> modified accordingly.</w:t>
      </w:r>
    </w:p>
    <w:p w:rsidR="0043676F" w:rsidRDefault="0043676F" w:rsidP="0043676F">
      <w:pPr>
        <w:pStyle w:val="SingleTxtG"/>
      </w:pPr>
      <w:r>
        <w:t>2.</w:t>
      </w:r>
      <w:r>
        <w:tab/>
        <w:t>This proposal aims for more flexibility in the UN Regulation and comprise</w:t>
      </w:r>
      <w:r w:rsidR="002C73E0">
        <w:t>s</w:t>
      </w:r>
      <w:r>
        <w:t xml:space="preserve"> a rapid commercialization process </w:t>
      </w:r>
      <w:r w:rsidR="002C73E0">
        <w:t>for</w:t>
      </w:r>
      <w:r>
        <w:t xml:space="preserve"> LPG. Pre-qualification testing made by manufacturers shows positive results.</w:t>
      </w:r>
    </w:p>
    <w:p w:rsidR="0043676F" w:rsidRDefault="0043676F" w:rsidP="0043676F">
      <w:pPr>
        <w:pStyle w:val="SingleTxtG"/>
      </w:pPr>
      <w:r>
        <w:t>3.</w:t>
      </w:r>
      <w:r>
        <w:tab/>
        <w:t>Detailed technical information behind this proposal was presented during the 109</w:t>
      </w:r>
      <w:r w:rsidRPr="00093832">
        <w:t>th</w:t>
      </w:r>
      <w:r>
        <w:t xml:space="preserve"> session of GRSG (</w:t>
      </w:r>
      <w:r w:rsidR="00093832">
        <w:t xml:space="preserve">see </w:t>
      </w:r>
      <w:r>
        <w:t xml:space="preserve">GRSG-109-14, </w:t>
      </w:r>
      <w:r w:rsidR="002C73E0">
        <w:t>slid</w:t>
      </w:r>
      <w:r>
        <w:t>es 11-21).</w:t>
      </w:r>
    </w:p>
    <w:p w:rsidR="0043676F" w:rsidRDefault="0043676F" w:rsidP="0043676F">
      <w:pPr>
        <w:pStyle w:val="SingleTxtG"/>
      </w:pPr>
      <w:r>
        <w:t>4.</w:t>
      </w:r>
      <w:r>
        <w:tab/>
        <w:t>During its 110th session, GRSG discussed the preference that fuel lines and couplings were part of the certification process instead of complying with the general definitions as currently.</w:t>
      </w:r>
    </w:p>
    <w:p w:rsidR="0043676F" w:rsidRDefault="0043676F" w:rsidP="0043676F">
      <w:pPr>
        <w:pStyle w:val="SingleTxtG"/>
      </w:pPr>
      <w:r>
        <w:t>5.</w:t>
      </w:r>
      <w:r>
        <w:tab/>
        <w:t>This proposal implement</w:t>
      </w:r>
      <w:r w:rsidR="002C73E0">
        <w:t xml:space="preserve">s </w:t>
      </w:r>
      <w:r>
        <w:t xml:space="preserve">the general test </w:t>
      </w:r>
      <w:r w:rsidR="00CC187A">
        <w:t>requirements</w:t>
      </w:r>
      <w:r>
        <w:t xml:space="preserve"> for the fuel lines and couplings </w:t>
      </w:r>
      <w:r w:rsidR="00CC187A">
        <w:t>through</w:t>
      </w:r>
      <w:r>
        <w:t xml:space="preserve"> </w:t>
      </w:r>
      <w:r w:rsidR="002C73E0">
        <w:t xml:space="preserve">an amendment to </w:t>
      </w:r>
      <w:r w:rsidRPr="0043676F">
        <w:t>UN Regulation No. 67</w:t>
      </w:r>
      <w:r>
        <w:t xml:space="preserve">. The specific tests added for the fuel line and couplings are based on the experience for fuel lines used in </w:t>
      </w:r>
      <w:r w:rsidR="002C73E0">
        <w:t xml:space="preserve">compressed natural gas equipment </w:t>
      </w:r>
      <w:r>
        <w:t>(</w:t>
      </w:r>
      <w:r w:rsidR="002C73E0">
        <w:t xml:space="preserve">standard </w:t>
      </w:r>
      <w:r>
        <w:t>15500</w:t>
      </w:r>
      <w:r w:rsidR="002C73E0" w:rsidRPr="002C73E0">
        <w:t xml:space="preserve"> </w:t>
      </w:r>
      <w:r w:rsidR="002C73E0">
        <w:t>of the</w:t>
      </w:r>
      <w:r w:rsidR="002C73E0" w:rsidRPr="0002191E">
        <w:t xml:space="preserve"> International Organization for Standardization</w:t>
      </w:r>
      <w:r>
        <w:t>) having a higher pressure as used in LPG.</w:t>
      </w:r>
    </w:p>
    <w:p w:rsidR="00557459" w:rsidRDefault="00507132" w:rsidP="0043676F">
      <w:pPr>
        <w:pStyle w:val="SingleTxtG"/>
      </w:pPr>
      <w:r>
        <w:t>6</w:t>
      </w:r>
      <w:r w:rsidR="0043676F">
        <w:t>.</w:t>
      </w:r>
      <w:r w:rsidR="0043676F">
        <w:tab/>
      </w:r>
      <w:r w:rsidR="00423D86">
        <w:t>Annexes 15, 16 and 17</w:t>
      </w:r>
      <w:r w:rsidR="0043676F">
        <w:t xml:space="preserve"> </w:t>
      </w:r>
      <w:r w:rsidR="002C73E0">
        <w:t>(</w:t>
      </w:r>
      <w:r w:rsidR="0043676F">
        <w:t>and the</w:t>
      </w:r>
      <w:r w:rsidR="00423D86">
        <w:t>ir</w:t>
      </w:r>
      <w:r w:rsidR="0043676F">
        <w:t xml:space="preserve"> references</w:t>
      </w:r>
      <w:r w:rsidR="002C73E0">
        <w:t>)</w:t>
      </w:r>
      <w:r w:rsidR="0043676F">
        <w:t xml:space="preserve"> </w:t>
      </w:r>
      <w:r w:rsidR="002C73E0">
        <w:t>a</w:t>
      </w:r>
      <w:r w:rsidR="00423D86">
        <w:t>re</w:t>
      </w:r>
      <w:r w:rsidR="0043676F">
        <w:t xml:space="preserve"> renumbered</w:t>
      </w:r>
      <w:r w:rsidR="00423D86">
        <w:t xml:space="preserve"> as</w:t>
      </w:r>
      <w:r w:rsidR="0043676F">
        <w:t xml:space="preserve"> Annexes 16, 17 and 18</w:t>
      </w:r>
      <w:r w:rsidR="00423D86">
        <w:t>,</w:t>
      </w:r>
      <w:r w:rsidR="00423D86" w:rsidRPr="00423D86">
        <w:t xml:space="preserve"> </w:t>
      </w:r>
      <w:r w:rsidR="00423D86">
        <w:t>respectively</w:t>
      </w:r>
      <w:r w:rsidR="0043676F">
        <w:t>.</w:t>
      </w:r>
    </w:p>
    <w:p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803B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numFmt w:val="chicago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91D" w:rsidRDefault="0042591D"/>
  </w:endnote>
  <w:endnote w:type="continuationSeparator" w:id="0">
    <w:p w:rsidR="0042591D" w:rsidRDefault="0042591D"/>
  </w:endnote>
  <w:endnote w:type="continuationNotice" w:id="1">
    <w:p w:rsidR="0042591D" w:rsidRDefault="004259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993" w:rsidRPr="00803BF8" w:rsidRDefault="00EE4993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717586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993" w:rsidRPr="00803BF8" w:rsidRDefault="00EE4993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717586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91D" w:rsidRPr="000B175B" w:rsidRDefault="0042591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2591D" w:rsidRPr="00FC68B7" w:rsidRDefault="0042591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2591D" w:rsidRDefault="0042591D"/>
  </w:footnote>
  <w:footnote w:id="2">
    <w:p w:rsidR="00EE4993" w:rsidRPr="00896B58" w:rsidRDefault="00EE4993" w:rsidP="00093832">
      <w:pPr>
        <w:tabs>
          <w:tab w:val="left" w:pos="2268"/>
        </w:tabs>
        <w:spacing w:after="120"/>
        <w:ind w:left="1134" w:right="1133"/>
        <w:jc w:val="both"/>
        <w:rPr>
          <w:rFonts w:eastAsia="MS Mincho"/>
          <w:b/>
          <w:bCs/>
          <w:spacing w:val="-2"/>
          <w:lang w:eastAsia="ja-JP"/>
        </w:rPr>
      </w:pPr>
      <w:r w:rsidRPr="00093832">
        <w:rPr>
          <w:rStyle w:val="FootnoteReference"/>
          <w:vertAlign w:val="baseline"/>
        </w:rPr>
        <w:footnoteRef/>
      </w:r>
      <w:r>
        <w:t xml:space="preserve"> </w:t>
      </w:r>
      <w:r w:rsidRPr="00896B58">
        <w:rPr>
          <w:rFonts w:eastAsia="MS Mincho"/>
          <w:b/>
          <w:bCs/>
          <w:spacing w:val="-2"/>
          <w:lang w:eastAsia="ja-JP"/>
        </w:rPr>
        <w:tab/>
      </w:r>
      <w:proofErr w:type="gramStart"/>
      <w:r w:rsidRPr="00896B58">
        <w:rPr>
          <w:rFonts w:eastAsia="MS Mincho"/>
          <w:b/>
          <w:bCs/>
          <w:spacing w:val="-2"/>
          <w:lang w:eastAsia="ja-JP"/>
        </w:rPr>
        <w:t>Only for metallic parts.</w:t>
      </w:r>
      <w:proofErr w:type="gramEnd"/>
    </w:p>
    <w:p w:rsidR="00EE4993" w:rsidRPr="00896B58" w:rsidRDefault="00EE4993" w:rsidP="00093832">
      <w:pPr>
        <w:tabs>
          <w:tab w:val="left" w:pos="2268"/>
        </w:tabs>
        <w:spacing w:after="120"/>
        <w:ind w:left="1134" w:right="1133"/>
        <w:jc w:val="both"/>
        <w:rPr>
          <w:rFonts w:eastAsia="MS Mincho"/>
          <w:bCs/>
          <w:spacing w:val="-2"/>
          <w:lang w:eastAsia="ja-JP"/>
        </w:rPr>
      </w:pPr>
      <w:r w:rsidRPr="00896B58">
        <w:rPr>
          <w:rFonts w:eastAsia="MS Mincho"/>
          <w:b/>
          <w:bCs/>
          <w:spacing w:val="-2"/>
          <w:lang w:eastAsia="ja-JP"/>
        </w:rPr>
        <w:t>**</w:t>
      </w:r>
      <w:r w:rsidRPr="00896B58">
        <w:rPr>
          <w:rFonts w:eastAsia="MS Mincho"/>
          <w:b/>
          <w:bCs/>
          <w:spacing w:val="-2"/>
          <w:lang w:eastAsia="ja-JP"/>
        </w:rPr>
        <w:tab/>
        <w:t>Only for non-metallic parts</w:t>
      </w:r>
      <w:r w:rsidRPr="00896B58">
        <w:rPr>
          <w:rFonts w:eastAsia="MS Mincho"/>
          <w:bCs/>
          <w:spacing w:val="-2"/>
          <w:lang w:eastAsia="ja-JP"/>
        </w:rPr>
        <w:t>.</w:t>
      </w:r>
    </w:p>
    <w:p w:rsidR="00EE4993" w:rsidRPr="00093832" w:rsidRDefault="00EE4993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993" w:rsidRPr="00803BF8" w:rsidRDefault="00EE4993">
    <w:pPr>
      <w:pStyle w:val="Header"/>
    </w:pPr>
    <w:r>
      <w:t>ECE/TRANS/WP.29/GRSG/</w:t>
    </w:r>
    <w:r w:rsidRPr="00DF418A">
      <w:t>201</w:t>
    </w:r>
    <w:r>
      <w:t>7/3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993" w:rsidRPr="00803BF8" w:rsidRDefault="00EE4993" w:rsidP="00803BF8">
    <w:pPr>
      <w:pStyle w:val="Header"/>
      <w:jc w:val="right"/>
    </w:pPr>
    <w:r>
      <w:t>ECE/TRANS/WP.29/GRSG/2017/3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108" w:type="dxa"/>
      <w:tblLook w:val="0000" w:firstRow="0" w:lastRow="0" w:firstColumn="0" w:lastColumn="0" w:noHBand="0" w:noVBand="0"/>
    </w:tblPr>
    <w:tblGrid>
      <w:gridCol w:w="4962"/>
      <w:gridCol w:w="4961"/>
    </w:tblGrid>
    <w:tr w:rsidR="00717586" w:rsidRPr="00717586" w:rsidTr="00221F87">
      <w:tc>
        <w:tcPr>
          <w:tcW w:w="4962" w:type="dxa"/>
        </w:tcPr>
        <w:p w:rsidR="00717586" w:rsidRPr="00717586" w:rsidRDefault="00717586" w:rsidP="00717586">
          <w:pPr>
            <w:tabs>
              <w:tab w:val="center" w:pos="4320"/>
              <w:tab w:val="right" w:pos="8640"/>
            </w:tabs>
            <w:suppressAutoHyphens w:val="0"/>
            <w:spacing w:line="240" w:lineRule="auto"/>
            <w:rPr>
              <w:b/>
              <w:sz w:val="16"/>
              <w:szCs w:val="16"/>
            </w:rPr>
          </w:pPr>
          <w:r w:rsidRPr="00717586">
            <w:t xml:space="preserve">Submitted by the expert from </w:t>
          </w:r>
          <w:r>
            <w:t>AEGPL</w:t>
          </w:r>
        </w:p>
      </w:tc>
      <w:tc>
        <w:tcPr>
          <w:tcW w:w="4961" w:type="dxa"/>
        </w:tcPr>
        <w:p w:rsidR="00717586" w:rsidRPr="00717586" w:rsidRDefault="00717586" w:rsidP="00717586">
          <w:pPr>
            <w:suppressAutoHyphens w:val="0"/>
            <w:spacing w:line="240" w:lineRule="auto"/>
            <w:ind w:left="742"/>
            <w:rPr>
              <w:b/>
              <w:bCs/>
            </w:rPr>
          </w:pPr>
          <w:r w:rsidRPr="00717586">
            <w:rPr>
              <w:u w:val="single"/>
            </w:rPr>
            <w:t>Informal document</w:t>
          </w:r>
          <w:r w:rsidRPr="00717586">
            <w:t xml:space="preserve"> </w:t>
          </w:r>
          <w:r w:rsidRPr="00717586">
            <w:rPr>
              <w:b/>
              <w:bCs/>
            </w:rPr>
            <w:t>GRSG-1</w:t>
          </w:r>
          <w:r w:rsidRPr="00717586">
            <w:rPr>
              <w:rFonts w:eastAsia="MS Mincho"/>
              <w:b/>
              <w:bCs/>
              <w:lang w:eastAsia="ja-JP"/>
            </w:rPr>
            <w:t>12</w:t>
          </w:r>
          <w:r w:rsidRPr="00717586">
            <w:rPr>
              <w:b/>
              <w:bCs/>
            </w:rPr>
            <w:t>-1</w:t>
          </w:r>
          <w:r>
            <w:rPr>
              <w:b/>
              <w:bCs/>
            </w:rPr>
            <w:t>9</w:t>
          </w:r>
        </w:p>
        <w:p w:rsidR="00717586" w:rsidRPr="00717586" w:rsidRDefault="00717586" w:rsidP="00717586">
          <w:pPr>
            <w:suppressAutoHyphens w:val="0"/>
            <w:spacing w:line="240" w:lineRule="auto"/>
            <w:ind w:left="742"/>
          </w:pPr>
          <w:r w:rsidRPr="00717586">
            <w:t>(1</w:t>
          </w:r>
          <w:r w:rsidRPr="00717586">
            <w:rPr>
              <w:rFonts w:eastAsia="MS Mincho"/>
              <w:lang w:eastAsia="ja-JP"/>
            </w:rPr>
            <w:t>12</w:t>
          </w:r>
          <w:r w:rsidRPr="00717586">
            <w:rPr>
              <w:vertAlign w:val="superscript"/>
            </w:rPr>
            <w:t>th</w:t>
          </w:r>
          <w:r w:rsidRPr="00717586">
            <w:t xml:space="preserve"> GRSG, 24</w:t>
          </w:r>
          <w:r w:rsidRPr="00717586">
            <w:rPr>
              <w:rFonts w:eastAsia="SimSun"/>
              <w:lang w:eastAsia="ja-JP"/>
            </w:rPr>
            <w:t>-28</w:t>
          </w:r>
          <w:r w:rsidRPr="00717586">
            <w:rPr>
              <w:rFonts w:eastAsia="MS Mincho"/>
            </w:rPr>
            <w:t xml:space="preserve"> April 2017</w:t>
          </w:r>
        </w:p>
        <w:p w:rsidR="00717586" w:rsidRPr="00717586" w:rsidRDefault="00717586" w:rsidP="00717586">
          <w:pPr>
            <w:tabs>
              <w:tab w:val="center" w:pos="4320"/>
              <w:tab w:val="right" w:pos="8640"/>
            </w:tabs>
            <w:suppressAutoHyphens w:val="0"/>
            <w:spacing w:line="240" w:lineRule="auto"/>
            <w:ind w:left="742"/>
          </w:pPr>
          <w:r>
            <w:t>agenda item 7</w:t>
          </w:r>
          <w:r w:rsidRPr="00717586">
            <w:t>)</w:t>
          </w:r>
        </w:p>
      </w:tc>
    </w:tr>
  </w:tbl>
  <w:p w:rsidR="00717586" w:rsidRDefault="00717586" w:rsidP="00717586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6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0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3"/>
  </w:num>
  <w:num w:numId="13">
    <w:abstractNumId w:val="11"/>
  </w:num>
  <w:num w:numId="14">
    <w:abstractNumId w:val="17"/>
  </w:num>
  <w:num w:numId="15">
    <w:abstractNumId w:val="22"/>
  </w:num>
  <w:num w:numId="16">
    <w:abstractNumId w:val="10"/>
  </w:num>
  <w:num w:numId="17">
    <w:abstractNumId w:val="14"/>
  </w:num>
  <w:num w:numId="18">
    <w:abstractNumId w:val="21"/>
  </w:num>
  <w:num w:numId="19">
    <w:abstractNumId w:val="12"/>
  </w:num>
  <w:num w:numId="20">
    <w:abstractNumId w:val="18"/>
  </w:num>
  <w:num w:numId="21">
    <w:abstractNumId w:val="2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activeWritingStyle w:appName="MSWord" w:lang="es-AR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F8"/>
    <w:rsid w:val="00000CCB"/>
    <w:rsid w:val="00001F4E"/>
    <w:rsid w:val="00013D2A"/>
    <w:rsid w:val="00014605"/>
    <w:rsid w:val="00015434"/>
    <w:rsid w:val="00015799"/>
    <w:rsid w:val="00031ABF"/>
    <w:rsid w:val="000333D4"/>
    <w:rsid w:val="00034C7C"/>
    <w:rsid w:val="0003564D"/>
    <w:rsid w:val="00041169"/>
    <w:rsid w:val="00043B2C"/>
    <w:rsid w:val="00046515"/>
    <w:rsid w:val="00046A36"/>
    <w:rsid w:val="00046B1F"/>
    <w:rsid w:val="00046CDF"/>
    <w:rsid w:val="00050F6B"/>
    <w:rsid w:val="00052635"/>
    <w:rsid w:val="00056C6B"/>
    <w:rsid w:val="00057E97"/>
    <w:rsid w:val="000646F4"/>
    <w:rsid w:val="00064DDF"/>
    <w:rsid w:val="00065561"/>
    <w:rsid w:val="00066C0D"/>
    <w:rsid w:val="00067F6C"/>
    <w:rsid w:val="000703CF"/>
    <w:rsid w:val="00072C8C"/>
    <w:rsid w:val="000733B5"/>
    <w:rsid w:val="00073F5F"/>
    <w:rsid w:val="00074B8A"/>
    <w:rsid w:val="00075E1A"/>
    <w:rsid w:val="00081037"/>
    <w:rsid w:val="0008164E"/>
    <w:rsid w:val="00081815"/>
    <w:rsid w:val="000876DE"/>
    <w:rsid w:val="000929FE"/>
    <w:rsid w:val="000931C0"/>
    <w:rsid w:val="00093832"/>
    <w:rsid w:val="00094F47"/>
    <w:rsid w:val="000A1800"/>
    <w:rsid w:val="000A525F"/>
    <w:rsid w:val="000A5649"/>
    <w:rsid w:val="000A63F8"/>
    <w:rsid w:val="000B0595"/>
    <w:rsid w:val="000B175B"/>
    <w:rsid w:val="000B1CD2"/>
    <w:rsid w:val="000B2D7B"/>
    <w:rsid w:val="000B2F02"/>
    <w:rsid w:val="000B3A0F"/>
    <w:rsid w:val="000B4EF7"/>
    <w:rsid w:val="000C2C03"/>
    <w:rsid w:val="000C2D2E"/>
    <w:rsid w:val="000D0516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44E5"/>
    <w:rsid w:val="001058B4"/>
    <w:rsid w:val="00107CBF"/>
    <w:rsid w:val="001103AA"/>
    <w:rsid w:val="0011666B"/>
    <w:rsid w:val="00122CBC"/>
    <w:rsid w:val="00123206"/>
    <w:rsid w:val="00130E03"/>
    <w:rsid w:val="0013231C"/>
    <w:rsid w:val="00133E6D"/>
    <w:rsid w:val="001359D2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324C"/>
    <w:rsid w:val="00182290"/>
    <w:rsid w:val="001827D1"/>
    <w:rsid w:val="00184490"/>
    <w:rsid w:val="00184A77"/>
    <w:rsid w:val="0019102D"/>
    <w:rsid w:val="00192180"/>
    <w:rsid w:val="00193F1C"/>
    <w:rsid w:val="00194E3F"/>
    <w:rsid w:val="001963AC"/>
    <w:rsid w:val="00197D24"/>
    <w:rsid w:val="001A3955"/>
    <w:rsid w:val="001A5101"/>
    <w:rsid w:val="001B4B04"/>
    <w:rsid w:val="001C4AFE"/>
    <w:rsid w:val="001C6663"/>
    <w:rsid w:val="001C7895"/>
    <w:rsid w:val="001D0C8C"/>
    <w:rsid w:val="001D1419"/>
    <w:rsid w:val="001D26DF"/>
    <w:rsid w:val="001D3882"/>
    <w:rsid w:val="001D3A03"/>
    <w:rsid w:val="001D4261"/>
    <w:rsid w:val="001D6907"/>
    <w:rsid w:val="001E0C22"/>
    <w:rsid w:val="001E2593"/>
    <w:rsid w:val="001E47B9"/>
    <w:rsid w:val="001E7B67"/>
    <w:rsid w:val="001F20EF"/>
    <w:rsid w:val="00202BF3"/>
    <w:rsid w:val="00202DA8"/>
    <w:rsid w:val="002057AE"/>
    <w:rsid w:val="0021164B"/>
    <w:rsid w:val="00211E0B"/>
    <w:rsid w:val="002134E0"/>
    <w:rsid w:val="00221BD3"/>
    <w:rsid w:val="00226409"/>
    <w:rsid w:val="00230A28"/>
    <w:rsid w:val="00233BB0"/>
    <w:rsid w:val="00237023"/>
    <w:rsid w:val="00243627"/>
    <w:rsid w:val="0024568B"/>
    <w:rsid w:val="00246027"/>
    <w:rsid w:val="0024772E"/>
    <w:rsid w:val="002530E8"/>
    <w:rsid w:val="00263A29"/>
    <w:rsid w:val="002676B0"/>
    <w:rsid w:val="00267F5F"/>
    <w:rsid w:val="00270BEB"/>
    <w:rsid w:val="0027135F"/>
    <w:rsid w:val="00271CB5"/>
    <w:rsid w:val="002722E2"/>
    <w:rsid w:val="00273751"/>
    <w:rsid w:val="00276AEF"/>
    <w:rsid w:val="002777A5"/>
    <w:rsid w:val="00282B93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7DBF"/>
    <w:rsid w:val="002B4079"/>
    <w:rsid w:val="002B47CA"/>
    <w:rsid w:val="002B6B22"/>
    <w:rsid w:val="002C1B3A"/>
    <w:rsid w:val="002C2315"/>
    <w:rsid w:val="002C3497"/>
    <w:rsid w:val="002C5141"/>
    <w:rsid w:val="002C567B"/>
    <w:rsid w:val="002C64E5"/>
    <w:rsid w:val="002C6BB6"/>
    <w:rsid w:val="002C73E0"/>
    <w:rsid w:val="002D046E"/>
    <w:rsid w:val="002D1AE4"/>
    <w:rsid w:val="002D4643"/>
    <w:rsid w:val="002D4CFC"/>
    <w:rsid w:val="002E093F"/>
    <w:rsid w:val="002E2EB7"/>
    <w:rsid w:val="002E4A30"/>
    <w:rsid w:val="002E5532"/>
    <w:rsid w:val="002E5684"/>
    <w:rsid w:val="002F04B8"/>
    <w:rsid w:val="002F0546"/>
    <w:rsid w:val="002F175C"/>
    <w:rsid w:val="002F1D8E"/>
    <w:rsid w:val="002F5AC5"/>
    <w:rsid w:val="002F7DE0"/>
    <w:rsid w:val="0030272D"/>
    <w:rsid w:val="00302E18"/>
    <w:rsid w:val="00312F59"/>
    <w:rsid w:val="0031733E"/>
    <w:rsid w:val="003229D8"/>
    <w:rsid w:val="003237A4"/>
    <w:rsid w:val="00325908"/>
    <w:rsid w:val="00326932"/>
    <w:rsid w:val="00330F1A"/>
    <w:rsid w:val="003311A6"/>
    <w:rsid w:val="00336789"/>
    <w:rsid w:val="003406CC"/>
    <w:rsid w:val="0034070E"/>
    <w:rsid w:val="0034168B"/>
    <w:rsid w:val="00341F69"/>
    <w:rsid w:val="003450DD"/>
    <w:rsid w:val="003451F4"/>
    <w:rsid w:val="003516C1"/>
    <w:rsid w:val="00352181"/>
    <w:rsid w:val="00352709"/>
    <w:rsid w:val="00356E54"/>
    <w:rsid w:val="003619B5"/>
    <w:rsid w:val="00361AC3"/>
    <w:rsid w:val="00365763"/>
    <w:rsid w:val="00371178"/>
    <w:rsid w:val="00377817"/>
    <w:rsid w:val="003800C8"/>
    <w:rsid w:val="00383155"/>
    <w:rsid w:val="0038516A"/>
    <w:rsid w:val="00391650"/>
    <w:rsid w:val="00392E47"/>
    <w:rsid w:val="00394CC7"/>
    <w:rsid w:val="00396E5F"/>
    <w:rsid w:val="003A06B5"/>
    <w:rsid w:val="003A135A"/>
    <w:rsid w:val="003A3D17"/>
    <w:rsid w:val="003A5828"/>
    <w:rsid w:val="003A6810"/>
    <w:rsid w:val="003B1EDF"/>
    <w:rsid w:val="003C17CC"/>
    <w:rsid w:val="003C2CC4"/>
    <w:rsid w:val="003C46E4"/>
    <w:rsid w:val="003C472E"/>
    <w:rsid w:val="003C4BA1"/>
    <w:rsid w:val="003C534D"/>
    <w:rsid w:val="003D4B23"/>
    <w:rsid w:val="003E120B"/>
    <w:rsid w:val="003E130E"/>
    <w:rsid w:val="003E44F5"/>
    <w:rsid w:val="003F00E3"/>
    <w:rsid w:val="003F23F3"/>
    <w:rsid w:val="003F4275"/>
    <w:rsid w:val="003F6FC1"/>
    <w:rsid w:val="004019C4"/>
    <w:rsid w:val="00403D20"/>
    <w:rsid w:val="0040438C"/>
    <w:rsid w:val="00410C89"/>
    <w:rsid w:val="00414256"/>
    <w:rsid w:val="00420557"/>
    <w:rsid w:val="00422E03"/>
    <w:rsid w:val="00423D86"/>
    <w:rsid w:val="0042591D"/>
    <w:rsid w:val="00425C32"/>
    <w:rsid w:val="00426B9B"/>
    <w:rsid w:val="004325CB"/>
    <w:rsid w:val="0043676F"/>
    <w:rsid w:val="00442A83"/>
    <w:rsid w:val="00443911"/>
    <w:rsid w:val="004476E6"/>
    <w:rsid w:val="0045495B"/>
    <w:rsid w:val="004561E5"/>
    <w:rsid w:val="00456BF3"/>
    <w:rsid w:val="004572AE"/>
    <w:rsid w:val="00464BD6"/>
    <w:rsid w:val="00467FEF"/>
    <w:rsid w:val="00471BD2"/>
    <w:rsid w:val="0047621F"/>
    <w:rsid w:val="00477526"/>
    <w:rsid w:val="00477A0D"/>
    <w:rsid w:val="00477C6B"/>
    <w:rsid w:val="0048237A"/>
    <w:rsid w:val="0048397A"/>
    <w:rsid w:val="0048419F"/>
    <w:rsid w:val="00485CBB"/>
    <w:rsid w:val="004866B7"/>
    <w:rsid w:val="004935FC"/>
    <w:rsid w:val="00493DB9"/>
    <w:rsid w:val="00494AC7"/>
    <w:rsid w:val="004A4BF7"/>
    <w:rsid w:val="004A79FD"/>
    <w:rsid w:val="004B05F0"/>
    <w:rsid w:val="004B3889"/>
    <w:rsid w:val="004C2461"/>
    <w:rsid w:val="004C3774"/>
    <w:rsid w:val="004C7462"/>
    <w:rsid w:val="004C7D42"/>
    <w:rsid w:val="004D0424"/>
    <w:rsid w:val="004D65FF"/>
    <w:rsid w:val="004E0683"/>
    <w:rsid w:val="004E0FDB"/>
    <w:rsid w:val="004E58ED"/>
    <w:rsid w:val="004E77B2"/>
    <w:rsid w:val="004F1622"/>
    <w:rsid w:val="004F1CBD"/>
    <w:rsid w:val="004F7100"/>
    <w:rsid w:val="00501396"/>
    <w:rsid w:val="0050261A"/>
    <w:rsid w:val="0050463D"/>
    <w:rsid w:val="00504B2D"/>
    <w:rsid w:val="00506897"/>
    <w:rsid w:val="00507132"/>
    <w:rsid w:val="005075B1"/>
    <w:rsid w:val="00516F20"/>
    <w:rsid w:val="0052136D"/>
    <w:rsid w:val="00521B5A"/>
    <w:rsid w:val="00527001"/>
    <w:rsid w:val="0052775E"/>
    <w:rsid w:val="005305DD"/>
    <w:rsid w:val="005420F2"/>
    <w:rsid w:val="0055161F"/>
    <w:rsid w:val="00551A59"/>
    <w:rsid w:val="0055217D"/>
    <w:rsid w:val="0055307C"/>
    <w:rsid w:val="005534A0"/>
    <w:rsid w:val="00554D08"/>
    <w:rsid w:val="00556130"/>
    <w:rsid w:val="00557459"/>
    <w:rsid w:val="0056209A"/>
    <w:rsid w:val="005628B6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3353"/>
    <w:rsid w:val="00593753"/>
    <w:rsid w:val="005941EC"/>
    <w:rsid w:val="00596CF1"/>
    <w:rsid w:val="0059724D"/>
    <w:rsid w:val="0059757F"/>
    <w:rsid w:val="005B04D8"/>
    <w:rsid w:val="005B1513"/>
    <w:rsid w:val="005B320C"/>
    <w:rsid w:val="005B3DB3"/>
    <w:rsid w:val="005B4E13"/>
    <w:rsid w:val="005C1629"/>
    <w:rsid w:val="005C342F"/>
    <w:rsid w:val="005C5509"/>
    <w:rsid w:val="005C5CC4"/>
    <w:rsid w:val="005C7D1E"/>
    <w:rsid w:val="005D04B2"/>
    <w:rsid w:val="005D6B0A"/>
    <w:rsid w:val="005E0D4D"/>
    <w:rsid w:val="005F4257"/>
    <w:rsid w:val="005F72B3"/>
    <w:rsid w:val="005F7B75"/>
    <w:rsid w:val="006001EE"/>
    <w:rsid w:val="00600492"/>
    <w:rsid w:val="006032D8"/>
    <w:rsid w:val="00605042"/>
    <w:rsid w:val="00605514"/>
    <w:rsid w:val="006072D0"/>
    <w:rsid w:val="00607952"/>
    <w:rsid w:val="006079FB"/>
    <w:rsid w:val="00611FC4"/>
    <w:rsid w:val="00616169"/>
    <w:rsid w:val="006176FB"/>
    <w:rsid w:val="00620451"/>
    <w:rsid w:val="006219A3"/>
    <w:rsid w:val="00626FBD"/>
    <w:rsid w:val="0063070C"/>
    <w:rsid w:val="0063242B"/>
    <w:rsid w:val="00634F9F"/>
    <w:rsid w:val="006352A1"/>
    <w:rsid w:val="006372E5"/>
    <w:rsid w:val="0064099B"/>
    <w:rsid w:val="00640B26"/>
    <w:rsid w:val="0064292F"/>
    <w:rsid w:val="00645EBB"/>
    <w:rsid w:val="006465CF"/>
    <w:rsid w:val="00647BAD"/>
    <w:rsid w:val="00652D0A"/>
    <w:rsid w:val="0065391C"/>
    <w:rsid w:val="00654889"/>
    <w:rsid w:val="00662BB6"/>
    <w:rsid w:val="00663B3A"/>
    <w:rsid w:val="00664F9E"/>
    <w:rsid w:val="00671B51"/>
    <w:rsid w:val="0067362F"/>
    <w:rsid w:val="00675314"/>
    <w:rsid w:val="00676606"/>
    <w:rsid w:val="00680563"/>
    <w:rsid w:val="00682E86"/>
    <w:rsid w:val="0068459E"/>
    <w:rsid w:val="00684C21"/>
    <w:rsid w:val="006958E8"/>
    <w:rsid w:val="006A0BC2"/>
    <w:rsid w:val="006A2530"/>
    <w:rsid w:val="006A2748"/>
    <w:rsid w:val="006A46E9"/>
    <w:rsid w:val="006B0475"/>
    <w:rsid w:val="006B4D98"/>
    <w:rsid w:val="006B4E99"/>
    <w:rsid w:val="006B4E9F"/>
    <w:rsid w:val="006B5488"/>
    <w:rsid w:val="006C3589"/>
    <w:rsid w:val="006C4609"/>
    <w:rsid w:val="006C70CD"/>
    <w:rsid w:val="006D37AF"/>
    <w:rsid w:val="006D4C02"/>
    <w:rsid w:val="006D51D0"/>
    <w:rsid w:val="006D5219"/>
    <w:rsid w:val="006D52CA"/>
    <w:rsid w:val="006D5FB9"/>
    <w:rsid w:val="006D658E"/>
    <w:rsid w:val="006E15CA"/>
    <w:rsid w:val="006E564B"/>
    <w:rsid w:val="006E7191"/>
    <w:rsid w:val="006E7863"/>
    <w:rsid w:val="006F0360"/>
    <w:rsid w:val="006F2D70"/>
    <w:rsid w:val="006F3D7F"/>
    <w:rsid w:val="00702B9C"/>
    <w:rsid w:val="00703577"/>
    <w:rsid w:val="00703633"/>
    <w:rsid w:val="00704CB6"/>
    <w:rsid w:val="00705894"/>
    <w:rsid w:val="007072C1"/>
    <w:rsid w:val="00715FB5"/>
    <w:rsid w:val="00716CB7"/>
    <w:rsid w:val="00717586"/>
    <w:rsid w:val="00720319"/>
    <w:rsid w:val="007247D3"/>
    <w:rsid w:val="0072632A"/>
    <w:rsid w:val="007304FA"/>
    <w:rsid w:val="00731186"/>
    <w:rsid w:val="007327D5"/>
    <w:rsid w:val="00735128"/>
    <w:rsid w:val="00736D05"/>
    <w:rsid w:val="00737569"/>
    <w:rsid w:val="007377C5"/>
    <w:rsid w:val="00740D04"/>
    <w:rsid w:val="00750B8D"/>
    <w:rsid w:val="00757F2F"/>
    <w:rsid w:val="0076035A"/>
    <w:rsid w:val="007629C8"/>
    <w:rsid w:val="0077047D"/>
    <w:rsid w:val="00775D04"/>
    <w:rsid w:val="00775F7C"/>
    <w:rsid w:val="0077691F"/>
    <w:rsid w:val="00790A9A"/>
    <w:rsid w:val="00792970"/>
    <w:rsid w:val="00793B94"/>
    <w:rsid w:val="007948F3"/>
    <w:rsid w:val="00795767"/>
    <w:rsid w:val="007A1FFD"/>
    <w:rsid w:val="007A238A"/>
    <w:rsid w:val="007A52E6"/>
    <w:rsid w:val="007B2A30"/>
    <w:rsid w:val="007B6BA5"/>
    <w:rsid w:val="007C0546"/>
    <w:rsid w:val="007C2E71"/>
    <w:rsid w:val="007C3390"/>
    <w:rsid w:val="007C3B1C"/>
    <w:rsid w:val="007C4F4B"/>
    <w:rsid w:val="007D0567"/>
    <w:rsid w:val="007D2276"/>
    <w:rsid w:val="007D24C3"/>
    <w:rsid w:val="007D4D27"/>
    <w:rsid w:val="007E01E9"/>
    <w:rsid w:val="007E16FF"/>
    <w:rsid w:val="007E3C7D"/>
    <w:rsid w:val="007E5E15"/>
    <w:rsid w:val="007E63F3"/>
    <w:rsid w:val="007F0E12"/>
    <w:rsid w:val="007F1133"/>
    <w:rsid w:val="007F3673"/>
    <w:rsid w:val="007F53E5"/>
    <w:rsid w:val="007F6611"/>
    <w:rsid w:val="007F6FD3"/>
    <w:rsid w:val="00801D6A"/>
    <w:rsid w:val="00803BF8"/>
    <w:rsid w:val="00804C91"/>
    <w:rsid w:val="00806E1C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9DF"/>
    <w:rsid w:val="00833D04"/>
    <w:rsid w:val="00835349"/>
    <w:rsid w:val="00835C20"/>
    <w:rsid w:val="00837D8A"/>
    <w:rsid w:val="00843767"/>
    <w:rsid w:val="00846374"/>
    <w:rsid w:val="00847CEC"/>
    <w:rsid w:val="00851184"/>
    <w:rsid w:val="00852982"/>
    <w:rsid w:val="0085492E"/>
    <w:rsid w:val="008562C9"/>
    <w:rsid w:val="00856494"/>
    <w:rsid w:val="00856FAA"/>
    <w:rsid w:val="00857209"/>
    <w:rsid w:val="00861117"/>
    <w:rsid w:val="0086135A"/>
    <w:rsid w:val="00863DFD"/>
    <w:rsid w:val="00865560"/>
    <w:rsid w:val="008663CE"/>
    <w:rsid w:val="008679D9"/>
    <w:rsid w:val="00872EA9"/>
    <w:rsid w:val="00873BB6"/>
    <w:rsid w:val="008774E7"/>
    <w:rsid w:val="008809C1"/>
    <w:rsid w:val="00881AE2"/>
    <w:rsid w:val="00881F52"/>
    <w:rsid w:val="00883E85"/>
    <w:rsid w:val="00886690"/>
    <w:rsid w:val="008878DE"/>
    <w:rsid w:val="00896B38"/>
    <w:rsid w:val="00896B58"/>
    <w:rsid w:val="008979B1"/>
    <w:rsid w:val="00897C33"/>
    <w:rsid w:val="008A0372"/>
    <w:rsid w:val="008A05CB"/>
    <w:rsid w:val="008A137D"/>
    <w:rsid w:val="008A1ED5"/>
    <w:rsid w:val="008A3F4E"/>
    <w:rsid w:val="008A402D"/>
    <w:rsid w:val="008A4091"/>
    <w:rsid w:val="008A5F7A"/>
    <w:rsid w:val="008A6467"/>
    <w:rsid w:val="008A6B25"/>
    <w:rsid w:val="008A6C4F"/>
    <w:rsid w:val="008B2335"/>
    <w:rsid w:val="008B279D"/>
    <w:rsid w:val="008B2E36"/>
    <w:rsid w:val="008D37F7"/>
    <w:rsid w:val="008D39EC"/>
    <w:rsid w:val="008D7558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15EF6"/>
    <w:rsid w:val="00920951"/>
    <w:rsid w:val="00920C5D"/>
    <w:rsid w:val="00921397"/>
    <w:rsid w:val="009223CA"/>
    <w:rsid w:val="009235EA"/>
    <w:rsid w:val="0092494D"/>
    <w:rsid w:val="0092535E"/>
    <w:rsid w:val="00927C2B"/>
    <w:rsid w:val="00934FAC"/>
    <w:rsid w:val="00940F93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4C2D"/>
    <w:rsid w:val="009760F3"/>
    <w:rsid w:val="009764DA"/>
    <w:rsid w:val="00976CFB"/>
    <w:rsid w:val="00981AA1"/>
    <w:rsid w:val="00982DEB"/>
    <w:rsid w:val="00985228"/>
    <w:rsid w:val="00992774"/>
    <w:rsid w:val="00997605"/>
    <w:rsid w:val="00997D09"/>
    <w:rsid w:val="009A0830"/>
    <w:rsid w:val="009A08AC"/>
    <w:rsid w:val="009A0E8D"/>
    <w:rsid w:val="009A1E55"/>
    <w:rsid w:val="009A26E0"/>
    <w:rsid w:val="009A5E59"/>
    <w:rsid w:val="009A6914"/>
    <w:rsid w:val="009B26E7"/>
    <w:rsid w:val="009B5B90"/>
    <w:rsid w:val="009B64BB"/>
    <w:rsid w:val="009B69E9"/>
    <w:rsid w:val="009C5020"/>
    <w:rsid w:val="009D133E"/>
    <w:rsid w:val="009D272C"/>
    <w:rsid w:val="009D4BEE"/>
    <w:rsid w:val="009D5431"/>
    <w:rsid w:val="009E15C8"/>
    <w:rsid w:val="009E5620"/>
    <w:rsid w:val="009F07C1"/>
    <w:rsid w:val="009F0B23"/>
    <w:rsid w:val="009F36A3"/>
    <w:rsid w:val="009F71D1"/>
    <w:rsid w:val="00A00697"/>
    <w:rsid w:val="00A00A3F"/>
    <w:rsid w:val="00A01489"/>
    <w:rsid w:val="00A053B0"/>
    <w:rsid w:val="00A14A4D"/>
    <w:rsid w:val="00A20DE2"/>
    <w:rsid w:val="00A23763"/>
    <w:rsid w:val="00A27E4A"/>
    <w:rsid w:val="00A3026E"/>
    <w:rsid w:val="00A32120"/>
    <w:rsid w:val="00A338F1"/>
    <w:rsid w:val="00A3529B"/>
    <w:rsid w:val="00A35BE0"/>
    <w:rsid w:val="00A4129A"/>
    <w:rsid w:val="00A44D34"/>
    <w:rsid w:val="00A508DF"/>
    <w:rsid w:val="00A51DCC"/>
    <w:rsid w:val="00A52B68"/>
    <w:rsid w:val="00A54EBE"/>
    <w:rsid w:val="00A6129C"/>
    <w:rsid w:val="00A6507F"/>
    <w:rsid w:val="00A66EBD"/>
    <w:rsid w:val="00A70DD4"/>
    <w:rsid w:val="00A72F22"/>
    <w:rsid w:val="00A7360F"/>
    <w:rsid w:val="00A748A6"/>
    <w:rsid w:val="00A769F4"/>
    <w:rsid w:val="00A776B4"/>
    <w:rsid w:val="00A80D02"/>
    <w:rsid w:val="00A81C59"/>
    <w:rsid w:val="00A83C2D"/>
    <w:rsid w:val="00A86546"/>
    <w:rsid w:val="00A877CE"/>
    <w:rsid w:val="00A94361"/>
    <w:rsid w:val="00A979DD"/>
    <w:rsid w:val="00AA293C"/>
    <w:rsid w:val="00AB01AB"/>
    <w:rsid w:val="00AB10D2"/>
    <w:rsid w:val="00AB19E3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D0033"/>
    <w:rsid w:val="00AD0670"/>
    <w:rsid w:val="00AD087C"/>
    <w:rsid w:val="00AE02E1"/>
    <w:rsid w:val="00AE03EE"/>
    <w:rsid w:val="00AF5118"/>
    <w:rsid w:val="00AF6850"/>
    <w:rsid w:val="00AF6B6C"/>
    <w:rsid w:val="00B048EE"/>
    <w:rsid w:val="00B213A0"/>
    <w:rsid w:val="00B238A5"/>
    <w:rsid w:val="00B253FC"/>
    <w:rsid w:val="00B25FAF"/>
    <w:rsid w:val="00B30179"/>
    <w:rsid w:val="00B33901"/>
    <w:rsid w:val="00B341FF"/>
    <w:rsid w:val="00B371CD"/>
    <w:rsid w:val="00B421C1"/>
    <w:rsid w:val="00B43821"/>
    <w:rsid w:val="00B47053"/>
    <w:rsid w:val="00B50BFB"/>
    <w:rsid w:val="00B50D1A"/>
    <w:rsid w:val="00B52507"/>
    <w:rsid w:val="00B53C21"/>
    <w:rsid w:val="00B55C71"/>
    <w:rsid w:val="00B56E37"/>
    <w:rsid w:val="00B56E4A"/>
    <w:rsid w:val="00B56E9C"/>
    <w:rsid w:val="00B61570"/>
    <w:rsid w:val="00B64B1F"/>
    <w:rsid w:val="00B6553F"/>
    <w:rsid w:val="00B73F39"/>
    <w:rsid w:val="00B74954"/>
    <w:rsid w:val="00B77D05"/>
    <w:rsid w:val="00B81206"/>
    <w:rsid w:val="00B8192C"/>
    <w:rsid w:val="00B81E12"/>
    <w:rsid w:val="00B845A8"/>
    <w:rsid w:val="00B8584A"/>
    <w:rsid w:val="00B924F0"/>
    <w:rsid w:val="00BA0141"/>
    <w:rsid w:val="00BA12BA"/>
    <w:rsid w:val="00BA22E5"/>
    <w:rsid w:val="00BA2B79"/>
    <w:rsid w:val="00BA51B3"/>
    <w:rsid w:val="00BA523F"/>
    <w:rsid w:val="00BA5FB8"/>
    <w:rsid w:val="00BA73AB"/>
    <w:rsid w:val="00BA770E"/>
    <w:rsid w:val="00BB214B"/>
    <w:rsid w:val="00BB290D"/>
    <w:rsid w:val="00BB646D"/>
    <w:rsid w:val="00BC14F0"/>
    <w:rsid w:val="00BC3FA0"/>
    <w:rsid w:val="00BC48C8"/>
    <w:rsid w:val="00BC6ABF"/>
    <w:rsid w:val="00BC74E9"/>
    <w:rsid w:val="00BC7E50"/>
    <w:rsid w:val="00BD0112"/>
    <w:rsid w:val="00BD1ED3"/>
    <w:rsid w:val="00BD577B"/>
    <w:rsid w:val="00BD6484"/>
    <w:rsid w:val="00BD6F32"/>
    <w:rsid w:val="00BE1BD5"/>
    <w:rsid w:val="00BE54D3"/>
    <w:rsid w:val="00BE584F"/>
    <w:rsid w:val="00BE7104"/>
    <w:rsid w:val="00BF071E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4C22"/>
    <w:rsid w:val="00C44FA6"/>
    <w:rsid w:val="00C4527F"/>
    <w:rsid w:val="00C463DD"/>
    <w:rsid w:val="00C46D20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81F83"/>
    <w:rsid w:val="00C83F48"/>
    <w:rsid w:val="00C843AA"/>
    <w:rsid w:val="00C844EE"/>
    <w:rsid w:val="00C85255"/>
    <w:rsid w:val="00C85C77"/>
    <w:rsid w:val="00C86E02"/>
    <w:rsid w:val="00C91017"/>
    <w:rsid w:val="00C953EC"/>
    <w:rsid w:val="00C96DF2"/>
    <w:rsid w:val="00C9755B"/>
    <w:rsid w:val="00CA032B"/>
    <w:rsid w:val="00CA2CD1"/>
    <w:rsid w:val="00CA622E"/>
    <w:rsid w:val="00CA6DDD"/>
    <w:rsid w:val="00CB3E03"/>
    <w:rsid w:val="00CB7013"/>
    <w:rsid w:val="00CC138B"/>
    <w:rsid w:val="00CC187A"/>
    <w:rsid w:val="00CC4839"/>
    <w:rsid w:val="00CD4AA6"/>
    <w:rsid w:val="00CE4A8F"/>
    <w:rsid w:val="00CE5946"/>
    <w:rsid w:val="00CE7719"/>
    <w:rsid w:val="00CE7816"/>
    <w:rsid w:val="00CF1FA5"/>
    <w:rsid w:val="00CF263E"/>
    <w:rsid w:val="00CF2B7C"/>
    <w:rsid w:val="00CF7C95"/>
    <w:rsid w:val="00D03348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42A8"/>
    <w:rsid w:val="00D40653"/>
    <w:rsid w:val="00D43252"/>
    <w:rsid w:val="00D46A88"/>
    <w:rsid w:val="00D46D61"/>
    <w:rsid w:val="00D47EEA"/>
    <w:rsid w:val="00D51801"/>
    <w:rsid w:val="00D53E7A"/>
    <w:rsid w:val="00D54E2A"/>
    <w:rsid w:val="00D57885"/>
    <w:rsid w:val="00D5792F"/>
    <w:rsid w:val="00D60A2A"/>
    <w:rsid w:val="00D66211"/>
    <w:rsid w:val="00D70083"/>
    <w:rsid w:val="00D75C92"/>
    <w:rsid w:val="00D773DF"/>
    <w:rsid w:val="00D84D4D"/>
    <w:rsid w:val="00D90F84"/>
    <w:rsid w:val="00D92E08"/>
    <w:rsid w:val="00D94543"/>
    <w:rsid w:val="00D95303"/>
    <w:rsid w:val="00D978C6"/>
    <w:rsid w:val="00DA2C03"/>
    <w:rsid w:val="00DA3C1C"/>
    <w:rsid w:val="00DA3C80"/>
    <w:rsid w:val="00DA6998"/>
    <w:rsid w:val="00DB0466"/>
    <w:rsid w:val="00DB1B2B"/>
    <w:rsid w:val="00DB259A"/>
    <w:rsid w:val="00DB3822"/>
    <w:rsid w:val="00DC022E"/>
    <w:rsid w:val="00DC3A93"/>
    <w:rsid w:val="00DC6D39"/>
    <w:rsid w:val="00DC7014"/>
    <w:rsid w:val="00DD01A8"/>
    <w:rsid w:val="00DD13A2"/>
    <w:rsid w:val="00DD19F5"/>
    <w:rsid w:val="00DD455F"/>
    <w:rsid w:val="00DD640F"/>
    <w:rsid w:val="00DE5FF7"/>
    <w:rsid w:val="00DF418A"/>
    <w:rsid w:val="00DF49B0"/>
    <w:rsid w:val="00E00FC9"/>
    <w:rsid w:val="00E03443"/>
    <w:rsid w:val="00E046DF"/>
    <w:rsid w:val="00E04BE9"/>
    <w:rsid w:val="00E1085B"/>
    <w:rsid w:val="00E109DD"/>
    <w:rsid w:val="00E2018A"/>
    <w:rsid w:val="00E201F4"/>
    <w:rsid w:val="00E2176E"/>
    <w:rsid w:val="00E22B0C"/>
    <w:rsid w:val="00E27346"/>
    <w:rsid w:val="00E319F7"/>
    <w:rsid w:val="00E320F1"/>
    <w:rsid w:val="00E325A3"/>
    <w:rsid w:val="00E34CD5"/>
    <w:rsid w:val="00E36EB6"/>
    <w:rsid w:val="00E40A45"/>
    <w:rsid w:val="00E42E80"/>
    <w:rsid w:val="00E466D9"/>
    <w:rsid w:val="00E47066"/>
    <w:rsid w:val="00E502E6"/>
    <w:rsid w:val="00E5085F"/>
    <w:rsid w:val="00E525B6"/>
    <w:rsid w:val="00E55173"/>
    <w:rsid w:val="00E560CA"/>
    <w:rsid w:val="00E60FB1"/>
    <w:rsid w:val="00E62CEA"/>
    <w:rsid w:val="00E655A5"/>
    <w:rsid w:val="00E71BC8"/>
    <w:rsid w:val="00E71F79"/>
    <w:rsid w:val="00E7260F"/>
    <w:rsid w:val="00E73F5D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B54"/>
    <w:rsid w:val="00EB215E"/>
    <w:rsid w:val="00EB3E7C"/>
    <w:rsid w:val="00EB44C5"/>
    <w:rsid w:val="00EC12CB"/>
    <w:rsid w:val="00EC5980"/>
    <w:rsid w:val="00EC5F72"/>
    <w:rsid w:val="00ED09AC"/>
    <w:rsid w:val="00ED46C6"/>
    <w:rsid w:val="00ED5F6E"/>
    <w:rsid w:val="00ED72B5"/>
    <w:rsid w:val="00ED754F"/>
    <w:rsid w:val="00ED7A2A"/>
    <w:rsid w:val="00EE0B1C"/>
    <w:rsid w:val="00EE3082"/>
    <w:rsid w:val="00EE40EF"/>
    <w:rsid w:val="00EE4993"/>
    <w:rsid w:val="00EE5FCD"/>
    <w:rsid w:val="00EF088A"/>
    <w:rsid w:val="00EF1D7F"/>
    <w:rsid w:val="00EF54BA"/>
    <w:rsid w:val="00EF6DC7"/>
    <w:rsid w:val="00F02C84"/>
    <w:rsid w:val="00F11455"/>
    <w:rsid w:val="00F11A60"/>
    <w:rsid w:val="00F1224B"/>
    <w:rsid w:val="00F15DC0"/>
    <w:rsid w:val="00F20293"/>
    <w:rsid w:val="00F211B8"/>
    <w:rsid w:val="00F222A3"/>
    <w:rsid w:val="00F23709"/>
    <w:rsid w:val="00F24A28"/>
    <w:rsid w:val="00F2770E"/>
    <w:rsid w:val="00F31E5F"/>
    <w:rsid w:val="00F435BD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77F"/>
    <w:rsid w:val="00F7336D"/>
    <w:rsid w:val="00F77774"/>
    <w:rsid w:val="00F80A68"/>
    <w:rsid w:val="00F81727"/>
    <w:rsid w:val="00F836E5"/>
    <w:rsid w:val="00F86A82"/>
    <w:rsid w:val="00F9262F"/>
    <w:rsid w:val="00F93781"/>
    <w:rsid w:val="00F9407F"/>
    <w:rsid w:val="00F942A8"/>
    <w:rsid w:val="00F947D6"/>
    <w:rsid w:val="00F9569F"/>
    <w:rsid w:val="00F96D3C"/>
    <w:rsid w:val="00FA3475"/>
    <w:rsid w:val="00FA455A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4DD3"/>
    <w:rsid w:val="00FC598C"/>
    <w:rsid w:val="00FC67B0"/>
    <w:rsid w:val="00FC68B7"/>
    <w:rsid w:val="00FC71C6"/>
    <w:rsid w:val="00FD14FA"/>
    <w:rsid w:val="00FD3F98"/>
    <w:rsid w:val="00FD4DDB"/>
    <w:rsid w:val="00FE106A"/>
    <w:rsid w:val="00FE2B53"/>
    <w:rsid w:val="00FE7450"/>
    <w:rsid w:val="00FF145D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D0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D0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6C131-77CA-42FE-AF7D-D527F9EE3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</Template>
  <TotalTime>0</TotalTime>
  <Pages>7</Pages>
  <Words>1908</Words>
  <Characters>10880</Characters>
  <Application>Microsoft Office Word</Application>
  <DocSecurity>0</DocSecurity>
  <Lines>90</Lines>
  <Paragraphs>25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United Nations</vt:lpstr>
      <vt:lpstr>United Nations</vt:lpstr>
      <vt:lpstr>United Nations</vt:lpstr>
      <vt:lpstr>United Nations</vt:lpstr>
    </vt:vector>
  </TitlesOfParts>
  <Company>CSD</Company>
  <LinksUpToDate>false</LinksUpToDate>
  <CharactersWithSpaces>12763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Romain HUBERT</dc:creator>
  <cp:lastModifiedBy>Hubert Romain</cp:lastModifiedBy>
  <cp:revision>2</cp:revision>
  <cp:lastPrinted>2017-02-14T14:40:00Z</cp:lastPrinted>
  <dcterms:created xsi:type="dcterms:W3CDTF">2017-04-21T09:54:00Z</dcterms:created>
  <dcterms:modified xsi:type="dcterms:W3CDTF">2017-04-21T09:54:00Z</dcterms:modified>
</cp:coreProperties>
</file>