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2" w:type="dxa"/>
        <w:tblInd w:w="109" w:type="dxa"/>
        <w:tblLook w:val="04A0" w:firstRow="1" w:lastRow="0" w:firstColumn="1" w:lastColumn="0" w:noHBand="0" w:noVBand="1"/>
      </w:tblPr>
      <w:tblGrid>
        <w:gridCol w:w="4962"/>
        <w:gridCol w:w="4960"/>
      </w:tblGrid>
      <w:tr w:rsidR="00D11958">
        <w:tc>
          <w:tcPr>
            <w:tcW w:w="4961" w:type="dxa"/>
            <w:shd w:val="clear" w:color="auto" w:fill="auto"/>
          </w:tcPr>
          <w:p w:rsidR="00D11958" w:rsidRPr="00A00013" w:rsidRDefault="00A00013">
            <w:pPr>
              <w:pStyle w:val="En-tte"/>
              <w:rPr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Submitted by the expert from France</w:t>
            </w:r>
          </w:p>
          <w:p w:rsidR="00D11958" w:rsidRDefault="00D11958">
            <w:pPr>
              <w:pStyle w:val="En-tte"/>
              <w:rPr>
                <w:sz w:val="16"/>
                <w:szCs w:val="16"/>
                <w:lang w:val="en-GB"/>
              </w:rPr>
            </w:pPr>
          </w:p>
        </w:tc>
        <w:tc>
          <w:tcPr>
            <w:tcW w:w="4960" w:type="dxa"/>
            <w:shd w:val="clear" w:color="auto" w:fill="auto"/>
          </w:tcPr>
          <w:p w:rsidR="00D11958" w:rsidRPr="00A00013" w:rsidRDefault="00A00013">
            <w:pPr>
              <w:ind w:left="742"/>
              <w:rPr>
                <w:lang w:val="en-GB"/>
              </w:rPr>
            </w:pPr>
            <w:r>
              <w:rPr>
                <w:sz w:val="20"/>
                <w:szCs w:val="20"/>
                <w:u w:val="single"/>
                <w:lang w:val="en-GB"/>
              </w:rPr>
              <w:t>Informal document</w:t>
            </w:r>
            <w:r>
              <w:rPr>
                <w:sz w:val="20"/>
                <w:szCs w:val="20"/>
                <w:lang w:val="en-GB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en-GB"/>
              </w:rPr>
              <w:t>GRSG-112-07</w:t>
            </w:r>
            <w:r w:rsidR="006F5C68">
              <w:rPr>
                <w:b/>
                <w:bCs/>
                <w:sz w:val="20"/>
                <w:szCs w:val="20"/>
                <w:lang w:val="en-GB"/>
              </w:rPr>
              <w:t>-Rev.1</w:t>
            </w:r>
          </w:p>
          <w:p w:rsidR="00D11958" w:rsidRPr="00A00013" w:rsidRDefault="00A00013">
            <w:pPr>
              <w:pStyle w:val="En-tte"/>
              <w:ind w:left="742"/>
              <w:rPr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(112</w:t>
            </w:r>
            <w:r>
              <w:rPr>
                <w:sz w:val="20"/>
                <w:szCs w:val="20"/>
                <w:vertAlign w:val="superscript"/>
                <w:lang w:val="en-GB"/>
              </w:rPr>
              <w:t>th</w:t>
            </w:r>
            <w:r>
              <w:rPr>
                <w:sz w:val="20"/>
                <w:szCs w:val="20"/>
                <w:lang w:val="en-GB"/>
              </w:rPr>
              <w:t xml:space="preserve"> GRSG, 24-28 April 2017</w:t>
            </w:r>
          </w:p>
          <w:p w:rsidR="00D11958" w:rsidRDefault="00A00013">
            <w:pPr>
              <w:pStyle w:val="En-tte"/>
              <w:ind w:left="742"/>
            </w:pPr>
            <w:r>
              <w:rPr>
                <w:sz w:val="20"/>
                <w:szCs w:val="20"/>
                <w:lang w:val="en-GB"/>
              </w:rPr>
              <w:t>agenda item 4)</w:t>
            </w:r>
          </w:p>
        </w:tc>
      </w:tr>
    </w:tbl>
    <w:p w:rsidR="00D11958" w:rsidRDefault="00D11958">
      <w:pPr>
        <w:spacing w:before="240" w:line="240" w:lineRule="atLeast"/>
        <w:ind w:left="142" w:right="26"/>
        <w:jc w:val="center"/>
        <w:rPr>
          <w:b/>
          <w:sz w:val="28"/>
          <w:szCs w:val="28"/>
          <w:lang w:val="en-GB" w:eastAsia="en-US"/>
        </w:rPr>
      </w:pPr>
    </w:p>
    <w:p w:rsidR="00D11958" w:rsidRPr="00A00013" w:rsidRDefault="00A00013">
      <w:pPr>
        <w:spacing w:line="300" w:lineRule="exact"/>
        <w:ind w:left="1246" w:right="1091"/>
        <w:rPr>
          <w:lang w:val="en-GB"/>
        </w:rPr>
      </w:pPr>
      <w:r w:rsidRPr="00A00013">
        <w:rPr>
          <w:b/>
          <w:bCs/>
          <w:sz w:val="28"/>
          <w:szCs w:val="28"/>
          <w:lang w:val="en-GB"/>
        </w:rPr>
        <w:t>Pr</w:t>
      </w:r>
      <w:r w:rsidRPr="00A00013">
        <w:rPr>
          <w:b/>
          <w:bCs/>
          <w:spacing w:val="1"/>
          <w:sz w:val="28"/>
          <w:szCs w:val="28"/>
          <w:lang w:val="en-GB"/>
        </w:rPr>
        <w:t>o</w:t>
      </w:r>
      <w:r w:rsidRPr="00A00013">
        <w:rPr>
          <w:b/>
          <w:bCs/>
          <w:sz w:val="28"/>
          <w:szCs w:val="28"/>
          <w:lang w:val="en-GB"/>
        </w:rPr>
        <w:t>pos</w:t>
      </w:r>
      <w:r w:rsidRPr="00A00013">
        <w:rPr>
          <w:b/>
          <w:bCs/>
          <w:spacing w:val="1"/>
          <w:sz w:val="28"/>
          <w:szCs w:val="28"/>
          <w:lang w:val="en-GB"/>
        </w:rPr>
        <w:t>a</w:t>
      </w:r>
      <w:r w:rsidRPr="00A00013">
        <w:rPr>
          <w:b/>
          <w:bCs/>
          <w:sz w:val="28"/>
          <w:szCs w:val="28"/>
          <w:lang w:val="en-GB"/>
        </w:rPr>
        <w:t>l</w:t>
      </w:r>
      <w:r w:rsidRPr="00A00013">
        <w:rPr>
          <w:b/>
          <w:bCs/>
          <w:spacing w:val="1"/>
          <w:sz w:val="28"/>
          <w:szCs w:val="28"/>
          <w:lang w:val="en-GB"/>
        </w:rPr>
        <w:t xml:space="preserve"> </w:t>
      </w:r>
      <w:r w:rsidRPr="00A00013">
        <w:rPr>
          <w:b/>
          <w:bCs/>
          <w:sz w:val="28"/>
          <w:szCs w:val="28"/>
          <w:lang w:val="en-GB"/>
        </w:rPr>
        <w:t>f</w:t>
      </w:r>
      <w:r>
        <w:rPr>
          <w:b/>
          <w:bCs/>
          <w:sz w:val="28"/>
          <w:szCs w:val="28"/>
          <w:lang w:val="en-GB"/>
        </w:rPr>
        <w:t>or</w:t>
      </w:r>
      <w:r w:rsidRPr="00A00013">
        <w:rPr>
          <w:b/>
          <w:bCs/>
          <w:sz w:val="28"/>
          <w:szCs w:val="28"/>
          <w:lang w:val="en-GB"/>
        </w:rPr>
        <w:t xml:space="preserve"> </w:t>
      </w:r>
      <w:r>
        <w:rPr>
          <w:b/>
          <w:bCs/>
          <w:sz w:val="28"/>
          <w:szCs w:val="28"/>
          <w:lang w:val="en-GB"/>
        </w:rPr>
        <w:t>C</w:t>
      </w:r>
      <w:r w:rsidRPr="00A00013">
        <w:rPr>
          <w:b/>
          <w:bCs/>
          <w:sz w:val="28"/>
          <w:szCs w:val="28"/>
          <w:lang w:val="en-GB"/>
        </w:rPr>
        <w:t xml:space="preserve">orrigendum </w:t>
      </w:r>
      <w:r w:rsidR="00493C07">
        <w:rPr>
          <w:b/>
          <w:bCs/>
          <w:sz w:val="28"/>
          <w:szCs w:val="28"/>
          <w:lang w:val="en-GB"/>
        </w:rPr>
        <w:t>6</w:t>
      </w:r>
      <w:r w:rsidRPr="00A00013">
        <w:rPr>
          <w:b/>
          <w:bCs/>
          <w:sz w:val="28"/>
          <w:szCs w:val="28"/>
          <w:lang w:val="en-GB"/>
        </w:rPr>
        <w:t xml:space="preserve"> to Revision 3 of</w:t>
      </w:r>
      <w:r w:rsidRPr="00A00013">
        <w:rPr>
          <w:b/>
          <w:bCs/>
          <w:spacing w:val="1"/>
          <w:sz w:val="28"/>
          <w:szCs w:val="28"/>
          <w:lang w:val="en-GB"/>
        </w:rPr>
        <w:t xml:space="preserve"> </w:t>
      </w:r>
      <w:r w:rsidRPr="00A00013">
        <w:rPr>
          <w:b/>
          <w:bCs/>
          <w:sz w:val="28"/>
          <w:szCs w:val="28"/>
          <w:lang w:val="en-GB"/>
        </w:rPr>
        <w:t>Re</w:t>
      </w:r>
      <w:r w:rsidRPr="00A00013">
        <w:rPr>
          <w:b/>
          <w:bCs/>
          <w:spacing w:val="1"/>
          <w:sz w:val="28"/>
          <w:szCs w:val="28"/>
          <w:lang w:val="en-GB"/>
        </w:rPr>
        <w:t>g</w:t>
      </w:r>
      <w:r w:rsidRPr="00A00013">
        <w:rPr>
          <w:b/>
          <w:bCs/>
          <w:sz w:val="28"/>
          <w:szCs w:val="28"/>
          <w:lang w:val="en-GB"/>
        </w:rPr>
        <w:t>u</w:t>
      </w:r>
      <w:r w:rsidRPr="00A00013">
        <w:rPr>
          <w:b/>
          <w:bCs/>
          <w:spacing w:val="1"/>
          <w:sz w:val="28"/>
          <w:szCs w:val="28"/>
          <w:lang w:val="en-GB"/>
        </w:rPr>
        <w:t>la</w:t>
      </w:r>
      <w:r w:rsidRPr="00A00013">
        <w:rPr>
          <w:b/>
          <w:bCs/>
          <w:sz w:val="28"/>
          <w:szCs w:val="28"/>
          <w:lang w:val="en-GB"/>
        </w:rPr>
        <w:t>ti</w:t>
      </w:r>
      <w:r w:rsidRPr="00A00013">
        <w:rPr>
          <w:b/>
          <w:bCs/>
          <w:spacing w:val="1"/>
          <w:sz w:val="28"/>
          <w:szCs w:val="28"/>
          <w:lang w:val="en-GB"/>
        </w:rPr>
        <w:t>o</w:t>
      </w:r>
      <w:r w:rsidRPr="00A00013">
        <w:rPr>
          <w:b/>
          <w:bCs/>
          <w:sz w:val="28"/>
          <w:szCs w:val="28"/>
          <w:lang w:val="en-GB"/>
        </w:rPr>
        <w:t>n N</w:t>
      </w:r>
      <w:r w:rsidRPr="00A00013">
        <w:rPr>
          <w:b/>
          <w:bCs/>
          <w:spacing w:val="1"/>
          <w:sz w:val="28"/>
          <w:szCs w:val="28"/>
          <w:lang w:val="en-GB"/>
        </w:rPr>
        <w:t>o</w:t>
      </w:r>
      <w:r w:rsidRPr="00A00013">
        <w:rPr>
          <w:b/>
          <w:bCs/>
          <w:sz w:val="28"/>
          <w:szCs w:val="28"/>
          <w:lang w:val="en-GB"/>
        </w:rPr>
        <w:t>.</w:t>
      </w:r>
      <w:r>
        <w:rPr>
          <w:b/>
          <w:bCs/>
          <w:sz w:val="28"/>
          <w:szCs w:val="28"/>
          <w:lang w:val="en-GB"/>
        </w:rPr>
        <w:t> </w:t>
      </w:r>
      <w:r w:rsidRPr="00A00013">
        <w:rPr>
          <w:b/>
          <w:bCs/>
          <w:spacing w:val="1"/>
          <w:sz w:val="28"/>
          <w:szCs w:val="28"/>
          <w:lang w:val="en-GB"/>
        </w:rPr>
        <w:t xml:space="preserve">43 </w:t>
      </w:r>
      <w:r w:rsidRPr="00A00013">
        <w:rPr>
          <w:b/>
          <w:bCs/>
          <w:sz w:val="28"/>
          <w:szCs w:val="28"/>
          <w:lang w:val="en-GB"/>
        </w:rPr>
        <w:t>(Safety glazing)</w:t>
      </w:r>
    </w:p>
    <w:p w:rsidR="00D11958" w:rsidRPr="00A00013" w:rsidRDefault="00D11958">
      <w:pPr>
        <w:spacing w:before="6" w:line="240" w:lineRule="exact"/>
        <w:rPr>
          <w:lang w:val="en-GB"/>
        </w:rPr>
      </w:pPr>
    </w:p>
    <w:p w:rsidR="00D11958" w:rsidRPr="00A00013" w:rsidRDefault="00A00013">
      <w:pPr>
        <w:spacing w:line="249" w:lineRule="auto"/>
        <w:ind w:left="1246" w:right="1192" w:firstLine="569"/>
        <w:jc w:val="both"/>
        <w:rPr>
          <w:lang w:val="en-GB"/>
        </w:rPr>
      </w:pPr>
      <w:r w:rsidRPr="00A00013">
        <w:rPr>
          <w:spacing w:val="3"/>
          <w:sz w:val="20"/>
          <w:szCs w:val="20"/>
          <w:lang w:val="en-GB"/>
        </w:rPr>
        <w:t>T</w:t>
      </w:r>
      <w:r w:rsidRPr="00A00013">
        <w:rPr>
          <w:sz w:val="20"/>
          <w:szCs w:val="20"/>
          <w:lang w:val="en-GB"/>
        </w:rPr>
        <w:t>he</w:t>
      </w:r>
      <w:r w:rsidRPr="00A00013">
        <w:rPr>
          <w:spacing w:val="7"/>
          <w:sz w:val="20"/>
          <w:szCs w:val="20"/>
          <w:lang w:val="en-GB"/>
        </w:rPr>
        <w:t xml:space="preserve"> </w:t>
      </w:r>
      <w:r w:rsidRPr="00A00013">
        <w:rPr>
          <w:sz w:val="20"/>
          <w:szCs w:val="20"/>
          <w:lang w:val="en-GB"/>
        </w:rPr>
        <w:t>text</w:t>
      </w:r>
      <w:r w:rsidRPr="00A00013">
        <w:rPr>
          <w:spacing w:val="6"/>
          <w:sz w:val="20"/>
          <w:szCs w:val="20"/>
          <w:lang w:val="en-GB"/>
        </w:rPr>
        <w:t xml:space="preserve"> </w:t>
      </w:r>
      <w:r w:rsidRPr="00A00013">
        <w:rPr>
          <w:spacing w:val="1"/>
          <w:sz w:val="20"/>
          <w:szCs w:val="20"/>
          <w:lang w:val="en-GB"/>
        </w:rPr>
        <w:t>r</w:t>
      </w:r>
      <w:r w:rsidRPr="00A00013">
        <w:rPr>
          <w:sz w:val="20"/>
          <w:szCs w:val="20"/>
          <w:lang w:val="en-GB"/>
        </w:rPr>
        <w:t>e</w:t>
      </w:r>
      <w:r w:rsidRPr="00A00013">
        <w:rPr>
          <w:spacing w:val="1"/>
          <w:sz w:val="20"/>
          <w:szCs w:val="20"/>
          <w:lang w:val="en-GB"/>
        </w:rPr>
        <w:t>pr</w:t>
      </w:r>
      <w:r w:rsidRPr="00A00013">
        <w:rPr>
          <w:sz w:val="20"/>
          <w:szCs w:val="20"/>
          <w:lang w:val="en-GB"/>
        </w:rPr>
        <w:t>o</w:t>
      </w:r>
      <w:r w:rsidRPr="00A00013">
        <w:rPr>
          <w:spacing w:val="1"/>
          <w:sz w:val="20"/>
          <w:szCs w:val="20"/>
          <w:lang w:val="en-GB"/>
        </w:rPr>
        <w:t>d</w:t>
      </w:r>
      <w:r w:rsidRPr="00A00013">
        <w:rPr>
          <w:sz w:val="20"/>
          <w:szCs w:val="20"/>
          <w:lang w:val="en-GB"/>
        </w:rPr>
        <w:t>uc</w:t>
      </w:r>
      <w:r w:rsidRPr="00A00013">
        <w:rPr>
          <w:spacing w:val="1"/>
          <w:sz w:val="20"/>
          <w:szCs w:val="20"/>
          <w:lang w:val="en-GB"/>
        </w:rPr>
        <w:t>e</w:t>
      </w:r>
      <w:r w:rsidRPr="00A00013">
        <w:rPr>
          <w:sz w:val="20"/>
          <w:szCs w:val="20"/>
          <w:lang w:val="en-GB"/>
        </w:rPr>
        <w:t>d</w:t>
      </w:r>
      <w:r w:rsidRPr="00A00013">
        <w:rPr>
          <w:spacing w:val="1"/>
          <w:sz w:val="20"/>
          <w:szCs w:val="20"/>
          <w:lang w:val="en-GB"/>
        </w:rPr>
        <w:t xml:space="preserve"> b</w:t>
      </w:r>
      <w:r w:rsidRPr="00A00013">
        <w:rPr>
          <w:sz w:val="20"/>
          <w:szCs w:val="20"/>
          <w:lang w:val="en-GB"/>
        </w:rPr>
        <w:t>el</w:t>
      </w:r>
      <w:r w:rsidRPr="00A00013">
        <w:rPr>
          <w:spacing w:val="1"/>
          <w:sz w:val="20"/>
          <w:szCs w:val="20"/>
          <w:lang w:val="en-GB"/>
        </w:rPr>
        <w:t>o</w:t>
      </w:r>
      <w:r w:rsidRPr="00A00013">
        <w:rPr>
          <w:sz w:val="20"/>
          <w:szCs w:val="20"/>
          <w:lang w:val="en-GB"/>
        </w:rPr>
        <w:t>w</w:t>
      </w:r>
      <w:r w:rsidRPr="00A00013">
        <w:rPr>
          <w:spacing w:val="2"/>
          <w:sz w:val="20"/>
          <w:szCs w:val="20"/>
          <w:lang w:val="en-GB"/>
        </w:rPr>
        <w:t xml:space="preserve"> </w:t>
      </w:r>
      <w:r w:rsidRPr="00A00013">
        <w:rPr>
          <w:sz w:val="20"/>
          <w:szCs w:val="20"/>
          <w:lang w:val="en-GB"/>
        </w:rPr>
        <w:t>was</w:t>
      </w:r>
      <w:r w:rsidRPr="00A00013">
        <w:rPr>
          <w:spacing w:val="6"/>
          <w:sz w:val="20"/>
          <w:szCs w:val="20"/>
          <w:lang w:val="en-GB"/>
        </w:rPr>
        <w:t xml:space="preserve"> </w:t>
      </w:r>
      <w:r w:rsidRPr="00A00013">
        <w:rPr>
          <w:spacing w:val="1"/>
          <w:sz w:val="20"/>
          <w:szCs w:val="20"/>
          <w:lang w:val="en-GB"/>
        </w:rPr>
        <w:t>pr</w:t>
      </w:r>
      <w:r w:rsidRPr="00A00013">
        <w:rPr>
          <w:sz w:val="20"/>
          <w:szCs w:val="20"/>
          <w:lang w:val="en-GB"/>
        </w:rPr>
        <w:t>e</w:t>
      </w:r>
      <w:r w:rsidRPr="00A00013">
        <w:rPr>
          <w:spacing w:val="1"/>
          <w:sz w:val="20"/>
          <w:szCs w:val="20"/>
          <w:lang w:val="en-GB"/>
        </w:rPr>
        <w:t>p</w:t>
      </w:r>
      <w:r w:rsidRPr="00A00013">
        <w:rPr>
          <w:sz w:val="20"/>
          <w:szCs w:val="20"/>
          <w:lang w:val="en-GB"/>
        </w:rPr>
        <w:t>a</w:t>
      </w:r>
      <w:r w:rsidRPr="00A00013">
        <w:rPr>
          <w:spacing w:val="1"/>
          <w:sz w:val="20"/>
          <w:szCs w:val="20"/>
          <w:lang w:val="en-GB"/>
        </w:rPr>
        <w:t>r</w:t>
      </w:r>
      <w:r w:rsidRPr="00A00013">
        <w:rPr>
          <w:sz w:val="20"/>
          <w:szCs w:val="20"/>
          <w:lang w:val="en-GB"/>
        </w:rPr>
        <w:t>ed</w:t>
      </w:r>
      <w:r w:rsidRPr="00A00013">
        <w:rPr>
          <w:spacing w:val="1"/>
          <w:sz w:val="20"/>
          <w:szCs w:val="20"/>
          <w:lang w:val="en-GB"/>
        </w:rPr>
        <w:t xml:space="preserve"> b</w:t>
      </w:r>
      <w:r w:rsidRPr="00A00013">
        <w:rPr>
          <w:sz w:val="20"/>
          <w:szCs w:val="20"/>
          <w:lang w:val="en-GB"/>
        </w:rPr>
        <w:t>y</w:t>
      </w:r>
      <w:r w:rsidRPr="00A00013">
        <w:rPr>
          <w:spacing w:val="4"/>
          <w:sz w:val="20"/>
          <w:szCs w:val="20"/>
          <w:lang w:val="en-GB"/>
        </w:rPr>
        <w:t xml:space="preserve"> </w:t>
      </w:r>
      <w:r w:rsidRPr="00A00013">
        <w:rPr>
          <w:sz w:val="20"/>
          <w:szCs w:val="20"/>
          <w:lang w:val="en-GB"/>
        </w:rPr>
        <w:t>the</w:t>
      </w:r>
      <w:r w:rsidRPr="00A00013">
        <w:rPr>
          <w:spacing w:val="7"/>
          <w:sz w:val="20"/>
          <w:szCs w:val="20"/>
          <w:lang w:val="en-GB"/>
        </w:rPr>
        <w:t xml:space="preserve"> </w:t>
      </w:r>
      <w:r w:rsidRPr="00A00013">
        <w:rPr>
          <w:spacing w:val="3"/>
          <w:sz w:val="20"/>
          <w:szCs w:val="20"/>
          <w:lang w:val="en-GB"/>
        </w:rPr>
        <w:t>e</w:t>
      </w:r>
      <w:r w:rsidRPr="00A00013">
        <w:rPr>
          <w:sz w:val="20"/>
          <w:szCs w:val="20"/>
          <w:lang w:val="en-GB"/>
        </w:rPr>
        <w:t>x</w:t>
      </w:r>
      <w:r w:rsidRPr="00A00013">
        <w:rPr>
          <w:spacing w:val="1"/>
          <w:sz w:val="20"/>
          <w:szCs w:val="20"/>
          <w:lang w:val="en-GB"/>
        </w:rPr>
        <w:t>p</w:t>
      </w:r>
      <w:r w:rsidRPr="00A00013">
        <w:rPr>
          <w:sz w:val="20"/>
          <w:szCs w:val="20"/>
          <w:lang w:val="en-GB"/>
        </w:rPr>
        <w:t>e</w:t>
      </w:r>
      <w:r w:rsidRPr="00A00013">
        <w:rPr>
          <w:spacing w:val="1"/>
          <w:sz w:val="20"/>
          <w:szCs w:val="20"/>
          <w:lang w:val="en-GB"/>
        </w:rPr>
        <w:t>r</w:t>
      </w:r>
      <w:r w:rsidRPr="00A00013">
        <w:rPr>
          <w:spacing w:val="6"/>
          <w:sz w:val="20"/>
          <w:szCs w:val="20"/>
          <w:lang w:val="en-GB"/>
        </w:rPr>
        <w:t>t</w:t>
      </w:r>
      <w:r w:rsidRPr="00A00013">
        <w:rPr>
          <w:sz w:val="20"/>
          <w:szCs w:val="20"/>
          <w:lang w:val="en-GB"/>
        </w:rPr>
        <w:t>s</w:t>
      </w:r>
      <w:r w:rsidRPr="00A00013">
        <w:rPr>
          <w:spacing w:val="3"/>
          <w:sz w:val="20"/>
          <w:szCs w:val="20"/>
          <w:lang w:val="en-GB"/>
        </w:rPr>
        <w:t xml:space="preserve"> </w:t>
      </w:r>
      <w:r w:rsidRPr="00A00013">
        <w:rPr>
          <w:sz w:val="20"/>
          <w:szCs w:val="20"/>
          <w:lang w:val="en-GB"/>
        </w:rPr>
        <w:t>f</w:t>
      </w:r>
      <w:r w:rsidRPr="00A00013">
        <w:rPr>
          <w:spacing w:val="3"/>
          <w:sz w:val="20"/>
          <w:szCs w:val="20"/>
          <w:lang w:val="en-GB"/>
        </w:rPr>
        <w:t>r</w:t>
      </w:r>
      <w:r w:rsidRPr="00A00013">
        <w:rPr>
          <w:spacing w:val="1"/>
          <w:sz w:val="20"/>
          <w:szCs w:val="20"/>
          <w:lang w:val="en-GB"/>
        </w:rPr>
        <w:t>o</w:t>
      </w:r>
      <w:r w:rsidRPr="00A00013">
        <w:rPr>
          <w:sz w:val="20"/>
          <w:szCs w:val="20"/>
          <w:lang w:val="en-GB"/>
        </w:rPr>
        <w:t>m</w:t>
      </w:r>
      <w:r w:rsidRPr="00A00013">
        <w:rPr>
          <w:spacing w:val="1"/>
          <w:sz w:val="20"/>
          <w:szCs w:val="20"/>
          <w:lang w:val="en-GB"/>
        </w:rPr>
        <w:t xml:space="preserve"> </w:t>
      </w:r>
      <w:r w:rsidRPr="00A00013">
        <w:rPr>
          <w:spacing w:val="2"/>
          <w:sz w:val="20"/>
          <w:szCs w:val="20"/>
          <w:lang w:val="en-GB"/>
        </w:rPr>
        <w:t xml:space="preserve">France. </w:t>
      </w:r>
      <w:r w:rsidRPr="00A00013">
        <w:rPr>
          <w:spacing w:val="1"/>
          <w:sz w:val="20"/>
          <w:szCs w:val="20"/>
          <w:lang w:val="en-GB"/>
        </w:rPr>
        <w:t>I</w:t>
      </w:r>
      <w:r w:rsidRPr="00A00013">
        <w:rPr>
          <w:sz w:val="20"/>
          <w:szCs w:val="20"/>
          <w:lang w:val="en-GB"/>
        </w:rPr>
        <w:t>t</w:t>
      </w:r>
      <w:r w:rsidRPr="00A00013">
        <w:rPr>
          <w:spacing w:val="7"/>
          <w:sz w:val="20"/>
          <w:szCs w:val="20"/>
          <w:lang w:val="en-GB"/>
        </w:rPr>
        <w:t xml:space="preserve"> </w:t>
      </w:r>
      <w:r w:rsidRPr="00A00013">
        <w:rPr>
          <w:spacing w:val="1"/>
          <w:sz w:val="20"/>
          <w:szCs w:val="20"/>
          <w:lang w:val="en-GB"/>
        </w:rPr>
        <w:t>propo</w:t>
      </w:r>
      <w:r w:rsidRPr="00A00013">
        <w:rPr>
          <w:sz w:val="20"/>
          <w:szCs w:val="20"/>
          <w:lang w:val="en-GB"/>
        </w:rPr>
        <w:t>ses a corrigendum to</w:t>
      </w:r>
      <w:r w:rsidRPr="00A00013">
        <w:rPr>
          <w:spacing w:val="26"/>
          <w:sz w:val="20"/>
          <w:szCs w:val="20"/>
          <w:lang w:val="en-GB"/>
        </w:rPr>
        <w:t xml:space="preserve"> </w:t>
      </w:r>
      <w:r w:rsidRPr="00A00013">
        <w:rPr>
          <w:sz w:val="20"/>
          <w:szCs w:val="20"/>
          <w:lang w:val="en-GB"/>
        </w:rPr>
        <w:t>UN</w:t>
      </w:r>
      <w:r w:rsidRPr="00A00013">
        <w:rPr>
          <w:spacing w:val="25"/>
          <w:sz w:val="20"/>
          <w:szCs w:val="20"/>
          <w:lang w:val="en-GB"/>
        </w:rPr>
        <w:t xml:space="preserve"> </w:t>
      </w:r>
      <w:r w:rsidRPr="00A00013">
        <w:rPr>
          <w:sz w:val="20"/>
          <w:szCs w:val="20"/>
          <w:lang w:val="en-GB"/>
        </w:rPr>
        <w:t>Re</w:t>
      </w:r>
      <w:r w:rsidRPr="00A00013">
        <w:rPr>
          <w:spacing w:val="1"/>
          <w:sz w:val="20"/>
          <w:szCs w:val="20"/>
          <w:lang w:val="en-GB"/>
        </w:rPr>
        <w:t>g</w:t>
      </w:r>
      <w:r w:rsidRPr="00A00013">
        <w:rPr>
          <w:sz w:val="20"/>
          <w:szCs w:val="20"/>
          <w:lang w:val="en-GB"/>
        </w:rPr>
        <w:t>ula</w:t>
      </w:r>
      <w:r w:rsidRPr="00A00013">
        <w:rPr>
          <w:spacing w:val="2"/>
          <w:sz w:val="20"/>
          <w:szCs w:val="20"/>
          <w:lang w:val="en-GB"/>
        </w:rPr>
        <w:t>t</w:t>
      </w:r>
      <w:r w:rsidRPr="00A00013">
        <w:rPr>
          <w:sz w:val="20"/>
          <w:szCs w:val="20"/>
          <w:lang w:val="en-GB"/>
        </w:rPr>
        <w:t>i</w:t>
      </w:r>
      <w:r w:rsidRPr="00A00013">
        <w:rPr>
          <w:spacing w:val="1"/>
          <w:sz w:val="20"/>
          <w:szCs w:val="20"/>
          <w:lang w:val="en-GB"/>
        </w:rPr>
        <w:t>o</w:t>
      </w:r>
      <w:r w:rsidRPr="00A00013">
        <w:rPr>
          <w:sz w:val="20"/>
          <w:szCs w:val="20"/>
          <w:lang w:val="en-GB"/>
        </w:rPr>
        <w:t>n</w:t>
      </w:r>
      <w:r w:rsidRPr="00A00013">
        <w:rPr>
          <w:spacing w:val="16"/>
          <w:sz w:val="20"/>
          <w:szCs w:val="20"/>
          <w:lang w:val="en-GB"/>
        </w:rPr>
        <w:t xml:space="preserve"> </w:t>
      </w:r>
      <w:r w:rsidRPr="00A00013">
        <w:rPr>
          <w:sz w:val="20"/>
          <w:szCs w:val="20"/>
          <w:lang w:val="en-GB"/>
        </w:rPr>
        <w:t>N</w:t>
      </w:r>
      <w:r w:rsidRPr="00A00013">
        <w:rPr>
          <w:spacing w:val="1"/>
          <w:sz w:val="20"/>
          <w:szCs w:val="20"/>
          <w:lang w:val="en-GB"/>
        </w:rPr>
        <w:t>o</w:t>
      </w:r>
      <w:r w:rsidRPr="00A00013">
        <w:rPr>
          <w:sz w:val="20"/>
          <w:szCs w:val="20"/>
          <w:lang w:val="en-GB"/>
        </w:rPr>
        <w:t>.</w:t>
      </w:r>
      <w:r w:rsidRPr="00A00013">
        <w:rPr>
          <w:spacing w:val="24"/>
          <w:sz w:val="20"/>
          <w:szCs w:val="20"/>
          <w:lang w:val="en-GB"/>
        </w:rPr>
        <w:t xml:space="preserve"> </w:t>
      </w:r>
      <w:r w:rsidRPr="00A00013">
        <w:rPr>
          <w:spacing w:val="1"/>
          <w:sz w:val="20"/>
          <w:szCs w:val="20"/>
          <w:lang w:val="en-GB"/>
        </w:rPr>
        <w:t xml:space="preserve">43 only </w:t>
      </w:r>
      <w:r w:rsidR="00493C07">
        <w:rPr>
          <w:spacing w:val="1"/>
          <w:sz w:val="20"/>
          <w:szCs w:val="20"/>
          <w:lang w:val="en-GB"/>
        </w:rPr>
        <w:t>for</w:t>
      </w:r>
      <w:r w:rsidRPr="00A00013">
        <w:rPr>
          <w:spacing w:val="1"/>
          <w:sz w:val="20"/>
          <w:szCs w:val="20"/>
          <w:lang w:val="en-GB"/>
        </w:rPr>
        <w:t xml:space="preserve"> </w:t>
      </w:r>
      <w:r>
        <w:rPr>
          <w:spacing w:val="1"/>
          <w:sz w:val="20"/>
          <w:szCs w:val="20"/>
          <w:lang w:val="en-GB"/>
        </w:rPr>
        <w:t xml:space="preserve">the </w:t>
      </w:r>
      <w:r w:rsidRPr="00A00013">
        <w:rPr>
          <w:spacing w:val="1"/>
          <w:sz w:val="20"/>
          <w:szCs w:val="20"/>
          <w:lang w:val="en-GB"/>
        </w:rPr>
        <w:t>French translation o</w:t>
      </w:r>
      <w:r w:rsidR="00493C07">
        <w:rPr>
          <w:spacing w:val="1"/>
          <w:sz w:val="20"/>
          <w:szCs w:val="20"/>
          <w:lang w:val="en-GB"/>
        </w:rPr>
        <w:t>f</w:t>
      </w:r>
      <w:r w:rsidRPr="00A00013">
        <w:rPr>
          <w:spacing w:val="1"/>
          <w:sz w:val="20"/>
          <w:szCs w:val="20"/>
          <w:lang w:val="en-GB"/>
        </w:rPr>
        <w:t xml:space="preserve"> </w:t>
      </w:r>
      <w:r w:rsidR="00493C07">
        <w:rPr>
          <w:spacing w:val="1"/>
          <w:sz w:val="20"/>
          <w:szCs w:val="20"/>
          <w:lang w:val="en-GB"/>
        </w:rPr>
        <w:t xml:space="preserve">the </w:t>
      </w:r>
      <w:r w:rsidR="00493C07" w:rsidRPr="00A00013">
        <w:rPr>
          <w:spacing w:val="1"/>
          <w:sz w:val="20"/>
          <w:szCs w:val="20"/>
          <w:lang w:val="en-GB"/>
        </w:rPr>
        <w:t xml:space="preserve">definition </w:t>
      </w:r>
      <w:r w:rsidR="00493C07">
        <w:rPr>
          <w:spacing w:val="1"/>
          <w:sz w:val="20"/>
          <w:szCs w:val="20"/>
          <w:lang w:val="en-GB"/>
        </w:rPr>
        <w:t xml:space="preserve">on </w:t>
      </w:r>
      <w:r w:rsidRPr="00A00013">
        <w:rPr>
          <w:spacing w:val="1"/>
          <w:sz w:val="20"/>
          <w:szCs w:val="20"/>
          <w:lang w:val="en-GB"/>
        </w:rPr>
        <w:t xml:space="preserve">plastic glazing and </w:t>
      </w:r>
      <w:r w:rsidR="00493C07">
        <w:rPr>
          <w:spacing w:val="1"/>
          <w:sz w:val="20"/>
          <w:szCs w:val="20"/>
          <w:lang w:val="en-GB"/>
        </w:rPr>
        <w:t xml:space="preserve">for both languages in case of the </w:t>
      </w:r>
      <w:r w:rsidRPr="00A00013">
        <w:rPr>
          <w:spacing w:val="1"/>
          <w:sz w:val="20"/>
          <w:szCs w:val="20"/>
          <w:lang w:val="en-GB"/>
        </w:rPr>
        <w:t xml:space="preserve">communication appendix </w:t>
      </w:r>
      <w:r w:rsidR="00493C07">
        <w:rPr>
          <w:spacing w:val="1"/>
          <w:sz w:val="20"/>
          <w:szCs w:val="20"/>
          <w:lang w:val="en-GB"/>
        </w:rPr>
        <w:t>on</w:t>
      </w:r>
      <w:r w:rsidRPr="00A00013">
        <w:rPr>
          <w:spacing w:val="1"/>
          <w:sz w:val="20"/>
          <w:szCs w:val="20"/>
          <w:lang w:val="en-GB"/>
        </w:rPr>
        <w:t xml:space="preserve"> </w:t>
      </w:r>
      <w:bookmarkStart w:id="0" w:name="_GoBack"/>
      <w:r w:rsidRPr="00A00013">
        <w:rPr>
          <w:spacing w:val="1"/>
          <w:sz w:val="20"/>
          <w:szCs w:val="20"/>
          <w:lang w:val="en-GB"/>
        </w:rPr>
        <w:t>laminated-glass windscreens</w:t>
      </w:r>
      <w:r w:rsidRPr="00A00013">
        <w:rPr>
          <w:sz w:val="20"/>
          <w:szCs w:val="20"/>
          <w:lang w:val="en-GB"/>
        </w:rPr>
        <w:t xml:space="preserve">. </w:t>
      </w:r>
      <w:r w:rsidRPr="00A00013">
        <w:rPr>
          <w:spacing w:val="3"/>
          <w:sz w:val="20"/>
          <w:szCs w:val="20"/>
          <w:lang w:val="en-GB"/>
        </w:rPr>
        <w:t>T</w:t>
      </w:r>
      <w:r w:rsidRPr="00A00013">
        <w:rPr>
          <w:spacing w:val="1"/>
          <w:sz w:val="20"/>
          <w:szCs w:val="20"/>
          <w:lang w:val="en-GB"/>
        </w:rPr>
        <w:t xml:space="preserve">he modifications to the current text of UN Regulation </w:t>
      </w:r>
      <w:bookmarkEnd w:id="0"/>
      <w:r w:rsidRPr="00A00013">
        <w:rPr>
          <w:spacing w:val="1"/>
          <w:sz w:val="20"/>
          <w:szCs w:val="20"/>
          <w:lang w:val="en-GB"/>
        </w:rPr>
        <w:t xml:space="preserve">No. 43 are marked </w:t>
      </w:r>
      <w:r w:rsidRPr="00A00013">
        <w:rPr>
          <w:sz w:val="20"/>
          <w:szCs w:val="20"/>
          <w:lang w:val="en-GB"/>
        </w:rPr>
        <w:t>in</w:t>
      </w:r>
      <w:r w:rsidRPr="00A00013">
        <w:rPr>
          <w:spacing w:val="23"/>
          <w:sz w:val="20"/>
          <w:szCs w:val="20"/>
          <w:lang w:val="en-GB"/>
        </w:rPr>
        <w:t xml:space="preserve"> </w:t>
      </w:r>
      <w:r w:rsidRPr="00A00013">
        <w:rPr>
          <w:spacing w:val="1"/>
          <w:sz w:val="20"/>
          <w:szCs w:val="20"/>
          <w:lang w:val="en-GB"/>
        </w:rPr>
        <w:t>bo</w:t>
      </w:r>
      <w:r w:rsidRPr="00A00013">
        <w:rPr>
          <w:sz w:val="20"/>
          <w:szCs w:val="20"/>
          <w:lang w:val="en-GB"/>
        </w:rPr>
        <w:t>ld</w:t>
      </w:r>
      <w:r w:rsidRPr="00A00013">
        <w:rPr>
          <w:spacing w:val="23"/>
          <w:sz w:val="20"/>
          <w:szCs w:val="20"/>
          <w:lang w:val="en-GB"/>
        </w:rPr>
        <w:t xml:space="preserve"> </w:t>
      </w:r>
      <w:r w:rsidRPr="00A00013">
        <w:rPr>
          <w:sz w:val="20"/>
          <w:szCs w:val="20"/>
          <w:lang w:val="en-GB"/>
        </w:rPr>
        <w:t>f</w:t>
      </w:r>
      <w:r w:rsidRPr="00A00013">
        <w:rPr>
          <w:spacing w:val="1"/>
          <w:sz w:val="20"/>
          <w:szCs w:val="20"/>
          <w:lang w:val="en-GB"/>
        </w:rPr>
        <w:t>o</w:t>
      </w:r>
      <w:r w:rsidRPr="00A00013">
        <w:rPr>
          <w:sz w:val="20"/>
          <w:szCs w:val="20"/>
          <w:lang w:val="en-GB"/>
        </w:rPr>
        <w:t>r</w:t>
      </w:r>
      <w:r w:rsidRPr="00A00013">
        <w:rPr>
          <w:spacing w:val="25"/>
          <w:sz w:val="20"/>
          <w:szCs w:val="20"/>
          <w:lang w:val="en-GB"/>
        </w:rPr>
        <w:t xml:space="preserve"> </w:t>
      </w:r>
      <w:r w:rsidRPr="00A00013">
        <w:rPr>
          <w:sz w:val="20"/>
          <w:szCs w:val="20"/>
          <w:lang w:val="en-GB"/>
        </w:rPr>
        <w:t>n</w:t>
      </w:r>
      <w:r w:rsidRPr="00A00013">
        <w:rPr>
          <w:spacing w:val="3"/>
          <w:sz w:val="20"/>
          <w:szCs w:val="20"/>
          <w:lang w:val="en-GB"/>
        </w:rPr>
        <w:t>e</w:t>
      </w:r>
      <w:r w:rsidRPr="00A00013">
        <w:rPr>
          <w:sz w:val="20"/>
          <w:szCs w:val="20"/>
          <w:lang w:val="en-GB"/>
        </w:rPr>
        <w:t>w</w:t>
      </w:r>
      <w:r w:rsidRPr="00A00013">
        <w:rPr>
          <w:spacing w:val="22"/>
          <w:sz w:val="20"/>
          <w:szCs w:val="20"/>
          <w:lang w:val="en-GB"/>
        </w:rPr>
        <w:t xml:space="preserve"> </w:t>
      </w:r>
      <w:r w:rsidRPr="00A00013">
        <w:rPr>
          <w:spacing w:val="3"/>
          <w:sz w:val="20"/>
          <w:szCs w:val="20"/>
          <w:lang w:val="en-GB"/>
        </w:rPr>
        <w:t>c</w:t>
      </w:r>
      <w:r w:rsidRPr="00A00013">
        <w:rPr>
          <w:sz w:val="20"/>
          <w:szCs w:val="20"/>
          <w:lang w:val="en-GB"/>
        </w:rPr>
        <w:t>ha</w:t>
      </w:r>
      <w:r w:rsidRPr="00A00013">
        <w:rPr>
          <w:spacing w:val="1"/>
          <w:sz w:val="20"/>
          <w:szCs w:val="20"/>
          <w:lang w:val="en-GB"/>
        </w:rPr>
        <w:t>r</w:t>
      </w:r>
      <w:r w:rsidRPr="00A00013">
        <w:rPr>
          <w:sz w:val="20"/>
          <w:szCs w:val="20"/>
          <w:lang w:val="en-GB"/>
        </w:rPr>
        <w:t>a</w:t>
      </w:r>
      <w:r w:rsidRPr="00A00013">
        <w:rPr>
          <w:spacing w:val="1"/>
          <w:sz w:val="20"/>
          <w:szCs w:val="20"/>
          <w:lang w:val="en-GB"/>
        </w:rPr>
        <w:t>c</w:t>
      </w:r>
      <w:r w:rsidRPr="00A00013">
        <w:rPr>
          <w:sz w:val="20"/>
          <w:szCs w:val="20"/>
          <w:lang w:val="en-GB"/>
        </w:rPr>
        <w:t>te</w:t>
      </w:r>
      <w:r w:rsidRPr="00A00013">
        <w:rPr>
          <w:spacing w:val="1"/>
          <w:sz w:val="20"/>
          <w:szCs w:val="20"/>
          <w:lang w:val="en-GB"/>
        </w:rPr>
        <w:t>r</w:t>
      </w:r>
      <w:r w:rsidRPr="00A00013">
        <w:rPr>
          <w:sz w:val="20"/>
          <w:szCs w:val="20"/>
          <w:lang w:val="en-GB"/>
        </w:rPr>
        <w:t>s</w:t>
      </w:r>
      <w:r w:rsidRPr="00A00013">
        <w:rPr>
          <w:spacing w:val="18"/>
          <w:sz w:val="20"/>
          <w:szCs w:val="20"/>
          <w:lang w:val="en-GB"/>
        </w:rPr>
        <w:t xml:space="preserve"> </w:t>
      </w:r>
      <w:r w:rsidRPr="00A00013">
        <w:rPr>
          <w:sz w:val="20"/>
          <w:szCs w:val="20"/>
          <w:lang w:val="en-GB"/>
        </w:rPr>
        <w:t>and</w:t>
      </w:r>
      <w:r w:rsidRPr="00A00013">
        <w:rPr>
          <w:spacing w:val="25"/>
          <w:sz w:val="20"/>
          <w:szCs w:val="20"/>
          <w:lang w:val="en-GB"/>
        </w:rPr>
        <w:t xml:space="preserve"> </w:t>
      </w:r>
      <w:r w:rsidRPr="00A00013">
        <w:rPr>
          <w:spacing w:val="2"/>
          <w:sz w:val="20"/>
          <w:szCs w:val="20"/>
          <w:lang w:val="en-GB"/>
        </w:rPr>
        <w:t>s</w:t>
      </w:r>
      <w:r w:rsidRPr="00A00013">
        <w:rPr>
          <w:sz w:val="20"/>
          <w:szCs w:val="20"/>
          <w:lang w:val="en-GB"/>
        </w:rPr>
        <w:t>trike</w:t>
      </w:r>
      <w:r w:rsidRPr="00A00013">
        <w:rPr>
          <w:spacing w:val="2"/>
          <w:sz w:val="20"/>
          <w:szCs w:val="20"/>
          <w:lang w:val="en-GB"/>
        </w:rPr>
        <w:t>t</w:t>
      </w:r>
      <w:r w:rsidRPr="00A00013">
        <w:rPr>
          <w:sz w:val="20"/>
          <w:szCs w:val="20"/>
          <w:lang w:val="en-GB"/>
        </w:rPr>
        <w:t>h</w:t>
      </w:r>
      <w:r w:rsidRPr="00A00013">
        <w:rPr>
          <w:spacing w:val="1"/>
          <w:sz w:val="20"/>
          <w:szCs w:val="20"/>
          <w:lang w:val="en-GB"/>
        </w:rPr>
        <w:t>rou</w:t>
      </w:r>
      <w:r w:rsidRPr="00A00013">
        <w:rPr>
          <w:sz w:val="20"/>
          <w:szCs w:val="20"/>
          <w:lang w:val="en-GB"/>
        </w:rPr>
        <w:t>gh</w:t>
      </w:r>
      <w:r w:rsidRPr="00A00013">
        <w:rPr>
          <w:spacing w:val="17"/>
          <w:sz w:val="20"/>
          <w:szCs w:val="20"/>
          <w:lang w:val="en-GB"/>
        </w:rPr>
        <w:t xml:space="preserve"> </w:t>
      </w:r>
      <w:r w:rsidRPr="00A00013">
        <w:rPr>
          <w:sz w:val="20"/>
          <w:szCs w:val="20"/>
          <w:lang w:val="en-GB"/>
        </w:rPr>
        <w:t>f</w:t>
      </w:r>
      <w:r w:rsidRPr="00A00013">
        <w:rPr>
          <w:spacing w:val="1"/>
          <w:sz w:val="20"/>
          <w:szCs w:val="20"/>
          <w:lang w:val="en-GB"/>
        </w:rPr>
        <w:t>o</w:t>
      </w:r>
      <w:r w:rsidRPr="00A00013">
        <w:rPr>
          <w:sz w:val="20"/>
          <w:szCs w:val="20"/>
          <w:lang w:val="en-GB"/>
        </w:rPr>
        <w:t>r</w:t>
      </w:r>
      <w:r w:rsidRPr="00A00013">
        <w:rPr>
          <w:spacing w:val="25"/>
          <w:sz w:val="20"/>
          <w:szCs w:val="20"/>
          <w:lang w:val="en-GB"/>
        </w:rPr>
        <w:t xml:space="preserve"> </w:t>
      </w:r>
      <w:r w:rsidRPr="00A00013">
        <w:rPr>
          <w:spacing w:val="1"/>
          <w:sz w:val="20"/>
          <w:szCs w:val="20"/>
          <w:lang w:val="en-GB"/>
        </w:rPr>
        <w:t>d</w:t>
      </w:r>
      <w:r w:rsidRPr="00A00013">
        <w:rPr>
          <w:sz w:val="20"/>
          <w:szCs w:val="20"/>
          <w:lang w:val="en-GB"/>
        </w:rPr>
        <w:t>elet</w:t>
      </w:r>
      <w:r w:rsidRPr="00A00013">
        <w:rPr>
          <w:spacing w:val="3"/>
          <w:sz w:val="20"/>
          <w:szCs w:val="20"/>
          <w:lang w:val="en-GB"/>
        </w:rPr>
        <w:t>e</w:t>
      </w:r>
      <w:r w:rsidRPr="00A00013">
        <w:rPr>
          <w:sz w:val="20"/>
          <w:szCs w:val="20"/>
          <w:lang w:val="en-GB"/>
        </w:rPr>
        <w:t>d cha</w:t>
      </w:r>
      <w:r w:rsidRPr="00A00013">
        <w:rPr>
          <w:spacing w:val="1"/>
          <w:sz w:val="20"/>
          <w:szCs w:val="20"/>
          <w:lang w:val="en-GB"/>
        </w:rPr>
        <w:t>r</w:t>
      </w:r>
      <w:r w:rsidRPr="00A00013">
        <w:rPr>
          <w:sz w:val="20"/>
          <w:szCs w:val="20"/>
          <w:lang w:val="en-GB"/>
        </w:rPr>
        <w:t>a</w:t>
      </w:r>
      <w:r w:rsidRPr="00A00013">
        <w:rPr>
          <w:spacing w:val="1"/>
          <w:sz w:val="20"/>
          <w:szCs w:val="20"/>
          <w:lang w:val="en-GB"/>
        </w:rPr>
        <w:t>c</w:t>
      </w:r>
      <w:r w:rsidRPr="00A00013">
        <w:rPr>
          <w:sz w:val="20"/>
          <w:szCs w:val="20"/>
          <w:lang w:val="en-GB"/>
        </w:rPr>
        <w:t>te</w:t>
      </w:r>
      <w:r w:rsidRPr="00A00013">
        <w:rPr>
          <w:spacing w:val="1"/>
          <w:sz w:val="20"/>
          <w:szCs w:val="20"/>
          <w:lang w:val="en-GB"/>
        </w:rPr>
        <w:t>r</w:t>
      </w:r>
      <w:r w:rsidRPr="00A00013">
        <w:rPr>
          <w:sz w:val="20"/>
          <w:szCs w:val="20"/>
          <w:lang w:val="en-GB"/>
        </w:rPr>
        <w:t>s.</w:t>
      </w:r>
    </w:p>
    <w:p w:rsidR="00D11958" w:rsidRPr="00A00013" w:rsidRDefault="00D11958">
      <w:pPr>
        <w:spacing w:line="200" w:lineRule="exact"/>
        <w:rPr>
          <w:sz w:val="20"/>
          <w:szCs w:val="20"/>
          <w:lang w:val="en-GB"/>
        </w:rPr>
      </w:pPr>
    </w:p>
    <w:p w:rsidR="00D11958" w:rsidRPr="00A00013" w:rsidRDefault="00A00013" w:rsidP="00A00013">
      <w:pPr>
        <w:tabs>
          <w:tab w:val="left" w:pos="1276"/>
        </w:tabs>
        <w:spacing w:before="24"/>
        <w:ind w:left="639" w:right="6840"/>
        <w:rPr>
          <w:lang w:val="en-GB"/>
        </w:rPr>
      </w:pPr>
      <w:r w:rsidRPr="00A00013">
        <w:rPr>
          <w:b/>
          <w:bCs/>
          <w:spacing w:val="1"/>
          <w:sz w:val="28"/>
          <w:szCs w:val="28"/>
          <w:lang w:val="en-GB"/>
        </w:rPr>
        <w:t>I</w:t>
      </w:r>
      <w:r w:rsidRPr="00A00013">
        <w:rPr>
          <w:b/>
          <w:bCs/>
          <w:sz w:val="28"/>
          <w:szCs w:val="28"/>
          <w:lang w:val="en-GB"/>
        </w:rPr>
        <w:t>.</w:t>
      </w:r>
      <w:r w:rsidRPr="00A00013">
        <w:rPr>
          <w:b/>
          <w:bCs/>
          <w:sz w:val="28"/>
          <w:szCs w:val="28"/>
          <w:lang w:val="en-GB"/>
        </w:rPr>
        <w:tab/>
        <w:t>Pr</w:t>
      </w:r>
      <w:r w:rsidRPr="00A00013">
        <w:rPr>
          <w:b/>
          <w:bCs/>
          <w:spacing w:val="1"/>
          <w:sz w:val="28"/>
          <w:szCs w:val="28"/>
          <w:lang w:val="en-GB"/>
        </w:rPr>
        <w:t>o</w:t>
      </w:r>
      <w:r w:rsidRPr="00A00013">
        <w:rPr>
          <w:b/>
          <w:bCs/>
          <w:sz w:val="28"/>
          <w:szCs w:val="28"/>
          <w:lang w:val="en-GB"/>
        </w:rPr>
        <w:t>pos</w:t>
      </w:r>
      <w:r w:rsidRPr="00A00013">
        <w:rPr>
          <w:b/>
          <w:bCs/>
          <w:spacing w:val="1"/>
          <w:sz w:val="28"/>
          <w:szCs w:val="28"/>
          <w:lang w:val="en-GB"/>
        </w:rPr>
        <w:t>a</w:t>
      </w:r>
      <w:r w:rsidRPr="00A00013">
        <w:rPr>
          <w:b/>
          <w:bCs/>
          <w:sz w:val="28"/>
          <w:szCs w:val="28"/>
          <w:lang w:val="en-GB"/>
        </w:rPr>
        <w:t>l</w:t>
      </w:r>
    </w:p>
    <w:p w:rsidR="00D11958" w:rsidRPr="00A00013" w:rsidRDefault="00D11958">
      <w:pPr>
        <w:spacing w:before="7" w:line="240" w:lineRule="exact"/>
        <w:rPr>
          <w:lang w:val="en-GB"/>
        </w:rPr>
      </w:pPr>
    </w:p>
    <w:p w:rsidR="00D11958" w:rsidRPr="00A00013" w:rsidRDefault="00A00013">
      <w:pPr>
        <w:spacing w:line="249" w:lineRule="auto"/>
        <w:ind w:left="2381" w:right="540" w:hanging="1135"/>
        <w:jc w:val="both"/>
        <w:rPr>
          <w:lang w:val="en-GB"/>
        </w:rPr>
      </w:pPr>
      <w:r w:rsidRPr="00A00013">
        <w:rPr>
          <w:i/>
          <w:sz w:val="20"/>
          <w:szCs w:val="20"/>
          <w:lang w:val="en-GB"/>
        </w:rPr>
        <w:t>Text of the Regulation (French version),</w:t>
      </w:r>
    </w:p>
    <w:p w:rsidR="00D11958" w:rsidRPr="00A00013" w:rsidRDefault="00D11958">
      <w:pPr>
        <w:spacing w:line="249" w:lineRule="auto"/>
        <w:ind w:left="2381" w:right="540" w:hanging="1135"/>
        <w:jc w:val="both"/>
        <w:rPr>
          <w:i/>
          <w:sz w:val="20"/>
          <w:szCs w:val="20"/>
          <w:lang w:val="en-GB"/>
        </w:rPr>
      </w:pPr>
    </w:p>
    <w:p w:rsidR="00D11958" w:rsidRPr="00A00013" w:rsidRDefault="00A00013">
      <w:pPr>
        <w:spacing w:line="249" w:lineRule="auto"/>
        <w:ind w:left="2381" w:right="540" w:hanging="1135"/>
        <w:jc w:val="both"/>
        <w:rPr>
          <w:lang w:val="en-GB"/>
        </w:rPr>
      </w:pPr>
      <w:proofErr w:type="gramStart"/>
      <w:r w:rsidRPr="00A00013">
        <w:rPr>
          <w:i/>
          <w:sz w:val="20"/>
          <w:szCs w:val="20"/>
          <w:lang w:val="en-GB"/>
        </w:rPr>
        <w:t>Paragraphs 2.6.1.</w:t>
      </w:r>
      <w:proofErr w:type="gramEnd"/>
      <w:r w:rsidRPr="00A00013">
        <w:rPr>
          <w:i/>
          <w:sz w:val="20"/>
          <w:szCs w:val="20"/>
          <w:lang w:val="en-GB"/>
        </w:rPr>
        <w:t xml:space="preserve"> </w:t>
      </w:r>
      <w:proofErr w:type="gramStart"/>
      <w:r w:rsidRPr="00A00013">
        <w:rPr>
          <w:i/>
          <w:sz w:val="20"/>
          <w:szCs w:val="20"/>
          <w:lang w:val="en-GB"/>
        </w:rPr>
        <w:t>a</w:t>
      </w:r>
      <w:r>
        <w:rPr>
          <w:i/>
          <w:sz w:val="20"/>
          <w:szCs w:val="20"/>
          <w:lang w:val="en-GB"/>
        </w:rPr>
        <w:t>nd</w:t>
      </w:r>
      <w:proofErr w:type="gramEnd"/>
      <w:r>
        <w:rPr>
          <w:i/>
          <w:sz w:val="20"/>
          <w:szCs w:val="20"/>
          <w:lang w:val="en-GB"/>
        </w:rPr>
        <w:t xml:space="preserve"> 2.6.2.</w:t>
      </w:r>
      <w:r w:rsidRPr="00A00013">
        <w:rPr>
          <w:i/>
          <w:sz w:val="20"/>
          <w:szCs w:val="20"/>
          <w:lang w:val="en-GB"/>
        </w:rPr>
        <w:t xml:space="preserve">, </w:t>
      </w:r>
      <w:r w:rsidR="00493C07">
        <w:rPr>
          <w:sz w:val="20"/>
          <w:szCs w:val="20"/>
          <w:lang w:val="en-GB"/>
        </w:rPr>
        <w:t>correct</w:t>
      </w:r>
      <w:r w:rsidRPr="00A00013">
        <w:rPr>
          <w:sz w:val="20"/>
          <w:szCs w:val="20"/>
          <w:lang w:val="en-GB"/>
        </w:rPr>
        <w:t xml:space="preserve"> to read :</w:t>
      </w:r>
    </w:p>
    <w:p w:rsidR="00D11958" w:rsidRPr="00A00013" w:rsidRDefault="00D11958">
      <w:pPr>
        <w:spacing w:line="249" w:lineRule="auto"/>
        <w:ind w:left="2381" w:right="540" w:hanging="1135"/>
        <w:jc w:val="both"/>
        <w:rPr>
          <w:sz w:val="20"/>
          <w:szCs w:val="20"/>
          <w:lang w:val="en-GB"/>
        </w:rPr>
      </w:pPr>
    </w:p>
    <w:p w:rsidR="00D11958" w:rsidRPr="00A00013" w:rsidRDefault="00A00013">
      <w:pPr>
        <w:ind w:left="2160" w:hanging="884"/>
        <w:rPr>
          <w:lang w:val="fr-CH"/>
        </w:rPr>
      </w:pPr>
      <w:r>
        <w:rPr>
          <w:sz w:val="20"/>
          <w:szCs w:val="20"/>
          <w:lang w:val="fr-FR"/>
        </w:rPr>
        <w:t xml:space="preserve">"2.6.1 </w:t>
      </w:r>
      <w:r>
        <w:rPr>
          <w:sz w:val="20"/>
          <w:szCs w:val="20"/>
          <w:lang w:val="fr-FR"/>
        </w:rPr>
        <w:tab/>
        <w:t>"</w:t>
      </w:r>
      <w:r w:rsidRPr="00A00013">
        <w:rPr>
          <w:i/>
          <w:sz w:val="20"/>
          <w:szCs w:val="20"/>
          <w:lang w:val="fr-FR"/>
        </w:rPr>
        <w:t>Vitrage en plastique rigide</w:t>
      </w:r>
      <w:r>
        <w:rPr>
          <w:sz w:val="20"/>
          <w:szCs w:val="20"/>
          <w:lang w:val="fr-FR"/>
        </w:rPr>
        <w:t xml:space="preserve">", un vitrage en plastique qui </w:t>
      </w:r>
      <w:r>
        <w:rPr>
          <w:b/>
          <w:sz w:val="20"/>
          <w:szCs w:val="20"/>
          <w:lang w:val="fr-FR"/>
        </w:rPr>
        <w:t>ne</w:t>
      </w:r>
      <w:r>
        <w:rPr>
          <w:sz w:val="20"/>
          <w:szCs w:val="20"/>
          <w:lang w:val="fr-FR"/>
        </w:rPr>
        <w:t xml:space="preserve"> fléchit </w:t>
      </w:r>
      <w:r>
        <w:rPr>
          <w:b/>
          <w:sz w:val="20"/>
          <w:szCs w:val="20"/>
          <w:lang w:val="fr-FR"/>
        </w:rPr>
        <w:t>pas</w:t>
      </w:r>
      <w:r>
        <w:rPr>
          <w:sz w:val="20"/>
          <w:szCs w:val="20"/>
          <w:lang w:val="fr-FR"/>
        </w:rPr>
        <w:t xml:space="preserve"> verticalement de plus de 50 mm lors de l'essai d'élasticité (annexe 3, par. 12).</w:t>
      </w:r>
    </w:p>
    <w:p w:rsidR="00D11958" w:rsidRDefault="00D11958">
      <w:pPr>
        <w:ind w:left="2160" w:hanging="884"/>
        <w:rPr>
          <w:sz w:val="20"/>
          <w:szCs w:val="20"/>
          <w:lang w:val="fr-FR"/>
        </w:rPr>
      </w:pPr>
    </w:p>
    <w:p w:rsidR="00D11958" w:rsidRPr="00A00013" w:rsidRDefault="00A00013">
      <w:pPr>
        <w:ind w:left="2160" w:hanging="884"/>
        <w:rPr>
          <w:lang w:val="fr-CH"/>
        </w:rPr>
      </w:pPr>
      <w:r>
        <w:rPr>
          <w:sz w:val="20"/>
          <w:szCs w:val="20"/>
          <w:lang w:val="fr-FR"/>
        </w:rPr>
        <w:t xml:space="preserve">2.6.2 </w:t>
      </w:r>
      <w:r>
        <w:rPr>
          <w:sz w:val="20"/>
          <w:szCs w:val="20"/>
          <w:lang w:val="fr-FR"/>
        </w:rPr>
        <w:tab/>
        <w:t>"</w:t>
      </w:r>
      <w:r w:rsidRPr="00EC2C08">
        <w:rPr>
          <w:i/>
          <w:sz w:val="20"/>
          <w:szCs w:val="20"/>
          <w:lang w:val="fr-FR"/>
        </w:rPr>
        <w:t>Vitrage en plastique souple</w:t>
      </w:r>
      <w:r>
        <w:rPr>
          <w:sz w:val="20"/>
          <w:szCs w:val="20"/>
          <w:lang w:val="fr-FR"/>
        </w:rPr>
        <w:t>", un vitrage en plastique qui fléchit verticalement de plus de 50 mm lors de l'essai d'élasticité (annexe 3, par. 12).</w:t>
      </w:r>
      <w:r w:rsidR="00493C07">
        <w:rPr>
          <w:sz w:val="20"/>
          <w:szCs w:val="20"/>
          <w:lang w:val="fr-FR"/>
        </w:rPr>
        <w:t>"</w:t>
      </w:r>
    </w:p>
    <w:p w:rsidR="00D11958" w:rsidRDefault="00D11958">
      <w:pPr>
        <w:ind w:left="2160" w:hanging="884"/>
        <w:rPr>
          <w:sz w:val="20"/>
          <w:szCs w:val="20"/>
          <w:lang w:val="fr-FR"/>
        </w:rPr>
      </w:pPr>
    </w:p>
    <w:p w:rsidR="00D11958" w:rsidRDefault="00D11958">
      <w:pPr>
        <w:spacing w:line="120" w:lineRule="exact"/>
        <w:rPr>
          <w:strike/>
          <w:sz w:val="12"/>
          <w:szCs w:val="12"/>
          <w:lang w:val="fr-FR"/>
        </w:rPr>
      </w:pPr>
    </w:p>
    <w:p w:rsidR="00D11958" w:rsidRPr="00A00013" w:rsidRDefault="00951BD9">
      <w:pPr>
        <w:spacing w:line="249" w:lineRule="auto"/>
        <w:ind w:left="2381" w:right="540" w:hanging="1135"/>
        <w:jc w:val="both"/>
        <w:rPr>
          <w:lang w:val="en-GB"/>
        </w:rPr>
      </w:pPr>
      <w:r>
        <w:rPr>
          <w:i/>
          <w:sz w:val="20"/>
          <w:szCs w:val="20"/>
          <w:lang w:val="en-GB"/>
        </w:rPr>
        <w:t>Text of the Regulation (English</w:t>
      </w:r>
      <w:r w:rsidR="00A00013" w:rsidRPr="00A00013">
        <w:rPr>
          <w:i/>
          <w:sz w:val="20"/>
          <w:szCs w:val="20"/>
          <w:lang w:val="en-GB"/>
        </w:rPr>
        <w:t xml:space="preserve"> version),</w:t>
      </w:r>
    </w:p>
    <w:p w:rsidR="00D11958" w:rsidRPr="00A00013" w:rsidRDefault="00D11958">
      <w:pPr>
        <w:spacing w:line="249" w:lineRule="auto"/>
        <w:ind w:left="2381" w:right="540" w:hanging="1135"/>
        <w:jc w:val="both"/>
        <w:rPr>
          <w:i/>
          <w:sz w:val="20"/>
          <w:szCs w:val="20"/>
          <w:lang w:val="en-GB"/>
        </w:rPr>
      </w:pPr>
    </w:p>
    <w:p w:rsidR="00D11958" w:rsidRPr="00A00013" w:rsidRDefault="00A00013">
      <w:pPr>
        <w:spacing w:line="249" w:lineRule="auto"/>
        <w:ind w:left="2381" w:right="540" w:hanging="1135"/>
        <w:jc w:val="both"/>
        <w:rPr>
          <w:lang w:val="en-GB"/>
        </w:rPr>
      </w:pPr>
      <w:r w:rsidRPr="00A00013">
        <w:rPr>
          <w:i/>
          <w:sz w:val="20"/>
          <w:szCs w:val="20"/>
          <w:lang w:val="en-GB"/>
        </w:rPr>
        <w:t xml:space="preserve">Annex 1 – Appendix 3, </w:t>
      </w:r>
      <w:r w:rsidR="000F03F9">
        <w:rPr>
          <w:sz w:val="20"/>
          <w:szCs w:val="20"/>
          <w:lang w:val="en-GB"/>
        </w:rPr>
        <w:t>correct</w:t>
      </w:r>
      <w:r w:rsidRPr="00A00013">
        <w:rPr>
          <w:sz w:val="20"/>
          <w:szCs w:val="20"/>
          <w:lang w:val="en-GB"/>
        </w:rPr>
        <w:t xml:space="preserve"> to read:</w:t>
      </w:r>
    </w:p>
    <w:p w:rsidR="00D11958" w:rsidRPr="00A00013" w:rsidRDefault="00D11958">
      <w:pPr>
        <w:spacing w:line="249" w:lineRule="auto"/>
        <w:ind w:left="2381" w:right="540" w:hanging="1135"/>
        <w:jc w:val="both"/>
        <w:rPr>
          <w:sz w:val="20"/>
          <w:szCs w:val="20"/>
          <w:lang w:val="en-GB"/>
        </w:rPr>
      </w:pPr>
    </w:p>
    <w:p w:rsidR="00493C07" w:rsidRDefault="00A00013">
      <w:pPr>
        <w:ind w:left="2160" w:hanging="884"/>
        <w:rPr>
          <w:sz w:val="20"/>
          <w:szCs w:val="20"/>
          <w:lang w:val="en-GB"/>
        </w:rPr>
      </w:pPr>
      <w:r w:rsidRPr="00951BD9">
        <w:rPr>
          <w:sz w:val="20"/>
          <w:szCs w:val="20"/>
          <w:lang w:val="en-GB"/>
        </w:rPr>
        <w:t>"</w:t>
      </w:r>
      <w:r w:rsidR="00493C07">
        <w:rPr>
          <w:sz w:val="20"/>
          <w:szCs w:val="20"/>
          <w:lang w:val="en-GB"/>
        </w:rPr>
        <w:t>…</w:t>
      </w:r>
    </w:p>
    <w:p w:rsidR="00D11958" w:rsidRPr="00A00013" w:rsidRDefault="00A00013">
      <w:pPr>
        <w:ind w:left="2160" w:hanging="884"/>
        <w:rPr>
          <w:lang w:val="en-GB"/>
        </w:rPr>
      </w:pPr>
      <w:r w:rsidRPr="00A00013">
        <w:rPr>
          <w:sz w:val="20"/>
          <w:szCs w:val="20"/>
          <w:u w:val="single"/>
          <w:lang w:val="en-GB"/>
        </w:rPr>
        <w:t>Principal characteristics:</w:t>
      </w:r>
    </w:p>
    <w:p w:rsidR="00D11958" w:rsidRPr="00A00013" w:rsidRDefault="00951BD9" w:rsidP="00951BD9">
      <w:pPr>
        <w:tabs>
          <w:tab w:val="left" w:leader="dot" w:pos="8505"/>
        </w:tabs>
        <w:ind w:left="2161" w:hanging="885"/>
        <w:rPr>
          <w:lang w:val="en-GB"/>
        </w:rPr>
      </w:pPr>
      <w:r>
        <w:rPr>
          <w:sz w:val="20"/>
          <w:szCs w:val="20"/>
          <w:lang w:val="en-GB"/>
        </w:rPr>
        <w:t xml:space="preserve">Number of layers of glass: </w:t>
      </w:r>
      <w:r>
        <w:rPr>
          <w:sz w:val="20"/>
          <w:szCs w:val="20"/>
          <w:lang w:val="en-GB"/>
        </w:rPr>
        <w:tab/>
      </w:r>
    </w:p>
    <w:p w:rsidR="00D11958" w:rsidRPr="00951BD9" w:rsidRDefault="00951BD9" w:rsidP="00951BD9">
      <w:pPr>
        <w:tabs>
          <w:tab w:val="left" w:leader="dot" w:pos="8505"/>
        </w:tabs>
        <w:ind w:left="2161" w:hanging="885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Number or layers of interlayer</w:t>
      </w:r>
      <w:r w:rsidRPr="00951BD9">
        <w:rPr>
          <w:sz w:val="20"/>
          <w:szCs w:val="20"/>
          <w:lang w:val="en-GB"/>
        </w:rPr>
        <w:t xml:space="preserve">: </w:t>
      </w:r>
      <w:r w:rsidRPr="00951BD9">
        <w:rPr>
          <w:sz w:val="20"/>
          <w:szCs w:val="20"/>
          <w:lang w:val="en-GB"/>
        </w:rPr>
        <w:tab/>
      </w:r>
    </w:p>
    <w:p w:rsidR="00D11958" w:rsidRPr="00951BD9" w:rsidRDefault="00A00013" w:rsidP="00951BD9">
      <w:pPr>
        <w:tabs>
          <w:tab w:val="left" w:leader="dot" w:pos="8505"/>
        </w:tabs>
        <w:ind w:left="2161" w:hanging="885"/>
        <w:rPr>
          <w:sz w:val="20"/>
          <w:szCs w:val="20"/>
          <w:lang w:val="en-GB"/>
        </w:rPr>
      </w:pPr>
      <w:r w:rsidRPr="00A00013">
        <w:rPr>
          <w:sz w:val="20"/>
          <w:szCs w:val="20"/>
          <w:lang w:val="en-GB"/>
        </w:rPr>
        <w:t>Nomi</w:t>
      </w:r>
      <w:r w:rsidR="00951BD9">
        <w:rPr>
          <w:sz w:val="20"/>
          <w:szCs w:val="20"/>
          <w:lang w:val="en-GB"/>
        </w:rPr>
        <w:t>nal thickness of the windscreen</w:t>
      </w:r>
      <w:r w:rsidR="00951BD9" w:rsidRPr="00951BD9">
        <w:rPr>
          <w:sz w:val="20"/>
          <w:szCs w:val="20"/>
          <w:lang w:val="en-GB"/>
        </w:rPr>
        <w:t xml:space="preserve">: </w:t>
      </w:r>
      <w:r w:rsidR="00951BD9" w:rsidRPr="00951BD9">
        <w:rPr>
          <w:sz w:val="20"/>
          <w:szCs w:val="20"/>
          <w:lang w:val="en-GB"/>
        </w:rPr>
        <w:tab/>
      </w:r>
    </w:p>
    <w:p w:rsidR="00D11958" w:rsidRPr="00951BD9" w:rsidRDefault="00A00013" w:rsidP="00951BD9">
      <w:pPr>
        <w:tabs>
          <w:tab w:val="left" w:leader="dot" w:pos="8505"/>
        </w:tabs>
        <w:ind w:left="2161" w:hanging="885"/>
        <w:rPr>
          <w:sz w:val="20"/>
          <w:szCs w:val="20"/>
          <w:lang w:val="en-GB"/>
        </w:rPr>
      </w:pPr>
      <w:r w:rsidRPr="00A00013">
        <w:rPr>
          <w:sz w:val="20"/>
          <w:szCs w:val="20"/>
          <w:lang w:val="en-GB"/>
        </w:rPr>
        <w:t>Nom</w:t>
      </w:r>
      <w:r w:rsidR="00951BD9">
        <w:rPr>
          <w:sz w:val="20"/>
          <w:szCs w:val="20"/>
          <w:lang w:val="en-GB"/>
        </w:rPr>
        <w:t>inal thickness of interlayer(s)</w:t>
      </w:r>
      <w:r w:rsidR="00951BD9" w:rsidRPr="00951BD9">
        <w:rPr>
          <w:sz w:val="20"/>
          <w:szCs w:val="20"/>
          <w:lang w:val="en-GB"/>
        </w:rPr>
        <w:t xml:space="preserve">: </w:t>
      </w:r>
      <w:r w:rsidR="00951BD9" w:rsidRPr="00951BD9">
        <w:rPr>
          <w:sz w:val="20"/>
          <w:szCs w:val="20"/>
          <w:lang w:val="en-GB"/>
        </w:rPr>
        <w:tab/>
      </w:r>
    </w:p>
    <w:p w:rsidR="00D11958" w:rsidRPr="00951BD9" w:rsidRDefault="00493C07" w:rsidP="00951BD9">
      <w:pPr>
        <w:tabs>
          <w:tab w:val="left" w:leader="dot" w:pos="8505"/>
        </w:tabs>
        <w:ind w:left="2161" w:hanging="885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Special treatment of glass</w:t>
      </w:r>
      <w:r w:rsidRPr="00493C07">
        <w:rPr>
          <w:sz w:val="20"/>
          <w:szCs w:val="20"/>
          <w:lang w:val="en-GB"/>
        </w:rPr>
        <w:t xml:space="preserve">: </w:t>
      </w:r>
      <w:r w:rsidRPr="00493C07">
        <w:rPr>
          <w:sz w:val="20"/>
          <w:szCs w:val="20"/>
          <w:lang w:val="en-GB"/>
        </w:rPr>
        <w:tab/>
      </w:r>
    </w:p>
    <w:p w:rsidR="00D11958" w:rsidRPr="00951BD9" w:rsidRDefault="00A00013" w:rsidP="00951BD9">
      <w:pPr>
        <w:tabs>
          <w:tab w:val="left" w:leader="dot" w:pos="8505"/>
        </w:tabs>
        <w:ind w:left="2161" w:hanging="885"/>
        <w:rPr>
          <w:sz w:val="20"/>
          <w:szCs w:val="20"/>
          <w:lang w:val="en-GB"/>
        </w:rPr>
      </w:pPr>
      <w:r w:rsidRPr="00A00013">
        <w:rPr>
          <w:sz w:val="20"/>
          <w:szCs w:val="20"/>
          <w:lang w:val="en-GB"/>
        </w:rPr>
        <w:t>N</w:t>
      </w:r>
      <w:r w:rsidR="00493C07">
        <w:rPr>
          <w:sz w:val="20"/>
          <w:szCs w:val="20"/>
          <w:lang w:val="en-GB"/>
        </w:rPr>
        <w:t>ature and type of interlayer(s)</w:t>
      </w:r>
      <w:r w:rsidR="00493C07" w:rsidRPr="00493C07">
        <w:rPr>
          <w:sz w:val="20"/>
          <w:szCs w:val="20"/>
          <w:lang w:val="en-GB"/>
        </w:rPr>
        <w:t xml:space="preserve">: </w:t>
      </w:r>
      <w:r w:rsidR="00493C07" w:rsidRPr="00493C07">
        <w:rPr>
          <w:sz w:val="20"/>
          <w:szCs w:val="20"/>
          <w:lang w:val="en-GB"/>
        </w:rPr>
        <w:tab/>
      </w:r>
    </w:p>
    <w:p w:rsidR="00D11958" w:rsidRPr="00951BD9" w:rsidRDefault="00A00013" w:rsidP="00951BD9">
      <w:pPr>
        <w:tabs>
          <w:tab w:val="left" w:leader="dot" w:pos="8505"/>
        </w:tabs>
        <w:ind w:left="2161" w:hanging="885"/>
        <w:rPr>
          <w:sz w:val="20"/>
          <w:szCs w:val="20"/>
          <w:lang w:val="en-GB"/>
        </w:rPr>
      </w:pPr>
      <w:r w:rsidRPr="00A00013">
        <w:rPr>
          <w:sz w:val="20"/>
          <w:szCs w:val="20"/>
          <w:lang w:val="en-GB"/>
        </w:rPr>
        <w:t>Nature and type of plastics coating(s)</w:t>
      </w:r>
      <w:r w:rsidR="00493C07" w:rsidRPr="00493C07">
        <w:rPr>
          <w:sz w:val="20"/>
          <w:szCs w:val="20"/>
          <w:lang w:val="en-GB"/>
        </w:rPr>
        <w:t xml:space="preserve">: </w:t>
      </w:r>
      <w:r w:rsidR="00493C07" w:rsidRPr="00493C07">
        <w:rPr>
          <w:sz w:val="20"/>
          <w:szCs w:val="20"/>
          <w:lang w:val="en-GB"/>
        </w:rPr>
        <w:tab/>
      </w:r>
    </w:p>
    <w:p w:rsidR="00D11958" w:rsidRPr="00951BD9" w:rsidRDefault="00A00013" w:rsidP="00951BD9">
      <w:pPr>
        <w:tabs>
          <w:tab w:val="left" w:leader="dot" w:pos="8505"/>
        </w:tabs>
        <w:ind w:left="2161" w:hanging="885"/>
        <w:rPr>
          <w:sz w:val="20"/>
          <w:szCs w:val="20"/>
          <w:lang w:val="en-GB"/>
        </w:rPr>
      </w:pPr>
      <w:r w:rsidRPr="00A00013">
        <w:rPr>
          <w:sz w:val="20"/>
          <w:szCs w:val="20"/>
          <w:lang w:val="en-GB"/>
        </w:rPr>
        <w:t>Nominal thickness of plastic coating(s)</w:t>
      </w:r>
      <w:r w:rsidR="00493C07" w:rsidRPr="00493C07">
        <w:rPr>
          <w:sz w:val="20"/>
          <w:szCs w:val="20"/>
          <w:lang w:val="en-GB"/>
        </w:rPr>
        <w:t xml:space="preserve">: </w:t>
      </w:r>
      <w:r w:rsidR="00493C07" w:rsidRPr="00493C07">
        <w:rPr>
          <w:sz w:val="20"/>
          <w:szCs w:val="20"/>
          <w:lang w:val="en-GB"/>
        </w:rPr>
        <w:tab/>
      </w:r>
    </w:p>
    <w:p w:rsidR="00D11958" w:rsidRPr="00652104" w:rsidRDefault="00A00013" w:rsidP="00951BD9">
      <w:pPr>
        <w:tabs>
          <w:tab w:val="left" w:leader="dot" w:pos="8505"/>
        </w:tabs>
        <w:ind w:left="2161" w:hanging="885"/>
        <w:rPr>
          <w:lang w:val="en-GB"/>
        </w:rPr>
      </w:pPr>
      <w:del w:id="1" w:author="ONU" w:date="2017-04-24T15:47:00Z">
        <w:r w:rsidRPr="00652104" w:rsidDel="00652104">
          <w:rPr>
            <w:sz w:val="20"/>
            <w:szCs w:val="20"/>
            <w:lang w:val="en-GB"/>
          </w:rPr>
          <w:delText xml:space="preserve">Colouring of </w:delText>
        </w:r>
        <w:r w:rsidRPr="00652104" w:rsidDel="00652104">
          <w:rPr>
            <w:strike/>
            <w:sz w:val="20"/>
            <w:szCs w:val="20"/>
            <w:lang w:val="en-GB"/>
          </w:rPr>
          <w:delText>interlayer (total/partial)</w:delText>
        </w:r>
        <w:r w:rsidRPr="00652104" w:rsidDel="00652104">
          <w:rPr>
            <w:sz w:val="20"/>
            <w:szCs w:val="20"/>
            <w:lang w:val="en-GB"/>
          </w:rPr>
          <w:delText xml:space="preserve"> plastic coating(s)</w:delText>
        </w:r>
        <w:r w:rsidR="00493C07" w:rsidRPr="00652104" w:rsidDel="00652104">
          <w:rPr>
            <w:sz w:val="20"/>
            <w:szCs w:val="20"/>
            <w:lang w:val="en-GB"/>
          </w:rPr>
          <w:delText xml:space="preserve">: </w:delText>
        </w:r>
        <w:r w:rsidR="00493C07" w:rsidRPr="00652104" w:rsidDel="00652104">
          <w:rPr>
            <w:sz w:val="20"/>
            <w:szCs w:val="20"/>
            <w:lang w:val="en-GB"/>
          </w:rPr>
          <w:tab/>
        </w:r>
      </w:del>
    </w:p>
    <w:p w:rsidR="00D11958" w:rsidRPr="00A00013" w:rsidRDefault="00D11958">
      <w:pPr>
        <w:ind w:left="2160" w:hanging="884"/>
        <w:rPr>
          <w:sz w:val="20"/>
          <w:szCs w:val="20"/>
          <w:lang w:val="en-GB"/>
        </w:rPr>
      </w:pPr>
    </w:p>
    <w:p w:rsidR="00D11958" w:rsidRPr="00A00013" w:rsidRDefault="00A00013">
      <w:pPr>
        <w:ind w:left="2160" w:hanging="884"/>
        <w:rPr>
          <w:lang w:val="en-GB"/>
        </w:rPr>
      </w:pPr>
      <w:r w:rsidRPr="00A00013">
        <w:rPr>
          <w:sz w:val="20"/>
          <w:szCs w:val="20"/>
          <w:u w:val="single"/>
          <w:lang w:val="en-GB"/>
        </w:rPr>
        <w:t>Secondary characteristics:</w:t>
      </w:r>
    </w:p>
    <w:p w:rsidR="00493C07" w:rsidRDefault="00A00013" w:rsidP="00493C07">
      <w:pPr>
        <w:tabs>
          <w:tab w:val="left" w:leader="dot" w:pos="8505"/>
        </w:tabs>
        <w:ind w:left="2161" w:hanging="885"/>
        <w:rPr>
          <w:sz w:val="20"/>
          <w:szCs w:val="20"/>
          <w:lang w:val="en-GB"/>
        </w:rPr>
      </w:pPr>
      <w:r w:rsidRPr="00A00013">
        <w:rPr>
          <w:sz w:val="20"/>
          <w:szCs w:val="20"/>
          <w:lang w:val="en-GB"/>
        </w:rPr>
        <w:t>Nature of the material (plate, float, sheet glass)</w:t>
      </w:r>
      <w:r w:rsidR="00493C07" w:rsidRPr="00493C07">
        <w:rPr>
          <w:sz w:val="20"/>
          <w:szCs w:val="20"/>
          <w:lang w:val="en-GB"/>
        </w:rPr>
        <w:t xml:space="preserve">: </w:t>
      </w:r>
      <w:r w:rsidR="00493C07" w:rsidRPr="00493C07">
        <w:rPr>
          <w:sz w:val="20"/>
          <w:szCs w:val="20"/>
          <w:lang w:val="en-GB"/>
        </w:rPr>
        <w:tab/>
      </w:r>
    </w:p>
    <w:p w:rsidR="00D11958" w:rsidRPr="00493C07" w:rsidRDefault="00A00013" w:rsidP="00493C07">
      <w:pPr>
        <w:tabs>
          <w:tab w:val="left" w:leader="dot" w:pos="8505"/>
        </w:tabs>
        <w:ind w:left="2161" w:hanging="885"/>
        <w:rPr>
          <w:sz w:val="20"/>
          <w:szCs w:val="20"/>
          <w:lang w:val="en-GB"/>
        </w:rPr>
      </w:pPr>
      <w:r w:rsidRPr="00A00013">
        <w:rPr>
          <w:sz w:val="20"/>
          <w:szCs w:val="20"/>
          <w:lang w:val="en-GB"/>
        </w:rPr>
        <w:t>Colouring of glass (colourless/tinted)</w:t>
      </w:r>
      <w:r w:rsidR="00493C07" w:rsidRPr="00493C07">
        <w:rPr>
          <w:sz w:val="20"/>
          <w:szCs w:val="20"/>
          <w:lang w:val="en-GB"/>
        </w:rPr>
        <w:t xml:space="preserve">: </w:t>
      </w:r>
      <w:r w:rsidR="00493C07" w:rsidRPr="00493C07">
        <w:rPr>
          <w:sz w:val="20"/>
          <w:szCs w:val="20"/>
          <w:lang w:val="en-GB"/>
        </w:rPr>
        <w:tab/>
      </w:r>
    </w:p>
    <w:p w:rsidR="00D11958" w:rsidRPr="00A00013" w:rsidRDefault="00A00013" w:rsidP="00493C07">
      <w:pPr>
        <w:tabs>
          <w:tab w:val="left" w:leader="dot" w:pos="8505"/>
        </w:tabs>
        <w:ind w:left="2161" w:hanging="885"/>
        <w:rPr>
          <w:lang w:val="en-GB"/>
        </w:rPr>
      </w:pPr>
      <w:r w:rsidRPr="00A00013">
        <w:rPr>
          <w:sz w:val="20"/>
          <w:szCs w:val="20"/>
          <w:lang w:val="en-GB"/>
        </w:rPr>
        <w:t xml:space="preserve">Colouring of </w:t>
      </w:r>
      <w:r w:rsidRPr="00652104">
        <w:rPr>
          <w:sz w:val="20"/>
          <w:szCs w:val="20"/>
          <w:lang w:val="en-GB"/>
          <w:rPrChange w:id="2" w:author="ONU" w:date="2017-04-24T15:47:00Z">
            <w:rPr>
              <w:strike/>
              <w:sz w:val="20"/>
              <w:szCs w:val="20"/>
              <w:lang w:val="en-GB"/>
            </w:rPr>
          </w:rPrChange>
        </w:rPr>
        <w:t>plastics coating(s)</w:t>
      </w:r>
      <w:r w:rsidRPr="00A00013">
        <w:rPr>
          <w:sz w:val="20"/>
          <w:szCs w:val="20"/>
          <w:lang w:val="en-GB"/>
        </w:rPr>
        <w:t xml:space="preserve"> </w:t>
      </w:r>
      <w:r w:rsidRPr="00652104">
        <w:rPr>
          <w:bCs/>
          <w:strike/>
          <w:sz w:val="20"/>
          <w:szCs w:val="20"/>
          <w:lang w:val="en-GB"/>
          <w:rPrChange w:id="3" w:author="ONU" w:date="2017-04-24T15:48:00Z">
            <w:rPr>
              <w:b/>
              <w:sz w:val="20"/>
              <w:szCs w:val="20"/>
              <w:lang w:val="en-GB"/>
            </w:rPr>
          </w:rPrChange>
        </w:rPr>
        <w:t>interlayer (total/partial)</w:t>
      </w:r>
      <w:r w:rsidR="00493C07" w:rsidRPr="00652104">
        <w:rPr>
          <w:bCs/>
          <w:strike/>
          <w:sz w:val="20"/>
          <w:szCs w:val="20"/>
          <w:lang w:val="en-GB"/>
          <w:rPrChange w:id="4" w:author="ONU" w:date="2017-04-24T15:48:00Z">
            <w:rPr>
              <w:sz w:val="20"/>
              <w:szCs w:val="20"/>
              <w:lang w:val="en-GB"/>
            </w:rPr>
          </w:rPrChange>
        </w:rPr>
        <w:t>:</w:t>
      </w:r>
      <w:r w:rsidR="00493C07" w:rsidRPr="00652104">
        <w:rPr>
          <w:bCs/>
          <w:sz w:val="20"/>
          <w:szCs w:val="20"/>
          <w:lang w:val="en-GB"/>
        </w:rPr>
        <w:t xml:space="preserve"> </w:t>
      </w:r>
      <w:r w:rsidR="00493C07" w:rsidRPr="00652104">
        <w:rPr>
          <w:bCs/>
          <w:sz w:val="20"/>
          <w:szCs w:val="20"/>
          <w:lang w:val="en-GB"/>
        </w:rPr>
        <w:tab/>
      </w:r>
    </w:p>
    <w:p w:rsidR="00652104" w:rsidRPr="00652104" w:rsidRDefault="00652104" w:rsidP="00493C07">
      <w:pPr>
        <w:tabs>
          <w:tab w:val="left" w:leader="dot" w:pos="8505"/>
        </w:tabs>
        <w:ind w:left="2161" w:hanging="885"/>
        <w:rPr>
          <w:ins w:id="5" w:author="ONU" w:date="2017-04-24T15:48:00Z"/>
          <w:sz w:val="20"/>
          <w:szCs w:val="20"/>
          <w:lang w:val="en-GB"/>
        </w:rPr>
      </w:pPr>
      <w:ins w:id="6" w:author="ONU" w:date="2017-04-24T15:48:00Z">
        <w:r w:rsidRPr="00652104">
          <w:rPr>
            <w:sz w:val="20"/>
            <w:szCs w:val="20"/>
            <w:lang w:val="en-GB"/>
          </w:rPr>
          <w:t xml:space="preserve">Colouring of </w:t>
        </w:r>
        <w:r w:rsidRPr="00652104">
          <w:rPr>
            <w:sz w:val="20"/>
            <w:szCs w:val="20"/>
            <w:lang w:val="en-GB"/>
            <w:rPrChange w:id="7" w:author="ONU" w:date="2017-04-24T15:48:00Z">
              <w:rPr>
                <w:strike/>
                <w:sz w:val="20"/>
                <w:szCs w:val="20"/>
                <w:lang w:val="en-GB"/>
              </w:rPr>
            </w:rPrChange>
          </w:rPr>
          <w:t>interlayer (total/partial)</w:t>
        </w:r>
        <w:r w:rsidRPr="00652104">
          <w:rPr>
            <w:sz w:val="20"/>
            <w:szCs w:val="20"/>
            <w:lang w:val="en-GB"/>
          </w:rPr>
          <w:t xml:space="preserve"> </w:t>
        </w:r>
        <w:r w:rsidRPr="00652104">
          <w:rPr>
            <w:strike/>
            <w:sz w:val="20"/>
            <w:szCs w:val="20"/>
            <w:lang w:val="en-GB"/>
            <w:rPrChange w:id="8" w:author="ONU" w:date="2017-04-24T15:48:00Z">
              <w:rPr>
                <w:b/>
                <w:sz w:val="20"/>
                <w:szCs w:val="20"/>
                <w:lang w:val="en-GB"/>
              </w:rPr>
            </w:rPrChange>
          </w:rPr>
          <w:t>plastic coating(s):</w:t>
        </w:r>
        <w:r w:rsidRPr="00652104">
          <w:rPr>
            <w:sz w:val="20"/>
            <w:szCs w:val="20"/>
            <w:lang w:val="en-GB"/>
          </w:rPr>
          <w:t xml:space="preserve"> </w:t>
        </w:r>
        <w:r w:rsidRPr="00652104">
          <w:rPr>
            <w:sz w:val="20"/>
            <w:szCs w:val="20"/>
            <w:lang w:val="en-GB"/>
          </w:rPr>
          <w:tab/>
        </w:r>
      </w:ins>
    </w:p>
    <w:p w:rsidR="00D11958" w:rsidRPr="00493C07" w:rsidRDefault="00A00013" w:rsidP="00493C07">
      <w:pPr>
        <w:tabs>
          <w:tab w:val="left" w:leader="dot" w:pos="8505"/>
        </w:tabs>
        <w:ind w:left="2161" w:hanging="885"/>
        <w:rPr>
          <w:sz w:val="20"/>
          <w:szCs w:val="20"/>
          <w:lang w:val="en-GB"/>
        </w:rPr>
      </w:pPr>
      <w:r w:rsidRPr="00A00013">
        <w:rPr>
          <w:sz w:val="20"/>
          <w:szCs w:val="20"/>
          <w:lang w:val="en-GB"/>
        </w:rPr>
        <w:t>Conductors incorporated (YES/NO)</w:t>
      </w:r>
      <w:r w:rsidR="00493C07" w:rsidRPr="00493C07">
        <w:rPr>
          <w:sz w:val="20"/>
          <w:szCs w:val="20"/>
          <w:lang w:val="en-GB"/>
        </w:rPr>
        <w:t xml:space="preserve">: </w:t>
      </w:r>
      <w:r w:rsidR="00493C07" w:rsidRPr="00493C07">
        <w:rPr>
          <w:sz w:val="20"/>
          <w:szCs w:val="20"/>
          <w:lang w:val="en-GB"/>
        </w:rPr>
        <w:tab/>
      </w:r>
    </w:p>
    <w:p w:rsidR="00D11958" w:rsidRDefault="00A00013" w:rsidP="00493C07">
      <w:pPr>
        <w:tabs>
          <w:tab w:val="left" w:leader="dot" w:pos="8505"/>
        </w:tabs>
        <w:ind w:left="2161" w:hanging="885"/>
        <w:rPr>
          <w:ins w:id="9" w:author="ONU" w:date="2017-04-24T15:47:00Z"/>
          <w:sz w:val="20"/>
          <w:szCs w:val="20"/>
          <w:lang w:val="en-GB"/>
        </w:rPr>
      </w:pPr>
      <w:r w:rsidRPr="00A00013">
        <w:rPr>
          <w:sz w:val="20"/>
          <w:szCs w:val="20"/>
          <w:lang w:val="en-GB"/>
        </w:rPr>
        <w:t>Opaque obscuration incorporated (YES/NO)</w:t>
      </w:r>
      <w:r w:rsidR="00493C07" w:rsidRPr="00493C07">
        <w:rPr>
          <w:sz w:val="20"/>
          <w:szCs w:val="20"/>
          <w:lang w:val="en-GB"/>
        </w:rPr>
        <w:t xml:space="preserve">: </w:t>
      </w:r>
      <w:r w:rsidR="00493C07" w:rsidRPr="00493C07">
        <w:rPr>
          <w:sz w:val="20"/>
          <w:szCs w:val="20"/>
          <w:lang w:val="en-GB"/>
        </w:rPr>
        <w:tab/>
      </w:r>
    </w:p>
    <w:p w:rsidR="00652104" w:rsidRPr="00493C07" w:rsidRDefault="00652104" w:rsidP="00493C07">
      <w:pPr>
        <w:tabs>
          <w:tab w:val="left" w:leader="dot" w:pos="8505"/>
        </w:tabs>
        <w:ind w:left="2161" w:hanging="885"/>
        <w:rPr>
          <w:sz w:val="20"/>
          <w:szCs w:val="20"/>
          <w:lang w:val="en-GB"/>
        </w:rPr>
      </w:pPr>
    </w:p>
    <w:p w:rsidR="00D11958" w:rsidRPr="00493C07" w:rsidRDefault="00493C07">
      <w:pPr>
        <w:spacing w:line="249" w:lineRule="auto"/>
        <w:ind w:left="2381" w:right="540" w:hanging="1135"/>
        <w:jc w:val="both"/>
        <w:rPr>
          <w:sz w:val="20"/>
          <w:szCs w:val="20"/>
          <w:lang w:val="en-GB"/>
        </w:rPr>
      </w:pPr>
      <w:r w:rsidRPr="00493C07">
        <w:rPr>
          <w:sz w:val="20"/>
          <w:szCs w:val="20"/>
          <w:lang w:val="en-GB"/>
        </w:rPr>
        <w:t>…"</w:t>
      </w:r>
    </w:p>
    <w:p w:rsidR="00A00013" w:rsidRDefault="00A00013">
      <w:pPr>
        <w:suppressAutoHyphens w:val="0"/>
        <w:rPr>
          <w:i/>
          <w:sz w:val="20"/>
          <w:szCs w:val="20"/>
          <w:lang w:val="en-GB"/>
        </w:rPr>
      </w:pPr>
      <w:r>
        <w:rPr>
          <w:i/>
          <w:sz w:val="20"/>
          <w:szCs w:val="20"/>
          <w:lang w:val="en-GB"/>
        </w:rPr>
        <w:br w:type="page"/>
      </w:r>
    </w:p>
    <w:p w:rsidR="00D11958" w:rsidRPr="00A00013" w:rsidRDefault="00D11958">
      <w:pPr>
        <w:spacing w:line="249" w:lineRule="auto"/>
        <w:ind w:left="2381" w:right="540" w:hanging="1135"/>
        <w:jc w:val="both"/>
        <w:rPr>
          <w:i/>
          <w:sz w:val="20"/>
          <w:szCs w:val="20"/>
          <w:lang w:val="en-GB"/>
        </w:rPr>
      </w:pPr>
    </w:p>
    <w:p w:rsidR="00A00013" w:rsidRDefault="00A00013">
      <w:pPr>
        <w:spacing w:line="249" w:lineRule="auto"/>
        <w:ind w:left="2381" w:right="540" w:hanging="1135"/>
        <w:jc w:val="both"/>
        <w:rPr>
          <w:i/>
          <w:sz w:val="20"/>
          <w:szCs w:val="20"/>
          <w:lang w:val="en-GB"/>
        </w:rPr>
      </w:pPr>
      <w:r w:rsidRPr="00A00013">
        <w:rPr>
          <w:i/>
          <w:sz w:val="20"/>
          <w:szCs w:val="20"/>
          <w:lang w:val="en-GB"/>
        </w:rPr>
        <w:t>Text of the Regulation (French version)</w:t>
      </w:r>
    </w:p>
    <w:p w:rsidR="00A00013" w:rsidRDefault="00A00013">
      <w:pPr>
        <w:spacing w:line="249" w:lineRule="auto"/>
        <w:ind w:left="2381" w:right="540" w:hanging="1135"/>
        <w:jc w:val="both"/>
        <w:rPr>
          <w:i/>
          <w:sz w:val="20"/>
          <w:szCs w:val="20"/>
          <w:lang w:val="en-GB"/>
        </w:rPr>
      </w:pPr>
    </w:p>
    <w:p w:rsidR="00D11958" w:rsidRPr="00A00013" w:rsidRDefault="00A00013">
      <w:pPr>
        <w:spacing w:line="249" w:lineRule="auto"/>
        <w:ind w:left="2381" w:right="540" w:hanging="1135"/>
        <w:jc w:val="both"/>
        <w:rPr>
          <w:lang w:val="en-GB"/>
        </w:rPr>
      </w:pPr>
      <w:r w:rsidRPr="00A00013">
        <w:rPr>
          <w:i/>
          <w:sz w:val="20"/>
          <w:szCs w:val="20"/>
          <w:lang w:val="en-GB"/>
        </w:rPr>
        <w:t xml:space="preserve">Annex 1 – Appendix 3, </w:t>
      </w:r>
      <w:r w:rsidR="000F03F9">
        <w:rPr>
          <w:sz w:val="20"/>
          <w:szCs w:val="20"/>
          <w:lang w:val="en-GB"/>
        </w:rPr>
        <w:t>correct</w:t>
      </w:r>
      <w:r w:rsidR="00EC2C08">
        <w:rPr>
          <w:sz w:val="20"/>
          <w:szCs w:val="20"/>
          <w:lang w:val="en-GB"/>
        </w:rPr>
        <w:t xml:space="preserve"> to read</w:t>
      </w:r>
      <w:r w:rsidRPr="00A00013">
        <w:rPr>
          <w:sz w:val="20"/>
          <w:szCs w:val="20"/>
          <w:lang w:val="en-GB"/>
        </w:rPr>
        <w:t>:</w:t>
      </w:r>
    </w:p>
    <w:p w:rsidR="00D11958" w:rsidRPr="00A00013" w:rsidRDefault="00D11958">
      <w:pPr>
        <w:spacing w:line="200" w:lineRule="exact"/>
        <w:rPr>
          <w:sz w:val="20"/>
          <w:szCs w:val="20"/>
          <w:lang w:val="en-GB"/>
        </w:rPr>
      </w:pPr>
    </w:p>
    <w:p w:rsidR="000F03F9" w:rsidRPr="000F03F9" w:rsidRDefault="000F03F9">
      <w:pPr>
        <w:ind w:left="2160" w:hanging="884"/>
        <w:rPr>
          <w:sz w:val="20"/>
          <w:szCs w:val="20"/>
          <w:lang w:val="fr-FR"/>
        </w:rPr>
      </w:pPr>
      <w:r w:rsidRPr="000F03F9">
        <w:rPr>
          <w:sz w:val="20"/>
          <w:szCs w:val="20"/>
          <w:lang w:val="fr-FR"/>
        </w:rPr>
        <w:t xml:space="preserve">"   </w:t>
      </w:r>
    </w:p>
    <w:p w:rsidR="00D11958" w:rsidRPr="00A00013" w:rsidRDefault="00A00013">
      <w:pPr>
        <w:ind w:left="2160" w:hanging="884"/>
        <w:rPr>
          <w:lang w:val="fr-CH"/>
        </w:rPr>
      </w:pPr>
      <w:r>
        <w:rPr>
          <w:sz w:val="20"/>
          <w:szCs w:val="20"/>
          <w:u w:val="single"/>
          <w:lang w:val="fr-FR"/>
        </w:rPr>
        <w:t>Caractéristiques principales :</w:t>
      </w:r>
    </w:p>
    <w:p w:rsidR="00D11958" w:rsidRPr="00493C07" w:rsidRDefault="00A00013" w:rsidP="00493C07">
      <w:pPr>
        <w:tabs>
          <w:tab w:val="left" w:leader="dot" w:pos="8505"/>
        </w:tabs>
        <w:ind w:left="2161" w:hanging="885"/>
        <w:rPr>
          <w:sz w:val="20"/>
          <w:szCs w:val="20"/>
          <w:lang w:val="fr-CH"/>
        </w:rPr>
      </w:pPr>
      <w:r w:rsidRPr="00493C07">
        <w:rPr>
          <w:sz w:val="20"/>
          <w:szCs w:val="20"/>
          <w:lang w:val="fr-CH"/>
        </w:rPr>
        <w:t>Nombre de feuilles de verre :</w:t>
      </w:r>
      <w:r w:rsidR="00493C07" w:rsidRPr="00493C07">
        <w:rPr>
          <w:sz w:val="20"/>
          <w:szCs w:val="20"/>
          <w:lang w:val="fr-CH"/>
        </w:rPr>
        <w:t xml:space="preserve"> </w:t>
      </w:r>
      <w:r w:rsidR="00493C07" w:rsidRPr="00493C07">
        <w:rPr>
          <w:sz w:val="20"/>
          <w:szCs w:val="20"/>
          <w:lang w:val="fr-CH"/>
        </w:rPr>
        <w:tab/>
      </w:r>
    </w:p>
    <w:p w:rsidR="00D11958" w:rsidRPr="00493C07" w:rsidRDefault="00A00013" w:rsidP="00493C07">
      <w:pPr>
        <w:tabs>
          <w:tab w:val="left" w:leader="dot" w:pos="8505"/>
        </w:tabs>
        <w:ind w:left="2161" w:hanging="885"/>
        <w:rPr>
          <w:sz w:val="20"/>
          <w:szCs w:val="20"/>
          <w:lang w:val="fr-CH"/>
        </w:rPr>
      </w:pPr>
      <w:r w:rsidRPr="00493C07">
        <w:rPr>
          <w:sz w:val="20"/>
          <w:szCs w:val="20"/>
          <w:lang w:val="fr-CH"/>
        </w:rPr>
        <w:t>Nombre de feuilles d'intercalaires :</w:t>
      </w:r>
      <w:r w:rsidR="00493C07" w:rsidRPr="00493C07">
        <w:rPr>
          <w:sz w:val="20"/>
          <w:szCs w:val="20"/>
          <w:lang w:val="fr-CH"/>
        </w:rPr>
        <w:t xml:space="preserve"> </w:t>
      </w:r>
      <w:r w:rsidR="00493C07" w:rsidRPr="00493C07">
        <w:rPr>
          <w:sz w:val="20"/>
          <w:szCs w:val="20"/>
          <w:lang w:val="fr-CH"/>
        </w:rPr>
        <w:tab/>
      </w:r>
    </w:p>
    <w:p w:rsidR="00D11958" w:rsidRPr="00493C07" w:rsidRDefault="00A00013" w:rsidP="00493C07">
      <w:pPr>
        <w:tabs>
          <w:tab w:val="left" w:leader="dot" w:pos="8505"/>
        </w:tabs>
        <w:ind w:left="2161" w:hanging="885"/>
        <w:rPr>
          <w:sz w:val="20"/>
          <w:szCs w:val="20"/>
          <w:lang w:val="fr-CH"/>
        </w:rPr>
      </w:pPr>
      <w:r w:rsidRPr="00493C07">
        <w:rPr>
          <w:sz w:val="20"/>
          <w:szCs w:val="20"/>
          <w:lang w:val="fr-CH"/>
        </w:rPr>
        <w:t>Epaisseur nominale du pare-brise :</w:t>
      </w:r>
      <w:r w:rsidR="00493C07" w:rsidRPr="00493C07">
        <w:rPr>
          <w:sz w:val="20"/>
          <w:szCs w:val="20"/>
          <w:lang w:val="fr-CH"/>
        </w:rPr>
        <w:t xml:space="preserve"> </w:t>
      </w:r>
      <w:r w:rsidR="00493C07" w:rsidRPr="00493C07">
        <w:rPr>
          <w:sz w:val="20"/>
          <w:szCs w:val="20"/>
          <w:lang w:val="fr-CH"/>
        </w:rPr>
        <w:tab/>
      </w:r>
    </w:p>
    <w:p w:rsidR="00D11958" w:rsidRPr="00493C07" w:rsidRDefault="00A00013" w:rsidP="00493C07">
      <w:pPr>
        <w:tabs>
          <w:tab w:val="left" w:leader="dot" w:pos="8505"/>
        </w:tabs>
        <w:ind w:left="2161" w:hanging="885"/>
        <w:rPr>
          <w:sz w:val="20"/>
          <w:szCs w:val="20"/>
          <w:lang w:val="fr-CH"/>
        </w:rPr>
      </w:pPr>
      <w:r w:rsidRPr="00493C07">
        <w:rPr>
          <w:sz w:val="20"/>
          <w:szCs w:val="20"/>
          <w:lang w:val="fr-CH"/>
        </w:rPr>
        <w:t xml:space="preserve">Epaisseur nominale de </w:t>
      </w:r>
      <w:proofErr w:type="gramStart"/>
      <w:r w:rsidRPr="00493C07">
        <w:rPr>
          <w:sz w:val="20"/>
          <w:szCs w:val="20"/>
          <w:lang w:val="fr-CH"/>
        </w:rPr>
        <w:t>l'(</w:t>
      </w:r>
      <w:proofErr w:type="gramEnd"/>
      <w:r w:rsidRPr="00493C07">
        <w:rPr>
          <w:sz w:val="20"/>
          <w:szCs w:val="20"/>
          <w:lang w:val="fr-CH"/>
        </w:rPr>
        <w:t>des) intercalaire(s) :</w:t>
      </w:r>
      <w:r w:rsidR="00493C07" w:rsidRPr="00493C07">
        <w:rPr>
          <w:sz w:val="20"/>
          <w:szCs w:val="20"/>
          <w:lang w:val="fr-CH"/>
        </w:rPr>
        <w:t xml:space="preserve"> </w:t>
      </w:r>
      <w:r w:rsidR="00493C07" w:rsidRPr="00493C07">
        <w:rPr>
          <w:sz w:val="20"/>
          <w:szCs w:val="20"/>
          <w:lang w:val="fr-CH"/>
        </w:rPr>
        <w:tab/>
      </w:r>
    </w:p>
    <w:p w:rsidR="00D11958" w:rsidRPr="00493C07" w:rsidRDefault="00A00013" w:rsidP="00493C07">
      <w:pPr>
        <w:tabs>
          <w:tab w:val="left" w:leader="dot" w:pos="8505"/>
        </w:tabs>
        <w:ind w:left="2161" w:hanging="885"/>
        <w:rPr>
          <w:sz w:val="20"/>
          <w:szCs w:val="20"/>
          <w:lang w:val="fr-CH"/>
        </w:rPr>
      </w:pPr>
      <w:r w:rsidRPr="00493C07">
        <w:rPr>
          <w:sz w:val="20"/>
          <w:szCs w:val="20"/>
          <w:lang w:val="fr-CH"/>
        </w:rPr>
        <w:t>Traitement spécial du verre :</w:t>
      </w:r>
      <w:r w:rsidR="00493C07" w:rsidRPr="00493C07">
        <w:rPr>
          <w:sz w:val="20"/>
          <w:szCs w:val="20"/>
          <w:lang w:val="fr-CH"/>
        </w:rPr>
        <w:t xml:space="preserve"> </w:t>
      </w:r>
      <w:r w:rsidR="00493C07" w:rsidRPr="00493C07">
        <w:rPr>
          <w:sz w:val="20"/>
          <w:szCs w:val="20"/>
          <w:lang w:val="fr-CH"/>
        </w:rPr>
        <w:tab/>
      </w:r>
    </w:p>
    <w:p w:rsidR="00D11958" w:rsidRPr="00493C07" w:rsidRDefault="00A00013" w:rsidP="00493C07">
      <w:pPr>
        <w:tabs>
          <w:tab w:val="left" w:leader="dot" w:pos="8505"/>
        </w:tabs>
        <w:ind w:left="2161" w:hanging="885"/>
        <w:rPr>
          <w:sz w:val="20"/>
          <w:szCs w:val="20"/>
          <w:lang w:val="fr-CH"/>
        </w:rPr>
      </w:pPr>
      <w:r w:rsidRPr="00493C07">
        <w:rPr>
          <w:sz w:val="20"/>
          <w:szCs w:val="20"/>
          <w:lang w:val="fr-CH"/>
        </w:rPr>
        <w:t xml:space="preserve">Nature et type de </w:t>
      </w:r>
      <w:proofErr w:type="gramStart"/>
      <w:r w:rsidRPr="00493C07">
        <w:rPr>
          <w:sz w:val="20"/>
          <w:szCs w:val="20"/>
          <w:lang w:val="fr-CH"/>
        </w:rPr>
        <w:t>l'(</w:t>
      </w:r>
      <w:proofErr w:type="gramEnd"/>
      <w:r w:rsidRPr="00493C07">
        <w:rPr>
          <w:sz w:val="20"/>
          <w:szCs w:val="20"/>
          <w:lang w:val="fr-CH"/>
        </w:rPr>
        <w:t>des) intercalaire(s) :</w:t>
      </w:r>
      <w:r w:rsidR="00493C07" w:rsidRPr="00493C07">
        <w:rPr>
          <w:sz w:val="20"/>
          <w:szCs w:val="20"/>
          <w:lang w:val="fr-CH"/>
        </w:rPr>
        <w:t xml:space="preserve"> </w:t>
      </w:r>
      <w:r w:rsidR="00493C07" w:rsidRPr="00493C07">
        <w:rPr>
          <w:sz w:val="20"/>
          <w:szCs w:val="20"/>
          <w:lang w:val="fr-CH"/>
        </w:rPr>
        <w:tab/>
      </w:r>
    </w:p>
    <w:p w:rsidR="00D11958" w:rsidRPr="00493C07" w:rsidRDefault="00A00013" w:rsidP="00493C07">
      <w:pPr>
        <w:tabs>
          <w:tab w:val="left" w:leader="dot" w:pos="8505"/>
        </w:tabs>
        <w:ind w:left="2161" w:hanging="885"/>
        <w:rPr>
          <w:sz w:val="20"/>
          <w:szCs w:val="20"/>
          <w:lang w:val="fr-CH"/>
        </w:rPr>
      </w:pPr>
      <w:r w:rsidRPr="00493C07">
        <w:rPr>
          <w:sz w:val="20"/>
          <w:szCs w:val="20"/>
          <w:lang w:val="fr-CH"/>
        </w:rPr>
        <w:t>Nature et type du (des) revêtement(s) plastique(s) :</w:t>
      </w:r>
      <w:r w:rsidR="00493C07" w:rsidRPr="00493C07">
        <w:rPr>
          <w:sz w:val="20"/>
          <w:szCs w:val="20"/>
          <w:lang w:val="fr-CH"/>
        </w:rPr>
        <w:t xml:space="preserve"> </w:t>
      </w:r>
      <w:r w:rsidR="00493C07" w:rsidRPr="00493C07">
        <w:rPr>
          <w:sz w:val="20"/>
          <w:szCs w:val="20"/>
          <w:lang w:val="fr-CH"/>
        </w:rPr>
        <w:tab/>
      </w:r>
    </w:p>
    <w:p w:rsidR="00D11958" w:rsidRPr="00493C07" w:rsidRDefault="00A00013" w:rsidP="00493C07">
      <w:pPr>
        <w:tabs>
          <w:tab w:val="left" w:leader="dot" w:pos="8505"/>
        </w:tabs>
        <w:ind w:left="2161" w:hanging="885"/>
        <w:rPr>
          <w:sz w:val="20"/>
          <w:szCs w:val="20"/>
          <w:lang w:val="fr-CH"/>
        </w:rPr>
      </w:pPr>
      <w:r w:rsidRPr="00493C07">
        <w:rPr>
          <w:sz w:val="20"/>
          <w:szCs w:val="20"/>
          <w:lang w:val="fr-CH"/>
        </w:rPr>
        <w:t>Epaisseur nominale du (des) revêtement(s) plastique(s) :</w:t>
      </w:r>
      <w:r w:rsidR="00493C07" w:rsidRPr="00493C07">
        <w:rPr>
          <w:sz w:val="20"/>
          <w:szCs w:val="20"/>
          <w:lang w:val="fr-CH"/>
        </w:rPr>
        <w:t xml:space="preserve"> </w:t>
      </w:r>
      <w:r w:rsidR="00493C07" w:rsidRPr="00493C07">
        <w:rPr>
          <w:sz w:val="20"/>
          <w:szCs w:val="20"/>
          <w:lang w:val="fr-CH"/>
        </w:rPr>
        <w:tab/>
      </w:r>
    </w:p>
    <w:p w:rsidR="00D11958" w:rsidRPr="00652104" w:rsidDel="00652104" w:rsidRDefault="00A00013" w:rsidP="000F03F9">
      <w:pPr>
        <w:tabs>
          <w:tab w:val="left" w:leader="dot" w:pos="8505"/>
        </w:tabs>
        <w:ind w:left="2161" w:hanging="885"/>
        <w:rPr>
          <w:del w:id="10" w:author="ONU" w:date="2017-04-24T15:49:00Z"/>
          <w:lang w:val="fr-CH"/>
        </w:rPr>
      </w:pPr>
      <w:del w:id="11" w:author="ONU" w:date="2017-04-24T15:49:00Z">
        <w:r w:rsidRPr="00652104" w:rsidDel="00652104">
          <w:rPr>
            <w:sz w:val="20"/>
            <w:szCs w:val="20"/>
            <w:lang w:val="fr-FR"/>
          </w:rPr>
          <w:delText xml:space="preserve">Coloration </w:delText>
        </w:r>
        <w:r w:rsidRPr="00652104" w:rsidDel="00652104">
          <w:rPr>
            <w:strike/>
            <w:sz w:val="20"/>
            <w:szCs w:val="20"/>
            <w:lang w:val="fr-FR"/>
          </w:rPr>
          <w:delText>de l'intercalaire (total/partiel)</w:delText>
        </w:r>
        <w:r w:rsidRPr="00652104" w:rsidDel="00652104">
          <w:rPr>
            <w:sz w:val="20"/>
            <w:szCs w:val="20"/>
            <w:lang w:val="fr-FR"/>
          </w:rPr>
          <w:delText xml:space="preserve"> du (des) revêtement(s) plastique(s)</w:delText>
        </w:r>
        <w:r w:rsidR="00951BD9" w:rsidRPr="00652104" w:rsidDel="00652104">
          <w:rPr>
            <w:sz w:val="20"/>
            <w:szCs w:val="20"/>
            <w:lang w:val="fr-FR"/>
          </w:rPr>
          <w:delText xml:space="preserve"> :</w:delText>
        </w:r>
        <w:r w:rsidR="00493C07" w:rsidRPr="00652104" w:rsidDel="00652104">
          <w:rPr>
            <w:sz w:val="20"/>
            <w:szCs w:val="20"/>
            <w:lang w:val="fr-FR"/>
          </w:rPr>
          <w:delText xml:space="preserve"> </w:delText>
        </w:r>
        <w:r w:rsidR="00493C07" w:rsidRPr="00652104" w:rsidDel="00652104">
          <w:rPr>
            <w:sz w:val="20"/>
            <w:szCs w:val="20"/>
            <w:lang w:val="fr-FR"/>
          </w:rPr>
          <w:tab/>
        </w:r>
      </w:del>
    </w:p>
    <w:p w:rsidR="00D11958" w:rsidRPr="00493C07" w:rsidRDefault="00D11958">
      <w:pPr>
        <w:ind w:left="2160" w:hanging="884"/>
        <w:rPr>
          <w:sz w:val="20"/>
          <w:szCs w:val="20"/>
          <w:lang w:val="fr-CH"/>
        </w:rPr>
      </w:pPr>
    </w:p>
    <w:p w:rsidR="00D11958" w:rsidRPr="00A00013" w:rsidRDefault="00A00013">
      <w:pPr>
        <w:ind w:left="2160" w:hanging="884"/>
        <w:rPr>
          <w:lang w:val="fr-CH"/>
        </w:rPr>
      </w:pPr>
      <w:r>
        <w:rPr>
          <w:sz w:val="20"/>
          <w:szCs w:val="20"/>
          <w:u w:val="single"/>
          <w:lang w:val="fr-FR"/>
        </w:rPr>
        <w:t>Caractéristiques secondaires :</w:t>
      </w:r>
    </w:p>
    <w:p w:rsidR="00D11958" w:rsidRPr="000F03F9" w:rsidRDefault="00A00013" w:rsidP="000F03F9">
      <w:pPr>
        <w:tabs>
          <w:tab w:val="left" w:leader="dot" w:pos="8505"/>
        </w:tabs>
        <w:ind w:left="2161" w:hanging="885"/>
        <w:rPr>
          <w:sz w:val="20"/>
          <w:szCs w:val="20"/>
          <w:lang w:val="fr-CH"/>
        </w:rPr>
      </w:pPr>
      <w:r w:rsidRPr="000F03F9">
        <w:rPr>
          <w:sz w:val="20"/>
          <w:szCs w:val="20"/>
          <w:lang w:val="fr-CH"/>
        </w:rPr>
        <w:t>Nature du matériau (glace polie, glace flottée, verre à vitre) :</w:t>
      </w:r>
      <w:r w:rsidR="000F03F9" w:rsidRPr="000F03F9">
        <w:rPr>
          <w:sz w:val="20"/>
          <w:szCs w:val="20"/>
          <w:lang w:val="fr-CH"/>
        </w:rPr>
        <w:t xml:space="preserve"> </w:t>
      </w:r>
      <w:r w:rsidR="000F03F9" w:rsidRPr="000F03F9">
        <w:rPr>
          <w:sz w:val="20"/>
          <w:szCs w:val="20"/>
          <w:lang w:val="fr-CH"/>
        </w:rPr>
        <w:tab/>
      </w:r>
    </w:p>
    <w:p w:rsidR="00D11958" w:rsidRPr="000F03F9" w:rsidRDefault="00A00013" w:rsidP="000F03F9">
      <w:pPr>
        <w:tabs>
          <w:tab w:val="left" w:leader="dot" w:pos="8505"/>
        </w:tabs>
        <w:ind w:left="2161" w:hanging="885"/>
        <w:rPr>
          <w:sz w:val="20"/>
          <w:szCs w:val="20"/>
          <w:lang w:val="fr-CH"/>
        </w:rPr>
      </w:pPr>
      <w:r w:rsidRPr="000F03F9">
        <w:rPr>
          <w:sz w:val="20"/>
          <w:szCs w:val="20"/>
          <w:lang w:val="fr-CH"/>
        </w:rPr>
        <w:t>Coloration du verre (incolore/teinté) :</w:t>
      </w:r>
      <w:r w:rsidR="000F03F9" w:rsidRPr="000F03F9">
        <w:rPr>
          <w:sz w:val="20"/>
          <w:szCs w:val="20"/>
          <w:lang w:val="fr-CH"/>
        </w:rPr>
        <w:t xml:space="preserve"> </w:t>
      </w:r>
      <w:r w:rsidR="000F03F9" w:rsidRPr="000F03F9">
        <w:rPr>
          <w:sz w:val="20"/>
          <w:szCs w:val="20"/>
          <w:lang w:val="fr-CH"/>
        </w:rPr>
        <w:tab/>
      </w:r>
    </w:p>
    <w:p w:rsidR="00652104" w:rsidRPr="00652104" w:rsidRDefault="00652104" w:rsidP="000F03F9">
      <w:pPr>
        <w:tabs>
          <w:tab w:val="left" w:leader="dot" w:pos="8505"/>
        </w:tabs>
        <w:ind w:left="2161" w:hanging="885"/>
        <w:rPr>
          <w:sz w:val="20"/>
          <w:szCs w:val="20"/>
          <w:lang w:val="fr-CH"/>
        </w:rPr>
      </w:pPr>
      <w:ins w:id="12" w:author="ONU" w:date="2017-04-24T15:49:00Z">
        <w:r w:rsidRPr="00652104">
          <w:rPr>
            <w:sz w:val="20"/>
            <w:szCs w:val="20"/>
            <w:lang w:val="fr-FR"/>
          </w:rPr>
          <w:t xml:space="preserve">Coloration du (des) revêtement(s) plastique(s) : </w:t>
        </w:r>
        <w:r w:rsidRPr="00652104">
          <w:rPr>
            <w:sz w:val="20"/>
            <w:szCs w:val="20"/>
            <w:lang w:val="fr-FR"/>
          </w:rPr>
          <w:tab/>
        </w:r>
      </w:ins>
    </w:p>
    <w:p w:rsidR="00D11958" w:rsidRPr="000F03F9" w:rsidRDefault="00A00013" w:rsidP="000F03F9">
      <w:pPr>
        <w:tabs>
          <w:tab w:val="left" w:leader="dot" w:pos="8505"/>
        </w:tabs>
        <w:ind w:left="2161" w:hanging="885"/>
        <w:rPr>
          <w:sz w:val="20"/>
          <w:szCs w:val="20"/>
          <w:lang w:val="fr-CH"/>
        </w:rPr>
      </w:pPr>
      <w:r w:rsidRPr="000F03F9">
        <w:rPr>
          <w:sz w:val="20"/>
          <w:szCs w:val="20"/>
          <w:lang w:val="fr-CH"/>
        </w:rPr>
        <w:t>Coloration de l'intercalaire (totale/partielle) :</w:t>
      </w:r>
      <w:r w:rsidR="000F03F9" w:rsidRPr="000F03F9">
        <w:rPr>
          <w:sz w:val="20"/>
          <w:szCs w:val="20"/>
          <w:lang w:val="fr-CH"/>
        </w:rPr>
        <w:t xml:space="preserve"> </w:t>
      </w:r>
      <w:r w:rsidR="000F03F9" w:rsidRPr="000F03F9">
        <w:rPr>
          <w:sz w:val="20"/>
          <w:szCs w:val="20"/>
          <w:lang w:val="fr-CH"/>
        </w:rPr>
        <w:tab/>
      </w:r>
    </w:p>
    <w:p w:rsidR="00D11958" w:rsidRPr="000F03F9" w:rsidRDefault="00A00013" w:rsidP="000F03F9">
      <w:pPr>
        <w:tabs>
          <w:tab w:val="left" w:leader="dot" w:pos="8505"/>
        </w:tabs>
        <w:ind w:left="2161" w:hanging="885"/>
        <w:rPr>
          <w:sz w:val="20"/>
          <w:szCs w:val="20"/>
          <w:lang w:val="fr-CH"/>
        </w:rPr>
      </w:pPr>
      <w:r w:rsidRPr="000F03F9">
        <w:rPr>
          <w:sz w:val="20"/>
          <w:szCs w:val="20"/>
          <w:lang w:val="fr-CH"/>
        </w:rPr>
        <w:t>Conducteurs incorporés (OUI/NON) :</w:t>
      </w:r>
      <w:r w:rsidR="000F03F9" w:rsidRPr="000F03F9">
        <w:rPr>
          <w:sz w:val="20"/>
          <w:szCs w:val="20"/>
          <w:lang w:val="fr-CH"/>
        </w:rPr>
        <w:t xml:space="preserve"> </w:t>
      </w:r>
      <w:r w:rsidR="000F03F9" w:rsidRPr="000F03F9">
        <w:rPr>
          <w:sz w:val="20"/>
          <w:szCs w:val="20"/>
          <w:lang w:val="fr-CH"/>
        </w:rPr>
        <w:tab/>
      </w:r>
    </w:p>
    <w:p w:rsidR="00D11958" w:rsidRPr="000F03F9" w:rsidRDefault="00A00013" w:rsidP="000F03F9">
      <w:pPr>
        <w:tabs>
          <w:tab w:val="left" w:leader="dot" w:pos="8505"/>
        </w:tabs>
        <w:ind w:left="2161" w:hanging="885"/>
        <w:rPr>
          <w:sz w:val="20"/>
          <w:szCs w:val="20"/>
          <w:lang w:val="fr-CH"/>
        </w:rPr>
      </w:pPr>
      <w:r w:rsidRPr="000F03F9">
        <w:rPr>
          <w:sz w:val="20"/>
          <w:szCs w:val="20"/>
          <w:lang w:val="fr-CH"/>
        </w:rPr>
        <w:t>Marques opaques incorporées (OUI/NON) :</w:t>
      </w:r>
      <w:r w:rsidR="000F03F9" w:rsidRPr="000F03F9">
        <w:rPr>
          <w:sz w:val="20"/>
          <w:szCs w:val="20"/>
          <w:lang w:val="fr-CH"/>
        </w:rPr>
        <w:t xml:space="preserve"> </w:t>
      </w:r>
      <w:r w:rsidR="000F03F9" w:rsidRPr="000F03F9">
        <w:rPr>
          <w:sz w:val="20"/>
          <w:szCs w:val="20"/>
          <w:lang w:val="fr-CH"/>
        </w:rPr>
        <w:tab/>
      </w:r>
    </w:p>
    <w:p w:rsidR="000F03F9" w:rsidRPr="00652104" w:rsidRDefault="000F03F9">
      <w:pPr>
        <w:ind w:left="2160" w:hanging="884"/>
        <w:rPr>
          <w:lang w:val="en-US"/>
          <w:rPrChange w:id="13" w:author="ONU" w:date="2017-04-24T15:47:00Z">
            <w:rPr>
              <w:lang w:val="fr-CH"/>
            </w:rPr>
          </w:rPrChange>
        </w:rPr>
      </w:pPr>
      <w:r w:rsidRPr="00652104">
        <w:rPr>
          <w:sz w:val="20"/>
          <w:szCs w:val="20"/>
          <w:lang w:val="en-US"/>
          <w:rPrChange w:id="14" w:author="ONU" w:date="2017-04-24T15:47:00Z">
            <w:rPr>
              <w:sz w:val="20"/>
              <w:szCs w:val="20"/>
              <w:lang w:val="fr-FR"/>
            </w:rPr>
          </w:rPrChange>
        </w:rPr>
        <w:t>…"</w:t>
      </w:r>
    </w:p>
    <w:p w:rsidR="00D11958" w:rsidRPr="00652104" w:rsidRDefault="00D11958">
      <w:pPr>
        <w:spacing w:line="200" w:lineRule="exact"/>
        <w:rPr>
          <w:sz w:val="20"/>
          <w:szCs w:val="20"/>
          <w:lang w:val="en-US"/>
          <w:rPrChange w:id="15" w:author="ONU" w:date="2017-04-24T15:47:00Z">
            <w:rPr>
              <w:sz w:val="20"/>
              <w:szCs w:val="20"/>
              <w:lang w:val="fr-FR"/>
            </w:rPr>
          </w:rPrChange>
        </w:rPr>
      </w:pPr>
    </w:p>
    <w:p w:rsidR="00D11958" w:rsidRPr="00652104" w:rsidRDefault="00D11958">
      <w:pPr>
        <w:spacing w:before="72" w:line="203" w:lineRule="exact"/>
        <w:ind w:right="91"/>
        <w:jc w:val="right"/>
        <w:rPr>
          <w:b/>
          <w:bCs/>
          <w:spacing w:val="1"/>
          <w:sz w:val="18"/>
          <w:szCs w:val="18"/>
          <w:highlight w:val="yellow"/>
          <w:lang w:val="en-US"/>
          <w:rPrChange w:id="16" w:author="ONU" w:date="2017-04-24T15:47:00Z">
            <w:rPr>
              <w:b/>
              <w:bCs/>
              <w:spacing w:val="1"/>
              <w:sz w:val="18"/>
              <w:szCs w:val="18"/>
              <w:highlight w:val="yellow"/>
              <w:lang w:val="fr-CH"/>
            </w:rPr>
          </w:rPrChange>
        </w:rPr>
      </w:pPr>
    </w:p>
    <w:p w:rsidR="00D11958" w:rsidRPr="00652104" w:rsidRDefault="00D11958">
      <w:pPr>
        <w:spacing w:line="200" w:lineRule="exact"/>
        <w:rPr>
          <w:sz w:val="20"/>
          <w:szCs w:val="20"/>
          <w:lang w:val="en-US"/>
          <w:rPrChange w:id="17" w:author="ONU" w:date="2017-04-24T15:47:00Z">
            <w:rPr>
              <w:sz w:val="20"/>
              <w:szCs w:val="20"/>
              <w:lang w:val="fr-CH"/>
            </w:rPr>
          </w:rPrChange>
        </w:rPr>
      </w:pPr>
    </w:p>
    <w:p w:rsidR="00D11958" w:rsidRPr="00A00013" w:rsidRDefault="00A00013">
      <w:pPr>
        <w:tabs>
          <w:tab w:val="left" w:pos="680"/>
        </w:tabs>
        <w:spacing w:before="24"/>
        <w:ind w:left="117"/>
        <w:rPr>
          <w:lang w:val="en-GB"/>
        </w:rPr>
      </w:pPr>
      <w:r w:rsidRPr="00A00013">
        <w:rPr>
          <w:b/>
          <w:bCs/>
          <w:spacing w:val="1"/>
          <w:sz w:val="28"/>
          <w:szCs w:val="28"/>
          <w:lang w:val="en-GB"/>
        </w:rPr>
        <w:t>II</w:t>
      </w:r>
      <w:r w:rsidRPr="00A00013">
        <w:rPr>
          <w:b/>
          <w:bCs/>
          <w:sz w:val="28"/>
          <w:szCs w:val="28"/>
          <w:lang w:val="en-GB"/>
        </w:rPr>
        <w:t>.</w:t>
      </w:r>
      <w:r w:rsidRPr="00A00013">
        <w:rPr>
          <w:b/>
          <w:bCs/>
          <w:sz w:val="28"/>
          <w:szCs w:val="28"/>
          <w:lang w:val="en-GB"/>
        </w:rPr>
        <w:tab/>
      </w:r>
      <w:r w:rsidRPr="00A00013">
        <w:rPr>
          <w:b/>
          <w:bCs/>
          <w:spacing w:val="1"/>
          <w:sz w:val="28"/>
          <w:szCs w:val="28"/>
          <w:lang w:val="en-GB"/>
        </w:rPr>
        <w:t>J</w:t>
      </w:r>
      <w:r w:rsidRPr="00A00013">
        <w:rPr>
          <w:b/>
          <w:bCs/>
          <w:sz w:val="28"/>
          <w:szCs w:val="28"/>
          <w:lang w:val="en-GB"/>
        </w:rPr>
        <w:t>ust</w:t>
      </w:r>
      <w:r w:rsidRPr="00A00013">
        <w:rPr>
          <w:b/>
          <w:bCs/>
          <w:spacing w:val="1"/>
          <w:sz w:val="28"/>
          <w:szCs w:val="28"/>
          <w:lang w:val="en-GB"/>
        </w:rPr>
        <w:t>i</w:t>
      </w:r>
      <w:r w:rsidRPr="00A00013">
        <w:rPr>
          <w:b/>
          <w:bCs/>
          <w:sz w:val="28"/>
          <w:szCs w:val="28"/>
          <w:lang w:val="en-GB"/>
        </w:rPr>
        <w:t>f</w:t>
      </w:r>
      <w:r w:rsidRPr="00A00013">
        <w:rPr>
          <w:b/>
          <w:bCs/>
          <w:spacing w:val="1"/>
          <w:sz w:val="28"/>
          <w:szCs w:val="28"/>
          <w:lang w:val="en-GB"/>
        </w:rPr>
        <w:t>i</w:t>
      </w:r>
      <w:r w:rsidRPr="00A00013">
        <w:rPr>
          <w:b/>
          <w:bCs/>
          <w:sz w:val="28"/>
          <w:szCs w:val="28"/>
          <w:lang w:val="en-GB"/>
        </w:rPr>
        <w:t>c</w:t>
      </w:r>
      <w:r w:rsidRPr="00A00013">
        <w:rPr>
          <w:b/>
          <w:bCs/>
          <w:spacing w:val="1"/>
          <w:sz w:val="28"/>
          <w:szCs w:val="28"/>
          <w:lang w:val="en-GB"/>
        </w:rPr>
        <w:t>a</w:t>
      </w:r>
      <w:r w:rsidRPr="00A00013">
        <w:rPr>
          <w:b/>
          <w:bCs/>
          <w:sz w:val="28"/>
          <w:szCs w:val="28"/>
          <w:lang w:val="en-GB"/>
        </w:rPr>
        <w:t>ti</w:t>
      </w:r>
      <w:r w:rsidRPr="00A00013">
        <w:rPr>
          <w:b/>
          <w:bCs/>
          <w:spacing w:val="1"/>
          <w:sz w:val="28"/>
          <w:szCs w:val="28"/>
          <w:lang w:val="en-GB"/>
        </w:rPr>
        <w:t>o</w:t>
      </w:r>
      <w:r w:rsidRPr="00A00013">
        <w:rPr>
          <w:b/>
          <w:bCs/>
          <w:sz w:val="28"/>
          <w:szCs w:val="28"/>
          <w:lang w:val="en-GB"/>
        </w:rPr>
        <w:t>n</w:t>
      </w:r>
    </w:p>
    <w:p w:rsidR="00D11958" w:rsidRPr="00A00013" w:rsidRDefault="00D11958">
      <w:pPr>
        <w:spacing w:line="226" w:lineRule="exact"/>
        <w:ind w:left="686" w:right="1813"/>
        <w:jc w:val="both"/>
        <w:rPr>
          <w:spacing w:val="1"/>
          <w:sz w:val="20"/>
          <w:szCs w:val="20"/>
          <w:lang w:val="en-GB"/>
        </w:rPr>
      </w:pPr>
    </w:p>
    <w:p w:rsidR="00D11958" w:rsidRPr="00A00013" w:rsidRDefault="00A00013">
      <w:pPr>
        <w:spacing w:line="226" w:lineRule="exact"/>
        <w:ind w:left="686" w:right="1813"/>
        <w:jc w:val="both"/>
        <w:rPr>
          <w:lang w:val="en-GB"/>
        </w:rPr>
      </w:pPr>
      <w:r w:rsidRPr="00A00013">
        <w:rPr>
          <w:sz w:val="20"/>
          <w:szCs w:val="20"/>
          <w:lang w:val="en-GB"/>
        </w:rPr>
        <w:t xml:space="preserve">Editorial update: alignment of </w:t>
      </w:r>
      <w:r w:rsidR="000F03F9">
        <w:rPr>
          <w:sz w:val="20"/>
          <w:szCs w:val="20"/>
          <w:lang w:val="en-GB"/>
        </w:rPr>
        <w:t xml:space="preserve">the </w:t>
      </w:r>
      <w:r w:rsidR="000F03F9" w:rsidRPr="00A00013">
        <w:rPr>
          <w:sz w:val="20"/>
          <w:szCs w:val="20"/>
          <w:lang w:val="en-GB"/>
        </w:rPr>
        <w:t xml:space="preserve">definition </w:t>
      </w:r>
      <w:r w:rsidR="000F03F9">
        <w:rPr>
          <w:sz w:val="20"/>
          <w:szCs w:val="20"/>
          <w:lang w:val="en-GB"/>
        </w:rPr>
        <w:t xml:space="preserve">on </w:t>
      </w:r>
      <w:r w:rsidRPr="00A00013">
        <w:rPr>
          <w:sz w:val="20"/>
          <w:szCs w:val="20"/>
          <w:lang w:val="en-GB"/>
        </w:rPr>
        <w:t xml:space="preserve">plastic glazing between </w:t>
      </w:r>
      <w:r>
        <w:rPr>
          <w:sz w:val="20"/>
          <w:szCs w:val="20"/>
          <w:lang w:val="en-GB"/>
        </w:rPr>
        <w:t xml:space="preserve">the </w:t>
      </w:r>
      <w:r w:rsidRPr="00A00013">
        <w:rPr>
          <w:sz w:val="20"/>
          <w:szCs w:val="20"/>
          <w:lang w:val="en-GB"/>
        </w:rPr>
        <w:t xml:space="preserve">initial English version and </w:t>
      </w:r>
      <w:r w:rsidR="00951BD9">
        <w:rPr>
          <w:sz w:val="20"/>
          <w:szCs w:val="20"/>
          <w:lang w:val="en-GB"/>
        </w:rPr>
        <w:t xml:space="preserve">the </w:t>
      </w:r>
      <w:r w:rsidRPr="00A00013">
        <w:rPr>
          <w:sz w:val="20"/>
          <w:szCs w:val="20"/>
          <w:lang w:val="en-GB"/>
        </w:rPr>
        <w:t xml:space="preserve">French translation </w:t>
      </w:r>
      <w:r w:rsidR="00951BD9">
        <w:rPr>
          <w:sz w:val="20"/>
          <w:szCs w:val="20"/>
          <w:lang w:val="en-GB"/>
        </w:rPr>
        <w:t>as well as of the</w:t>
      </w:r>
      <w:r w:rsidRPr="00A00013">
        <w:rPr>
          <w:sz w:val="20"/>
          <w:szCs w:val="20"/>
          <w:lang w:val="en-GB"/>
        </w:rPr>
        <w:t xml:space="preserve"> communication annex </w:t>
      </w:r>
      <w:r>
        <w:rPr>
          <w:sz w:val="20"/>
          <w:szCs w:val="20"/>
          <w:lang w:val="en-GB"/>
        </w:rPr>
        <w:t>on</w:t>
      </w:r>
      <w:r w:rsidRPr="00A00013">
        <w:rPr>
          <w:sz w:val="20"/>
          <w:szCs w:val="20"/>
          <w:lang w:val="en-GB"/>
        </w:rPr>
        <w:t xml:space="preserve"> principal/secondary characteristics f</w:t>
      </w:r>
      <w:r w:rsidR="000F03F9">
        <w:rPr>
          <w:sz w:val="20"/>
          <w:szCs w:val="20"/>
          <w:lang w:val="en-GB"/>
        </w:rPr>
        <w:t>or</w:t>
      </w:r>
      <w:r w:rsidRPr="00A00013">
        <w:rPr>
          <w:sz w:val="20"/>
          <w:szCs w:val="20"/>
          <w:lang w:val="en-GB"/>
        </w:rPr>
        <w:t xml:space="preserve"> laminated-glass windscreens.</w:t>
      </w:r>
    </w:p>
    <w:p w:rsidR="00D11958" w:rsidRDefault="00D11958">
      <w:pPr>
        <w:spacing w:line="226" w:lineRule="exact"/>
        <w:ind w:left="686" w:right="1813"/>
        <w:jc w:val="both"/>
        <w:rPr>
          <w:sz w:val="20"/>
          <w:szCs w:val="20"/>
          <w:lang w:val="en-GB"/>
        </w:rPr>
      </w:pPr>
    </w:p>
    <w:p w:rsidR="000F03F9" w:rsidRPr="00A00013" w:rsidRDefault="000F03F9" w:rsidP="000F03F9">
      <w:pPr>
        <w:spacing w:line="226" w:lineRule="exact"/>
        <w:ind w:left="686" w:right="1813"/>
        <w:jc w:val="center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____________</w:t>
      </w:r>
    </w:p>
    <w:sectPr w:rsidR="000F03F9" w:rsidRPr="00A00013">
      <w:footerReference w:type="default" r:id="rId7"/>
      <w:pgSz w:w="11906" w:h="16838"/>
      <w:pgMar w:top="1134" w:right="1106" w:bottom="1985" w:left="1134" w:header="0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A8A" w:rsidRDefault="00D90A8A" w:rsidP="00A00013">
      <w:r>
        <w:separator/>
      </w:r>
    </w:p>
  </w:endnote>
  <w:endnote w:type="continuationSeparator" w:id="0">
    <w:p w:rsidR="00D90A8A" w:rsidRDefault="00D90A8A" w:rsidP="00A00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MT">
    <w:panose1 w:val="00000000000000000000"/>
    <w:charset w:val="00"/>
    <w:family w:val="roman"/>
    <w:notTrueType/>
    <w:pitch w:val="default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Nimbus Sans L">
    <w:panose1 w:val="00000000000000000000"/>
    <w:charset w:val="00"/>
    <w:family w:val="roman"/>
    <w:notTrueType/>
    <w:pitch w:val="default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496643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93C07" w:rsidRDefault="00493C0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66E6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93C07" w:rsidRDefault="00493C0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A8A" w:rsidRDefault="00D90A8A" w:rsidP="00A00013">
      <w:r>
        <w:separator/>
      </w:r>
    </w:p>
  </w:footnote>
  <w:footnote w:type="continuationSeparator" w:id="0">
    <w:p w:rsidR="00D90A8A" w:rsidRDefault="00D90A8A" w:rsidP="00A000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revisionView w:formatting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958"/>
    <w:rsid w:val="000F03F9"/>
    <w:rsid w:val="0015611A"/>
    <w:rsid w:val="00493C07"/>
    <w:rsid w:val="00511344"/>
    <w:rsid w:val="00566E67"/>
    <w:rsid w:val="00576131"/>
    <w:rsid w:val="00652104"/>
    <w:rsid w:val="006F5C68"/>
    <w:rsid w:val="00951BD9"/>
    <w:rsid w:val="00A00013"/>
    <w:rsid w:val="00D11958"/>
    <w:rsid w:val="00D90A8A"/>
    <w:rsid w:val="00EC2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Mangal"/>
        <w:szCs w:val="24"/>
        <w:lang w:val="fr-FR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rFonts w:ascii="Times New Roman" w:eastAsia="Times New Roman" w:hAnsi="Times New Roman" w:cs="Times New Roman"/>
      <w:color w:val="00000A"/>
      <w:sz w:val="24"/>
      <w:lang w:val="ru-RU" w:eastAsia="ar-SA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re1">
    <w:name w:val="Titre 1"/>
    <w:basedOn w:val="Normal"/>
    <w:pPr>
      <w:keepNext/>
      <w:tabs>
        <w:tab w:val="left" w:pos="2010"/>
      </w:tabs>
      <w:ind w:left="120" w:hanging="120"/>
      <w:jc w:val="both"/>
    </w:pPr>
    <w:rPr>
      <w:b/>
      <w:szCs w:val="28"/>
      <w:lang w:val="en-US"/>
    </w:rPr>
  </w:style>
  <w:style w:type="paragraph" w:customStyle="1" w:styleId="Titre2">
    <w:name w:val="Titre 2"/>
    <w:basedOn w:val="Normal"/>
    <w:pPr>
      <w:keepNext/>
      <w:ind w:hanging="180"/>
      <w:jc w:val="center"/>
      <w:outlineLvl w:val="1"/>
    </w:pPr>
    <w:rPr>
      <w:rFonts w:ascii="Arial" w:hAnsi="Arial" w:cs="Arial"/>
      <w:sz w:val="28"/>
      <w:lang w:val="en-US"/>
    </w:rPr>
  </w:style>
  <w:style w:type="paragraph" w:customStyle="1" w:styleId="Titre3">
    <w:name w:val="Titre 3"/>
    <w:basedOn w:val="Normal"/>
    <w:pPr>
      <w:keepNext/>
      <w:jc w:val="both"/>
    </w:pPr>
    <w:rPr>
      <w:szCs w:val="28"/>
      <w:u w:val="single"/>
      <w:lang w:val="en-US"/>
    </w:rPr>
  </w:style>
  <w:style w:type="paragraph" w:customStyle="1" w:styleId="Titre4">
    <w:name w:val="Titre 4"/>
    <w:basedOn w:val="Normal"/>
    <w:pPr>
      <w:keepNext/>
      <w:jc w:val="both"/>
      <w:outlineLvl w:val="3"/>
    </w:pPr>
    <w:rPr>
      <w:b/>
      <w:bCs/>
      <w:caps/>
      <w:szCs w:val="20"/>
      <w:lang w:val="en-US"/>
    </w:rPr>
  </w:style>
  <w:style w:type="paragraph" w:customStyle="1" w:styleId="Titre5">
    <w:name w:val="Titre 5"/>
    <w:basedOn w:val="Normal"/>
    <w:pPr>
      <w:keepNext/>
      <w:jc w:val="center"/>
      <w:outlineLvl w:val="4"/>
    </w:pPr>
    <w:rPr>
      <w:b/>
      <w:bCs/>
      <w:lang w:val="en-US"/>
    </w:rPr>
  </w:style>
  <w:style w:type="paragraph" w:customStyle="1" w:styleId="Titre6">
    <w:name w:val="Titre 6"/>
    <w:basedOn w:val="Normal"/>
    <w:pPr>
      <w:spacing w:before="240" w:after="60"/>
    </w:pPr>
    <w:rPr>
      <w:b/>
      <w:bCs/>
      <w:sz w:val="22"/>
      <w:szCs w:val="22"/>
    </w:rPr>
  </w:style>
  <w:style w:type="paragraph" w:customStyle="1" w:styleId="Titre7">
    <w:name w:val="Titre 7"/>
    <w:basedOn w:val="Normal"/>
    <w:pPr>
      <w:suppressAutoHyphens w:val="0"/>
    </w:pPr>
    <w:rPr>
      <w:szCs w:val="20"/>
      <w:lang w:val="en-US" w:eastAsia="en-US"/>
    </w:rPr>
  </w:style>
  <w:style w:type="paragraph" w:customStyle="1" w:styleId="Titre8">
    <w:name w:val="Titre 8"/>
    <w:basedOn w:val="Normal"/>
    <w:pPr>
      <w:spacing w:before="240" w:after="60"/>
    </w:pPr>
    <w:rPr>
      <w:i/>
      <w:iCs/>
    </w:rPr>
  </w:style>
  <w:style w:type="paragraph" w:customStyle="1" w:styleId="Titre9">
    <w:name w:val="Titre 9"/>
    <w:basedOn w:val="Normal"/>
    <w:pPr>
      <w:suppressAutoHyphens w:val="0"/>
    </w:pPr>
    <w:rPr>
      <w:szCs w:val="20"/>
      <w:lang w:val="en-US" w:eastAsia="en-US"/>
    </w:rPr>
  </w:style>
  <w:style w:type="character" w:customStyle="1" w:styleId="WW8Num1z0">
    <w:name w:val="WW8Num1z0"/>
    <w:qFormat/>
    <w:rPr>
      <w:b/>
    </w:rPr>
  </w:style>
  <w:style w:type="character" w:customStyle="1" w:styleId="WW8Num2z0">
    <w:name w:val="WW8Num2z0"/>
    <w:qFormat/>
    <w:rPr>
      <w:rFonts w:ascii="Symbol" w:hAnsi="Symbol"/>
    </w:rPr>
  </w:style>
  <w:style w:type="character" w:customStyle="1" w:styleId="WW8Num3z0">
    <w:name w:val="WW8Num3z0"/>
    <w:qFormat/>
    <w:rPr>
      <w:rFonts w:ascii="Symbol" w:hAnsi="Symbol"/>
    </w:rPr>
  </w:style>
  <w:style w:type="character" w:customStyle="1" w:styleId="WW-">
    <w:name w:val="WW-Основной шрифт абзаца"/>
    <w:qFormat/>
  </w:style>
  <w:style w:type="character" w:styleId="PageNumber">
    <w:name w:val="page number"/>
    <w:basedOn w:val="DefaultParagraphFont"/>
    <w:qFormat/>
  </w:style>
  <w:style w:type="character" w:customStyle="1" w:styleId="LienInternet">
    <w:name w:val="Lien Internet"/>
    <w:rPr>
      <w:color w:val="0000FF"/>
      <w:u w:val="single"/>
    </w:rPr>
  </w:style>
  <w:style w:type="character" w:customStyle="1" w:styleId="HeaderChar">
    <w:name w:val="Header Char"/>
    <w:qFormat/>
    <w:rPr>
      <w:sz w:val="24"/>
      <w:szCs w:val="24"/>
      <w:lang w:eastAsia="ar-SA"/>
    </w:rPr>
  </w:style>
  <w:style w:type="character" w:customStyle="1" w:styleId="CharChar4">
    <w:name w:val="Char Char4"/>
    <w:qFormat/>
    <w:rPr>
      <w:sz w:val="24"/>
      <w:lang w:val="en-GB" w:eastAsia="en-US" w:bidi="ar-SA"/>
    </w:rPr>
  </w:style>
  <w:style w:type="character" w:styleId="FollowedHyperlink">
    <w:name w:val="FollowedHyperlink"/>
    <w:qFormat/>
    <w:rPr>
      <w:color w:val="800080"/>
      <w:u w:val="single"/>
    </w:rPr>
  </w:style>
  <w:style w:type="character" w:customStyle="1" w:styleId="Accentuationforte">
    <w:name w:val="Accentuation forte"/>
    <w:rPr>
      <w:b/>
      <w:bCs/>
    </w:rPr>
  </w:style>
  <w:style w:type="character" w:customStyle="1" w:styleId="FootnoteReference1">
    <w:name w:val="Footnote Reference1"/>
    <w:qFormat/>
    <w:rPr>
      <w:color w:val="000000"/>
    </w:rPr>
  </w:style>
  <w:style w:type="character" w:styleId="FootnoteReference">
    <w:name w:val="footnote reference"/>
    <w:qFormat/>
    <w:rPr>
      <w:b/>
      <w:sz w:val="24"/>
      <w:vertAlign w:val="superscript"/>
    </w:rPr>
  </w:style>
  <w:style w:type="character" w:customStyle="1" w:styleId="SingleTxtGChar">
    <w:name w:val="_ Single Txt_G Char"/>
    <w:qFormat/>
    <w:rPr>
      <w:lang w:val="fr-CH" w:eastAsia="en-US" w:bidi="ar-SA"/>
    </w:rPr>
  </w:style>
  <w:style w:type="character" w:customStyle="1" w:styleId="HChGChar">
    <w:name w:val="_ H _Ch_G Char"/>
    <w:qFormat/>
    <w:rPr>
      <w:b/>
      <w:sz w:val="28"/>
      <w:lang w:val="en-GB" w:eastAsia="en-US" w:bidi="ar-SA"/>
    </w:rPr>
  </w:style>
  <w:style w:type="character" w:styleId="CommentReference">
    <w:name w:val="annotation reference"/>
    <w:qFormat/>
    <w:rPr>
      <w:sz w:val="16"/>
      <w:szCs w:val="16"/>
    </w:rPr>
  </w:style>
  <w:style w:type="character" w:customStyle="1" w:styleId="CommentTextChar">
    <w:name w:val="Comment Text Char"/>
    <w:qFormat/>
    <w:rPr>
      <w:lang w:eastAsia="de-DE"/>
    </w:rPr>
  </w:style>
  <w:style w:type="character" w:customStyle="1" w:styleId="Heading7Char">
    <w:name w:val="Heading 7 Char"/>
    <w:basedOn w:val="DefaultParagraphFont"/>
    <w:qFormat/>
    <w:rPr>
      <w:sz w:val="24"/>
      <w:lang w:val="en-US" w:eastAsia="en-US"/>
    </w:rPr>
  </w:style>
  <w:style w:type="character" w:customStyle="1" w:styleId="Heading9Char">
    <w:name w:val="Heading 9 Char"/>
    <w:basedOn w:val="DefaultParagraphFont"/>
    <w:qFormat/>
    <w:rPr>
      <w:sz w:val="24"/>
      <w:lang w:val="en-US" w:eastAsia="en-US"/>
    </w:rPr>
  </w:style>
  <w:style w:type="character" w:customStyle="1" w:styleId="Heading1Char">
    <w:name w:val="Heading 1 Char"/>
    <w:qFormat/>
    <w:rPr>
      <w:b/>
      <w:sz w:val="24"/>
      <w:szCs w:val="28"/>
      <w:lang w:val="en-US" w:eastAsia="ar-SA"/>
    </w:rPr>
  </w:style>
  <w:style w:type="character" w:customStyle="1" w:styleId="Heading2Char">
    <w:name w:val="Heading 2 Char"/>
    <w:qFormat/>
    <w:rPr>
      <w:rFonts w:ascii="Arial" w:hAnsi="Arial" w:cs="Arial"/>
      <w:sz w:val="28"/>
      <w:szCs w:val="24"/>
      <w:lang w:val="en-US" w:eastAsia="ar-SA"/>
    </w:rPr>
  </w:style>
  <w:style w:type="character" w:customStyle="1" w:styleId="Heading3Char">
    <w:name w:val="Heading 3 Char"/>
    <w:qFormat/>
    <w:rPr>
      <w:sz w:val="24"/>
      <w:szCs w:val="28"/>
      <w:u w:val="single"/>
      <w:lang w:val="en-US" w:eastAsia="ar-SA"/>
    </w:rPr>
  </w:style>
  <w:style w:type="character" w:customStyle="1" w:styleId="Heading4Char">
    <w:name w:val="Heading 4 Char"/>
    <w:qFormat/>
    <w:rPr>
      <w:b/>
      <w:bCs/>
      <w:caps/>
      <w:sz w:val="24"/>
      <w:lang w:val="en-US" w:eastAsia="ar-SA"/>
    </w:rPr>
  </w:style>
  <w:style w:type="character" w:customStyle="1" w:styleId="Heading5Char">
    <w:name w:val="Heading 5 Char"/>
    <w:qFormat/>
    <w:rPr>
      <w:b/>
      <w:bCs/>
      <w:sz w:val="24"/>
      <w:szCs w:val="24"/>
      <w:lang w:val="en-US" w:eastAsia="ar-SA"/>
    </w:rPr>
  </w:style>
  <w:style w:type="character" w:customStyle="1" w:styleId="Heading6Char">
    <w:name w:val="Heading 6 Char"/>
    <w:qFormat/>
    <w:rPr>
      <w:b/>
      <w:bCs/>
      <w:sz w:val="22"/>
      <w:szCs w:val="22"/>
      <w:lang w:val="ru-RU" w:eastAsia="ar-SA"/>
    </w:rPr>
  </w:style>
  <w:style w:type="character" w:customStyle="1" w:styleId="Heading8Char">
    <w:name w:val="Heading 8 Char"/>
    <w:qFormat/>
    <w:rPr>
      <w:i/>
      <w:iCs/>
      <w:sz w:val="24"/>
      <w:szCs w:val="24"/>
      <w:lang w:val="ru-RU" w:eastAsia="ar-SA"/>
    </w:rPr>
  </w:style>
  <w:style w:type="character" w:styleId="EndnoteReference">
    <w:name w:val="endnote reference"/>
    <w:qFormat/>
    <w:rPr>
      <w:rFonts w:ascii="Times New Roman" w:hAnsi="Times New Roman"/>
      <w:sz w:val="18"/>
      <w:vertAlign w:val="superscript"/>
    </w:rPr>
  </w:style>
  <w:style w:type="character" w:customStyle="1" w:styleId="FootnoteTextChar">
    <w:name w:val="Footnote Text Char"/>
    <w:qFormat/>
    <w:rPr>
      <w:sz w:val="24"/>
      <w:lang w:eastAsia="en-US"/>
    </w:rPr>
  </w:style>
  <w:style w:type="character" w:customStyle="1" w:styleId="FooterChar">
    <w:name w:val="Footer Char"/>
    <w:uiPriority w:val="99"/>
    <w:qFormat/>
    <w:rPr>
      <w:sz w:val="24"/>
      <w:szCs w:val="24"/>
      <w:lang w:val="ru-RU" w:eastAsia="ar-SA"/>
    </w:rPr>
  </w:style>
  <w:style w:type="character" w:customStyle="1" w:styleId="Footer1">
    <w:name w:val="Footer1"/>
    <w:qFormat/>
    <w:rPr>
      <w:sz w:val="20"/>
    </w:rPr>
  </w:style>
  <w:style w:type="character" w:customStyle="1" w:styleId="Header1">
    <w:name w:val="Header1"/>
    <w:qFormat/>
    <w:rPr>
      <w:sz w:val="20"/>
    </w:rPr>
  </w:style>
  <w:style w:type="character" w:customStyle="1" w:styleId="FOOTNOTEREF">
    <w:name w:val="FOOTNOTE REF"/>
    <w:qFormat/>
    <w:rPr>
      <w:sz w:val="16"/>
      <w:vertAlign w:val="superscript"/>
    </w:rPr>
  </w:style>
  <w:style w:type="character" w:customStyle="1" w:styleId="FOOTNOTETEX">
    <w:name w:val="FOOTNOTE TEX"/>
    <w:qFormat/>
    <w:rPr>
      <w:sz w:val="20"/>
    </w:rPr>
  </w:style>
  <w:style w:type="character" w:customStyle="1" w:styleId="DocInit">
    <w:name w:val="Doc Init"/>
    <w:basedOn w:val="DefaultParagraphFont"/>
    <w:qFormat/>
  </w:style>
  <w:style w:type="character" w:customStyle="1" w:styleId="TechInit">
    <w:name w:val="Tech Init"/>
    <w:basedOn w:val="DefaultParagraphFont"/>
    <w:qFormat/>
  </w:style>
  <w:style w:type="character" w:customStyle="1" w:styleId="Pleading">
    <w:name w:val="Pleading"/>
    <w:basedOn w:val="DefaultParagraphFont"/>
    <w:qFormat/>
  </w:style>
  <w:style w:type="character" w:customStyle="1" w:styleId="Technactif">
    <w:name w:val="Techn actif"/>
    <w:basedOn w:val="DefaultParagraphFont"/>
    <w:qFormat/>
  </w:style>
  <w:style w:type="character" w:customStyle="1" w:styleId="Docactif">
    <w:name w:val="Doc actif"/>
    <w:basedOn w:val="DefaultParagraphFont"/>
    <w:qFormat/>
  </w:style>
  <w:style w:type="character" w:customStyle="1" w:styleId="footnotetex0">
    <w:name w:val="footnote tex"/>
    <w:qFormat/>
    <w:rPr>
      <w:sz w:val="20"/>
    </w:rPr>
  </w:style>
  <w:style w:type="character" w:customStyle="1" w:styleId="Frame">
    <w:name w:val="Frame"/>
    <w:basedOn w:val="DefaultParagraphFont"/>
    <w:qFormat/>
  </w:style>
  <w:style w:type="character" w:customStyle="1" w:styleId="WP9Date">
    <w:name w:val="WP9_Date"/>
    <w:qFormat/>
    <w:rPr>
      <w:i/>
      <w:iCs w:val="0"/>
    </w:rPr>
  </w:style>
  <w:style w:type="character" w:customStyle="1" w:styleId="Text">
    <w:name w:val="Text"/>
    <w:qFormat/>
    <w:rPr>
      <w:sz w:val="24"/>
    </w:rPr>
  </w:style>
  <w:style w:type="character" w:customStyle="1" w:styleId="Heading11">
    <w:name w:val="Heading 11"/>
    <w:qFormat/>
    <w:rPr>
      <w:b/>
      <w:bCs w:val="0"/>
      <w:sz w:val="24"/>
      <w:u w:val="single"/>
    </w:rPr>
  </w:style>
  <w:style w:type="character" w:customStyle="1" w:styleId="CommentSubjectChar">
    <w:name w:val="Comment Subject Char"/>
    <w:basedOn w:val="CommentTextChar"/>
    <w:qFormat/>
    <w:rPr>
      <w:b/>
      <w:bCs/>
      <w:lang w:val="en-US" w:eastAsia="en-US"/>
    </w:rPr>
  </w:style>
  <w:style w:type="character" w:customStyle="1" w:styleId="BalloonTextChar">
    <w:name w:val="Balloon Text Char"/>
    <w:qFormat/>
    <w:rPr>
      <w:rFonts w:ascii="Tahoma" w:hAnsi="Tahoma" w:cs="Tahoma"/>
      <w:sz w:val="16"/>
      <w:szCs w:val="16"/>
      <w:lang w:val="ru-RU" w:eastAsia="ar-SA"/>
    </w:rPr>
  </w:style>
  <w:style w:type="character" w:customStyle="1" w:styleId="BodyTextIndent3Char">
    <w:name w:val="Body Text Indent 3 Char"/>
    <w:qFormat/>
    <w:rPr>
      <w:sz w:val="16"/>
      <w:szCs w:val="16"/>
      <w:lang w:val="ru-RU" w:eastAsia="ar-SA"/>
    </w:rPr>
  </w:style>
  <w:style w:type="character" w:customStyle="1" w:styleId="TitleChar">
    <w:name w:val="Title Char"/>
    <w:qFormat/>
    <w:rPr>
      <w:rFonts w:ascii="Courier New" w:hAnsi="Courier New"/>
      <w:u w:val="single"/>
      <w:lang w:eastAsia="en-US"/>
    </w:rPr>
  </w:style>
  <w:style w:type="character" w:customStyle="1" w:styleId="SalutationChar">
    <w:name w:val="Salutation Char"/>
    <w:basedOn w:val="DefaultParagraphFont"/>
    <w:qFormat/>
    <w:rPr>
      <w:lang w:val="fr-CH" w:eastAsia="en-US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u w:val="none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color w:val="000000"/>
      <w:sz w:val="22"/>
    </w:rPr>
  </w:style>
  <w:style w:type="character" w:customStyle="1" w:styleId="ListLabel5">
    <w:name w:val="ListLabel 5"/>
    <w:qFormat/>
    <w:rPr>
      <w:b/>
      <w:i w:val="0"/>
    </w:rPr>
  </w:style>
  <w:style w:type="character" w:customStyle="1" w:styleId="ListLabel6">
    <w:name w:val="ListLabel 6"/>
    <w:qFormat/>
    <w:rPr>
      <w:rFonts w:eastAsia="Times New Roman"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  <w:b w:val="0"/>
      <w:i w:val="0"/>
      <w:sz w:val="20"/>
    </w:rPr>
  </w:style>
  <w:style w:type="character" w:customStyle="1" w:styleId="ListLabel9">
    <w:name w:val="ListLabel 9"/>
    <w:qFormat/>
    <w:rPr>
      <w:rFonts w:eastAsia="Times New Roman" w:cs="ArialMT"/>
    </w:rPr>
  </w:style>
  <w:style w:type="paragraph" w:customStyle="1" w:styleId="Titre">
    <w:name w:val="Titr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rpsdetexte">
    <w:name w:val="Corps de texte"/>
    <w:basedOn w:val="Normal"/>
    <w:pPr>
      <w:spacing w:after="120"/>
    </w:pPr>
  </w:style>
  <w:style w:type="paragraph" w:customStyle="1" w:styleId="Liste">
    <w:name w:val="Liste"/>
    <w:basedOn w:val="Corpsdetexte"/>
    <w:rPr>
      <w:rFonts w:ascii="Liberation Sans" w:hAnsi="Liberation Sans" w:cs="Mangal"/>
    </w:rPr>
  </w:style>
  <w:style w:type="paragraph" w:customStyle="1" w:styleId="Lgende">
    <w:name w:val="Légende"/>
    <w:basedOn w:val="Normal"/>
    <w:pPr>
      <w:suppressLineNumbers/>
      <w:spacing w:before="120" w:after="120"/>
    </w:pPr>
    <w:rPr>
      <w:rFonts w:ascii="Liberation Sans" w:hAnsi="Liberation Sans" w:cs="Mang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ascii="Liberation Sans" w:hAnsi="Liberation Sans" w:cs="Mangal"/>
    </w:rPr>
  </w:style>
  <w:style w:type="paragraph" w:customStyle="1" w:styleId="a">
    <w:name w:val="Заголовок"/>
    <w:basedOn w:val="Normal"/>
    <w:qFormat/>
    <w:pPr>
      <w:keepNext/>
      <w:spacing w:before="240" w:after="120"/>
    </w:pPr>
    <w:rPr>
      <w:rFonts w:ascii="Arial" w:eastAsia="Mincho" w:hAnsi="Arial" w:cs="Nimbus Sans L"/>
      <w:sz w:val="28"/>
      <w:szCs w:val="28"/>
    </w:rPr>
  </w:style>
  <w:style w:type="paragraph" w:customStyle="1" w:styleId="a0">
    <w:name w:val="Содержимое таблицы"/>
    <w:basedOn w:val="Corpsdetexte"/>
    <w:qFormat/>
    <w:pPr>
      <w:suppressLineNumbers/>
    </w:pPr>
  </w:style>
  <w:style w:type="paragraph" w:customStyle="1" w:styleId="a1">
    <w:name w:val="Заголовок таблицы"/>
    <w:basedOn w:val="a0"/>
    <w:qFormat/>
    <w:pPr>
      <w:jc w:val="center"/>
    </w:pPr>
    <w:rPr>
      <w:b/>
      <w:bCs/>
      <w:i/>
      <w:iCs/>
    </w:rPr>
  </w:style>
  <w:style w:type="paragraph" w:customStyle="1" w:styleId="Pieddepage">
    <w:name w:val="Pied de page"/>
    <w:basedOn w:val="Normal"/>
    <w:pPr>
      <w:tabs>
        <w:tab w:val="center" w:pos="4677"/>
        <w:tab w:val="right" w:pos="9355"/>
      </w:tabs>
    </w:pPr>
  </w:style>
  <w:style w:type="paragraph" w:styleId="BodyText2">
    <w:name w:val="Body Text 2"/>
    <w:basedOn w:val="Normal"/>
    <w:qFormat/>
    <w:pPr>
      <w:tabs>
        <w:tab w:val="left" w:pos="709"/>
      </w:tabs>
      <w:jc w:val="both"/>
    </w:pPr>
    <w:rPr>
      <w:sz w:val="28"/>
      <w:szCs w:val="28"/>
      <w:lang w:val="en-US"/>
    </w:rPr>
  </w:style>
  <w:style w:type="paragraph" w:customStyle="1" w:styleId="Retraitdecorpsdetexte">
    <w:name w:val="Retrait de corps de texte"/>
    <w:basedOn w:val="Normal"/>
    <w:pPr>
      <w:ind w:firstLine="709"/>
      <w:jc w:val="both"/>
    </w:pPr>
    <w:rPr>
      <w:sz w:val="28"/>
      <w:szCs w:val="28"/>
      <w:lang w:val="en-US"/>
    </w:rPr>
  </w:style>
  <w:style w:type="paragraph" w:styleId="FootnoteText">
    <w:name w:val="footnote text"/>
    <w:basedOn w:val="Normal"/>
    <w:qFormat/>
    <w:pPr>
      <w:suppressAutoHyphens w:val="0"/>
    </w:pPr>
    <w:rPr>
      <w:szCs w:val="20"/>
      <w:lang w:val="en-GB" w:eastAsia="en-US"/>
    </w:rPr>
  </w:style>
  <w:style w:type="paragraph" w:customStyle="1" w:styleId="Titreprincipal">
    <w:name w:val="Titre principal"/>
    <w:basedOn w:val="Normal"/>
    <w:pPr>
      <w:suppressAutoHyphens w:val="0"/>
      <w:jc w:val="center"/>
    </w:pPr>
    <w:rPr>
      <w:rFonts w:ascii="Courier New" w:hAnsi="Courier New"/>
      <w:sz w:val="20"/>
      <w:szCs w:val="20"/>
      <w:u w:val="single"/>
      <w:lang w:val="en-GB" w:eastAsia="en-US"/>
    </w:rPr>
  </w:style>
  <w:style w:type="paragraph" w:customStyle="1" w:styleId="Fuzeile1">
    <w:name w:val="Fußzeile1"/>
    <w:qFormat/>
    <w:pPr>
      <w:tabs>
        <w:tab w:val="center" w:pos="4680"/>
        <w:tab w:val="right" w:pos="9000"/>
        <w:tab w:val="left" w:pos="9360"/>
      </w:tabs>
      <w:suppressAutoHyphens/>
    </w:pPr>
    <w:rPr>
      <w:rFonts w:ascii="Book Antiqua" w:eastAsia="Times New Roman" w:hAnsi="Book Antiqua" w:cs="Times New Roman"/>
      <w:color w:val="00000A"/>
      <w:szCs w:val="20"/>
      <w:lang w:val="en-US" w:eastAsia="en-US" w:bidi="ar-SA"/>
    </w:rPr>
  </w:style>
  <w:style w:type="paragraph" w:customStyle="1" w:styleId="En-tte">
    <w:name w:val="En-tête"/>
    <w:basedOn w:val="Normal"/>
    <w:pPr>
      <w:tabs>
        <w:tab w:val="center" w:pos="4677"/>
        <w:tab w:val="right" w:pos="9355"/>
      </w:tabs>
    </w:pPr>
    <w:rPr>
      <w:lang w:val="fr-FR"/>
    </w:rPr>
  </w:style>
  <w:style w:type="paragraph" w:styleId="EndnoteText">
    <w:name w:val="endnote text"/>
    <w:basedOn w:val="Normal"/>
    <w:qFormat/>
    <w:pPr>
      <w:widowControl w:val="0"/>
      <w:suppressAutoHyphens w:val="0"/>
    </w:pPr>
    <w:rPr>
      <w:rFonts w:ascii="Courier New" w:hAnsi="Courier New"/>
      <w:szCs w:val="20"/>
      <w:lang w:val="en-GB" w:eastAsia="en-US"/>
    </w:rPr>
  </w:style>
  <w:style w:type="paragraph" w:styleId="BodyTextIndent2">
    <w:name w:val="Body Text Indent 2"/>
    <w:basedOn w:val="Normal"/>
    <w:qFormat/>
    <w:pPr>
      <w:spacing w:after="120" w:line="480" w:lineRule="auto"/>
      <w:ind w:left="283"/>
    </w:pPr>
  </w:style>
  <w:style w:type="paragraph" w:styleId="NormalWeb">
    <w:name w:val="Normal (Web)"/>
    <w:basedOn w:val="Normal"/>
    <w:qFormat/>
    <w:pPr>
      <w:suppressAutoHyphens w:val="0"/>
      <w:spacing w:before="280" w:after="280"/>
    </w:pPr>
    <w:rPr>
      <w:rFonts w:ascii="MS PGothic" w:eastAsia="MS PGothic" w:hAnsi="MS PGothic" w:cs="MS PGothic"/>
      <w:lang w:val="en-US" w:eastAsia="ja-JP"/>
    </w:rPr>
  </w:style>
  <w:style w:type="paragraph" w:customStyle="1" w:styleId="Default">
    <w:name w:val="Default"/>
    <w:qFormat/>
    <w:pPr>
      <w:widowControl w:val="0"/>
      <w:suppressAutoHyphens/>
    </w:pPr>
    <w:rPr>
      <w:rFonts w:ascii="Times New Roman" w:eastAsia="MS Mincho" w:hAnsi="Times New Roman" w:cs="Times New Roman"/>
      <w:color w:val="000000"/>
      <w:sz w:val="24"/>
      <w:lang w:val="en-US" w:eastAsia="ja-JP" w:bidi="ar-SA"/>
    </w:r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customStyle="1" w:styleId="Point0">
    <w:name w:val="Point 0"/>
    <w:basedOn w:val="Normal"/>
    <w:qFormat/>
    <w:pPr>
      <w:suppressAutoHyphens w:val="0"/>
      <w:spacing w:before="120" w:after="120"/>
      <w:ind w:left="851" w:hanging="851"/>
      <w:jc w:val="both"/>
    </w:pPr>
    <w:rPr>
      <w:szCs w:val="20"/>
      <w:lang w:val="en-GB" w:eastAsia="en-US"/>
    </w:rPr>
  </w:style>
  <w:style w:type="paragraph" w:styleId="BodyTextIndent3">
    <w:name w:val="Body Text Indent 3"/>
    <w:basedOn w:val="Normal"/>
    <w:qFormat/>
    <w:pPr>
      <w:spacing w:after="120"/>
      <w:ind w:left="283"/>
    </w:pPr>
    <w:rPr>
      <w:sz w:val="16"/>
      <w:szCs w:val="16"/>
    </w:rPr>
  </w:style>
  <w:style w:type="paragraph" w:customStyle="1" w:styleId="Level1">
    <w:name w:val="Level 1"/>
    <w:basedOn w:val="Normal"/>
    <w:qFormat/>
    <w:pPr>
      <w:widowControl w:val="0"/>
      <w:suppressAutoHyphens w:val="0"/>
      <w:overflowPunct w:val="0"/>
      <w:ind w:left="720" w:hanging="720"/>
      <w:textAlignment w:val="baseline"/>
    </w:pPr>
    <w:rPr>
      <w:rFonts w:eastAsia="MS Mincho"/>
      <w:szCs w:val="20"/>
      <w:lang w:val="en-US" w:eastAsia="en-US"/>
    </w:rPr>
  </w:style>
  <w:style w:type="paragraph" w:customStyle="1" w:styleId="h3num">
    <w:name w:val="h3num"/>
    <w:basedOn w:val="Normal"/>
    <w:qFormat/>
    <w:pPr>
      <w:suppressAutoHyphens w:val="0"/>
    </w:pPr>
    <w:rPr>
      <w:rFonts w:ascii="MS PGothic" w:eastAsia="MS PGothic" w:hAnsi="MS PGothic" w:cs="MS PGothic"/>
      <w:lang w:val="en-US" w:eastAsia="ja-JP"/>
    </w:rPr>
  </w:style>
  <w:style w:type="paragraph" w:styleId="PlainText">
    <w:name w:val="Plain Text"/>
    <w:basedOn w:val="Normal"/>
    <w:qFormat/>
    <w:pPr>
      <w:widowControl w:val="0"/>
      <w:suppressAutoHyphens w:val="0"/>
    </w:pPr>
    <w:rPr>
      <w:rFonts w:ascii="Courier New" w:hAnsi="Courier New"/>
      <w:sz w:val="20"/>
      <w:szCs w:val="20"/>
      <w:lang w:val="en-GB" w:eastAsia="en-US"/>
    </w:rPr>
  </w:style>
  <w:style w:type="paragraph" w:customStyle="1" w:styleId="SingleTxtG">
    <w:name w:val="_ Single Txt_G"/>
    <w:basedOn w:val="Normal"/>
    <w:qFormat/>
    <w:pPr>
      <w:spacing w:after="120" w:line="240" w:lineRule="atLeast"/>
      <w:ind w:left="1134" w:right="1134"/>
      <w:jc w:val="both"/>
    </w:pPr>
    <w:rPr>
      <w:sz w:val="20"/>
      <w:szCs w:val="20"/>
      <w:lang w:val="fr-CH" w:eastAsia="en-US"/>
    </w:rPr>
  </w:style>
  <w:style w:type="paragraph" w:customStyle="1" w:styleId="HChG">
    <w:name w:val="_ H _Ch_G"/>
    <w:basedOn w:val="Normal"/>
    <w:qFormat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  <w:szCs w:val="20"/>
      <w:lang w:val="en-GB" w:eastAsia="en-US"/>
    </w:rPr>
  </w:style>
  <w:style w:type="paragraph" w:customStyle="1" w:styleId="H1G">
    <w:name w:val="_ H_1_G"/>
    <w:basedOn w:val="Normal"/>
    <w:qFormat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Cs w:val="20"/>
      <w:lang w:val="en-GB" w:eastAsia="en-US"/>
    </w:rPr>
  </w:style>
  <w:style w:type="paragraph" w:customStyle="1" w:styleId="H23G">
    <w:name w:val="_ H_2/3_G"/>
    <w:basedOn w:val="Normal"/>
    <w:qFormat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  <w:sz w:val="20"/>
      <w:szCs w:val="20"/>
      <w:lang w:val="en-GB" w:eastAsia="en-US"/>
    </w:rPr>
  </w:style>
  <w:style w:type="paragraph" w:styleId="CommentText">
    <w:name w:val="annotation text"/>
    <w:basedOn w:val="Normal"/>
    <w:qFormat/>
    <w:pPr>
      <w:suppressAutoHyphens w:val="0"/>
    </w:pPr>
    <w:rPr>
      <w:sz w:val="20"/>
      <w:szCs w:val="20"/>
      <w:lang w:val="fr-FR" w:eastAsia="de-DE"/>
    </w:rPr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customStyle="1" w:styleId="HMG">
    <w:name w:val="_ H __M_G"/>
    <w:basedOn w:val="Normal"/>
    <w:qFormat/>
    <w:pPr>
      <w:keepNext/>
      <w:keepLines/>
      <w:tabs>
        <w:tab w:val="right" w:pos="851"/>
      </w:tabs>
      <w:suppressAutoHyphens w:val="0"/>
      <w:spacing w:before="240" w:after="240" w:line="360" w:lineRule="exact"/>
      <w:ind w:left="1134" w:right="1134" w:hanging="1134"/>
    </w:pPr>
    <w:rPr>
      <w:b/>
      <w:sz w:val="34"/>
      <w:szCs w:val="20"/>
      <w:lang w:val="en-US" w:eastAsia="en-US"/>
    </w:rPr>
  </w:style>
  <w:style w:type="paragraph" w:customStyle="1" w:styleId="SMG">
    <w:name w:val="__S_M_G"/>
    <w:basedOn w:val="Normal"/>
    <w:qFormat/>
    <w:pPr>
      <w:keepNext/>
      <w:keepLines/>
      <w:suppressAutoHyphens w:val="0"/>
      <w:spacing w:before="240" w:after="240" w:line="420" w:lineRule="exact"/>
      <w:ind w:left="1134" w:right="1134"/>
    </w:pPr>
    <w:rPr>
      <w:b/>
      <w:sz w:val="40"/>
      <w:szCs w:val="20"/>
      <w:lang w:val="en-US" w:eastAsia="en-US"/>
    </w:rPr>
  </w:style>
  <w:style w:type="paragraph" w:customStyle="1" w:styleId="SLG">
    <w:name w:val="__S_L_G"/>
    <w:basedOn w:val="Normal"/>
    <w:qFormat/>
    <w:pPr>
      <w:keepNext/>
      <w:keepLines/>
      <w:suppressAutoHyphens w:val="0"/>
      <w:spacing w:before="240" w:after="240" w:line="580" w:lineRule="exact"/>
      <w:ind w:left="1134" w:right="1134"/>
    </w:pPr>
    <w:rPr>
      <w:b/>
      <w:sz w:val="56"/>
      <w:szCs w:val="20"/>
      <w:lang w:val="en-US" w:eastAsia="en-US"/>
    </w:rPr>
  </w:style>
  <w:style w:type="paragraph" w:customStyle="1" w:styleId="SSG">
    <w:name w:val="__S_S_G"/>
    <w:basedOn w:val="Normal"/>
    <w:qFormat/>
    <w:pPr>
      <w:keepNext/>
      <w:keepLines/>
      <w:suppressAutoHyphens w:val="0"/>
      <w:spacing w:before="240" w:after="240" w:line="300" w:lineRule="exact"/>
      <w:ind w:left="1134" w:right="1134"/>
    </w:pPr>
    <w:rPr>
      <w:b/>
      <w:sz w:val="28"/>
      <w:szCs w:val="20"/>
      <w:lang w:val="en-US" w:eastAsia="en-US"/>
    </w:rPr>
  </w:style>
  <w:style w:type="paragraph" w:customStyle="1" w:styleId="XLargeG">
    <w:name w:val="__XLarge_G"/>
    <w:basedOn w:val="Normal"/>
    <w:qFormat/>
    <w:pPr>
      <w:keepNext/>
      <w:keepLines/>
      <w:suppressAutoHyphens w:val="0"/>
      <w:spacing w:before="240" w:after="240" w:line="420" w:lineRule="exact"/>
      <w:ind w:left="1134" w:right="1134"/>
    </w:pPr>
    <w:rPr>
      <w:b/>
      <w:sz w:val="40"/>
      <w:szCs w:val="20"/>
      <w:lang w:val="en-US" w:eastAsia="en-US"/>
    </w:rPr>
  </w:style>
  <w:style w:type="paragraph" w:customStyle="1" w:styleId="H4G">
    <w:name w:val="_ H_4_G"/>
    <w:basedOn w:val="Normal"/>
    <w:qFormat/>
    <w:pPr>
      <w:keepNext/>
      <w:keepLines/>
      <w:tabs>
        <w:tab w:val="right" w:pos="851"/>
      </w:tabs>
      <w:suppressAutoHyphens w:val="0"/>
      <w:spacing w:before="240" w:after="120" w:line="240" w:lineRule="exact"/>
      <w:ind w:left="1134" w:right="1134" w:hanging="1134"/>
    </w:pPr>
    <w:rPr>
      <w:i/>
      <w:szCs w:val="20"/>
      <w:lang w:val="en-US" w:eastAsia="en-US"/>
    </w:rPr>
  </w:style>
  <w:style w:type="paragraph" w:customStyle="1" w:styleId="H56G">
    <w:name w:val="_ H_5/6_G"/>
    <w:basedOn w:val="Normal"/>
    <w:qFormat/>
    <w:pPr>
      <w:keepNext/>
      <w:keepLines/>
      <w:tabs>
        <w:tab w:val="right" w:pos="851"/>
      </w:tabs>
      <w:suppressAutoHyphens w:val="0"/>
      <w:spacing w:before="240" w:after="120" w:line="240" w:lineRule="exact"/>
      <w:ind w:left="1134" w:right="1134" w:hanging="1134"/>
    </w:pPr>
    <w:rPr>
      <w:szCs w:val="20"/>
      <w:lang w:val="en-US" w:eastAsia="en-US"/>
    </w:rPr>
  </w:style>
  <w:style w:type="paragraph" w:customStyle="1" w:styleId="i">
    <w:name w:val="(i)"/>
    <w:qFormat/>
    <w:pPr>
      <w:widowControl w:val="0"/>
      <w:suppressAutoHyphens/>
      <w:ind w:left="3402"/>
    </w:pPr>
    <w:rPr>
      <w:rFonts w:ascii="Times New Roman" w:eastAsia="Times New Roman" w:hAnsi="Times New Roman" w:cs="Times New Roman"/>
      <w:color w:val="00000A"/>
      <w:szCs w:val="20"/>
      <w:lang w:val="en-GB" w:eastAsia="en-GB" w:bidi="ar-SA"/>
    </w:rPr>
  </w:style>
  <w:style w:type="paragraph" w:customStyle="1" w:styleId="a2">
    <w:name w:val="(a)"/>
    <w:basedOn w:val="Normal"/>
    <w:qFormat/>
    <w:pPr>
      <w:widowControl w:val="0"/>
      <w:suppressAutoHyphens w:val="0"/>
      <w:spacing w:after="120" w:line="240" w:lineRule="exact"/>
      <w:ind w:left="2835" w:right="1134" w:hanging="567"/>
      <w:jc w:val="both"/>
    </w:pPr>
    <w:rPr>
      <w:sz w:val="20"/>
      <w:szCs w:val="20"/>
      <w:lang w:val="en-US" w:eastAsia="en-US"/>
    </w:rPr>
  </w:style>
  <w:style w:type="paragraph" w:customStyle="1" w:styleId="Document1">
    <w:name w:val="Document[1]"/>
    <w:basedOn w:val="Normal"/>
    <w:qFormat/>
    <w:pPr>
      <w:widowControl w:val="0"/>
      <w:suppressAutoHyphens w:val="0"/>
    </w:pPr>
    <w:rPr>
      <w:b/>
      <w:sz w:val="36"/>
      <w:szCs w:val="20"/>
      <w:lang w:val="en-US" w:eastAsia="en-US"/>
    </w:rPr>
  </w:style>
  <w:style w:type="paragraph" w:customStyle="1" w:styleId="Document2">
    <w:name w:val="Document[2]"/>
    <w:basedOn w:val="Normal"/>
    <w:qFormat/>
    <w:pPr>
      <w:widowControl w:val="0"/>
      <w:suppressAutoHyphens w:val="0"/>
    </w:pPr>
    <w:rPr>
      <w:b/>
      <w:szCs w:val="20"/>
      <w:u w:val="single"/>
      <w:lang w:val="en-US" w:eastAsia="en-US"/>
    </w:rPr>
  </w:style>
  <w:style w:type="paragraph" w:customStyle="1" w:styleId="Document3">
    <w:name w:val="Document[3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Document4">
    <w:name w:val="Document[4]"/>
    <w:basedOn w:val="Normal"/>
    <w:qFormat/>
    <w:pPr>
      <w:widowControl w:val="0"/>
      <w:suppressAutoHyphens w:val="0"/>
    </w:pPr>
    <w:rPr>
      <w:b/>
      <w:i/>
      <w:szCs w:val="20"/>
      <w:lang w:val="en-US" w:eastAsia="en-US"/>
    </w:rPr>
  </w:style>
  <w:style w:type="paragraph" w:customStyle="1" w:styleId="Document5">
    <w:name w:val="Document[5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Document6">
    <w:name w:val="Document[6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Document7">
    <w:name w:val="Document[7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Document8">
    <w:name w:val="Document[8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Technical1">
    <w:name w:val="Technical[1]"/>
    <w:basedOn w:val="Normal"/>
    <w:qFormat/>
    <w:pPr>
      <w:widowControl w:val="0"/>
      <w:suppressAutoHyphens w:val="0"/>
    </w:pPr>
    <w:rPr>
      <w:b/>
      <w:sz w:val="36"/>
      <w:szCs w:val="20"/>
      <w:lang w:val="en-US" w:eastAsia="en-US"/>
    </w:rPr>
  </w:style>
  <w:style w:type="paragraph" w:customStyle="1" w:styleId="Technical2">
    <w:name w:val="Technical[2]"/>
    <w:basedOn w:val="Normal"/>
    <w:qFormat/>
    <w:pPr>
      <w:widowControl w:val="0"/>
      <w:suppressAutoHyphens w:val="0"/>
    </w:pPr>
    <w:rPr>
      <w:b/>
      <w:szCs w:val="20"/>
      <w:u w:val="single"/>
      <w:lang w:val="en-US" w:eastAsia="en-US"/>
    </w:rPr>
  </w:style>
  <w:style w:type="paragraph" w:customStyle="1" w:styleId="Technical3">
    <w:name w:val="Technical[3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cal4">
    <w:name w:val="Technical[4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cal5">
    <w:name w:val="Technical[5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cal6">
    <w:name w:val="Technical[6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cal7">
    <w:name w:val="Technical[7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cal8">
    <w:name w:val="Technical[8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que1">
    <w:name w:val="Technique[1]"/>
    <w:basedOn w:val="Normal"/>
    <w:qFormat/>
    <w:pPr>
      <w:widowControl w:val="0"/>
      <w:suppressAutoHyphens w:val="0"/>
    </w:pPr>
    <w:rPr>
      <w:b/>
      <w:sz w:val="36"/>
      <w:szCs w:val="20"/>
      <w:lang w:val="en-US" w:eastAsia="en-US"/>
    </w:rPr>
  </w:style>
  <w:style w:type="paragraph" w:customStyle="1" w:styleId="Technique2">
    <w:name w:val="Technique[2]"/>
    <w:basedOn w:val="Normal"/>
    <w:qFormat/>
    <w:pPr>
      <w:widowControl w:val="0"/>
      <w:suppressAutoHyphens w:val="0"/>
    </w:pPr>
    <w:rPr>
      <w:b/>
      <w:szCs w:val="20"/>
      <w:u w:val="single"/>
      <w:lang w:val="en-US" w:eastAsia="en-US"/>
    </w:rPr>
  </w:style>
  <w:style w:type="paragraph" w:customStyle="1" w:styleId="Technique3">
    <w:name w:val="Technique[3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que4">
    <w:name w:val="Technique[4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que5">
    <w:name w:val="Technique[5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que6">
    <w:name w:val="Technique[6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que7">
    <w:name w:val="Technique[7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que8">
    <w:name w:val="Technique[8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RightPar1">
    <w:name w:val="Right Par[1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RightPar2">
    <w:name w:val="Right Par[2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RightPar3">
    <w:name w:val="Right Par[3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RightPar4">
    <w:name w:val="Right Par[4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RightPar5">
    <w:name w:val="Right Par[5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RightPar6">
    <w:name w:val="Right Par[6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RightPar7">
    <w:name w:val="Right Par[7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RightPar8">
    <w:name w:val="Right Par[8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Document10">
    <w:name w:val="Document 1"/>
    <w:qFormat/>
    <w:pPr>
      <w:keepNext/>
      <w:keepLines/>
      <w:widowControl w:val="0"/>
      <w:tabs>
        <w:tab w:val="left" w:pos="0"/>
      </w:tabs>
      <w:suppressAutoHyphens/>
    </w:pPr>
    <w:rPr>
      <w:rFonts w:ascii="Courier" w:eastAsia="Times New Roman" w:hAnsi="Courier" w:cs="Times New Roman"/>
      <w:color w:val="00000A"/>
      <w:szCs w:val="20"/>
      <w:lang w:val="en-GB" w:eastAsia="en-US" w:bidi="ar-SA"/>
    </w:rPr>
  </w:style>
  <w:style w:type="paragraph" w:styleId="CommentSubject">
    <w:name w:val="annotation subject"/>
    <w:basedOn w:val="CommentText"/>
    <w:qFormat/>
    <w:rPr>
      <w:b/>
      <w:bCs/>
      <w:lang w:val="en-US" w:eastAsia="en-US"/>
    </w:rPr>
  </w:style>
  <w:style w:type="paragraph" w:customStyle="1" w:styleId="Tabledesmatiresniveau3">
    <w:name w:val="Table des matières niveau 3"/>
    <w:basedOn w:val="Normal"/>
    <w:pPr>
      <w:suppressAutoHyphens w:val="0"/>
      <w:spacing w:after="100"/>
      <w:ind w:left="480"/>
    </w:pPr>
    <w:rPr>
      <w:szCs w:val="20"/>
      <w:lang w:val="en-US" w:eastAsia="en-US"/>
    </w:rPr>
  </w:style>
  <w:style w:type="paragraph" w:customStyle="1" w:styleId="Tabledesmatiresniveau1">
    <w:name w:val="Table des matières niveau 1"/>
    <w:basedOn w:val="Normal"/>
    <w:pPr>
      <w:suppressAutoHyphens w:val="0"/>
      <w:spacing w:after="100"/>
    </w:pPr>
    <w:rPr>
      <w:szCs w:val="20"/>
      <w:lang w:val="en-US" w:eastAsia="en-US"/>
    </w:rPr>
  </w:style>
  <w:style w:type="paragraph" w:customStyle="1" w:styleId="Tabledesmatiresniveau2">
    <w:name w:val="Table des matières niveau 2"/>
    <w:basedOn w:val="Normal"/>
    <w:pPr>
      <w:suppressAutoHyphens w:val="0"/>
      <w:spacing w:after="100"/>
      <w:ind w:left="240"/>
    </w:pPr>
    <w:rPr>
      <w:szCs w:val="20"/>
      <w:lang w:val="en-US" w:eastAsia="en-US"/>
    </w:rPr>
  </w:style>
  <w:style w:type="paragraph" w:customStyle="1" w:styleId="Para">
    <w:name w:val="Para"/>
    <w:basedOn w:val="a2"/>
    <w:qFormat/>
    <w:pPr>
      <w:ind w:left="2268" w:hanging="1134"/>
    </w:pPr>
  </w:style>
  <w:style w:type="paragraph" w:customStyle="1" w:styleId="blocpara">
    <w:name w:val="bloc para"/>
    <w:basedOn w:val="Para"/>
    <w:qFormat/>
    <w:pPr>
      <w:ind w:firstLine="0"/>
    </w:pPr>
  </w:style>
  <w:style w:type="paragraph" w:styleId="Revision">
    <w:name w:val="Revision"/>
    <w:qFormat/>
    <w:pPr>
      <w:suppressAutoHyphens/>
    </w:pPr>
    <w:rPr>
      <w:rFonts w:ascii="Times New Roman" w:eastAsia="Times New Roman" w:hAnsi="Times New Roman" w:cs="Times New Roman"/>
      <w:color w:val="00000A"/>
      <w:sz w:val="24"/>
      <w:szCs w:val="20"/>
      <w:lang w:val="en-US" w:eastAsia="en-US" w:bidi="ar-SA"/>
    </w:rPr>
  </w:style>
  <w:style w:type="paragraph" w:customStyle="1" w:styleId="Tabledesmatiresniveau4">
    <w:name w:val="Table des matières niveau 4"/>
    <w:basedOn w:val="Normal"/>
    <w:pPr>
      <w:suppressAutoHyphens w:val="0"/>
      <w:spacing w:after="100" w:line="276" w:lineRule="auto"/>
      <w:ind w:left="660"/>
    </w:pPr>
    <w:rPr>
      <w:rFonts w:ascii="Calibri" w:hAnsi="Calibri"/>
      <w:sz w:val="22"/>
      <w:szCs w:val="22"/>
      <w:lang w:val="en-GB" w:eastAsia="en-GB"/>
    </w:rPr>
  </w:style>
  <w:style w:type="paragraph" w:customStyle="1" w:styleId="Tabledesmatiresniveau5">
    <w:name w:val="Table des matières niveau 5"/>
    <w:basedOn w:val="Normal"/>
    <w:pPr>
      <w:suppressAutoHyphens w:val="0"/>
      <w:spacing w:after="100" w:line="276" w:lineRule="auto"/>
      <w:ind w:left="880"/>
    </w:pPr>
    <w:rPr>
      <w:rFonts w:ascii="Calibri" w:hAnsi="Calibri"/>
      <w:sz w:val="22"/>
      <w:szCs w:val="22"/>
      <w:lang w:val="en-GB" w:eastAsia="en-GB"/>
    </w:rPr>
  </w:style>
  <w:style w:type="paragraph" w:customStyle="1" w:styleId="Tabledesmatiresniveau6">
    <w:name w:val="Table des matières niveau 6"/>
    <w:basedOn w:val="Normal"/>
    <w:pPr>
      <w:suppressAutoHyphens w:val="0"/>
      <w:spacing w:after="100" w:line="276" w:lineRule="auto"/>
      <w:ind w:left="1100"/>
    </w:pPr>
    <w:rPr>
      <w:rFonts w:ascii="Calibri" w:hAnsi="Calibri"/>
      <w:sz w:val="22"/>
      <w:szCs w:val="22"/>
      <w:lang w:val="en-GB" w:eastAsia="en-GB"/>
    </w:rPr>
  </w:style>
  <w:style w:type="paragraph" w:customStyle="1" w:styleId="Tabledesmatiresniveau7">
    <w:name w:val="Table des matières niveau 7"/>
    <w:basedOn w:val="Normal"/>
    <w:pPr>
      <w:suppressAutoHyphens w:val="0"/>
      <w:spacing w:after="100" w:line="276" w:lineRule="auto"/>
      <w:ind w:left="1320"/>
    </w:pPr>
    <w:rPr>
      <w:rFonts w:ascii="Calibri" w:hAnsi="Calibri"/>
      <w:sz w:val="22"/>
      <w:szCs w:val="22"/>
      <w:lang w:val="en-GB" w:eastAsia="en-GB"/>
    </w:rPr>
  </w:style>
  <w:style w:type="paragraph" w:customStyle="1" w:styleId="Tabledesmatiresniveau8">
    <w:name w:val="Table des matières niveau 8"/>
    <w:basedOn w:val="Normal"/>
    <w:pPr>
      <w:suppressAutoHyphens w:val="0"/>
      <w:spacing w:after="100" w:line="276" w:lineRule="auto"/>
      <w:ind w:left="1540"/>
    </w:pPr>
    <w:rPr>
      <w:rFonts w:ascii="Calibri" w:hAnsi="Calibri"/>
      <w:sz w:val="22"/>
      <w:szCs w:val="22"/>
      <w:lang w:val="en-GB" w:eastAsia="en-GB"/>
    </w:rPr>
  </w:style>
  <w:style w:type="paragraph" w:customStyle="1" w:styleId="Tabledesmatiresniveau9">
    <w:name w:val="Table des matières niveau 9"/>
    <w:basedOn w:val="Normal"/>
    <w:pPr>
      <w:suppressAutoHyphens w:val="0"/>
      <w:spacing w:after="100" w:line="276" w:lineRule="auto"/>
      <w:ind w:left="1760"/>
    </w:pPr>
    <w:rPr>
      <w:rFonts w:ascii="Calibri" w:hAnsi="Calibri"/>
      <w:sz w:val="22"/>
      <w:szCs w:val="22"/>
      <w:lang w:val="en-GB" w:eastAsia="en-GB"/>
    </w:rPr>
  </w:style>
  <w:style w:type="paragraph" w:customStyle="1" w:styleId="Formulefinale">
    <w:name w:val="Formule finale"/>
    <w:basedOn w:val="Normal"/>
    <w:pPr>
      <w:spacing w:line="240" w:lineRule="atLeast"/>
    </w:pPr>
    <w:rPr>
      <w:sz w:val="20"/>
      <w:szCs w:val="20"/>
      <w:lang w:val="fr-CH" w:eastAsia="en-US"/>
    </w:rPr>
  </w:style>
  <w:style w:type="paragraph" w:styleId="Header">
    <w:name w:val="header"/>
    <w:basedOn w:val="Normal"/>
    <w:link w:val="HeaderChar1"/>
    <w:uiPriority w:val="99"/>
    <w:unhideWhenUsed/>
    <w:rsid w:val="00A00013"/>
    <w:pPr>
      <w:tabs>
        <w:tab w:val="center" w:pos="4513"/>
        <w:tab w:val="right" w:pos="9026"/>
      </w:tabs>
    </w:pPr>
  </w:style>
  <w:style w:type="character" w:customStyle="1" w:styleId="HeaderChar1">
    <w:name w:val="Header Char1"/>
    <w:basedOn w:val="DefaultParagraphFont"/>
    <w:link w:val="Header"/>
    <w:uiPriority w:val="99"/>
    <w:rsid w:val="00A00013"/>
    <w:rPr>
      <w:rFonts w:ascii="Times New Roman" w:eastAsia="Times New Roman" w:hAnsi="Times New Roman" w:cs="Times New Roman"/>
      <w:color w:val="00000A"/>
      <w:sz w:val="24"/>
      <w:lang w:val="ru-RU" w:eastAsia="ar-SA" w:bidi="ar-SA"/>
    </w:rPr>
  </w:style>
  <w:style w:type="paragraph" w:styleId="Footer">
    <w:name w:val="footer"/>
    <w:basedOn w:val="Normal"/>
    <w:link w:val="FooterChar1"/>
    <w:uiPriority w:val="99"/>
    <w:unhideWhenUsed/>
    <w:rsid w:val="00A00013"/>
    <w:pPr>
      <w:tabs>
        <w:tab w:val="center" w:pos="4513"/>
        <w:tab w:val="right" w:pos="9026"/>
      </w:tabs>
    </w:pPr>
  </w:style>
  <w:style w:type="character" w:customStyle="1" w:styleId="FooterChar1">
    <w:name w:val="Footer Char1"/>
    <w:basedOn w:val="DefaultParagraphFont"/>
    <w:link w:val="Footer"/>
    <w:uiPriority w:val="99"/>
    <w:rsid w:val="00A00013"/>
    <w:rPr>
      <w:rFonts w:ascii="Times New Roman" w:eastAsia="Times New Roman" w:hAnsi="Times New Roman" w:cs="Times New Roman"/>
      <w:color w:val="00000A"/>
      <w:sz w:val="24"/>
      <w:lang w:val="ru-RU"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Mangal"/>
        <w:szCs w:val="24"/>
        <w:lang w:val="fr-FR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rFonts w:ascii="Times New Roman" w:eastAsia="Times New Roman" w:hAnsi="Times New Roman" w:cs="Times New Roman"/>
      <w:color w:val="00000A"/>
      <w:sz w:val="24"/>
      <w:lang w:val="ru-RU" w:eastAsia="ar-SA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re1">
    <w:name w:val="Titre 1"/>
    <w:basedOn w:val="Normal"/>
    <w:pPr>
      <w:keepNext/>
      <w:tabs>
        <w:tab w:val="left" w:pos="2010"/>
      </w:tabs>
      <w:ind w:left="120" w:hanging="120"/>
      <w:jc w:val="both"/>
    </w:pPr>
    <w:rPr>
      <w:b/>
      <w:szCs w:val="28"/>
      <w:lang w:val="en-US"/>
    </w:rPr>
  </w:style>
  <w:style w:type="paragraph" w:customStyle="1" w:styleId="Titre2">
    <w:name w:val="Titre 2"/>
    <w:basedOn w:val="Normal"/>
    <w:pPr>
      <w:keepNext/>
      <w:ind w:hanging="180"/>
      <w:jc w:val="center"/>
      <w:outlineLvl w:val="1"/>
    </w:pPr>
    <w:rPr>
      <w:rFonts w:ascii="Arial" w:hAnsi="Arial" w:cs="Arial"/>
      <w:sz w:val="28"/>
      <w:lang w:val="en-US"/>
    </w:rPr>
  </w:style>
  <w:style w:type="paragraph" w:customStyle="1" w:styleId="Titre3">
    <w:name w:val="Titre 3"/>
    <w:basedOn w:val="Normal"/>
    <w:pPr>
      <w:keepNext/>
      <w:jc w:val="both"/>
    </w:pPr>
    <w:rPr>
      <w:szCs w:val="28"/>
      <w:u w:val="single"/>
      <w:lang w:val="en-US"/>
    </w:rPr>
  </w:style>
  <w:style w:type="paragraph" w:customStyle="1" w:styleId="Titre4">
    <w:name w:val="Titre 4"/>
    <w:basedOn w:val="Normal"/>
    <w:pPr>
      <w:keepNext/>
      <w:jc w:val="both"/>
      <w:outlineLvl w:val="3"/>
    </w:pPr>
    <w:rPr>
      <w:b/>
      <w:bCs/>
      <w:caps/>
      <w:szCs w:val="20"/>
      <w:lang w:val="en-US"/>
    </w:rPr>
  </w:style>
  <w:style w:type="paragraph" w:customStyle="1" w:styleId="Titre5">
    <w:name w:val="Titre 5"/>
    <w:basedOn w:val="Normal"/>
    <w:pPr>
      <w:keepNext/>
      <w:jc w:val="center"/>
      <w:outlineLvl w:val="4"/>
    </w:pPr>
    <w:rPr>
      <w:b/>
      <w:bCs/>
      <w:lang w:val="en-US"/>
    </w:rPr>
  </w:style>
  <w:style w:type="paragraph" w:customStyle="1" w:styleId="Titre6">
    <w:name w:val="Titre 6"/>
    <w:basedOn w:val="Normal"/>
    <w:pPr>
      <w:spacing w:before="240" w:after="60"/>
    </w:pPr>
    <w:rPr>
      <w:b/>
      <w:bCs/>
      <w:sz w:val="22"/>
      <w:szCs w:val="22"/>
    </w:rPr>
  </w:style>
  <w:style w:type="paragraph" w:customStyle="1" w:styleId="Titre7">
    <w:name w:val="Titre 7"/>
    <w:basedOn w:val="Normal"/>
    <w:pPr>
      <w:suppressAutoHyphens w:val="0"/>
    </w:pPr>
    <w:rPr>
      <w:szCs w:val="20"/>
      <w:lang w:val="en-US" w:eastAsia="en-US"/>
    </w:rPr>
  </w:style>
  <w:style w:type="paragraph" w:customStyle="1" w:styleId="Titre8">
    <w:name w:val="Titre 8"/>
    <w:basedOn w:val="Normal"/>
    <w:pPr>
      <w:spacing w:before="240" w:after="60"/>
    </w:pPr>
    <w:rPr>
      <w:i/>
      <w:iCs/>
    </w:rPr>
  </w:style>
  <w:style w:type="paragraph" w:customStyle="1" w:styleId="Titre9">
    <w:name w:val="Titre 9"/>
    <w:basedOn w:val="Normal"/>
    <w:pPr>
      <w:suppressAutoHyphens w:val="0"/>
    </w:pPr>
    <w:rPr>
      <w:szCs w:val="20"/>
      <w:lang w:val="en-US" w:eastAsia="en-US"/>
    </w:rPr>
  </w:style>
  <w:style w:type="character" w:customStyle="1" w:styleId="WW8Num1z0">
    <w:name w:val="WW8Num1z0"/>
    <w:qFormat/>
    <w:rPr>
      <w:b/>
    </w:rPr>
  </w:style>
  <w:style w:type="character" w:customStyle="1" w:styleId="WW8Num2z0">
    <w:name w:val="WW8Num2z0"/>
    <w:qFormat/>
    <w:rPr>
      <w:rFonts w:ascii="Symbol" w:hAnsi="Symbol"/>
    </w:rPr>
  </w:style>
  <w:style w:type="character" w:customStyle="1" w:styleId="WW8Num3z0">
    <w:name w:val="WW8Num3z0"/>
    <w:qFormat/>
    <w:rPr>
      <w:rFonts w:ascii="Symbol" w:hAnsi="Symbol"/>
    </w:rPr>
  </w:style>
  <w:style w:type="character" w:customStyle="1" w:styleId="WW-">
    <w:name w:val="WW-Основной шрифт абзаца"/>
    <w:qFormat/>
  </w:style>
  <w:style w:type="character" w:styleId="PageNumber">
    <w:name w:val="page number"/>
    <w:basedOn w:val="DefaultParagraphFont"/>
    <w:qFormat/>
  </w:style>
  <w:style w:type="character" w:customStyle="1" w:styleId="LienInternet">
    <w:name w:val="Lien Internet"/>
    <w:rPr>
      <w:color w:val="0000FF"/>
      <w:u w:val="single"/>
    </w:rPr>
  </w:style>
  <w:style w:type="character" w:customStyle="1" w:styleId="HeaderChar">
    <w:name w:val="Header Char"/>
    <w:qFormat/>
    <w:rPr>
      <w:sz w:val="24"/>
      <w:szCs w:val="24"/>
      <w:lang w:eastAsia="ar-SA"/>
    </w:rPr>
  </w:style>
  <w:style w:type="character" w:customStyle="1" w:styleId="CharChar4">
    <w:name w:val="Char Char4"/>
    <w:qFormat/>
    <w:rPr>
      <w:sz w:val="24"/>
      <w:lang w:val="en-GB" w:eastAsia="en-US" w:bidi="ar-SA"/>
    </w:rPr>
  </w:style>
  <w:style w:type="character" w:styleId="FollowedHyperlink">
    <w:name w:val="FollowedHyperlink"/>
    <w:qFormat/>
    <w:rPr>
      <w:color w:val="800080"/>
      <w:u w:val="single"/>
    </w:rPr>
  </w:style>
  <w:style w:type="character" w:customStyle="1" w:styleId="Accentuationforte">
    <w:name w:val="Accentuation forte"/>
    <w:rPr>
      <w:b/>
      <w:bCs/>
    </w:rPr>
  </w:style>
  <w:style w:type="character" w:customStyle="1" w:styleId="FootnoteReference1">
    <w:name w:val="Footnote Reference1"/>
    <w:qFormat/>
    <w:rPr>
      <w:color w:val="000000"/>
    </w:rPr>
  </w:style>
  <w:style w:type="character" w:styleId="FootnoteReference">
    <w:name w:val="footnote reference"/>
    <w:qFormat/>
    <w:rPr>
      <w:b/>
      <w:sz w:val="24"/>
      <w:vertAlign w:val="superscript"/>
    </w:rPr>
  </w:style>
  <w:style w:type="character" w:customStyle="1" w:styleId="SingleTxtGChar">
    <w:name w:val="_ Single Txt_G Char"/>
    <w:qFormat/>
    <w:rPr>
      <w:lang w:val="fr-CH" w:eastAsia="en-US" w:bidi="ar-SA"/>
    </w:rPr>
  </w:style>
  <w:style w:type="character" w:customStyle="1" w:styleId="HChGChar">
    <w:name w:val="_ H _Ch_G Char"/>
    <w:qFormat/>
    <w:rPr>
      <w:b/>
      <w:sz w:val="28"/>
      <w:lang w:val="en-GB" w:eastAsia="en-US" w:bidi="ar-SA"/>
    </w:rPr>
  </w:style>
  <w:style w:type="character" w:styleId="CommentReference">
    <w:name w:val="annotation reference"/>
    <w:qFormat/>
    <w:rPr>
      <w:sz w:val="16"/>
      <w:szCs w:val="16"/>
    </w:rPr>
  </w:style>
  <w:style w:type="character" w:customStyle="1" w:styleId="CommentTextChar">
    <w:name w:val="Comment Text Char"/>
    <w:qFormat/>
    <w:rPr>
      <w:lang w:eastAsia="de-DE"/>
    </w:rPr>
  </w:style>
  <w:style w:type="character" w:customStyle="1" w:styleId="Heading7Char">
    <w:name w:val="Heading 7 Char"/>
    <w:basedOn w:val="DefaultParagraphFont"/>
    <w:qFormat/>
    <w:rPr>
      <w:sz w:val="24"/>
      <w:lang w:val="en-US" w:eastAsia="en-US"/>
    </w:rPr>
  </w:style>
  <w:style w:type="character" w:customStyle="1" w:styleId="Heading9Char">
    <w:name w:val="Heading 9 Char"/>
    <w:basedOn w:val="DefaultParagraphFont"/>
    <w:qFormat/>
    <w:rPr>
      <w:sz w:val="24"/>
      <w:lang w:val="en-US" w:eastAsia="en-US"/>
    </w:rPr>
  </w:style>
  <w:style w:type="character" w:customStyle="1" w:styleId="Heading1Char">
    <w:name w:val="Heading 1 Char"/>
    <w:qFormat/>
    <w:rPr>
      <w:b/>
      <w:sz w:val="24"/>
      <w:szCs w:val="28"/>
      <w:lang w:val="en-US" w:eastAsia="ar-SA"/>
    </w:rPr>
  </w:style>
  <w:style w:type="character" w:customStyle="1" w:styleId="Heading2Char">
    <w:name w:val="Heading 2 Char"/>
    <w:qFormat/>
    <w:rPr>
      <w:rFonts w:ascii="Arial" w:hAnsi="Arial" w:cs="Arial"/>
      <w:sz w:val="28"/>
      <w:szCs w:val="24"/>
      <w:lang w:val="en-US" w:eastAsia="ar-SA"/>
    </w:rPr>
  </w:style>
  <w:style w:type="character" w:customStyle="1" w:styleId="Heading3Char">
    <w:name w:val="Heading 3 Char"/>
    <w:qFormat/>
    <w:rPr>
      <w:sz w:val="24"/>
      <w:szCs w:val="28"/>
      <w:u w:val="single"/>
      <w:lang w:val="en-US" w:eastAsia="ar-SA"/>
    </w:rPr>
  </w:style>
  <w:style w:type="character" w:customStyle="1" w:styleId="Heading4Char">
    <w:name w:val="Heading 4 Char"/>
    <w:qFormat/>
    <w:rPr>
      <w:b/>
      <w:bCs/>
      <w:caps/>
      <w:sz w:val="24"/>
      <w:lang w:val="en-US" w:eastAsia="ar-SA"/>
    </w:rPr>
  </w:style>
  <w:style w:type="character" w:customStyle="1" w:styleId="Heading5Char">
    <w:name w:val="Heading 5 Char"/>
    <w:qFormat/>
    <w:rPr>
      <w:b/>
      <w:bCs/>
      <w:sz w:val="24"/>
      <w:szCs w:val="24"/>
      <w:lang w:val="en-US" w:eastAsia="ar-SA"/>
    </w:rPr>
  </w:style>
  <w:style w:type="character" w:customStyle="1" w:styleId="Heading6Char">
    <w:name w:val="Heading 6 Char"/>
    <w:qFormat/>
    <w:rPr>
      <w:b/>
      <w:bCs/>
      <w:sz w:val="22"/>
      <w:szCs w:val="22"/>
      <w:lang w:val="ru-RU" w:eastAsia="ar-SA"/>
    </w:rPr>
  </w:style>
  <w:style w:type="character" w:customStyle="1" w:styleId="Heading8Char">
    <w:name w:val="Heading 8 Char"/>
    <w:qFormat/>
    <w:rPr>
      <w:i/>
      <w:iCs/>
      <w:sz w:val="24"/>
      <w:szCs w:val="24"/>
      <w:lang w:val="ru-RU" w:eastAsia="ar-SA"/>
    </w:rPr>
  </w:style>
  <w:style w:type="character" w:styleId="EndnoteReference">
    <w:name w:val="endnote reference"/>
    <w:qFormat/>
    <w:rPr>
      <w:rFonts w:ascii="Times New Roman" w:hAnsi="Times New Roman"/>
      <w:sz w:val="18"/>
      <w:vertAlign w:val="superscript"/>
    </w:rPr>
  </w:style>
  <w:style w:type="character" w:customStyle="1" w:styleId="FootnoteTextChar">
    <w:name w:val="Footnote Text Char"/>
    <w:qFormat/>
    <w:rPr>
      <w:sz w:val="24"/>
      <w:lang w:eastAsia="en-US"/>
    </w:rPr>
  </w:style>
  <w:style w:type="character" w:customStyle="1" w:styleId="FooterChar">
    <w:name w:val="Footer Char"/>
    <w:uiPriority w:val="99"/>
    <w:qFormat/>
    <w:rPr>
      <w:sz w:val="24"/>
      <w:szCs w:val="24"/>
      <w:lang w:val="ru-RU" w:eastAsia="ar-SA"/>
    </w:rPr>
  </w:style>
  <w:style w:type="character" w:customStyle="1" w:styleId="Footer1">
    <w:name w:val="Footer1"/>
    <w:qFormat/>
    <w:rPr>
      <w:sz w:val="20"/>
    </w:rPr>
  </w:style>
  <w:style w:type="character" w:customStyle="1" w:styleId="Header1">
    <w:name w:val="Header1"/>
    <w:qFormat/>
    <w:rPr>
      <w:sz w:val="20"/>
    </w:rPr>
  </w:style>
  <w:style w:type="character" w:customStyle="1" w:styleId="FOOTNOTEREF">
    <w:name w:val="FOOTNOTE REF"/>
    <w:qFormat/>
    <w:rPr>
      <w:sz w:val="16"/>
      <w:vertAlign w:val="superscript"/>
    </w:rPr>
  </w:style>
  <w:style w:type="character" w:customStyle="1" w:styleId="FOOTNOTETEX">
    <w:name w:val="FOOTNOTE TEX"/>
    <w:qFormat/>
    <w:rPr>
      <w:sz w:val="20"/>
    </w:rPr>
  </w:style>
  <w:style w:type="character" w:customStyle="1" w:styleId="DocInit">
    <w:name w:val="Doc Init"/>
    <w:basedOn w:val="DefaultParagraphFont"/>
    <w:qFormat/>
  </w:style>
  <w:style w:type="character" w:customStyle="1" w:styleId="TechInit">
    <w:name w:val="Tech Init"/>
    <w:basedOn w:val="DefaultParagraphFont"/>
    <w:qFormat/>
  </w:style>
  <w:style w:type="character" w:customStyle="1" w:styleId="Pleading">
    <w:name w:val="Pleading"/>
    <w:basedOn w:val="DefaultParagraphFont"/>
    <w:qFormat/>
  </w:style>
  <w:style w:type="character" w:customStyle="1" w:styleId="Technactif">
    <w:name w:val="Techn actif"/>
    <w:basedOn w:val="DefaultParagraphFont"/>
    <w:qFormat/>
  </w:style>
  <w:style w:type="character" w:customStyle="1" w:styleId="Docactif">
    <w:name w:val="Doc actif"/>
    <w:basedOn w:val="DefaultParagraphFont"/>
    <w:qFormat/>
  </w:style>
  <w:style w:type="character" w:customStyle="1" w:styleId="footnotetex0">
    <w:name w:val="footnote tex"/>
    <w:qFormat/>
    <w:rPr>
      <w:sz w:val="20"/>
    </w:rPr>
  </w:style>
  <w:style w:type="character" w:customStyle="1" w:styleId="Frame">
    <w:name w:val="Frame"/>
    <w:basedOn w:val="DefaultParagraphFont"/>
    <w:qFormat/>
  </w:style>
  <w:style w:type="character" w:customStyle="1" w:styleId="WP9Date">
    <w:name w:val="WP9_Date"/>
    <w:qFormat/>
    <w:rPr>
      <w:i/>
      <w:iCs w:val="0"/>
    </w:rPr>
  </w:style>
  <w:style w:type="character" w:customStyle="1" w:styleId="Text">
    <w:name w:val="Text"/>
    <w:qFormat/>
    <w:rPr>
      <w:sz w:val="24"/>
    </w:rPr>
  </w:style>
  <w:style w:type="character" w:customStyle="1" w:styleId="Heading11">
    <w:name w:val="Heading 11"/>
    <w:qFormat/>
    <w:rPr>
      <w:b/>
      <w:bCs w:val="0"/>
      <w:sz w:val="24"/>
      <w:u w:val="single"/>
    </w:rPr>
  </w:style>
  <w:style w:type="character" w:customStyle="1" w:styleId="CommentSubjectChar">
    <w:name w:val="Comment Subject Char"/>
    <w:basedOn w:val="CommentTextChar"/>
    <w:qFormat/>
    <w:rPr>
      <w:b/>
      <w:bCs/>
      <w:lang w:val="en-US" w:eastAsia="en-US"/>
    </w:rPr>
  </w:style>
  <w:style w:type="character" w:customStyle="1" w:styleId="BalloonTextChar">
    <w:name w:val="Balloon Text Char"/>
    <w:qFormat/>
    <w:rPr>
      <w:rFonts w:ascii="Tahoma" w:hAnsi="Tahoma" w:cs="Tahoma"/>
      <w:sz w:val="16"/>
      <w:szCs w:val="16"/>
      <w:lang w:val="ru-RU" w:eastAsia="ar-SA"/>
    </w:rPr>
  </w:style>
  <w:style w:type="character" w:customStyle="1" w:styleId="BodyTextIndent3Char">
    <w:name w:val="Body Text Indent 3 Char"/>
    <w:qFormat/>
    <w:rPr>
      <w:sz w:val="16"/>
      <w:szCs w:val="16"/>
      <w:lang w:val="ru-RU" w:eastAsia="ar-SA"/>
    </w:rPr>
  </w:style>
  <w:style w:type="character" w:customStyle="1" w:styleId="TitleChar">
    <w:name w:val="Title Char"/>
    <w:qFormat/>
    <w:rPr>
      <w:rFonts w:ascii="Courier New" w:hAnsi="Courier New"/>
      <w:u w:val="single"/>
      <w:lang w:eastAsia="en-US"/>
    </w:rPr>
  </w:style>
  <w:style w:type="character" w:customStyle="1" w:styleId="SalutationChar">
    <w:name w:val="Salutation Char"/>
    <w:basedOn w:val="DefaultParagraphFont"/>
    <w:qFormat/>
    <w:rPr>
      <w:lang w:val="fr-CH" w:eastAsia="en-US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u w:val="none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color w:val="000000"/>
      <w:sz w:val="22"/>
    </w:rPr>
  </w:style>
  <w:style w:type="character" w:customStyle="1" w:styleId="ListLabel5">
    <w:name w:val="ListLabel 5"/>
    <w:qFormat/>
    <w:rPr>
      <w:b/>
      <w:i w:val="0"/>
    </w:rPr>
  </w:style>
  <w:style w:type="character" w:customStyle="1" w:styleId="ListLabel6">
    <w:name w:val="ListLabel 6"/>
    <w:qFormat/>
    <w:rPr>
      <w:rFonts w:eastAsia="Times New Roman"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  <w:b w:val="0"/>
      <w:i w:val="0"/>
      <w:sz w:val="20"/>
    </w:rPr>
  </w:style>
  <w:style w:type="character" w:customStyle="1" w:styleId="ListLabel9">
    <w:name w:val="ListLabel 9"/>
    <w:qFormat/>
    <w:rPr>
      <w:rFonts w:eastAsia="Times New Roman" w:cs="ArialMT"/>
    </w:rPr>
  </w:style>
  <w:style w:type="paragraph" w:customStyle="1" w:styleId="Titre">
    <w:name w:val="Titr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rpsdetexte">
    <w:name w:val="Corps de texte"/>
    <w:basedOn w:val="Normal"/>
    <w:pPr>
      <w:spacing w:after="120"/>
    </w:pPr>
  </w:style>
  <w:style w:type="paragraph" w:customStyle="1" w:styleId="Liste">
    <w:name w:val="Liste"/>
    <w:basedOn w:val="Corpsdetexte"/>
    <w:rPr>
      <w:rFonts w:ascii="Liberation Sans" w:hAnsi="Liberation Sans" w:cs="Mangal"/>
    </w:rPr>
  </w:style>
  <w:style w:type="paragraph" w:customStyle="1" w:styleId="Lgende">
    <w:name w:val="Légende"/>
    <w:basedOn w:val="Normal"/>
    <w:pPr>
      <w:suppressLineNumbers/>
      <w:spacing w:before="120" w:after="120"/>
    </w:pPr>
    <w:rPr>
      <w:rFonts w:ascii="Liberation Sans" w:hAnsi="Liberation Sans" w:cs="Mang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ascii="Liberation Sans" w:hAnsi="Liberation Sans" w:cs="Mangal"/>
    </w:rPr>
  </w:style>
  <w:style w:type="paragraph" w:customStyle="1" w:styleId="a">
    <w:name w:val="Заголовок"/>
    <w:basedOn w:val="Normal"/>
    <w:qFormat/>
    <w:pPr>
      <w:keepNext/>
      <w:spacing w:before="240" w:after="120"/>
    </w:pPr>
    <w:rPr>
      <w:rFonts w:ascii="Arial" w:eastAsia="Mincho" w:hAnsi="Arial" w:cs="Nimbus Sans L"/>
      <w:sz w:val="28"/>
      <w:szCs w:val="28"/>
    </w:rPr>
  </w:style>
  <w:style w:type="paragraph" w:customStyle="1" w:styleId="a0">
    <w:name w:val="Содержимое таблицы"/>
    <w:basedOn w:val="Corpsdetexte"/>
    <w:qFormat/>
    <w:pPr>
      <w:suppressLineNumbers/>
    </w:pPr>
  </w:style>
  <w:style w:type="paragraph" w:customStyle="1" w:styleId="a1">
    <w:name w:val="Заголовок таблицы"/>
    <w:basedOn w:val="a0"/>
    <w:qFormat/>
    <w:pPr>
      <w:jc w:val="center"/>
    </w:pPr>
    <w:rPr>
      <w:b/>
      <w:bCs/>
      <w:i/>
      <w:iCs/>
    </w:rPr>
  </w:style>
  <w:style w:type="paragraph" w:customStyle="1" w:styleId="Pieddepage">
    <w:name w:val="Pied de page"/>
    <w:basedOn w:val="Normal"/>
    <w:pPr>
      <w:tabs>
        <w:tab w:val="center" w:pos="4677"/>
        <w:tab w:val="right" w:pos="9355"/>
      </w:tabs>
    </w:pPr>
  </w:style>
  <w:style w:type="paragraph" w:styleId="BodyText2">
    <w:name w:val="Body Text 2"/>
    <w:basedOn w:val="Normal"/>
    <w:qFormat/>
    <w:pPr>
      <w:tabs>
        <w:tab w:val="left" w:pos="709"/>
      </w:tabs>
      <w:jc w:val="both"/>
    </w:pPr>
    <w:rPr>
      <w:sz w:val="28"/>
      <w:szCs w:val="28"/>
      <w:lang w:val="en-US"/>
    </w:rPr>
  </w:style>
  <w:style w:type="paragraph" w:customStyle="1" w:styleId="Retraitdecorpsdetexte">
    <w:name w:val="Retrait de corps de texte"/>
    <w:basedOn w:val="Normal"/>
    <w:pPr>
      <w:ind w:firstLine="709"/>
      <w:jc w:val="both"/>
    </w:pPr>
    <w:rPr>
      <w:sz w:val="28"/>
      <w:szCs w:val="28"/>
      <w:lang w:val="en-US"/>
    </w:rPr>
  </w:style>
  <w:style w:type="paragraph" w:styleId="FootnoteText">
    <w:name w:val="footnote text"/>
    <w:basedOn w:val="Normal"/>
    <w:qFormat/>
    <w:pPr>
      <w:suppressAutoHyphens w:val="0"/>
    </w:pPr>
    <w:rPr>
      <w:szCs w:val="20"/>
      <w:lang w:val="en-GB" w:eastAsia="en-US"/>
    </w:rPr>
  </w:style>
  <w:style w:type="paragraph" w:customStyle="1" w:styleId="Titreprincipal">
    <w:name w:val="Titre principal"/>
    <w:basedOn w:val="Normal"/>
    <w:pPr>
      <w:suppressAutoHyphens w:val="0"/>
      <w:jc w:val="center"/>
    </w:pPr>
    <w:rPr>
      <w:rFonts w:ascii="Courier New" w:hAnsi="Courier New"/>
      <w:sz w:val="20"/>
      <w:szCs w:val="20"/>
      <w:u w:val="single"/>
      <w:lang w:val="en-GB" w:eastAsia="en-US"/>
    </w:rPr>
  </w:style>
  <w:style w:type="paragraph" w:customStyle="1" w:styleId="Fuzeile1">
    <w:name w:val="Fußzeile1"/>
    <w:qFormat/>
    <w:pPr>
      <w:tabs>
        <w:tab w:val="center" w:pos="4680"/>
        <w:tab w:val="right" w:pos="9000"/>
        <w:tab w:val="left" w:pos="9360"/>
      </w:tabs>
      <w:suppressAutoHyphens/>
    </w:pPr>
    <w:rPr>
      <w:rFonts w:ascii="Book Antiqua" w:eastAsia="Times New Roman" w:hAnsi="Book Antiqua" w:cs="Times New Roman"/>
      <w:color w:val="00000A"/>
      <w:szCs w:val="20"/>
      <w:lang w:val="en-US" w:eastAsia="en-US" w:bidi="ar-SA"/>
    </w:rPr>
  </w:style>
  <w:style w:type="paragraph" w:customStyle="1" w:styleId="En-tte">
    <w:name w:val="En-tête"/>
    <w:basedOn w:val="Normal"/>
    <w:pPr>
      <w:tabs>
        <w:tab w:val="center" w:pos="4677"/>
        <w:tab w:val="right" w:pos="9355"/>
      </w:tabs>
    </w:pPr>
    <w:rPr>
      <w:lang w:val="fr-FR"/>
    </w:rPr>
  </w:style>
  <w:style w:type="paragraph" w:styleId="EndnoteText">
    <w:name w:val="endnote text"/>
    <w:basedOn w:val="Normal"/>
    <w:qFormat/>
    <w:pPr>
      <w:widowControl w:val="0"/>
      <w:suppressAutoHyphens w:val="0"/>
    </w:pPr>
    <w:rPr>
      <w:rFonts w:ascii="Courier New" w:hAnsi="Courier New"/>
      <w:szCs w:val="20"/>
      <w:lang w:val="en-GB" w:eastAsia="en-US"/>
    </w:rPr>
  </w:style>
  <w:style w:type="paragraph" w:styleId="BodyTextIndent2">
    <w:name w:val="Body Text Indent 2"/>
    <w:basedOn w:val="Normal"/>
    <w:qFormat/>
    <w:pPr>
      <w:spacing w:after="120" w:line="480" w:lineRule="auto"/>
      <w:ind w:left="283"/>
    </w:pPr>
  </w:style>
  <w:style w:type="paragraph" w:styleId="NormalWeb">
    <w:name w:val="Normal (Web)"/>
    <w:basedOn w:val="Normal"/>
    <w:qFormat/>
    <w:pPr>
      <w:suppressAutoHyphens w:val="0"/>
      <w:spacing w:before="280" w:after="280"/>
    </w:pPr>
    <w:rPr>
      <w:rFonts w:ascii="MS PGothic" w:eastAsia="MS PGothic" w:hAnsi="MS PGothic" w:cs="MS PGothic"/>
      <w:lang w:val="en-US" w:eastAsia="ja-JP"/>
    </w:rPr>
  </w:style>
  <w:style w:type="paragraph" w:customStyle="1" w:styleId="Default">
    <w:name w:val="Default"/>
    <w:qFormat/>
    <w:pPr>
      <w:widowControl w:val="0"/>
      <w:suppressAutoHyphens/>
    </w:pPr>
    <w:rPr>
      <w:rFonts w:ascii="Times New Roman" w:eastAsia="MS Mincho" w:hAnsi="Times New Roman" w:cs="Times New Roman"/>
      <w:color w:val="000000"/>
      <w:sz w:val="24"/>
      <w:lang w:val="en-US" w:eastAsia="ja-JP" w:bidi="ar-SA"/>
    </w:r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customStyle="1" w:styleId="Point0">
    <w:name w:val="Point 0"/>
    <w:basedOn w:val="Normal"/>
    <w:qFormat/>
    <w:pPr>
      <w:suppressAutoHyphens w:val="0"/>
      <w:spacing w:before="120" w:after="120"/>
      <w:ind w:left="851" w:hanging="851"/>
      <w:jc w:val="both"/>
    </w:pPr>
    <w:rPr>
      <w:szCs w:val="20"/>
      <w:lang w:val="en-GB" w:eastAsia="en-US"/>
    </w:rPr>
  </w:style>
  <w:style w:type="paragraph" w:styleId="BodyTextIndent3">
    <w:name w:val="Body Text Indent 3"/>
    <w:basedOn w:val="Normal"/>
    <w:qFormat/>
    <w:pPr>
      <w:spacing w:after="120"/>
      <w:ind w:left="283"/>
    </w:pPr>
    <w:rPr>
      <w:sz w:val="16"/>
      <w:szCs w:val="16"/>
    </w:rPr>
  </w:style>
  <w:style w:type="paragraph" w:customStyle="1" w:styleId="Level1">
    <w:name w:val="Level 1"/>
    <w:basedOn w:val="Normal"/>
    <w:qFormat/>
    <w:pPr>
      <w:widowControl w:val="0"/>
      <w:suppressAutoHyphens w:val="0"/>
      <w:overflowPunct w:val="0"/>
      <w:ind w:left="720" w:hanging="720"/>
      <w:textAlignment w:val="baseline"/>
    </w:pPr>
    <w:rPr>
      <w:rFonts w:eastAsia="MS Mincho"/>
      <w:szCs w:val="20"/>
      <w:lang w:val="en-US" w:eastAsia="en-US"/>
    </w:rPr>
  </w:style>
  <w:style w:type="paragraph" w:customStyle="1" w:styleId="h3num">
    <w:name w:val="h3num"/>
    <w:basedOn w:val="Normal"/>
    <w:qFormat/>
    <w:pPr>
      <w:suppressAutoHyphens w:val="0"/>
    </w:pPr>
    <w:rPr>
      <w:rFonts w:ascii="MS PGothic" w:eastAsia="MS PGothic" w:hAnsi="MS PGothic" w:cs="MS PGothic"/>
      <w:lang w:val="en-US" w:eastAsia="ja-JP"/>
    </w:rPr>
  </w:style>
  <w:style w:type="paragraph" w:styleId="PlainText">
    <w:name w:val="Plain Text"/>
    <w:basedOn w:val="Normal"/>
    <w:qFormat/>
    <w:pPr>
      <w:widowControl w:val="0"/>
      <w:suppressAutoHyphens w:val="0"/>
    </w:pPr>
    <w:rPr>
      <w:rFonts w:ascii="Courier New" w:hAnsi="Courier New"/>
      <w:sz w:val="20"/>
      <w:szCs w:val="20"/>
      <w:lang w:val="en-GB" w:eastAsia="en-US"/>
    </w:rPr>
  </w:style>
  <w:style w:type="paragraph" w:customStyle="1" w:styleId="SingleTxtG">
    <w:name w:val="_ Single Txt_G"/>
    <w:basedOn w:val="Normal"/>
    <w:qFormat/>
    <w:pPr>
      <w:spacing w:after="120" w:line="240" w:lineRule="atLeast"/>
      <w:ind w:left="1134" w:right="1134"/>
      <w:jc w:val="both"/>
    </w:pPr>
    <w:rPr>
      <w:sz w:val="20"/>
      <w:szCs w:val="20"/>
      <w:lang w:val="fr-CH" w:eastAsia="en-US"/>
    </w:rPr>
  </w:style>
  <w:style w:type="paragraph" w:customStyle="1" w:styleId="HChG">
    <w:name w:val="_ H _Ch_G"/>
    <w:basedOn w:val="Normal"/>
    <w:qFormat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  <w:szCs w:val="20"/>
      <w:lang w:val="en-GB" w:eastAsia="en-US"/>
    </w:rPr>
  </w:style>
  <w:style w:type="paragraph" w:customStyle="1" w:styleId="H1G">
    <w:name w:val="_ H_1_G"/>
    <w:basedOn w:val="Normal"/>
    <w:qFormat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Cs w:val="20"/>
      <w:lang w:val="en-GB" w:eastAsia="en-US"/>
    </w:rPr>
  </w:style>
  <w:style w:type="paragraph" w:customStyle="1" w:styleId="H23G">
    <w:name w:val="_ H_2/3_G"/>
    <w:basedOn w:val="Normal"/>
    <w:qFormat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  <w:sz w:val="20"/>
      <w:szCs w:val="20"/>
      <w:lang w:val="en-GB" w:eastAsia="en-US"/>
    </w:rPr>
  </w:style>
  <w:style w:type="paragraph" w:styleId="CommentText">
    <w:name w:val="annotation text"/>
    <w:basedOn w:val="Normal"/>
    <w:qFormat/>
    <w:pPr>
      <w:suppressAutoHyphens w:val="0"/>
    </w:pPr>
    <w:rPr>
      <w:sz w:val="20"/>
      <w:szCs w:val="20"/>
      <w:lang w:val="fr-FR" w:eastAsia="de-DE"/>
    </w:rPr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customStyle="1" w:styleId="HMG">
    <w:name w:val="_ H __M_G"/>
    <w:basedOn w:val="Normal"/>
    <w:qFormat/>
    <w:pPr>
      <w:keepNext/>
      <w:keepLines/>
      <w:tabs>
        <w:tab w:val="right" w:pos="851"/>
      </w:tabs>
      <w:suppressAutoHyphens w:val="0"/>
      <w:spacing w:before="240" w:after="240" w:line="360" w:lineRule="exact"/>
      <w:ind w:left="1134" w:right="1134" w:hanging="1134"/>
    </w:pPr>
    <w:rPr>
      <w:b/>
      <w:sz w:val="34"/>
      <w:szCs w:val="20"/>
      <w:lang w:val="en-US" w:eastAsia="en-US"/>
    </w:rPr>
  </w:style>
  <w:style w:type="paragraph" w:customStyle="1" w:styleId="SMG">
    <w:name w:val="__S_M_G"/>
    <w:basedOn w:val="Normal"/>
    <w:qFormat/>
    <w:pPr>
      <w:keepNext/>
      <w:keepLines/>
      <w:suppressAutoHyphens w:val="0"/>
      <w:spacing w:before="240" w:after="240" w:line="420" w:lineRule="exact"/>
      <w:ind w:left="1134" w:right="1134"/>
    </w:pPr>
    <w:rPr>
      <w:b/>
      <w:sz w:val="40"/>
      <w:szCs w:val="20"/>
      <w:lang w:val="en-US" w:eastAsia="en-US"/>
    </w:rPr>
  </w:style>
  <w:style w:type="paragraph" w:customStyle="1" w:styleId="SLG">
    <w:name w:val="__S_L_G"/>
    <w:basedOn w:val="Normal"/>
    <w:qFormat/>
    <w:pPr>
      <w:keepNext/>
      <w:keepLines/>
      <w:suppressAutoHyphens w:val="0"/>
      <w:spacing w:before="240" w:after="240" w:line="580" w:lineRule="exact"/>
      <w:ind w:left="1134" w:right="1134"/>
    </w:pPr>
    <w:rPr>
      <w:b/>
      <w:sz w:val="56"/>
      <w:szCs w:val="20"/>
      <w:lang w:val="en-US" w:eastAsia="en-US"/>
    </w:rPr>
  </w:style>
  <w:style w:type="paragraph" w:customStyle="1" w:styleId="SSG">
    <w:name w:val="__S_S_G"/>
    <w:basedOn w:val="Normal"/>
    <w:qFormat/>
    <w:pPr>
      <w:keepNext/>
      <w:keepLines/>
      <w:suppressAutoHyphens w:val="0"/>
      <w:spacing w:before="240" w:after="240" w:line="300" w:lineRule="exact"/>
      <w:ind w:left="1134" w:right="1134"/>
    </w:pPr>
    <w:rPr>
      <w:b/>
      <w:sz w:val="28"/>
      <w:szCs w:val="20"/>
      <w:lang w:val="en-US" w:eastAsia="en-US"/>
    </w:rPr>
  </w:style>
  <w:style w:type="paragraph" w:customStyle="1" w:styleId="XLargeG">
    <w:name w:val="__XLarge_G"/>
    <w:basedOn w:val="Normal"/>
    <w:qFormat/>
    <w:pPr>
      <w:keepNext/>
      <w:keepLines/>
      <w:suppressAutoHyphens w:val="0"/>
      <w:spacing w:before="240" w:after="240" w:line="420" w:lineRule="exact"/>
      <w:ind w:left="1134" w:right="1134"/>
    </w:pPr>
    <w:rPr>
      <w:b/>
      <w:sz w:val="40"/>
      <w:szCs w:val="20"/>
      <w:lang w:val="en-US" w:eastAsia="en-US"/>
    </w:rPr>
  </w:style>
  <w:style w:type="paragraph" w:customStyle="1" w:styleId="H4G">
    <w:name w:val="_ H_4_G"/>
    <w:basedOn w:val="Normal"/>
    <w:qFormat/>
    <w:pPr>
      <w:keepNext/>
      <w:keepLines/>
      <w:tabs>
        <w:tab w:val="right" w:pos="851"/>
      </w:tabs>
      <w:suppressAutoHyphens w:val="0"/>
      <w:spacing w:before="240" w:after="120" w:line="240" w:lineRule="exact"/>
      <w:ind w:left="1134" w:right="1134" w:hanging="1134"/>
    </w:pPr>
    <w:rPr>
      <w:i/>
      <w:szCs w:val="20"/>
      <w:lang w:val="en-US" w:eastAsia="en-US"/>
    </w:rPr>
  </w:style>
  <w:style w:type="paragraph" w:customStyle="1" w:styleId="H56G">
    <w:name w:val="_ H_5/6_G"/>
    <w:basedOn w:val="Normal"/>
    <w:qFormat/>
    <w:pPr>
      <w:keepNext/>
      <w:keepLines/>
      <w:tabs>
        <w:tab w:val="right" w:pos="851"/>
      </w:tabs>
      <w:suppressAutoHyphens w:val="0"/>
      <w:spacing w:before="240" w:after="120" w:line="240" w:lineRule="exact"/>
      <w:ind w:left="1134" w:right="1134" w:hanging="1134"/>
    </w:pPr>
    <w:rPr>
      <w:szCs w:val="20"/>
      <w:lang w:val="en-US" w:eastAsia="en-US"/>
    </w:rPr>
  </w:style>
  <w:style w:type="paragraph" w:customStyle="1" w:styleId="i">
    <w:name w:val="(i)"/>
    <w:qFormat/>
    <w:pPr>
      <w:widowControl w:val="0"/>
      <w:suppressAutoHyphens/>
      <w:ind w:left="3402"/>
    </w:pPr>
    <w:rPr>
      <w:rFonts w:ascii="Times New Roman" w:eastAsia="Times New Roman" w:hAnsi="Times New Roman" w:cs="Times New Roman"/>
      <w:color w:val="00000A"/>
      <w:szCs w:val="20"/>
      <w:lang w:val="en-GB" w:eastAsia="en-GB" w:bidi="ar-SA"/>
    </w:rPr>
  </w:style>
  <w:style w:type="paragraph" w:customStyle="1" w:styleId="a2">
    <w:name w:val="(a)"/>
    <w:basedOn w:val="Normal"/>
    <w:qFormat/>
    <w:pPr>
      <w:widowControl w:val="0"/>
      <w:suppressAutoHyphens w:val="0"/>
      <w:spacing w:after="120" w:line="240" w:lineRule="exact"/>
      <w:ind w:left="2835" w:right="1134" w:hanging="567"/>
      <w:jc w:val="both"/>
    </w:pPr>
    <w:rPr>
      <w:sz w:val="20"/>
      <w:szCs w:val="20"/>
      <w:lang w:val="en-US" w:eastAsia="en-US"/>
    </w:rPr>
  </w:style>
  <w:style w:type="paragraph" w:customStyle="1" w:styleId="Document1">
    <w:name w:val="Document[1]"/>
    <w:basedOn w:val="Normal"/>
    <w:qFormat/>
    <w:pPr>
      <w:widowControl w:val="0"/>
      <w:suppressAutoHyphens w:val="0"/>
    </w:pPr>
    <w:rPr>
      <w:b/>
      <w:sz w:val="36"/>
      <w:szCs w:val="20"/>
      <w:lang w:val="en-US" w:eastAsia="en-US"/>
    </w:rPr>
  </w:style>
  <w:style w:type="paragraph" w:customStyle="1" w:styleId="Document2">
    <w:name w:val="Document[2]"/>
    <w:basedOn w:val="Normal"/>
    <w:qFormat/>
    <w:pPr>
      <w:widowControl w:val="0"/>
      <w:suppressAutoHyphens w:val="0"/>
    </w:pPr>
    <w:rPr>
      <w:b/>
      <w:szCs w:val="20"/>
      <w:u w:val="single"/>
      <w:lang w:val="en-US" w:eastAsia="en-US"/>
    </w:rPr>
  </w:style>
  <w:style w:type="paragraph" w:customStyle="1" w:styleId="Document3">
    <w:name w:val="Document[3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Document4">
    <w:name w:val="Document[4]"/>
    <w:basedOn w:val="Normal"/>
    <w:qFormat/>
    <w:pPr>
      <w:widowControl w:val="0"/>
      <w:suppressAutoHyphens w:val="0"/>
    </w:pPr>
    <w:rPr>
      <w:b/>
      <w:i/>
      <w:szCs w:val="20"/>
      <w:lang w:val="en-US" w:eastAsia="en-US"/>
    </w:rPr>
  </w:style>
  <w:style w:type="paragraph" w:customStyle="1" w:styleId="Document5">
    <w:name w:val="Document[5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Document6">
    <w:name w:val="Document[6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Document7">
    <w:name w:val="Document[7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Document8">
    <w:name w:val="Document[8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Technical1">
    <w:name w:val="Technical[1]"/>
    <w:basedOn w:val="Normal"/>
    <w:qFormat/>
    <w:pPr>
      <w:widowControl w:val="0"/>
      <w:suppressAutoHyphens w:val="0"/>
    </w:pPr>
    <w:rPr>
      <w:b/>
      <w:sz w:val="36"/>
      <w:szCs w:val="20"/>
      <w:lang w:val="en-US" w:eastAsia="en-US"/>
    </w:rPr>
  </w:style>
  <w:style w:type="paragraph" w:customStyle="1" w:styleId="Technical2">
    <w:name w:val="Technical[2]"/>
    <w:basedOn w:val="Normal"/>
    <w:qFormat/>
    <w:pPr>
      <w:widowControl w:val="0"/>
      <w:suppressAutoHyphens w:val="0"/>
    </w:pPr>
    <w:rPr>
      <w:b/>
      <w:szCs w:val="20"/>
      <w:u w:val="single"/>
      <w:lang w:val="en-US" w:eastAsia="en-US"/>
    </w:rPr>
  </w:style>
  <w:style w:type="paragraph" w:customStyle="1" w:styleId="Technical3">
    <w:name w:val="Technical[3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cal4">
    <w:name w:val="Technical[4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cal5">
    <w:name w:val="Technical[5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cal6">
    <w:name w:val="Technical[6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cal7">
    <w:name w:val="Technical[7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cal8">
    <w:name w:val="Technical[8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que1">
    <w:name w:val="Technique[1]"/>
    <w:basedOn w:val="Normal"/>
    <w:qFormat/>
    <w:pPr>
      <w:widowControl w:val="0"/>
      <w:suppressAutoHyphens w:val="0"/>
    </w:pPr>
    <w:rPr>
      <w:b/>
      <w:sz w:val="36"/>
      <w:szCs w:val="20"/>
      <w:lang w:val="en-US" w:eastAsia="en-US"/>
    </w:rPr>
  </w:style>
  <w:style w:type="paragraph" w:customStyle="1" w:styleId="Technique2">
    <w:name w:val="Technique[2]"/>
    <w:basedOn w:val="Normal"/>
    <w:qFormat/>
    <w:pPr>
      <w:widowControl w:val="0"/>
      <w:suppressAutoHyphens w:val="0"/>
    </w:pPr>
    <w:rPr>
      <w:b/>
      <w:szCs w:val="20"/>
      <w:u w:val="single"/>
      <w:lang w:val="en-US" w:eastAsia="en-US"/>
    </w:rPr>
  </w:style>
  <w:style w:type="paragraph" w:customStyle="1" w:styleId="Technique3">
    <w:name w:val="Technique[3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que4">
    <w:name w:val="Technique[4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que5">
    <w:name w:val="Technique[5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que6">
    <w:name w:val="Technique[6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que7">
    <w:name w:val="Technique[7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que8">
    <w:name w:val="Technique[8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RightPar1">
    <w:name w:val="Right Par[1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RightPar2">
    <w:name w:val="Right Par[2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RightPar3">
    <w:name w:val="Right Par[3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RightPar4">
    <w:name w:val="Right Par[4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RightPar5">
    <w:name w:val="Right Par[5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RightPar6">
    <w:name w:val="Right Par[6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RightPar7">
    <w:name w:val="Right Par[7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RightPar8">
    <w:name w:val="Right Par[8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Document10">
    <w:name w:val="Document 1"/>
    <w:qFormat/>
    <w:pPr>
      <w:keepNext/>
      <w:keepLines/>
      <w:widowControl w:val="0"/>
      <w:tabs>
        <w:tab w:val="left" w:pos="0"/>
      </w:tabs>
      <w:suppressAutoHyphens/>
    </w:pPr>
    <w:rPr>
      <w:rFonts w:ascii="Courier" w:eastAsia="Times New Roman" w:hAnsi="Courier" w:cs="Times New Roman"/>
      <w:color w:val="00000A"/>
      <w:szCs w:val="20"/>
      <w:lang w:val="en-GB" w:eastAsia="en-US" w:bidi="ar-SA"/>
    </w:rPr>
  </w:style>
  <w:style w:type="paragraph" w:styleId="CommentSubject">
    <w:name w:val="annotation subject"/>
    <w:basedOn w:val="CommentText"/>
    <w:qFormat/>
    <w:rPr>
      <w:b/>
      <w:bCs/>
      <w:lang w:val="en-US" w:eastAsia="en-US"/>
    </w:rPr>
  </w:style>
  <w:style w:type="paragraph" w:customStyle="1" w:styleId="Tabledesmatiresniveau3">
    <w:name w:val="Table des matières niveau 3"/>
    <w:basedOn w:val="Normal"/>
    <w:pPr>
      <w:suppressAutoHyphens w:val="0"/>
      <w:spacing w:after="100"/>
      <w:ind w:left="480"/>
    </w:pPr>
    <w:rPr>
      <w:szCs w:val="20"/>
      <w:lang w:val="en-US" w:eastAsia="en-US"/>
    </w:rPr>
  </w:style>
  <w:style w:type="paragraph" w:customStyle="1" w:styleId="Tabledesmatiresniveau1">
    <w:name w:val="Table des matières niveau 1"/>
    <w:basedOn w:val="Normal"/>
    <w:pPr>
      <w:suppressAutoHyphens w:val="0"/>
      <w:spacing w:after="100"/>
    </w:pPr>
    <w:rPr>
      <w:szCs w:val="20"/>
      <w:lang w:val="en-US" w:eastAsia="en-US"/>
    </w:rPr>
  </w:style>
  <w:style w:type="paragraph" w:customStyle="1" w:styleId="Tabledesmatiresniveau2">
    <w:name w:val="Table des matières niveau 2"/>
    <w:basedOn w:val="Normal"/>
    <w:pPr>
      <w:suppressAutoHyphens w:val="0"/>
      <w:spacing w:after="100"/>
      <w:ind w:left="240"/>
    </w:pPr>
    <w:rPr>
      <w:szCs w:val="20"/>
      <w:lang w:val="en-US" w:eastAsia="en-US"/>
    </w:rPr>
  </w:style>
  <w:style w:type="paragraph" w:customStyle="1" w:styleId="Para">
    <w:name w:val="Para"/>
    <w:basedOn w:val="a2"/>
    <w:qFormat/>
    <w:pPr>
      <w:ind w:left="2268" w:hanging="1134"/>
    </w:pPr>
  </w:style>
  <w:style w:type="paragraph" w:customStyle="1" w:styleId="blocpara">
    <w:name w:val="bloc para"/>
    <w:basedOn w:val="Para"/>
    <w:qFormat/>
    <w:pPr>
      <w:ind w:firstLine="0"/>
    </w:pPr>
  </w:style>
  <w:style w:type="paragraph" w:styleId="Revision">
    <w:name w:val="Revision"/>
    <w:qFormat/>
    <w:pPr>
      <w:suppressAutoHyphens/>
    </w:pPr>
    <w:rPr>
      <w:rFonts w:ascii="Times New Roman" w:eastAsia="Times New Roman" w:hAnsi="Times New Roman" w:cs="Times New Roman"/>
      <w:color w:val="00000A"/>
      <w:sz w:val="24"/>
      <w:szCs w:val="20"/>
      <w:lang w:val="en-US" w:eastAsia="en-US" w:bidi="ar-SA"/>
    </w:rPr>
  </w:style>
  <w:style w:type="paragraph" w:customStyle="1" w:styleId="Tabledesmatiresniveau4">
    <w:name w:val="Table des matières niveau 4"/>
    <w:basedOn w:val="Normal"/>
    <w:pPr>
      <w:suppressAutoHyphens w:val="0"/>
      <w:spacing w:after="100" w:line="276" w:lineRule="auto"/>
      <w:ind w:left="660"/>
    </w:pPr>
    <w:rPr>
      <w:rFonts w:ascii="Calibri" w:hAnsi="Calibri"/>
      <w:sz w:val="22"/>
      <w:szCs w:val="22"/>
      <w:lang w:val="en-GB" w:eastAsia="en-GB"/>
    </w:rPr>
  </w:style>
  <w:style w:type="paragraph" w:customStyle="1" w:styleId="Tabledesmatiresniveau5">
    <w:name w:val="Table des matières niveau 5"/>
    <w:basedOn w:val="Normal"/>
    <w:pPr>
      <w:suppressAutoHyphens w:val="0"/>
      <w:spacing w:after="100" w:line="276" w:lineRule="auto"/>
      <w:ind w:left="880"/>
    </w:pPr>
    <w:rPr>
      <w:rFonts w:ascii="Calibri" w:hAnsi="Calibri"/>
      <w:sz w:val="22"/>
      <w:szCs w:val="22"/>
      <w:lang w:val="en-GB" w:eastAsia="en-GB"/>
    </w:rPr>
  </w:style>
  <w:style w:type="paragraph" w:customStyle="1" w:styleId="Tabledesmatiresniveau6">
    <w:name w:val="Table des matières niveau 6"/>
    <w:basedOn w:val="Normal"/>
    <w:pPr>
      <w:suppressAutoHyphens w:val="0"/>
      <w:spacing w:after="100" w:line="276" w:lineRule="auto"/>
      <w:ind w:left="1100"/>
    </w:pPr>
    <w:rPr>
      <w:rFonts w:ascii="Calibri" w:hAnsi="Calibri"/>
      <w:sz w:val="22"/>
      <w:szCs w:val="22"/>
      <w:lang w:val="en-GB" w:eastAsia="en-GB"/>
    </w:rPr>
  </w:style>
  <w:style w:type="paragraph" w:customStyle="1" w:styleId="Tabledesmatiresniveau7">
    <w:name w:val="Table des matières niveau 7"/>
    <w:basedOn w:val="Normal"/>
    <w:pPr>
      <w:suppressAutoHyphens w:val="0"/>
      <w:spacing w:after="100" w:line="276" w:lineRule="auto"/>
      <w:ind w:left="1320"/>
    </w:pPr>
    <w:rPr>
      <w:rFonts w:ascii="Calibri" w:hAnsi="Calibri"/>
      <w:sz w:val="22"/>
      <w:szCs w:val="22"/>
      <w:lang w:val="en-GB" w:eastAsia="en-GB"/>
    </w:rPr>
  </w:style>
  <w:style w:type="paragraph" w:customStyle="1" w:styleId="Tabledesmatiresniveau8">
    <w:name w:val="Table des matières niveau 8"/>
    <w:basedOn w:val="Normal"/>
    <w:pPr>
      <w:suppressAutoHyphens w:val="0"/>
      <w:spacing w:after="100" w:line="276" w:lineRule="auto"/>
      <w:ind w:left="1540"/>
    </w:pPr>
    <w:rPr>
      <w:rFonts w:ascii="Calibri" w:hAnsi="Calibri"/>
      <w:sz w:val="22"/>
      <w:szCs w:val="22"/>
      <w:lang w:val="en-GB" w:eastAsia="en-GB"/>
    </w:rPr>
  </w:style>
  <w:style w:type="paragraph" w:customStyle="1" w:styleId="Tabledesmatiresniveau9">
    <w:name w:val="Table des matières niveau 9"/>
    <w:basedOn w:val="Normal"/>
    <w:pPr>
      <w:suppressAutoHyphens w:val="0"/>
      <w:spacing w:after="100" w:line="276" w:lineRule="auto"/>
      <w:ind w:left="1760"/>
    </w:pPr>
    <w:rPr>
      <w:rFonts w:ascii="Calibri" w:hAnsi="Calibri"/>
      <w:sz w:val="22"/>
      <w:szCs w:val="22"/>
      <w:lang w:val="en-GB" w:eastAsia="en-GB"/>
    </w:rPr>
  </w:style>
  <w:style w:type="paragraph" w:customStyle="1" w:styleId="Formulefinale">
    <w:name w:val="Formule finale"/>
    <w:basedOn w:val="Normal"/>
    <w:pPr>
      <w:spacing w:line="240" w:lineRule="atLeast"/>
    </w:pPr>
    <w:rPr>
      <w:sz w:val="20"/>
      <w:szCs w:val="20"/>
      <w:lang w:val="fr-CH" w:eastAsia="en-US"/>
    </w:rPr>
  </w:style>
  <w:style w:type="paragraph" w:styleId="Header">
    <w:name w:val="header"/>
    <w:basedOn w:val="Normal"/>
    <w:link w:val="HeaderChar1"/>
    <w:uiPriority w:val="99"/>
    <w:unhideWhenUsed/>
    <w:rsid w:val="00A00013"/>
    <w:pPr>
      <w:tabs>
        <w:tab w:val="center" w:pos="4513"/>
        <w:tab w:val="right" w:pos="9026"/>
      </w:tabs>
    </w:pPr>
  </w:style>
  <w:style w:type="character" w:customStyle="1" w:styleId="HeaderChar1">
    <w:name w:val="Header Char1"/>
    <w:basedOn w:val="DefaultParagraphFont"/>
    <w:link w:val="Header"/>
    <w:uiPriority w:val="99"/>
    <w:rsid w:val="00A00013"/>
    <w:rPr>
      <w:rFonts w:ascii="Times New Roman" w:eastAsia="Times New Roman" w:hAnsi="Times New Roman" w:cs="Times New Roman"/>
      <w:color w:val="00000A"/>
      <w:sz w:val="24"/>
      <w:lang w:val="ru-RU" w:eastAsia="ar-SA" w:bidi="ar-SA"/>
    </w:rPr>
  </w:style>
  <w:style w:type="paragraph" w:styleId="Footer">
    <w:name w:val="footer"/>
    <w:basedOn w:val="Normal"/>
    <w:link w:val="FooterChar1"/>
    <w:uiPriority w:val="99"/>
    <w:unhideWhenUsed/>
    <w:rsid w:val="00A00013"/>
    <w:pPr>
      <w:tabs>
        <w:tab w:val="center" w:pos="4513"/>
        <w:tab w:val="right" w:pos="9026"/>
      </w:tabs>
    </w:pPr>
  </w:style>
  <w:style w:type="character" w:customStyle="1" w:styleId="FooterChar1">
    <w:name w:val="Footer Char1"/>
    <w:basedOn w:val="DefaultParagraphFont"/>
    <w:link w:val="Footer"/>
    <w:uiPriority w:val="99"/>
    <w:rsid w:val="00A00013"/>
    <w:rPr>
      <w:rFonts w:ascii="Times New Roman" w:eastAsia="Times New Roman" w:hAnsi="Times New Roman" w:cs="Times New Roman"/>
      <w:color w:val="00000A"/>
      <w:sz w:val="24"/>
      <w:lang w:val="ru-RU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Submitted by the expert from the informal group on Service Doors, Windows and Emergency Exits (SDWEE)</vt:lpstr>
    </vt:vector>
  </TitlesOfParts>
  <Company>ECE-ISU</Company>
  <LinksUpToDate>false</LinksUpToDate>
  <CharactersWithSpaces>2997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Submitted by the expert from the informal group on Service Doors, Windows and Emergency Exits (SDWEE)</dc:title>
  <dc:creator>OICA</dc:creator>
  <cp:lastModifiedBy>Hubert Romain</cp:lastModifiedBy>
  <cp:revision>2</cp:revision>
  <cp:lastPrinted>2016-10-06T09:18:00Z</cp:lastPrinted>
  <dcterms:created xsi:type="dcterms:W3CDTF">2017-04-24T16:00:00Z</dcterms:created>
  <dcterms:modified xsi:type="dcterms:W3CDTF">2017-04-24T16:00:00Z</dcterms:modified>
  <dc:language>fr-FR</dc:language>
</cp:coreProperties>
</file>