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E44C56" w14:textId="78F5A878" w:rsidR="00514DAE" w:rsidRPr="00502B0E" w:rsidRDefault="00514DAE" w:rsidP="00514DAE">
      <w:pPr>
        <w:pStyle w:val="HChG"/>
      </w:pPr>
      <w:bookmarkStart w:id="0" w:name="_GoBack"/>
      <w:bookmarkEnd w:id="0"/>
      <w:r>
        <w:tab/>
      </w:r>
      <w:r>
        <w:tab/>
      </w:r>
      <w:r w:rsidR="00EF6D6E">
        <w:rPr>
          <w:rFonts w:hint="eastAsia"/>
          <w:lang w:eastAsia="ja-JP"/>
        </w:rPr>
        <w:t>Draft r</w:t>
      </w:r>
      <w:r w:rsidR="00FA052F">
        <w:rPr>
          <w:rFonts w:hint="eastAsia"/>
          <w:lang w:eastAsia="ja-JP"/>
        </w:rPr>
        <w:t>evision</w:t>
      </w:r>
      <w:r w:rsidR="00EF6D6E">
        <w:rPr>
          <w:rFonts w:hint="eastAsia"/>
          <w:lang w:eastAsia="ja-JP"/>
        </w:rPr>
        <w:t xml:space="preserve"> of</w:t>
      </w:r>
      <w:r w:rsidR="00FA052F">
        <w:rPr>
          <w:rFonts w:hint="eastAsia"/>
          <w:lang w:eastAsia="ja-JP"/>
        </w:rPr>
        <w:t xml:space="preserve"> g</w:t>
      </w:r>
      <w:r w:rsidRPr="00502B0E">
        <w:t xml:space="preserve">lobal technical regulation on </w:t>
      </w:r>
      <w:r>
        <w:rPr>
          <w:rFonts w:hint="eastAsia"/>
          <w:lang w:eastAsia="ja-JP"/>
        </w:rPr>
        <w:t xml:space="preserve">Evaporative emission test procedure for </w:t>
      </w:r>
      <w:r w:rsidR="007359FE">
        <w:rPr>
          <w:lang w:eastAsia="ja-JP"/>
        </w:rPr>
        <w:t xml:space="preserve">the </w:t>
      </w:r>
      <w:r w:rsidRPr="00502B0E">
        <w:t>Worldwide harmoniz</w:t>
      </w:r>
      <w:r w:rsidR="007359FE">
        <w:t>ed Light vehicle Test Procedure</w:t>
      </w:r>
      <w:r w:rsidRPr="00502B0E">
        <w:t xml:space="preserve"> (WLTP</w:t>
      </w:r>
      <w:r>
        <w:rPr>
          <w:rFonts w:hint="eastAsia"/>
          <w:lang w:eastAsia="ja-JP"/>
        </w:rPr>
        <w:t xml:space="preserve"> EVAP</w:t>
      </w:r>
      <w:r w:rsidRPr="00502B0E">
        <w:t>)</w:t>
      </w:r>
    </w:p>
    <w:p w14:paraId="495171CF" w14:textId="77777777" w:rsidR="00514DAE" w:rsidRPr="00502B0E" w:rsidRDefault="00514DAE" w:rsidP="00514DAE">
      <w:pPr>
        <w:pStyle w:val="HChG"/>
      </w:pPr>
      <w:r w:rsidRPr="00502B0E">
        <w:tab/>
        <w:t>I.</w:t>
      </w:r>
      <w:r w:rsidRPr="00502B0E">
        <w:tab/>
        <w:t>Statement of technical rationale and justification</w:t>
      </w:r>
    </w:p>
    <w:p w14:paraId="5487E19F" w14:textId="77777777" w:rsidR="00514DAE" w:rsidRPr="00502B0E" w:rsidRDefault="00514DAE" w:rsidP="00514DAE">
      <w:pPr>
        <w:pStyle w:val="H1G"/>
        <w:rPr>
          <w:lang w:eastAsia="ja-JP"/>
        </w:rPr>
      </w:pPr>
      <w:r w:rsidRPr="00502B0E">
        <w:tab/>
        <w:t>A.</w:t>
      </w:r>
      <w:r w:rsidRPr="00502B0E">
        <w:tab/>
        <w:t>Introduction</w:t>
      </w:r>
    </w:p>
    <w:p w14:paraId="7BE77F47" w14:textId="77777777" w:rsidR="00514DAE" w:rsidRPr="00C47377" w:rsidRDefault="00514DAE" w:rsidP="00514DAE">
      <w:pPr>
        <w:pStyle w:val="SingleTxtG"/>
      </w:pPr>
      <w:r w:rsidRPr="00C47377">
        <w:t>1.</w:t>
      </w:r>
      <w:r w:rsidRPr="00C47377">
        <w:tab/>
        <w:t>The compliance with emission standards is a central issue of vehicle certification worldwide. Emissions comprise criteria pollutants having a direct (mainly local) negative impact on health and environment, as well as pollutants having a negative environmental impact on a global scale. Regulatory emission standards typically are complex documents, describing measurement pro</w:t>
      </w:r>
      <w:r w:rsidR="00821E25">
        <w:t>cedures under a variety of well-</w:t>
      </w:r>
      <w:r w:rsidRPr="00C47377">
        <w:t>defined conditions, setting limit values for emissions, but also defining other elements such as the durability and on-board monitoring of emission control devices.</w:t>
      </w:r>
    </w:p>
    <w:p w14:paraId="7B0AC3EC" w14:textId="77777777" w:rsidR="00514DAE" w:rsidRPr="00C47377" w:rsidRDefault="00514DAE" w:rsidP="00514DAE">
      <w:pPr>
        <w:pStyle w:val="SingleTxtG"/>
      </w:pPr>
      <w:r w:rsidRPr="00C47377">
        <w:t>2.</w:t>
      </w:r>
      <w:r w:rsidRPr="00C47377">
        <w:tab/>
        <w:t>Most manufacturers produce vehicles for a global clientele or at least for several regions. Albeit vehicles are not identical worldwide since vehicle types and models tend to cater to local tastes and living conditions, the compliance with different emission standards in each region creates high burdens from an administrative and vehicle design point of view. Vehicle manufacturers</w:t>
      </w:r>
      <w:r>
        <w:t>,</w:t>
      </w:r>
      <w:r w:rsidRPr="00C47377">
        <w:t xml:space="preserve"> therefore</w:t>
      </w:r>
      <w:r>
        <w:t>,</w:t>
      </w:r>
      <w:r w:rsidRPr="00C47377">
        <w:t xml:space="preserve"> have a strong interest in harmoni</w:t>
      </w:r>
      <w:r w:rsidR="00EB7CB3">
        <w:rPr>
          <w:rFonts w:hint="eastAsia"/>
          <w:lang w:eastAsia="ja-JP"/>
        </w:rPr>
        <w:t>z</w:t>
      </w:r>
      <w:r w:rsidRPr="00C47377">
        <w:t>ing vehicle emission test procedures and performance requirements as much as possible on a global scale. Regulators also have an interest in global harmoni</w:t>
      </w:r>
      <w:r>
        <w:t>z</w:t>
      </w:r>
      <w:r w:rsidRPr="00C47377">
        <w:t>ation since it offers more efficient development and adaptation to technical progress, potential collaboration at market surveillance and facilitates the exchange of information between authorities.</w:t>
      </w:r>
    </w:p>
    <w:p w14:paraId="670B1BC2" w14:textId="77777777" w:rsidR="00514DAE" w:rsidRDefault="00514DAE" w:rsidP="00514DAE">
      <w:pPr>
        <w:pStyle w:val="SingleTxtG"/>
      </w:pPr>
      <w:r w:rsidRPr="00C47377">
        <w:t>3.</w:t>
      </w:r>
      <w:r w:rsidRPr="00C47377">
        <w:tab/>
        <w:t xml:space="preserve">As a consequence stakeholders launched the work on </w:t>
      </w:r>
      <w:r>
        <w:t>the W</w:t>
      </w:r>
      <w:r w:rsidRPr="00C47377">
        <w:t>orldwide harmoni</w:t>
      </w:r>
      <w:r>
        <w:t>z</w:t>
      </w:r>
      <w:r w:rsidRPr="00C47377">
        <w:t xml:space="preserve">ed </w:t>
      </w:r>
      <w:r>
        <w:t>L</w:t>
      </w:r>
      <w:r w:rsidRPr="00C47377">
        <w:t xml:space="preserve">ight vehicle </w:t>
      </w:r>
      <w:r>
        <w:t>T</w:t>
      </w:r>
      <w:r w:rsidRPr="00C47377">
        <w:t xml:space="preserve">est </w:t>
      </w:r>
      <w:r>
        <w:t>P</w:t>
      </w:r>
      <w:r w:rsidR="00D3246B">
        <w:t>rocedure</w:t>
      </w:r>
      <w:r w:rsidRPr="00C47377">
        <w:t xml:space="preserve"> (WLTP) </w:t>
      </w:r>
      <w:r>
        <w:t>which</w:t>
      </w:r>
      <w:r w:rsidRPr="00C47377">
        <w:t xml:space="preserve"> aims at </w:t>
      </w:r>
      <w:r>
        <w:t>harmoni</w:t>
      </w:r>
      <w:r w:rsidR="00EB7CB3">
        <w:rPr>
          <w:rFonts w:hint="eastAsia"/>
          <w:lang w:eastAsia="ja-JP"/>
        </w:rPr>
        <w:t>z</w:t>
      </w:r>
      <w:r>
        <w:t>ing</w:t>
      </w:r>
      <w:r w:rsidRPr="00C47377">
        <w:t xml:space="preserve"> emission</w:t>
      </w:r>
      <w:r>
        <w:t>-</w:t>
      </w:r>
      <w:r w:rsidRPr="00C47377">
        <w:t xml:space="preserve">related test procedures for light duty vehicles to the extent this is possible. </w:t>
      </w:r>
      <w:r w:rsidRPr="00B73F35">
        <w:t>One of the aspects covered within the mandate for WLTP is the evaporative emission test procedure.</w:t>
      </w:r>
    </w:p>
    <w:p w14:paraId="3034D864" w14:textId="77777777" w:rsidR="00514DAE" w:rsidRDefault="00D85EF5" w:rsidP="00514DAE">
      <w:pPr>
        <w:pStyle w:val="SingleTxtG"/>
      </w:pPr>
      <w:r>
        <w:t>4.</w:t>
      </w:r>
      <w:r>
        <w:tab/>
      </w:r>
      <w:r w:rsidR="00514DAE">
        <w:t>Evaporative emissions from vehicles is a complex phenomenon which depends on multiple factors, that ranges from climate conditions to fuel properties, from driving and parking patterns to the technology us</w:t>
      </w:r>
      <w:r w:rsidR="00F62B5F">
        <w:t>ed to control these emissions.</w:t>
      </w:r>
    </w:p>
    <w:p w14:paraId="765E31EB" w14:textId="784C0F27" w:rsidR="00514DAE" w:rsidRDefault="00F62B5F" w:rsidP="00514DAE">
      <w:pPr>
        <w:pStyle w:val="SingleTxtG"/>
        <w:rPr>
          <w:lang w:eastAsia="ja-JP"/>
        </w:rPr>
      </w:pPr>
      <w:r>
        <w:t>5.</w:t>
      </w:r>
      <w:r>
        <w:tab/>
      </w:r>
      <w:r w:rsidR="00514DAE">
        <w:t>Evaporative emissions from a vehicle can be defined, in a very generic way, as Volatile Organic Compounds (VOCs) emitted by the vehicle itself in different operating conditions but not direc</w:t>
      </w:r>
      <w:r w:rsidR="00E82D18">
        <w:t>t</w:t>
      </w:r>
      <w:r w:rsidR="00514DAE">
        <w:t xml:space="preserve">ly </w:t>
      </w:r>
      <w:ins w:id="1" w:author="Finalized" w:date="2017-03-28T16:35:00Z">
        <w:r w:rsidR="00B62E9E">
          <w:t xml:space="preserve">derived </w:t>
        </w:r>
      </w:ins>
      <w:del w:id="2" w:author="Finalized" w:date="2017-03-28T16:35:00Z">
        <w:r w:rsidR="00514DAE" w:rsidDel="00B62E9E">
          <w:delText xml:space="preserve">deriving </w:delText>
        </w:r>
      </w:del>
      <w:r w:rsidR="00514DAE">
        <w:t xml:space="preserve">from the combustion process. In petrol vehicles the most important potential source of evaporative emissions is the loss of fuel through the evaporation and permeation mechanisms from the fuel storing system. </w:t>
      </w:r>
      <w:del w:id="3" w:author="Finalized" w:date="2017-04-17T10:44:00Z">
        <w:r w:rsidR="00514DAE" w:rsidDel="00317B77">
          <w:delText xml:space="preserve">Fuel </w:delText>
        </w:r>
      </w:del>
      <w:ins w:id="4" w:author="Finalized" w:date="2017-04-17T10:44:00Z">
        <w:r w:rsidR="00317B77">
          <w:t>Fuel</w:t>
        </w:r>
        <w:r w:rsidR="00317B77">
          <w:rPr>
            <w:rFonts w:hint="eastAsia"/>
            <w:lang w:eastAsia="ja-JP"/>
          </w:rPr>
          <w:t>-</w:t>
        </w:r>
      </w:ins>
      <w:r w:rsidR="00514DAE">
        <w:t xml:space="preserve">related evaporative emissions may occur during any vehicle operation including parking events, normal </w:t>
      </w:r>
      <w:r>
        <w:t>driving and vehicle refuelling.</w:t>
      </w:r>
    </w:p>
    <w:p w14:paraId="16ADEA0D" w14:textId="590980F7" w:rsidR="00514DAE" w:rsidRDefault="00F62B5F" w:rsidP="00514DAE">
      <w:pPr>
        <w:pStyle w:val="SingleTxtG"/>
      </w:pPr>
      <w:r>
        <w:t>6.</w:t>
      </w:r>
      <w:r>
        <w:tab/>
      </w:r>
      <w:r w:rsidR="00514DAE">
        <w:t xml:space="preserve">VOCs may also be emitted by specific components of the vehicle </w:t>
      </w:r>
      <w:del w:id="5" w:author="Finalized" w:date="2017-04-17T10:45:00Z">
        <w:r w:rsidR="00514DAE" w:rsidDel="00317B77">
          <w:delText xml:space="preserve">like </w:delText>
        </w:r>
      </w:del>
      <w:ins w:id="6" w:author="Finalized" w:date="2017-04-17T10:45:00Z">
        <w:r w:rsidR="00317B77">
          <w:rPr>
            <w:rFonts w:hint="eastAsia"/>
            <w:lang w:eastAsia="ja-JP"/>
          </w:rPr>
          <w:t>such as</w:t>
        </w:r>
        <w:r w:rsidR="00317B77">
          <w:t xml:space="preserve"> </w:t>
        </w:r>
      </w:ins>
      <w:r w:rsidR="00514DAE">
        <w:t>tyres, interior trim</w:t>
      </w:r>
      <w:ins w:id="7" w:author="Finalized" w:date="2017-03-28T16:36:00Z">
        <w:r w:rsidR="00B62E9E">
          <w:rPr>
            <w:rFonts w:hint="eastAsia"/>
            <w:lang w:eastAsia="ja-JP"/>
          </w:rPr>
          <w:t xml:space="preserve">, </w:t>
        </w:r>
        <w:proofErr w:type="gramStart"/>
        <w:r w:rsidR="00B62E9E">
          <w:rPr>
            <w:rFonts w:hint="eastAsia"/>
            <w:lang w:eastAsia="ja-JP"/>
          </w:rPr>
          <w:t>plastics</w:t>
        </w:r>
      </w:ins>
      <w:proofErr w:type="gramEnd"/>
      <w:r w:rsidR="00514DAE">
        <w:t xml:space="preserve"> or by other fluids (e.g. windshield washer fluid). These </w:t>
      </w:r>
      <w:ins w:id="8" w:author="Finalized" w:date="2017-03-28T16:36:00Z">
        <w:r w:rsidR="00B62E9E">
          <w:rPr>
            <w:rFonts w:hint="eastAsia"/>
            <w:lang w:eastAsia="ja-JP"/>
          </w:rPr>
          <w:t>non-fuel related</w:t>
        </w:r>
        <w:r w:rsidR="00B62E9E">
          <w:t xml:space="preserve"> </w:t>
        </w:r>
      </w:ins>
      <w:r w:rsidR="00514DAE">
        <w:t>emissions are usually quite low</w:t>
      </w:r>
      <w:ins w:id="9" w:author="Finalized" w:date="2017-03-28T16:37:00Z">
        <w:r w:rsidR="00B62E9E">
          <w:rPr>
            <w:rFonts w:hint="eastAsia"/>
            <w:lang w:eastAsia="ja-JP"/>
          </w:rPr>
          <w:t>,</w:t>
        </w:r>
      </w:ins>
      <w:r w:rsidR="00514DAE">
        <w:t xml:space="preserve"> </w:t>
      </w:r>
      <w:del w:id="10" w:author="Finalized" w:date="2017-03-28T16:37:00Z">
        <w:r w:rsidR="00514DAE" w:rsidDel="00B62E9E">
          <w:delText xml:space="preserve">and do </w:delText>
        </w:r>
      </w:del>
      <w:r w:rsidR="00514DAE">
        <w:t>not depen</w:t>
      </w:r>
      <w:r w:rsidR="00821E25">
        <w:t>d</w:t>
      </w:r>
      <w:ins w:id="11" w:author="Finalized" w:date="2017-04-17T10:45:00Z">
        <w:r w:rsidR="00317B77">
          <w:t>ent</w:t>
        </w:r>
      </w:ins>
      <w:r w:rsidR="00821E25">
        <w:t xml:space="preserve"> on how the vehicle is used or</w:t>
      </w:r>
      <w:r w:rsidR="00514DAE">
        <w:t xml:space="preserve"> on the quality of the fuel</w:t>
      </w:r>
      <w:ins w:id="12" w:author="Finalized" w:date="2017-05-23T14:53:00Z">
        <w:r w:rsidR="007A0B0B">
          <w:rPr>
            <w:rFonts w:hint="eastAsia"/>
            <w:lang w:eastAsia="ja-JP"/>
          </w:rPr>
          <w:t>,</w:t>
        </w:r>
      </w:ins>
      <w:ins w:id="13" w:author="Finalized" w:date="2017-03-28T16:37:00Z">
        <w:r w:rsidR="00B62E9E">
          <w:rPr>
            <w:rFonts w:hint="eastAsia"/>
            <w:lang w:eastAsia="ja-JP"/>
          </w:rPr>
          <w:t xml:space="preserve"> </w:t>
        </w:r>
        <w:r w:rsidR="00B62E9E">
          <w:t>and tend to decrease over time</w:t>
        </w:r>
      </w:ins>
      <w:r w:rsidR="00514DAE">
        <w:t xml:space="preserve">. Evaporative emissions in general do not represent a significant problem for diesel vehicles due to the very low vapour pressure of </w:t>
      </w:r>
      <w:del w:id="14" w:author="Finalized" w:date="2017-03-28T16:37:00Z">
        <w:r w:rsidR="00514DAE" w:rsidDel="00B62E9E">
          <w:delText xml:space="preserve">the </w:delText>
        </w:r>
      </w:del>
      <w:r w:rsidR="00514DAE">
        <w:t xml:space="preserve">diesel fuel. </w:t>
      </w:r>
    </w:p>
    <w:p w14:paraId="5A795A57" w14:textId="71B514ED" w:rsidR="003E2132" w:rsidRDefault="00F62B5F" w:rsidP="00514DAE">
      <w:pPr>
        <w:pStyle w:val="SingleTxtG"/>
        <w:rPr>
          <w:ins w:id="15" w:author="Finalized" w:date="2017-06-04T18:59:00Z"/>
          <w:lang w:eastAsia="ja-JP"/>
        </w:rPr>
      </w:pPr>
      <w:r>
        <w:lastRenderedPageBreak/>
        <w:t>7.</w:t>
      </w:r>
      <w:r>
        <w:tab/>
      </w:r>
      <w:r w:rsidR="00514DAE">
        <w:t xml:space="preserve">During parking events, an increase of the temperature of the fuel in the tank due to rising ambient temperature and solar radiation may lead to </w:t>
      </w:r>
      <w:del w:id="16" w:author="Finalized" w:date="2017-03-28T16:37:00Z">
        <w:r w:rsidR="00514DAE" w:rsidDel="00B62E9E">
          <w:delText xml:space="preserve">the </w:delText>
        </w:r>
      </w:del>
      <w:r w:rsidR="00514DAE">
        <w:t>evaporation of the lightest petrol fractions with a corresponding increase of the pressure inside the tank. The fuel tank, by design, is usually vented to the atmosphere through a pressure relief valve, so that the tank pressure is maintained slightly above atmospheric</w:t>
      </w:r>
      <w:r w:rsidR="00821E25">
        <w:t xml:space="preserve"> pressure</w:t>
      </w:r>
      <w:r w:rsidR="00514DAE">
        <w:t>. If the pressure inside the tank rises above that value</w:t>
      </w:r>
      <w:ins w:id="17" w:author="Finalized" w:date="2017-05-23T14:27:00Z">
        <w:r w:rsidR="00EB7C9C">
          <w:rPr>
            <w:rFonts w:hint="eastAsia"/>
            <w:lang w:eastAsia="ja-JP"/>
          </w:rPr>
          <w:t>,</w:t>
        </w:r>
      </w:ins>
      <w:r w:rsidR="00514DAE">
        <w:t xml:space="preserve"> a mixture of air and petrol vapours may be released into the </w:t>
      </w:r>
      <w:ins w:id="18" w:author="Finalized" w:date="2017-04-17T10:45:00Z">
        <w:r w:rsidR="00317B77">
          <w:t>atmosphere</w:t>
        </w:r>
      </w:ins>
      <w:del w:id="19" w:author="Finalized" w:date="2017-04-17T10:45:00Z">
        <w:r w:rsidR="00514DAE" w:rsidDel="00317B77">
          <w:delText>air</w:delText>
        </w:r>
      </w:del>
      <w:r w:rsidR="00514DAE">
        <w:t xml:space="preserve">. In modern vehicles the tank is vented through an activated carbon canister which adsorbs and stores the hydrocarbons </w:t>
      </w:r>
      <w:r w:rsidR="00DF11B8">
        <w:t xml:space="preserve">(HC) </w:t>
      </w:r>
      <w:r w:rsidR="00514DAE">
        <w:t xml:space="preserve">preventing emissions to the </w:t>
      </w:r>
      <w:ins w:id="20" w:author="Finalized" w:date="2017-04-17T10:45:00Z">
        <w:r w:rsidR="00317B77">
          <w:t>atmosphere</w:t>
        </w:r>
      </w:ins>
      <w:del w:id="21" w:author="Finalized" w:date="2017-04-17T10:45:00Z">
        <w:r w:rsidR="00514DAE" w:rsidDel="00317B77">
          <w:delText>air</w:delText>
        </w:r>
      </w:del>
      <w:r w:rsidR="00514DAE">
        <w:t>. This carbon canister has a limited adsorbing capacity (depending on several factors of which the most important are the carbon quality and mass as well as the temperature) and has to be periodically purged to desorb the stored hydrocarbons. This occurs during vehicle driving since part of the combustion air flows through the canister removing the adsorbed hydrocarbons which are then burned inside the engine.</w:t>
      </w:r>
      <w:ins w:id="22" w:author="Finalized" w:date="2017-06-04T18:59:00Z">
        <w:r w:rsidR="003E2132" w:rsidDel="003E2132">
          <w:rPr>
            <w:lang w:eastAsia="ja-JP"/>
          </w:rPr>
          <w:t xml:space="preserve"> </w:t>
        </w:r>
      </w:ins>
    </w:p>
    <w:p w14:paraId="3E0009A1" w14:textId="54DCB907" w:rsidR="00793B7D" w:rsidRDefault="00793B7D" w:rsidP="00793B7D">
      <w:pPr>
        <w:pStyle w:val="SingleTxtG"/>
        <w:rPr>
          <w:ins w:id="23" w:author="Finalized" w:date="2017-03-28T16:37:00Z"/>
        </w:rPr>
      </w:pPr>
      <w:ins w:id="24" w:author="Finalized" w:date="2017-03-28T16:37:00Z">
        <w:r>
          <w:t xml:space="preserve">The use of sealed tanks may represent an alternative solution to the system </w:t>
        </w:r>
      </w:ins>
      <w:ins w:id="25" w:author="Finalized" w:date="2017-04-03T16:00:00Z">
        <w:r w:rsidR="003D529C">
          <w:t xml:space="preserve">described </w:t>
        </w:r>
      </w:ins>
      <w:ins w:id="26" w:author="Finalized" w:date="2017-03-28T16:37:00Z">
        <w:r>
          <w:t xml:space="preserve">above especially </w:t>
        </w:r>
      </w:ins>
      <w:ins w:id="27" w:author="Finalized" w:date="2017-04-03T16:00:00Z">
        <w:r w:rsidR="003D529C">
          <w:rPr>
            <w:rFonts w:hint="eastAsia"/>
            <w:lang w:eastAsia="ja-JP"/>
          </w:rPr>
          <w:t xml:space="preserve">for </w:t>
        </w:r>
      </w:ins>
      <w:ins w:id="28" w:author="Finalized" w:date="2017-03-28T16:37:00Z">
        <w:r>
          <w:t xml:space="preserve">hybrid vehicles. Due to the potentially reduced time of operation of the combustion engine in hybrids and plug-in hybrids, proper purging the carbon canister may represent an issue. As a consequence the carbon canister may not have enough capacity to store fuel vapours during a parking event. A sealed tank is by design a closed system that can store fuel vapours inside the tank at least up to a certain maximum pressure. If this maximum pressure is not reached, a sealed tank has the capability to reduce </w:t>
        </w:r>
      </w:ins>
      <w:ins w:id="29" w:author="Finalized" w:date="2017-04-17T10:45:00Z">
        <w:r w:rsidR="00317B77">
          <w:rPr>
            <w:rFonts w:hint="eastAsia"/>
            <w:lang w:eastAsia="ja-JP"/>
          </w:rPr>
          <w:t>breathing losses</w:t>
        </w:r>
      </w:ins>
      <w:ins w:id="30" w:author="Finalized" w:date="2017-04-17T10:46:00Z">
        <w:r w:rsidR="00317B77">
          <w:rPr>
            <w:rFonts w:hint="eastAsia"/>
            <w:lang w:eastAsia="ja-JP"/>
          </w:rPr>
          <w:t xml:space="preserve"> </w:t>
        </w:r>
      </w:ins>
      <w:ins w:id="31" w:author="Finalized" w:date="2017-03-28T16:37:00Z">
        <w:r>
          <w:t xml:space="preserve">basically to zero. However, in general the sealed tank needs to be </w:t>
        </w:r>
      </w:ins>
      <w:ins w:id="32" w:author="Finalized" w:date="2017-04-03T16:00:00Z">
        <w:r w:rsidR="003D529C">
          <w:t>depressuri</w:t>
        </w:r>
        <w:r w:rsidR="003D529C">
          <w:rPr>
            <w:rFonts w:hint="eastAsia"/>
            <w:lang w:eastAsia="ja-JP"/>
          </w:rPr>
          <w:t>s</w:t>
        </w:r>
        <w:r w:rsidR="003D529C">
          <w:t xml:space="preserve">ed </w:t>
        </w:r>
      </w:ins>
      <w:ins w:id="33" w:author="Finalized" w:date="2017-03-28T16:37:00Z">
        <w:r>
          <w:t xml:space="preserve">before refuelling to ensure safe operation. </w:t>
        </w:r>
      </w:ins>
      <w:ins w:id="34" w:author="Finalized" w:date="2017-04-03T16:01:00Z">
        <w:r w:rsidR="003D529C">
          <w:t>Depressuri</w:t>
        </w:r>
        <w:r w:rsidR="003D529C">
          <w:rPr>
            <w:rFonts w:hint="eastAsia"/>
            <w:lang w:eastAsia="ja-JP"/>
          </w:rPr>
          <w:t>s</w:t>
        </w:r>
        <w:r w:rsidR="003D529C">
          <w:t xml:space="preserve">ation </w:t>
        </w:r>
      </w:ins>
      <w:ins w:id="35" w:author="Finalized" w:date="2017-03-28T16:37:00Z">
        <w:r>
          <w:t xml:space="preserve">is generally achieved through a pressure relief valve operated by the customer. Obviously the mixture of air and vapours released through the pressure relief valve should not be vented directly to the </w:t>
        </w:r>
      </w:ins>
      <w:ins w:id="36" w:author="Finalized" w:date="2017-04-03T16:01:00Z">
        <w:r w:rsidR="003D529C">
          <w:rPr>
            <w:rFonts w:hint="eastAsia"/>
            <w:lang w:eastAsia="ja-JP"/>
          </w:rPr>
          <w:t xml:space="preserve">atmosphere </w:t>
        </w:r>
      </w:ins>
      <w:ins w:id="37" w:author="Finalized" w:date="2017-03-28T16:37:00Z">
        <w:r>
          <w:t>in order to avoid reducing significantly the benefits of this technology. This is usually achieved by releasing the pressure through a carbon canister which is then purged when the combustion engine runs.</w:t>
        </w:r>
      </w:ins>
    </w:p>
    <w:p w14:paraId="227E4B2B" w14:textId="4FA4B6C2" w:rsidR="00793B7D" w:rsidRDefault="00793B7D" w:rsidP="00793B7D">
      <w:pPr>
        <w:pStyle w:val="SingleTxtG"/>
        <w:rPr>
          <w:ins w:id="38" w:author="Finalized" w:date="2017-03-28T16:37:00Z"/>
        </w:rPr>
      </w:pPr>
      <w:ins w:id="39" w:author="Finalized" w:date="2017-03-28T16:37:00Z">
        <w:r>
          <w:t>In severe temperature conditions the pressure inside the tank might exceed the maximum value allowed by the design and the material of the tank. This maximum value is the result of a compromise between the performance requirements and the cost/weight of the tank. The latter aspect is particularly important for the impact on fuel consumption. For this reason a pressure relief valve is an essential safety feature which will avoid the risk of ruptur</w:t>
        </w:r>
      </w:ins>
      <w:ins w:id="40" w:author="Finalized" w:date="2017-04-03T16:01:00Z">
        <w:r w:rsidR="003D529C">
          <w:rPr>
            <w:rFonts w:hint="eastAsia"/>
            <w:lang w:eastAsia="ja-JP"/>
          </w:rPr>
          <w:t>ing</w:t>
        </w:r>
      </w:ins>
      <w:ins w:id="41" w:author="Finalized" w:date="2017-03-28T16:37:00Z">
        <w:r>
          <w:t xml:space="preserve"> the tank.</w:t>
        </w:r>
      </w:ins>
    </w:p>
    <w:p w14:paraId="621676C1" w14:textId="7D041567" w:rsidR="00793B7D" w:rsidRDefault="00793B7D" w:rsidP="00793B7D">
      <w:pPr>
        <w:pStyle w:val="SingleTxtG"/>
        <w:rPr>
          <w:ins w:id="42" w:author="Finalized" w:date="2017-03-28T16:37:00Z"/>
        </w:rPr>
      </w:pPr>
      <w:ins w:id="43" w:author="Finalized" w:date="2017-03-28T16:37:00Z">
        <w:r>
          <w:t xml:space="preserve">The pressure increase inside the tank with rising temperature may be </w:t>
        </w:r>
        <w:proofErr w:type="gramStart"/>
        <w:r>
          <w:t>reduce</w:t>
        </w:r>
        <w:proofErr w:type="gramEnd"/>
        <w:r>
          <w:t xml:space="preserve"> by insulating the tank itself. This means that the temperature of the fuel will remain always something lower than the ambient temperature. This aspect has been taken into account when designing the test procedure.</w:t>
        </w:r>
      </w:ins>
    </w:p>
    <w:p w14:paraId="69281DDE" w14:textId="1EA69351" w:rsidR="00514DAE" w:rsidRDefault="00F62B5F" w:rsidP="00514DAE">
      <w:pPr>
        <w:pStyle w:val="SingleTxtG"/>
      </w:pPr>
      <w:r>
        <w:t>8.</w:t>
      </w:r>
      <w:r>
        <w:tab/>
      </w:r>
      <w:r w:rsidR="00514DAE">
        <w:t xml:space="preserve">In normal vehicle driving conditions, in addition to the ambient air and solar radiation, the temperature of the fuel in the tank may increase as a consequence of the heat coming from other sources (hot engine and exhaust system, fuel pump, fuel return if present, road surface that may be </w:t>
      </w:r>
      <w:r w:rsidR="00E82D18">
        <w:t xml:space="preserve">significantly </w:t>
      </w:r>
      <w:r w:rsidR="00514DAE">
        <w:t xml:space="preserve">hotter than the </w:t>
      </w:r>
      <w:ins w:id="44" w:author="Finalized" w:date="2017-04-17T10:46:00Z">
        <w:r w:rsidR="00317B77">
          <w:rPr>
            <w:rFonts w:hint="eastAsia"/>
            <w:lang w:eastAsia="ja-JP"/>
          </w:rPr>
          <w:t xml:space="preserve">ambient </w:t>
        </w:r>
      </w:ins>
      <w:r w:rsidR="00514DAE">
        <w:t>air). The balance among the fuel evaporation rate, the amount of fuel being pumped to the engine and the purge flow rate through the canister will determine the carbon canister loading which could lead to excessive emissions in case of breakthrough/saturation. These emissio</w:t>
      </w:r>
      <w:r>
        <w:t>ns are known as running losses.</w:t>
      </w:r>
    </w:p>
    <w:p w14:paraId="430EAC95" w14:textId="77777777" w:rsidR="00514DAE" w:rsidRDefault="00F62B5F" w:rsidP="00514DAE">
      <w:pPr>
        <w:pStyle w:val="SingleTxtG"/>
      </w:pPr>
      <w:r>
        <w:t>9.</w:t>
      </w:r>
      <w:r>
        <w:tab/>
      </w:r>
      <w:r w:rsidR="00514DAE">
        <w:t xml:space="preserve">Hydrocarbons also escapes the vehicle’s fuel system by permeation through the plastic and rubber components; e.g., hoses, seals, and in vehicles with a non-metallic tank, the fuel tank itself. Permeation does not occur through an opening; instead individual fuel molecules penetrate (i.e. they effectively mix with) the walls of the various components and eventually find their way to the outside. Fuel permeation is significant mainly for plastic or </w:t>
      </w:r>
      <w:r w:rsidR="00514DAE">
        <w:lastRenderedPageBreak/>
        <w:t>elastomeric materials, depends strongly from the temperature and usually occurs in any vehicle operating conditions.</w:t>
      </w:r>
    </w:p>
    <w:p w14:paraId="24FFAF4A" w14:textId="5CB017E6" w:rsidR="00514DAE" w:rsidRDefault="00DF11B8" w:rsidP="00514DAE">
      <w:pPr>
        <w:pStyle w:val="SingleTxtG"/>
      </w:pPr>
      <w:r>
        <w:t>10.</w:t>
      </w:r>
      <w:r>
        <w:tab/>
      </w:r>
      <w:r w:rsidR="00514DAE">
        <w:t xml:space="preserve">Another important source of evaporative emissions is the refuelling operation. When liquid fuel is delivered into the tank the air/petrol vapour mixture present in the tank is displaced and may be released into the </w:t>
      </w:r>
      <w:ins w:id="45" w:author="Finalized" w:date="2017-04-17T10:46:00Z">
        <w:r w:rsidR="00317B77">
          <w:t>atmosphere</w:t>
        </w:r>
      </w:ins>
      <w:del w:id="46" w:author="Finalized" w:date="2017-04-17T10:46:00Z">
        <w:r w:rsidR="00514DAE" w:rsidDel="00317B77">
          <w:delText>air</w:delText>
        </w:r>
      </w:del>
      <w:r w:rsidR="00514DAE">
        <w:t xml:space="preserve">. </w:t>
      </w:r>
      <w:r w:rsidR="00E82D18">
        <w:t>Refuelling</w:t>
      </w:r>
      <w:r w:rsidR="00514DAE">
        <w:t xml:space="preserve"> emissions are partially controlled through the maximum allowed fuel vapour pressure by reducing its value during the hot season. In addition, evaporative emissions during the refuelling operation can be controlled in two different ways. </w:t>
      </w:r>
      <w:r w:rsidR="005116CC">
        <w:t>One</w:t>
      </w:r>
      <w:r w:rsidR="00514DAE">
        <w:t xml:space="preserve"> method </w:t>
      </w:r>
      <w:r w:rsidR="005116CC">
        <w:t>is</w:t>
      </w:r>
      <w:r>
        <w:t xml:space="preserve"> the so-called </w:t>
      </w:r>
      <w:r w:rsidRPr="00CA7FB8">
        <w:rPr>
          <w:rFonts w:eastAsia="Calibri"/>
        </w:rPr>
        <w:t>"</w:t>
      </w:r>
      <w:r>
        <w:t>Stage II</w:t>
      </w:r>
      <w:r w:rsidRPr="00CA7FB8">
        <w:rPr>
          <w:rFonts w:eastAsia="Calibri"/>
        </w:rPr>
        <w:t>"</w:t>
      </w:r>
      <w:r w:rsidR="00514DAE">
        <w:t xml:space="preserve"> vapour recovery system. The fuel nozzle is designed to draw the air/petrol vapour mixture displaced by the liquid fuel entering the tank and </w:t>
      </w:r>
      <w:del w:id="47" w:author="Finalized" w:date="2017-04-17T10:46:00Z">
        <w:r w:rsidR="00514DAE" w:rsidDel="00317B77">
          <w:delText xml:space="preserve">to </w:delText>
        </w:r>
      </w:del>
      <w:r w:rsidR="00514DAE">
        <w:t xml:space="preserve">route it to the underground petrol storage tank of the service station. </w:t>
      </w:r>
      <w:r w:rsidR="005116CC">
        <w:t xml:space="preserve">An </w:t>
      </w:r>
      <w:r>
        <w:t xml:space="preserve">alternative method is an </w:t>
      </w:r>
      <w:r w:rsidRPr="00CA7FB8">
        <w:rPr>
          <w:rFonts w:eastAsia="Calibri"/>
        </w:rPr>
        <w:t>"</w:t>
      </w:r>
      <w:r w:rsidR="00E82D18">
        <w:t>On-board</w:t>
      </w:r>
      <w:r>
        <w:t xml:space="preserve"> Vapour Recovery System</w:t>
      </w:r>
      <w:r w:rsidRPr="00CA7FB8">
        <w:rPr>
          <w:rFonts w:eastAsia="Calibri"/>
        </w:rPr>
        <w:t>"</w:t>
      </w:r>
      <w:r w:rsidR="00514DAE">
        <w:t xml:space="preserve"> (ORVR), </w:t>
      </w:r>
      <w:del w:id="48" w:author="Finalized" w:date="2017-04-17T10:46:00Z">
        <w:r w:rsidR="00514DAE" w:rsidDel="00317B77">
          <w:delText xml:space="preserve">which consists in specific design of the fuel system </w:delText>
        </w:r>
      </w:del>
      <w:r w:rsidR="00514DAE">
        <w:t>which forces the displaced vapours to be routed to the carbon canister instead of esc</w:t>
      </w:r>
      <w:r>
        <w:t>aping from the refuelling port.</w:t>
      </w:r>
    </w:p>
    <w:p w14:paraId="7FF47794" w14:textId="77777777" w:rsidR="00514DAE" w:rsidRDefault="00DF11B8" w:rsidP="00514DAE">
      <w:pPr>
        <w:pStyle w:val="SingleTxtG"/>
      </w:pPr>
      <w:r>
        <w:t>11.</w:t>
      </w:r>
      <w:r>
        <w:tab/>
      </w:r>
      <w:r w:rsidR="00514DAE">
        <w:t>An unintended source of HC emissions may occur from leaks in the system. Leaks may occur in the vapour and/or the liquid system as a result of deterioration and/or faulty operations. Examples of deterioration are corrosi</w:t>
      </w:r>
      <w:r>
        <w:t>on of metallic components (e.g.</w:t>
      </w:r>
      <w:r w:rsidR="00514DAE">
        <w:t xml:space="preserve"> fuel lines, tanks), cracking of rubber hoses, hardening of seals, mechanical failures. </w:t>
      </w:r>
      <w:r w:rsidR="005116CC">
        <w:t>On-</w:t>
      </w:r>
      <w:r w:rsidR="00514DAE">
        <w:t>board diagnostic systems have been developed to check the integrity of the fuel system and are required in some regions.</w:t>
      </w:r>
    </w:p>
    <w:p w14:paraId="609C76D4" w14:textId="77777777" w:rsidR="00514DAE" w:rsidRDefault="00DF11B8" w:rsidP="00514DAE">
      <w:pPr>
        <w:pStyle w:val="SingleTxtG"/>
      </w:pPr>
      <w:r>
        <w:t>12.</w:t>
      </w:r>
      <w:r>
        <w:tab/>
      </w:r>
      <w:r w:rsidR="00514DAE">
        <w:t>In the existing regional type approval procedures, the various situations that can lead to significant evaporative emissions have been addressed either by developing different tests or by adopting different measures. As an example, in certain regions refuelling emissions are controlled by mandating the use of the Stage II vapour recovery system while in other regions the ORVR approach has been ch</w:t>
      </w:r>
      <w:r>
        <w:t>osen.</w:t>
      </w:r>
    </w:p>
    <w:p w14:paraId="6D878BD6" w14:textId="77777777" w:rsidR="00514DAE" w:rsidRDefault="00DF11B8" w:rsidP="00514DAE">
      <w:pPr>
        <w:pStyle w:val="SingleTxtG"/>
      </w:pPr>
      <w:r>
        <w:t>13.</w:t>
      </w:r>
      <w:r>
        <w:tab/>
      </w:r>
      <w:r w:rsidR="00514DAE">
        <w:t xml:space="preserve">The need </w:t>
      </w:r>
      <w:r w:rsidR="00514DAE" w:rsidRPr="000062DB">
        <w:t xml:space="preserve">to represent real driving conditions as much as possible to make the performance of vehicles at certification and in real life comparable </w:t>
      </w:r>
      <w:r w:rsidR="00514DAE" w:rsidRPr="00C47377">
        <w:t xml:space="preserve">puts </w:t>
      </w:r>
      <w:r w:rsidR="00514DAE">
        <w:t xml:space="preserve">therefore </w:t>
      </w:r>
      <w:r w:rsidR="00514DAE" w:rsidRPr="00C47377">
        <w:t>some limitations on the level of harmonization to be achieved since</w:t>
      </w:r>
      <w:r w:rsidR="00323149">
        <w:t>,</w:t>
      </w:r>
      <w:r w:rsidR="00514DAE" w:rsidRPr="00C47377">
        <w:t xml:space="preserve"> for instance, ambient temperatures vary widely on a global scale</w:t>
      </w:r>
      <w:r w:rsidR="00514DAE">
        <w:t xml:space="preserve"> while other potential sources of evaporative emissions are addressed in different ways across the regions (e.g. refuelling emissions or potential leaks)</w:t>
      </w:r>
      <w:r w:rsidR="00514DAE" w:rsidRPr="00C47377">
        <w:t>.</w:t>
      </w:r>
    </w:p>
    <w:p w14:paraId="040C955F" w14:textId="77777777" w:rsidR="00514DAE" w:rsidRDefault="00DF11B8" w:rsidP="00514DAE">
      <w:pPr>
        <w:pStyle w:val="SingleTxtG"/>
      </w:pPr>
      <w:r>
        <w:t>14.</w:t>
      </w:r>
      <w:r>
        <w:tab/>
      </w:r>
      <w:r w:rsidR="00514DAE">
        <w:t xml:space="preserve">At this time, the WLTP EVAP test procedure focuses only on the evaporative emissions that can occur during parking events. Running losses and </w:t>
      </w:r>
      <w:r w:rsidR="00E82D18">
        <w:t>refuelling</w:t>
      </w:r>
      <w:r w:rsidR="00514DAE">
        <w:t xml:space="preserve"> emissions are out of the scope of the </w:t>
      </w:r>
      <w:r w:rsidR="00323149">
        <w:t xml:space="preserve">current </w:t>
      </w:r>
      <w:r w:rsidR="00514DAE">
        <w:t>WLTP EVAP procedure</w:t>
      </w:r>
      <w:r w:rsidR="00323149">
        <w:t>.</w:t>
      </w:r>
    </w:p>
    <w:p w14:paraId="71CAFE1A" w14:textId="77777777" w:rsidR="00514DAE" w:rsidRPr="00C47377" w:rsidRDefault="00DF11B8" w:rsidP="00514DAE">
      <w:pPr>
        <w:pStyle w:val="SingleTxtG"/>
      </w:pPr>
      <w:r>
        <w:t>15</w:t>
      </w:r>
      <w:r w:rsidR="00514DAE" w:rsidRPr="00C47377">
        <w:t>.</w:t>
      </w:r>
      <w:r w:rsidR="00514DAE" w:rsidRPr="00C47377">
        <w:tab/>
        <w:t xml:space="preserve">The purpose of a </w:t>
      </w:r>
      <w:r>
        <w:t>UN global technical regulation (</w:t>
      </w:r>
      <w:proofErr w:type="spellStart"/>
      <w:r w:rsidR="00514DAE">
        <w:t>gtr</w:t>
      </w:r>
      <w:proofErr w:type="spellEnd"/>
      <w:r>
        <w:t>)</w:t>
      </w:r>
      <w:r w:rsidR="00514DAE" w:rsidRPr="00C47377">
        <w:t xml:space="preserve"> is its implementation into regional legislation by as many Contracting Parties as possible. However, the scope of regional legislations in terms of vehicle categories concerned depends on regional conditions and cannot be predicted for the time being. On the other hand, according to the rules of the 1998 </w:t>
      </w:r>
      <w:r>
        <w:t>A</w:t>
      </w:r>
      <w:r w:rsidR="00514DAE" w:rsidRPr="00C47377">
        <w:t xml:space="preserve">greement, Contracting Parties implementing a </w:t>
      </w:r>
      <w:proofErr w:type="spellStart"/>
      <w:r w:rsidR="00514DAE">
        <w:t>gtr</w:t>
      </w:r>
      <w:proofErr w:type="spellEnd"/>
      <w:r w:rsidR="00514DAE" w:rsidRPr="00C47377">
        <w:t xml:space="preserve"> </w:t>
      </w:r>
      <w:r w:rsidR="00514DAE">
        <w:t>must</w:t>
      </w:r>
      <w:r w:rsidR="00514DAE" w:rsidRPr="00C47377">
        <w:t xml:space="preserve"> include all equipment falling into the formal </w:t>
      </w:r>
      <w:proofErr w:type="spellStart"/>
      <w:r w:rsidR="00514DAE">
        <w:t>gtr</w:t>
      </w:r>
      <w:proofErr w:type="spellEnd"/>
      <w:r w:rsidR="00514DAE" w:rsidRPr="00C47377">
        <w:t xml:space="preserve"> scope. Care must</w:t>
      </w:r>
      <w:r w:rsidR="00514DAE">
        <w:t xml:space="preserve"> </w:t>
      </w:r>
      <w:r w:rsidR="00514DAE" w:rsidRPr="00C47377">
        <w:t xml:space="preserve">be taken so that an unduly large formal scope of the </w:t>
      </w:r>
      <w:proofErr w:type="spellStart"/>
      <w:r w:rsidR="00514DAE">
        <w:t>gtr</w:t>
      </w:r>
      <w:proofErr w:type="spellEnd"/>
      <w:r w:rsidR="00514DAE" w:rsidRPr="00C47377">
        <w:t xml:space="preserve"> does not prevent its regional implementation. Therefore the formal scope of this </w:t>
      </w:r>
      <w:proofErr w:type="spellStart"/>
      <w:r w:rsidR="00514DAE">
        <w:t>gtr</w:t>
      </w:r>
      <w:proofErr w:type="spellEnd"/>
      <w:r w:rsidR="00514DAE" w:rsidRPr="00C47377">
        <w:t xml:space="preserve"> is kept </w:t>
      </w:r>
      <w:r w:rsidR="00323149">
        <w:t>mainly for</w:t>
      </w:r>
      <w:r w:rsidR="00514DAE" w:rsidRPr="00C47377">
        <w:t xml:space="preserve"> light duty vehicles. However, this limitation of the formal </w:t>
      </w:r>
      <w:proofErr w:type="spellStart"/>
      <w:r w:rsidR="00514DAE">
        <w:t>gtr</w:t>
      </w:r>
      <w:proofErr w:type="spellEnd"/>
      <w:r w:rsidR="00514DAE" w:rsidRPr="00C47377">
        <w:t xml:space="preserve"> scope does not indicate that it could not be applied to a larger group of vehicle categories by regional legislation. In fact, Contracting Parties are encouraged to extend the scope of regional implementations of this </w:t>
      </w:r>
      <w:proofErr w:type="spellStart"/>
      <w:r w:rsidR="00514DAE">
        <w:t>gtr</w:t>
      </w:r>
      <w:proofErr w:type="spellEnd"/>
      <w:r w:rsidR="00514DAE" w:rsidRPr="00C47377">
        <w:t xml:space="preserve"> if this is technically, economically and administratively appropriate.</w:t>
      </w:r>
    </w:p>
    <w:p w14:paraId="13832C2D" w14:textId="77777777" w:rsidR="00514DAE" w:rsidRPr="00502B0E" w:rsidRDefault="00514DAE" w:rsidP="00514DAE">
      <w:pPr>
        <w:pStyle w:val="H1G"/>
        <w:rPr>
          <w:lang w:eastAsia="ja-JP"/>
        </w:rPr>
      </w:pPr>
      <w:r w:rsidRPr="00502B0E">
        <w:tab/>
        <w:t>B.</w:t>
      </w:r>
      <w:r w:rsidRPr="00502B0E">
        <w:tab/>
        <w:t>Procedural background and future development of the WLTP</w:t>
      </w:r>
      <w:r>
        <w:rPr>
          <w:rFonts w:hint="eastAsia"/>
          <w:lang w:eastAsia="ja-JP"/>
        </w:rPr>
        <w:t xml:space="preserve"> EVAP</w:t>
      </w:r>
    </w:p>
    <w:p w14:paraId="2A427039" w14:textId="77777777" w:rsidR="00514DAE" w:rsidRDefault="008E3202" w:rsidP="00514DAE">
      <w:pPr>
        <w:pStyle w:val="SingleTxtG"/>
      </w:pPr>
      <w:r>
        <w:t>16.</w:t>
      </w:r>
      <w:r>
        <w:tab/>
      </w:r>
      <w:r w:rsidR="00514DAE">
        <w:t xml:space="preserve">In its November 2007 session, </w:t>
      </w:r>
      <w:r w:rsidR="00FF0AE9">
        <w:t>the World Forum for Harmonization of Vehicle Regulations (</w:t>
      </w:r>
      <w:r w:rsidR="00514DAE">
        <w:t>WP.29</w:t>
      </w:r>
      <w:r w:rsidR="00FF0AE9">
        <w:t>)</w:t>
      </w:r>
      <w:r w:rsidR="008A268F">
        <w:t xml:space="preserve"> decided to set up an I</w:t>
      </w:r>
      <w:r w:rsidR="00514DAE">
        <w:t xml:space="preserve">nformal </w:t>
      </w:r>
      <w:r w:rsidR="008A268F">
        <w:t>Working G</w:t>
      </w:r>
      <w:r w:rsidR="00514DAE">
        <w:t xml:space="preserve">roup </w:t>
      </w:r>
      <w:r w:rsidR="008A268F">
        <w:t xml:space="preserve">(IWG) </w:t>
      </w:r>
      <w:r w:rsidR="00514DAE">
        <w:t xml:space="preserve">under </w:t>
      </w:r>
      <w:r w:rsidR="0090488B">
        <w:t>the Working Party on Pollution and Energy (</w:t>
      </w:r>
      <w:r w:rsidR="00514DAE">
        <w:t>GRPE</w:t>
      </w:r>
      <w:r w:rsidR="0090488B">
        <w:t>)</w:t>
      </w:r>
      <w:r w:rsidR="00514DAE">
        <w:t xml:space="preserve"> to prepare a road</w:t>
      </w:r>
      <w:r w:rsidR="0090488B">
        <w:t xml:space="preserve"> map for the development of </w:t>
      </w:r>
      <w:r w:rsidR="00514DAE">
        <w:t xml:space="preserve">WLTP. After various meetings and intense discussions, WLTP presented in June 2009 </w:t>
      </w:r>
      <w:r w:rsidR="0090488B">
        <w:t>a first road map consisting of three</w:t>
      </w:r>
      <w:r w:rsidR="00514DAE">
        <w:t xml:space="preserve"> phases, which was subsequently revised a number of times and contains the following main tasks:</w:t>
      </w:r>
    </w:p>
    <w:p w14:paraId="51D8052F" w14:textId="77777777" w:rsidR="00514DAE" w:rsidRDefault="001232E5" w:rsidP="001232E5">
      <w:pPr>
        <w:pStyle w:val="SingleTxtG"/>
      </w:pPr>
      <w:r>
        <w:tab/>
      </w:r>
      <w:r w:rsidR="00514DAE">
        <w:t>(a)</w:t>
      </w:r>
      <w:r w:rsidR="00514DAE">
        <w:tab/>
        <w:t xml:space="preserve">Phase 1 (2009–2014): Development of the worldwide harmonized light duty driving cycle and associated test procedure for the common measurement of criteria compounds, </w:t>
      </w:r>
      <w:r w:rsidR="00323149">
        <w:t>CO</w:t>
      </w:r>
      <w:r w:rsidR="00323149" w:rsidRPr="00323149">
        <w:rPr>
          <w:vertAlign w:val="subscript"/>
        </w:rPr>
        <w:t>2</w:t>
      </w:r>
      <w:r w:rsidR="0090488B">
        <w:t>, fuel and energy consumption;</w:t>
      </w:r>
    </w:p>
    <w:p w14:paraId="674BCB0A" w14:textId="77777777" w:rsidR="00514DAE" w:rsidRDefault="001232E5" w:rsidP="001232E5">
      <w:pPr>
        <w:pStyle w:val="SingleTxtG"/>
      </w:pPr>
      <w:r>
        <w:tab/>
      </w:r>
      <w:r w:rsidR="00514DAE">
        <w:t>(b)</w:t>
      </w:r>
      <w:r w:rsidR="00514DAE">
        <w:tab/>
        <w:t>Phase 2 (2014–2018): Low temperature/high altitude test procedure, durability, in-service conformi</w:t>
      </w:r>
      <w:r w:rsidR="0090488B">
        <w:t>ty, technical requirements for On-Board Diagnostics (OBD), Mobile Air-C</w:t>
      </w:r>
      <w:r w:rsidR="00514DAE">
        <w:t>onditioning (MAC) system energy efficiency, off-cycle/real driving emissions</w:t>
      </w:r>
      <w:r w:rsidR="00E82D18">
        <w:t xml:space="preserve">, </w:t>
      </w:r>
      <w:r w:rsidR="00514DAE">
        <w:t>and evaporative emission</w:t>
      </w:r>
      <w:r w:rsidR="0090488B">
        <w:t>;</w:t>
      </w:r>
    </w:p>
    <w:p w14:paraId="61B93F35" w14:textId="77777777" w:rsidR="00514DAE" w:rsidRDefault="001232E5" w:rsidP="001232E5">
      <w:pPr>
        <w:pStyle w:val="SingleTxtG"/>
      </w:pPr>
      <w:r>
        <w:tab/>
      </w:r>
      <w:r w:rsidR="00514DAE">
        <w:t>(c)</w:t>
      </w:r>
      <w:r w:rsidR="00514DAE">
        <w:tab/>
        <w:t>Phase 3 (2018-…): Emission limit values and OBD threshold limits, definition of reference fuels, comparison with regional requirements.</w:t>
      </w:r>
    </w:p>
    <w:p w14:paraId="1ABAC8C5" w14:textId="77777777" w:rsidR="00514DAE" w:rsidRDefault="0090488B" w:rsidP="00514DAE">
      <w:pPr>
        <w:pStyle w:val="SingleTxtG"/>
      </w:pPr>
      <w:r>
        <w:t>17.</w:t>
      </w:r>
      <w:r>
        <w:tab/>
      </w:r>
      <w:r w:rsidR="00514DAE">
        <w:t>It should be noted that since the beginning of the WLTP process, the European Union had a strong political objective set by its own legislation (Regulations (EC) 715/2007 and 692/2008) to review the test procedure for evaporative emissions to ensure that these are effectively limited throughout the normal life of the vehicles under normal conditions of use.</w:t>
      </w:r>
    </w:p>
    <w:p w14:paraId="0AB4F25B" w14:textId="77777777" w:rsidR="00514DAE" w:rsidRDefault="008A268F" w:rsidP="00514DAE">
      <w:pPr>
        <w:pStyle w:val="SingleTxtG"/>
      </w:pPr>
      <w:r>
        <w:t>18.</w:t>
      </w:r>
      <w:r>
        <w:tab/>
      </w:r>
      <w:r w:rsidR="00514DAE">
        <w:t xml:space="preserve">The </w:t>
      </w:r>
      <w:r w:rsidR="00ED01EB">
        <w:t>IWG</w:t>
      </w:r>
      <w:r w:rsidR="00514DAE">
        <w:t xml:space="preserve"> </w:t>
      </w:r>
      <w:r w:rsidR="00ED01EB">
        <w:t xml:space="preserve">on WLTP </w:t>
      </w:r>
      <w:r w:rsidR="00514DAE">
        <w:t>pr</w:t>
      </w:r>
      <w:r w:rsidR="000C384F">
        <w:t xml:space="preserve">esented at the GRPE January 2016 session </w:t>
      </w:r>
      <w:r w:rsidR="00514DAE">
        <w:t xml:space="preserve">an updated road map for the Phase 2 including a proposal for the development of the WLTP test procedure for evaporative emissions. A strong desire of the </w:t>
      </w:r>
      <w:r w:rsidR="00504C70">
        <w:t xml:space="preserve">Contracting Parties </w:t>
      </w:r>
      <w:r w:rsidR="00514DAE">
        <w:t xml:space="preserve">to develop the </w:t>
      </w:r>
      <w:proofErr w:type="spellStart"/>
      <w:r w:rsidR="00514DAE">
        <w:t>gtr</w:t>
      </w:r>
      <w:proofErr w:type="spellEnd"/>
      <w:r w:rsidR="00514DAE">
        <w:t xml:space="preserve"> by January 2017 was announced.</w:t>
      </w:r>
    </w:p>
    <w:p w14:paraId="5AC236CB" w14:textId="77777777" w:rsidR="00514DAE" w:rsidRDefault="000C384F" w:rsidP="00514DAE">
      <w:pPr>
        <w:pStyle w:val="SingleTxtG"/>
      </w:pPr>
      <w:r>
        <w:t>19.</w:t>
      </w:r>
      <w:r>
        <w:tab/>
      </w:r>
      <w:r w:rsidR="00514DAE">
        <w:t>The WLTP</w:t>
      </w:r>
      <w:r w:rsidR="00207B8F">
        <w:t xml:space="preserve"> EVAP Task F</w:t>
      </w:r>
      <w:r w:rsidR="00514DAE">
        <w:t>orce started its work in February 2016 with the first meeting and ended its work</w:t>
      </w:r>
      <w:r w:rsidR="00743DC6">
        <w:t xml:space="preserve"> for the development of this </w:t>
      </w:r>
      <w:proofErr w:type="spellStart"/>
      <w:r w:rsidR="00743DC6">
        <w:t>gtr</w:t>
      </w:r>
      <w:proofErr w:type="spellEnd"/>
      <w:r w:rsidR="00514DAE">
        <w:t xml:space="preserve"> in September 2016 with the </w:t>
      </w:r>
      <w:r w:rsidR="00743DC6">
        <w:t>submission of the current text.</w:t>
      </w:r>
    </w:p>
    <w:p w14:paraId="67BCEA40" w14:textId="77777777" w:rsidR="00514DAE" w:rsidRDefault="00514DAE" w:rsidP="00514DAE">
      <w:pPr>
        <w:pStyle w:val="H1G"/>
      </w:pPr>
      <w:r>
        <w:tab/>
        <w:t>C.</w:t>
      </w:r>
      <w:r>
        <w:tab/>
        <w:t>Background on test procedures</w:t>
      </w:r>
    </w:p>
    <w:p w14:paraId="557397A7" w14:textId="77777777" w:rsidR="00514DAE" w:rsidRDefault="00EF4C37" w:rsidP="00514DAE">
      <w:pPr>
        <w:pStyle w:val="SingleTxtG"/>
        <w:rPr>
          <w:rFonts w:eastAsia="MS PGothic"/>
          <w:szCs w:val="14"/>
        </w:rPr>
      </w:pPr>
      <w:r>
        <w:rPr>
          <w:rFonts w:eastAsia="MS PGothic"/>
          <w:szCs w:val="14"/>
        </w:rPr>
        <w:t>20.</w:t>
      </w:r>
      <w:r>
        <w:rPr>
          <w:rFonts w:eastAsia="MS PGothic"/>
          <w:szCs w:val="14"/>
        </w:rPr>
        <w:tab/>
      </w:r>
      <w:r w:rsidR="00514DAE">
        <w:rPr>
          <w:rFonts w:eastAsia="MS PGothic"/>
          <w:szCs w:val="14"/>
        </w:rPr>
        <w:t>For t</w:t>
      </w:r>
      <w:r w:rsidR="00514DAE" w:rsidRPr="00C47377">
        <w:rPr>
          <w:rFonts w:eastAsia="MS PGothic"/>
          <w:szCs w:val="14"/>
        </w:rPr>
        <w:t>he devel</w:t>
      </w:r>
      <w:r w:rsidR="00514DAE">
        <w:rPr>
          <w:rFonts w:eastAsia="MS PGothic"/>
          <w:szCs w:val="14"/>
        </w:rPr>
        <w:t xml:space="preserve">opment of the WLTP EVAP </w:t>
      </w:r>
      <w:r w:rsidR="00094CD2">
        <w:rPr>
          <w:rFonts w:eastAsia="MS PGothic"/>
          <w:szCs w:val="14"/>
        </w:rPr>
        <w:t>test procedure, the EVAP Task F</w:t>
      </w:r>
      <w:r w:rsidR="00514DAE">
        <w:rPr>
          <w:rFonts w:eastAsia="MS PGothic"/>
          <w:szCs w:val="14"/>
        </w:rPr>
        <w:t>orce took into account existing legislation as well as the recent review and revision of the European evapo</w:t>
      </w:r>
      <w:r w:rsidR="00CE75B4">
        <w:rPr>
          <w:rFonts w:eastAsia="MS PGothic"/>
          <w:szCs w:val="14"/>
        </w:rPr>
        <w:t>rative emission test procedure.</w:t>
      </w:r>
    </w:p>
    <w:p w14:paraId="4E8DCBEA" w14:textId="08F4488E" w:rsidR="00514DAE" w:rsidRDefault="00F81AED" w:rsidP="00514DAE">
      <w:pPr>
        <w:pStyle w:val="SingleTxtG"/>
        <w:rPr>
          <w:rFonts w:eastAsia="MS PGothic"/>
          <w:szCs w:val="14"/>
        </w:rPr>
      </w:pPr>
      <w:r>
        <w:rPr>
          <w:rFonts w:eastAsia="MS PGothic"/>
          <w:szCs w:val="14"/>
        </w:rPr>
        <w:t>21.</w:t>
      </w:r>
      <w:r>
        <w:rPr>
          <w:rFonts w:eastAsia="MS PGothic"/>
          <w:szCs w:val="14"/>
        </w:rPr>
        <w:tab/>
      </w:r>
      <w:r w:rsidR="008136D6">
        <w:rPr>
          <w:rFonts w:eastAsia="MS PGothic"/>
          <w:szCs w:val="14"/>
        </w:rPr>
        <w:t xml:space="preserve">The WLTP </w:t>
      </w:r>
      <w:r w:rsidR="008136D6" w:rsidRPr="005777BC">
        <w:rPr>
          <w:rFonts w:eastAsia="MS PGothic"/>
          <w:szCs w:val="14"/>
        </w:rPr>
        <w:t>eva</w:t>
      </w:r>
      <w:r w:rsidR="00E82D18" w:rsidRPr="005777BC">
        <w:rPr>
          <w:rFonts w:eastAsia="MS PGothic"/>
          <w:szCs w:val="14"/>
        </w:rPr>
        <w:t>porative</w:t>
      </w:r>
      <w:r w:rsidR="00514DAE">
        <w:rPr>
          <w:rFonts w:eastAsia="MS PGothic"/>
          <w:szCs w:val="14"/>
        </w:rPr>
        <w:t xml:space="preserve"> </w:t>
      </w:r>
      <w:r w:rsidR="00CE75B4">
        <w:rPr>
          <w:rFonts w:eastAsia="MS PGothic"/>
          <w:szCs w:val="14"/>
        </w:rPr>
        <w:t xml:space="preserve">emission </w:t>
      </w:r>
      <w:r w:rsidR="00514DAE">
        <w:rPr>
          <w:rFonts w:eastAsia="MS PGothic"/>
          <w:szCs w:val="14"/>
        </w:rPr>
        <w:t xml:space="preserve">test procedure focuses only on evaporative emissions that can occur during parking events from both conventional petrol vehicles and hybrid vehicles combining an electric motor with a </w:t>
      </w:r>
      <w:del w:id="49" w:author="Finalized" w:date="2017-03-28T16:38:00Z">
        <w:r w:rsidR="00514DAE" w:rsidDel="00AF07DB">
          <w:rPr>
            <w:rFonts w:eastAsia="MS PGothic"/>
            <w:szCs w:val="14"/>
          </w:rPr>
          <w:delText xml:space="preserve">petrol </w:delText>
        </w:r>
      </w:del>
      <w:ins w:id="50" w:author="Finalized" w:date="2017-03-28T16:38:00Z">
        <w:r w:rsidR="00AF07DB">
          <w:rPr>
            <w:rFonts w:eastAsia="MS PGothic"/>
            <w:szCs w:val="14"/>
          </w:rPr>
          <w:t>petrol</w:t>
        </w:r>
        <w:r w:rsidR="00AF07DB">
          <w:rPr>
            <w:rFonts w:eastAsia="MS PGothic" w:hint="eastAsia"/>
            <w:szCs w:val="14"/>
            <w:lang w:eastAsia="ja-JP"/>
          </w:rPr>
          <w:t>-</w:t>
        </w:r>
      </w:ins>
      <w:r w:rsidR="00514DAE">
        <w:rPr>
          <w:rFonts w:eastAsia="MS PGothic"/>
          <w:szCs w:val="14"/>
        </w:rPr>
        <w:t>fuelled engine.</w:t>
      </w:r>
    </w:p>
    <w:p w14:paraId="30D4BF94" w14:textId="77777777" w:rsidR="00514DAE" w:rsidRDefault="00F81AED" w:rsidP="00514DAE">
      <w:pPr>
        <w:pStyle w:val="SingleTxtG"/>
        <w:rPr>
          <w:rFonts w:eastAsia="MS PGothic"/>
          <w:szCs w:val="14"/>
        </w:rPr>
      </w:pPr>
      <w:r>
        <w:rPr>
          <w:rFonts w:eastAsia="MS PGothic"/>
          <w:szCs w:val="14"/>
        </w:rPr>
        <w:t>22.</w:t>
      </w:r>
      <w:r>
        <w:rPr>
          <w:rFonts w:eastAsia="MS PGothic"/>
          <w:szCs w:val="14"/>
        </w:rPr>
        <w:tab/>
      </w:r>
      <w:r w:rsidR="00514DAE">
        <w:rPr>
          <w:rFonts w:eastAsia="MS PGothic"/>
          <w:szCs w:val="14"/>
        </w:rPr>
        <w:t xml:space="preserve">The WLTP </w:t>
      </w:r>
      <w:r w:rsidR="008136D6">
        <w:rPr>
          <w:rFonts w:eastAsia="MS PGothic"/>
          <w:szCs w:val="14"/>
        </w:rPr>
        <w:t xml:space="preserve">evaporative emission </w:t>
      </w:r>
      <w:r w:rsidR="00514DAE">
        <w:rPr>
          <w:rFonts w:eastAsia="MS PGothic"/>
          <w:szCs w:val="14"/>
        </w:rPr>
        <w:t>test procedure is designed to measure evaporative emissions from a par</w:t>
      </w:r>
      <w:r w:rsidR="00705CAD">
        <w:rPr>
          <w:rFonts w:eastAsia="MS PGothic"/>
          <w:szCs w:val="14"/>
        </w:rPr>
        <w:t>ked vehicle using a sealed hous</w:t>
      </w:r>
      <w:r w:rsidR="00705CAD">
        <w:rPr>
          <w:rFonts w:eastAsia="MS PGothic" w:hint="eastAsia"/>
          <w:szCs w:val="14"/>
          <w:lang w:eastAsia="ja-JP"/>
        </w:rPr>
        <w:t>ing</w:t>
      </w:r>
      <w:r w:rsidR="00514DAE">
        <w:rPr>
          <w:rFonts w:eastAsia="MS PGothic"/>
          <w:szCs w:val="14"/>
        </w:rPr>
        <w:t xml:space="preserve"> for evaporative emissions determination (SHED). Two spec</w:t>
      </w:r>
      <w:r w:rsidR="00CE75B4">
        <w:rPr>
          <w:rFonts w:eastAsia="MS PGothic"/>
          <w:szCs w:val="14"/>
        </w:rPr>
        <w:t>ific situations are considered:</w:t>
      </w:r>
    </w:p>
    <w:p w14:paraId="6CC655FF" w14:textId="77777777" w:rsidR="00514DAE" w:rsidRDefault="000B7330" w:rsidP="000B7330">
      <w:pPr>
        <w:pStyle w:val="SingleTxtG"/>
        <w:rPr>
          <w:rFonts w:eastAsia="MS PGothic"/>
          <w:szCs w:val="14"/>
        </w:rPr>
      </w:pPr>
      <w:r>
        <w:rPr>
          <w:rFonts w:eastAsia="MS PGothic"/>
          <w:szCs w:val="14"/>
        </w:rPr>
        <w:tab/>
      </w:r>
      <w:r w:rsidR="0018243A">
        <w:rPr>
          <w:rFonts w:eastAsia="MS PGothic"/>
          <w:szCs w:val="14"/>
        </w:rPr>
        <w:t>(a)</w:t>
      </w:r>
      <w:r w:rsidR="0018243A">
        <w:rPr>
          <w:rFonts w:eastAsia="MS PGothic"/>
          <w:szCs w:val="14"/>
        </w:rPr>
        <w:tab/>
      </w:r>
      <w:r w:rsidR="00514DAE">
        <w:rPr>
          <w:rFonts w:eastAsia="MS PGothic"/>
          <w:szCs w:val="14"/>
        </w:rPr>
        <w:t xml:space="preserve">Evaporative emissions occurring immediately after the end of a trip due to </w:t>
      </w:r>
      <w:r w:rsidR="00514DAE" w:rsidRPr="000062DB">
        <w:rPr>
          <w:rFonts w:eastAsia="MS PGothic"/>
          <w:szCs w:val="14"/>
        </w:rPr>
        <w:t>residual fuel tank heating and the high temperatures of the engine and fuel system</w:t>
      </w:r>
      <w:r w:rsidR="00514DAE">
        <w:rPr>
          <w:rFonts w:eastAsia="MS PGothic"/>
          <w:szCs w:val="14"/>
        </w:rPr>
        <w:t xml:space="preserve"> (hot soak test)</w:t>
      </w:r>
      <w:r w:rsidR="00CE75B4">
        <w:rPr>
          <w:rFonts w:eastAsia="MS PGothic"/>
          <w:szCs w:val="14"/>
        </w:rPr>
        <w:t>;</w:t>
      </w:r>
    </w:p>
    <w:p w14:paraId="10DC750A" w14:textId="3F876C77" w:rsidR="005B51F8" w:rsidRDefault="000B7330" w:rsidP="0077666B">
      <w:pPr>
        <w:pStyle w:val="SingleTxtG"/>
        <w:rPr>
          <w:ins w:id="51" w:author="Finalized" w:date="2017-06-04T18:59:00Z"/>
          <w:rFonts w:eastAsia="MS PGothic"/>
          <w:szCs w:val="14"/>
          <w:lang w:eastAsia="ja-JP"/>
        </w:rPr>
      </w:pPr>
      <w:r>
        <w:rPr>
          <w:rFonts w:eastAsia="MS PGothic"/>
          <w:szCs w:val="14"/>
        </w:rPr>
        <w:tab/>
      </w:r>
      <w:r w:rsidR="0018243A">
        <w:rPr>
          <w:rFonts w:eastAsia="MS PGothic"/>
          <w:szCs w:val="14"/>
        </w:rPr>
        <w:t>(b)</w:t>
      </w:r>
      <w:r w:rsidR="0018243A">
        <w:rPr>
          <w:rFonts w:eastAsia="MS PGothic"/>
          <w:szCs w:val="14"/>
        </w:rPr>
        <w:tab/>
      </w:r>
      <w:r w:rsidR="00514DAE">
        <w:rPr>
          <w:rFonts w:eastAsia="MS PGothic"/>
          <w:szCs w:val="14"/>
        </w:rPr>
        <w:t xml:space="preserve">Evaporative emissions occurring during a simulated extended parking event (48 hours) while the vehicle is exposed to temperature fluctuations according to a specific profile. This is intended to represent the temperature profile of a hot day (diurnal test). The result of the diurnal test is represented by the total amount of VOCs released in the SHED over </w:t>
      </w:r>
      <w:r w:rsidR="00323149">
        <w:rPr>
          <w:rFonts w:eastAsia="MS PGothic"/>
          <w:szCs w:val="14"/>
        </w:rPr>
        <w:t xml:space="preserve">a </w:t>
      </w:r>
      <w:r w:rsidR="00C44307">
        <w:rPr>
          <w:rFonts w:eastAsia="MS PGothic"/>
          <w:szCs w:val="14"/>
        </w:rPr>
        <w:t>48 hour period.</w:t>
      </w:r>
    </w:p>
    <w:p w14:paraId="72D57E25" w14:textId="4958E0CE" w:rsidR="0077666B" w:rsidRDefault="00AF07DB" w:rsidP="0077666B">
      <w:pPr>
        <w:pStyle w:val="SingleTxtG"/>
        <w:rPr>
          <w:ins w:id="52" w:author="Finalized" w:date="2017-06-04T18:55:00Z"/>
          <w:rFonts w:eastAsia="MS PGothic"/>
          <w:szCs w:val="14"/>
          <w:lang w:eastAsia="ja-JP"/>
        </w:rPr>
      </w:pPr>
      <w:ins w:id="53" w:author="Finalized" w:date="2017-03-28T16:38:00Z">
        <w:r>
          <w:rPr>
            <w:rFonts w:eastAsia="MS PGothic"/>
            <w:szCs w:val="14"/>
          </w:rPr>
          <w:t>For sealed tanks, two other situations are addressed by the WLTP evaporative emission test procedure:</w:t>
        </w:r>
      </w:ins>
    </w:p>
    <w:p w14:paraId="60C25339" w14:textId="61E887FF" w:rsidR="00AF07DB" w:rsidRDefault="00AF07DB" w:rsidP="0077666B">
      <w:pPr>
        <w:pStyle w:val="SingleTxtG"/>
        <w:rPr>
          <w:ins w:id="54" w:author="Finalized" w:date="2017-03-28T16:38:00Z"/>
          <w:rFonts w:eastAsia="MS PGothic"/>
          <w:szCs w:val="14"/>
        </w:rPr>
      </w:pPr>
      <w:ins w:id="55" w:author="Finalized" w:date="2017-03-28T16:38:00Z">
        <w:r>
          <w:rPr>
            <w:rFonts w:eastAsia="MS PGothic"/>
            <w:szCs w:val="14"/>
          </w:rPr>
          <w:t>(c)</w:t>
        </w:r>
        <w:r>
          <w:rPr>
            <w:rFonts w:eastAsia="MS PGothic"/>
            <w:szCs w:val="14"/>
          </w:rPr>
          <w:tab/>
          <w:t>Evaporative emissions that may occur if there is the need to depressuri</w:t>
        </w:r>
      </w:ins>
      <w:ins w:id="56" w:author="Finalized" w:date="2017-04-03T15:59:00Z">
        <w:r w:rsidR="003D529C">
          <w:rPr>
            <w:rFonts w:eastAsia="MS PGothic" w:hint="eastAsia"/>
            <w:szCs w:val="14"/>
            <w:lang w:eastAsia="ja-JP"/>
          </w:rPr>
          <w:t>s</w:t>
        </w:r>
      </w:ins>
      <w:ins w:id="57" w:author="Finalized" w:date="2017-03-28T16:38:00Z">
        <w:r>
          <w:rPr>
            <w:rFonts w:eastAsia="MS PGothic"/>
            <w:szCs w:val="14"/>
          </w:rPr>
          <w:t>e the tank before refuelling to ensure a safe operation. In order to reduce the pressure inside the tank</w:t>
        </w:r>
      </w:ins>
      <w:ins w:id="58" w:author="Finalized" w:date="2017-05-19T17:23:00Z">
        <w:r w:rsidR="00275001">
          <w:rPr>
            <w:rFonts w:eastAsia="MS PGothic" w:hint="eastAsia"/>
            <w:szCs w:val="14"/>
            <w:lang w:eastAsia="ja-JP"/>
          </w:rPr>
          <w:t>,</w:t>
        </w:r>
      </w:ins>
      <w:ins w:id="59" w:author="Finalized" w:date="2017-03-28T16:38:00Z">
        <w:r>
          <w:rPr>
            <w:rFonts w:eastAsia="MS PGothic"/>
            <w:szCs w:val="14"/>
          </w:rPr>
          <w:t xml:space="preserve"> the air/fuel vapours mixture </w:t>
        </w:r>
      </w:ins>
      <w:ins w:id="60" w:author="Finalized" w:date="2017-06-01T17:06:00Z">
        <w:r w:rsidR="005F5D50">
          <w:rPr>
            <w:rFonts w:eastAsia="MS PGothic" w:hint="eastAsia"/>
            <w:szCs w:val="14"/>
            <w:lang w:eastAsia="ja-JP"/>
          </w:rPr>
          <w:t>may</w:t>
        </w:r>
      </w:ins>
      <w:ins w:id="61" w:author="Finalized" w:date="2017-03-28T16:38:00Z">
        <w:r>
          <w:rPr>
            <w:rFonts w:eastAsia="MS PGothic"/>
            <w:szCs w:val="14"/>
          </w:rPr>
          <w:t xml:space="preserve"> be vented to the air through a carbon canister. This operation should also avoid excessive evaporative emissions through the filler neck when the fuel cap/fuel lid is opened. This latter aspect requires that inside the tank there is very limited overpressure compared to the ambient pressure when the fuel cap (or any alternative system used to close the filler neck) is opened.</w:t>
        </w:r>
      </w:ins>
    </w:p>
    <w:p w14:paraId="19FF9058" w14:textId="77777777" w:rsidR="00AF07DB" w:rsidRDefault="00AF07DB" w:rsidP="00AF07DB">
      <w:pPr>
        <w:pStyle w:val="SingleTxtG"/>
        <w:rPr>
          <w:ins w:id="62" w:author="Finalized" w:date="2017-03-28T16:38:00Z"/>
          <w:rFonts w:eastAsia="MS PGothic"/>
          <w:szCs w:val="14"/>
        </w:rPr>
      </w:pPr>
      <w:ins w:id="63" w:author="Finalized" w:date="2017-03-28T16:38:00Z">
        <w:r>
          <w:rPr>
            <w:rFonts w:eastAsia="MS PGothic"/>
            <w:szCs w:val="14"/>
          </w:rPr>
          <w:tab/>
          <w:t>(</w:t>
        </w:r>
        <w:r>
          <w:rPr>
            <w:rFonts w:eastAsia="MS PGothic" w:hint="eastAsia"/>
            <w:szCs w:val="14"/>
            <w:lang w:eastAsia="ja-JP"/>
          </w:rPr>
          <w:t>d</w:t>
        </w:r>
        <w:r>
          <w:rPr>
            <w:rFonts w:eastAsia="MS PGothic"/>
            <w:szCs w:val="14"/>
          </w:rPr>
          <w:t>)</w:t>
        </w:r>
        <w:r>
          <w:rPr>
            <w:rFonts w:eastAsia="MS PGothic"/>
            <w:szCs w:val="14"/>
          </w:rPr>
          <w:tab/>
          <w:t xml:space="preserve">Evaporative emissions </w:t>
        </w:r>
        <w:proofErr w:type="gramStart"/>
        <w:r>
          <w:rPr>
            <w:rFonts w:eastAsia="MS PGothic"/>
            <w:szCs w:val="14"/>
          </w:rPr>
          <w:t>occurring</w:t>
        </w:r>
        <w:proofErr w:type="gramEnd"/>
        <w:r>
          <w:rPr>
            <w:rFonts w:eastAsia="MS PGothic"/>
            <w:szCs w:val="14"/>
          </w:rPr>
          <w:t xml:space="preserve"> when the maximum tank pressure is reached and the pressure relief valve opens to avoid dangerous situation. In these conditions the emissions could be uncontrolled in case of a fully saturated canister. The test procedure has been designed in order reduce the frequency of this possibility or, alternatively, to control these emissions by means of the carbon canister.</w:t>
        </w:r>
      </w:ins>
    </w:p>
    <w:p w14:paraId="5553EFB7" w14:textId="04A81391" w:rsidR="00514DAE" w:rsidRPr="00C47377" w:rsidRDefault="00F81AED" w:rsidP="00514DAE">
      <w:pPr>
        <w:pStyle w:val="SingleTxtG"/>
        <w:rPr>
          <w:rFonts w:eastAsia="MS PGothic"/>
          <w:szCs w:val="14"/>
          <w:lang w:eastAsia="ja-JP"/>
        </w:rPr>
      </w:pPr>
      <w:r>
        <w:rPr>
          <w:rFonts w:eastAsia="MS PGothic"/>
          <w:szCs w:val="14"/>
        </w:rPr>
        <w:t>23.</w:t>
      </w:r>
      <w:r>
        <w:rPr>
          <w:rFonts w:eastAsia="MS PGothic"/>
          <w:szCs w:val="14"/>
        </w:rPr>
        <w:tab/>
      </w:r>
      <w:r w:rsidR="00514DAE">
        <w:rPr>
          <w:rFonts w:eastAsia="MS PGothic"/>
          <w:szCs w:val="14"/>
        </w:rPr>
        <w:t xml:space="preserve">The performance of the evaporative emission control system strongly depends on the initial condition of the carbon canister which is expected to adsorb the vapours generated in the tank. In order to simulate realistic conditions, prior to </w:t>
      </w:r>
      <w:del w:id="64" w:author="Finalized" w:date="2017-05-19T14:31:00Z">
        <w:r w:rsidR="00514DAE" w:rsidDel="00462731">
          <w:rPr>
            <w:rFonts w:eastAsia="MS PGothic"/>
            <w:szCs w:val="14"/>
          </w:rPr>
          <w:delText xml:space="preserve">the </w:delText>
        </w:r>
      </w:del>
      <w:r w:rsidR="00514DAE">
        <w:rPr>
          <w:rFonts w:eastAsia="MS PGothic"/>
          <w:szCs w:val="14"/>
        </w:rPr>
        <w:t xml:space="preserve">starting </w:t>
      </w:r>
      <w:del w:id="65" w:author="Finalized" w:date="2017-05-19T14:31:00Z">
        <w:r w:rsidR="00514DAE" w:rsidDel="00462731">
          <w:rPr>
            <w:rFonts w:eastAsia="MS PGothic"/>
            <w:szCs w:val="14"/>
          </w:rPr>
          <w:delText xml:space="preserve">of </w:delText>
        </w:r>
      </w:del>
      <w:r w:rsidR="00514DAE">
        <w:rPr>
          <w:rFonts w:eastAsia="MS PGothic"/>
          <w:szCs w:val="14"/>
        </w:rPr>
        <w:t>the hot soak and diurnal tests, the carbon canister is loaded to the breakthrough and then purged by driving the vehicle over a specific combination of WLTC sections (conditioning drive). The conditioning drive cycle was extensively assessed and discussed also on the basis of real world activity data to take into account that the most critical conditions are represented by short trips in urban areas. For this reason</w:t>
      </w:r>
      <w:r w:rsidR="00323149">
        <w:rPr>
          <w:rFonts w:eastAsia="MS PGothic"/>
          <w:szCs w:val="14"/>
        </w:rPr>
        <w:t>,</w:t>
      </w:r>
      <w:r w:rsidR="00514DAE">
        <w:rPr>
          <w:rFonts w:eastAsia="MS PGothic"/>
          <w:szCs w:val="14"/>
        </w:rPr>
        <w:t xml:space="preserve"> the conditioning drive</w:t>
      </w:r>
      <w:r w:rsidR="00B95436">
        <w:rPr>
          <w:rFonts w:eastAsia="MS PGothic" w:hint="eastAsia"/>
          <w:szCs w:val="14"/>
          <w:lang w:eastAsia="ja-JP"/>
        </w:rPr>
        <w:t xml:space="preserve"> for </w:t>
      </w:r>
      <w:r w:rsidR="00323149">
        <w:rPr>
          <w:rFonts w:eastAsia="MS PGothic"/>
          <w:szCs w:val="14"/>
          <w:lang w:eastAsia="ja-JP"/>
        </w:rPr>
        <w:t>Class</w:t>
      </w:r>
      <w:r w:rsidR="00323149">
        <w:rPr>
          <w:rFonts w:eastAsia="MS PGothic" w:hint="eastAsia"/>
          <w:szCs w:val="14"/>
          <w:lang w:eastAsia="ja-JP"/>
        </w:rPr>
        <w:t xml:space="preserve"> </w:t>
      </w:r>
      <w:r w:rsidR="00B95436">
        <w:rPr>
          <w:rFonts w:eastAsia="MS PGothic" w:hint="eastAsia"/>
          <w:szCs w:val="14"/>
          <w:lang w:eastAsia="ja-JP"/>
        </w:rPr>
        <w:t>2 and 3 vehicles</w:t>
      </w:r>
      <w:r w:rsidR="00514DAE">
        <w:rPr>
          <w:rFonts w:eastAsia="MS PGothic"/>
          <w:szCs w:val="14"/>
        </w:rPr>
        <w:t xml:space="preserve"> includes one low speed section, two medium speed sections and one high speed </w:t>
      </w:r>
      <w:r w:rsidR="00E82D18">
        <w:rPr>
          <w:rFonts w:eastAsia="MS PGothic"/>
          <w:szCs w:val="14"/>
        </w:rPr>
        <w:t>section. The</w:t>
      </w:r>
      <w:r w:rsidR="00514DAE">
        <w:rPr>
          <w:rFonts w:eastAsia="MS PGothic"/>
          <w:szCs w:val="14"/>
        </w:rPr>
        <w:t xml:space="preserve"> extra-high section was excluded.</w:t>
      </w:r>
      <w:r w:rsidR="00B95436">
        <w:rPr>
          <w:rFonts w:eastAsia="MS PGothic" w:hint="eastAsia"/>
          <w:szCs w:val="14"/>
          <w:lang w:eastAsia="ja-JP"/>
        </w:rPr>
        <w:t xml:space="preserve"> T</w:t>
      </w:r>
      <w:r w:rsidR="00B95436">
        <w:rPr>
          <w:rFonts w:eastAsia="MS PGothic"/>
          <w:szCs w:val="14"/>
        </w:rPr>
        <w:t>he conditioning drive</w:t>
      </w:r>
      <w:r w:rsidR="00B95436">
        <w:rPr>
          <w:rFonts w:eastAsia="MS PGothic" w:hint="eastAsia"/>
          <w:szCs w:val="14"/>
          <w:lang w:eastAsia="ja-JP"/>
        </w:rPr>
        <w:t xml:space="preserve"> for </w:t>
      </w:r>
      <w:r w:rsidR="00323149">
        <w:rPr>
          <w:rFonts w:eastAsia="MS PGothic"/>
          <w:szCs w:val="14"/>
          <w:lang w:eastAsia="ja-JP"/>
        </w:rPr>
        <w:t>Class</w:t>
      </w:r>
      <w:r w:rsidR="00323149">
        <w:rPr>
          <w:rFonts w:eastAsia="MS PGothic" w:hint="eastAsia"/>
          <w:szCs w:val="14"/>
          <w:lang w:eastAsia="ja-JP"/>
        </w:rPr>
        <w:t xml:space="preserve"> </w:t>
      </w:r>
      <w:r w:rsidR="00B95436">
        <w:rPr>
          <w:rFonts w:eastAsia="MS PGothic" w:hint="eastAsia"/>
          <w:szCs w:val="14"/>
          <w:lang w:eastAsia="ja-JP"/>
        </w:rPr>
        <w:t>1 vehicles</w:t>
      </w:r>
      <w:r w:rsidR="00B95436">
        <w:rPr>
          <w:rFonts w:eastAsia="MS PGothic"/>
          <w:szCs w:val="14"/>
        </w:rPr>
        <w:t xml:space="preserve"> includes </w:t>
      </w:r>
      <w:r w:rsidR="00B95436">
        <w:rPr>
          <w:rFonts w:eastAsia="MS PGothic" w:hint="eastAsia"/>
          <w:szCs w:val="14"/>
          <w:lang w:eastAsia="ja-JP"/>
        </w:rPr>
        <w:t>four</w:t>
      </w:r>
      <w:r w:rsidR="00B95436">
        <w:rPr>
          <w:rFonts w:eastAsia="MS PGothic"/>
          <w:szCs w:val="14"/>
        </w:rPr>
        <w:t xml:space="preserve"> low speed section</w:t>
      </w:r>
      <w:r w:rsidR="00804BE5">
        <w:rPr>
          <w:rFonts w:eastAsia="MS PGothic" w:hint="eastAsia"/>
          <w:szCs w:val="14"/>
          <w:lang w:eastAsia="ja-JP"/>
        </w:rPr>
        <w:t>s</w:t>
      </w:r>
      <w:r w:rsidR="00BA7547">
        <w:rPr>
          <w:rFonts w:eastAsia="MS PGothic" w:hint="eastAsia"/>
          <w:szCs w:val="14"/>
          <w:lang w:eastAsia="ja-JP"/>
        </w:rPr>
        <w:t>, two m</w:t>
      </w:r>
      <w:r w:rsidR="00B95436">
        <w:rPr>
          <w:rFonts w:eastAsia="MS PGothic" w:hint="eastAsia"/>
          <w:szCs w:val="14"/>
          <w:lang w:eastAsia="ja-JP"/>
        </w:rPr>
        <w:t>edium speed sections</w:t>
      </w:r>
      <w:r w:rsidR="00804BE5">
        <w:rPr>
          <w:rFonts w:eastAsia="MS PGothic" w:hint="eastAsia"/>
          <w:szCs w:val="14"/>
          <w:lang w:eastAsia="ja-JP"/>
        </w:rPr>
        <w:t>.</w:t>
      </w:r>
    </w:p>
    <w:p w14:paraId="102020BE" w14:textId="77777777" w:rsidR="00514DAE" w:rsidRDefault="005543BD" w:rsidP="00514DAE">
      <w:pPr>
        <w:pStyle w:val="SingleTxtG"/>
      </w:pPr>
      <w:r>
        <w:t>24.</w:t>
      </w:r>
      <w:r>
        <w:tab/>
      </w:r>
      <w:r w:rsidR="00514DAE">
        <w:t xml:space="preserve">The test procedure includes also specific provisions to take into account the potential deterioration of the evaporative emission control system efficiency especially in the presence of ethanol in the fuel. The evaporative emission test is carried out with a carbon canister aged both mechanically and chemically according to a specific procedure. In addition, a permeation factor is used to take into account the potential increase over time of the </w:t>
      </w:r>
      <w:r w:rsidR="00E82D18">
        <w:t>full</w:t>
      </w:r>
      <w:r w:rsidR="00514DAE">
        <w:t xml:space="preserve"> permeation rate through the tank walls.</w:t>
      </w:r>
    </w:p>
    <w:p w14:paraId="3B94C3A9" w14:textId="444C3D38" w:rsidR="00514DAE" w:rsidRDefault="005543BD" w:rsidP="00514DAE">
      <w:pPr>
        <w:pStyle w:val="SingleTxtG"/>
      </w:pPr>
      <w:r>
        <w:t>25.</w:t>
      </w:r>
      <w:r>
        <w:tab/>
      </w:r>
      <w:r w:rsidR="00514DAE">
        <w:t xml:space="preserve">As far as the fuel is concerned, its vapour pressure and composition (especially ethanol content) have a large effect on evaporative emissions and need therefore to be clearly specified. However, due </w:t>
      </w:r>
      <w:r w:rsidR="00323149">
        <w:t xml:space="preserve">to </w:t>
      </w:r>
      <w:r w:rsidR="00514DAE" w:rsidRPr="007B1AB4">
        <w:t>regional differences in the market specifications of fuels</w:t>
      </w:r>
      <w:r w:rsidR="00514DAE">
        <w:t xml:space="preserve"> and in the measurement methods of the</w:t>
      </w:r>
      <w:r w:rsidR="00323149">
        <w:t>ir</w:t>
      </w:r>
      <w:r w:rsidR="00514DAE">
        <w:t xml:space="preserve"> relevant properties</w:t>
      </w:r>
      <w:r w:rsidR="00514DAE" w:rsidRPr="007B1AB4">
        <w:t xml:space="preserve">, regionally different reference fuels need to be recognised. Contracting Parties may select their reference fuels either according to </w:t>
      </w:r>
      <w:del w:id="66" w:author="Finalized" w:date="2017-06-02T04:45:00Z">
        <w:r w:rsidR="00514DAE" w:rsidRPr="007B1AB4" w:rsidDel="00A01B00">
          <w:delText xml:space="preserve">Annex </w:delText>
        </w:r>
      </w:del>
      <w:ins w:id="67" w:author="Finalized" w:date="2017-06-02T04:45:00Z">
        <w:r w:rsidR="00A01B00">
          <w:rPr>
            <w:rFonts w:hint="eastAsia"/>
            <w:lang w:eastAsia="ja-JP"/>
          </w:rPr>
          <w:t>a</w:t>
        </w:r>
        <w:r w:rsidR="00A01B00" w:rsidRPr="007B1AB4">
          <w:t xml:space="preserve">nnex </w:t>
        </w:r>
      </w:ins>
      <w:r w:rsidR="00514DAE" w:rsidRPr="007B1AB4">
        <w:t xml:space="preserve">3 to </w:t>
      </w:r>
      <w:proofErr w:type="spellStart"/>
      <w:r w:rsidR="00734501">
        <w:t>gtr</w:t>
      </w:r>
      <w:proofErr w:type="spellEnd"/>
      <w:r w:rsidR="00075FE5">
        <w:t xml:space="preserve"> No. 15</w:t>
      </w:r>
      <w:r w:rsidR="00514DAE" w:rsidRPr="007B1AB4">
        <w:t xml:space="preserve"> or according to </w:t>
      </w:r>
      <w:del w:id="68" w:author="Finalized" w:date="2017-06-02T04:45:00Z">
        <w:r w:rsidR="00AB4CAD" w:rsidDel="00A01B00">
          <w:delText xml:space="preserve">Annex </w:delText>
        </w:r>
      </w:del>
      <w:ins w:id="69" w:author="Finalized" w:date="2017-06-02T04:45:00Z">
        <w:r w:rsidR="00A01B00">
          <w:rPr>
            <w:rFonts w:hint="eastAsia"/>
            <w:lang w:eastAsia="ja-JP"/>
          </w:rPr>
          <w:t>a</w:t>
        </w:r>
        <w:r w:rsidR="00A01B00">
          <w:t xml:space="preserve">nnex </w:t>
        </w:r>
      </w:ins>
      <w:r w:rsidR="00AB4CAD">
        <w:t>2</w:t>
      </w:r>
      <w:r w:rsidR="00514DAE" w:rsidRPr="007B1AB4">
        <w:t xml:space="preserve"> of this </w:t>
      </w:r>
      <w:proofErr w:type="spellStart"/>
      <w:r w:rsidR="00AB4CAD">
        <w:t>gtr</w:t>
      </w:r>
      <w:r w:rsidR="00514DAE" w:rsidRPr="007B1AB4">
        <w:t>.</w:t>
      </w:r>
      <w:proofErr w:type="spellEnd"/>
    </w:p>
    <w:p w14:paraId="5522EB6E" w14:textId="77777777" w:rsidR="00514DAE" w:rsidRDefault="009F2A9E" w:rsidP="00514DAE">
      <w:pPr>
        <w:pStyle w:val="H1G"/>
      </w:pPr>
      <w:r>
        <w:tab/>
      </w:r>
      <w:r w:rsidR="00514DAE">
        <w:t>D.</w:t>
      </w:r>
      <w:r w:rsidR="00514DAE">
        <w:tab/>
        <w:t>Technical feasibility, anticipated costs and benefits</w:t>
      </w:r>
    </w:p>
    <w:p w14:paraId="37AECE47" w14:textId="77777777" w:rsidR="00514DAE" w:rsidRPr="00C47377" w:rsidRDefault="00F9081C" w:rsidP="00514DAE">
      <w:pPr>
        <w:pStyle w:val="SingleTxtG"/>
      </w:pPr>
      <w:r>
        <w:t>26.</w:t>
      </w:r>
      <w:r>
        <w:tab/>
      </w:r>
      <w:r w:rsidR="00514DAE">
        <w:t>In</w:t>
      </w:r>
      <w:r w:rsidR="00514DAE" w:rsidRPr="00C47377">
        <w:t xml:space="preserve"> design</w:t>
      </w:r>
      <w:r w:rsidR="00514DAE">
        <w:t>ing</w:t>
      </w:r>
      <w:r w:rsidR="00514DAE" w:rsidRPr="00C47377">
        <w:t xml:space="preserve"> and validat</w:t>
      </w:r>
      <w:r w:rsidR="00514DAE">
        <w:t>ing</w:t>
      </w:r>
      <w:r w:rsidR="00514DAE" w:rsidRPr="00C47377">
        <w:t xml:space="preserve"> the WLTP</w:t>
      </w:r>
      <w:r w:rsidR="00514DAE">
        <w:t xml:space="preserve"> EVAP procedure,</w:t>
      </w:r>
      <w:r w:rsidR="00514DAE" w:rsidRPr="00C47377">
        <w:t xml:space="preserve"> strong emphasis has been put on its practicability, which is ensured by a number of measures explained above.</w:t>
      </w:r>
    </w:p>
    <w:p w14:paraId="482C422C" w14:textId="77777777" w:rsidR="00514DAE" w:rsidRDefault="002C156C" w:rsidP="00514DAE">
      <w:pPr>
        <w:pStyle w:val="SingleTxtG"/>
      </w:pPr>
      <w:r>
        <w:t>27.</w:t>
      </w:r>
      <w:r>
        <w:tab/>
      </w:r>
      <w:r w:rsidR="00514DAE">
        <w:t>I</w:t>
      </w:r>
      <w:r w:rsidR="00514DAE" w:rsidRPr="00C47377">
        <w:t>n general</w:t>
      </w:r>
      <w:r w:rsidR="00323149">
        <w:t>,</w:t>
      </w:r>
      <w:r w:rsidR="00514DAE" w:rsidRPr="00C47377">
        <w:t xml:space="preserve"> the WLTP </w:t>
      </w:r>
      <w:r w:rsidR="00514DAE">
        <w:t xml:space="preserve">EVAP test procedure </w:t>
      </w:r>
      <w:r w:rsidR="00514DAE" w:rsidRPr="00C47377">
        <w:t xml:space="preserve">has been defined </w:t>
      </w:r>
      <w:r w:rsidR="00514DAE">
        <w:t xml:space="preserve">taking into account </w:t>
      </w:r>
      <w:r w:rsidR="00514DAE" w:rsidRPr="00C47377">
        <w:t>the technology available</w:t>
      </w:r>
      <w:r w:rsidR="00514DAE">
        <w:t xml:space="preserve"> for evaporative emission control</w:t>
      </w:r>
      <w:r w:rsidR="00514DAE" w:rsidRPr="00C47377">
        <w:t xml:space="preserve"> </w:t>
      </w:r>
      <w:r w:rsidR="00514DAE">
        <w:t>as well a</w:t>
      </w:r>
      <w:r w:rsidR="00F231B8">
        <w:t>s the existing test facilities.</w:t>
      </w:r>
    </w:p>
    <w:p w14:paraId="64F37DA8" w14:textId="4995E725" w:rsidR="00514DAE" w:rsidRDefault="002C156C" w:rsidP="00514DAE">
      <w:pPr>
        <w:pStyle w:val="SingleTxtG"/>
      </w:pPr>
      <w:r>
        <w:t>28.</w:t>
      </w:r>
      <w:r>
        <w:tab/>
      </w:r>
      <w:r w:rsidR="00514DAE">
        <w:t xml:space="preserve">The best available technology performance significantly exceeds the stricter requirements on evaporative emissions which will be introduced in some regions </w:t>
      </w:r>
      <w:proofErr w:type="gramStart"/>
      <w:r w:rsidR="00514DAE">
        <w:t>as a results</w:t>
      </w:r>
      <w:proofErr w:type="gramEnd"/>
      <w:r w:rsidR="00514DAE">
        <w:t xml:space="preserve"> of the adoption of the WLTP EVAP procedure. In general, compared to the technology needed to comply with the requirements based on the </w:t>
      </w:r>
      <w:del w:id="70" w:author="Finalized" w:date="2017-05-19T14:32:00Z">
        <w:r w:rsidR="00514DAE" w:rsidDel="00A900AC">
          <w:delText xml:space="preserve">24 </w:delText>
        </w:r>
      </w:del>
      <w:ins w:id="71" w:author="Finalized" w:date="2017-05-19T14:32:00Z">
        <w:r w:rsidR="00A900AC">
          <w:t>24</w:t>
        </w:r>
        <w:r w:rsidR="00A900AC">
          <w:rPr>
            <w:rFonts w:hint="eastAsia"/>
            <w:lang w:eastAsia="ja-JP"/>
          </w:rPr>
          <w:t>-</w:t>
        </w:r>
      </w:ins>
      <w:r w:rsidR="00514DAE">
        <w:t xml:space="preserve">hour diurnal test still in force in many regions, the additional cost per vehicle is considered quite limited and eventually compensated by the emission </w:t>
      </w:r>
      <w:r w:rsidR="007B39A6">
        <w:t>reduction and the fuel savings.</w:t>
      </w:r>
    </w:p>
    <w:p w14:paraId="6C28708B" w14:textId="7D5CAACD" w:rsidR="00514DAE" w:rsidRPr="00C47377" w:rsidRDefault="002C156C" w:rsidP="00514DAE">
      <w:pPr>
        <w:pStyle w:val="SingleTxtG"/>
      </w:pPr>
      <w:r>
        <w:t>29.</w:t>
      </w:r>
      <w:r>
        <w:tab/>
      </w:r>
      <w:r w:rsidR="00514DAE">
        <w:t xml:space="preserve">Performing a test according to </w:t>
      </w:r>
      <w:r w:rsidR="00533E45">
        <w:t xml:space="preserve">the </w:t>
      </w:r>
      <w:r w:rsidR="00514DAE">
        <w:t xml:space="preserve">WLTP EVAP test procedure and complying with the emission limits should not represent a major issue in most cases. Since in many regions the </w:t>
      </w:r>
      <w:r w:rsidR="00323149">
        <w:t xml:space="preserve">current </w:t>
      </w:r>
      <w:r w:rsidR="00514DAE">
        <w:t xml:space="preserve">evaporative test procedure is based on the </w:t>
      </w:r>
      <w:del w:id="72" w:author="Finalized" w:date="2017-03-28T16:38:00Z">
        <w:r w:rsidR="00514DAE" w:rsidDel="00AF07DB">
          <w:delText xml:space="preserve">24 </w:delText>
        </w:r>
      </w:del>
      <w:ins w:id="73" w:author="Finalized" w:date="2017-03-28T16:38:00Z">
        <w:r w:rsidR="00AF07DB">
          <w:t>24</w:t>
        </w:r>
        <w:r w:rsidR="00AF07DB">
          <w:rPr>
            <w:rFonts w:hint="eastAsia"/>
            <w:lang w:eastAsia="ja-JP"/>
          </w:rPr>
          <w:t>-</w:t>
        </w:r>
      </w:ins>
      <w:r w:rsidR="00514DAE">
        <w:t xml:space="preserve">hour diurnal test, limited upgrades to existing SHEDs might be </w:t>
      </w:r>
      <w:r w:rsidR="00533E45">
        <w:t xml:space="preserve">required </w:t>
      </w:r>
      <w:r w:rsidR="00514DAE">
        <w:t xml:space="preserve">to run the </w:t>
      </w:r>
      <w:del w:id="74" w:author="Finalized" w:date="2017-03-28T16:39:00Z">
        <w:r w:rsidR="00514DAE" w:rsidDel="00AF07DB">
          <w:delText xml:space="preserve">48 </w:delText>
        </w:r>
      </w:del>
      <w:ins w:id="75" w:author="Finalized" w:date="2017-03-28T16:39:00Z">
        <w:r w:rsidR="00AF07DB">
          <w:t>48</w:t>
        </w:r>
        <w:r w:rsidR="00AF07DB">
          <w:rPr>
            <w:rFonts w:hint="eastAsia"/>
            <w:lang w:eastAsia="ja-JP"/>
          </w:rPr>
          <w:t>-</w:t>
        </w:r>
      </w:ins>
      <w:r w:rsidR="00514DAE">
        <w:t>hour diurnal test. In other cases</w:t>
      </w:r>
      <w:r w:rsidR="00323149">
        <w:t>,</w:t>
      </w:r>
      <w:r w:rsidR="00514DAE">
        <w:t xml:space="preserve"> additional SHEDs might be </w:t>
      </w:r>
      <w:r w:rsidR="00533E45">
        <w:t xml:space="preserve">necessary </w:t>
      </w:r>
      <w:r w:rsidR="00514DAE">
        <w:t>to take into acco</w:t>
      </w:r>
      <w:r w:rsidR="00533E45">
        <w:t>u</w:t>
      </w:r>
      <w:r w:rsidR="00514DAE">
        <w:t xml:space="preserve">nt the longer time needed to complete an evaporative emission tests. Nevertheless, </w:t>
      </w:r>
      <w:del w:id="76" w:author="Finalized" w:date="2017-03-28T16:39:00Z">
        <w:r w:rsidR="00514DAE" w:rsidDel="00AF07DB">
          <w:delText xml:space="preserve">48 </w:delText>
        </w:r>
      </w:del>
      <w:ins w:id="77" w:author="Finalized" w:date="2017-03-28T16:39:00Z">
        <w:r w:rsidR="00AF07DB">
          <w:t>48</w:t>
        </w:r>
        <w:r w:rsidR="00AF07DB">
          <w:rPr>
            <w:rFonts w:hint="eastAsia"/>
            <w:lang w:eastAsia="ja-JP"/>
          </w:rPr>
          <w:t>-</w:t>
        </w:r>
      </w:ins>
      <w:r w:rsidR="00514DAE">
        <w:t>hour diurnal test</w:t>
      </w:r>
      <w:r w:rsidR="00533E45">
        <w:t>s</w:t>
      </w:r>
      <w:r w:rsidR="00514DAE">
        <w:t xml:space="preserve"> are already </w:t>
      </w:r>
      <w:r w:rsidR="00533E45">
        <w:t xml:space="preserve">being </w:t>
      </w:r>
      <w:r w:rsidR="00514DAE">
        <w:t xml:space="preserve">performed by most of the car manufacturers since </w:t>
      </w:r>
      <w:del w:id="78" w:author="Finalized" w:date="2017-03-28T16:39:00Z">
        <w:r w:rsidR="00514DAE" w:rsidDel="00AF07DB">
          <w:delText xml:space="preserve">48 </w:delText>
        </w:r>
      </w:del>
      <w:ins w:id="79" w:author="Finalized" w:date="2017-03-28T16:39:00Z">
        <w:r w:rsidR="00AF07DB">
          <w:t>48</w:t>
        </w:r>
        <w:r w:rsidR="00AF07DB">
          <w:rPr>
            <w:rFonts w:hint="eastAsia"/>
            <w:lang w:eastAsia="ja-JP"/>
          </w:rPr>
          <w:t>-</w:t>
        </w:r>
      </w:ins>
      <w:r w:rsidR="00514DAE">
        <w:t xml:space="preserve">hour and </w:t>
      </w:r>
      <w:del w:id="80" w:author="Finalized" w:date="2017-03-28T16:39:00Z">
        <w:r w:rsidR="00514DAE" w:rsidDel="00AF07DB">
          <w:delText xml:space="preserve">72 </w:delText>
        </w:r>
      </w:del>
      <w:ins w:id="81" w:author="Finalized" w:date="2017-03-28T16:39:00Z">
        <w:r w:rsidR="00AF07DB">
          <w:t>72</w:t>
        </w:r>
        <w:r w:rsidR="00AF07DB">
          <w:rPr>
            <w:rFonts w:hint="eastAsia"/>
            <w:lang w:eastAsia="ja-JP"/>
          </w:rPr>
          <w:t>-</w:t>
        </w:r>
      </w:ins>
      <w:r w:rsidR="00514DAE">
        <w:t xml:space="preserve">hour diurnal test are already requested for some markets. </w:t>
      </w:r>
    </w:p>
    <w:p w14:paraId="66726E85" w14:textId="77777777" w:rsidR="00514DAE" w:rsidRPr="00C47377" w:rsidRDefault="002C156C" w:rsidP="00514DAE">
      <w:pPr>
        <w:pStyle w:val="SingleTxtG"/>
      </w:pPr>
      <w:r>
        <w:t>30.</w:t>
      </w:r>
      <w:r>
        <w:tab/>
      </w:r>
      <w:r w:rsidR="00514DAE">
        <w:t xml:space="preserve">For a more accurate assessment, </w:t>
      </w:r>
      <w:r w:rsidR="00514DAE" w:rsidRPr="00C47377">
        <w:t xml:space="preserve">costs </w:t>
      </w:r>
      <w:r w:rsidR="00514DAE">
        <w:t xml:space="preserve">and benefits </w:t>
      </w:r>
      <w:r w:rsidR="00514DAE" w:rsidRPr="00C47377">
        <w:t>would have to be quantified on a regional level since they largely depend on the local conditions</w:t>
      </w:r>
      <w:r w:rsidR="00514DAE">
        <w:t xml:space="preserve"> (climate, fleet </w:t>
      </w:r>
      <w:r w:rsidR="00E82D18">
        <w:t>composition</w:t>
      </w:r>
      <w:r w:rsidR="00514DAE">
        <w:t xml:space="preserve">, fuel </w:t>
      </w:r>
      <w:proofErr w:type="gramStart"/>
      <w:r w:rsidR="00514DAE">
        <w:t>quality, …)</w:t>
      </w:r>
      <w:proofErr w:type="gramEnd"/>
      <w:r w:rsidR="00514DAE" w:rsidRPr="00C47377">
        <w:t>.</w:t>
      </w:r>
    </w:p>
    <w:p w14:paraId="4F06BF0E" w14:textId="77777777" w:rsidR="00514DAE" w:rsidRPr="00C47377" w:rsidRDefault="002C156C" w:rsidP="00514DAE">
      <w:pPr>
        <w:pStyle w:val="SingleTxtG"/>
      </w:pPr>
      <w:r>
        <w:t>31.</w:t>
      </w:r>
      <w:r>
        <w:tab/>
      </w:r>
      <w:r w:rsidR="00514DAE" w:rsidRPr="00C47377">
        <w:t xml:space="preserve">As pointed out in the technical rationale and justification, the </w:t>
      </w:r>
      <w:r w:rsidR="00514DAE">
        <w:t>principle of a globally harmoniz</w:t>
      </w:r>
      <w:r w:rsidR="00514DAE" w:rsidRPr="00C47377">
        <w:t>ed light duty vehicle test procedure offers potential cost reductions for vehicle manufacturers. The design of vehicles can be better unified on a global scale and administrative procedures may be simplified. The monetary quantification of these benefits depends largely on the extent and timing of implementations of the WLTP in regional legislation.</w:t>
      </w:r>
    </w:p>
    <w:p w14:paraId="50DC54A7" w14:textId="77777777" w:rsidR="00514DAE" w:rsidRDefault="00514DAE">
      <w:pPr>
        <w:suppressAutoHyphens w:val="0"/>
        <w:spacing w:line="240" w:lineRule="auto"/>
        <w:rPr>
          <w:b/>
          <w:sz w:val="28"/>
        </w:rPr>
      </w:pPr>
      <w:r>
        <w:br w:type="page"/>
      </w:r>
    </w:p>
    <w:p w14:paraId="2FA858F8" w14:textId="77777777" w:rsidR="00A40525" w:rsidRPr="007103DC" w:rsidRDefault="005D1224" w:rsidP="00960F92">
      <w:pPr>
        <w:pStyle w:val="HChG"/>
      </w:pPr>
      <w:r w:rsidRPr="00E6794C">
        <w:tab/>
      </w:r>
      <w:r w:rsidR="00436252" w:rsidRPr="007103DC">
        <w:tab/>
      </w:r>
      <w:r w:rsidRPr="007103DC">
        <w:t>II</w:t>
      </w:r>
      <w:r w:rsidR="00A40525" w:rsidRPr="007103DC">
        <w:t>.</w:t>
      </w:r>
      <w:r w:rsidRPr="007103DC">
        <w:tab/>
      </w:r>
      <w:r w:rsidR="00436252" w:rsidRPr="007103DC">
        <w:tab/>
      </w:r>
      <w:r w:rsidR="00A40525" w:rsidRPr="007103DC">
        <w:t>T</w:t>
      </w:r>
      <w:r w:rsidRPr="007103DC">
        <w:t xml:space="preserve">ext of </w:t>
      </w:r>
      <w:r w:rsidR="00754F10" w:rsidRPr="007103DC">
        <w:t xml:space="preserve">the </w:t>
      </w:r>
      <w:r w:rsidR="0039650F" w:rsidRPr="007103DC">
        <w:t>g</w:t>
      </w:r>
      <w:r w:rsidR="00427DD3" w:rsidRPr="007103DC">
        <w:t xml:space="preserve">lobal </w:t>
      </w:r>
      <w:r w:rsidR="0039650F" w:rsidRPr="007103DC">
        <w:t>t</w:t>
      </w:r>
      <w:r w:rsidR="00427DD3" w:rsidRPr="007103DC">
        <w:t xml:space="preserve">echnical </w:t>
      </w:r>
      <w:r w:rsidR="0039650F" w:rsidRPr="007103DC">
        <w:t>r</w:t>
      </w:r>
      <w:r w:rsidR="00427DD3" w:rsidRPr="007103DC">
        <w:t>egulation</w:t>
      </w:r>
    </w:p>
    <w:p w14:paraId="6869F4D0" w14:textId="77777777" w:rsidR="00A40525" w:rsidRPr="007103DC" w:rsidRDefault="005D1224" w:rsidP="00960F92">
      <w:pPr>
        <w:pStyle w:val="HChG"/>
      </w:pPr>
      <w:bookmarkStart w:id="82" w:name="_Toc284586942"/>
      <w:bookmarkStart w:id="83" w:name="_Toc284587040"/>
      <w:bookmarkStart w:id="84" w:name="_Toc284587291"/>
      <w:bookmarkStart w:id="85" w:name="_Toc289686183"/>
      <w:r w:rsidRPr="007103DC">
        <w:tab/>
      </w:r>
      <w:r w:rsidRPr="007103DC">
        <w:tab/>
      </w:r>
      <w:r w:rsidR="00A40525" w:rsidRPr="007103DC">
        <w:t>1.</w:t>
      </w:r>
      <w:r w:rsidR="00A40525" w:rsidRPr="007103DC">
        <w:tab/>
      </w:r>
      <w:r w:rsidRPr="007103DC">
        <w:tab/>
      </w:r>
      <w:r w:rsidR="00A40525" w:rsidRPr="007103DC">
        <w:t>P</w:t>
      </w:r>
      <w:r w:rsidRPr="007103DC">
        <w:t>urpose</w:t>
      </w:r>
      <w:bookmarkEnd w:id="82"/>
      <w:bookmarkEnd w:id="83"/>
      <w:bookmarkEnd w:id="84"/>
      <w:bookmarkEnd w:id="85"/>
    </w:p>
    <w:p w14:paraId="43E1BDC8" w14:textId="77777777" w:rsidR="005D1224" w:rsidRPr="007103DC" w:rsidRDefault="00A40525" w:rsidP="00960F92">
      <w:pPr>
        <w:pStyle w:val="SingleTxtG"/>
        <w:keepNext/>
        <w:keepLines/>
        <w:ind w:left="2268"/>
      </w:pPr>
      <w:r w:rsidRPr="007103DC">
        <w:t xml:space="preserve">This </w:t>
      </w:r>
      <w:r w:rsidR="0039650F" w:rsidRPr="007103DC">
        <w:t>global technical regulation</w:t>
      </w:r>
      <w:r w:rsidR="00427DD3" w:rsidRPr="007103DC">
        <w:t xml:space="preserve"> (</w:t>
      </w:r>
      <w:proofErr w:type="spellStart"/>
      <w:r w:rsidR="0039650F" w:rsidRPr="007103DC">
        <w:t>gtr</w:t>
      </w:r>
      <w:proofErr w:type="spellEnd"/>
      <w:r w:rsidR="00427DD3" w:rsidRPr="007103DC">
        <w:t>)</w:t>
      </w:r>
      <w:r w:rsidRPr="007103DC">
        <w:t xml:space="preserve"> aims at providing a worldwide </w:t>
      </w:r>
      <w:r w:rsidR="00D14A91" w:rsidRPr="007103DC">
        <w:t>harmoniz</w:t>
      </w:r>
      <w:r w:rsidRPr="007103DC">
        <w:t xml:space="preserve">ed method to determine the levels of </w:t>
      </w:r>
      <w:r w:rsidR="00E6794C" w:rsidRPr="007103DC">
        <w:rPr>
          <w:rFonts w:hint="eastAsia"/>
          <w:lang w:eastAsia="ja-JP"/>
        </w:rPr>
        <w:t xml:space="preserve">evaporative </w:t>
      </w:r>
      <w:r w:rsidR="00E6794C" w:rsidRPr="007103DC">
        <w:t>emission</w:t>
      </w:r>
      <w:r w:rsidR="00E6794C" w:rsidRPr="007103DC">
        <w:rPr>
          <w:rFonts w:hint="eastAsia"/>
          <w:lang w:eastAsia="ja-JP"/>
        </w:rPr>
        <w:t xml:space="preserve"> </w:t>
      </w:r>
      <w:r w:rsidRPr="007103DC">
        <w:t>from light-duty vehicles in a repeatable and reproducible manner designed to be representative of</w:t>
      </w:r>
      <w:r w:rsidR="00E2468D" w:rsidRPr="007103DC">
        <w:t xml:space="preserve"> real world vehicle operation. </w:t>
      </w:r>
      <w:r w:rsidRPr="007103DC">
        <w:t>The results will provide the basis for the regulation of these vehicles within regional type approval and certification procedures.</w:t>
      </w:r>
      <w:bookmarkStart w:id="86" w:name="_Toc284586943"/>
      <w:bookmarkStart w:id="87" w:name="_Toc284587041"/>
      <w:bookmarkStart w:id="88" w:name="_Toc284587292"/>
      <w:bookmarkStart w:id="89" w:name="_Toc289686184"/>
    </w:p>
    <w:p w14:paraId="463A82EA" w14:textId="77777777" w:rsidR="00A40525" w:rsidRPr="007103DC" w:rsidRDefault="005D1224" w:rsidP="000E6ABC">
      <w:pPr>
        <w:pStyle w:val="HChG"/>
        <w:spacing w:before="0" w:after="120"/>
      </w:pPr>
      <w:r w:rsidRPr="007103DC">
        <w:tab/>
      </w:r>
      <w:r w:rsidRPr="007103DC">
        <w:tab/>
      </w:r>
      <w:r w:rsidR="00A40525" w:rsidRPr="007103DC">
        <w:t>2.</w:t>
      </w:r>
      <w:r w:rsidR="00A40525" w:rsidRPr="007103DC">
        <w:tab/>
      </w:r>
      <w:r w:rsidRPr="007103DC">
        <w:tab/>
      </w:r>
      <w:r w:rsidR="00A40525" w:rsidRPr="007103DC">
        <w:t>S</w:t>
      </w:r>
      <w:r w:rsidRPr="007103DC">
        <w:t>cope</w:t>
      </w:r>
      <w:bookmarkEnd w:id="86"/>
      <w:bookmarkEnd w:id="87"/>
      <w:bookmarkEnd w:id="88"/>
      <w:bookmarkEnd w:id="89"/>
      <w:r w:rsidRPr="007103DC">
        <w:t xml:space="preserve"> and application</w:t>
      </w:r>
    </w:p>
    <w:p w14:paraId="4DBD1C01" w14:textId="77777777" w:rsidR="00147601" w:rsidRPr="000E6ABC" w:rsidRDefault="00E329D4" w:rsidP="000E6ABC">
      <w:pPr>
        <w:pStyle w:val="SingleTxtG"/>
        <w:ind w:left="2268"/>
        <w:rPr>
          <w:b/>
        </w:rPr>
      </w:pPr>
      <w:r w:rsidRPr="000E6ABC">
        <w:rPr>
          <w:rFonts w:hint="eastAsia"/>
          <w:b/>
        </w:rPr>
        <w:tab/>
      </w:r>
      <w:r w:rsidR="00A40525" w:rsidRPr="009F2A9E">
        <w:t xml:space="preserve">This </w:t>
      </w:r>
      <w:proofErr w:type="spellStart"/>
      <w:r w:rsidR="0039650F" w:rsidRPr="009F2A9E">
        <w:t>gtr</w:t>
      </w:r>
      <w:proofErr w:type="spellEnd"/>
      <w:r w:rsidR="00A40525" w:rsidRPr="009F2A9E">
        <w:t xml:space="preserve"> applies to vehicles of categories 1-2 and 2, both having a </w:t>
      </w:r>
      <w:r w:rsidR="000642B7" w:rsidRPr="009F2A9E">
        <w:t>technically permissible maximum laden</w:t>
      </w:r>
      <w:r w:rsidR="00CB296D" w:rsidRPr="009F2A9E">
        <w:t xml:space="preserve"> mass</w:t>
      </w:r>
      <w:r w:rsidR="00A40525" w:rsidRPr="009F2A9E">
        <w:t xml:space="preserve"> not exceeding 3,500</w:t>
      </w:r>
      <w:r w:rsidR="008D0BEF" w:rsidRPr="009F2A9E">
        <w:t> kg</w:t>
      </w:r>
      <w:r w:rsidR="00147601" w:rsidRPr="009F2A9E">
        <w:rPr>
          <w:rFonts w:hint="eastAsia"/>
        </w:rPr>
        <w:t xml:space="preserve"> with positive ignition eng</w:t>
      </w:r>
      <w:r w:rsidR="00B15AB1">
        <w:rPr>
          <w:rFonts w:hint="eastAsia"/>
        </w:rPr>
        <w:t>ines with the exclusion of mono</w:t>
      </w:r>
      <w:r w:rsidR="00B15AB1">
        <w:t>-</w:t>
      </w:r>
      <w:r w:rsidR="00147601" w:rsidRPr="009F2A9E">
        <w:rPr>
          <w:rFonts w:hint="eastAsia"/>
        </w:rPr>
        <w:t>fuel gas vehicles</w:t>
      </w:r>
      <w:r w:rsidR="00A40525" w:rsidRPr="009F2A9E">
        <w:t xml:space="preserve">, and to </w:t>
      </w:r>
      <w:r w:rsidR="00731FCA" w:rsidRPr="009F2A9E">
        <w:t>all vehicles of category 1-1</w:t>
      </w:r>
      <w:r w:rsidR="00147601" w:rsidRPr="009F2A9E">
        <w:rPr>
          <w:rFonts w:hint="eastAsia"/>
        </w:rPr>
        <w:t xml:space="preserve"> with positive ignition engines with the exclusion of </w:t>
      </w:r>
      <w:r w:rsidR="000E6ABC" w:rsidRPr="009F2A9E">
        <w:rPr>
          <w:rFonts w:hint="eastAsia"/>
        </w:rPr>
        <w:t>mono</w:t>
      </w:r>
      <w:r w:rsidR="000E6ABC" w:rsidRPr="009F2A9E">
        <w:t>-</w:t>
      </w:r>
      <w:r w:rsidR="00147601" w:rsidRPr="009F2A9E">
        <w:rPr>
          <w:rFonts w:hint="eastAsia"/>
        </w:rPr>
        <w:t>fuel gas vehicles</w:t>
      </w:r>
      <w:r w:rsidR="00731FCA" w:rsidRPr="009F2A9E">
        <w:t>.</w:t>
      </w:r>
      <w:r w:rsidR="008B0B2A" w:rsidRPr="00DA0613">
        <w:rPr>
          <w:rStyle w:val="FootnoteReference"/>
        </w:rPr>
        <w:footnoteReference w:id="2"/>
      </w:r>
    </w:p>
    <w:p w14:paraId="6AE839C3" w14:textId="77777777" w:rsidR="00A40525" w:rsidRPr="007103DC" w:rsidRDefault="005D1224" w:rsidP="00E329D4">
      <w:pPr>
        <w:pStyle w:val="HChG"/>
      </w:pPr>
      <w:bookmarkStart w:id="90" w:name="_Toc284587295"/>
      <w:bookmarkStart w:id="91" w:name="_Toc284587044"/>
      <w:r w:rsidRPr="007103DC">
        <w:tab/>
      </w:r>
      <w:r w:rsidR="00890F84">
        <w:tab/>
      </w:r>
      <w:r w:rsidR="00A40525" w:rsidRPr="007103DC">
        <w:t>3.</w:t>
      </w:r>
      <w:r w:rsidR="00A40525" w:rsidRPr="007103DC">
        <w:tab/>
      </w:r>
      <w:r w:rsidRPr="007103DC">
        <w:tab/>
      </w:r>
      <w:r w:rsidR="00A40525" w:rsidRPr="007103DC">
        <w:t>D</w:t>
      </w:r>
      <w:r w:rsidRPr="007103DC">
        <w:t>efinitions</w:t>
      </w:r>
    </w:p>
    <w:p w14:paraId="69FCE127" w14:textId="77777777" w:rsidR="005D1224" w:rsidRPr="007103DC" w:rsidRDefault="00A40525" w:rsidP="005D1224">
      <w:pPr>
        <w:pStyle w:val="SingleTxtG"/>
        <w:ind w:left="2259" w:hanging="1125"/>
      </w:pPr>
      <w:r w:rsidRPr="007103DC">
        <w:t>3.1.</w:t>
      </w:r>
      <w:r w:rsidRPr="007103DC">
        <w:tab/>
        <w:t>T</w:t>
      </w:r>
      <w:r w:rsidR="005D1224" w:rsidRPr="007103DC">
        <w:t>est equipment</w:t>
      </w:r>
    </w:p>
    <w:p w14:paraId="255683FD" w14:textId="29BE11EA" w:rsidR="005D1224" w:rsidRPr="007103DC" w:rsidRDefault="00A40525" w:rsidP="005D1224">
      <w:pPr>
        <w:pStyle w:val="SingleTxtG"/>
        <w:ind w:left="2259" w:hanging="1125"/>
        <w:rPr>
          <w:lang w:eastAsia="ja-JP"/>
        </w:rPr>
      </w:pPr>
      <w:r w:rsidRPr="007103DC">
        <w:rPr>
          <w:iCs/>
        </w:rPr>
        <w:t>3.1.1.</w:t>
      </w:r>
      <w:r w:rsidR="005D1224" w:rsidRPr="007103DC">
        <w:rPr>
          <w:iCs/>
        </w:rPr>
        <w:tab/>
        <w:t>"</w:t>
      </w:r>
      <w:r w:rsidRPr="007103DC">
        <w:rPr>
          <w:i/>
          <w:iCs/>
        </w:rPr>
        <w:t>Accuracy</w:t>
      </w:r>
      <w:r w:rsidR="005D1224" w:rsidRPr="007103DC">
        <w:rPr>
          <w:iCs/>
        </w:rPr>
        <w:t>"</w:t>
      </w:r>
      <w:r w:rsidR="00712983" w:rsidRPr="007103DC">
        <w:rPr>
          <w:iCs/>
        </w:rPr>
        <w:t xml:space="preserve"> </w:t>
      </w:r>
      <w:r w:rsidRPr="007103DC">
        <w:t xml:space="preserve">means the difference between a measured value and a reference value, traceable to a national standard and </w:t>
      </w:r>
      <w:r w:rsidRPr="007103DC">
        <w:rPr>
          <w:iCs/>
        </w:rPr>
        <w:t>descri</w:t>
      </w:r>
      <w:r w:rsidR="00610467">
        <w:rPr>
          <w:iCs/>
        </w:rPr>
        <w:t>bes the correctness of a result</w:t>
      </w:r>
      <w:del w:id="92" w:author="Finalized" w:date="2017-06-04T11:01:00Z">
        <w:r w:rsidR="00610467" w:rsidDel="009F2C29">
          <w:rPr>
            <w:iCs/>
          </w:rPr>
          <w:delText>;</w:delText>
        </w:r>
      </w:del>
      <w:ins w:id="93" w:author="Finalized" w:date="2017-06-04T11:01:00Z">
        <w:r w:rsidR="009F2C29">
          <w:rPr>
            <w:rFonts w:hint="eastAsia"/>
            <w:iCs/>
            <w:lang w:eastAsia="ja-JP"/>
          </w:rPr>
          <w:t>.</w:t>
        </w:r>
      </w:ins>
    </w:p>
    <w:p w14:paraId="03124D31" w14:textId="77777777" w:rsidR="007365B8" w:rsidRPr="007103DC" w:rsidRDefault="00A40525" w:rsidP="007365B8">
      <w:pPr>
        <w:pStyle w:val="SingleTxtG"/>
        <w:ind w:left="2259" w:hanging="1125"/>
        <w:rPr>
          <w:b/>
          <w:szCs w:val="24"/>
        </w:rPr>
      </w:pPr>
      <w:r w:rsidRPr="007103DC">
        <w:rPr>
          <w:rFonts w:eastAsia="Calibri"/>
          <w:szCs w:val="24"/>
        </w:rPr>
        <w:t>3.1.2.</w:t>
      </w:r>
      <w:r w:rsidR="005D1224" w:rsidRPr="007103DC">
        <w:rPr>
          <w:rFonts w:eastAsia="Calibri"/>
          <w:szCs w:val="24"/>
        </w:rPr>
        <w:tab/>
      </w:r>
      <w:r w:rsidRPr="007103DC">
        <w:rPr>
          <w:rFonts w:eastAsia="Calibri"/>
          <w:szCs w:val="24"/>
        </w:rPr>
        <w:t>"</w:t>
      </w:r>
      <w:r w:rsidRPr="007103DC">
        <w:rPr>
          <w:rFonts w:eastAsia="Calibri"/>
          <w:i/>
          <w:szCs w:val="24"/>
        </w:rPr>
        <w:t>Calibration</w:t>
      </w:r>
      <w:r w:rsidRPr="007103DC">
        <w:rPr>
          <w:rFonts w:eastAsia="Calibri"/>
          <w:szCs w:val="24"/>
        </w:rPr>
        <w:t>" means the process of setting a measurement system's response so that its output agrees wit</w:t>
      </w:r>
      <w:r w:rsidR="001D196D">
        <w:rPr>
          <w:rFonts w:eastAsia="Calibri"/>
          <w:szCs w:val="24"/>
        </w:rPr>
        <w:t>h a range of reference signals.</w:t>
      </w:r>
    </w:p>
    <w:p w14:paraId="702800D4" w14:textId="5CDEC9D0" w:rsidR="002306B5" w:rsidRPr="007103DC" w:rsidRDefault="00A40525" w:rsidP="002306B5">
      <w:pPr>
        <w:pStyle w:val="SingleTxtG"/>
        <w:ind w:left="2268" w:hanging="1122"/>
        <w:rPr>
          <w:rFonts w:eastAsia="Calibri"/>
          <w:szCs w:val="24"/>
        </w:rPr>
      </w:pPr>
      <w:r w:rsidRPr="007103DC">
        <w:rPr>
          <w:rFonts w:eastAsia="Calibri"/>
          <w:szCs w:val="24"/>
        </w:rPr>
        <w:t>3.</w:t>
      </w:r>
      <w:r w:rsidR="00251D36">
        <w:rPr>
          <w:rFonts w:hint="eastAsia"/>
          <w:szCs w:val="24"/>
          <w:lang w:eastAsia="ja-JP"/>
        </w:rPr>
        <w:t>2</w:t>
      </w:r>
      <w:r w:rsidRPr="007103DC">
        <w:rPr>
          <w:rFonts w:eastAsia="Calibri"/>
          <w:szCs w:val="24"/>
        </w:rPr>
        <w:t>.</w:t>
      </w:r>
      <w:r w:rsidRPr="007103DC">
        <w:rPr>
          <w:rFonts w:eastAsia="Calibri"/>
          <w:szCs w:val="24"/>
        </w:rPr>
        <w:tab/>
      </w:r>
      <w:del w:id="94" w:author="Finalized" w:date="2017-04-12T17:37:00Z">
        <w:r w:rsidRPr="007103DC" w:rsidDel="00571F53">
          <w:rPr>
            <w:rFonts w:eastAsia="Calibri"/>
            <w:szCs w:val="24"/>
          </w:rPr>
          <w:delText>P</w:delText>
        </w:r>
        <w:r w:rsidR="002306B5" w:rsidRPr="007103DC" w:rsidDel="00571F53">
          <w:rPr>
            <w:rFonts w:eastAsia="Calibri"/>
            <w:szCs w:val="24"/>
          </w:rPr>
          <w:delText>ure electric</w:delText>
        </w:r>
        <w:r w:rsidR="00E577E2" w:rsidRPr="007103DC" w:rsidDel="00571F53">
          <w:rPr>
            <w:rFonts w:eastAsia="Calibri"/>
            <w:szCs w:val="24"/>
          </w:rPr>
          <w:delText>,</w:delText>
        </w:r>
        <w:r w:rsidR="002306B5" w:rsidRPr="007103DC" w:rsidDel="00571F53">
          <w:rPr>
            <w:rFonts w:eastAsia="Calibri"/>
            <w:szCs w:val="24"/>
          </w:rPr>
          <w:delText xml:space="preserve"> hybrid </w:delText>
        </w:r>
      </w:del>
      <w:ins w:id="95" w:author="Finalized" w:date="2017-04-12T17:37:00Z">
        <w:r w:rsidR="00571F53">
          <w:rPr>
            <w:rFonts w:hint="eastAsia"/>
            <w:szCs w:val="24"/>
            <w:lang w:eastAsia="ja-JP"/>
          </w:rPr>
          <w:t>H</w:t>
        </w:r>
        <w:r w:rsidR="00571F53" w:rsidRPr="007103DC">
          <w:rPr>
            <w:rFonts w:eastAsia="Calibri"/>
            <w:szCs w:val="24"/>
          </w:rPr>
          <w:t xml:space="preserve">ybrid </w:t>
        </w:r>
      </w:ins>
      <w:r w:rsidR="002306B5" w:rsidRPr="007103DC">
        <w:rPr>
          <w:rFonts w:eastAsia="Calibri"/>
          <w:szCs w:val="24"/>
        </w:rPr>
        <w:t>electric</w:t>
      </w:r>
      <w:r w:rsidR="001D196D">
        <w:rPr>
          <w:rFonts w:eastAsia="Calibri"/>
          <w:szCs w:val="24"/>
        </w:rPr>
        <w:t xml:space="preserve"> </w:t>
      </w:r>
      <w:del w:id="96" w:author="Finalized" w:date="2017-04-12T17:37:00Z">
        <w:r w:rsidR="001D196D" w:rsidDel="00571F53">
          <w:rPr>
            <w:rFonts w:eastAsia="Calibri"/>
            <w:szCs w:val="24"/>
          </w:rPr>
          <w:delText xml:space="preserve">and fuel cell </w:delText>
        </w:r>
      </w:del>
      <w:r w:rsidR="001D196D">
        <w:rPr>
          <w:rFonts w:eastAsia="Calibri"/>
          <w:szCs w:val="24"/>
        </w:rPr>
        <w:t>vehicles</w:t>
      </w:r>
    </w:p>
    <w:p w14:paraId="49B4AF6A" w14:textId="7B28A69C" w:rsidR="00D96A29" w:rsidRPr="007103DC" w:rsidRDefault="00B77369" w:rsidP="00D96A29">
      <w:pPr>
        <w:pStyle w:val="SingleTxtG"/>
        <w:ind w:left="2268" w:hanging="1122"/>
        <w:rPr>
          <w:szCs w:val="24"/>
          <w:lang w:eastAsia="ja-JP"/>
        </w:rPr>
      </w:pPr>
      <w:r>
        <w:rPr>
          <w:szCs w:val="24"/>
        </w:rPr>
        <w:t>3.</w:t>
      </w:r>
      <w:r w:rsidR="00251D36">
        <w:rPr>
          <w:rFonts w:hint="eastAsia"/>
          <w:szCs w:val="24"/>
          <w:lang w:eastAsia="ja-JP"/>
        </w:rPr>
        <w:t>2</w:t>
      </w:r>
      <w:r>
        <w:rPr>
          <w:szCs w:val="24"/>
        </w:rPr>
        <w:t>.</w:t>
      </w:r>
      <w:r>
        <w:rPr>
          <w:rFonts w:hint="eastAsia"/>
          <w:szCs w:val="24"/>
          <w:lang w:eastAsia="ja-JP"/>
        </w:rPr>
        <w:t>1</w:t>
      </w:r>
      <w:r w:rsidR="00D96A29" w:rsidRPr="007103DC">
        <w:rPr>
          <w:szCs w:val="24"/>
        </w:rPr>
        <w:t>.</w:t>
      </w:r>
      <w:r w:rsidR="00D96A29" w:rsidRPr="007103DC">
        <w:rPr>
          <w:szCs w:val="24"/>
        </w:rPr>
        <w:tab/>
      </w:r>
      <w:r w:rsidR="00A40525" w:rsidRPr="007103DC">
        <w:rPr>
          <w:szCs w:val="24"/>
        </w:rPr>
        <w:t>"</w:t>
      </w:r>
      <w:r w:rsidR="00A40525" w:rsidRPr="007103DC">
        <w:rPr>
          <w:i/>
          <w:szCs w:val="24"/>
        </w:rPr>
        <w:t>Charge-depleting operati</w:t>
      </w:r>
      <w:r w:rsidR="008835AB" w:rsidRPr="007103DC">
        <w:rPr>
          <w:i/>
          <w:szCs w:val="24"/>
        </w:rPr>
        <w:t>ng</w:t>
      </w:r>
      <w:r w:rsidR="00A40525" w:rsidRPr="007103DC">
        <w:rPr>
          <w:i/>
          <w:szCs w:val="24"/>
        </w:rPr>
        <w:t xml:space="preserve"> condition</w:t>
      </w:r>
      <w:r w:rsidR="00A40525" w:rsidRPr="007103DC">
        <w:rPr>
          <w:szCs w:val="24"/>
        </w:rPr>
        <w:t>"</w:t>
      </w:r>
      <w:r w:rsidR="004E055E" w:rsidRPr="007103DC">
        <w:rPr>
          <w:szCs w:val="24"/>
        </w:rPr>
        <w:t xml:space="preserve"> </w:t>
      </w:r>
      <w:r w:rsidR="00A40525" w:rsidRPr="007103DC">
        <w:rPr>
          <w:szCs w:val="24"/>
        </w:rPr>
        <w:t xml:space="preserve">means an operating condition in which the energy stored in the </w:t>
      </w:r>
      <w:r w:rsidR="0068094E">
        <w:rPr>
          <w:szCs w:val="24"/>
        </w:rPr>
        <w:t>Rechargeable Electric Energy Storage System (</w:t>
      </w:r>
      <w:r w:rsidR="00A40525" w:rsidRPr="007103DC">
        <w:rPr>
          <w:szCs w:val="24"/>
        </w:rPr>
        <w:t>REESS</w:t>
      </w:r>
      <w:r w:rsidR="0068094E">
        <w:rPr>
          <w:szCs w:val="24"/>
        </w:rPr>
        <w:t>)</w:t>
      </w:r>
      <w:r w:rsidR="00A40525" w:rsidRPr="007103DC">
        <w:rPr>
          <w:szCs w:val="24"/>
        </w:rPr>
        <w:t xml:space="preserve"> may fluctuate but</w:t>
      </w:r>
      <w:r w:rsidR="00794B02" w:rsidRPr="007103DC">
        <w:rPr>
          <w:szCs w:val="24"/>
        </w:rPr>
        <w:t xml:space="preserve"> decreases</w:t>
      </w:r>
      <w:r w:rsidR="00E62B5C" w:rsidRPr="007103DC">
        <w:rPr>
          <w:szCs w:val="24"/>
        </w:rPr>
        <w:t xml:space="preserve"> </w:t>
      </w:r>
      <w:r w:rsidR="00A40525" w:rsidRPr="007103DC">
        <w:rPr>
          <w:szCs w:val="24"/>
        </w:rPr>
        <w:t>on average while the vehicle is driven until transition to c</w:t>
      </w:r>
      <w:r w:rsidR="00610467">
        <w:rPr>
          <w:szCs w:val="24"/>
        </w:rPr>
        <w:t>harge-sustaining operation</w:t>
      </w:r>
      <w:del w:id="97" w:author="Finalized" w:date="2017-06-04T11:01:00Z">
        <w:r w:rsidR="00610467" w:rsidDel="009F2C29">
          <w:rPr>
            <w:szCs w:val="24"/>
          </w:rPr>
          <w:delText>;</w:delText>
        </w:r>
      </w:del>
      <w:ins w:id="98" w:author="Finalized" w:date="2017-06-04T11:01:00Z">
        <w:r w:rsidR="009F2C29">
          <w:rPr>
            <w:rFonts w:hint="eastAsia"/>
            <w:szCs w:val="24"/>
            <w:lang w:eastAsia="ja-JP"/>
          </w:rPr>
          <w:t>.</w:t>
        </w:r>
      </w:ins>
    </w:p>
    <w:p w14:paraId="33BA63BA" w14:textId="787011E5" w:rsidR="00D96A29" w:rsidRPr="007103DC" w:rsidRDefault="00A40525" w:rsidP="00D96A29">
      <w:pPr>
        <w:pStyle w:val="SingleTxtG"/>
        <w:ind w:left="2268" w:hanging="1122"/>
        <w:rPr>
          <w:szCs w:val="24"/>
          <w:lang w:eastAsia="ja-JP"/>
        </w:rPr>
      </w:pPr>
      <w:r w:rsidRPr="007103DC">
        <w:rPr>
          <w:szCs w:val="24"/>
        </w:rPr>
        <w:t>3.</w:t>
      </w:r>
      <w:r w:rsidR="00251D36">
        <w:rPr>
          <w:rFonts w:hint="eastAsia"/>
          <w:szCs w:val="24"/>
          <w:lang w:eastAsia="ja-JP"/>
        </w:rPr>
        <w:t>2</w:t>
      </w:r>
      <w:r w:rsidRPr="007103DC">
        <w:rPr>
          <w:szCs w:val="24"/>
        </w:rPr>
        <w:t>.</w:t>
      </w:r>
      <w:r w:rsidR="00B77369">
        <w:rPr>
          <w:rFonts w:hint="eastAsia"/>
          <w:szCs w:val="24"/>
          <w:lang w:eastAsia="ja-JP"/>
        </w:rPr>
        <w:t>2</w:t>
      </w:r>
      <w:r w:rsidRPr="007103DC">
        <w:rPr>
          <w:szCs w:val="24"/>
        </w:rPr>
        <w:t>.</w:t>
      </w:r>
      <w:r w:rsidR="00D96A29" w:rsidRPr="007103DC">
        <w:rPr>
          <w:szCs w:val="24"/>
        </w:rPr>
        <w:tab/>
      </w:r>
      <w:r w:rsidRPr="007103DC">
        <w:rPr>
          <w:szCs w:val="24"/>
        </w:rPr>
        <w:t>"</w:t>
      </w:r>
      <w:r w:rsidRPr="007103DC">
        <w:rPr>
          <w:i/>
          <w:szCs w:val="24"/>
        </w:rPr>
        <w:t>Charge-sustaining operati</w:t>
      </w:r>
      <w:r w:rsidR="00F864BE" w:rsidRPr="007103DC">
        <w:rPr>
          <w:i/>
          <w:szCs w:val="24"/>
        </w:rPr>
        <w:t>ng</w:t>
      </w:r>
      <w:r w:rsidRPr="007103DC">
        <w:rPr>
          <w:i/>
          <w:szCs w:val="24"/>
        </w:rPr>
        <w:t xml:space="preserve"> condition</w:t>
      </w:r>
      <w:r w:rsidRPr="007103DC">
        <w:rPr>
          <w:szCs w:val="24"/>
        </w:rPr>
        <w:t>" means an operating condition in which the energy stored in the REESS may fluctuate but, on average, is maintained at a neutral charging balance lev</w:t>
      </w:r>
      <w:r w:rsidR="00610467">
        <w:rPr>
          <w:szCs w:val="24"/>
        </w:rPr>
        <w:t>el while the vehicle is driven</w:t>
      </w:r>
      <w:del w:id="99" w:author="Finalized" w:date="2017-06-04T11:01:00Z">
        <w:r w:rsidR="00610467" w:rsidDel="009F2C29">
          <w:rPr>
            <w:szCs w:val="24"/>
          </w:rPr>
          <w:delText>;</w:delText>
        </w:r>
      </w:del>
      <w:ins w:id="100" w:author="Finalized" w:date="2017-06-04T11:01:00Z">
        <w:r w:rsidR="009F2C29">
          <w:rPr>
            <w:rFonts w:hint="eastAsia"/>
            <w:szCs w:val="24"/>
            <w:lang w:eastAsia="ja-JP"/>
          </w:rPr>
          <w:t>.</w:t>
        </w:r>
      </w:ins>
    </w:p>
    <w:p w14:paraId="22DAE218" w14:textId="73FF8FAA" w:rsidR="003B61A8" w:rsidRDefault="00A40525" w:rsidP="00173F70">
      <w:pPr>
        <w:pStyle w:val="SingleTxtG"/>
        <w:ind w:left="2268" w:hanging="1122"/>
        <w:rPr>
          <w:ins w:id="101" w:author="Finalized" w:date="2017-04-17T10:49:00Z"/>
          <w:szCs w:val="24"/>
          <w:lang w:eastAsia="ja-JP"/>
        </w:rPr>
      </w:pPr>
      <w:r w:rsidRPr="007103DC">
        <w:rPr>
          <w:szCs w:val="24"/>
        </w:rPr>
        <w:t>3.</w:t>
      </w:r>
      <w:r w:rsidR="00251D36">
        <w:rPr>
          <w:rFonts w:hint="eastAsia"/>
          <w:szCs w:val="24"/>
          <w:lang w:eastAsia="ja-JP"/>
        </w:rPr>
        <w:t>2</w:t>
      </w:r>
      <w:r w:rsidRPr="007103DC">
        <w:rPr>
          <w:szCs w:val="24"/>
        </w:rPr>
        <w:t>.</w:t>
      </w:r>
      <w:r w:rsidR="00251D36">
        <w:rPr>
          <w:rFonts w:hint="eastAsia"/>
          <w:szCs w:val="24"/>
          <w:lang w:eastAsia="ja-JP"/>
        </w:rPr>
        <w:t>3</w:t>
      </w:r>
      <w:r w:rsidRPr="007103DC">
        <w:rPr>
          <w:szCs w:val="24"/>
        </w:rPr>
        <w:t>.</w:t>
      </w:r>
      <w:r w:rsidR="00173F70" w:rsidRPr="007103DC">
        <w:rPr>
          <w:szCs w:val="24"/>
        </w:rPr>
        <w:tab/>
      </w:r>
      <w:ins w:id="102" w:author="Finalized" w:date="2017-04-17T10:49:00Z">
        <w:r w:rsidR="003B61A8" w:rsidRPr="00950469">
          <w:rPr>
            <w:szCs w:val="24"/>
            <w:lang w:eastAsia="ja-JP"/>
          </w:rPr>
          <w:t>"</w:t>
        </w:r>
        <w:r w:rsidR="003B61A8" w:rsidRPr="00950469">
          <w:rPr>
            <w:i/>
            <w:szCs w:val="24"/>
            <w:lang w:eastAsia="ja-JP"/>
          </w:rPr>
          <w:t>Not off-vehicle charging hybrid electric vehicle</w:t>
        </w:r>
        <w:r w:rsidR="003B61A8" w:rsidRPr="00950469">
          <w:rPr>
            <w:szCs w:val="24"/>
            <w:lang w:eastAsia="ja-JP"/>
          </w:rPr>
          <w:t>" (NOVC-HEV) means a hybrid electric vehicle that cannot be charged from an external source.</w:t>
        </w:r>
      </w:ins>
    </w:p>
    <w:p w14:paraId="1090B7D5" w14:textId="2E375F1A" w:rsidR="00173F70" w:rsidRDefault="003B61A8" w:rsidP="003B61A8">
      <w:pPr>
        <w:pStyle w:val="SingleTxtG"/>
        <w:ind w:left="2268" w:hanging="1134"/>
        <w:rPr>
          <w:ins w:id="103" w:author="Finalized" w:date="2017-04-12T17:28:00Z"/>
          <w:szCs w:val="24"/>
          <w:lang w:eastAsia="ja-JP"/>
        </w:rPr>
      </w:pPr>
      <w:ins w:id="104" w:author="Finalized" w:date="2017-04-17T10:49:00Z">
        <w:r>
          <w:rPr>
            <w:rFonts w:hint="eastAsia"/>
            <w:szCs w:val="24"/>
            <w:lang w:eastAsia="ja-JP"/>
          </w:rPr>
          <w:t>3.2.4.</w:t>
        </w:r>
        <w:r>
          <w:rPr>
            <w:rFonts w:hint="eastAsia"/>
            <w:szCs w:val="24"/>
            <w:lang w:eastAsia="ja-JP"/>
          </w:rPr>
          <w:tab/>
        </w:r>
        <w:r>
          <w:rPr>
            <w:rFonts w:hint="eastAsia"/>
            <w:szCs w:val="24"/>
            <w:lang w:eastAsia="ja-JP"/>
          </w:rPr>
          <w:tab/>
        </w:r>
      </w:ins>
      <w:r w:rsidR="00A40525" w:rsidRPr="007103DC">
        <w:rPr>
          <w:szCs w:val="24"/>
        </w:rPr>
        <w:t>"</w:t>
      </w:r>
      <w:r w:rsidR="00BF4FD5">
        <w:rPr>
          <w:i/>
          <w:szCs w:val="24"/>
        </w:rPr>
        <w:t>Off-</w:t>
      </w:r>
      <w:del w:id="105" w:author="Finalized" w:date="2017-04-03T16:52:00Z">
        <w:r w:rsidR="00BF4FD5" w:rsidDel="00EA16D5">
          <w:rPr>
            <w:i/>
            <w:szCs w:val="24"/>
          </w:rPr>
          <w:delText>Vehicle Charging Hybrid Electric V</w:delText>
        </w:r>
        <w:r w:rsidR="00173F70" w:rsidRPr="007103DC" w:rsidDel="00EA16D5">
          <w:rPr>
            <w:i/>
            <w:szCs w:val="24"/>
          </w:rPr>
          <w:delText>ehicle</w:delText>
        </w:r>
      </w:del>
      <w:ins w:id="106" w:author="Finalized" w:date="2017-04-03T16:52:00Z">
        <w:r w:rsidR="00EA16D5">
          <w:rPr>
            <w:rFonts w:hint="eastAsia"/>
            <w:i/>
            <w:szCs w:val="24"/>
            <w:lang w:eastAsia="ja-JP"/>
          </w:rPr>
          <w:t>vehicle charging hybrid electric vehicle</w:t>
        </w:r>
      </w:ins>
      <w:r w:rsidR="00A40525" w:rsidRPr="007103DC">
        <w:rPr>
          <w:szCs w:val="24"/>
        </w:rPr>
        <w:t xml:space="preserve">" </w:t>
      </w:r>
      <w:r w:rsidR="00173F70" w:rsidRPr="007103DC">
        <w:rPr>
          <w:szCs w:val="24"/>
        </w:rPr>
        <w:t xml:space="preserve">(OVC-HEV) </w:t>
      </w:r>
      <w:r w:rsidR="008F2045" w:rsidRPr="007103DC">
        <w:rPr>
          <w:szCs w:val="24"/>
        </w:rPr>
        <w:t xml:space="preserve">means </w:t>
      </w:r>
      <w:r w:rsidR="00173F70" w:rsidRPr="007103DC">
        <w:rPr>
          <w:szCs w:val="24"/>
        </w:rPr>
        <w:t xml:space="preserve">a </w:t>
      </w:r>
      <w:r w:rsidR="00A40525" w:rsidRPr="007103DC">
        <w:rPr>
          <w:szCs w:val="24"/>
        </w:rPr>
        <w:t>hybrid electric vehicle</w:t>
      </w:r>
      <w:r w:rsidR="00173F70" w:rsidRPr="007103DC">
        <w:rPr>
          <w:szCs w:val="24"/>
        </w:rPr>
        <w:t xml:space="preserve"> that can be charged </w:t>
      </w:r>
      <w:r w:rsidR="00C148EA" w:rsidRPr="007103DC">
        <w:rPr>
          <w:szCs w:val="24"/>
        </w:rPr>
        <w:t>from an external source.</w:t>
      </w:r>
    </w:p>
    <w:p w14:paraId="6F46C79C" w14:textId="0644A241" w:rsidR="00A02E19" w:rsidRDefault="00A02E19" w:rsidP="00173F70">
      <w:pPr>
        <w:pStyle w:val="SingleTxtG"/>
        <w:ind w:left="2268" w:hanging="1122"/>
        <w:rPr>
          <w:ins w:id="107" w:author="Finalized" w:date="2017-04-12T17:31:00Z"/>
          <w:szCs w:val="24"/>
          <w:lang w:eastAsia="ja-JP"/>
        </w:rPr>
      </w:pPr>
      <w:ins w:id="108" w:author="Finalized" w:date="2017-04-12T17:28:00Z">
        <w:r>
          <w:rPr>
            <w:rFonts w:hint="eastAsia"/>
            <w:szCs w:val="24"/>
            <w:lang w:eastAsia="ja-JP"/>
          </w:rPr>
          <w:t>3.2.</w:t>
        </w:r>
      </w:ins>
      <w:ins w:id="109" w:author="Finalized" w:date="2017-04-17T10:51:00Z">
        <w:r w:rsidR="00BB66DD">
          <w:rPr>
            <w:rFonts w:hint="eastAsia"/>
            <w:szCs w:val="24"/>
            <w:lang w:eastAsia="ja-JP"/>
          </w:rPr>
          <w:t>5</w:t>
        </w:r>
      </w:ins>
      <w:ins w:id="110" w:author="Finalized" w:date="2017-04-12T17:28:00Z">
        <w:r>
          <w:rPr>
            <w:rFonts w:hint="eastAsia"/>
            <w:szCs w:val="24"/>
            <w:lang w:eastAsia="ja-JP"/>
          </w:rPr>
          <w:t>.</w:t>
        </w:r>
        <w:r>
          <w:rPr>
            <w:rFonts w:hint="eastAsia"/>
            <w:szCs w:val="24"/>
            <w:lang w:eastAsia="ja-JP"/>
          </w:rPr>
          <w:tab/>
          <w:t>"</w:t>
        </w:r>
        <w:r>
          <w:rPr>
            <w:rFonts w:hint="eastAsia"/>
            <w:i/>
            <w:szCs w:val="24"/>
            <w:lang w:eastAsia="ja-JP"/>
          </w:rPr>
          <w:t>Hybrid electr</w:t>
        </w:r>
      </w:ins>
      <w:ins w:id="111" w:author="Finalized" w:date="2017-04-12T17:29:00Z">
        <w:r>
          <w:rPr>
            <w:rFonts w:hint="eastAsia"/>
            <w:i/>
            <w:szCs w:val="24"/>
            <w:lang w:eastAsia="ja-JP"/>
          </w:rPr>
          <w:t>ic</w:t>
        </w:r>
      </w:ins>
      <w:ins w:id="112" w:author="Finalized" w:date="2017-04-12T17:28:00Z">
        <w:r>
          <w:rPr>
            <w:rFonts w:hint="eastAsia"/>
            <w:i/>
            <w:szCs w:val="24"/>
            <w:lang w:eastAsia="ja-JP"/>
          </w:rPr>
          <w:t xml:space="preserve"> vehicle</w:t>
        </w:r>
        <w:r w:rsidRPr="007103DC">
          <w:rPr>
            <w:szCs w:val="24"/>
          </w:rPr>
          <w:t>"</w:t>
        </w:r>
      </w:ins>
      <w:ins w:id="113" w:author="Finalized" w:date="2017-04-12T17:30:00Z">
        <w:r w:rsidR="00A00D8B">
          <w:rPr>
            <w:rFonts w:hint="eastAsia"/>
            <w:szCs w:val="24"/>
            <w:lang w:eastAsia="ja-JP"/>
          </w:rPr>
          <w:t xml:space="preserve"> </w:t>
        </w:r>
      </w:ins>
      <w:ins w:id="114" w:author="Finalized" w:date="2017-04-12T17:29:00Z">
        <w:r>
          <w:rPr>
            <w:rFonts w:hint="eastAsia"/>
            <w:szCs w:val="24"/>
            <w:lang w:eastAsia="ja-JP"/>
          </w:rPr>
          <w:t>(HEV)</w:t>
        </w:r>
      </w:ins>
      <w:ins w:id="115" w:author="Finalized" w:date="2017-04-12T17:28:00Z">
        <w:r>
          <w:rPr>
            <w:rFonts w:hint="eastAsia"/>
            <w:szCs w:val="24"/>
            <w:lang w:eastAsia="ja-JP"/>
          </w:rPr>
          <w:t xml:space="preserve"> </w:t>
        </w:r>
      </w:ins>
      <w:ins w:id="116" w:author="Finalized" w:date="2017-04-12T17:29:00Z">
        <w:r w:rsidRPr="00A02E19">
          <w:rPr>
            <w:szCs w:val="24"/>
            <w:lang w:eastAsia="ja-JP"/>
          </w:rPr>
          <w:t>means a hybrid vehicle where one of the propulsion energy</w:t>
        </w:r>
      </w:ins>
      <w:ins w:id="117" w:author="Finalized" w:date="2017-04-12T17:30:00Z">
        <w:r>
          <w:rPr>
            <w:rFonts w:hint="eastAsia"/>
            <w:szCs w:val="24"/>
            <w:lang w:eastAsia="ja-JP"/>
          </w:rPr>
          <w:t xml:space="preserve"> </w:t>
        </w:r>
        <w:r w:rsidRPr="00A02E19">
          <w:rPr>
            <w:szCs w:val="24"/>
            <w:lang w:eastAsia="ja-JP"/>
          </w:rPr>
          <w:t>converters is an electric machine.</w:t>
        </w:r>
      </w:ins>
    </w:p>
    <w:p w14:paraId="31981515" w14:textId="5B877074" w:rsidR="00D41D6C" w:rsidRPr="00A02E19" w:rsidRDefault="00363535" w:rsidP="00622F74">
      <w:pPr>
        <w:pStyle w:val="SingleTxtG"/>
        <w:ind w:left="2268" w:hanging="1122"/>
        <w:rPr>
          <w:szCs w:val="24"/>
          <w:lang w:eastAsia="ja-JP"/>
        </w:rPr>
      </w:pPr>
      <w:ins w:id="118" w:author="Finalized" w:date="2017-04-12T17:31:00Z">
        <w:r>
          <w:rPr>
            <w:rFonts w:hint="eastAsia"/>
            <w:szCs w:val="24"/>
            <w:lang w:eastAsia="ja-JP"/>
          </w:rPr>
          <w:t>3.2.</w:t>
        </w:r>
      </w:ins>
      <w:ins w:id="119" w:author="Finalized" w:date="2017-04-17T10:51:00Z">
        <w:r w:rsidR="00BB66DD">
          <w:rPr>
            <w:rFonts w:hint="eastAsia"/>
            <w:szCs w:val="24"/>
            <w:lang w:eastAsia="ja-JP"/>
          </w:rPr>
          <w:t>6</w:t>
        </w:r>
      </w:ins>
      <w:ins w:id="120" w:author="Finalized" w:date="2017-04-12T17:31:00Z">
        <w:r>
          <w:rPr>
            <w:rFonts w:hint="eastAsia"/>
            <w:szCs w:val="24"/>
            <w:lang w:eastAsia="ja-JP"/>
          </w:rPr>
          <w:t>.</w:t>
        </w:r>
        <w:r>
          <w:rPr>
            <w:rFonts w:hint="eastAsia"/>
            <w:szCs w:val="24"/>
            <w:lang w:eastAsia="ja-JP"/>
          </w:rPr>
          <w:tab/>
        </w:r>
        <w:r w:rsidRPr="00363535">
          <w:rPr>
            <w:szCs w:val="24"/>
            <w:lang w:eastAsia="ja-JP"/>
          </w:rPr>
          <w:t>"</w:t>
        </w:r>
        <w:r w:rsidRPr="00363535">
          <w:rPr>
            <w:i/>
            <w:szCs w:val="24"/>
            <w:lang w:eastAsia="ja-JP"/>
          </w:rPr>
          <w:t>Hybrid vehicle</w:t>
        </w:r>
        <w:r w:rsidRPr="00363535">
          <w:rPr>
            <w:szCs w:val="24"/>
            <w:lang w:eastAsia="ja-JP"/>
          </w:rPr>
          <w:t>" (HV) means a vehicle equipped with a powertrain containing at least two different categories of propulsion energy converters and at least two different categories of propulsion energy storage systems.</w:t>
        </w:r>
      </w:ins>
    </w:p>
    <w:p w14:paraId="1AE91104" w14:textId="77777777" w:rsidR="007103DC" w:rsidRDefault="007103DC" w:rsidP="007103DC">
      <w:pPr>
        <w:pStyle w:val="SingleTxtG"/>
        <w:ind w:left="2259" w:hanging="1125"/>
        <w:rPr>
          <w:lang w:eastAsia="ja-JP"/>
        </w:rPr>
      </w:pPr>
      <w:r>
        <w:rPr>
          <w:rFonts w:hint="eastAsia"/>
          <w:lang w:eastAsia="ja-JP"/>
        </w:rPr>
        <w:t>3.</w:t>
      </w:r>
      <w:r w:rsidR="00251D36">
        <w:rPr>
          <w:rFonts w:hint="eastAsia"/>
          <w:lang w:eastAsia="ja-JP"/>
        </w:rPr>
        <w:t>3</w:t>
      </w:r>
      <w:r w:rsidR="0068094E">
        <w:rPr>
          <w:rFonts w:hint="eastAsia"/>
          <w:lang w:eastAsia="ja-JP"/>
        </w:rPr>
        <w:t>.</w:t>
      </w:r>
      <w:r>
        <w:rPr>
          <w:rFonts w:hint="eastAsia"/>
          <w:lang w:eastAsia="ja-JP"/>
        </w:rPr>
        <w:tab/>
        <w:t>Evaporative emission</w:t>
      </w:r>
    </w:p>
    <w:p w14:paraId="585244AA" w14:textId="1FEC18FD" w:rsidR="005B51F8" w:rsidRDefault="007103DC" w:rsidP="009A55EE">
      <w:pPr>
        <w:pStyle w:val="SingleTxtG"/>
        <w:ind w:left="2259" w:hanging="1125"/>
        <w:rPr>
          <w:ins w:id="121" w:author="Finalized" w:date="2017-06-04T18:59:00Z"/>
          <w:lang w:eastAsia="ja-JP"/>
        </w:rPr>
      </w:pPr>
      <w:r>
        <w:rPr>
          <w:rFonts w:hint="eastAsia"/>
          <w:lang w:eastAsia="ja-JP"/>
        </w:rPr>
        <w:t>3.</w:t>
      </w:r>
      <w:r w:rsidR="00251D36">
        <w:rPr>
          <w:rFonts w:hint="eastAsia"/>
          <w:lang w:eastAsia="ja-JP"/>
        </w:rPr>
        <w:t>3</w:t>
      </w:r>
      <w:r>
        <w:rPr>
          <w:rFonts w:hint="eastAsia"/>
          <w:lang w:eastAsia="ja-JP"/>
        </w:rPr>
        <w:t>.1.</w:t>
      </w:r>
      <w:r>
        <w:rPr>
          <w:rFonts w:hint="eastAsia"/>
          <w:lang w:eastAsia="ja-JP"/>
        </w:rPr>
        <w:tab/>
      </w:r>
      <w:r w:rsidR="007E0783" w:rsidRPr="007103DC">
        <w:rPr>
          <w:szCs w:val="24"/>
        </w:rPr>
        <w:t>"</w:t>
      </w:r>
      <w:r w:rsidR="0040508B" w:rsidRPr="00C700BD">
        <w:rPr>
          <w:rFonts w:hint="eastAsia"/>
          <w:i/>
          <w:lang w:eastAsia="ja-JP"/>
        </w:rPr>
        <w:t xml:space="preserve">Fuel </w:t>
      </w:r>
      <w:r w:rsidR="009A55EE" w:rsidRPr="00C700BD">
        <w:rPr>
          <w:rFonts w:hint="eastAsia"/>
          <w:i/>
          <w:lang w:eastAsia="ja-JP"/>
        </w:rPr>
        <w:t xml:space="preserve">tank </w:t>
      </w:r>
      <w:r w:rsidR="0040508B" w:rsidRPr="00C700BD">
        <w:rPr>
          <w:rFonts w:hint="eastAsia"/>
          <w:i/>
          <w:lang w:eastAsia="ja-JP"/>
        </w:rPr>
        <w:t>system</w:t>
      </w:r>
      <w:r w:rsidR="007E0783" w:rsidRPr="007103DC">
        <w:rPr>
          <w:szCs w:val="24"/>
        </w:rPr>
        <w:t>"</w:t>
      </w:r>
      <w:r w:rsidRPr="001A0691">
        <w:t xml:space="preserve"> means the devices which allow storing the fuel</w:t>
      </w:r>
      <w:r>
        <w:t xml:space="preserve">, comprising </w:t>
      </w:r>
      <w:r w:rsidRPr="001A0691">
        <w:t>the fuel tank, the fuel filler, the filler cap and the fuel pump</w:t>
      </w:r>
      <w:r w:rsidR="009A55EE">
        <w:rPr>
          <w:rFonts w:hint="eastAsia"/>
          <w:lang w:eastAsia="ja-JP"/>
        </w:rPr>
        <w:t xml:space="preserve"> </w:t>
      </w:r>
      <w:r w:rsidR="009A55EE">
        <w:t>when it is fitted in or on the fuel tank</w:t>
      </w:r>
      <w:del w:id="122" w:author="Finalized" w:date="2017-05-23T13:43:00Z">
        <w:r w:rsidR="00610467" w:rsidDel="008F4DAB">
          <w:delText>;</w:delText>
        </w:r>
      </w:del>
      <w:ins w:id="123" w:author="Finalized" w:date="2017-05-23T13:43:00Z">
        <w:r w:rsidR="008F4DAB">
          <w:rPr>
            <w:rFonts w:hint="eastAsia"/>
            <w:lang w:eastAsia="ja-JP"/>
          </w:rPr>
          <w:t>.</w:t>
        </w:r>
      </w:ins>
    </w:p>
    <w:p w14:paraId="4BE0B9B9" w14:textId="624DD453" w:rsidR="009A55EE" w:rsidRDefault="009A55EE" w:rsidP="009A55EE">
      <w:pPr>
        <w:pStyle w:val="SingleTxtG"/>
        <w:ind w:left="2259" w:hanging="1125"/>
        <w:rPr>
          <w:lang w:eastAsia="ja-JP"/>
        </w:rPr>
      </w:pPr>
      <w:r>
        <w:t>3.3.</w:t>
      </w:r>
      <w:r w:rsidR="00006049">
        <w:rPr>
          <w:rFonts w:hint="eastAsia"/>
          <w:lang w:eastAsia="ja-JP"/>
        </w:rPr>
        <w:t>2.</w:t>
      </w:r>
      <w:r w:rsidR="007E0783">
        <w:tab/>
      </w:r>
      <w:r w:rsidR="007E0783" w:rsidRPr="007103DC">
        <w:rPr>
          <w:szCs w:val="24"/>
        </w:rPr>
        <w:t>"</w:t>
      </w:r>
      <w:r w:rsidRPr="00C700BD">
        <w:rPr>
          <w:i/>
        </w:rPr>
        <w:t>Fuel system</w:t>
      </w:r>
      <w:r w:rsidR="007E0783" w:rsidRPr="007103DC">
        <w:rPr>
          <w:szCs w:val="24"/>
        </w:rPr>
        <w:t>"</w:t>
      </w:r>
      <w:r>
        <w:t xml:space="preserve"> means the components which store or transport fuel on board the vehicle and comprise the fuel tank system, all fuel and vapour lines, any </w:t>
      </w:r>
      <w:r w:rsidR="00151576">
        <w:rPr>
          <w:rFonts w:hint="eastAsia"/>
          <w:lang w:eastAsia="ja-JP"/>
        </w:rPr>
        <w:t>non-tank</w:t>
      </w:r>
      <w:r>
        <w:t xml:space="preserve"> mounted fuel pumps and the activ</w:t>
      </w:r>
      <w:r w:rsidR="00705CAD">
        <w:rPr>
          <w:rFonts w:hint="eastAsia"/>
          <w:lang w:eastAsia="ja-JP"/>
        </w:rPr>
        <w:t>ated</w:t>
      </w:r>
      <w:r>
        <w:t xml:space="preserve"> </w:t>
      </w:r>
      <w:r w:rsidR="00705CAD">
        <w:rPr>
          <w:rFonts w:hint="eastAsia"/>
          <w:lang w:eastAsia="ja-JP"/>
        </w:rPr>
        <w:t>carbon</w:t>
      </w:r>
      <w:r w:rsidR="00610467">
        <w:t xml:space="preserve"> canister</w:t>
      </w:r>
      <w:del w:id="124" w:author="Finalized" w:date="2017-05-23T13:43:00Z">
        <w:r w:rsidR="00610467" w:rsidDel="008F4DAB">
          <w:delText>;</w:delText>
        </w:r>
      </w:del>
      <w:ins w:id="125" w:author="Finalized" w:date="2017-05-23T13:43:00Z">
        <w:r w:rsidR="008F4DAB">
          <w:rPr>
            <w:rFonts w:hint="eastAsia"/>
            <w:lang w:eastAsia="ja-JP"/>
          </w:rPr>
          <w:t>.</w:t>
        </w:r>
      </w:ins>
    </w:p>
    <w:p w14:paraId="0741DD08" w14:textId="0D880F6E" w:rsidR="007103DC" w:rsidRDefault="007103DC" w:rsidP="007103DC">
      <w:pPr>
        <w:pStyle w:val="SingleTxtG"/>
        <w:ind w:left="2259" w:hanging="1125"/>
        <w:rPr>
          <w:rStyle w:val="CommentReference"/>
          <w:lang w:eastAsia="ja-JP"/>
        </w:rPr>
      </w:pPr>
      <w:bookmarkStart w:id="126" w:name="_Hlk481658483"/>
      <w:r>
        <w:rPr>
          <w:rFonts w:hint="eastAsia"/>
          <w:lang w:eastAsia="ja-JP"/>
        </w:rPr>
        <w:t>3.</w:t>
      </w:r>
      <w:r w:rsidR="00251D36">
        <w:rPr>
          <w:rFonts w:hint="eastAsia"/>
          <w:lang w:eastAsia="ja-JP"/>
        </w:rPr>
        <w:t>3</w:t>
      </w:r>
      <w:r>
        <w:rPr>
          <w:rFonts w:hint="eastAsia"/>
          <w:lang w:eastAsia="ja-JP"/>
        </w:rPr>
        <w:t>.</w:t>
      </w:r>
      <w:r w:rsidR="00006049">
        <w:rPr>
          <w:rFonts w:hint="eastAsia"/>
          <w:lang w:eastAsia="ja-JP"/>
        </w:rPr>
        <w:t>3</w:t>
      </w:r>
      <w:r>
        <w:rPr>
          <w:rFonts w:hint="eastAsia"/>
          <w:lang w:eastAsia="ja-JP"/>
        </w:rPr>
        <w:t>.</w:t>
      </w:r>
      <w:r>
        <w:rPr>
          <w:rFonts w:hint="eastAsia"/>
          <w:lang w:eastAsia="ja-JP"/>
        </w:rPr>
        <w:tab/>
      </w:r>
      <w:r>
        <w:t>"</w:t>
      </w:r>
      <w:r w:rsidRPr="00E03090">
        <w:rPr>
          <w:i/>
        </w:rPr>
        <w:t xml:space="preserve">Butane </w:t>
      </w:r>
      <w:del w:id="127" w:author="Finalized" w:date="2017-04-03T16:03:00Z">
        <w:r w:rsidR="00BF4FD5" w:rsidDel="005105A2">
          <w:rPr>
            <w:i/>
          </w:rPr>
          <w:delText>W</w:delText>
        </w:r>
        <w:r w:rsidR="00205607" w:rsidRPr="00E03090" w:rsidDel="005105A2">
          <w:rPr>
            <w:i/>
          </w:rPr>
          <w:delText xml:space="preserve">orking </w:delText>
        </w:r>
        <w:r w:rsidR="00BF4FD5" w:rsidDel="005105A2">
          <w:rPr>
            <w:i/>
          </w:rPr>
          <w:delText>C</w:delText>
        </w:r>
        <w:r w:rsidR="00205607" w:rsidRPr="00E03090" w:rsidDel="005105A2">
          <w:rPr>
            <w:i/>
          </w:rPr>
          <w:delText>apacity</w:delText>
        </w:r>
      </w:del>
      <w:ins w:id="128" w:author="Finalized" w:date="2017-04-03T16:03:00Z">
        <w:r w:rsidR="005105A2">
          <w:rPr>
            <w:rFonts w:hint="eastAsia"/>
            <w:i/>
            <w:lang w:eastAsia="ja-JP"/>
          </w:rPr>
          <w:t>working capacity</w:t>
        </w:r>
      </w:ins>
      <w:r w:rsidR="007E0783" w:rsidRPr="007103DC">
        <w:rPr>
          <w:szCs w:val="24"/>
        </w:rPr>
        <w:t>"</w:t>
      </w:r>
      <w:r w:rsidRPr="001A0691">
        <w:t xml:space="preserve"> (BWC) </w:t>
      </w:r>
      <w:r>
        <w:t xml:space="preserve">means </w:t>
      </w:r>
      <w:ins w:id="129" w:author="Finalized" w:date="2017-05-16T20:17:00Z">
        <w:r w:rsidR="000D7812">
          <w:t xml:space="preserve">the mass of butane which a canister can </w:t>
        </w:r>
      </w:ins>
      <w:del w:id="130" w:author="Finalized" w:date="2017-05-16T20:17:00Z">
        <w:r w:rsidDel="000D7812">
          <w:delText>the</w:delText>
        </w:r>
        <w:r w:rsidRPr="001A0691" w:rsidDel="000D7812">
          <w:delText xml:space="preserve"> measure of the ability of an activated carbon canister to </w:delText>
        </w:r>
      </w:del>
      <w:r w:rsidRPr="001A0691">
        <w:t>adsorb</w:t>
      </w:r>
      <w:del w:id="131" w:author="Finalized" w:date="2017-05-16T20:18:00Z">
        <w:r w:rsidRPr="001A0691" w:rsidDel="000D7812">
          <w:delText xml:space="preserve"> and desorb butane from dry air</w:delText>
        </w:r>
        <w:r w:rsidR="001939FC" w:rsidDel="000D7812">
          <w:rPr>
            <w:rFonts w:hint="eastAsia"/>
            <w:lang w:eastAsia="ja-JP"/>
          </w:rPr>
          <w:delText xml:space="preserve"> or nitrogen</w:delText>
        </w:r>
        <w:r w:rsidRPr="001A0691" w:rsidDel="000D7812">
          <w:delText xml:space="preserve"> under specified conditions</w:delText>
        </w:r>
      </w:del>
      <w:del w:id="132" w:author="Finalized" w:date="2017-05-23T13:43:00Z">
        <w:r w:rsidR="00610467" w:rsidDel="008F4DAB">
          <w:rPr>
            <w:rStyle w:val="CommentReference"/>
          </w:rPr>
          <w:delText>;</w:delText>
        </w:r>
      </w:del>
      <w:ins w:id="133" w:author="Finalized" w:date="2017-05-23T13:43:00Z">
        <w:r w:rsidR="008F4DAB">
          <w:rPr>
            <w:rStyle w:val="CommentReference"/>
            <w:rFonts w:hint="eastAsia"/>
            <w:lang w:eastAsia="ja-JP"/>
          </w:rPr>
          <w:t>.</w:t>
        </w:r>
      </w:ins>
    </w:p>
    <w:bookmarkEnd w:id="126"/>
    <w:p w14:paraId="04C921D3" w14:textId="4460D8C1" w:rsidR="00BF180D" w:rsidDel="008305C8" w:rsidRDefault="00BF180D" w:rsidP="00BF180D">
      <w:pPr>
        <w:pStyle w:val="SingleTxtG"/>
        <w:ind w:left="2259" w:hanging="1125"/>
        <w:rPr>
          <w:del w:id="134" w:author="Finalized" w:date="2017-03-10T09:32:00Z"/>
          <w:rStyle w:val="CommentReference"/>
          <w:lang w:eastAsia="ja-JP"/>
        </w:rPr>
      </w:pPr>
      <w:del w:id="135" w:author="Finalized" w:date="2017-03-10T09:32:00Z">
        <w:r w:rsidDel="008305C8">
          <w:rPr>
            <w:rFonts w:hint="eastAsia"/>
            <w:lang w:eastAsia="ja-JP"/>
          </w:rPr>
          <w:delText>3.3.</w:delText>
        </w:r>
        <w:r w:rsidR="00006049" w:rsidDel="008305C8">
          <w:rPr>
            <w:rFonts w:hint="eastAsia"/>
            <w:lang w:eastAsia="ja-JP"/>
          </w:rPr>
          <w:delText>4</w:delText>
        </w:r>
        <w:r w:rsidDel="008305C8">
          <w:rPr>
            <w:rFonts w:hint="eastAsia"/>
            <w:lang w:eastAsia="ja-JP"/>
          </w:rPr>
          <w:delText>.</w:delText>
        </w:r>
        <w:r w:rsidDel="008305C8">
          <w:rPr>
            <w:rFonts w:hint="eastAsia"/>
            <w:lang w:eastAsia="ja-JP"/>
          </w:rPr>
          <w:tab/>
        </w:r>
        <w:r w:rsidDel="008305C8">
          <w:delText>"</w:delText>
        </w:r>
        <w:r w:rsidDel="008305C8">
          <w:rPr>
            <w:rFonts w:hint="eastAsia"/>
            <w:i/>
            <w:lang w:eastAsia="ja-JP"/>
          </w:rPr>
          <w:delText>BWC50</w:delText>
        </w:r>
        <w:r w:rsidR="00490FE8" w:rsidRPr="007103DC" w:rsidDel="008305C8">
          <w:rPr>
            <w:szCs w:val="24"/>
          </w:rPr>
          <w:delText>"</w:delText>
        </w:r>
        <w:r w:rsidRPr="001A0691" w:rsidDel="008305C8">
          <w:delText xml:space="preserve"> </w:delText>
        </w:r>
        <w:r w:rsidR="00E65CDA" w:rsidDel="008305C8">
          <w:delText>mean</w:delText>
        </w:r>
        <w:r w:rsidR="00E65CDA" w:rsidDel="008305C8">
          <w:rPr>
            <w:rFonts w:hint="eastAsia"/>
            <w:lang w:eastAsia="ja-JP"/>
          </w:rPr>
          <w:delText xml:space="preserve">s </w:delText>
        </w:r>
        <w:r w:rsidR="00533E45" w:rsidDel="008305C8">
          <w:rPr>
            <w:lang w:eastAsia="ja-JP"/>
          </w:rPr>
          <w:delText xml:space="preserve">the </w:delText>
        </w:r>
        <w:r w:rsidR="00E65CDA" w:rsidDel="008305C8">
          <w:rPr>
            <w:rFonts w:hint="eastAsia"/>
            <w:lang w:eastAsia="ja-JP"/>
          </w:rPr>
          <w:delText>butane working cap</w:delText>
        </w:r>
        <w:r w:rsidR="00151576" w:rsidDel="008305C8">
          <w:rPr>
            <w:rFonts w:hint="eastAsia"/>
            <w:lang w:eastAsia="ja-JP"/>
          </w:rPr>
          <w:delText>a</w:delText>
        </w:r>
        <w:r w:rsidR="00E65CDA" w:rsidDel="008305C8">
          <w:rPr>
            <w:rFonts w:hint="eastAsia"/>
            <w:lang w:eastAsia="ja-JP"/>
          </w:rPr>
          <w:delText>city after 50 cycles of fuel ageing cycles experienced</w:delText>
        </w:r>
        <w:r w:rsidR="00610467" w:rsidDel="008305C8">
          <w:rPr>
            <w:rStyle w:val="CommentReference"/>
          </w:rPr>
          <w:delText>;</w:delText>
        </w:r>
      </w:del>
    </w:p>
    <w:p w14:paraId="33234BAF" w14:textId="488A4A86" w:rsidR="00BF180D" w:rsidRDefault="00BF180D" w:rsidP="007103DC">
      <w:pPr>
        <w:pStyle w:val="SingleTxtG"/>
        <w:ind w:left="2259" w:hanging="1125"/>
        <w:rPr>
          <w:rStyle w:val="CommentReference"/>
          <w:lang w:eastAsia="ja-JP"/>
        </w:rPr>
      </w:pPr>
      <w:r>
        <w:rPr>
          <w:rFonts w:hint="eastAsia"/>
          <w:lang w:eastAsia="ja-JP"/>
        </w:rPr>
        <w:t>3.3</w:t>
      </w:r>
      <w:proofErr w:type="gramStart"/>
      <w:r>
        <w:rPr>
          <w:rFonts w:hint="eastAsia"/>
          <w:lang w:eastAsia="ja-JP"/>
        </w:rPr>
        <w:t>.</w:t>
      </w:r>
      <w:proofErr w:type="gramEnd"/>
      <w:del w:id="136" w:author="Finalized" w:date="2017-03-10T09:32:00Z">
        <w:r w:rsidR="00006049" w:rsidDel="008305C8">
          <w:rPr>
            <w:rFonts w:hint="eastAsia"/>
            <w:lang w:eastAsia="ja-JP"/>
          </w:rPr>
          <w:delText>5</w:delText>
        </w:r>
      </w:del>
      <w:ins w:id="137" w:author="Finalized" w:date="2017-03-10T09:32:00Z">
        <w:r w:rsidR="008305C8">
          <w:rPr>
            <w:rFonts w:hint="eastAsia"/>
            <w:lang w:eastAsia="ja-JP"/>
          </w:rPr>
          <w:t>4</w:t>
        </w:r>
      </w:ins>
      <w:r>
        <w:rPr>
          <w:rFonts w:hint="eastAsia"/>
          <w:lang w:eastAsia="ja-JP"/>
        </w:rPr>
        <w:t>.</w:t>
      </w:r>
      <w:r>
        <w:rPr>
          <w:rFonts w:hint="eastAsia"/>
          <w:lang w:eastAsia="ja-JP"/>
        </w:rPr>
        <w:tab/>
      </w:r>
      <w:r>
        <w:t>"</w:t>
      </w:r>
      <w:r>
        <w:rPr>
          <w:rFonts w:hint="eastAsia"/>
          <w:i/>
          <w:lang w:eastAsia="ja-JP"/>
        </w:rPr>
        <w:t>BWC300</w:t>
      </w:r>
      <w:r w:rsidR="00490FE8" w:rsidRPr="007103DC">
        <w:rPr>
          <w:szCs w:val="24"/>
        </w:rPr>
        <w:t>"</w:t>
      </w:r>
      <w:r w:rsidRPr="001A0691">
        <w:t xml:space="preserve"> </w:t>
      </w:r>
      <w:r>
        <w:t xml:space="preserve">means </w:t>
      </w:r>
      <w:r w:rsidR="00533E45">
        <w:t xml:space="preserve">the </w:t>
      </w:r>
      <w:r w:rsidR="00E65CDA">
        <w:rPr>
          <w:rFonts w:hint="eastAsia"/>
          <w:lang w:eastAsia="ja-JP"/>
        </w:rPr>
        <w:t>butane working cap</w:t>
      </w:r>
      <w:r w:rsidR="00151576">
        <w:rPr>
          <w:rFonts w:hint="eastAsia"/>
          <w:lang w:eastAsia="ja-JP"/>
        </w:rPr>
        <w:t>a</w:t>
      </w:r>
      <w:r w:rsidR="00E65CDA">
        <w:rPr>
          <w:rFonts w:hint="eastAsia"/>
          <w:lang w:eastAsia="ja-JP"/>
        </w:rPr>
        <w:t>city after 300 cycles of fuel ageing cycles experienced</w:t>
      </w:r>
      <w:del w:id="138" w:author="Finalized" w:date="2017-05-23T13:43:00Z">
        <w:r w:rsidR="00610467" w:rsidDel="008F4DAB">
          <w:rPr>
            <w:rStyle w:val="CommentReference"/>
          </w:rPr>
          <w:delText>;</w:delText>
        </w:r>
      </w:del>
      <w:ins w:id="139" w:author="Finalized" w:date="2017-05-23T13:43:00Z">
        <w:r w:rsidR="008F4DAB">
          <w:rPr>
            <w:rStyle w:val="CommentReference"/>
            <w:rFonts w:hint="eastAsia"/>
            <w:lang w:eastAsia="ja-JP"/>
          </w:rPr>
          <w:t>.</w:t>
        </w:r>
      </w:ins>
    </w:p>
    <w:p w14:paraId="6C1B3C9B" w14:textId="392EBFDF" w:rsidR="007103DC" w:rsidRDefault="007103DC" w:rsidP="007103DC">
      <w:pPr>
        <w:pStyle w:val="SingleTxtG"/>
        <w:ind w:left="2259" w:hanging="1125"/>
        <w:rPr>
          <w:lang w:eastAsia="ja-JP"/>
        </w:rPr>
      </w:pPr>
      <w:r>
        <w:rPr>
          <w:rFonts w:hint="eastAsia"/>
          <w:lang w:eastAsia="ja-JP"/>
        </w:rPr>
        <w:t>3.</w:t>
      </w:r>
      <w:r w:rsidR="00251D36">
        <w:rPr>
          <w:rFonts w:hint="eastAsia"/>
          <w:lang w:eastAsia="ja-JP"/>
        </w:rPr>
        <w:t>3</w:t>
      </w:r>
      <w:proofErr w:type="gramStart"/>
      <w:r>
        <w:rPr>
          <w:rFonts w:hint="eastAsia"/>
          <w:lang w:eastAsia="ja-JP"/>
        </w:rPr>
        <w:t>.</w:t>
      </w:r>
      <w:proofErr w:type="gramEnd"/>
      <w:del w:id="140" w:author="Finalized" w:date="2017-03-10T09:32:00Z">
        <w:r w:rsidR="00006049" w:rsidDel="008305C8">
          <w:rPr>
            <w:rFonts w:hint="eastAsia"/>
            <w:lang w:eastAsia="ja-JP"/>
          </w:rPr>
          <w:delText>6</w:delText>
        </w:r>
      </w:del>
      <w:ins w:id="141" w:author="Finalized" w:date="2017-03-10T09:32:00Z">
        <w:r w:rsidR="008305C8">
          <w:rPr>
            <w:rFonts w:hint="eastAsia"/>
            <w:lang w:eastAsia="ja-JP"/>
          </w:rPr>
          <w:t>5</w:t>
        </w:r>
      </w:ins>
      <w:r>
        <w:rPr>
          <w:rFonts w:hint="eastAsia"/>
          <w:lang w:eastAsia="ja-JP"/>
        </w:rPr>
        <w:t>.</w:t>
      </w:r>
      <w:r>
        <w:rPr>
          <w:rFonts w:hint="eastAsia"/>
          <w:lang w:eastAsia="ja-JP"/>
        </w:rPr>
        <w:tab/>
      </w:r>
      <w:r>
        <w:t>"</w:t>
      </w:r>
      <w:r w:rsidRPr="00B21D2B">
        <w:rPr>
          <w:i/>
        </w:rPr>
        <w:t xml:space="preserve">Permeability </w:t>
      </w:r>
      <w:del w:id="142" w:author="Finalized" w:date="2017-04-03T16:03:00Z">
        <w:r w:rsidR="00BF4FD5" w:rsidDel="005105A2">
          <w:rPr>
            <w:i/>
          </w:rPr>
          <w:delText>F</w:delText>
        </w:r>
        <w:r w:rsidR="00205607" w:rsidRPr="00B21D2B" w:rsidDel="005105A2">
          <w:rPr>
            <w:i/>
          </w:rPr>
          <w:delText>actor</w:delText>
        </w:r>
      </w:del>
      <w:ins w:id="143" w:author="Finalized" w:date="2017-04-03T16:03:00Z">
        <w:r w:rsidR="005105A2">
          <w:rPr>
            <w:rFonts w:hint="eastAsia"/>
            <w:i/>
            <w:lang w:eastAsia="ja-JP"/>
          </w:rPr>
          <w:t>factor</w:t>
        </w:r>
      </w:ins>
      <w:r w:rsidR="00610467">
        <w:t>"</w:t>
      </w:r>
      <w:r w:rsidRPr="001A0691">
        <w:t xml:space="preserve"> </w:t>
      </w:r>
      <w:r w:rsidR="00B21D2B">
        <w:t xml:space="preserve">(PF) </w:t>
      </w:r>
      <w:r w:rsidR="00FB5DF9" w:rsidRPr="00273A99">
        <w:t>means</w:t>
      </w:r>
      <w:r w:rsidR="00DE6917">
        <w:rPr>
          <w:rFonts w:hint="eastAsia"/>
          <w:lang w:eastAsia="ja-JP"/>
        </w:rPr>
        <w:t xml:space="preserve"> </w:t>
      </w:r>
      <w:r w:rsidR="002C734B">
        <w:rPr>
          <w:rFonts w:hint="eastAsia"/>
          <w:lang w:eastAsia="ja-JP"/>
        </w:rPr>
        <w:t>the</w:t>
      </w:r>
      <w:r w:rsidR="002C734B" w:rsidRPr="002C734B">
        <w:rPr>
          <w:lang w:eastAsia="ja-JP"/>
        </w:rPr>
        <w:t xml:space="preserve"> factor determined from hydrocarbon </w:t>
      </w:r>
      <w:del w:id="144" w:author="Finalized" w:date="2017-03-28T16:39:00Z">
        <w:r w:rsidR="002C734B" w:rsidRPr="002C734B" w:rsidDel="00960896">
          <w:rPr>
            <w:lang w:eastAsia="ja-JP"/>
          </w:rPr>
          <w:delText xml:space="preserve">losses </w:delText>
        </w:r>
      </w:del>
      <w:ins w:id="145" w:author="Finalized" w:date="2017-03-28T16:39:00Z">
        <w:r w:rsidR="00960896">
          <w:rPr>
            <w:lang w:eastAsia="ja-JP"/>
          </w:rPr>
          <w:t>permeation</w:t>
        </w:r>
        <w:r w:rsidR="00960896">
          <w:rPr>
            <w:rFonts w:hint="eastAsia"/>
            <w:lang w:eastAsia="ja-JP"/>
          </w:rPr>
          <w:t xml:space="preserve"> from fuel tank system</w:t>
        </w:r>
        <w:r w:rsidR="00960896" w:rsidRPr="002C734B">
          <w:rPr>
            <w:lang w:eastAsia="ja-JP"/>
          </w:rPr>
          <w:t xml:space="preserve"> </w:t>
        </w:r>
      </w:ins>
      <w:r w:rsidR="002C734B" w:rsidRPr="002C734B">
        <w:rPr>
          <w:lang w:eastAsia="ja-JP"/>
        </w:rPr>
        <w:t>over a period of time and used to determine the final evaporative emissions</w:t>
      </w:r>
      <w:r w:rsidR="002C734B">
        <w:rPr>
          <w:rFonts w:hint="eastAsia"/>
          <w:lang w:eastAsia="ja-JP"/>
        </w:rPr>
        <w:t>.</w:t>
      </w:r>
      <w:r w:rsidR="00FB5DF9" w:rsidRPr="00273A99">
        <w:t xml:space="preserve"> </w:t>
      </w:r>
    </w:p>
    <w:p w14:paraId="6BF103D0" w14:textId="3DCA50F1" w:rsidR="007103DC" w:rsidRDefault="007103DC" w:rsidP="007103DC">
      <w:pPr>
        <w:pStyle w:val="SingleTxtG"/>
        <w:ind w:left="2259" w:hanging="1125"/>
        <w:rPr>
          <w:lang w:eastAsia="ja-JP"/>
        </w:rPr>
      </w:pPr>
      <w:r>
        <w:rPr>
          <w:rFonts w:hint="eastAsia"/>
          <w:lang w:eastAsia="ja-JP"/>
        </w:rPr>
        <w:t>3.</w:t>
      </w:r>
      <w:r w:rsidR="00251D36">
        <w:rPr>
          <w:rFonts w:hint="eastAsia"/>
          <w:lang w:eastAsia="ja-JP"/>
        </w:rPr>
        <w:t>3</w:t>
      </w:r>
      <w:proofErr w:type="gramStart"/>
      <w:r>
        <w:rPr>
          <w:rFonts w:hint="eastAsia"/>
          <w:lang w:eastAsia="ja-JP"/>
        </w:rPr>
        <w:t>.</w:t>
      </w:r>
      <w:proofErr w:type="gramEnd"/>
      <w:del w:id="146" w:author="Finalized" w:date="2017-03-10T09:32:00Z">
        <w:r w:rsidR="00006049" w:rsidDel="008305C8">
          <w:rPr>
            <w:rFonts w:hint="eastAsia"/>
            <w:lang w:eastAsia="ja-JP"/>
          </w:rPr>
          <w:delText>7</w:delText>
        </w:r>
      </w:del>
      <w:ins w:id="147" w:author="Finalized" w:date="2017-03-10T09:32:00Z">
        <w:r w:rsidR="008305C8">
          <w:rPr>
            <w:rFonts w:hint="eastAsia"/>
            <w:lang w:eastAsia="ja-JP"/>
          </w:rPr>
          <w:t>6</w:t>
        </w:r>
      </w:ins>
      <w:r>
        <w:rPr>
          <w:rFonts w:hint="eastAsia"/>
          <w:lang w:eastAsia="ja-JP"/>
        </w:rPr>
        <w:t>.</w:t>
      </w:r>
      <w:r>
        <w:rPr>
          <w:rFonts w:hint="eastAsia"/>
          <w:lang w:eastAsia="ja-JP"/>
        </w:rPr>
        <w:tab/>
      </w:r>
      <w:r>
        <w:t>"</w:t>
      </w:r>
      <w:r w:rsidRPr="00B21D2B">
        <w:rPr>
          <w:i/>
        </w:rPr>
        <w:t>Monolayer tank</w:t>
      </w:r>
      <w:r>
        <w:t>"</w:t>
      </w:r>
      <w:r w:rsidRPr="001A0691">
        <w:t xml:space="preserve"> </w:t>
      </w:r>
      <w:r>
        <w:t>means</w:t>
      </w:r>
      <w:r w:rsidRPr="001A0691">
        <w:t xml:space="preserve"> a fuel tank constructed with a single layer of material</w:t>
      </w:r>
      <w:r w:rsidR="00533E45">
        <w:t>,</w:t>
      </w:r>
      <w:r w:rsidR="00DE6917">
        <w:rPr>
          <w:rFonts w:hint="eastAsia"/>
          <w:lang w:eastAsia="ja-JP"/>
        </w:rPr>
        <w:t xml:space="preserve"> excluding metal tank</w:t>
      </w:r>
      <w:r w:rsidR="00FA6771">
        <w:rPr>
          <w:rFonts w:hint="eastAsia"/>
          <w:lang w:eastAsia="ja-JP"/>
        </w:rPr>
        <w:t>, but including fluorinated/</w:t>
      </w:r>
      <w:proofErr w:type="spellStart"/>
      <w:r w:rsidR="00FA6771">
        <w:rPr>
          <w:rFonts w:hint="eastAsia"/>
          <w:lang w:eastAsia="ja-JP"/>
        </w:rPr>
        <w:t>sulfonated</w:t>
      </w:r>
      <w:proofErr w:type="spellEnd"/>
      <w:r w:rsidR="00533E45">
        <w:rPr>
          <w:lang w:eastAsia="ja-JP"/>
        </w:rPr>
        <w:t xml:space="preserve"> materials</w:t>
      </w:r>
      <w:del w:id="148" w:author="Finalized" w:date="2017-05-23T13:43:00Z">
        <w:r w:rsidR="00610467" w:rsidDel="008F4DAB">
          <w:rPr>
            <w:lang w:eastAsia="ja-JP"/>
          </w:rPr>
          <w:delText>;</w:delText>
        </w:r>
      </w:del>
      <w:ins w:id="149" w:author="Finalized" w:date="2017-05-23T13:43:00Z">
        <w:r w:rsidR="008F4DAB">
          <w:rPr>
            <w:rFonts w:hint="eastAsia"/>
            <w:lang w:eastAsia="ja-JP"/>
          </w:rPr>
          <w:t>.</w:t>
        </w:r>
      </w:ins>
    </w:p>
    <w:p w14:paraId="182C25FF" w14:textId="0CAF1866" w:rsidR="007103DC" w:rsidRDefault="007103DC" w:rsidP="007103DC">
      <w:pPr>
        <w:pStyle w:val="SingleTxtG"/>
        <w:ind w:left="2259" w:hanging="1125"/>
        <w:rPr>
          <w:lang w:eastAsia="ja-JP"/>
        </w:rPr>
      </w:pPr>
      <w:r>
        <w:rPr>
          <w:rFonts w:hint="eastAsia"/>
          <w:lang w:eastAsia="ja-JP"/>
        </w:rPr>
        <w:t>3.</w:t>
      </w:r>
      <w:r w:rsidR="00251D36">
        <w:rPr>
          <w:rFonts w:hint="eastAsia"/>
          <w:lang w:eastAsia="ja-JP"/>
        </w:rPr>
        <w:t>3</w:t>
      </w:r>
      <w:proofErr w:type="gramStart"/>
      <w:r>
        <w:rPr>
          <w:rFonts w:hint="eastAsia"/>
          <w:lang w:eastAsia="ja-JP"/>
        </w:rPr>
        <w:t>.</w:t>
      </w:r>
      <w:proofErr w:type="gramEnd"/>
      <w:del w:id="150" w:author="Finalized" w:date="2017-03-10T09:32:00Z">
        <w:r w:rsidR="00006049" w:rsidDel="008305C8">
          <w:rPr>
            <w:rFonts w:hint="eastAsia"/>
            <w:lang w:eastAsia="ja-JP"/>
          </w:rPr>
          <w:delText>8</w:delText>
        </w:r>
      </w:del>
      <w:ins w:id="151" w:author="Finalized" w:date="2017-03-10T09:32:00Z">
        <w:r w:rsidR="008305C8">
          <w:rPr>
            <w:rFonts w:hint="eastAsia"/>
            <w:lang w:eastAsia="ja-JP"/>
          </w:rPr>
          <w:t>7</w:t>
        </w:r>
      </w:ins>
      <w:r>
        <w:rPr>
          <w:rFonts w:hint="eastAsia"/>
          <w:lang w:eastAsia="ja-JP"/>
        </w:rPr>
        <w:t>.</w:t>
      </w:r>
      <w:r>
        <w:rPr>
          <w:rFonts w:hint="eastAsia"/>
          <w:lang w:eastAsia="ja-JP"/>
        </w:rPr>
        <w:tab/>
      </w:r>
      <w:r>
        <w:t>"</w:t>
      </w:r>
      <w:r w:rsidRPr="00B21D2B">
        <w:rPr>
          <w:i/>
        </w:rPr>
        <w:t>Multilayer tank</w:t>
      </w:r>
      <w:r>
        <w:t>"</w:t>
      </w:r>
      <w:r w:rsidRPr="001A0691">
        <w:t xml:space="preserve"> </w:t>
      </w:r>
      <w:r>
        <w:t>means</w:t>
      </w:r>
      <w:r w:rsidRPr="001A0691">
        <w:t xml:space="preserve"> a fuel tank constructed with at least two different </w:t>
      </w:r>
      <w:r>
        <w:t xml:space="preserve">layered </w:t>
      </w:r>
      <w:r w:rsidRPr="001A0691">
        <w:t xml:space="preserve">materials, one of which is </w:t>
      </w:r>
      <w:r w:rsidR="006621C7" w:rsidRPr="006621C7">
        <w:rPr>
          <w:lang w:eastAsia="ja-JP"/>
        </w:rPr>
        <w:t xml:space="preserve">a </w:t>
      </w:r>
      <w:r w:rsidR="00DE6917">
        <w:rPr>
          <w:rFonts w:hint="eastAsia"/>
          <w:lang w:eastAsia="ja-JP"/>
        </w:rPr>
        <w:t xml:space="preserve">hydrocarbon </w:t>
      </w:r>
      <w:r w:rsidR="006621C7" w:rsidRPr="006621C7">
        <w:rPr>
          <w:lang w:eastAsia="ja-JP"/>
        </w:rPr>
        <w:t>barrier material</w:t>
      </w:r>
      <w:del w:id="152" w:author="Finalized" w:date="2017-05-23T13:43:00Z">
        <w:r w:rsidR="00610467" w:rsidDel="008F4DAB">
          <w:delText>;</w:delText>
        </w:r>
      </w:del>
      <w:ins w:id="153" w:author="Finalized" w:date="2017-05-23T13:43:00Z">
        <w:r w:rsidR="008F4DAB">
          <w:rPr>
            <w:rFonts w:hint="eastAsia"/>
            <w:lang w:eastAsia="ja-JP"/>
          </w:rPr>
          <w:t>.</w:t>
        </w:r>
      </w:ins>
    </w:p>
    <w:p w14:paraId="70BA5C9C" w14:textId="1339DEDA" w:rsidR="008070F0" w:rsidDel="009D16F8" w:rsidRDefault="000E2A79" w:rsidP="004F6C79">
      <w:pPr>
        <w:pStyle w:val="SingleTxtG"/>
        <w:ind w:left="2259" w:hanging="1125"/>
        <w:rPr>
          <w:del w:id="154" w:author="Finalized" w:date="2017-06-04T18:59:00Z"/>
          <w:lang w:eastAsia="ja-JP"/>
        </w:rPr>
      </w:pPr>
      <w:r w:rsidRPr="000E2A79">
        <w:rPr>
          <w:lang w:eastAsia="ja-JP"/>
        </w:rPr>
        <w:t>3.</w:t>
      </w:r>
      <w:r w:rsidR="00251D36">
        <w:rPr>
          <w:rFonts w:hint="eastAsia"/>
          <w:lang w:eastAsia="ja-JP"/>
        </w:rPr>
        <w:t>3</w:t>
      </w:r>
      <w:proofErr w:type="gramStart"/>
      <w:r w:rsidR="00BF180D">
        <w:rPr>
          <w:lang w:eastAsia="ja-JP"/>
        </w:rPr>
        <w:t>.</w:t>
      </w:r>
      <w:proofErr w:type="gramEnd"/>
      <w:del w:id="155" w:author="Finalized" w:date="2017-03-10T09:32:00Z">
        <w:r w:rsidR="00006049" w:rsidDel="008305C8">
          <w:rPr>
            <w:rFonts w:hint="eastAsia"/>
            <w:lang w:eastAsia="ja-JP"/>
          </w:rPr>
          <w:delText>9</w:delText>
        </w:r>
      </w:del>
      <w:ins w:id="156" w:author="Finalized" w:date="2017-03-10T09:32:00Z">
        <w:r w:rsidR="008305C8">
          <w:rPr>
            <w:rFonts w:hint="eastAsia"/>
            <w:lang w:eastAsia="ja-JP"/>
          </w:rPr>
          <w:t>8</w:t>
        </w:r>
      </w:ins>
      <w:r w:rsidR="00610467">
        <w:rPr>
          <w:lang w:eastAsia="ja-JP"/>
        </w:rPr>
        <w:t>.</w:t>
      </w:r>
      <w:r w:rsidR="00610467">
        <w:rPr>
          <w:lang w:eastAsia="ja-JP"/>
        </w:rPr>
        <w:tab/>
      </w:r>
      <w:r w:rsidR="00610467">
        <w:t>"</w:t>
      </w:r>
      <w:r w:rsidRPr="00A10CB5">
        <w:rPr>
          <w:i/>
          <w:lang w:eastAsia="ja-JP"/>
        </w:rPr>
        <w:t xml:space="preserve">Sealed </w:t>
      </w:r>
      <w:r w:rsidR="009A55EE">
        <w:rPr>
          <w:rFonts w:hint="eastAsia"/>
          <w:i/>
          <w:lang w:eastAsia="ja-JP"/>
        </w:rPr>
        <w:t xml:space="preserve">fuel </w:t>
      </w:r>
      <w:r w:rsidRPr="00A10CB5">
        <w:rPr>
          <w:i/>
          <w:lang w:eastAsia="ja-JP"/>
        </w:rPr>
        <w:t>tank system</w:t>
      </w:r>
      <w:r w:rsidR="00610467">
        <w:t>"</w:t>
      </w:r>
      <w:r w:rsidRPr="000E2A79">
        <w:rPr>
          <w:lang w:eastAsia="ja-JP"/>
        </w:rPr>
        <w:t xml:space="preserve"> means a </w:t>
      </w:r>
      <w:r w:rsidR="009A55EE">
        <w:rPr>
          <w:rFonts w:hint="eastAsia"/>
          <w:lang w:eastAsia="ja-JP"/>
        </w:rPr>
        <w:t xml:space="preserve">fuel tank </w:t>
      </w:r>
      <w:r w:rsidRPr="000E2A79">
        <w:rPr>
          <w:lang w:eastAsia="ja-JP"/>
        </w:rPr>
        <w:t>system where the fuel vapo</w:t>
      </w:r>
      <w:r w:rsidR="00337490">
        <w:rPr>
          <w:lang w:eastAsia="ja-JP"/>
        </w:rPr>
        <w:t>u</w:t>
      </w:r>
      <w:r w:rsidRPr="000E2A79">
        <w:rPr>
          <w:lang w:eastAsia="ja-JP"/>
        </w:rPr>
        <w:t xml:space="preserve">rs </w:t>
      </w:r>
      <w:del w:id="157" w:author="Finalized" w:date="2017-03-29T18:57:00Z">
        <w:r w:rsidRPr="000E2A79" w:rsidDel="005665F1">
          <w:rPr>
            <w:lang w:eastAsia="ja-JP"/>
          </w:rPr>
          <w:delText xml:space="preserve">are stored </w:delText>
        </w:r>
      </w:del>
      <w:ins w:id="158" w:author="Finalized" w:date="2017-03-29T18:57:00Z">
        <w:r w:rsidR="005665F1">
          <w:rPr>
            <w:rFonts w:hint="eastAsia"/>
            <w:lang w:eastAsia="ja-JP"/>
          </w:rPr>
          <w:t xml:space="preserve">do not vent </w:t>
        </w:r>
      </w:ins>
      <w:ins w:id="159" w:author="Finalized" w:date="2017-03-10T10:44:00Z">
        <w:r w:rsidR="00C41FA7">
          <w:rPr>
            <w:rFonts w:hint="eastAsia"/>
            <w:lang w:eastAsia="ja-JP"/>
          </w:rPr>
          <w:t xml:space="preserve">during parking </w:t>
        </w:r>
      </w:ins>
      <w:del w:id="160" w:author="Finalized" w:date="2017-06-02T04:45:00Z">
        <w:r w:rsidR="009A55EE" w:rsidDel="00A01B00">
          <w:rPr>
            <w:rFonts w:hint="eastAsia"/>
            <w:lang w:eastAsia="ja-JP"/>
          </w:rPr>
          <w:delText>under pressure</w:delText>
        </w:r>
        <w:r w:rsidR="00145807" w:rsidDel="00A01B00">
          <w:rPr>
            <w:rFonts w:hint="eastAsia"/>
            <w:lang w:eastAsia="ja-JP"/>
          </w:rPr>
          <w:delText xml:space="preserve"> </w:delText>
        </w:r>
      </w:del>
      <w:r w:rsidR="00145807">
        <w:rPr>
          <w:rFonts w:hint="eastAsia"/>
          <w:lang w:eastAsia="ja-JP"/>
        </w:rPr>
        <w:t xml:space="preserve">over </w:t>
      </w:r>
      <w:r w:rsidR="00E82D18">
        <w:rPr>
          <w:lang w:eastAsia="ja-JP"/>
        </w:rPr>
        <w:t xml:space="preserve">the </w:t>
      </w:r>
      <w:del w:id="161" w:author="Finalized" w:date="2017-03-28T16:40:00Z">
        <w:r w:rsidR="00610467" w:rsidDel="00F012BB">
          <w:rPr>
            <w:rFonts w:hint="eastAsia"/>
            <w:lang w:eastAsia="ja-JP"/>
          </w:rPr>
          <w:delText xml:space="preserve">24 </w:delText>
        </w:r>
      </w:del>
      <w:ins w:id="162" w:author="Finalized" w:date="2017-03-28T16:40:00Z">
        <w:r w:rsidR="00F012BB">
          <w:rPr>
            <w:rFonts w:hint="eastAsia"/>
            <w:lang w:eastAsia="ja-JP"/>
          </w:rPr>
          <w:t>24-</w:t>
        </w:r>
      </w:ins>
      <w:r w:rsidR="00610467">
        <w:rPr>
          <w:rFonts w:hint="eastAsia"/>
          <w:lang w:eastAsia="ja-JP"/>
        </w:rPr>
        <w:t xml:space="preserve">hour diurnal </w:t>
      </w:r>
      <w:del w:id="163" w:author="Finalized" w:date="2017-03-10T10:27:00Z">
        <w:r w:rsidR="00610467" w:rsidDel="005C30FC">
          <w:rPr>
            <w:rFonts w:hint="eastAsia"/>
            <w:lang w:eastAsia="ja-JP"/>
          </w:rPr>
          <w:delText>test</w:delText>
        </w:r>
      </w:del>
      <w:ins w:id="164" w:author="Finalized" w:date="2017-03-10T10:27:00Z">
        <w:r w:rsidR="005C30FC">
          <w:rPr>
            <w:rFonts w:hint="eastAsia"/>
            <w:lang w:eastAsia="ja-JP"/>
          </w:rPr>
          <w:t xml:space="preserve">cycle </w:t>
        </w:r>
      </w:ins>
      <w:ins w:id="165" w:author="Finalized" w:date="2017-03-09T17:42:00Z">
        <w:r w:rsidR="00A42D1D">
          <w:rPr>
            <w:rFonts w:hint="eastAsia"/>
            <w:lang w:eastAsia="ja-JP"/>
          </w:rPr>
          <w:t xml:space="preserve">defined in </w:t>
        </w:r>
      </w:ins>
      <w:ins w:id="166" w:author="Finalized" w:date="2017-06-02T05:27:00Z">
        <w:r w:rsidR="00A42D1D">
          <w:rPr>
            <w:rFonts w:hint="eastAsia"/>
            <w:lang w:eastAsia="ja-JP"/>
          </w:rPr>
          <w:t>a</w:t>
        </w:r>
      </w:ins>
      <w:ins w:id="167" w:author="Finalized" w:date="2017-03-09T17:42:00Z">
        <w:r w:rsidR="00560CD1">
          <w:rPr>
            <w:rFonts w:hint="eastAsia"/>
            <w:lang w:eastAsia="ja-JP"/>
          </w:rPr>
          <w:t xml:space="preserve">ppendix 2 to </w:t>
        </w:r>
      </w:ins>
      <w:ins w:id="168" w:author="Finalized" w:date="2017-06-02T04:45:00Z">
        <w:r w:rsidR="00A01B00">
          <w:rPr>
            <w:rFonts w:hint="eastAsia"/>
            <w:lang w:eastAsia="ja-JP"/>
          </w:rPr>
          <w:t>a</w:t>
        </w:r>
      </w:ins>
      <w:ins w:id="169" w:author="Finalized" w:date="2017-03-09T17:42:00Z">
        <w:r w:rsidR="00560CD1">
          <w:rPr>
            <w:rFonts w:hint="eastAsia"/>
            <w:lang w:eastAsia="ja-JP"/>
          </w:rPr>
          <w:t>nnex 7 to Regulation No.</w:t>
        </w:r>
      </w:ins>
      <w:ins w:id="170" w:author="Finalized" w:date="2017-05-23T13:52:00Z">
        <w:r w:rsidR="00B77896">
          <w:rPr>
            <w:rFonts w:hint="eastAsia"/>
            <w:lang w:eastAsia="ja-JP"/>
          </w:rPr>
          <w:t xml:space="preserve"> </w:t>
        </w:r>
      </w:ins>
      <w:ins w:id="171" w:author="Finalized" w:date="2017-03-09T17:42:00Z">
        <w:r w:rsidR="00560CD1">
          <w:rPr>
            <w:rFonts w:hint="eastAsia"/>
            <w:lang w:eastAsia="ja-JP"/>
          </w:rPr>
          <w:t>83-07</w:t>
        </w:r>
      </w:ins>
      <w:ins w:id="172" w:author="Finalized" w:date="2017-06-04T18:59:00Z">
        <w:r w:rsidR="009D16F8">
          <w:rPr>
            <w:rFonts w:hint="eastAsia"/>
            <w:lang w:eastAsia="ja-JP"/>
          </w:rPr>
          <w:t xml:space="preserve"> </w:t>
        </w:r>
      </w:ins>
      <w:ins w:id="173" w:author="Finalized" w:date="2017-06-02T04:46:00Z">
        <w:r w:rsidR="00FC3863">
          <w:rPr>
            <w:rFonts w:hint="eastAsia"/>
            <w:lang w:eastAsia="ja-JP"/>
          </w:rPr>
          <w:t xml:space="preserve">when performed with reference fuel defined in this </w:t>
        </w:r>
      </w:ins>
      <w:ins w:id="174" w:author="Finalized" w:date="2017-06-02T04:47:00Z">
        <w:r w:rsidR="00FC3863">
          <w:rPr>
            <w:rFonts w:hint="eastAsia"/>
            <w:lang w:eastAsia="ja-JP"/>
          </w:rPr>
          <w:t>a</w:t>
        </w:r>
      </w:ins>
      <w:ins w:id="175" w:author="Finalized" w:date="2017-06-02T04:46:00Z">
        <w:r w:rsidR="00FC3863">
          <w:rPr>
            <w:rFonts w:hint="eastAsia"/>
            <w:lang w:eastAsia="ja-JP"/>
          </w:rPr>
          <w:t>nnex 2 of this UN GTR</w:t>
        </w:r>
      </w:ins>
      <w:del w:id="176" w:author="Finalized" w:date="2017-05-23T14:30:00Z">
        <w:r w:rsidR="00610467" w:rsidDel="004A5827">
          <w:rPr>
            <w:lang w:eastAsia="ja-JP"/>
          </w:rPr>
          <w:delText>;</w:delText>
        </w:r>
      </w:del>
      <w:ins w:id="177" w:author="Finalized" w:date="2017-05-23T14:30:00Z">
        <w:r w:rsidR="004A5827">
          <w:rPr>
            <w:rFonts w:hint="eastAsia"/>
            <w:lang w:eastAsia="ja-JP"/>
          </w:rPr>
          <w:t>.</w:t>
        </w:r>
      </w:ins>
    </w:p>
    <w:p w14:paraId="2E270E57" w14:textId="77777777" w:rsidR="009D16F8" w:rsidRDefault="009D16F8" w:rsidP="00766BD6">
      <w:pPr>
        <w:pStyle w:val="SingleTxtG"/>
        <w:ind w:left="2259" w:hanging="1125"/>
        <w:rPr>
          <w:ins w:id="178" w:author="Finalized" w:date="2017-06-04T18:59:00Z"/>
          <w:lang w:eastAsia="ja-JP"/>
        </w:rPr>
      </w:pPr>
    </w:p>
    <w:p w14:paraId="387FB69F" w14:textId="73056CA3" w:rsidR="007103DC" w:rsidRDefault="008070F0" w:rsidP="00766BD6">
      <w:pPr>
        <w:pStyle w:val="SingleTxtG"/>
        <w:ind w:left="2259" w:hanging="1125"/>
        <w:rPr>
          <w:lang w:eastAsia="ja-JP"/>
        </w:rPr>
      </w:pPr>
      <w:r w:rsidRPr="000E2A79">
        <w:rPr>
          <w:lang w:eastAsia="ja-JP"/>
        </w:rPr>
        <w:t>3.</w:t>
      </w:r>
      <w:r>
        <w:rPr>
          <w:rFonts w:hint="eastAsia"/>
          <w:lang w:eastAsia="ja-JP"/>
        </w:rPr>
        <w:t>3</w:t>
      </w:r>
      <w:proofErr w:type="gramStart"/>
      <w:r>
        <w:rPr>
          <w:lang w:eastAsia="ja-JP"/>
        </w:rPr>
        <w:t>.</w:t>
      </w:r>
      <w:proofErr w:type="gramEnd"/>
      <w:del w:id="179" w:author="Finalized" w:date="2017-03-10T09:32:00Z">
        <w:r w:rsidR="00006049" w:rsidDel="008305C8">
          <w:rPr>
            <w:rFonts w:hint="eastAsia"/>
            <w:lang w:eastAsia="ja-JP"/>
          </w:rPr>
          <w:delText>10</w:delText>
        </w:r>
      </w:del>
      <w:ins w:id="180" w:author="Finalized" w:date="2017-03-10T09:32:00Z">
        <w:r w:rsidR="008305C8">
          <w:rPr>
            <w:rFonts w:hint="eastAsia"/>
            <w:lang w:eastAsia="ja-JP"/>
          </w:rPr>
          <w:t>9</w:t>
        </w:r>
      </w:ins>
      <w:r w:rsidRPr="000E2A79">
        <w:rPr>
          <w:lang w:eastAsia="ja-JP"/>
        </w:rPr>
        <w:t>.</w:t>
      </w:r>
      <w:r w:rsidRPr="000E2A79">
        <w:rPr>
          <w:lang w:eastAsia="ja-JP"/>
        </w:rPr>
        <w:tab/>
      </w:r>
      <w:r>
        <w:rPr>
          <w:lang w:val="en-US"/>
        </w:rPr>
        <w:t>"</w:t>
      </w:r>
      <w:r>
        <w:rPr>
          <w:i/>
          <w:iCs/>
          <w:lang w:val="en-US"/>
        </w:rPr>
        <w:t>Evaporative emissions</w:t>
      </w:r>
      <w:r>
        <w:rPr>
          <w:lang w:val="en-US"/>
        </w:rPr>
        <w:t xml:space="preserve">" means the hydrocarbon </w:t>
      </w:r>
      <w:proofErr w:type="spellStart"/>
      <w:r>
        <w:rPr>
          <w:lang w:val="en-US"/>
        </w:rPr>
        <w:t>vapours</w:t>
      </w:r>
      <w:proofErr w:type="spellEnd"/>
      <w:r>
        <w:rPr>
          <w:lang w:val="en-US"/>
        </w:rPr>
        <w:t xml:space="preserve"> lost from the fuel</w:t>
      </w:r>
      <w:r>
        <w:rPr>
          <w:rFonts w:hint="eastAsia"/>
          <w:lang w:eastAsia="ja-JP"/>
        </w:rPr>
        <w:t xml:space="preserve"> </w:t>
      </w:r>
      <w:r w:rsidRPr="008070F0">
        <w:rPr>
          <w:lang w:eastAsia="ja-JP"/>
        </w:rPr>
        <w:t>system of a motor vehicle other th</w:t>
      </w:r>
      <w:r w:rsidR="00610467">
        <w:rPr>
          <w:lang w:eastAsia="ja-JP"/>
        </w:rPr>
        <w:t>an those from exhaust emissions</w:t>
      </w:r>
      <w:del w:id="181" w:author="Finalized" w:date="2017-05-23T13:44:00Z">
        <w:r w:rsidR="00610467" w:rsidDel="008F4DAB">
          <w:rPr>
            <w:lang w:eastAsia="ja-JP"/>
          </w:rPr>
          <w:delText>;</w:delText>
        </w:r>
      </w:del>
      <w:ins w:id="182" w:author="Finalized" w:date="2017-05-23T13:44:00Z">
        <w:r w:rsidR="008F4DAB">
          <w:rPr>
            <w:rFonts w:hint="eastAsia"/>
            <w:lang w:eastAsia="ja-JP"/>
          </w:rPr>
          <w:t>.</w:t>
        </w:r>
      </w:ins>
    </w:p>
    <w:p w14:paraId="4AB98FD1" w14:textId="2900D4AF" w:rsidR="009D16F8" w:rsidRDefault="009A55EE" w:rsidP="00BA4125">
      <w:pPr>
        <w:pStyle w:val="SingleTxtG"/>
        <w:ind w:left="2259" w:hanging="1125"/>
        <w:rPr>
          <w:ins w:id="183" w:author="Finalized" w:date="2017-06-04T19:00:00Z"/>
          <w:lang w:eastAsia="ja-JP"/>
        </w:rPr>
      </w:pPr>
      <w:r>
        <w:rPr>
          <w:lang w:eastAsia="ja-JP"/>
        </w:rPr>
        <w:t>3.3</w:t>
      </w:r>
      <w:proofErr w:type="gramStart"/>
      <w:r>
        <w:rPr>
          <w:lang w:eastAsia="ja-JP"/>
        </w:rPr>
        <w:t>.</w:t>
      </w:r>
      <w:proofErr w:type="gramEnd"/>
      <w:del w:id="184" w:author="Finalized" w:date="2017-03-10T09:32:00Z">
        <w:r w:rsidDel="008305C8">
          <w:rPr>
            <w:lang w:eastAsia="ja-JP"/>
          </w:rPr>
          <w:delText>1</w:delText>
        </w:r>
        <w:r w:rsidR="00A45F10" w:rsidDel="008305C8">
          <w:rPr>
            <w:rFonts w:hint="eastAsia"/>
            <w:lang w:eastAsia="ja-JP"/>
          </w:rPr>
          <w:delText>1</w:delText>
        </w:r>
      </w:del>
      <w:ins w:id="185" w:author="Finalized" w:date="2017-03-10T09:32:00Z">
        <w:r w:rsidR="008305C8">
          <w:rPr>
            <w:rFonts w:hint="eastAsia"/>
            <w:lang w:eastAsia="ja-JP"/>
          </w:rPr>
          <w:t>10</w:t>
        </w:r>
      </w:ins>
      <w:r w:rsidR="007021EC">
        <w:rPr>
          <w:lang w:eastAsia="ja-JP"/>
        </w:rPr>
        <w:t>.</w:t>
      </w:r>
      <w:r w:rsidR="007021EC">
        <w:rPr>
          <w:lang w:eastAsia="ja-JP"/>
        </w:rPr>
        <w:tab/>
      </w:r>
      <w:r w:rsidR="007021EC">
        <w:t>"</w:t>
      </w:r>
      <w:r w:rsidR="00504C70">
        <w:rPr>
          <w:i/>
          <w:lang w:eastAsia="ja-JP"/>
        </w:rPr>
        <w:t>M</w:t>
      </w:r>
      <w:r w:rsidR="00504C70" w:rsidRPr="00C700BD">
        <w:rPr>
          <w:i/>
          <w:lang w:eastAsia="ja-JP"/>
        </w:rPr>
        <w:t>ono</w:t>
      </w:r>
      <w:r w:rsidR="00533E45">
        <w:rPr>
          <w:i/>
          <w:lang w:eastAsia="ja-JP"/>
        </w:rPr>
        <w:t>-</w:t>
      </w:r>
      <w:r w:rsidRPr="00C700BD">
        <w:rPr>
          <w:i/>
          <w:lang w:eastAsia="ja-JP"/>
        </w:rPr>
        <w:t>fuel gas vehicle</w:t>
      </w:r>
      <w:r w:rsidR="007021EC">
        <w:t>"</w:t>
      </w:r>
      <w:r>
        <w:rPr>
          <w:lang w:eastAsia="ja-JP"/>
        </w:rPr>
        <w:t xml:space="preserve"> means a </w:t>
      </w:r>
      <w:r w:rsidR="00533E45">
        <w:rPr>
          <w:lang w:eastAsia="ja-JP"/>
        </w:rPr>
        <w:t>mono-</w:t>
      </w:r>
      <w:r>
        <w:rPr>
          <w:lang w:eastAsia="ja-JP"/>
        </w:rPr>
        <w:t xml:space="preserve">fuel vehicle that primarily runs on </w:t>
      </w:r>
      <w:del w:id="186" w:author="Finalized" w:date="2017-04-17T10:53:00Z">
        <w:r w:rsidDel="00DA73CE">
          <w:rPr>
            <w:lang w:eastAsia="ja-JP"/>
          </w:rPr>
          <w:delText>L</w:delText>
        </w:r>
        <w:r w:rsidR="007351EA" w:rsidDel="00DA73CE">
          <w:rPr>
            <w:lang w:eastAsia="ja-JP"/>
          </w:rPr>
          <w:delText>ique</w:delText>
        </w:r>
        <w:r w:rsidR="0095223A" w:rsidDel="00DA73CE">
          <w:rPr>
            <w:lang w:eastAsia="ja-JP"/>
          </w:rPr>
          <w:delText xml:space="preserve">fied </w:delText>
        </w:r>
        <w:r w:rsidDel="00DA73CE">
          <w:rPr>
            <w:lang w:eastAsia="ja-JP"/>
          </w:rPr>
          <w:delText>P</w:delText>
        </w:r>
        <w:r w:rsidR="0095223A" w:rsidDel="00DA73CE">
          <w:rPr>
            <w:lang w:eastAsia="ja-JP"/>
          </w:rPr>
          <w:delText xml:space="preserve">etroleum </w:delText>
        </w:r>
        <w:r w:rsidDel="00DA73CE">
          <w:rPr>
            <w:lang w:eastAsia="ja-JP"/>
          </w:rPr>
          <w:delText>G</w:delText>
        </w:r>
        <w:r w:rsidR="0095223A" w:rsidDel="00DA73CE">
          <w:rPr>
            <w:lang w:eastAsia="ja-JP"/>
          </w:rPr>
          <w:delText>as</w:delText>
        </w:r>
        <w:r w:rsidDel="00DA73CE">
          <w:rPr>
            <w:lang w:eastAsia="ja-JP"/>
          </w:rPr>
          <w:delText>, N</w:delText>
        </w:r>
        <w:r w:rsidR="0095223A" w:rsidDel="00DA73CE">
          <w:rPr>
            <w:lang w:eastAsia="ja-JP"/>
          </w:rPr>
          <w:delText xml:space="preserve">atural </w:delText>
        </w:r>
        <w:r w:rsidDel="00DA73CE">
          <w:rPr>
            <w:lang w:eastAsia="ja-JP"/>
          </w:rPr>
          <w:delText>G</w:delText>
        </w:r>
        <w:r w:rsidR="0095223A" w:rsidDel="00DA73CE">
          <w:rPr>
            <w:lang w:eastAsia="ja-JP"/>
          </w:rPr>
          <w:delText>as</w:delText>
        </w:r>
      </w:del>
      <w:ins w:id="187" w:author="Finalized" w:date="2017-04-17T10:52:00Z">
        <w:r w:rsidR="00DA73CE">
          <w:rPr>
            <w:lang w:eastAsia="ja-JP"/>
          </w:rPr>
          <w:t>liquefied</w:t>
        </w:r>
        <w:r w:rsidR="00DA73CE">
          <w:rPr>
            <w:rFonts w:hint="eastAsia"/>
            <w:lang w:eastAsia="ja-JP"/>
          </w:rPr>
          <w:t xml:space="preserve"> petroleum gas, natural gas</w:t>
        </w:r>
      </w:ins>
      <w:r>
        <w:rPr>
          <w:lang w:eastAsia="ja-JP"/>
        </w:rPr>
        <w:t>/</w:t>
      </w:r>
      <w:proofErr w:type="spellStart"/>
      <w:r>
        <w:rPr>
          <w:lang w:eastAsia="ja-JP"/>
        </w:rPr>
        <w:t>biomethane</w:t>
      </w:r>
      <w:proofErr w:type="spellEnd"/>
      <w:r>
        <w:rPr>
          <w:lang w:eastAsia="ja-JP"/>
        </w:rPr>
        <w:t>, or hydrogen but may also have a petrol system for emergency purposes or starting only, where the petrol tank does not contain more than 15 litres of petrol</w:t>
      </w:r>
      <w:r w:rsidR="00533E45">
        <w:rPr>
          <w:lang w:eastAsia="ja-JP"/>
        </w:rPr>
        <w:t>.</w:t>
      </w:r>
    </w:p>
    <w:p w14:paraId="1B21A085" w14:textId="552FE213" w:rsidR="009D16F8" w:rsidRDefault="00F058BA" w:rsidP="009474AD">
      <w:pPr>
        <w:pStyle w:val="SingleTxtG"/>
        <w:ind w:left="2259" w:hanging="1125"/>
        <w:rPr>
          <w:ins w:id="188" w:author="Finalized" w:date="2017-06-04T19:00:00Z"/>
          <w:lang w:eastAsia="ja-JP"/>
        </w:rPr>
      </w:pPr>
      <w:ins w:id="189" w:author="Finalized" w:date="2017-03-09T18:10:00Z">
        <w:r>
          <w:rPr>
            <w:rFonts w:hint="eastAsia"/>
            <w:lang w:eastAsia="ja-JP"/>
          </w:rPr>
          <w:t>3.3.1</w:t>
        </w:r>
      </w:ins>
      <w:ins w:id="190" w:author="Finalized" w:date="2017-03-10T09:33:00Z">
        <w:r w:rsidR="008305C8">
          <w:rPr>
            <w:rFonts w:hint="eastAsia"/>
            <w:lang w:eastAsia="ja-JP"/>
          </w:rPr>
          <w:t>1.</w:t>
        </w:r>
      </w:ins>
      <w:ins w:id="191" w:author="Finalized" w:date="2017-03-09T18:10:00Z">
        <w:r>
          <w:rPr>
            <w:rFonts w:hint="eastAsia"/>
            <w:lang w:eastAsia="ja-JP"/>
          </w:rPr>
          <w:tab/>
        </w:r>
      </w:ins>
      <w:ins w:id="192" w:author="Finalized" w:date="2017-03-09T17:43:00Z">
        <w:r w:rsidR="00560CD1">
          <w:t>"</w:t>
        </w:r>
      </w:ins>
      <w:ins w:id="193" w:author="Finalized" w:date="2017-03-28T16:40:00Z">
        <w:r w:rsidR="009474AD" w:rsidRPr="006A7C1B">
          <w:rPr>
            <w:rFonts w:hint="eastAsia"/>
            <w:i/>
            <w:lang w:eastAsia="ja-JP"/>
          </w:rPr>
          <w:t>Depressuri</w:t>
        </w:r>
      </w:ins>
      <w:ins w:id="194" w:author="Finalized" w:date="2017-03-29T18:45:00Z">
        <w:r w:rsidR="00C331E0">
          <w:rPr>
            <w:rFonts w:hint="eastAsia"/>
            <w:i/>
            <w:lang w:eastAsia="ja-JP"/>
          </w:rPr>
          <w:t>s</w:t>
        </w:r>
      </w:ins>
      <w:ins w:id="195" w:author="Finalized" w:date="2017-03-28T16:40:00Z">
        <w:r w:rsidR="009474AD" w:rsidRPr="006A7C1B">
          <w:rPr>
            <w:rFonts w:hint="eastAsia"/>
            <w:i/>
            <w:lang w:eastAsia="ja-JP"/>
          </w:rPr>
          <w:t xml:space="preserve">ation </w:t>
        </w:r>
      </w:ins>
      <w:ins w:id="196" w:author="Finalized" w:date="2017-03-29T18:45:00Z">
        <w:r w:rsidR="00C331E0">
          <w:rPr>
            <w:rFonts w:hint="eastAsia"/>
            <w:i/>
            <w:lang w:eastAsia="ja-JP"/>
          </w:rPr>
          <w:t>p</w:t>
        </w:r>
      </w:ins>
      <w:ins w:id="197" w:author="Finalized" w:date="2017-03-09T17:43:00Z">
        <w:r w:rsidR="00560CD1" w:rsidRPr="00BA4125">
          <w:rPr>
            <w:i/>
            <w:lang w:eastAsia="ja-JP"/>
          </w:rPr>
          <w:t>uff loss</w:t>
        </w:r>
        <w:r w:rsidR="00560CD1">
          <w:t>"</w:t>
        </w:r>
        <w:r w:rsidR="00560CD1">
          <w:rPr>
            <w:lang w:eastAsia="ja-JP"/>
          </w:rPr>
          <w:t xml:space="preserve"> means hydrocarbon</w:t>
        </w:r>
      </w:ins>
      <w:ins w:id="198" w:author="Finalized" w:date="2017-05-19T12:55:00Z">
        <w:r w:rsidR="00C71E0F">
          <w:rPr>
            <w:rFonts w:hint="eastAsia"/>
            <w:lang w:eastAsia="ja-JP"/>
          </w:rPr>
          <w:t>s</w:t>
        </w:r>
      </w:ins>
      <w:ins w:id="199" w:author="Finalized" w:date="2017-03-09T17:43:00Z">
        <w:r w:rsidR="00560CD1">
          <w:rPr>
            <w:lang w:eastAsia="ja-JP"/>
          </w:rPr>
          <w:t xml:space="preserve"> venting from the fuel tank system pressure relief </w:t>
        </w:r>
      </w:ins>
      <w:ins w:id="200" w:author="Finalized" w:date="2017-04-12T14:49:00Z">
        <w:r w:rsidR="00B846B7">
          <w:rPr>
            <w:rFonts w:hint="eastAsia"/>
            <w:lang w:eastAsia="ja-JP"/>
          </w:rPr>
          <w:t>exclusively</w:t>
        </w:r>
      </w:ins>
      <w:ins w:id="201" w:author="Finalized" w:date="2017-06-04T19:00:00Z">
        <w:r w:rsidR="009D16F8">
          <w:rPr>
            <w:rFonts w:hint="eastAsia"/>
            <w:lang w:eastAsia="ja-JP"/>
          </w:rPr>
          <w:t xml:space="preserve"> </w:t>
        </w:r>
      </w:ins>
      <w:ins w:id="202" w:author="Finalized" w:date="2017-03-09T17:43:00Z">
        <w:r w:rsidR="004F480C">
          <w:rPr>
            <w:lang w:eastAsia="ja-JP"/>
          </w:rPr>
          <w:t>through the</w:t>
        </w:r>
      </w:ins>
      <w:ins w:id="203" w:author="Finalized" w:date="2017-03-28T20:57:00Z">
        <w:r w:rsidR="004F480C">
          <w:rPr>
            <w:rFonts w:hint="eastAsia"/>
            <w:lang w:eastAsia="ja-JP"/>
          </w:rPr>
          <w:t xml:space="preserve"> </w:t>
        </w:r>
        <w:r w:rsidR="004F480C">
          <w:rPr>
            <w:lang w:eastAsia="ja-JP"/>
          </w:rPr>
          <w:t xml:space="preserve">vapour storage </w:t>
        </w:r>
        <w:r w:rsidR="004F480C">
          <w:rPr>
            <w:rFonts w:hint="eastAsia"/>
            <w:lang w:eastAsia="ja-JP"/>
          </w:rPr>
          <w:t>unit</w:t>
        </w:r>
      </w:ins>
      <w:ins w:id="204" w:author="Finalized" w:date="2017-06-04T19:00:00Z">
        <w:r w:rsidR="009D16F8">
          <w:rPr>
            <w:rFonts w:hint="eastAsia"/>
            <w:lang w:eastAsia="ja-JP"/>
          </w:rPr>
          <w:t xml:space="preserve"> </w:t>
        </w:r>
      </w:ins>
      <w:ins w:id="205" w:author="Finalized" w:date="2017-03-10T10:28:00Z">
        <w:r w:rsidR="001D7A0F">
          <w:rPr>
            <w:rFonts w:hint="eastAsia"/>
            <w:lang w:eastAsia="ja-JP"/>
          </w:rPr>
          <w:t>allowed by</w:t>
        </w:r>
      </w:ins>
      <w:ins w:id="206" w:author="Finalized" w:date="2017-03-28T20:57:00Z">
        <w:r w:rsidR="004F480C">
          <w:rPr>
            <w:rFonts w:hint="eastAsia"/>
            <w:lang w:eastAsia="ja-JP"/>
          </w:rPr>
          <w:t xml:space="preserve"> the</w:t>
        </w:r>
      </w:ins>
      <w:ins w:id="207" w:author="Finalized" w:date="2017-03-10T10:28:00Z">
        <w:r w:rsidR="001D7A0F">
          <w:rPr>
            <w:rFonts w:hint="eastAsia"/>
            <w:lang w:eastAsia="ja-JP"/>
          </w:rPr>
          <w:t xml:space="preserve"> system</w:t>
        </w:r>
      </w:ins>
      <w:ins w:id="208" w:author="Finalized" w:date="2017-03-09T17:43:00Z">
        <w:r w:rsidR="00560CD1">
          <w:rPr>
            <w:lang w:eastAsia="ja-JP"/>
          </w:rPr>
          <w:t>.</w:t>
        </w:r>
      </w:ins>
      <w:bookmarkStart w:id="209" w:name="_Toc284586946"/>
      <w:bookmarkStart w:id="210" w:name="_Toc284587064"/>
      <w:bookmarkStart w:id="211" w:name="_Toc284587315"/>
      <w:bookmarkStart w:id="212" w:name="_Toc289686187"/>
      <w:bookmarkEnd w:id="90"/>
      <w:bookmarkEnd w:id="91"/>
    </w:p>
    <w:p w14:paraId="4F13532D" w14:textId="776E1531" w:rsidR="009D16F8" w:rsidRDefault="009474AD" w:rsidP="00DE790A">
      <w:pPr>
        <w:pStyle w:val="SingleTxtG"/>
        <w:ind w:left="2259" w:hanging="1125"/>
        <w:rPr>
          <w:ins w:id="213" w:author="Finalized" w:date="2017-06-04T19:00:00Z"/>
          <w:lang w:eastAsia="ja-JP"/>
        </w:rPr>
      </w:pPr>
      <w:ins w:id="214" w:author="Finalized" w:date="2017-03-28T16:40:00Z">
        <w:r>
          <w:rPr>
            <w:lang w:eastAsia="ja-JP"/>
          </w:rPr>
          <w:t>3.3.12</w:t>
        </w:r>
      </w:ins>
      <w:ins w:id="215" w:author="Finalized" w:date="2017-06-04T18:55:00Z">
        <w:r w:rsidR="0077666B">
          <w:rPr>
            <w:rFonts w:hint="eastAsia"/>
            <w:lang w:eastAsia="ja-JP"/>
          </w:rPr>
          <w:t>.</w:t>
        </w:r>
      </w:ins>
      <w:ins w:id="216" w:author="Finalized" w:date="2017-03-28T16:40:00Z">
        <w:r>
          <w:rPr>
            <w:lang w:eastAsia="ja-JP"/>
          </w:rPr>
          <w:tab/>
        </w:r>
      </w:ins>
      <w:ins w:id="217" w:author="Finalized" w:date="2017-04-13T14:52:00Z">
        <w:r w:rsidR="006454AA">
          <w:rPr>
            <w:rFonts w:hint="eastAsia"/>
            <w:lang w:eastAsia="ja-JP"/>
          </w:rPr>
          <w:t>"</w:t>
        </w:r>
      </w:ins>
      <w:ins w:id="218" w:author="Finalized" w:date="2017-04-17T10:53:00Z">
        <w:r w:rsidR="00723779" w:rsidRPr="00B82A9E">
          <w:rPr>
            <w:rFonts w:hint="eastAsia"/>
            <w:i/>
            <w:lang w:eastAsia="ja-JP"/>
          </w:rPr>
          <w:t>D</w:t>
        </w:r>
      </w:ins>
      <w:ins w:id="219" w:author="Finalized" w:date="2017-03-28T16:40:00Z">
        <w:r w:rsidRPr="006A7C1B">
          <w:rPr>
            <w:rFonts w:hint="eastAsia"/>
            <w:i/>
            <w:lang w:eastAsia="ja-JP"/>
          </w:rPr>
          <w:t>epressuri</w:t>
        </w:r>
      </w:ins>
      <w:ins w:id="220" w:author="Finalized" w:date="2017-03-29T18:45:00Z">
        <w:r w:rsidR="00C331E0">
          <w:rPr>
            <w:rFonts w:hint="eastAsia"/>
            <w:i/>
            <w:lang w:eastAsia="ja-JP"/>
          </w:rPr>
          <w:t>s</w:t>
        </w:r>
      </w:ins>
      <w:ins w:id="221" w:author="Finalized" w:date="2017-03-28T16:40:00Z">
        <w:r w:rsidRPr="006A7C1B">
          <w:rPr>
            <w:rFonts w:hint="eastAsia"/>
            <w:i/>
            <w:lang w:eastAsia="ja-JP"/>
          </w:rPr>
          <w:t xml:space="preserve">ation </w:t>
        </w:r>
      </w:ins>
      <w:ins w:id="222" w:author="Finalized" w:date="2017-03-29T18:46:00Z">
        <w:r w:rsidR="00C331E0">
          <w:rPr>
            <w:rFonts w:hint="eastAsia"/>
            <w:i/>
            <w:lang w:eastAsia="ja-JP"/>
          </w:rPr>
          <w:t>p</w:t>
        </w:r>
      </w:ins>
      <w:ins w:id="223" w:author="Finalized" w:date="2017-03-28T16:40:00Z">
        <w:r w:rsidRPr="00BA4125">
          <w:rPr>
            <w:i/>
            <w:lang w:eastAsia="ja-JP"/>
          </w:rPr>
          <w:t>uff loss</w:t>
        </w:r>
      </w:ins>
      <w:ins w:id="224" w:author="Finalized" w:date="2017-04-17T10:54:00Z">
        <w:r w:rsidR="00723779">
          <w:rPr>
            <w:rFonts w:hint="eastAsia"/>
            <w:i/>
            <w:lang w:eastAsia="ja-JP"/>
          </w:rPr>
          <w:t xml:space="preserve"> overflow</w:t>
        </w:r>
      </w:ins>
      <w:ins w:id="225" w:author="Finalized" w:date="2017-04-13T14:53:00Z">
        <w:r w:rsidR="006454AA">
          <w:rPr>
            <w:rFonts w:hint="eastAsia"/>
            <w:lang w:eastAsia="ja-JP"/>
          </w:rPr>
          <w:t>"</w:t>
        </w:r>
      </w:ins>
      <w:ins w:id="226" w:author="Finalized" w:date="2017-03-28T16:40:00Z">
        <w:r>
          <w:rPr>
            <w:lang w:eastAsia="ja-JP"/>
          </w:rPr>
          <w:t xml:space="preserve"> are the </w:t>
        </w:r>
      </w:ins>
      <w:ins w:id="227" w:author="Finalized" w:date="2017-03-29T19:23:00Z">
        <w:r w:rsidR="00F42ED9">
          <w:rPr>
            <w:rFonts w:hint="eastAsia"/>
            <w:lang w:eastAsia="ja-JP"/>
          </w:rPr>
          <w:t>hydrocarbon</w:t>
        </w:r>
      </w:ins>
      <w:ins w:id="228" w:author="Finalized" w:date="2017-05-19T12:54:00Z">
        <w:r w:rsidR="00C71E0F">
          <w:rPr>
            <w:rFonts w:hint="eastAsia"/>
            <w:lang w:eastAsia="ja-JP"/>
          </w:rPr>
          <w:t>s</w:t>
        </w:r>
      </w:ins>
      <w:ins w:id="229" w:author="Finalized" w:date="2017-03-28T16:40:00Z">
        <w:r>
          <w:rPr>
            <w:lang w:eastAsia="ja-JP"/>
          </w:rPr>
          <w:t xml:space="preserve"> that </w:t>
        </w:r>
      </w:ins>
      <w:ins w:id="230" w:author="Finalized" w:date="2017-03-29T19:24:00Z">
        <w:r w:rsidR="00F42ED9">
          <w:rPr>
            <w:rFonts w:hint="eastAsia"/>
            <w:lang w:eastAsia="ja-JP"/>
          </w:rPr>
          <w:t xml:space="preserve">pass through the vapour storage unit </w:t>
        </w:r>
      </w:ins>
      <w:ins w:id="231" w:author="Finalized" w:date="2017-03-28T16:40:00Z">
        <w:r>
          <w:rPr>
            <w:lang w:eastAsia="ja-JP"/>
          </w:rPr>
          <w:t>during depressuri</w:t>
        </w:r>
      </w:ins>
      <w:ins w:id="232" w:author="Finalized" w:date="2017-03-29T19:25:00Z">
        <w:r w:rsidR="00F42ED9">
          <w:rPr>
            <w:rFonts w:hint="eastAsia"/>
            <w:lang w:eastAsia="ja-JP"/>
          </w:rPr>
          <w:t>s</w:t>
        </w:r>
      </w:ins>
      <w:ins w:id="233" w:author="Finalized" w:date="2017-03-28T16:40:00Z">
        <w:r>
          <w:rPr>
            <w:lang w:eastAsia="ja-JP"/>
          </w:rPr>
          <w:t>ation.</w:t>
        </w:r>
      </w:ins>
    </w:p>
    <w:p w14:paraId="0CD3BA6E" w14:textId="6E827BEA" w:rsidR="00DE790A" w:rsidRDefault="00DE790A" w:rsidP="00DE790A">
      <w:pPr>
        <w:pStyle w:val="SingleTxtG"/>
        <w:ind w:left="2259" w:hanging="1125"/>
        <w:rPr>
          <w:ins w:id="234" w:author="Finalized" w:date="2017-04-17T10:54:00Z"/>
          <w:lang w:eastAsia="ja-JP"/>
        </w:rPr>
      </w:pPr>
      <w:ins w:id="235" w:author="Finalized" w:date="2017-04-17T10:54:00Z">
        <w:r>
          <w:rPr>
            <w:rFonts w:hint="eastAsia"/>
            <w:lang w:eastAsia="ja-JP"/>
          </w:rPr>
          <w:t>3.3.13.</w:t>
        </w:r>
        <w:r>
          <w:rPr>
            <w:rFonts w:hint="eastAsia"/>
            <w:lang w:eastAsia="ja-JP"/>
          </w:rPr>
          <w:tab/>
          <w:t>"</w:t>
        </w:r>
        <w:r w:rsidRPr="00571627">
          <w:rPr>
            <w:rFonts w:hint="eastAsia"/>
            <w:i/>
            <w:lang w:eastAsia="ja-JP"/>
          </w:rPr>
          <w:t>Fuel tank relief pressure</w:t>
        </w:r>
        <w:r>
          <w:rPr>
            <w:rFonts w:hint="eastAsia"/>
            <w:lang w:eastAsia="ja-JP"/>
          </w:rPr>
          <w:t xml:space="preserve">" is the minimum pressure value at which the sealed fuel tank system starts venting in response </w:t>
        </w:r>
      </w:ins>
      <w:ins w:id="236" w:author="Finalized" w:date="2017-05-16T20:34:00Z">
        <w:r w:rsidR="00361CEB">
          <w:rPr>
            <w:rFonts w:hint="eastAsia"/>
            <w:lang w:eastAsia="ja-JP"/>
          </w:rPr>
          <w:t xml:space="preserve">only </w:t>
        </w:r>
      </w:ins>
      <w:ins w:id="237" w:author="Finalized" w:date="2017-04-17T10:54:00Z">
        <w:r>
          <w:rPr>
            <w:rFonts w:hint="eastAsia"/>
            <w:lang w:eastAsia="ja-JP"/>
          </w:rPr>
          <w:t>to pressure inside the tank.</w:t>
        </w:r>
      </w:ins>
    </w:p>
    <w:p w14:paraId="210D27EC" w14:textId="75FFF52F" w:rsidR="009D16F8" w:rsidRDefault="00DE790A" w:rsidP="00361CEB">
      <w:pPr>
        <w:pStyle w:val="SingleTxtG"/>
        <w:ind w:left="2259" w:hanging="1125"/>
        <w:rPr>
          <w:ins w:id="238" w:author="Finalized" w:date="2017-06-04T19:00:00Z"/>
          <w:lang w:eastAsia="ja-JP"/>
        </w:rPr>
      </w:pPr>
      <w:ins w:id="239" w:author="Finalized" w:date="2017-04-17T10:54:00Z">
        <w:r>
          <w:rPr>
            <w:rFonts w:hint="eastAsia"/>
            <w:lang w:eastAsia="ja-JP"/>
          </w:rPr>
          <w:t>3.3.14.</w:t>
        </w:r>
        <w:r>
          <w:rPr>
            <w:rFonts w:hint="eastAsia"/>
            <w:lang w:eastAsia="ja-JP"/>
          </w:rPr>
          <w:tab/>
          <w:t>"</w:t>
        </w:r>
        <w:r>
          <w:rPr>
            <w:rFonts w:hint="eastAsia"/>
            <w:i/>
            <w:lang w:eastAsia="ja-JP"/>
          </w:rPr>
          <w:t>Auxiliary canister</w:t>
        </w:r>
        <w:r>
          <w:rPr>
            <w:rFonts w:hint="eastAsia"/>
            <w:lang w:eastAsia="ja-JP"/>
          </w:rPr>
          <w:t>" is the canister used to measure depressurisation puff loss</w:t>
        </w:r>
        <w:r w:rsidRPr="00CD3AAB">
          <w:rPr>
            <w:rFonts w:hint="eastAsia"/>
            <w:lang w:eastAsia="ja-JP"/>
          </w:rPr>
          <w:t xml:space="preserve"> </w:t>
        </w:r>
        <w:r>
          <w:rPr>
            <w:rFonts w:hint="eastAsia"/>
            <w:lang w:eastAsia="ja-JP"/>
          </w:rPr>
          <w:t>overflow</w:t>
        </w:r>
      </w:ins>
      <w:ins w:id="240" w:author="Finalized" w:date="2017-05-22T17:22:00Z">
        <w:r w:rsidR="000133F4">
          <w:rPr>
            <w:rFonts w:hint="eastAsia"/>
            <w:lang w:eastAsia="ja-JP"/>
          </w:rPr>
          <w:t>.</w:t>
        </w:r>
      </w:ins>
    </w:p>
    <w:p w14:paraId="301B04E5" w14:textId="35C6CC20" w:rsidR="00361CEB" w:rsidRPr="00D90BE3" w:rsidRDefault="00361CEB" w:rsidP="00361CEB">
      <w:pPr>
        <w:pStyle w:val="SingleTxtG"/>
        <w:ind w:left="2259" w:hanging="1125"/>
        <w:rPr>
          <w:ins w:id="241" w:author="Finalized" w:date="2017-05-16T20:34:00Z"/>
          <w:u w:val="single"/>
          <w:lang w:eastAsia="ja-JP"/>
        </w:rPr>
      </w:pPr>
      <w:ins w:id="242" w:author="Finalized" w:date="2017-05-16T20:34:00Z">
        <w:r>
          <w:rPr>
            <w:lang w:eastAsia="ja-JP"/>
          </w:rPr>
          <w:t>3.3.15.</w:t>
        </w:r>
        <w:r>
          <w:rPr>
            <w:lang w:eastAsia="ja-JP"/>
          </w:rPr>
          <w:tab/>
          <w:t>"</w:t>
        </w:r>
        <w:r w:rsidRPr="00281C93">
          <w:rPr>
            <w:i/>
            <w:szCs w:val="24"/>
            <w:lang w:eastAsia="ja-JP"/>
          </w:rPr>
          <w:t>Breakthrough</w:t>
        </w:r>
        <w:r>
          <w:rPr>
            <w:szCs w:val="24"/>
            <w:lang w:eastAsia="ja-JP"/>
          </w:rPr>
          <w:t>"</w:t>
        </w:r>
        <w:r w:rsidRPr="008528D3">
          <w:rPr>
            <w:szCs w:val="24"/>
            <w:lang w:eastAsia="ja-JP"/>
          </w:rPr>
          <w:t xml:space="preserve"> shall be considered </w:t>
        </w:r>
        <w:r>
          <w:rPr>
            <w:szCs w:val="24"/>
            <w:lang w:eastAsia="ja-JP"/>
          </w:rPr>
          <w:t>accomplished when</w:t>
        </w:r>
        <w:r w:rsidRPr="008528D3">
          <w:rPr>
            <w:szCs w:val="24"/>
            <w:lang w:eastAsia="ja-JP"/>
          </w:rPr>
          <w:t xml:space="preserve"> the cumulative quantity of hydrocarbons emitted equal</w:t>
        </w:r>
        <w:r>
          <w:rPr>
            <w:szCs w:val="24"/>
            <w:lang w:eastAsia="ja-JP"/>
          </w:rPr>
          <w:t>s 2 grams</w:t>
        </w:r>
      </w:ins>
      <w:ins w:id="243" w:author="Finalized" w:date="2017-05-22T17:21:00Z">
        <w:r w:rsidR="000133F4">
          <w:rPr>
            <w:rFonts w:hint="eastAsia"/>
            <w:szCs w:val="24"/>
            <w:lang w:eastAsia="ja-JP"/>
          </w:rPr>
          <w:t>.</w:t>
        </w:r>
      </w:ins>
    </w:p>
    <w:p w14:paraId="57E2AEF6" w14:textId="34E4AF75" w:rsidR="00766BD6" w:rsidRPr="007103DC" w:rsidRDefault="00766BD6" w:rsidP="00FF04E5">
      <w:pPr>
        <w:pStyle w:val="HChG"/>
      </w:pPr>
      <w:r w:rsidRPr="007103DC">
        <w:tab/>
      </w:r>
      <w:r w:rsidRPr="007103DC">
        <w:tab/>
        <w:t>4.</w:t>
      </w:r>
      <w:r w:rsidRPr="007103DC">
        <w:tab/>
      </w:r>
      <w:r w:rsidRPr="007103DC">
        <w:tab/>
        <w:t>Abbreviations</w:t>
      </w:r>
    </w:p>
    <w:p w14:paraId="2E5F0389" w14:textId="77777777" w:rsidR="00A40525" w:rsidRPr="007103DC" w:rsidRDefault="00766BD6" w:rsidP="00766BD6">
      <w:pPr>
        <w:pStyle w:val="SingleTxtG"/>
        <w:ind w:left="2259" w:hanging="1125"/>
        <w:rPr>
          <w:szCs w:val="24"/>
        </w:rPr>
      </w:pPr>
      <w:bookmarkStart w:id="244" w:name="_Toc284586948"/>
      <w:bookmarkStart w:id="245" w:name="_Toc284587066"/>
      <w:bookmarkStart w:id="246" w:name="_Toc284587317"/>
      <w:bookmarkStart w:id="247" w:name="_Toc289686189"/>
      <w:bookmarkEnd w:id="209"/>
      <w:bookmarkEnd w:id="210"/>
      <w:bookmarkEnd w:id="211"/>
      <w:bookmarkEnd w:id="212"/>
      <w:r w:rsidRPr="007103DC">
        <w:tab/>
      </w:r>
      <w:r w:rsidR="00A40525" w:rsidRPr="007103DC">
        <w:t>General abbreviations</w:t>
      </w:r>
      <w:bookmarkEnd w:id="244"/>
      <w:bookmarkEnd w:id="245"/>
      <w:bookmarkEnd w:id="246"/>
      <w:bookmarkEnd w:id="247"/>
    </w:p>
    <w:tbl>
      <w:tblPr>
        <w:tblW w:w="6379" w:type="dxa"/>
        <w:tblInd w:w="2339" w:type="dxa"/>
        <w:tblLayout w:type="fixed"/>
        <w:tblCellMar>
          <w:left w:w="71" w:type="dxa"/>
          <w:right w:w="71" w:type="dxa"/>
        </w:tblCellMar>
        <w:tblLook w:val="0000" w:firstRow="0" w:lastRow="0" w:firstColumn="0" w:lastColumn="0" w:noHBand="0" w:noVBand="0"/>
      </w:tblPr>
      <w:tblGrid>
        <w:gridCol w:w="1701"/>
        <w:gridCol w:w="4678"/>
      </w:tblGrid>
      <w:tr w:rsidR="008724E9" w:rsidRPr="007103DC" w14:paraId="3CDDA20F" w14:textId="77777777" w:rsidTr="004A3532">
        <w:trPr>
          <w:trHeight w:val="305"/>
        </w:trPr>
        <w:tc>
          <w:tcPr>
            <w:tcW w:w="1701" w:type="dxa"/>
          </w:tcPr>
          <w:p w14:paraId="0E177564" w14:textId="77777777" w:rsidR="008724E9" w:rsidRPr="007103DC" w:rsidRDefault="008724E9" w:rsidP="008724E9">
            <w:pPr>
              <w:pStyle w:val="SingleTxtG"/>
              <w:ind w:left="-71" w:right="213"/>
            </w:pPr>
            <w:r>
              <w:rPr>
                <w:rFonts w:hint="eastAsia"/>
                <w:szCs w:val="24"/>
                <w:lang w:eastAsia="ja-JP"/>
              </w:rPr>
              <w:t>BWC</w:t>
            </w:r>
          </w:p>
        </w:tc>
        <w:tc>
          <w:tcPr>
            <w:tcW w:w="4678" w:type="dxa"/>
          </w:tcPr>
          <w:p w14:paraId="34FF2FE8" w14:textId="5465A3AF" w:rsidR="008724E9" w:rsidRPr="007103DC" w:rsidRDefault="000B1CF5" w:rsidP="00A0702F">
            <w:pPr>
              <w:pStyle w:val="SingleTxtG"/>
              <w:ind w:left="213" w:right="0"/>
            </w:pPr>
            <w:r>
              <w:rPr>
                <w:rFonts w:hint="eastAsia"/>
                <w:szCs w:val="24"/>
                <w:lang w:eastAsia="ja-JP"/>
              </w:rPr>
              <w:t xml:space="preserve">Butane </w:t>
            </w:r>
            <w:ins w:id="248" w:author="Finalized" w:date="2017-04-17T10:54:00Z">
              <w:r w:rsidR="00A0702F">
                <w:rPr>
                  <w:rFonts w:hint="eastAsia"/>
                  <w:szCs w:val="24"/>
                  <w:lang w:eastAsia="ja-JP"/>
                </w:rPr>
                <w:t>working capacity</w:t>
              </w:r>
            </w:ins>
            <w:del w:id="249" w:author="Finalized" w:date="2017-04-17T10:55:00Z">
              <w:r w:rsidDel="00A0702F">
                <w:rPr>
                  <w:szCs w:val="24"/>
                  <w:lang w:eastAsia="ja-JP"/>
                </w:rPr>
                <w:delText>W</w:delText>
              </w:r>
              <w:r w:rsidDel="00A0702F">
                <w:rPr>
                  <w:rFonts w:hint="eastAsia"/>
                  <w:szCs w:val="24"/>
                  <w:lang w:eastAsia="ja-JP"/>
                </w:rPr>
                <w:delText xml:space="preserve">orking </w:delText>
              </w:r>
              <w:r w:rsidDel="00A0702F">
                <w:rPr>
                  <w:szCs w:val="24"/>
                  <w:lang w:eastAsia="ja-JP"/>
                </w:rPr>
                <w:delText>C</w:delText>
              </w:r>
              <w:r w:rsidR="008724E9" w:rsidDel="00A0702F">
                <w:rPr>
                  <w:rFonts w:hint="eastAsia"/>
                  <w:szCs w:val="24"/>
                  <w:lang w:eastAsia="ja-JP"/>
                </w:rPr>
                <w:delText>apacity</w:delText>
              </w:r>
            </w:del>
          </w:p>
        </w:tc>
      </w:tr>
      <w:tr w:rsidR="008724E9" w:rsidRPr="007103DC" w14:paraId="1283F074" w14:textId="77777777" w:rsidTr="004A3532">
        <w:trPr>
          <w:trHeight w:val="305"/>
        </w:trPr>
        <w:tc>
          <w:tcPr>
            <w:tcW w:w="1701" w:type="dxa"/>
          </w:tcPr>
          <w:p w14:paraId="1D9EFDEE" w14:textId="77777777" w:rsidR="008724E9" w:rsidRPr="007103DC" w:rsidRDefault="008724E9" w:rsidP="00766BD6">
            <w:pPr>
              <w:pStyle w:val="SingleTxtG"/>
              <w:ind w:left="-71" w:right="213"/>
            </w:pPr>
            <w:r>
              <w:rPr>
                <w:szCs w:val="24"/>
                <w:lang w:eastAsia="ja-JP"/>
              </w:rPr>
              <w:t>PF</w:t>
            </w:r>
          </w:p>
        </w:tc>
        <w:tc>
          <w:tcPr>
            <w:tcW w:w="4678" w:type="dxa"/>
          </w:tcPr>
          <w:p w14:paraId="77805D30" w14:textId="31F243DC" w:rsidR="008724E9" w:rsidRPr="007103DC" w:rsidRDefault="008724E9" w:rsidP="00A0702F">
            <w:pPr>
              <w:pStyle w:val="SingleTxtG"/>
              <w:ind w:left="213" w:right="0"/>
            </w:pPr>
            <w:r>
              <w:rPr>
                <w:rFonts w:hint="eastAsia"/>
                <w:szCs w:val="24"/>
                <w:lang w:eastAsia="ja-JP"/>
              </w:rPr>
              <w:t>P</w:t>
            </w:r>
            <w:r w:rsidRPr="00D95505">
              <w:rPr>
                <w:szCs w:val="24"/>
                <w:lang w:eastAsia="ja-JP"/>
              </w:rPr>
              <w:t xml:space="preserve">ermeability </w:t>
            </w:r>
            <w:del w:id="250" w:author="Finalized" w:date="2017-04-17T10:55:00Z">
              <w:r w:rsidR="000B1CF5" w:rsidDel="00A0702F">
                <w:rPr>
                  <w:szCs w:val="24"/>
                  <w:lang w:eastAsia="ja-JP"/>
                </w:rPr>
                <w:delText>F</w:delText>
              </w:r>
              <w:r w:rsidRPr="00D95505" w:rsidDel="00A0702F">
                <w:rPr>
                  <w:szCs w:val="24"/>
                  <w:lang w:eastAsia="ja-JP"/>
                </w:rPr>
                <w:delText xml:space="preserve">actor </w:delText>
              </w:r>
            </w:del>
            <w:ins w:id="251" w:author="Finalized" w:date="2017-04-17T10:55:00Z">
              <w:r w:rsidR="00A0702F">
                <w:rPr>
                  <w:rFonts w:hint="eastAsia"/>
                  <w:szCs w:val="24"/>
                  <w:lang w:eastAsia="ja-JP"/>
                </w:rPr>
                <w:t>f</w:t>
              </w:r>
              <w:r w:rsidR="00A0702F" w:rsidRPr="00D95505">
                <w:rPr>
                  <w:szCs w:val="24"/>
                  <w:lang w:eastAsia="ja-JP"/>
                </w:rPr>
                <w:t xml:space="preserve">actor </w:t>
              </w:r>
            </w:ins>
          </w:p>
        </w:tc>
      </w:tr>
      <w:tr w:rsidR="0096124A" w:rsidRPr="007103DC" w14:paraId="41790F1E" w14:textId="77777777" w:rsidTr="004A3532">
        <w:trPr>
          <w:trHeight w:val="305"/>
        </w:trPr>
        <w:tc>
          <w:tcPr>
            <w:tcW w:w="1701" w:type="dxa"/>
          </w:tcPr>
          <w:p w14:paraId="6AAC48E9" w14:textId="77777777" w:rsidR="0096124A" w:rsidRPr="007103DC" w:rsidRDefault="0096124A" w:rsidP="00766BD6">
            <w:pPr>
              <w:pStyle w:val="SingleTxtG"/>
              <w:ind w:left="-71" w:right="213"/>
            </w:pPr>
            <w:r w:rsidRPr="00273CAA">
              <w:rPr>
                <w:szCs w:val="24"/>
                <w:lang w:eastAsia="ja-JP"/>
              </w:rPr>
              <w:t>APF</w:t>
            </w:r>
          </w:p>
        </w:tc>
        <w:tc>
          <w:tcPr>
            <w:tcW w:w="4678" w:type="dxa"/>
          </w:tcPr>
          <w:p w14:paraId="6E760A61" w14:textId="64E2EA54" w:rsidR="0096124A" w:rsidRPr="007103DC" w:rsidRDefault="0096124A" w:rsidP="00A0702F">
            <w:pPr>
              <w:pStyle w:val="SingleTxtG"/>
              <w:ind w:left="213" w:right="0"/>
            </w:pPr>
            <w:r>
              <w:rPr>
                <w:rFonts w:hint="eastAsia"/>
                <w:szCs w:val="24"/>
                <w:lang w:eastAsia="ja-JP"/>
              </w:rPr>
              <w:t>A</w:t>
            </w:r>
            <w:r w:rsidR="000B1CF5">
              <w:rPr>
                <w:szCs w:val="24"/>
                <w:lang w:eastAsia="ja-JP"/>
              </w:rPr>
              <w:t xml:space="preserve">ssigned </w:t>
            </w:r>
            <w:ins w:id="252" w:author="Finalized" w:date="2017-04-17T10:55:00Z">
              <w:r w:rsidR="00A0702F">
                <w:rPr>
                  <w:rFonts w:hint="eastAsia"/>
                  <w:szCs w:val="24"/>
                  <w:lang w:eastAsia="ja-JP"/>
                </w:rPr>
                <w:t>permeability factor</w:t>
              </w:r>
            </w:ins>
            <w:del w:id="253" w:author="Finalized" w:date="2017-04-17T10:55:00Z">
              <w:r w:rsidR="000B1CF5" w:rsidDel="00A0702F">
                <w:rPr>
                  <w:szCs w:val="24"/>
                  <w:lang w:eastAsia="ja-JP"/>
                </w:rPr>
                <w:delText>Permeability F</w:delText>
              </w:r>
              <w:r w:rsidRPr="00273CAA" w:rsidDel="00A0702F">
                <w:rPr>
                  <w:szCs w:val="24"/>
                  <w:lang w:eastAsia="ja-JP"/>
                </w:rPr>
                <w:delText>actor</w:delText>
              </w:r>
            </w:del>
          </w:p>
        </w:tc>
      </w:tr>
      <w:tr w:rsidR="007103DC" w:rsidRPr="007103DC" w14:paraId="71365A0D" w14:textId="77777777" w:rsidTr="004A3532">
        <w:trPr>
          <w:trHeight w:val="305"/>
        </w:trPr>
        <w:tc>
          <w:tcPr>
            <w:tcW w:w="1701" w:type="dxa"/>
          </w:tcPr>
          <w:p w14:paraId="5C45D0AE" w14:textId="77777777" w:rsidR="006F5163" w:rsidRPr="007103DC" w:rsidRDefault="006F5163" w:rsidP="00766BD6">
            <w:pPr>
              <w:pStyle w:val="SingleTxtG"/>
              <w:ind w:left="-71" w:right="213"/>
            </w:pPr>
            <w:r w:rsidRPr="007103DC">
              <w:t>OVC-HEV</w:t>
            </w:r>
          </w:p>
        </w:tc>
        <w:tc>
          <w:tcPr>
            <w:tcW w:w="4678" w:type="dxa"/>
          </w:tcPr>
          <w:p w14:paraId="7D639ACB" w14:textId="2B59EA77" w:rsidR="006F5163" w:rsidRPr="007103DC" w:rsidRDefault="000B1CF5" w:rsidP="00A0702F">
            <w:pPr>
              <w:pStyle w:val="SingleTxtG"/>
              <w:ind w:left="213" w:right="0"/>
            </w:pPr>
            <w:r>
              <w:t>Off-</w:t>
            </w:r>
            <w:ins w:id="254" w:author="Finalized" w:date="2017-04-17T10:55:00Z">
              <w:r w:rsidR="00A0702F">
                <w:rPr>
                  <w:rFonts w:hint="eastAsia"/>
                  <w:lang w:eastAsia="ja-JP"/>
                </w:rPr>
                <w:t xml:space="preserve">vehicle </w:t>
              </w:r>
              <w:r w:rsidR="00A0702F">
                <w:rPr>
                  <w:lang w:eastAsia="ja-JP"/>
                </w:rPr>
                <w:t>charging</w:t>
              </w:r>
              <w:r w:rsidR="00A0702F">
                <w:rPr>
                  <w:rFonts w:hint="eastAsia"/>
                  <w:lang w:eastAsia="ja-JP"/>
                </w:rPr>
                <w:t xml:space="preserve"> hybrid electric vehicle</w:t>
              </w:r>
            </w:ins>
            <w:del w:id="255" w:author="Finalized" w:date="2017-04-17T10:56:00Z">
              <w:r w:rsidDel="00A0702F">
                <w:delText>Vehicle C</w:delText>
              </w:r>
              <w:r w:rsidR="006F5163" w:rsidRPr="007103DC" w:rsidDel="00A0702F">
                <w:delText>harg</w:delText>
              </w:r>
              <w:r w:rsidR="008C4AE0" w:rsidRPr="007103DC" w:rsidDel="00A0702F">
                <w:delText>ing</w:delText>
              </w:r>
              <w:r w:rsidDel="00A0702F">
                <w:delText xml:space="preserve"> Hybrid Electric V</w:delText>
              </w:r>
              <w:r w:rsidR="006F5163" w:rsidRPr="007103DC" w:rsidDel="00A0702F">
                <w:delText>ehicle</w:delText>
              </w:r>
            </w:del>
          </w:p>
        </w:tc>
      </w:tr>
      <w:tr w:rsidR="007103DC" w:rsidRPr="007103DC" w14:paraId="1BB4E891" w14:textId="77777777" w:rsidTr="00766BD6">
        <w:tc>
          <w:tcPr>
            <w:tcW w:w="1701" w:type="dxa"/>
          </w:tcPr>
          <w:p w14:paraId="4D298BC0" w14:textId="4D5852BE" w:rsidR="00AD30F5" w:rsidRPr="007103DC" w:rsidRDefault="00A40525" w:rsidP="00766BD6">
            <w:pPr>
              <w:pStyle w:val="SingleTxtG"/>
              <w:ind w:left="-71" w:right="213"/>
            </w:pPr>
            <w:r w:rsidRPr="007103DC">
              <w:t>WLTC</w:t>
            </w:r>
          </w:p>
        </w:tc>
        <w:tc>
          <w:tcPr>
            <w:tcW w:w="4678" w:type="dxa"/>
          </w:tcPr>
          <w:p w14:paraId="4DE3154C" w14:textId="506B21CF" w:rsidR="00A40525" w:rsidRPr="007103DC" w:rsidRDefault="000B1CF5" w:rsidP="00EF7B69">
            <w:pPr>
              <w:pStyle w:val="SingleTxtG"/>
              <w:ind w:left="213" w:right="0"/>
            </w:pPr>
            <w:r>
              <w:t xml:space="preserve">Worldwide </w:t>
            </w:r>
            <w:ins w:id="256" w:author="Finalized" w:date="2017-04-17T10:56:00Z">
              <w:r w:rsidR="00E73185">
                <w:rPr>
                  <w:rFonts w:hint="eastAsia"/>
                  <w:lang w:eastAsia="ja-JP"/>
                </w:rPr>
                <w:t>light-duty test cycle</w:t>
              </w:r>
            </w:ins>
            <w:del w:id="257" w:author="Finalized" w:date="2017-04-17T10:56:00Z">
              <w:r w:rsidDel="00E73185">
                <w:delText>L</w:delText>
              </w:r>
              <w:r w:rsidR="00A40525" w:rsidRPr="007103DC" w:rsidDel="00E73185">
                <w:delText>igh</w:delText>
              </w:r>
              <w:r w:rsidDel="00E73185">
                <w:delText>t-duty Test C</w:delText>
              </w:r>
              <w:r w:rsidR="00A40525" w:rsidRPr="007103DC" w:rsidDel="00E73185">
                <w:delText>ycle</w:delText>
              </w:r>
            </w:del>
          </w:p>
        </w:tc>
      </w:tr>
      <w:tr w:rsidR="00EF7B69" w:rsidRPr="007103DC" w14:paraId="0B6EEA0B" w14:textId="77777777" w:rsidTr="00766BD6">
        <w:tc>
          <w:tcPr>
            <w:tcW w:w="1701" w:type="dxa"/>
          </w:tcPr>
          <w:p w14:paraId="67710D93" w14:textId="39156A02" w:rsidR="00EF7B69" w:rsidRPr="007103DC" w:rsidRDefault="00EF7B69" w:rsidP="00766BD6">
            <w:pPr>
              <w:pStyle w:val="SingleTxtG"/>
              <w:ind w:left="-71" w:right="213"/>
              <w:rPr>
                <w:lang w:eastAsia="ja-JP"/>
              </w:rPr>
            </w:pPr>
            <w:ins w:id="258" w:author="Finalized" w:date="2017-05-16T20:36:00Z">
              <w:r>
                <w:rPr>
                  <w:rFonts w:hint="eastAsia"/>
                  <w:lang w:eastAsia="ja-JP"/>
                </w:rPr>
                <w:t>REESS</w:t>
              </w:r>
            </w:ins>
          </w:p>
        </w:tc>
        <w:tc>
          <w:tcPr>
            <w:tcW w:w="4678" w:type="dxa"/>
          </w:tcPr>
          <w:p w14:paraId="7722C1BA" w14:textId="19C4F2AB" w:rsidR="00EF7B69" w:rsidRDefault="00EF7B69" w:rsidP="00E73185">
            <w:pPr>
              <w:pStyle w:val="SingleTxtG"/>
              <w:ind w:left="213" w:right="0"/>
            </w:pPr>
            <w:ins w:id="259" w:author="Finalized" w:date="2017-05-16T20:36:00Z">
              <w:r>
                <w:rPr>
                  <w:szCs w:val="24"/>
                </w:rPr>
                <w:t xml:space="preserve">Rechargeable </w:t>
              </w:r>
              <w:r>
                <w:rPr>
                  <w:rFonts w:hint="eastAsia"/>
                  <w:szCs w:val="24"/>
                  <w:lang w:eastAsia="ja-JP"/>
                </w:rPr>
                <w:t>e</w:t>
              </w:r>
              <w:r>
                <w:rPr>
                  <w:szCs w:val="24"/>
                </w:rPr>
                <w:t xml:space="preserve">lectric </w:t>
              </w:r>
              <w:r>
                <w:rPr>
                  <w:rFonts w:hint="eastAsia"/>
                  <w:szCs w:val="24"/>
                  <w:lang w:eastAsia="ja-JP"/>
                </w:rPr>
                <w:t>e</w:t>
              </w:r>
              <w:r>
                <w:rPr>
                  <w:szCs w:val="24"/>
                </w:rPr>
                <w:t xml:space="preserve">nergy </w:t>
              </w:r>
              <w:r>
                <w:rPr>
                  <w:rFonts w:hint="eastAsia"/>
                  <w:szCs w:val="24"/>
                  <w:lang w:eastAsia="ja-JP"/>
                </w:rPr>
                <w:t>s</w:t>
              </w:r>
              <w:r>
                <w:rPr>
                  <w:szCs w:val="24"/>
                </w:rPr>
                <w:t xml:space="preserve">torage </w:t>
              </w:r>
              <w:r>
                <w:rPr>
                  <w:rFonts w:hint="eastAsia"/>
                  <w:szCs w:val="24"/>
                  <w:lang w:eastAsia="ja-JP"/>
                </w:rPr>
                <w:t>s</w:t>
              </w:r>
              <w:r>
                <w:rPr>
                  <w:szCs w:val="24"/>
                </w:rPr>
                <w:t>ystem</w:t>
              </w:r>
            </w:ins>
          </w:p>
        </w:tc>
      </w:tr>
    </w:tbl>
    <w:p w14:paraId="064AC1FE" w14:textId="77777777" w:rsidR="00A40525" w:rsidRPr="00B77369" w:rsidRDefault="00766BD6" w:rsidP="00FF04E5">
      <w:pPr>
        <w:pStyle w:val="HChG"/>
      </w:pPr>
      <w:r w:rsidRPr="00933C17">
        <w:rPr>
          <w:color w:val="FF0000"/>
        </w:rPr>
        <w:tab/>
      </w:r>
      <w:r w:rsidRPr="00B77369">
        <w:tab/>
      </w:r>
      <w:r w:rsidR="00A40525" w:rsidRPr="00B77369">
        <w:t>5.</w:t>
      </w:r>
      <w:r w:rsidR="00A40525" w:rsidRPr="00B77369">
        <w:tab/>
      </w:r>
      <w:r w:rsidRPr="00B77369">
        <w:tab/>
      </w:r>
      <w:r w:rsidR="00A40525" w:rsidRPr="00B77369">
        <w:t>G</w:t>
      </w:r>
      <w:r w:rsidRPr="00B77369">
        <w:t>eneral requirements</w:t>
      </w:r>
    </w:p>
    <w:p w14:paraId="7D00F367" w14:textId="77777777" w:rsidR="00766BD6" w:rsidRPr="00B77369" w:rsidRDefault="00A40525" w:rsidP="00766BD6">
      <w:pPr>
        <w:pStyle w:val="SingleTxtG"/>
        <w:ind w:left="2259" w:hanging="1125"/>
      </w:pPr>
      <w:r w:rsidRPr="00B77369">
        <w:t>5.1.</w:t>
      </w:r>
      <w:r w:rsidR="00766BD6" w:rsidRPr="00B77369">
        <w:tab/>
      </w:r>
      <w:r w:rsidRPr="00B77369">
        <w:t xml:space="preserve">The vehicle and its components liable to affect the </w:t>
      </w:r>
      <w:r w:rsidR="00B75F8C" w:rsidRPr="00B77369">
        <w:rPr>
          <w:rFonts w:hint="eastAsia"/>
          <w:lang w:eastAsia="ja-JP"/>
        </w:rPr>
        <w:t xml:space="preserve">evaporative </w:t>
      </w:r>
      <w:r w:rsidRPr="00B77369">
        <w:t xml:space="preserve">emissions shall be so designed, constructed and assembled as to enable the vehicle in normal use and under normal conditions of use such as humidity, rain, snow, heat, cold, sand, dirt, vibrations, wear, etc. to comply with the provisions of this </w:t>
      </w:r>
      <w:proofErr w:type="spellStart"/>
      <w:r w:rsidR="0039650F" w:rsidRPr="00B77369">
        <w:t>gtr</w:t>
      </w:r>
      <w:proofErr w:type="spellEnd"/>
      <w:r w:rsidRPr="00B77369">
        <w:t xml:space="preserve"> during its useful life</w:t>
      </w:r>
      <w:r w:rsidR="000A14BC">
        <w:rPr>
          <w:rFonts w:hint="eastAsia"/>
          <w:lang w:eastAsia="ja-JP"/>
        </w:rPr>
        <w:t xml:space="preserve"> determined by C</w:t>
      </w:r>
      <w:r w:rsidR="00A86D4E">
        <w:rPr>
          <w:rFonts w:hint="eastAsia"/>
          <w:lang w:eastAsia="ja-JP"/>
        </w:rPr>
        <w:t>ontracting Parties</w:t>
      </w:r>
      <w:r w:rsidR="000A14BC">
        <w:rPr>
          <w:rFonts w:hint="eastAsia"/>
          <w:lang w:eastAsia="ja-JP"/>
        </w:rPr>
        <w:t>.</w:t>
      </w:r>
    </w:p>
    <w:p w14:paraId="2886B739" w14:textId="77777777" w:rsidR="00766BD6" w:rsidRDefault="00A40525" w:rsidP="00766BD6">
      <w:pPr>
        <w:pStyle w:val="SingleTxtG"/>
        <w:ind w:left="2259" w:hanging="1125"/>
        <w:rPr>
          <w:lang w:eastAsia="ja-JP"/>
        </w:rPr>
      </w:pPr>
      <w:r w:rsidRPr="00B77369">
        <w:t>5.1.1.</w:t>
      </w:r>
      <w:r w:rsidR="00766BD6" w:rsidRPr="00B77369">
        <w:tab/>
      </w:r>
      <w:r w:rsidRPr="00B77369">
        <w:t>This shall include the security of all hoses, joints and connections used withi</w:t>
      </w:r>
      <w:r w:rsidR="00766BD6" w:rsidRPr="00B77369">
        <w:t xml:space="preserve">n the </w:t>
      </w:r>
      <w:r w:rsidR="00F400B1">
        <w:t xml:space="preserve">evaporative </w:t>
      </w:r>
      <w:r w:rsidR="00766BD6" w:rsidRPr="00B77369">
        <w:t>emission control systems.</w:t>
      </w:r>
    </w:p>
    <w:p w14:paraId="532FC279" w14:textId="30B63391" w:rsidR="009A55EE" w:rsidRPr="00B77369" w:rsidRDefault="009A55EE" w:rsidP="009A55EE">
      <w:pPr>
        <w:pStyle w:val="SingleTxtG"/>
        <w:ind w:left="2259" w:hanging="1125"/>
        <w:rPr>
          <w:lang w:eastAsia="ja-JP"/>
        </w:rPr>
      </w:pPr>
      <w:r>
        <w:t>5.1.2.</w:t>
      </w:r>
      <w:r>
        <w:tab/>
        <w:t xml:space="preserve">For vehicles with a sealed fuel tank system, this shall also include having </w:t>
      </w:r>
      <w:r w:rsidRPr="004E6425">
        <w:rPr>
          <w:lang w:eastAsia="ja-JP"/>
        </w:rPr>
        <w:t xml:space="preserve">a </w:t>
      </w:r>
      <w:r>
        <w:rPr>
          <w:lang w:eastAsia="ja-JP"/>
        </w:rPr>
        <w:t>system which</w:t>
      </w:r>
      <w:r w:rsidR="00533E45">
        <w:rPr>
          <w:lang w:eastAsia="ja-JP"/>
        </w:rPr>
        <w:t>,</w:t>
      </w:r>
      <w:r>
        <w:rPr>
          <w:lang w:eastAsia="ja-JP"/>
        </w:rPr>
        <w:t xml:space="preserve"> </w:t>
      </w:r>
      <w:r w:rsidRPr="004E6425">
        <w:rPr>
          <w:lang w:eastAsia="ja-JP"/>
        </w:rPr>
        <w:t xml:space="preserve">just before </w:t>
      </w:r>
      <w:del w:id="260" w:author="Finalized" w:date="2017-03-10T10:30:00Z">
        <w:r w:rsidRPr="004E6425" w:rsidDel="0007755F">
          <w:rPr>
            <w:lang w:eastAsia="ja-JP"/>
          </w:rPr>
          <w:delText xml:space="preserve">the fuel cap is opened for </w:delText>
        </w:r>
      </w:del>
      <w:r>
        <w:rPr>
          <w:lang w:eastAsia="ja-JP"/>
        </w:rPr>
        <w:t>refuelling,</w:t>
      </w:r>
      <w:r w:rsidRPr="004E6425">
        <w:rPr>
          <w:lang w:eastAsia="ja-JP"/>
        </w:rPr>
        <w:t xml:space="preserve"> release</w:t>
      </w:r>
      <w:r>
        <w:rPr>
          <w:lang w:eastAsia="ja-JP"/>
        </w:rPr>
        <w:t>s</w:t>
      </w:r>
      <w:r w:rsidRPr="004E6425">
        <w:rPr>
          <w:lang w:eastAsia="ja-JP"/>
        </w:rPr>
        <w:t xml:space="preserve"> the tank pressure </w:t>
      </w:r>
      <w:del w:id="261" w:author="Finalized" w:date="2017-04-12T16:00:00Z">
        <w:r w:rsidDel="006801FA">
          <w:rPr>
            <w:lang w:eastAsia="ja-JP"/>
          </w:rPr>
          <w:delText xml:space="preserve">to </w:delText>
        </w:r>
      </w:del>
      <w:ins w:id="262" w:author="Finalized" w:date="2017-04-12T15:59:00Z">
        <w:r w:rsidR="006801FA" w:rsidRPr="009D5FD9">
          <w:rPr>
            <w:lang w:eastAsia="ja-JP"/>
          </w:rPr>
          <w:t xml:space="preserve">exclusively through </w:t>
        </w:r>
      </w:ins>
      <w:r>
        <w:rPr>
          <w:lang w:eastAsia="ja-JP"/>
        </w:rPr>
        <w:t xml:space="preserve">a </w:t>
      </w:r>
      <w:r w:rsidRPr="004E6425">
        <w:rPr>
          <w:lang w:eastAsia="ja-JP"/>
        </w:rPr>
        <w:t xml:space="preserve">vapour storage unit </w:t>
      </w:r>
      <w:r>
        <w:rPr>
          <w:lang w:eastAsia="ja-JP"/>
        </w:rPr>
        <w:t>which has</w:t>
      </w:r>
      <w:r w:rsidRPr="004E6425">
        <w:rPr>
          <w:lang w:eastAsia="ja-JP"/>
        </w:rPr>
        <w:t xml:space="preserve"> the sole function of storing fuel vapour.</w:t>
      </w:r>
      <w:r>
        <w:rPr>
          <w:lang w:eastAsia="ja-JP"/>
        </w:rPr>
        <w:t xml:space="preserve"> This ventilation </w:t>
      </w:r>
      <w:r w:rsidR="00533E45">
        <w:rPr>
          <w:lang w:eastAsia="ja-JP"/>
        </w:rPr>
        <w:t xml:space="preserve">route </w:t>
      </w:r>
      <w:r>
        <w:rPr>
          <w:lang w:eastAsia="ja-JP"/>
        </w:rPr>
        <w:t xml:space="preserve">shall also be the only one used </w:t>
      </w:r>
      <w:ins w:id="263" w:author="Finalized" w:date="2017-05-19T12:55:00Z">
        <w:r w:rsidR="009604F0">
          <w:rPr>
            <w:lang w:eastAsia="ja-JP"/>
          </w:rPr>
          <w:t xml:space="preserve">when </w:t>
        </w:r>
      </w:ins>
      <w:del w:id="264" w:author="Finalized" w:date="2017-05-19T12:55:00Z">
        <w:r w:rsidDel="009604F0">
          <w:rPr>
            <w:lang w:eastAsia="ja-JP"/>
          </w:rPr>
          <w:delText xml:space="preserve">in the situation that </w:delText>
        </w:r>
      </w:del>
      <w:r>
        <w:rPr>
          <w:lang w:eastAsia="ja-JP"/>
        </w:rPr>
        <w:t>the tank pressure exceeds its safe working pressure.</w:t>
      </w:r>
      <w:r w:rsidR="00D01AB3" w:rsidRPr="00B77369">
        <w:rPr>
          <w:lang w:eastAsia="ja-JP"/>
        </w:rPr>
        <w:t xml:space="preserve"> </w:t>
      </w:r>
    </w:p>
    <w:p w14:paraId="6A4481B5" w14:textId="030FE2B6" w:rsidR="00766BD6" w:rsidRPr="00B77369" w:rsidRDefault="00A40525" w:rsidP="00766BD6">
      <w:pPr>
        <w:pStyle w:val="SingleTxtG"/>
        <w:ind w:left="2259" w:hanging="1125"/>
        <w:rPr>
          <w:szCs w:val="24"/>
        </w:rPr>
      </w:pPr>
      <w:r w:rsidRPr="00B77369">
        <w:rPr>
          <w:szCs w:val="24"/>
        </w:rPr>
        <w:t>5.2.</w:t>
      </w:r>
      <w:r w:rsidR="00766BD6" w:rsidRPr="00B77369">
        <w:rPr>
          <w:szCs w:val="24"/>
        </w:rPr>
        <w:tab/>
      </w:r>
      <w:ins w:id="265" w:author="Finalized" w:date="2017-03-09T17:45:00Z">
        <w:r w:rsidR="009D5FD9" w:rsidRPr="009D5FD9">
          <w:rPr>
            <w:szCs w:val="24"/>
          </w:rPr>
          <w:t>The test vehicle shall be selected according to 5.5.2</w:t>
        </w:r>
      </w:ins>
      <w:ins w:id="266" w:author="Finalized" w:date="2017-04-17T16:05:00Z">
        <w:r w:rsidR="009B36D7">
          <w:rPr>
            <w:rFonts w:hint="eastAsia"/>
            <w:szCs w:val="24"/>
            <w:lang w:eastAsia="ja-JP"/>
          </w:rPr>
          <w:t>.</w:t>
        </w:r>
      </w:ins>
      <w:ins w:id="267" w:author="Finalized" w:date="2017-03-09T17:45:00Z">
        <w:r w:rsidR="009D5FD9" w:rsidRPr="009D5FD9">
          <w:rPr>
            <w:szCs w:val="24"/>
          </w:rPr>
          <w:t xml:space="preserve"> </w:t>
        </w:r>
        <w:proofErr w:type="gramStart"/>
        <w:r w:rsidR="009D5FD9" w:rsidRPr="009D5FD9">
          <w:rPr>
            <w:szCs w:val="24"/>
          </w:rPr>
          <w:t>of</w:t>
        </w:r>
        <w:proofErr w:type="gramEnd"/>
        <w:r w:rsidR="009D5FD9" w:rsidRPr="009D5FD9">
          <w:rPr>
            <w:szCs w:val="24"/>
          </w:rPr>
          <w:t xml:space="preserve"> this</w:t>
        </w:r>
      </w:ins>
      <w:ins w:id="268" w:author="Finalized" w:date="2017-03-21T14:25:00Z">
        <w:r w:rsidR="00B66328">
          <w:rPr>
            <w:rFonts w:hint="eastAsia"/>
            <w:szCs w:val="24"/>
            <w:lang w:eastAsia="ja-JP"/>
          </w:rPr>
          <w:t xml:space="preserve"> UN GTR</w:t>
        </w:r>
      </w:ins>
      <w:ins w:id="269" w:author="Finalized" w:date="2017-03-09T17:45:00Z">
        <w:r w:rsidR="009D5FD9" w:rsidRPr="009D5FD9">
          <w:rPr>
            <w:szCs w:val="24"/>
          </w:rPr>
          <w:t>.</w:t>
        </w:r>
      </w:ins>
      <w:del w:id="270" w:author="Finalized" w:date="2017-03-09T17:45:00Z">
        <w:r w:rsidRPr="00B77369" w:rsidDel="009D5FD9">
          <w:rPr>
            <w:szCs w:val="24"/>
          </w:rPr>
          <w:delText xml:space="preserve">The test vehicle shall be representative </w:delText>
        </w:r>
        <w:r w:rsidRPr="00B77369" w:rsidDel="009D5FD9">
          <w:delText xml:space="preserve">in terms of its </w:delText>
        </w:r>
        <w:r w:rsidR="00F400B1" w:rsidDel="009D5FD9">
          <w:delText xml:space="preserve">evaporative </w:delText>
        </w:r>
        <w:r w:rsidRPr="00B77369" w:rsidDel="009D5FD9">
          <w:delText>emissions-related components and functionality of the intended production series to be covered by the approval. The manufacturer and the responsible authority shall agree which vehicle test</w:delText>
        </w:r>
        <w:r w:rsidR="00766BD6" w:rsidRPr="00B77369" w:rsidDel="009D5FD9">
          <w:rPr>
            <w:szCs w:val="24"/>
          </w:rPr>
          <w:delText xml:space="preserve"> model is representative.</w:delText>
        </w:r>
      </w:del>
    </w:p>
    <w:p w14:paraId="6130F037" w14:textId="77777777" w:rsidR="00766BD6" w:rsidRPr="00B77369" w:rsidRDefault="00A40525" w:rsidP="00766BD6">
      <w:pPr>
        <w:pStyle w:val="SingleTxtG"/>
        <w:ind w:left="2259" w:hanging="1125"/>
      </w:pPr>
      <w:r w:rsidRPr="00B77369">
        <w:t>5.3.</w:t>
      </w:r>
      <w:r w:rsidR="00766BD6" w:rsidRPr="00B77369">
        <w:tab/>
      </w:r>
      <w:r w:rsidRPr="00B77369">
        <w:t>Vehicle testing condition</w:t>
      </w:r>
    </w:p>
    <w:p w14:paraId="2D7C6AAA" w14:textId="77777777" w:rsidR="00766BD6" w:rsidRPr="00B77369" w:rsidRDefault="00A40525" w:rsidP="00766BD6">
      <w:pPr>
        <w:pStyle w:val="SingleTxtG"/>
        <w:ind w:left="2259" w:hanging="1125"/>
      </w:pPr>
      <w:r w:rsidRPr="00B77369">
        <w:t>5.3.1.</w:t>
      </w:r>
      <w:r w:rsidR="00766BD6" w:rsidRPr="00B77369">
        <w:tab/>
      </w:r>
      <w:r w:rsidRPr="00B77369">
        <w:t>The types and amounts of lubricants and coolant for emissions testing shall be as specified for normal vehicle operation by the manufacturer.</w:t>
      </w:r>
    </w:p>
    <w:p w14:paraId="1914B8D4" w14:textId="41C122DB" w:rsidR="00766BD6" w:rsidRPr="00B77369" w:rsidRDefault="00A40525" w:rsidP="00766BD6">
      <w:pPr>
        <w:pStyle w:val="SingleTxtG"/>
        <w:ind w:left="2259" w:hanging="1125"/>
      </w:pPr>
      <w:r w:rsidRPr="00B77369">
        <w:t>5.3.2.</w:t>
      </w:r>
      <w:r w:rsidR="00766BD6" w:rsidRPr="00B77369">
        <w:tab/>
      </w:r>
      <w:r w:rsidRPr="00B77369">
        <w:t xml:space="preserve">The type of fuel for testing shall be as specified </w:t>
      </w:r>
      <w:r w:rsidR="004D61E1" w:rsidRPr="00B77369">
        <w:t>in</w:t>
      </w:r>
      <w:r w:rsidR="009226BD" w:rsidRPr="00B77369">
        <w:t xml:space="preserve"> </w:t>
      </w:r>
      <w:del w:id="271" w:author="Finalized" w:date="2017-06-02T04:47:00Z">
        <w:r w:rsidR="00F01B4A" w:rsidRPr="00B77369" w:rsidDel="00FC3863">
          <w:delText>Annex</w:delText>
        </w:r>
        <w:r w:rsidR="00414DE9" w:rsidRPr="00B77369" w:rsidDel="00FC3863">
          <w:delText> </w:delText>
        </w:r>
      </w:del>
      <w:ins w:id="272" w:author="Finalized" w:date="2017-06-02T04:47:00Z">
        <w:r w:rsidR="00FC3863">
          <w:rPr>
            <w:rFonts w:hint="eastAsia"/>
            <w:lang w:eastAsia="ja-JP"/>
          </w:rPr>
          <w:t>a</w:t>
        </w:r>
        <w:r w:rsidR="00FC3863" w:rsidRPr="00B77369">
          <w:t>nnex </w:t>
        </w:r>
      </w:ins>
      <w:r w:rsidR="00B75F8C" w:rsidRPr="00B77369">
        <w:rPr>
          <w:rFonts w:hint="eastAsia"/>
          <w:lang w:eastAsia="ja-JP"/>
        </w:rPr>
        <w:t>2</w:t>
      </w:r>
      <w:r w:rsidR="00427DD3" w:rsidRPr="00B77369">
        <w:t xml:space="preserve"> to</w:t>
      </w:r>
      <w:r w:rsidRPr="00B77369">
        <w:t xml:space="preserve"> this</w:t>
      </w:r>
      <w:del w:id="273" w:author="Finalized" w:date="2017-03-28T16:41:00Z">
        <w:r w:rsidRPr="00B77369" w:rsidDel="0070336F">
          <w:delText xml:space="preserve"> </w:delText>
        </w:r>
        <w:r w:rsidR="0039650F" w:rsidRPr="00B77369" w:rsidDel="0070336F">
          <w:delText>gtr</w:delText>
        </w:r>
      </w:del>
      <w:ins w:id="274" w:author="Finalized" w:date="2017-03-28T16:41:00Z">
        <w:r w:rsidR="0070336F" w:rsidRPr="0070336F">
          <w:t xml:space="preserve"> </w:t>
        </w:r>
        <w:r w:rsidR="0070336F">
          <w:t>UN GTR</w:t>
        </w:r>
      </w:ins>
      <w:r w:rsidRPr="00B77369">
        <w:t>.</w:t>
      </w:r>
    </w:p>
    <w:p w14:paraId="4B0351EA" w14:textId="77777777" w:rsidR="00766BD6" w:rsidRPr="00B77369" w:rsidRDefault="00A40525" w:rsidP="00766BD6">
      <w:pPr>
        <w:pStyle w:val="SingleTxtG"/>
        <w:ind w:left="2259" w:hanging="1125"/>
      </w:pPr>
      <w:r w:rsidRPr="00B77369">
        <w:t>5.3.3.</w:t>
      </w:r>
      <w:r w:rsidR="00766BD6" w:rsidRPr="00B77369">
        <w:tab/>
      </w:r>
      <w:r w:rsidRPr="00B77369">
        <w:t xml:space="preserve">All </w:t>
      </w:r>
      <w:r w:rsidR="005039BC">
        <w:t xml:space="preserve">evaporative </w:t>
      </w:r>
      <w:r w:rsidRPr="00B77369">
        <w:t>emissions controlling systems shall be in working order.</w:t>
      </w:r>
    </w:p>
    <w:p w14:paraId="714AEDC7" w14:textId="1ED89605" w:rsidR="00404A68" w:rsidRDefault="00A40525" w:rsidP="00404A68">
      <w:pPr>
        <w:pStyle w:val="SingleTxtG"/>
        <w:ind w:left="2259" w:hanging="1125"/>
        <w:rPr>
          <w:ins w:id="275" w:author="Finalized" w:date="2017-06-04T18:49:00Z"/>
          <w:lang w:eastAsia="ja-JP"/>
        </w:rPr>
      </w:pPr>
      <w:r w:rsidRPr="00B77369">
        <w:t>5.3.4.</w:t>
      </w:r>
      <w:r w:rsidR="00766BD6" w:rsidRPr="00B77369">
        <w:tab/>
      </w:r>
      <w:r w:rsidRPr="00B77369">
        <w:t>The use of a</w:t>
      </w:r>
      <w:r w:rsidR="00766BD6" w:rsidRPr="00B77369">
        <w:t>ny defeat device is prohibited.</w:t>
      </w:r>
    </w:p>
    <w:p w14:paraId="6AE3ED1C" w14:textId="1B5B765D" w:rsidR="00404A68" w:rsidRDefault="00A40525" w:rsidP="00404A68">
      <w:pPr>
        <w:pStyle w:val="SingleTxtG"/>
        <w:ind w:left="2259" w:hanging="1125"/>
        <w:rPr>
          <w:ins w:id="276" w:author="Finalized" w:date="2017-06-04T18:49:00Z"/>
          <w:lang w:eastAsia="ja-JP"/>
        </w:rPr>
      </w:pPr>
      <w:r w:rsidRPr="00B77369">
        <w:t>5.</w:t>
      </w:r>
      <w:r w:rsidR="00A15897">
        <w:rPr>
          <w:rFonts w:hint="eastAsia"/>
          <w:lang w:eastAsia="ja-JP"/>
        </w:rPr>
        <w:t>4</w:t>
      </w:r>
      <w:r w:rsidRPr="00B77369">
        <w:t>.</w:t>
      </w:r>
      <w:r w:rsidR="00414DE9" w:rsidRPr="00B77369">
        <w:tab/>
      </w:r>
      <w:r w:rsidR="001B4056">
        <w:rPr>
          <w:rFonts w:hint="eastAsia"/>
          <w:lang w:eastAsia="ja-JP"/>
        </w:rPr>
        <w:tab/>
      </w:r>
      <w:r w:rsidRPr="00B77369">
        <w:t>Provisions for</w:t>
      </w:r>
      <w:r w:rsidR="00414DE9" w:rsidRPr="00B77369">
        <w:t xml:space="preserve"> electronic system security</w:t>
      </w:r>
    </w:p>
    <w:p w14:paraId="62A431E9" w14:textId="77777777" w:rsidR="00414DE9" w:rsidRPr="00B77369" w:rsidRDefault="00A40525" w:rsidP="00404A68">
      <w:pPr>
        <w:pStyle w:val="SingleTxtG"/>
        <w:ind w:left="2259" w:hanging="1125"/>
      </w:pPr>
      <w:r w:rsidRPr="00B77369">
        <w:t>5.</w:t>
      </w:r>
      <w:r w:rsidR="00A15897">
        <w:rPr>
          <w:rFonts w:hint="eastAsia"/>
          <w:lang w:eastAsia="ja-JP"/>
        </w:rPr>
        <w:t>4</w:t>
      </w:r>
      <w:r w:rsidRPr="00B77369">
        <w:t>.1.</w:t>
      </w:r>
      <w:r w:rsidR="00414DE9" w:rsidRPr="00B77369">
        <w:tab/>
      </w:r>
      <w:r w:rsidRPr="00B77369">
        <w:t xml:space="preserve">Any vehicle with an emission control computer shall include features to deter modification, except as authorised by the manufacturer. The manufacturer shall authorise modifications if these modifications are necessary for the diagnosis, servicing, inspection, retrofitting or repair of the vehicle. Any reprogrammable computer codes or operating parameters shall be resistant to tampering and afford a level of protection at least as good as the provisions in ISO 15031-7 (March 15, 2001). Any removable calibration memory chips shall be </w:t>
      </w:r>
      <w:proofErr w:type="gramStart"/>
      <w:r w:rsidRPr="00B77369">
        <w:t>potted,</w:t>
      </w:r>
      <w:proofErr w:type="gramEnd"/>
      <w:r w:rsidRPr="00B77369">
        <w:t xml:space="preserve"> encased in a sealed container or protected by electronic algorithms and shall not be changeable without the use of sp</w:t>
      </w:r>
      <w:r w:rsidR="006E61C3" w:rsidRPr="00B77369">
        <w:t>ecializ</w:t>
      </w:r>
      <w:r w:rsidR="00414DE9" w:rsidRPr="00B77369">
        <w:t>ed tools and procedures.</w:t>
      </w:r>
    </w:p>
    <w:p w14:paraId="501BB393" w14:textId="77777777" w:rsidR="00414DE9" w:rsidRPr="00B77369" w:rsidRDefault="00A40525" w:rsidP="00414DE9">
      <w:pPr>
        <w:pStyle w:val="SingleTxtG"/>
        <w:ind w:left="2259" w:hanging="1125"/>
      </w:pPr>
      <w:r w:rsidRPr="00B77369">
        <w:t>5.</w:t>
      </w:r>
      <w:r w:rsidR="00A15897">
        <w:rPr>
          <w:rFonts w:hint="eastAsia"/>
          <w:lang w:eastAsia="ja-JP"/>
        </w:rPr>
        <w:t>4</w:t>
      </w:r>
      <w:r w:rsidRPr="00B77369">
        <w:t>.2.</w:t>
      </w:r>
      <w:r w:rsidR="00414DE9" w:rsidRPr="00B77369">
        <w:tab/>
      </w:r>
      <w:r w:rsidRPr="00B77369">
        <w:t>Computer-coded engine operating parameters shall not be changeable without the use of speciali</w:t>
      </w:r>
      <w:r w:rsidR="006E61C3" w:rsidRPr="00B77369">
        <w:t>zed tools and procedures (e.</w:t>
      </w:r>
      <w:r w:rsidRPr="00B77369">
        <w:t>g. soldered or potted computer components or se</w:t>
      </w:r>
      <w:r w:rsidR="00414DE9" w:rsidRPr="00B77369">
        <w:t>aled (or soldered) enclosures).</w:t>
      </w:r>
    </w:p>
    <w:p w14:paraId="51C4F8E0" w14:textId="77777777" w:rsidR="00414DE9" w:rsidRPr="00B77369" w:rsidRDefault="00A40525" w:rsidP="00414DE9">
      <w:pPr>
        <w:pStyle w:val="SingleTxtG"/>
        <w:ind w:left="2259" w:hanging="1125"/>
      </w:pPr>
      <w:r w:rsidRPr="00B77369">
        <w:t>5.</w:t>
      </w:r>
      <w:r w:rsidR="00A15897">
        <w:rPr>
          <w:rFonts w:hint="eastAsia"/>
          <w:lang w:eastAsia="ja-JP"/>
        </w:rPr>
        <w:t>4</w:t>
      </w:r>
      <w:r w:rsidRPr="00B77369">
        <w:t>.3.</w:t>
      </w:r>
      <w:r w:rsidR="00414DE9" w:rsidRPr="00B77369">
        <w:tab/>
      </w:r>
      <w:r w:rsidRPr="00B77369">
        <w:t xml:space="preserve">Manufacturers may seek approval from the responsible authority for an exemption to one of these requirements for those vehicles </w:t>
      </w:r>
      <w:r w:rsidR="00FF39D2" w:rsidRPr="00B77369">
        <w:t xml:space="preserve">that </w:t>
      </w:r>
      <w:r w:rsidRPr="00B77369">
        <w:t xml:space="preserve">are unlikely to require protection. The criteria that the responsible authority will evaluate in considering an exemption </w:t>
      </w:r>
      <w:r w:rsidR="00433090" w:rsidRPr="00B77369">
        <w:t xml:space="preserve">shall </w:t>
      </w:r>
      <w:r w:rsidRPr="00B77369">
        <w:t>include, but are not limited to, the current availability of performance chips, the high-performance capability of the vehicle and the project</w:t>
      </w:r>
      <w:r w:rsidR="00414DE9" w:rsidRPr="00B77369">
        <w:t>ed sales volume of the vehicle.</w:t>
      </w:r>
    </w:p>
    <w:p w14:paraId="0C8C877D" w14:textId="77777777" w:rsidR="00E505FD" w:rsidRDefault="00A40525" w:rsidP="00184D59">
      <w:pPr>
        <w:pStyle w:val="SingleTxtG"/>
        <w:ind w:left="2259" w:hanging="1125"/>
        <w:rPr>
          <w:lang w:eastAsia="ja-JP"/>
        </w:rPr>
      </w:pPr>
      <w:r w:rsidRPr="00B77369">
        <w:t>5.</w:t>
      </w:r>
      <w:r w:rsidR="00A15897">
        <w:rPr>
          <w:rFonts w:hint="eastAsia"/>
          <w:lang w:eastAsia="ja-JP"/>
        </w:rPr>
        <w:t>4</w:t>
      </w:r>
      <w:r w:rsidRPr="00B77369">
        <w:t>.4.</w:t>
      </w:r>
      <w:r w:rsidR="00414DE9" w:rsidRPr="00B77369">
        <w:tab/>
      </w:r>
      <w:r w:rsidRPr="00B77369">
        <w:t>Manufacturers using programmable computer code systems shall deter unauthorised reprogramming. Manufacturers shall include enhanced tamper protection strategies and write-protect features requiring electronic access to an off-site computer maintained by the manufacturer. Methods giving an adequate level of tamper protection will be approve</w:t>
      </w:r>
      <w:r w:rsidR="00414DE9" w:rsidRPr="00B77369">
        <w:t>d by the responsible authority.</w:t>
      </w:r>
    </w:p>
    <w:p w14:paraId="06367F49" w14:textId="77777777" w:rsidR="00681B22" w:rsidRDefault="00681B22" w:rsidP="00681B22">
      <w:pPr>
        <w:pStyle w:val="SingleTxtG"/>
        <w:ind w:left="2259" w:hanging="1125"/>
        <w:rPr>
          <w:lang w:eastAsia="ja-JP"/>
        </w:rPr>
      </w:pPr>
      <w:r>
        <w:rPr>
          <w:rFonts w:hint="eastAsia"/>
          <w:lang w:eastAsia="ja-JP"/>
        </w:rPr>
        <w:t>5.</w:t>
      </w:r>
      <w:r w:rsidR="00184D59">
        <w:rPr>
          <w:rFonts w:hint="eastAsia"/>
          <w:lang w:eastAsia="ja-JP"/>
        </w:rPr>
        <w:t>5</w:t>
      </w:r>
      <w:r>
        <w:rPr>
          <w:rFonts w:hint="eastAsia"/>
          <w:lang w:eastAsia="ja-JP"/>
        </w:rPr>
        <w:t>.</w:t>
      </w:r>
      <w:r>
        <w:rPr>
          <w:rFonts w:hint="eastAsia"/>
          <w:lang w:eastAsia="ja-JP"/>
        </w:rPr>
        <w:tab/>
        <w:t>Evaporative emission family</w:t>
      </w:r>
    </w:p>
    <w:p w14:paraId="73BDC1D3" w14:textId="3B9E7600" w:rsidR="00681B22" w:rsidRDefault="00681B22" w:rsidP="00681B22">
      <w:pPr>
        <w:pStyle w:val="SingleTxtG"/>
        <w:keepNext/>
        <w:keepLines/>
        <w:ind w:left="2257" w:hanging="1123"/>
      </w:pPr>
      <w:r>
        <w:t>5.</w:t>
      </w:r>
      <w:r w:rsidR="00184D59">
        <w:rPr>
          <w:rFonts w:hint="eastAsia"/>
          <w:lang w:eastAsia="ja-JP"/>
        </w:rPr>
        <w:t>5</w:t>
      </w:r>
      <w:r>
        <w:t>.1.</w:t>
      </w:r>
      <w:r>
        <w:tab/>
        <w:t>Only vehicles that</w:t>
      </w:r>
      <w:r w:rsidR="006B3AB9">
        <w:t xml:space="preserve"> </w:t>
      </w:r>
      <w:r w:rsidR="006F72C4">
        <w:rPr>
          <w:lang w:eastAsia="ja-JP"/>
        </w:rPr>
        <w:t xml:space="preserve">are identical </w:t>
      </w:r>
      <w:ins w:id="277" w:author="Finalized" w:date="2017-05-16T20:40:00Z">
        <w:r w:rsidR="003661FD">
          <w:rPr>
            <w:rFonts w:hint="eastAsia"/>
            <w:lang w:eastAsia="ja-JP"/>
          </w:rPr>
          <w:t xml:space="preserve">with respect to the following </w:t>
        </w:r>
      </w:ins>
      <w:del w:id="278" w:author="Finalized" w:date="2017-05-16T20:40:00Z">
        <w:r w:rsidR="006F72C4" w:rsidDel="003661FD">
          <w:rPr>
            <w:lang w:eastAsia="ja-JP"/>
          </w:rPr>
          <w:delText xml:space="preserve">for </w:delText>
        </w:r>
      </w:del>
      <w:del w:id="279" w:author="Finalized" w:date="2017-05-16T20:41:00Z">
        <w:r w:rsidR="006F72C4" w:rsidDel="003661FD">
          <w:rPr>
            <w:lang w:eastAsia="ja-JP"/>
          </w:rPr>
          <w:delText xml:space="preserve">the </w:delText>
        </w:r>
      </w:del>
      <w:ins w:id="280" w:author="Finalized" w:date="2017-05-16T20:41:00Z">
        <w:r w:rsidR="003661FD">
          <w:rPr>
            <w:lang w:eastAsia="ja-JP"/>
          </w:rPr>
          <w:t xml:space="preserve">characteristics listed in </w:t>
        </w:r>
      </w:ins>
      <w:del w:id="281" w:author="Finalized" w:date="2017-05-16T20:41:00Z">
        <w:r w:rsidR="006F72C4" w:rsidDel="003661FD">
          <w:rPr>
            <w:lang w:eastAsia="ja-JP"/>
          </w:rPr>
          <w:delText xml:space="preserve">following parameters </w:delText>
        </w:r>
      </w:del>
      <w:r w:rsidR="00845F38">
        <w:rPr>
          <w:rFonts w:hint="eastAsia"/>
          <w:lang w:eastAsia="ja-JP"/>
        </w:rPr>
        <w:t>(a</w:t>
      </w:r>
      <w:r w:rsidR="00A70E60">
        <w:rPr>
          <w:rFonts w:hint="eastAsia"/>
          <w:lang w:eastAsia="ja-JP"/>
        </w:rPr>
        <w:t>)</w:t>
      </w:r>
      <w:r w:rsidR="00845F38">
        <w:rPr>
          <w:rFonts w:hint="eastAsia"/>
          <w:lang w:eastAsia="ja-JP"/>
        </w:rPr>
        <w:t xml:space="preserve"> to </w:t>
      </w:r>
      <w:r w:rsidR="00A70E60">
        <w:rPr>
          <w:rFonts w:hint="eastAsia"/>
          <w:lang w:eastAsia="ja-JP"/>
        </w:rPr>
        <w:t>(</w:t>
      </w:r>
      <w:r w:rsidR="00845F38">
        <w:rPr>
          <w:rFonts w:hint="eastAsia"/>
          <w:lang w:eastAsia="ja-JP"/>
        </w:rPr>
        <w:t xml:space="preserve">d) and </w:t>
      </w:r>
      <w:r w:rsidR="00845F38">
        <w:rPr>
          <w:lang w:eastAsia="ja-JP"/>
        </w:rPr>
        <w:t>are similar or</w:t>
      </w:r>
      <w:r w:rsidR="00533E45">
        <w:rPr>
          <w:lang w:eastAsia="ja-JP"/>
        </w:rPr>
        <w:t>,</w:t>
      </w:r>
      <w:r w:rsidR="00845F38">
        <w:rPr>
          <w:lang w:eastAsia="ja-JP"/>
        </w:rPr>
        <w:t xml:space="preserve"> where applicable</w:t>
      </w:r>
      <w:r w:rsidR="00533E45">
        <w:rPr>
          <w:lang w:eastAsia="ja-JP"/>
        </w:rPr>
        <w:t>,</w:t>
      </w:r>
      <w:r w:rsidR="00845F38">
        <w:rPr>
          <w:lang w:eastAsia="ja-JP"/>
        </w:rPr>
        <w:t xml:space="preserve"> within the stated tolerance</w:t>
      </w:r>
      <w:r w:rsidR="00845F38">
        <w:rPr>
          <w:rFonts w:hint="eastAsia"/>
          <w:lang w:eastAsia="ja-JP"/>
        </w:rPr>
        <w:t xml:space="preserve"> </w:t>
      </w:r>
      <w:del w:id="282" w:author="Finalized" w:date="2017-05-16T20:41:00Z">
        <w:r w:rsidR="00845F38" w:rsidDel="003661FD">
          <w:rPr>
            <w:lang w:eastAsia="ja-JP"/>
          </w:rPr>
          <w:delText xml:space="preserve">for </w:delText>
        </w:r>
      </w:del>
      <w:ins w:id="283" w:author="Finalized" w:date="2017-05-16T20:41:00Z">
        <w:r w:rsidR="003661FD">
          <w:rPr>
            <w:rFonts w:hint="eastAsia"/>
            <w:lang w:eastAsia="ja-JP"/>
          </w:rPr>
          <w:t>regarding</w:t>
        </w:r>
        <w:r w:rsidR="003661FD">
          <w:rPr>
            <w:lang w:eastAsia="ja-JP"/>
          </w:rPr>
          <w:t xml:space="preserve"> </w:t>
        </w:r>
      </w:ins>
      <w:r w:rsidR="00845F38">
        <w:rPr>
          <w:lang w:eastAsia="ja-JP"/>
        </w:rPr>
        <w:t xml:space="preserve">the </w:t>
      </w:r>
      <w:ins w:id="284" w:author="Finalized" w:date="2017-05-16T20:42:00Z">
        <w:r w:rsidR="003661FD">
          <w:rPr>
            <w:lang w:eastAsia="ja-JP"/>
          </w:rPr>
          <w:t>characteristics listed in</w:t>
        </w:r>
        <w:r w:rsidR="003661FD">
          <w:rPr>
            <w:rFonts w:hint="eastAsia"/>
            <w:lang w:eastAsia="ja-JP"/>
          </w:rPr>
          <w:t xml:space="preserve"> </w:t>
        </w:r>
      </w:ins>
      <w:del w:id="285" w:author="Finalized" w:date="2017-05-16T20:42:00Z">
        <w:r w:rsidR="00845F38" w:rsidDel="003661FD">
          <w:rPr>
            <w:lang w:eastAsia="ja-JP"/>
          </w:rPr>
          <w:delText>following parameters</w:delText>
        </w:r>
        <w:r w:rsidR="00D97D63" w:rsidDel="003661FD">
          <w:rPr>
            <w:lang w:eastAsia="ja-JP"/>
          </w:rPr>
          <w:delText xml:space="preserve"> </w:delText>
        </w:r>
      </w:del>
      <w:r w:rsidR="00845F38">
        <w:rPr>
          <w:rFonts w:hint="eastAsia"/>
          <w:lang w:eastAsia="ja-JP"/>
        </w:rPr>
        <w:t>(e</w:t>
      </w:r>
      <w:r w:rsidR="00A70E60">
        <w:rPr>
          <w:rFonts w:hint="eastAsia"/>
          <w:lang w:eastAsia="ja-JP"/>
        </w:rPr>
        <w:t>)</w:t>
      </w:r>
      <w:r w:rsidR="00845F38">
        <w:rPr>
          <w:rFonts w:hint="eastAsia"/>
          <w:lang w:eastAsia="ja-JP"/>
        </w:rPr>
        <w:t xml:space="preserve"> and </w:t>
      </w:r>
      <w:r w:rsidR="00A70E60">
        <w:rPr>
          <w:rFonts w:hint="eastAsia"/>
          <w:lang w:eastAsia="ja-JP"/>
        </w:rPr>
        <w:t>(</w:t>
      </w:r>
      <w:r w:rsidR="00845F38">
        <w:rPr>
          <w:rFonts w:hint="eastAsia"/>
          <w:lang w:eastAsia="ja-JP"/>
        </w:rPr>
        <w:t>f)</w:t>
      </w:r>
      <w:r w:rsidR="00845F38">
        <w:t xml:space="preserve"> </w:t>
      </w:r>
      <w:r>
        <w:t xml:space="preserve">may be part of the same </w:t>
      </w:r>
      <w:r w:rsidR="002754CD">
        <w:rPr>
          <w:rFonts w:hint="eastAsia"/>
          <w:lang w:eastAsia="ja-JP"/>
        </w:rPr>
        <w:t>evaporative emission</w:t>
      </w:r>
      <w:r>
        <w:t xml:space="preserve"> family:</w:t>
      </w:r>
    </w:p>
    <w:p w14:paraId="51C19F3B" w14:textId="77777777" w:rsidR="005542C0" w:rsidRPr="005542C0" w:rsidRDefault="00681B22" w:rsidP="005542C0">
      <w:pPr>
        <w:pStyle w:val="SingleTxtG"/>
        <w:ind w:left="2259" w:hanging="2"/>
        <w:rPr>
          <w:lang w:eastAsia="ja-JP"/>
        </w:rPr>
      </w:pPr>
      <w:r>
        <w:t>(a)</w:t>
      </w:r>
      <w:r w:rsidR="009F6DDC">
        <w:rPr>
          <w:lang w:eastAsia="ja-JP"/>
        </w:rPr>
        <w:tab/>
      </w:r>
      <w:r w:rsidR="006F72C4">
        <w:rPr>
          <w:lang w:eastAsia="ja-JP"/>
        </w:rPr>
        <w:t>F</w:t>
      </w:r>
      <w:r w:rsidR="005542C0" w:rsidRPr="005542C0">
        <w:rPr>
          <w:lang w:eastAsia="ja-JP"/>
        </w:rPr>
        <w:t xml:space="preserve">uel tank </w:t>
      </w:r>
      <w:r w:rsidR="002B1444">
        <w:rPr>
          <w:rFonts w:hint="eastAsia"/>
          <w:lang w:eastAsia="ja-JP"/>
        </w:rPr>
        <w:t xml:space="preserve">system </w:t>
      </w:r>
      <w:r w:rsidR="005542C0" w:rsidRPr="005542C0">
        <w:rPr>
          <w:lang w:eastAsia="ja-JP"/>
        </w:rPr>
        <w:t>mate</w:t>
      </w:r>
      <w:r w:rsidR="005542C0">
        <w:rPr>
          <w:lang w:eastAsia="ja-JP"/>
        </w:rPr>
        <w:t>rial</w:t>
      </w:r>
      <w:r w:rsidR="00254D2C">
        <w:rPr>
          <w:rFonts w:hint="eastAsia"/>
          <w:lang w:eastAsia="ja-JP"/>
        </w:rPr>
        <w:t xml:space="preserve"> and </w:t>
      </w:r>
      <w:r w:rsidR="00254D2C">
        <w:rPr>
          <w:lang w:eastAsia="ja-JP"/>
        </w:rPr>
        <w:t>construction</w:t>
      </w:r>
      <w:r w:rsidR="00A10CB5">
        <w:rPr>
          <w:lang w:eastAsia="ja-JP"/>
        </w:rPr>
        <w:t>;</w:t>
      </w:r>
    </w:p>
    <w:p w14:paraId="0C0683B6" w14:textId="77777777" w:rsidR="005542C0" w:rsidRPr="005542C0" w:rsidRDefault="005542C0" w:rsidP="005542C0">
      <w:pPr>
        <w:pStyle w:val="SingleTxtG"/>
        <w:ind w:left="2259" w:hanging="2"/>
        <w:rPr>
          <w:lang w:eastAsia="ja-JP"/>
        </w:rPr>
      </w:pPr>
      <w:r>
        <w:rPr>
          <w:rFonts w:hint="eastAsia"/>
          <w:lang w:eastAsia="ja-JP"/>
        </w:rPr>
        <w:t>(</w:t>
      </w:r>
      <w:r w:rsidR="006F72C4">
        <w:rPr>
          <w:lang w:eastAsia="ja-JP"/>
        </w:rPr>
        <w:t>b</w:t>
      </w:r>
      <w:r w:rsidR="009F6DDC">
        <w:rPr>
          <w:rFonts w:hint="eastAsia"/>
          <w:lang w:eastAsia="ja-JP"/>
        </w:rPr>
        <w:t>)</w:t>
      </w:r>
      <w:r w:rsidR="009F6DDC">
        <w:rPr>
          <w:lang w:eastAsia="ja-JP"/>
        </w:rPr>
        <w:tab/>
      </w:r>
      <w:r w:rsidR="006F72C4">
        <w:rPr>
          <w:lang w:eastAsia="ja-JP"/>
        </w:rPr>
        <w:t>V</w:t>
      </w:r>
      <w:r w:rsidRPr="005542C0">
        <w:rPr>
          <w:rFonts w:hint="eastAsia"/>
          <w:lang w:eastAsia="ja-JP"/>
        </w:rPr>
        <w:t>apo</w:t>
      </w:r>
      <w:r w:rsidR="00337490">
        <w:rPr>
          <w:lang w:eastAsia="ja-JP"/>
        </w:rPr>
        <w:t>u</w:t>
      </w:r>
      <w:r w:rsidRPr="005542C0">
        <w:rPr>
          <w:rFonts w:hint="eastAsia"/>
          <w:lang w:eastAsia="ja-JP"/>
        </w:rPr>
        <w:t>r hose materia</w:t>
      </w:r>
      <w:r w:rsidR="00151576">
        <w:rPr>
          <w:rFonts w:hint="eastAsia"/>
          <w:lang w:eastAsia="ja-JP"/>
        </w:rPr>
        <w:t>l</w:t>
      </w:r>
      <w:r w:rsidR="00A70E60">
        <w:rPr>
          <w:rFonts w:hint="eastAsia"/>
          <w:lang w:eastAsia="ja-JP"/>
        </w:rPr>
        <w:t xml:space="preserve">, </w:t>
      </w:r>
      <w:r w:rsidR="00A70E60">
        <w:t>fuel line material and connection technique</w:t>
      </w:r>
      <w:r w:rsidR="00A10CB5">
        <w:rPr>
          <w:lang w:eastAsia="ja-JP"/>
        </w:rPr>
        <w:t>;</w:t>
      </w:r>
    </w:p>
    <w:p w14:paraId="70F79875" w14:textId="77777777" w:rsidR="005542C0" w:rsidRPr="005542C0" w:rsidRDefault="005542C0" w:rsidP="005542C0">
      <w:pPr>
        <w:pStyle w:val="SingleTxtG"/>
        <w:ind w:left="2259" w:hanging="2"/>
        <w:rPr>
          <w:lang w:eastAsia="ja-JP"/>
        </w:rPr>
      </w:pPr>
      <w:r>
        <w:rPr>
          <w:lang w:eastAsia="ja-JP"/>
        </w:rPr>
        <w:t>(</w:t>
      </w:r>
      <w:r w:rsidR="006F72C4">
        <w:rPr>
          <w:lang w:eastAsia="ja-JP"/>
        </w:rPr>
        <w:t>c</w:t>
      </w:r>
      <w:r w:rsidR="009F6DDC">
        <w:rPr>
          <w:lang w:eastAsia="ja-JP"/>
        </w:rPr>
        <w:t>)</w:t>
      </w:r>
      <w:r w:rsidR="009F6DDC">
        <w:rPr>
          <w:lang w:eastAsia="ja-JP"/>
        </w:rPr>
        <w:tab/>
      </w:r>
      <w:r w:rsidRPr="005542C0">
        <w:rPr>
          <w:lang w:eastAsia="ja-JP"/>
        </w:rPr>
        <w:t>Sealed tank or non-sealed tank</w:t>
      </w:r>
      <w:r w:rsidR="00A70E60">
        <w:rPr>
          <w:rFonts w:hint="eastAsia"/>
          <w:lang w:eastAsia="ja-JP"/>
        </w:rPr>
        <w:t xml:space="preserve"> system</w:t>
      </w:r>
      <w:r w:rsidR="00A10CB5">
        <w:rPr>
          <w:lang w:eastAsia="ja-JP"/>
        </w:rPr>
        <w:t>;</w:t>
      </w:r>
    </w:p>
    <w:p w14:paraId="65A0BB4F" w14:textId="77777777" w:rsidR="0026310D" w:rsidRDefault="005542C0" w:rsidP="00A70E60">
      <w:pPr>
        <w:pStyle w:val="SingleTxtG"/>
        <w:ind w:left="2259" w:hanging="2"/>
        <w:rPr>
          <w:lang w:eastAsia="ja-JP"/>
        </w:rPr>
      </w:pPr>
      <w:r>
        <w:rPr>
          <w:rFonts w:hint="eastAsia"/>
          <w:lang w:eastAsia="ja-JP"/>
        </w:rPr>
        <w:t>(</w:t>
      </w:r>
      <w:r w:rsidR="006F72C4">
        <w:rPr>
          <w:lang w:eastAsia="ja-JP"/>
        </w:rPr>
        <w:t>d</w:t>
      </w:r>
      <w:r w:rsidR="009F6DDC">
        <w:rPr>
          <w:rFonts w:hint="eastAsia"/>
          <w:lang w:eastAsia="ja-JP"/>
        </w:rPr>
        <w:t>)</w:t>
      </w:r>
      <w:r w:rsidR="009F6DDC">
        <w:rPr>
          <w:lang w:eastAsia="ja-JP"/>
        </w:rPr>
        <w:tab/>
      </w:r>
      <w:r w:rsidR="006F72C4">
        <w:rPr>
          <w:lang w:eastAsia="ja-JP"/>
        </w:rPr>
        <w:t>F</w:t>
      </w:r>
      <w:r w:rsidRPr="005542C0">
        <w:rPr>
          <w:lang w:eastAsia="ja-JP"/>
        </w:rPr>
        <w:t>uel tank</w:t>
      </w:r>
      <w:r>
        <w:rPr>
          <w:lang w:eastAsia="ja-JP"/>
        </w:rPr>
        <w:t xml:space="preserve"> relief valve </w:t>
      </w:r>
      <w:r w:rsidR="00337490">
        <w:rPr>
          <w:lang w:eastAsia="ja-JP"/>
        </w:rPr>
        <w:t>setting</w:t>
      </w:r>
      <w:r w:rsidR="00A70E60">
        <w:rPr>
          <w:rFonts w:hint="eastAsia"/>
          <w:lang w:eastAsia="ja-JP"/>
        </w:rPr>
        <w:t xml:space="preserve"> (air ingestion </w:t>
      </w:r>
      <w:r w:rsidR="00A70E60">
        <w:rPr>
          <w:lang w:eastAsia="ja-JP"/>
        </w:rPr>
        <w:t>and</w:t>
      </w:r>
      <w:r w:rsidR="00A70E60">
        <w:rPr>
          <w:rFonts w:hint="eastAsia"/>
          <w:lang w:eastAsia="ja-JP"/>
        </w:rPr>
        <w:t xml:space="preserve"> relief</w:t>
      </w:r>
      <w:r w:rsidR="00E82D18">
        <w:rPr>
          <w:lang w:eastAsia="ja-JP"/>
        </w:rPr>
        <w:t>);</w:t>
      </w:r>
    </w:p>
    <w:p w14:paraId="623EBACF" w14:textId="3A4C2E2D" w:rsidR="006F72C4" w:rsidRPr="005542C0" w:rsidRDefault="006F72C4" w:rsidP="00D97D63">
      <w:pPr>
        <w:pStyle w:val="SingleTxtG"/>
        <w:ind w:left="2835" w:hanging="567"/>
        <w:rPr>
          <w:lang w:eastAsia="ja-JP"/>
        </w:rPr>
      </w:pPr>
      <w:r>
        <w:rPr>
          <w:rFonts w:hint="eastAsia"/>
          <w:lang w:eastAsia="ja-JP"/>
        </w:rPr>
        <w:t>(</w:t>
      </w:r>
      <w:r w:rsidR="00845F38">
        <w:rPr>
          <w:rFonts w:hint="eastAsia"/>
          <w:lang w:eastAsia="ja-JP"/>
        </w:rPr>
        <w:t>e</w:t>
      </w:r>
      <w:r w:rsidR="00D97D63">
        <w:rPr>
          <w:rFonts w:hint="eastAsia"/>
          <w:lang w:eastAsia="ja-JP"/>
        </w:rPr>
        <w:t>)</w:t>
      </w:r>
      <w:r w:rsidR="00D97D63">
        <w:rPr>
          <w:lang w:eastAsia="ja-JP"/>
        </w:rPr>
        <w:tab/>
        <w:t xml:space="preserve">Canister </w:t>
      </w:r>
      <w:del w:id="286" w:author="Finalized" w:date="2017-04-03T16:03:00Z">
        <w:r w:rsidR="00D97D63" w:rsidDel="005105A2">
          <w:rPr>
            <w:lang w:eastAsia="ja-JP"/>
          </w:rPr>
          <w:delText>Butane Working C</w:delText>
        </w:r>
        <w:r w:rsidRPr="005542C0" w:rsidDel="005105A2">
          <w:rPr>
            <w:lang w:eastAsia="ja-JP"/>
          </w:rPr>
          <w:delText>apacity</w:delText>
        </w:r>
      </w:del>
      <w:ins w:id="287" w:author="Finalized" w:date="2017-04-03T16:03:00Z">
        <w:r w:rsidR="005105A2">
          <w:rPr>
            <w:rFonts w:hint="eastAsia"/>
            <w:lang w:eastAsia="ja-JP"/>
          </w:rPr>
          <w:t>butane working capacity</w:t>
        </w:r>
      </w:ins>
      <w:r w:rsidRPr="005542C0">
        <w:rPr>
          <w:lang w:eastAsia="ja-JP"/>
        </w:rPr>
        <w:t xml:space="preserve"> </w:t>
      </w:r>
      <w:r>
        <w:rPr>
          <w:lang w:eastAsia="ja-JP"/>
        </w:rPr>
        <w:t>(BWC</w:t>
      </w:r>
      <w:r w:rsidR="00BF447D">
        <w:rPr>
          <w:lang w:eastAsia="ja-JP"/>
        </w:rPr>
        <w:t>300</w:t>
      </w:r>
      <w:r>
        <w:rPr>
          <w:lang w:eastAsia="ja-JP"/>
        </w:rPr>
        <w:t>) within a 10</w:t>
      </w:r>
      <w:r w:rsidR="002B059C">
        <w:rPr>
          <w:rFonts w:hint="eastAsia"/>
          <w:lang w:eastAsia="ja-JP"/>
        </w:rPr>
        <w:t xml:space="preserve"> per</w:t>
      </w:r>
      <w:r w:rsidR="00E35F96">
        <w:rPr>
          <w:lang w:eastAsia="ja-JP"/>
        </w:rPr>
        <w:t xml:space="preserve"> </w:t>
      </w:r>
      <w:r w:rsidR="002B059C">
        <w:rPr>
          <w:rFonts w:hint="eastAsia"/>
          <w:lang w:eastAsia="ja-JP"/>
        </w:rPr>
        <w:t>cent</w:t>
      </w:r>
      <w:r>
        <w:rPr>
          <w:lang w:eastAsia="ja-JP"/>
        </w:rPr>
        <w:t xml:space="preserve"> range</w:t>
      </w:r>
      <w:ins w:id="288" w:author="Finalized" w:date="2017-05-23T13:48:00Z">
        <w:r w:rsidR="00C67070">
          <w:rPr>
            <w:rFonts w:hint="eastAsia"/>
            <w:lang w:eastAsia="ja-JP"/>
          </w:rPr>
          <w:t xml:space="preserve"> of the hig</w:t>
        </w:r>
      </w:ins>
      <w:ins w:id="289" w:author="Finalized" w:date="2017-06-01T17:13:00Z">
        <w:r w:rsidR="000A33A9">
          <w:rPr>
            <w:rFonts w:hint="eastAsia"/>
            <w:lang w:eastAsia="ja-JP"/>
          </w:rPr>
          <w:t>h</w:t>
        </w:r>
      </w:ins>
      <w:ins w:id="290" w:author="Finalized" w:date="2017-05-23T13:48:00Z">
        <w:r w:rsidR="00C67070">
          <w:rPr>
            <w:rFonts w:hint="eastAsia"/>
            <w:lang w:eastAsia="ja-JP"/>
          </w:rPr>
          <w:t>est value</w:t>
        </w:r>
      </w:ins>
      <w:r w:rsidR="00BF447D">
        <w:rPr>
          <w:lang w:eastAsia="ja-JP"/>
        </w:rPr>
        <w:t xml:space="preserve"> (for canisters with the same type of charcoal, the </w:t>
      </w:r>
      <w:r w:rsidR="00EE32DE">
        <w:rPr>
          <w:lang w:eastAsia="ja-JP"/>
        </w:rPr>
        <w:t>volume of charcoal shall be within 10</w:t>
      </w:r>
      <w:r w:rsidR="002B059C">
        <w:rPr>
          <w:rFonts w:hint="eastAsia"/>
          <w:lang w:eastAsia="ja-JP"/>
        </w:rPr>
        <w:t xml:space="preserve"> per</w:t>
      </w:r>
      <w:r w:rsidR="00E35F96">
        <w:rPr>
          <w:lang w:eastAsia="ja-JP"/>
        </w:rPr>
        <w:t xml:space="preserve"> </w:t>
      </w:r>
      <w:r w:rsidR="002B059C">
        <w:rPr>
          <w:rFonts w:hint="eastAsia"/>
          <w:lang w:eastAsia="ja-JP"/>
        </w:rPr>
        <w:t>cent</w:t>
      </w:r>
      <w:r w:rsidR="00EE32DE">
        <w:rPr>
          <w:lang w:eastAsia="ja-JP"/>
        </w:rPr>
        <w:t xml:space="preserve"> of that for which the BWC300 was determined</w:t>
      </w:r>
      <w:r w:rsidR="00E82D18">
        <w:rPr>
          <w:lang w:eastAsia="ja-JP"/>
        </w:rPr>
        <w:t>);</w:t>
      </w:r>
    </w:p>
    <w:p w14:paraId="1B9193BC" w14:textId="77777777" w:rsidR="006F72C4" w:rsidRDefault="006F72C4" w:rsidP="00D97D63">
      <w:pPr>
        <w:pStyle w:val="SingleTxtG"/>
        <w:ind w:left="2835" w:hanging="567"/>
        <w:rPr>
          <w:lang w:eastAsia="ja-JP"/>
        </w:rPr>
      </w:pPr>
      <w:r>
        <w:rPr>
          <w:rFonts w:hint="eastAsia"/>
          <w:lang w:eastAsia="ja-JP"/>
        </w:rPr>
        <w:t>(</w:t>
      </w:r>
      <w:r w:rsidR="00845F38">
        <w:rPr>
          <w:rFonts w:hint="eastAsia"/>
          <w:lang w:eastAsia="ja-JP"/>
        </w:rPr>
        <w:t>f</w:t>
      </w:r>
      <w:r w:rsidR="00D97D63">
        <w:rPr>
          <w:rFonts w:hint="eastAsia"/>
          <w:lang w:eastAsia="ja-JP"/>
        </w:rPr>
        <w:t>)</w:t>
      </w:r>
      <w:r w:rsidR="00D97D63">
        <w:rPr>
          <w:lang w:eastAsia="ja-JP"/>
        </w:rPr>
        <w:tab/>
      </w:r>
      <w:r w:rsidRPr="005542C0">
        <w:rPr>
          <w:lang w:eastAsia="ja-JP"/>
        </w:rPr>
        <w:t>Purge control system (for example, type of valve, purge co</w:t>
      </w:r>
      <w:r>
        <w:rPr>
          <w:lang w:eastAsia="ja-JP"/>
        </w:rPr>
        <w:t>ntrol strategy)</w:t>
      </w:r>
      <w:r w:rsidR="00A70E60">
        <w:rPr>
          <w:rFonts w:hint="eastAsia"/>
          <w:lang w:eastAsia="ja-JP"/>
        </w:rPr>
        <w:t>.</w:t>
      </w:r>
    </w:p>
    <w:p w14:paraId="0D8CEA4D" w14:textId="7E996321" w:rsidR="00306E57" w:rsidRDefault="0026310D" w:rsidP="000A0E6C">
      <w:pPr>
        <w:pStyle w:val="SingleTxtG"/>
        <w:ind w:left="2268" w:hanging="1134"/>
        <w:rPr>
          <w:ins w:id="291" w:author="Finalized" w:date="2017-06-04T19:00:00Z"/>
          <w:lang w:eastAsia="ja-JP"/>
        </w:rPr>
      </w:pPr>
      <w:r>
        <w:t>5.</w:t>
      </w:r>
      <w:r w:rsidR="00184D59">
        <w:rPr>
          <w:rFonts w:hint="eastAsia"/>
          <w:lang w:eastAsia="ja-JP"/>
        </w:rPr>
        <w:t>5</w:t>
      </w:r>
      <w:r>
        <w:t>.</w:t>
      </w:r>
      <w:r w:rsidR="00A70E60">
        <w:rPr>
          <w:rFonts w:hint="eastAsia"/>
          <w:lang w:eastAsia="ja-JP"/>
        </w:rPr>
        <w:t>2</w:t>
      </w:r>
      <w:r>
        <w:t>.</w:t>
      </w:r>
      <w:r>
        <w:tab/>
      </w:r>
      <w:r>
        <w:rPr>
          <w:rFonts w:hint="eastAsia"/>
          <w:lang w:eastAsia="ja-JP"/>
        </w:rPr>
        <w:t>The vehicle shall be considered to produce worst</w:t>
      </w:r>
      <w:r w:rsidR="00151576">
        <w:rPr>
          <w:rFonts w:hint="eastAsia"/>
          <w:lang w:eastAsia="ja-JP"/>
        </w:rPr>
        <w:t>-</w:t>
      </w:r>
      <w:r>
        <w:rPr>
          <w:rFonts w:hint="eastAsia"/>
          <w:lang w:eastAsia="ja-JP"/>
        </w:rPr>
        <w:t>case</w:t>
      </w:r>
      <w:r w:rsidR="000A0E6C">
        <w:rPr>
          <w:rFonts w:hint="eastAsia"/>
          <w:lang w:eastAsia="ja-JP"/>
        </w:rPr>
        <w:t xml:space="preserve"> evaporative emission</w:t>
      </w:r>
      <w:r w:rsidR="00337490">
        <w:rPr>
          <w:lang w:eastAsia="ja-JP"/>
        </w:rPr>
        <w:t>s</w:t>
      </w:r>
      <w:r w:rsidR="005542C0">
        <w:rPr>
          <w:rFonts w:hint="eastAsia"/>
          <w:lang w:eastAsia="ja-JP"/>
        </w:rPr>
        <w:t xml:space="preserve"> and shall be used for testing</w:t>
      </w:r>
      <w:r w:rsidR="000A0E6C">
        <w:rPr>
          <w:rFonts w:hint="eastAsia"/>
          <w:lang w:eastAsia="ja-JP"/>
        </w:rPr>
        <w:t xml:space="preserve"> if</w:t>
      </w:r>
      <w:r w:rsidR="005542C0">
        <w:rPr>
          <w:rFonts w:hint="eastAsia"/>
          <w:lang w:eastAsia="ja-JP"/>
        </w:rPr>
        <w:t xml:space="preserve"> </w:t>
      </w:r>
      <w:r w:rsidR="00337490">
        <w:rPr>
          <w:lang w:eastAsia="ja-JP"/>
        </w:rPr>
        <w:t xml:space="preserve">it </w:t>
      </w:r>
      <w:r w:rsidR="005542C0">
        <w:rPr>
          <w:rFonts w:hint="eastAsia"/>
          <w:lang w:eastAsia="ja-JP"/>
        </w:rPr>
        <w:t>has</w:t>
      </w:r>
      <w:r w:rsidR="005542C0" w:rsidRPr="005542C0">
        <w:rPr>
          <w:lang w:eastAsia="ja-JP"/>
        </w:rPr>
        <w:t xml:space="preserve"> </w:t>
      </w:r>
      <w:r w:rsidR="00337490">
        <w:rPr>
          <w:lang w:eastAsia="ja-JP"/>
        </w:rPr>
        <w:t xml:space="preserve">the </w:t>
      </w:r>
      <w:r w:rsidR="005542C0" w:rsidRPr="005542C0">
        <w:rPr>
          <w:lang w:eastAsia="ja-JP"/>
        </w:rPr>
        <w:t xml:space="preserve">largest </w:t>
      </w:r>
      <w:r w:rsidR="006F72C4">
        <w:rPr>
          <w:lang w:eastAsia="ja-JP"/>
        </w:rPr>
        <w:t xml:space="preserve">ratio of </w:t>
      </w:r>
      <w:r w:rsidR="005542C0">
        <w:rPr>
          <w:rFonts w:hint="eastAsia"/>
          <w:lang w:eastAsia="ja-JP"/>
        </w:rPr>
        <w:t>f</w:t>
      </w:r>
      <w:r w:rsidR="005542C0" w:rsidRPr="005542C0">
        <w:rPr>
          <w:lang w:eastAsia="ja-JP"/>
        </w:rPr>
        <w:t>uel tank capacity</w:t>
      </w:r>
      <w:r w:rsidR="005542C0">
        <w:rPr>
          <w:rFonts w:hint="eastAsia"/>
          <w:lang w:eastAsia="ja-JP"/>
        </w:rPr>
        <w:t xml:space="preserve"> </w:t>
      </w:r>
      <w:r w:rsidR="00C97BCD">
        <w:rPr>
          <w:lang w:eastAsia="ja-JP"/>
        </w:rPr>
        <w:t>to</w:t>
      </w:r>
      <w:r w:rsidR="005542C0">
        <w:rPr>
          <w:rFonts w:hint="eastAsia"/>
          <w:lang w:eastAsia="ja-JP"/>
        </w:rPr>
        <w:t xml:space="preserve"> </w:t>
      </w:r>
      <w:r w:rsidR="00BF447D">
        <w:rPr>
          <w:lang w:eastAsia="ja-JP"/>
        </w:rPr>
        <w:t xml:space="preserve">canister butane </w:t>
      </w:r>
      <w:r w:rsidR="005542C0">
        <w:rPr>
          <w:rFonts w:hint="eastAsia"/>
          <w:lang w:eastAsia="ja-JP"/>
        </w:rPr>
        <w:t>w</w:t>
      </w:r>
      <w:r w:rsidR="005542C0">
        <w:rPr>
          <w:lang w:eastAsia="ja-JP"/>
        </w:rPr>
        <w:t>orking capacity</w:t>
      </w:r>
      <w:r w:rsidR="005542C0">
        <w:rPr>
          <w:rFonts w:hint="eastAsia"/>
          <w:lang w:eastAsia="ja-JP"/>
        </w:rPr>
        <w:t xml:space="preserve"> </w:t>
      </w:r>
      <w:r w:rsidR="005542C0" w:rsidRPr="005542C0">
        <w:rPr>
          <w:lang w:eastAsia="ja-JP"/>
        </w:rPr>
        <w:t xml:space="preserve">within </w:t>
      </w:r>
      <w:r w:rsidR="00337490">
        <w:rPr>
          <w:lang w:eastAsia="ja-JP"/>
        </w:rPr>
        <w:t xml:space="preserve">the </w:t>
      </w:r>
      <w:r w:rsidR="005542C0" w:rsidRPr="005542C0">
        <w:rPr>
          <w:lang w:eastAsia="ja-JP"/>
        </w:rPr>
        <w:t>family.</w:t>
      </w:r>
      <w:r w:rsidR="00421FDF">
        <w:rPr>
          <w:rFonts w:hint="eastAsia"/>
          <w:lang w:eastAsia="ja-JP"/>
        </w:rPr>
        <w:t xml:space="preserve"> </w:t>
      </w:r>
      <w:del w:id="292" w:author="Finalized" w:date="2017-06-01T11:05:00Z">
        <w:r w:rsidR="00421FDF" w:rsidRPr="00421FDF" w:rsidDel="009452E1">
          <w:rPr>
            <w:lang w:eastAsia="ja-JP"/>
          </w:rPr>
          <w:delText xml:space="preserve">If the ratio is identical, the </w:delText>
        </w:r>
        <w:r w:rsidR="00C97BCD" w:rsidDel="009452E1">
          <w:rPr>
            <w:lang w:eastAsia="ja-JP"/>
          </w:rPr>
          <w:delText xml:space="preserve">lowest </w:delText>
        </w:r>
        <w:r w:rsidR="00421FDF" w:rsidRPr="00421FDF" w:rsidDel="009452E1">
          <w:rPr>
            <w:lang w:eastAsia="ja-JP"/>
          </w:rPr>
          <w:delText xml:space="preserve">purge volume over the single purge cycle described in paragraph 5.3.6. </w:delText>
        </w:r>
        <w:r w:rsidR="00CA23D3" w:rsidDel="009452E1">
          <w:rPr>
            <w:lang w:eastAsia="ja-JP"/>
          </w:rPr>
          <w:delText xml:space="preserve">of Annex 1 </w:delText>
        </w:r>
        <w:r w:rsidR="00421FDF" w:rsidRPr="00421FDF" w:rsidDel="009452E1">
          <w:rPr>
            <w:lang w:eastAsia="ja-JP"/>
          </w:rPr>
          <w:delText xml:space="preserve">shall be </w:delText>
        </w:r>
        <w:r w:rsidR="00421FDF" w:rsidDel="009452E1">
          <w:rPr>
            <w:rFonts w:hint="eastAsia"/>
            <w:lang w:eastAsia="ja-JP"/>
          </w:rPr>
          <w:delText>considered for the worst case selection</w:delText>
        </w:r>
        <w:r w:rsidR="00421FDF" w:rsidRPr="00421FDF" w:rsidDel="009452E1">
          <w:rPr>
            <w:lang w:eastAsia="ja-JP"/>
          </w:rPr>
          <w:delText xml:space="preserve">. </w:delText>
        </w:r>
      </w:del>
      <w:r w:rsidR="005542C0">
        <w:rPr>
          <w:rFonts w:hint="eastAsia"/>
          <w:lang w:eastAsia="ja-JP"/>
        </w:rPr>
        <w:t>The v</w:t>
      </w:r>
      <w:r w:rsidR="005542C0" w:rsidRPr="005542C0">
        <w:rPr>
          <w:lang w:eastAsia="ja-JP"/>
        </w:rPr>
        <w:t xml:space="preserve">ehicle selection </w:t>
      </w:r>
      <w:r w:rsidR="00A10CB5">
        <w:rPr>
          <w:lang w:eastAsia="ja-JP"/>
        </w:rPr>
        <w:t xml:space="preserve">shall be </w:t>
      </w:r>
      <w:r w:rsidR="005542C0" w:rsidRPr="005542C0">
        <w:rPr>
          <w:lang w:eastAsia="ja-JP"/>
        </w:rPr>
        <w:t xml:space="preserve">agreed </w:t>
      </w:r>
      <w:r w:rsidR="00337490">
        <w:rPr>
          <w:lang w:eastAsia="ja-JP"/>
        </w:rPr>
        <w:t xml:space="preserve">in advance </w:t>
      </w:r>
      <w:r w:rsidR="005542C0" w:rsidRPr="005542C0">
        <w:rPr>
          <w:lang w:eastAsia="ja-JP"/>
        </w:rPr>
        <w:t xml:space="preserve">by </w:t>
      </w:r>
      <w:r w:rsidR="00337490">
        <w:rPr>
          <w:lang w:eastAsia="ja-JP"/>
        </w:rPr>
        <w:t xml:space="preserve">the </w:t>
      </w:r>
      <w:r w:rsidR="005542C0" w:rsidRPr="005542C0">
        <w:rPr>
          <w:lang w:eastAsia="ja-JP"/>
        </w:rPr>
        <w:t>responsible authority.</w:t>
      </w:r>
    </w:p>
    <w:p w14:paraId="4D20DECE" w14:textId="5D7CE49E" w:rsidR="00306E57" w:rsidRDefault="006B3AB9" w:rsidP="00522F47">
      <w:pPr>
        <w:pStyle w:val="SingleTxtG"/>
        <w:ind w:left="2268" w:hanging="1134"/>
        <w:rPr>
          <w:ins w:id="293" w:author="Finalized" w:date="2017-06-04T19:00:00Z"/>
          <w:lang w:eastAsia="ja-JP"/>
        </w:rPr>
      </w:pPr>
      <w:r>
        <w:rPr>
          <w:lang w:eastAsia="ja-JP"/>
        </w:rPr>
        <w:t>5.</w:t>
      </w:r>
      <w:r w:rsidR="00184D59">
        <w:rPr>
          <w:rFonts w:hint="eastAsia"/>
          <w:lang w:eastAsia="ja-JP"/>
        </w:rPr>
        <w:t>5</w:t>
      </w:r>
      <w:r>
        <w:rPr>
          <w:lang w:eastAsia="ja-JP"/>
        </w:rPr>
        <w:t>.</w:t>
      </w:r>
      <w:r w:rsidR="00A70E60">
        <w:rPr>
          <w:rFonts w:hint="eastAsia"/>
          <w:lang w:eastAsia="ja-JP"/>
        </w:rPr>
        <w:t>3</w:t>
      </w:r>
      <w:r w:rsidR="009F1E4E">
        <w:rPr>
          <w:lang w:eastAsia="ja-JP"/>
        </w:rPr>
        <w:t>.</w:t>
      </w:r>
      <w:r>
        <w:rPr>
          <w:lang w:eastAsia="ja-JP"/>
        </w:rPr>
        <w:tab/>
        <w:t xml:space="preserve">The use of any </w:t>
      </w:r>
      <w:r w:rsidR="00A27982">
        <w:rPr>
          <w:rFonts w:hint="eastAsia"/>
          <w:lang w:eastAsia="ja-JP"/>
        </w:rPr>
        <w:t>innovative</w:t>
      </w:r>
      <w:r>
        <w:rPr>
          <w:lang w:eastAsia="ja-JP"/>
        </w:rPr>
        <w:t xml:space="preserve"> </w:t>
      </w:r>
      <w:r w:rsidR="008109EA">
        <w:rPr>
          <w:lang w:eastAsia="ja-JP"/>
        </w:rPr>
        <w:t xml:space="preserve">system </w:t>
      </w:r>
      <w:r>
        <w:rPr>
          <w:lang w:eastAsia="ja-JP"/>
        </w:rPr>
        <w:t xml:space="preserve">calibration, </w:t>
      </w:r>
      <w:r w:rsidR="008109EA">
        <w:rPr>
          <w:lang w:eastAsia="ja-JP"/>
        </w:rPr>
        <w:t>configuration</w:t>
      </w:r>
      <w:r>
        <w:rPr>
          <w:lang w:eastAsia="ja-JP"/>
        </w:rPr>
        <w:t xml:space="preserve">, or hardware related to the evaporative control system </w:t>
      </w:r>
      <w:r w:rsidR="008109EA">
        <w:rPr>
          <w:lang w:eastAsia="ja-JP"/>
        </w:rPr>
        <w:t>places the vehicle model in a different family.</w:t>
      </w:r>
    </w:p>
    <w:p w14:paraId="7E0212C3" w14:textId="07CC3C04" w:rsidR="007E7825" w:rsidRDefault="00B74750" w:rsidP="00522F47">
      <w:pPr>
        <w:pStyle w:val="SingleTxtG"/>
        <w:ind w:left="2268" w:hanging="1134"/>
        <w:rPr>
          <w:lang w:eastAsia="ja-JP"/>
        </w:rPr>
      </w:pPr>
      <w:ins w:id="294" w:author="Finalized" w:date="2017-03-09T17:46:00Z">
        <w:r>
          <w:rPr>
            <w:lang w:eastAsia="ja-JP"/>
          </w:rPr>
          <w:t xml:space="preserve">5.6 </w:t>
        </w:r>
        <w:r>
          <w:rPr>
            <w:lang w:eastAsia="ja-JP"/>
          </w:rPr>
          <w:tab/>
          <w:t xml:space="preserve">The </w:t>
        </w:r>
        <w:r>
          <w:rPr>
            <w:rFonts w:hint="eastAsia"/>
            <w:lang w:eastAsia="ja-JP"/>
          </w:rPr>
          <w:t>responsible authority</w:t>
        </w:r>
        <w:r>
          <w:rPr>
            <w:lang w:eastAsia="ja-JP"/>
          </w:rPr>
          <w:t xml:space="preserve"> shall not grant type approval if the information provided is insufficient to demonstrate that the evaporative emissions are effectively limited during the normal use of the vehicle. The responsible authority may audit</w:t>
        </w:r>
      </w:ins>
      <w:ins w:id="295" w:author="Finalized" w:date="2017-03-28T16:42:00Z">
        <w:r w:rsidR="007271F2">
          <w:rPr>
            <w:rFonts w:hint="eastAsia"/>
            <w:lang w:eastAsia="ja-JP"/>
          </w:rPr>
          <w:t xml:space="preserve"> or </w:t>
        </w:r>
      </w:ins>
      <w:ins w:id="296" w:author="Finalized" w:date="2017-03-09T17:46:00Z">
        <w:r>
          <w:rPr>
            <w:lang w:eastAsia="ja-JP"/>
          </w:rPr>
          <w:t>witness</w:t>
        </w:r>
      </w:ins>
      <w:ins w:id="297" w:author="Finalized" w:date="2017-03-28T16:42:00Z">
        <w:r w:rsidR="007271F2">
          <w:rPr>
            <w:rFonts w:hint="eastAsia"/>
            <w:lang w:eastAsia="ja-JP"/>
          </w:rPr>
          <w:t xml:space="preserve"> </w:t>
        </w:r>
      </w:ins>
      <w:ins w:id="298" w:author="Finalized" w:date="2017-03-09T17:46:00Z">
        <w:r>
          <w:rPr>
            <w:lang w:eastAsia="ja-JP"/>
          </w:rPr>
          <w:t xml:space="preserve">any part of the tests described in </w:t>
        </w:r>
      </w:ins>
      <w:ins w:id="299" w:author="Finalized" w:date="2017-06-02T04:47:00Z">
        <w:r w:rsidR="00FC3863">
          <w:rPr>
            <w:rFonts w:hint="eastAsia"/>
            <w:lang w:eastAsia="ja-JP"/>
          </w:rPr>
          <w:t>a</w:t>
        </w:r>
      </w:ins>
      <w:ins w:id="300" w:author="Finalized" w:date="2017-03-09T17:46:00Z">
        <w:r>
          <w:rPr>
            <w:lang w:eastAsia="ja-JP"/>
          </w:rPr>
          <w:t xml:space="preserve">nnex </w:t>
        </w:r>
      </w:ins>
      <w:ins w:id="301" w:author="Finalized" w:date="2017-03-10T11:49:00Z">
        <w:r w:rsidR="006B2F94">
          <w:rPr>
            <w:rFonts w:hint="eastAsia"/>
            <w:lang w:eastAsia="ja-JP"/>
          </w:rPr>
          <w:t>1</w:t>
        </w:r>
      </w:ins>
      <w:ins w:id="302" w:author="Finalized" w:date="2017-03-21T14:27:00Z">
        <w:r w:rsidR="00601164">
          <w:rPr>
            <w:rFonts w:hint="eastAsia"/>
            <w:lang w:eastAsia="ja-JP"/>
          </w:rPr>
          <w:t>,</w:t>
        </w:r>
      </w:ins>
      <w:ins w:id="303" w:author="Finalized" w:date="2017-03-28T16:42:00Z">
        <w:r w:rsidR="007271F2" w:rsidRPr="00D93565">
          <w:t xml:space="preserve"> or </w:t>
        </w:r>
        <w:r w:rsidR="007271F2" w:rsidRPr="005D6BF4">
          <w:rPr>
            <w:lang w:eastAsia="ja-JP"/>
          </w:rPr>
          <w:t xml:space="preserve">if there is reasonable doubt </w:t>
        </w:r>
        <w:r w:rsidR="007271F2">
          <w:rPr>
            <w:lang w:eastAsia="ja-JP"/>
          </w:rPr>
          <w:t>regarding</w:t>
        </w:r>
        <w:r w:rsidR="007271F2" w:rsidRPr="005D6BF4">
          <w:rPr>
            <w:lang w:eastAsia="ja-JP"/>
          </w:rPr>
          <w:t xml:space="preserve"> the efficiency </w:t>
        </w:r>
        <w:r w:rsidR="007271F2" w:rsidRPr="00D93565">
          <w:rPr>
            <w:lang w:eastAsia="ja-JP"/>
          </w:rPr>
          <w:t>of the evaporative controls</w:t>
        </w:r>
        <w:r w:rsidR="007271F2" w:rsidRPr="00D93565">
          <w:rPr>
            <w:rFonts w:hint="eastAsia"/>
            <w:lang w:eastAsia="ja-JP"/>
          </w:rPr>
          <w:t>, r</w:t>
        </w:r>
        <w:r w:rsidR="007271F2" w:rsidRPr="00D93565">
          <w:t xml:space="preserve">equest to repeat any part of the tests described in </w:t>
        </w:r>
      </w:ins>
      <w:ins w:id="304" w:author="Finalized" w:date="2017-06-02T04:47:00Z">
        <w:r w:rsidR="00FC3863">
          <w:rPr>
            <w:rFonts w:hint="eastAsia"/>
            <w:lang w:eastAsia="ja-JP"/>
          </w:rPr>
          <w:t>a</w:t>
        </w:r>
      </w:ins>
      <w:ins w:id="305" w:author="Finalized" w:date="2017-03-28T16:42:00Z">
        <w:r w:rsidR="007271F2" w:rsidRPr="00D93565">
          <w:t>nnex 1</w:t>
        </w:r>
        <w:r w:rsidR="007271F2" w:rsidRPr="00D93565">
          <w:rPr>
            <w:rFonts w:hint="eastAsia"/>
            <w:lang w:eastAsia="ja-JP"/>
          </w:rPr>
          <w:t>.</w:t>
        </w:r>
      </w:ins>
    </w:p>
    <w:p w14:paraId="1A974EAE" w14:textId="77777777" w:rsidR="00A40525" w:rsidRPr="00B77369" w:rsidRDefault="004C4BA2" w:rsidP="004C4BA2">
      <w:pPr>
        <w:pStyle w:val="HChG"/>
      </w:pPr>
      <w:r w:rsidRPr="00B77369">
        <w:tab/>
      </w:r>
      <w:r w:rsidRPr="00B77369">
        <w:tab/>
      </w:r>
      <w:r w:rsidR="00A40525" w:rsidRPr="00B77369">
        <w:t>6.</w:t>
      </w:r>
      <w:r w:rsidR="00A40525" w:rsidRPr="00B77369">
        <w:tab/>
      </w:r>
      <w:r w:rsidR="00414DE9" w:rsidRPr="00B77369">
        <w:tab/>
      </w:r>
      <w:r w:rsidR="00A40525" w:rsidRPr="00B77369">
        <w:t>P</w:t>
      </w:r>
      <w:r w:rsidR="00414DE9" w:rsidRPr="00B77369">
        <w:t>erformance requirements</w:t>
      </w:r>
    </w:p>
    <w:p w14:paraId="39B221B5" w14:textId="77777777" w:rsidR="003A227C" w:rsidRDefault="003A227C" w:rsidP="003A227C">
      <w:pPr>
        <w:pStyle w:val="SingleTxtG"/>
        <w:ind w:left="2268" w:hanging="1134"/>
        <w:rPr>
          <w:lang w:eastAsia="ja-JP"/>
        </w:rPr>
      </w:pPr>
      <w:r>
        <w:rPr>
          <w:rFonts w:hint="eastAsia"/>
          <w:lang w:eastAsia="ja-JP"/>
        </w:rPr>
        <w:t>6.1</w:t>
      </w:r>
      <w:r>
        <w:t>.</w:t>
      </w:r>
      <w:r>
        <w:tab/>
      </w:r>
      <w:r>
        <w:rPr>
          <w:rFonts w:hint="eastAsia"/>
          <w:lang w:eastAsia="ja-JP"/>
        </w:rPr>
        <w:t>Limit values</w:t>
      </w:r>
    </w:p>
    <w:p w14:paraId="01C3F4F3" w14:textId="77777777" w:rsidR="003A227C" w:rsidRDefault="0005483D" w:rsidP="003A227C">
      <w:pPr>
        <w:pStyle w:val="SingleTxtG"/>
        <w:ind w:left="2268" w:hanging="9"/>
        <w:rPr>
          <w:lang w:eastAsia="ja-JP"/>
        </w:rPr>
      </w:pPr>
      <w:r>
        <w:rPr>
          <w:rFonts w:hint="eastAsia"/>
          <w:lang w:eastAsia="ja-JP"/>
        </w:rPr>
        <w:t>T</w:t>
      </w:r>
      <w:r w:rsidR="003A227C">
        <w:rPr>
          <w:rFonts w:hint="eastAsia"/>
          <w:lang w:eastAsia="ja-JP"/>
        </w:rPr>
        <w:t xml:space="preserve">he </w:t>
      </w:r>
      <w:r w:rsidR="003A227C">
        <w:rPr>
          <w:lang w:eastAsia="ja-JP"/>
        </w:rPr>
        <w:t>following</w:t>
      </w:r>
      <w:r w:rsidR="003A227C">
        <w:rPr>
          <w:rFonts w:hint="eastAsia"/>
          <w:lang w:eastAsia="ja-JP"/>
        </w:rPr>
        <w:t xml:space="preserve"> limit value</w:t>
      </w:r>
      <w:r>
        <w:rPr>
          <w:rFonts w:hint="eastAsia"/>
          <w:lang w:eastAsia="ja-JP"/>
        </w:rPr>
        <w:t>s</w:t>
      </w:r>
      <w:r w:rsidR="003A227C">
        <w:rPr>
          <w:rFonts w:hint="eastAsia"/>
          <w:lang w:eastAsia="ja-JP"/>
        </w:rPr>
        <w:t xml:space="preserve"> </w:t>
      </w:r>
      <w:r w:rsidR="00533E45">
        <w:rPr>
          <w:lang w:eastAsia="ja-JP"/>
        </w:rPr>
        <w:t>shall apply:</w:t>
      </w:r>
    </w:p>
    <w:p w14:paraId="5598B9BC" w14:textId="47B761BC" w:rsidR="003A227C" w:rsidRDefault="004D785A" w:rsidP="004D785A">
      <w:pPr>
        <w:pStyle w:val="SingleTxtG"/>
        <w:ind w:left="2835" w:hanging="567"/>
        <w:rPr>
          <w:szCs w:val="24"/>
          <w:lang w:eastAsia="ja-JP"/>
        </w:rPr>
      </w:pPr>
      <w:r>
        <w:rPr>
          <w:rFonts w:hint="eastAsia"/>
          <w:lang w:eastAsia="ja-JP"/>
        </w:rPr>
        <w:t>(a)</w:t>
      </w:r>
      <w:r>
        <w:rPr>
          <w:lang w:eastAsia="ja-JP"/>
        </w:rPr>
        <w:tab/>
      </w:r>
      <w:r w:rsidR="003A227C">
        <w:rPr>
          <w:rFonts w:hint="eastAsia"/>
          <w:lang w:eastAsia="ja-JP"/>
        </w:rPr>
        <w:t>For C</w:t>
      </w:r>
      <w:r w:rsidR="005039BC">
        <w:rPr>
          <w:lang w:eastAsia="ja-JP"/>
        </w:rPr>
        <w:t xml:space="preserve">ontracting </w:t>
      </w:r>
      <w:r w:rsidR="003A227C">
        <w:rPr>
          <w:rFonts w:hint="eastAsia"/>
          <w:lang w:eastAsia="ja-JP"/>
        </w:rPr>
        <w:t>P</w:t>
      </w:r>
      <w:r w:rsidR="005039BC">
        <w:rPr>
          <w:lang w:eastAsia="ja-JP"/>
        </w:rPr>
        <w:t>artie</w:t>
      </w:r>
      <w:r w:rsidR="003A227C">
        <w:rPr>
          <w:rFonts w:hint="eastAsia"/>
          <w:lang w:eastAsia="ja-JP"/>
        </w:rPr>
        <w:t xml:space="preserve">s which adopt </w:t>
      </w:r>
      <w:r w:rsidR="00A10CB5">
        <w:rPr>
          <w:lang w:eastAsia="ja-JP"/>
        </w:rPr>
        <w:t xml:space="preserve">the </w:t>
      </w:r>
      <w:r w:rsidR="003A227C">
        <w:rPr>
          <w:rFonts w:hint="eastAsia"/>
          <w:lang w:eastAsia="ja-JP"/>
        </w:rPr>
        <w:t xml:space="preserve">calculation </w:t>
      </w:r>
      <w:r w:rsidR="00A10CB5">
        <w:rPr>
          <w:lang w:eastAsia="ja-JP"/>
        </w:rPr>
        <w:t>defined</w:t>
      </w:r>
      <w:r w:rsidR="003A227C">
        <w:rPr>
          <w:rFonts w:hint="eastAsia"/>
          <w:lang w:eastAsia="ja-JP"/>
        </w:rPr>
        <w:t xml:space="preserve"> in paragraph </w:t>
      </w:r>
      <w:del w:id="306" w:author="Finalized" w:date="2017-03-28T16:43:00Z">
        <w:r w:rsidR="003A227C" w:rsidRPr="00DF7409" w:rsidDel="00C75973">
          <w:rPr>
            <w:szCs w:val="24"/>
            <w:lang w:val="en-US" w:eastAsia="ja-JP"/>
          </w:rPr>
          <w:delText>5.3.10.1.</w:delText>
        </w:r>
      </w:del>
      <w:ins w:id="307" w:author="Finalized" w:date="2017-05-16T20:45:00Z">
        <w:r w:rsidR="00DF7409">
          <w:rPr>
            <w:rFonts w:hint="eastAsia"/>
            <w:szCs w:val="24"/>
            <w:lang w:val="en-US" w:eastAsia="ja-JP"/>
          </w:rPr>
          <w:t>7.2</w:t>
        </w:r>
      </w:ins>
      <w:r w:rsidR="00795105">
        <w:rPr>
          <w:szCs w:val="24"/>
          <w:lang w:val="en-US" w:eastAsia="ja-JP"/>
        </w:rPr>
        <w:t>.</w:t>
      </w:r>
      <w:r w:rsidR="003A227C" w:rsidRPr="00DF7409">
        <w:rPr>
          <w:szCs w:val="24"/>
          <w:lang w:val="en-US" w:eastAsia="ja-JP"/>
        </w:rPr>
        <w:t xml:space="preserve"> </w:t>
      </w:r>
      <w:proofErr w:type="gramStart"/>
      <w:r w:rsidR="003A227C" w:rsidRPr="00DF7409">
        <w:rPr>
          <w:szCs w:val="24"/>
          <w:lang w:val="en-US" w:eastAsia="ja-JP"/>
        </w:rPr>
        <w:t>o</w:t>
      </w:r>
      <w:r w:rsidR="003A227C">
        <w:rPr>
          <w:rFonts w:hint="eastAsia"/>
          <w:szCs w:val="24"/>
          <w:lang w:eastAsia="ja-JP"/>
        </w:rPr>
        <w:t>f</w:t>
      </w:r>
      <w:proofErr w:type="gramEnd"/>
      <w:r w:rsidR="003A227C">
        <w:rPr>
          <w:rFonts w:hint="eastAsia"/>
          <w:szCs w:val="24"/>
          <w:lang w:eastAsia="ja-JP"/>
        </w:rPr>
        <w:t xml:space="preserve"> </w:t>
      </w:r>
      <w:del w:id="308" w:author="Finalized" w:date="2017-06-02T04:47:00Z">
        <w:r w:rsidR="00F232E0" w:rsidDel="00FC3863">
          <w:rPr>
            <w:szCs w:val="24"/>
            <w:lang w:eastAsia="ja-JP"/>
          </w:rPr>
          <w:delText>A</w:delText>
        </w:r>
        <w:r w:rsidR="00F232E0" w:rsidDel="00FC3863">
          <w:rPr>
            <w:rFonts w:hint="eastAsia"/>
            <w:szCs w:val="24"/>
            <w:lang w:eastAsia="ja-JP"/>
          </w:rPr>
          <w:delText xml:space="preserve">nnex </w:delText>
        </w:r>
      </w:del>
      <w:ins w:id="309" w:author="Finalized" w:date="2017-06-02T04:47:00Z">
        <w:r w:rsidR="00FC3863">
          <w:rPr>
            <w:rFonts w:hint="eastAsia"/>
            <w:szCs w:val="24"/>
            <w:lang w:eastAsia="ja-JP"/>
          </w:rPr>
          <w:t xml:space="preserve">annex </w:t>
        </w:r>
      </w:ins>
      <w:r w:rsidR="003A227C">
        <w:rPr>
          <w:rFonts w:hint="eastAsia"/>
          <w:szCs w:val="24"/>
          <w:lang w:eastAsia="ja-JP"/>
        </w:rPr>
        <w:t xml:space="preserve">1, the limit value </w:t>
      </w:r>
      <w:r w:rsidR="00A10CB5">
        <w:rPr>
          <w:szCs w:val="24"/>
          <w:lang w:eastAsia="ja-JP"/>
        </w:rPr>
        <w:t>shall be</w:t>
      </w:r>
      <w:r w:rsidR="00A523A5">
        <w:rPr>
          <w:rFonts w:hint="eastAsia"/>
          <w:szCs w:val="24"/>
          <w:lang w:eastAsia="ja-JP"/>
        </w:rPr>
        <w:t xml:space="preserve"> </w:t>
      </w:r>
      <w:r w:rsidR="003A227C">
        <w:rPr>
          <w:rFonts w:hint="eastAsia"/>
          <w:szCs w:val="24"/>
          <w:lang w:eastAsia="ja-JP"/>
        </w:rPr>
        <w:t>2.0</w:t>
      </w:r>
      <w:r w:rsidR="00533E45">
        <w:rPr>
          <w:szCs w:val="24"/>
          <w:lang w:eastAsia="ja-JP"/>
        </w:rPr>
        <w:t xml:space="preserve"> </w:t>
      </w:r>
      <w:r w:rsidR="003A227C">
        <w:rPr>
          <w:rFonts w:hint="eastAsia"/>
          <w:szCs w:val="24"/>
          <w:lang w:eastAsia="ja-JP"/>
        </w:rPr>
        <w:t>g/test</w:t>
      </w:r>
      <w:r>
        <w:rPr>
          <w:szCs w:val="24"/>
          <w:lang w:eastAsia="ja-JP"/>
        </w:rPr>
        <w:t>;</w:t>
      </w:r>
    </w:p>
    <w:p w14:paraId="5F1A48A0" w14:textId="318C29D1" w:rsidR="003A227C" w:rsidRPr="00B237EC" w:rsidRDefault="004D785A" w:rsidP="004D785A">
      <w:pPr>
        <w:pStyle w:val="SingleTxtG"/>
        <w:ind w:left="2835" w:hanging="567"/>
        <w:rPr>
          <w:szCs w:val="24"/>
          <w:lang w:eastAsia="ja-JP"/>
        </w:rPr>
      </w:pPr>
      <w:r>
        <w:rPr>
          <w:rFonts w:hint="eastAsia"/>
          <w:lang w:eastAsia="ja-JP"/>
        </w:rPr>
        <w:t>(b)</w:t>
      </w:r>
      <w:r>
        <w:rPr>
          <w:lang w:eastAsia="ja-JP"/>
        </w:rPr>
        <w:tab/>
      </w:r>
      <w:r w:rsidR="003A227C">
        <w:rPr>
          <w:rFonts w:hint="eastAsia"/>
          <w:lang w:eastAsia="ja-JP"/>
        </w:rPr>
        <w:t>For C</w:t>
      </w:r>
      <w:r w:rsidR="005039BC">
        <w:rPr>
          <w:lang w:eastAsia="ja-JP"/>
        </w:rPr>
        <w:t xml:space="preserve">ontracting </w:t>
      </w:r>
      <w:r w:rsidR="003A227C">
        <w:rPr>
          <w:rFonts w:hint="eastAsia"/>
          <w:lang w:eastAsia="ja-JP"/>
        </w:rPr>
        <w:t>P</w:t>
      </w:r>
      <w:r w:rsidR="005039BC">
        <w:rPr>
          <w:lang w:eastAsia="ja-JP"/>
        </w:rPr>
        <w:t>artie</w:t>
      </w:r>
      <w:r w:rsidR="003A227C">
        <w:rPr>
          <w:rFonts w:hint="eastAsia"/>
          <w:lang w:eastAsia="ja-JP"/>
        </w:rPr>
        <w:t>s which adopt</w:t>
      </w:r>
      <w:r w:rsidR="00A10CB5">
        <w:rPr>
          <w:lang w:eastAsia="ja-JP"/>
        </w:rPr>
        <w:t xml:space="preserve"> the</w:t>
      </w:r>
      <w:r w:rsidR="003A227C">
        <w:rPr>
          <w:rFonts w:hint="eastAsia"/>
          <w:lang w:eastAsia="ja-JP"/>
        </w:rPr>
        <w:t xml:space="preserve"> </w:t>
      </w:r>
      <w:r w:rsidR="00E81F13">
        <w:rPr>
          <w:rFonts w:hint="eastAsia"/>
          <w:lang w:eastAsia="ja-JP"/>
        </w:rPr>
        <w:t xml:space="preserve">alternative </w:t>
      </w:r>
      <w:r w:rsidR="003A227C">
        <w:rPr>
          <w:rFonts w:hint="eastAsia"/>
          <w:lang w:eastAsia="ja-JP"/>
        </w:rPr>
        <w:t xml:space="preserve">calculation </w:t>
      </w:r>
      <w:r w:rsidR="00A10CB5">
        <w:rPr>
          <w:lang w:eastAsia="ja-JP"/>
        </w:rPr>
        <w:t>defined</w:t>
      </w:r>
      <w:r w:rsidR="003A227C">
        <w:rPr>
          <w:rFonts w:hint="eastAsia"/>
          <w:lang w:eastAsia="ja-JP"/>
        </w:rPr>
        <w:t xml:space="preserve"> in paragraph </w:t>
      </w:r>
      <w:del w:id="310" w:author="Finalized" w:date="2017-03-28T16:43:00Z">
        <w:r w:rsidR="003A227C" w:rsidRPr="00413620" w:rsidDel="00A11C34">
          <w:rPr>
            <w:rFonts w:hint="eastAsia"/>
            <w:szCs w:val="24"/>
            <w:lang w:eastAsia="ja-JP"/>
          </w:rPr>
          <w:delText>5.3.10.</w:delText>
        </w:r>
        <w:r w:rsidR="003A227C" w:rsidDel="00A11C34">
          <w:rPr>
            <w:rFonts w:hint="eastAsia"/>
            <w:szCs w:val="24"/>
            <w:lang w:eastAsia="ja-JP"/>
          </w:rPr>
          <w:delText>2</w:delText>
        </w:r>
        <w:r w:rsidR="003A227C" w:rsidRPr="00413620" w:rsidDel="00A11C34">
          <w:rPr>
            <w:rFonts w:hint="eastAsia"/>
            <w:szCs w:val="24"/>
            <w:lang w:eastAsia="ja-JP"/>
          </w:rPr>
          <w:delText>.</w:delText>
        </w:r>
      </w:del>
      <w:ins w:id="311" w:author="Finalized" w:date="2017-05-16T20:45:00Z">
        <w:r w:rsidR="00DF7409">
          <w:rPr>
            <w:rFonts w:hint="eastAsia"/>
            <w:szCs w:val="24"/>
            <w:lang w:eastAsia="ja-JP"/>
          </w:rPr>
          <w:t>7.3</w:t>
        </w:r>
      </w:ins>
      <w:r w:rsidR="00795105">
        <w:rPr>
          <w:szCs w:val="24"/>
          <w:lang w:val="en-US" w:eastAsia="ja-JP"/>
        </w:rPr>
        <w:t>.</w:t>
      </w:r>
      <w:r w:rsidR="003A227C" w:rsidRPr="00DF7409">
        <w:rPr>
          <w:szCs w:val="24"/>
          <w:lang w:val="en-US" w:eastAsia="ja-JP"/>
        </w:rPr>
        <w:t xml:space="preserve"> </w:t>
      </w:r>
      <w:proofErr w:type="gramStart"/>
      <w:r w:rsidR="003A227C" w:rsidRPr="00DF7409">
        <w:rPr>
          <w:szCs w:val="24"/>
          <w:lang w:val="en-US" w:eastAsia="ja-JP"/>
        </w:rPr>
        <w:t>o</w:t>
      </w:r>
      <w:r w:rsidR="003A227C">
        <w:rPr>
          <w:rFonts w:hint="eastAsia"/>
          <w:szCs w:val="24"/>
          <w:lang w:eastAsia="ja-JP"/>
        </w:rPr>
        <w:t>f</w:t>
      </w:r>
      <w:proofErr w:type="gramEnd"/>
      <w:r w:rsidR="003A227C">
        <w:rPr>
          <w:rFonts w:hint="eastAsia"/>
          <w:szCs w:val="24"/>
          <w:lang w:eastAsia="ja-JP"/>
        </w:rPr>
        <w:t xml:space="preserve"> </w:t>
      </w:r>
      <w:del w:id="312" w:author="Finalized" w:date="2017-06-02T04:47:00Z">
        <w:r w:rsidR="00F232E0" w:rsidDel="00FC3863">
          <w:rPr>
            <w:szCs w:val="24"/>
            <w:lang w:eastAsia="ja-JP"/>
          </w:rPr>
          <w:delText>A</w:delText>
        </w:r>
        <w:r w:rsidR="00F232E0" w:rsidDel="00FC3863">
          <w:rPr>
            <w:rFonts w:hint="eastAsia"/>
            <w:szCs w:val="24"/>
            <w:lang w:eastAsia="ja-JP"/>
          </w:rPr>
          <w:delText xml:space="preserve">nnex </w:delText>
        </w:r>
      </w:del>
      <w:ins w:id="313" w:author="Finalized" w:date="2017-06-02T04:47:00Z">
        <w:r w:rsidR="00FC3863">
          <w:rPr>
            <w:rFonts w:hint="eastAsia"/>
            <w:szCs w:val="24"/>
            <w:lang w:eastAsia="ja-JP"/>
          </w:rPr>
          <w:t xml:space="preserve">annex </w:t>
        </w:r>
      </w:ins>
      <w:r w:rsidR="003A227C">
        <w:rPr>
          <w:rFonts w:hint="eastAsia"/>
          <w:szCs w:val="24"/>
          <w:lang w:eastAsia="ja-JP"/>
        </w:rPr>
        <w:t xml:space="preserve">1, the limit value </w:t>
      </w:r>
      <w:r w:rsidR="00A10CB5">
        <w:rPr>
          <w:szCs w:val="24"/>
          <w:lang w:eastAsia="ja-JP"/>
        </w:rPr>
        <w:t>shall be</w:t>
      </w:r>
      <w:r w:rsidR="00A523A5">
        <w:rPr>
          <w:rFonts w:hint="eastAsia"/>
          <w:szCs w:val="24"/>
          <w:lang w:eastAsia="ja-JP"/>
        </w:rPr>
        <w:t xml:space="preserve"> determined by</w:t>
      </w:r>
      <w:r w:rsidR="006A0CD4">
        <w:rPr>
          <w:szCs w:val="24"/>
          <w:lang w:eastAsia="ja-JP"/>
        </w:rPr>
        <w:t xml:space="preserve"> the</w:t>
      </w:r>
      <w:r w:rsidR="00A523A5">
        <w:rPr>
          <w:rFonts w:hint="eastAsia"/>
          <w:szCs w:val="24"/>
          <w:lang w:eastAsia="ja-JP"/>
        </w:rPr>
        <w:t xml:space="preserve"> C</w:t>
      </w:r>
      <w:r w:rsidR="005039BC">
        <w:rPr>
          <w:lang w:eastAsia="ja-JP"/>
        </w:rPr>
        <w:t xml:space="preserve">ontracting </w:t>
      </w:r>
      <w:r w:rsidR="00A523A5">
        <w:rPr>
          <w:rFonts w:hint="eastAsia"/>
          <w:szCs w:val="24"/>
          <w:lang w:eastAsia="ja-JP"/>
        </w:rPr>
        <w:t>P</w:t>
      </w:r>
      <w:r w:rsidR="005039BC">
        <w:rPr>
          <w:lang w:eastAsia="ja-JP"/>
        </w:rPr>
        <w:t>art</w:t>
      </w:r>
      <w:r w:rsidR="006A0CD4">
        <w:rPr>
          <w:lang w:eastAsia="ja-JP"/>
        </w:rPr>
        <w:t>y</w:t>
      </w:r>
      <w:r w:rsidR="00B237EC">
        <w:rPr>
          <w:rFonts w:hint="eastAsia"/>
          <w:szCs w:val="24"/>
          <w:lang w:eastAsia="ja-JP"/>
        </w:rPr>
        <w:t>.</w:t>
      </w:r>
    </w:p>
    <w:p w14:paraId="0E60FF1D" w14:textId="77777777" w:rsidR="00414DE9" w:rsidRPr="00B77369" w:rsidRDefault="00A40525" w:rsidP="00414DE9">
      <w:pPr>
        <w:pStyle w:val="SingleTxtG"/>
        <w:ind w:left="2259" w:hanging="1125"/>
      </w:pPr>
      <w:bookmarkStart w:id="314" w:name="_Toc284595023"/>
      <w:r w:rsidRPr="00B77369">
        <w:t>6.2.</w:t>
      </w:r>
      <w:bookmarkEnd w:id="314"/>
      <w:r w:rsidR="00414DE9" w:rsidRPr="00B77369">
        <w:tab/>
      </w:r>
      <w:r w:rsidRPr="00B77369">
        <w:t>Testing</w:t>
      </w:r>
    </w:p>
    <w:p w14:paraId="3A27BEF9" w14:textId="63B259ED" w:rsidR="00414DE9" w:rsidRPr="00B77369" w:rsidRDefault="00A40525" w:rsidP="005039BC">
      <w:pPr>
        <w:pStyle w:val="SingleTxtG"/>
        <w:ind w:left="2259"/>
        <w:rPr>
          <w:rFonts w:cs="Arial"/>
          <w:szCs w:val="24"/>
        </w:rPr>
      </w:pPr>
      <w:r w:rsidRPr="00B77369">
        <w:rPr>
          <w:rFonts w:cs="Arial"/>
          <w:szCs w:val="24"/>
        </w:rPr>
        <w:t>Testing shall be performed according to</w:t>
      </w:r>
      <w:r w:rsidR="001179AC">
        <w:rPr>
          <w:rFonts w:cs="Arial" w:hint="eastAsia"/>
          <w:szCs w:val="24"/>
          <w:lang w:eastAsia="ja-JP"/>
        </w:rPr>
        <w:t xml:space="preserve"> </w:t>
      </w:r>
      <w:r w:rsidR="005039BC">
        <w:rPr>
          <w:rFonts w:cs="Arial"/>
          <w:szCs w:val="24"/>
        </w:rPr>
        <w:t>t</w:t>
      </w:r>
      <w:r w:rsidR="00B77369" w:rsidRPr="00B77369">
        <w:rPr>
          <w:rFonts w:cs="Arial"/>
          <w:szCs w:val="24"/>
        </w:rPr>
        <w:t xml:space="preserve">he </w:t>
      </w:r>
      <w:r w:rsidR="00FB3136">
        <w:rPr>
          <w:rFonts w:cs="Arial" w:hint="eastAsia"/>
          <w:szCs w:val="24"/>
          <w:lang w:eastAsia="ja-JP"/>
        </w:rPr>
        <w:t>T</w:t>
      </w:r>
      <w:r w:rsidR="00B77369" w:rsidRPr="00B77369">
        <w:rPr>
          <w:rFonts w:cs="Arial" w:hint="eastAsia"/>
          <w:szCs w:val="24"/>
          <w:lang w:eastAsia="ja-JP"/>
        </w:rPr>
        <w:t>ype 4 test</w:t>
      </w:r>
      <w:r w:rsidRPr="00B77369">
        <w:rPr>
          <w:rFonts w:cs="Arial"/>
          <w:szCs w:val="24"/>
        </w:rPr>
        <w:t xml:space="preserve"> as described </w:t>
      </w:r>
      <w:r w:rsidR="0025057C" w:rsidRPr="00B77369">
        <w:rPr>
          <w:rFonts w:cs="Arial"/>
          <w:szCs w:val="24"/>
        </w:rPr>
        <w:t xml:space="preserve">in </w:t>
      </w:r>
      <w:del w:id="315" w:author="Finalized" w:date="2017-06-02T04:47:00Z">
        <w:r w:rsidR="00F01B4A" w:rsidRPr="00B77369" w:rsidDel="00FC3863">
          <w:rPr>
            <w:rFonts w:cs="Arial"/>
            <w:szCs w:val="24"/>
          </w:rPr>
          <w:delText>Annex</w:delText>
        </w:r>
        <w:r w:rsidR="00414DE9" w:rsidRPr="00B77369" w:rsidDel="00FC3863">
          <w:rPr>
            <w:rFonts w:cs="Arial"/>
            <w:szCs w:val="24"/>
          </w:rPr>
          <w:delText> </w:delText>
        </w:r>
      </w:del>
      <w:ins w:id="316" w:author="Finalized" w:date="2017-06-02T04:47:00Z">
        <w:r w:rsidR="00FC3863">
          <w:rPr>
            <w:rFonts w:cs="Arial" w:hint="eastAsia"/>
            <w:szCs w:val="24"/>
            <w:lang w:eastAsia="ja-JP"/>
          </w:rPr>
          <w:t>a</w:t>
        </w:r>
        <w:r w:rsidR="00FC3863" w:rsidRPr="00B77369">
          <w:rPr>
            <w:rFonts w:cs="Arial"/>
            <w:szCs w:val="24"/>
          </w:rPr>
          <w:t>nnex </w:t>
        </w:r>
      </w:ins>
      <w:r w:rsidRPr="00B77369">
        <w:rPr>
          <w:rFonts w:cs="Arial"/>
          <w:szCs w:val="24"/>
        </w:rPr>
        <w:t>1</w:t>
      </w:r>
      <w:r w:rsidR="005039BC">
        <w:rPr>
          <w:rFonts w:cs="Arial"/>
          <w:szCs w:val="24"/>
        </w:rPr>
        <w:t xml:space="preserve"> using t</w:t>
      </w:r>
      <w:r w:rsidRPr="00B77369">
        <w:rPr>
          <w:rFonts w:cs="Arial"/>
          <w:szCs w:val="24"/>
        </w:rPr>
        <w:t xml:space="preserve">he appropriate fuel as </w:t>
      </w:r>
      <w:r w:rsidR="003836E0" w:rsidRPr="00B77369">
        <w:rPr>
          <w:rFonts w:cs="Arial"/>
          <w:szCs w:val="24"/>
        </w:rPr>
        <w:t xml:space="preserve">described </w:t>
      </w:r>
      <w:r w:rsidR="0025057C" w:rsidRPr="00B77369">
        <w:rPr>
          <w:rFonts w:cs="Arial"/>
          <w:szCs w:val="24"/>
        </w:rPr>
        <w:t xml:space="preserve">in </w:t>
      </w:r>
      <w:del w:id="317" w:author="Finalized" w:date="2017-06-02T04:47:00Z">
        <w:r w:rsidR="00F01B4A" w:rsidRPr="00B77369" w:rsidDel="00FC3863">
          <w:rPr>
            <w:rFonts w:cs="Arial"/>
            <w:szCs w:val="24"/>
          </w:rPr>
          <w:delText>Annex</w:delText>
        </w:r>
        <w:r w:rsidR="00414DE9" w:rsidRPr="00B77369" w:rsidDel="00FC3863">
          <w:rPr>
            <w:rFonts w:cs="Arial"/>
            <w:szCs w:val="24"/>
          </w:rPr>
          <w:delText> </w:delText>
        </w:r>
      </w:del>
      <w:ins w:id="318" w:author="Finalized" w:date="2017-06-02T04:47:00Z">
        <w:r w:rsidR="00FC3863">
          <w:rPr>
            <w:rFonts w:cs="Arial" w:hint="eastAsia"/>
            <w:szCs w:val="24"/>
            <w:lang w:eastAsia="ja-JP"/>
          </w:rPr>
          <w:t>a</w:t>
        </w:r>
        <w:r w:rsidR="00FC3863" w:rsidRPr="00B77369">
          <w:rPr>
            <w:rFonts w:cs="Arial"/>
            <w:szCs w:val="24"/>
          </w:rPr>
          <w:t>nnex </w:t>
        </w:r>
      </w:ins>
      <w:r w:rsidR="00B77369" w:rsidRPr="00B77369">
        <w:rPr>
          <w:rFonts w:cs="Arial" w:hint="eastAsia"/>
          <w:szCs w:val="24"/>
          <w:lang w:eastAsia="ja-JP"/>
        </w:rPr>
        <w:t>2</w:t>
      </w:r>
      <w:r w:rsidR="004D785A">
        <w:rPr>
          <w:rFonts w:cs="Arial"/>
          <w:szCs w:val="24"/>
        </w:rPr>
        <w:t>.</w:t>
      </w:r>
    </w:p>
    <w:p w14:paraId="21D61C38" w14:textId="77777777" w:rsidR="00D022CA" w:rsidRPr="00933C17" w:rsidRDefault="00D022CA" w:rsidP="00414DE9">
      <w:pPr>
        <w:pStyle w:val="SingleTxtG"/>
        <w:ind w:left="2829" w:hanging="570"/>
        <w:rPr>
          <w:rFonts w:cs="Arial"/>
          <w:color w:val="FF0000"/>
          <w:szCs w:val="24"/>
        </w:rPr>
        <w:sectPr w:rsidR="00D022CA" w:rsidRPr="00933C17" w:rsidSect="00AA66CB">
          <w:headerReference w:type="even" r:id="rId9"/>
          <w:headerReference w:type="default" r:id="rId10"/>
          <w:footerReference w:type="even" r:id="rId11"/>
          <w:footerReference w:type="default" r:id="rId12"/>
          <w:headerReference w:type="first" r:id="rId13"/>
          <w:endnotePr>
            <w:numFmt w:val="decimal"/>
          </w:endnotePr>
          <w:pgSz w:w="11907" w:h="16840" w:code="9"/>
          <w:pgMar w:top="1701" w:right="1134" w:bottom="2268" w:left="1134" w:header="1134" w:footer="1701" w:gutter="0"/>
          <w:cols w:space="720"/>
          <w:titlePg/>
          <w:docGrid w:linePitch="272"/>
        </w:sectPr>
      </w:pPr>
    </w:p>
    <w:p w14:paraId="2E0547F1" w14:textId="77777777" w:rsidR="00414DE9" w:rsidRPr="0043634D" w:rsidRDefault="00414DE9" w:rsidP="004C4BA2">
      <w:pPr>
        <w:pStyle w:val="HChG"/>
      </w:pPr>
      <w:r w:rsidRPr="0043634D">
        <w:t>Annex </w:t>
      </w:r>
      <w:r w:rsidR="00A40525" w:rsidRPr="0043634D">
        <w:t>1</w:t>
      </w:r>
    </w:p>
    <w:p w14:paraId="1BA5B9DA" w14:textId="77777777" w:rsidR="00A40525" w:rsidRPr="0043634D" w:rsidRDefault="00414DE9" w:rsidP="004C4BA2">
      <w:pPr>
        <w:pStyle w:val="HChG"/>
        <w:rPr>
          <w:lang w:eastAsia="ja-JP"/>
        </w:rPr>
      </w:pPr>
      <w:r w:rsidRPr="0043634D">
        <w:tab/>
      </w:r>
      <w:r w:rsidRPr="0043634D">
        <w:tab/>
      </w:r>
      <w:r w:rsidR="0043634D" w:rsidRPr="0043634D">
        <w:t xml:space="preserve">Type </w:t>
      </w:r>
      <w:r w:rsidR="0043634D" w:rsidRPr="0043634D">
        <w:rPr>
          <w:rFonts w:hint="eastAsia"/>
          <w:lang w:eastAsia="ja-JP"/>
        </w:rPr>
        <w:t>4</w:t>
      </w:r>
      <w:r w:rsidR="0043634D" w:rsidRPr="0043634D">
        <w:t xml:space="preserve"> test procedures and test conditions</w:t>
      </w:r>
    </w:p>
    <w:p w14:paraId="3FD796BE" w14:textId="77777777" w:rsidR="00414DE9" w:rsidRPr="0043634D" w:rsidRDefault="00A40525" w:rsidP="00414DE9">
      <w:pPr>
        <w:pStyle w:val="SingleTxtG"/>
        <w:ind w:left="2259" w:hanging="1125"/>
      </w:pPr>
      <w:r w:rsidRPr="0043634D">
        <w:t>1.</w:t>
      </w:r>
      <w:r w:rsidR="00414DE9" w:rsidRPr="0043634D">
        <w:tab/>
      </w:r>
      <w:r w:rsidR="0043634D" w:rsidRPr="0043634D">
        <w:rPr>
          <w:rFonts w:hint="eastAsia"/>
          <w:lang w:eastAsia="ja-JP"/>
        </w:rPr>
        <w:t>Introduction</w:t>
      </w:r>
    </w:p>
    <w:p w14:paraId="4CBED9DA" w14:textId="21A4F6CF" w:rsidR="005C5BF0" w:rsidRPr="0043634D" w:rsidRDefault="00414DE9" w:rsidP="00414DE9">
      <w:pPr>
        <w:pStyle w:val="SingleTxtG"/>
        <w:ind w:left="2259" w:hanging="1125"/>
        <w:rPr>
          <w:lang w:eastAsia="ja-JP"/>
        </w:rPr>
      </w:pPr>
      <w:r w:rsidRPr="0043634D">
        <w:tab/>
      </w:r>
      <w:r w:rsidR="002E6B5C">
        <w:rPr>
          <w:rFonts w:eastAsia="EUAlbertina-Regular-Identity-H"/>
          <w:szCs w:val="24"/>
        </w:rPr>
        <w:t>This a</w:t>
      </w:r>
      <w:r w:rsidR="0043634D" w:rsidRPr="0043634D">
        <w:rPr>
          <w:rFonts w:eastAsia="EUAlbertina-Regular-Identity-H"/>
          <w:szCs w:val="24"/>
        </w:rPr>
        <w:t>nnex describes the procedure for the Type 4 test which determines the emission of hydrocarbons by evaporation from the fuel systems of vehicles</w:t>
      </w:r>
      <w:r w:rsidR="009F2A9E">
        <w:rPr>
          <w:rFonts w:eastAsia="EUAlbertina-Regular-Identity-H"/>
          <w:szCs w:val="24"/>
        </w:rPr>
        <w:t>.</w:t>
      </w:r>
    </w:p>
    <w:p w14:paraId="50B87070" w14:textId="77777777" w:rsidR="00414DE9" w:rsidRPr="0043634D" w:rsidRDefault="00A40525" w:rsidP="00414DE9">
      <w:pPr>
        <w:pStyle w:val="SingleTxtG"/>
        <w:ind w:left="2259" w:hanging="1125"/>
      </w:pPr>
      <w:r w:rsidRPr="0043634D">
        <w:t>2.</w:t>
      </w:r>
      <w:r w:rsidR="00414DE9" w:rsidRPr="0043634D">
        <w:tab/>
      </w:r>
      <w:r w:rsidR="0043634D" w:rsidRPr="0043634D">
        <w:rPr>
          <w:rFonts w:hint="eastAsia"/>
          <w:lang w:eastAsia="ja-JP"/>
        </w:rPr>
        <w:t>Technical requirements</w:t>
      </w:r>
    </w:p>
    <w:p w14:paraId="4EBE5646" w14:textId="66B18947" w:rsidR="00414DE9" w:rsidRPr="00EF1941" w:rsidDel="005B6469" w:rsidRDefault="00A40525" w:rsidP="00414DE9">
      <w:pPr>
        <w:pStyle w:val="SingleTxtG"/>
        <w:ind w:left="2259" w:hanging="1125"/>
        <w:rPr>
          <w:del w:id="319" w:author="Finalized" w:date="2017-04-12T15:16:00Z"/>
          <w:szCs w:val="24"/>
          <w:lang w:val="de-DE" w:eastAsia="ja-JP"/>
        </w:rPr>
      </w:pPr>
      <w:del w:id="320" w:author="Finalized" w:date="2017-04-12T15:16:00Z">
        <w:r w:rsidRPr="00EF1941" w:rsidDel="005B6469">
          <w:rPr>
            <w:lang w:val="de-DE"/>
          </w:rPr>
          <w:delText>2.1.</w:delText>
        </w:r>
        <w:r w:rsidR="00414DE9" w:rsidRPr="00EF1941" w:rsidDel="005B6469">
          <w:rPr>
            <w:lang w:val="de-DE"/>
          </w:rPr>
          <w:tab/>
        </w:r>
        <w:r w:rsidR="0043634D" w:rsidRPr="00EF1941" w:rsidDel="005B6469">
          <w:rPr>
            <w:szCs w:val="24"/>
            <w:lang w:val="de-DE"/>
          </w:rPr>
          <w:delText>Introduction</w:delText>
        </w:r>
      </w:del>
    </w:p>
    <w:p w14:paraId="7700903F" w14:textId="29FDD6C6" w:rsidR="0043634D" w:rsidRDefault="0043634D" w:rsidP="00414DE9">
      <w:pPr>
        <w:pStyle w:val="SingleTxtG"/>
        <w:ind w:left="2259" w:hanging="1125"/>
        <w:rPr>
          <w:lang w:eastAsia="ja-JP"/>
        </w:rPr>
      </w:pPr>
      <w:r w:rsidRPr="00EF1941">
        <w:rPr>
          <w:lang w:val="en-US" w:eastAsia="ja-JP"/>
        </w:rPr>
        <w:t>2</w:t>
      </w:r>
      <w:r w:rsidRPr="0043634D">
        <w:rPr>
          <w:rFonts w:hint="eastAsia"/>
          <w:lang w:eastAsia="ja-JP"/>
        </w:rPr>
        <w:t>.1.</w:t>
      </w:r>
      <w:del w:id="321" w:author="Finalized" w:date="2017-04-12T15:16:00Z">
        <w:r w:rsidRPr="00EF1941" w:rsidDel="00034985">
          <w:rPr>
            <w:lang w:val="en-US" w:eastAsia="ja-JP"/>
          </w:rPr>
          <w:delText>1.</w:delText>
        </w:r>
      </w:del>
      <w:r w:rsidRPr="00EF1941">
        <w:rPr>
          <w:lang w:val="en-US" w:eastAsia="ja-JP"/>
        </w:rPr>
        <w:tab/>
        <w:t>T</w:t>
      </w:r>
      <w:r w:rsidRPr="0043634D">
        <w:rPr>
          <w:lang w:eastAsia="ja-JP"/>
        </w:rPr>
        <w:t>he procedure includes the evaporative emissions test and two additional tests, one for the ag</w:t>
      </w:r>
      <w:r w:rsidR="007839A8">
        <w:rPr>
          <w:lang w:eastAsia="ja-JP"/>
        </w:rPr>
        <w:t>e</w:t>
      </w:r>
      <w:r w:rsidRPr="0043634D">
        <w:rPr>
          <w:lang w:eastAsia="ja-JP"/>
        </w:rPr>
        <w:t>ing of carbon canister</w:t>
      </w:r>
      <w:r w:rsidR="003635DF">
        <w:rPr>
          <w:lang w:eastAsia="ja-JP"/>
        </w:rPr>
        <w:t>s</w:t>
      </w:r>
      <w:r w:rsidRPr="0043634D">
        <w:rPr>
          <w:lang w:eastAsia="ja-JP"/>
        </w:rPr>
        <w:t xml:space="preserve">, as described in </w:t>
      </w:r>
      <w:r w:rsidR="00B21D2B">
        <w:rPr>
          <w:lang w:eastAsia="ja-JP"/>
        </w:rPr>
        <w:t>paragraph</w:t>
      </w:r>
      <w:r w:rsidR="00B21D2B" w:rsidRPr="0043634D">
        <w:rPr>
          <w:lang w:eastAsia="ja-JP"/>
        </w:rPr>
        <w:t xml:space="preserve"> </w:t>
      </w:r>
      <w:r w:rsidRPr="0043634D">
        <w:rPr>
          <w:lang w:eastAsia="ja-JP"/>
        </w:rPr>
        <w:t>5.1</w:t>
      </w:r>
      <w:r w:rsidR="00B21D2B">
        <w:rPr>
          <w:lang w:eastAsia="ja-JP"/>
        </w:rPr>
        <w:t xml:space="preserve">. </w:t>
      </w:r>
      <w:proofErr w:type="gramStart"/>
      <w:r w:rsidR="00B21D2B">
        <w:rPr>
          <w:lang w:eastAsia="ja-JP"/>
        </w:rPr>
        <w:t>of</w:t>
      </w:r>
      <w:proofErr w:type="gramEnd"/>
      <w:r w:rsidR="00B21D2B">
        <w:rPr>
          <w:lang w:eastAsia="ja-JP"/>
        </w:rPr>
        <w:t xml:space="preserve"> this annex</w:t>
      </w:r>
      <w:r w:rsidRPr="0043634D">
        <w:rPr>
          <w:lang w:eastAsia="ja-JP"/>
        </w:rPr>
        <w:t xml:space="preserve">, and one for the permeability of the fuel storage system, as described in </w:t>
      </w:r>
      <w:r w:rsidR="00B21D2B">
        <w:rPr>
          <w:lang w:eastAsia="ja-JP"/>
        </w:rPr>
        <w:t>paragraph</w:t>
      </w:r>
      <w:r w:rsidR="00B21D2B" w:rsidRPr="0043634D">
        <w:rPr>
          <w:lang w:eastAsia="ja-JP"/>
        </w:rPr>
        <w:t xml:space="preserve"> </w:t>
      </w:r>
      <w:r w:rsidRPr="0043634D">
        <w:rPr>
          <w:lang w:eastAsia="ja-JP"/>
        </w:rPr>
        <w:t>5.2.</w:t>
      </w:r>
      <w:r w:rsidR="00B21D2B">
        <w:rPr>
          <w:lang w:eastAsia="ja-JP"/>
        </w:rPr>
        <w:t xml:space="preserve"> </w:t>
      </w:r>
      <w:proofErr w:type="gramStart"/>
      <w:r w:rsidR="00B21D2B">
        <w:rPr>
          <w:lang w:eastAsia="ja-JP"/>
        </w:rPr>
        <w:t>of</w:t>
      </w:r>
      <w:proofErr w:type="gramEnd"/>
      <w:r w:rsidR="00B21D2B">
        <w:rPr>
          <w:lang w:eastAsia="ja-JP"/>
        </w:rPr>
        <w:t xml:space="preserve"> this annex</w:t>
      </w:r>
      <w:r w:rsidR="006A0CD4">
        <w:rPr>
          <w:lang w:eastAsia="ja-JP"/>
        </w:rPr>
        <w:t>.</w:t>
      </w:r>
      <w:r w:rsidRPr="0043634D">
        <w:rPr>
          <w:lang w:eastAsia="ja-JP"/>
        </w:rPr>
        <w:t xml:space="preserve"> </w:t>
      </w:r>
      <w:r w:rsidR="006A0CD4">
        <w:rPr>
          <w:lang w:eastAsia="ja-JP"/>
        </w:rPr>
        <w:t>T</w:t>
      </w:r>
      <w:r w:rsidRPr="0043634D">
        <w:rPr>
          <w:lang w:eastAsia="ja-JP"/>
        </w:rPr>
        <w:t xml:space="preserve">he evaporative emissions test (Figure </w:t>
      </w:r>
      <w:r w:rsidR="008763B0">
        <w:rPr>
          <w:rFonts w:hint="eastAsia"/>
          <w:lang w:eastAsia="ja-JP"/>
        </w:rPr>
        <w:t>A1/</w:t>
      </w:r>
      <w:del w:id="322" w:author="Finalized" w:date="2017-05-16T20:46:00Z">
        <w:r w:rsidRPr="0043634D" w:rsidDel="00EF1941">
          <w:rPr>
            <w:lang w:eastAsia="ja-JP"/>
          </w:rPr>
          <w:delText>1</w:delText>
        </w:r>
      </w:del>
      <w:ins w:id="323" w:author="Finalized" w:date="2017-05-16T20:46:00Z">
        <w:r w:rsidR="00EF1941">
          <w:rPr>
            <w:rFonts w:hint="eastAsia"/>
            <w:lang w:eastAsia="ja-JP"/>
          </w:rPr>
          <w:t>4</w:t>
        </w:r>
      </w:ins>
      <w:r w:rsidRPr="0043634D">
        <w:rPr>
          <w:lang w:eastAsia="ja-JP"/>
        </w:rPr>
        <w:t>) determine</w:t>
      </w:r>
      <w:r w:rsidR="009414BA">
        <w:rPr>
          <w:lang w:eastAsia="ja-JP"/>
        </w:rPr>
        <w:t>s</w:t>
      </w:r>
      <w:r w:rsidRPr="0043634D">
        <w:rPr>
          <w:lang w:eastAsia="ja-JP"/>
        </w:rPr>
        <w:t xml:space="preserve"> hydrocarbon evaporative emissions as a consequence of diurnal temperature fluctuation</w:t>
      </w:r>
      <w:r w:rsidR="00D94DB6">
        <w:rPr>
          <w:lang w:eastAsia="ja-JP"/>
        </w:rPr>
        <w:t>s</w:t>
      </w:r>
      <w:del w:id="324" w:author="Finalized" w:date="2017-03-28T16:44:00Z">
        <w:r w:rsidRPr="00EF1941" w:rsidDel="0044564C">
          <w:rPr>
            <w:lang w:val="en-US" w:eastAsia="ja-JP"/>
          </w:rPr>
          <w:delText>,</w:delText>
        </w:r>
      </w:del>
      <w:r w:rsidRPr="00EF1941">
        <w:rPr>
          <w:lang w:val="en-US" w:eastAsia="ja-JP"/>
        </w:rPr>
        <w:t xml:space="preserve"> </w:t>
      </w:r>
      <w:ins w:id="325" w:author="Finalized" w:date="2017-03-28T16:44:00Z">
        <w:r w:rsidR="0044564C" w:rsidRPr="00EF1941">
          <w:rPr>
            <w:lang w:val="en-US" w:eastAsia="ja-JP"/>
          </w:rPr>
          <w:t xml:space="preserve">and </w:t>
        </w:r>
      </w:ins>
      <w:r w:rsidRPr="00EF1941">
        <w:rPr>
          <w:lang w:val="en-US" w:eastAsia="ja-JP"/>
        </w:rPr>
        <w:t>ho</w:t>
      </w:r>
      <w:r w:rsidRPr="0043634D">
        <w:rPr>
          <w:lang w:eastAsia="ja-JP"/>
        </w:rPr>
        <w:t>t soaks during parking</w:t>
      </w:r>
      <w:del w:id="326" w:author="Finalized" w:date="2017-03-28T16:44:00Z">
        <w:r w:rsidRPr="0043634D" w:rsidDel="0044564C">
          <w:rPr>
            <w:lang w:eastAsia="ja-JP"/>
          </w:rPr>
          <w:delText>, and urban driving</w:delText>
        </w:r>
      </w:del>
      <w:r w:rsidRPr="0043634D">
        <w:rPr>
          <w:lang w:eastAsia="ja-JP"/>
        </w:rPr>
        <w:t>.</w:t>
      </w:r>
    </w:p>
    <w:p w14:paraId="6BAAB267" w14:textId="259587E5" w:rsidR="003635DF" w:rsidRPr="0043634D" w:rsidRDefault="003635DF" w:rsidP="00414DE9">
      <w:pPr>
        <w:pStyle w:val="SingleTxtG"/>
        <w:ind w:left="2259" w:hanging="1125"/>
        <w:rPr>
          <w:lang w:eastAsia="ja-JP"/>
        </w:rPr>
      </w:pPr>
      <w:proofErr w:type="gramStart"/>
      <w:r>
        <w:rPr>
          <w:lang w:eastAsia="ja-JP"/>
        </w:rPr>
        <w:t>2.</w:t>
      </w:r>
      <w:proofErr w:type="gramEnd"/>
      <w:del w:id="327" w:author="Finalized" w:date="2017-04-12T15:16:00Z">
        <w:r w:rsidDel="00034985">
          <w:rPr>
            <w:lang w:eastAsia="ja-JP"/>
          </w:rPr>
          <w:delText>1.</w:delText>
        </w:r>
      </w:del>
      <w:r>
        <w:rPr>
          <w:lang w:eastAsia="ja-JP"/>
        </w:rPr>
        <w:t>2.</w:t>
      </w:r>
      <w:r>
        <w:rPr>
          <w:lang w:eastAsia="ja-JP"/>
        </w:rPr>
        <w:tab/>
        <w:t xml:space="preserve">In the case that the fuel system contains more than one carbon canister, all references to the term </w:t>
      </w:r>
      <w:r w:rsidR="006A0CD4">
        <w:rPr>
          <w:lang w:eastAsia="ja-JP"/>
        </w:rPr>
        <w:t>"</w:t>
      </w:r>
      <w:r>
        <w:rPr>
          <w:lang w:eastAsia="ja-JP"/>
        </w:rPr>
        <w:t>canister</w:t>
      </w:r>
      <w:r w:rsidR="006A0CD4">
        <w:rPr>
          <w:lang w:eastAsia="ja-JP"/>
        </w:rPr>
        <w:t>"</w:t>
      </w:r>
      <w:r>
        <w:rPr>
          <w:lang w:eastAsia="ja-JP"/>
        </w:rPr>
        <w:t xml:space="preserve"> in this </w:t>
      </w:r>
      <w:del w:id="328" w:author="Finalized" w:date="2017-03-28T16:45:00Z">
        <w:r w:rsidDel="0044564C">
          <w:rPr>
            <w:lang w:eastAsia="ja-JP"/>
          </w:rPr>
          <w:delText>gtr</w:delText>
        </w:r>
      </w:del>
      <w:ins w:id="329" w:author="Finalized" w:date="2017-03-28T16:45:00Z">
        <w:r w:rsidR="006A3604">
          <w:rPr>
            <w:lang w:eastAsia="ja-JP"/>
          </w:rPr>
          <w:t>UN GTR</w:t>
        </w:r>
      </w:ins>
      <w:r>
        <w:rPr>
          <w:lang w:eastAsia="ja-JP"/>
        </w:rPr>
        <w:t xml:space="preserve"> will apply to </w:t>
      </w:r>
      <w:r w:rsidR="006A0CD4">
        <w:rPr>
          <w:lang w:eastAsia="ja-JP"/>
        </w:rPr>
        <w:t xml:space="preserve">each </w:t>
      </w:r>
      <w:r>
        <w:rPr>
          <w:lang w:eastAsia="ja-JP"/>
        </w:rPr>
        <w:t>canister.</w:t>
      </w:r>
    </w:p>
    <w:p w14:paraId="0E8AFA74" w14:textId="3D3F5138" w:rsidR="00205607" w:rsidRPr="0043634D" w:rsidDel="005B6469" w:rsidRDefault="00A40525" w:rsidP="0043634D">
      <w:pPr>
        <w:pStyle w:val="SingleTxtG"/>
        <w:ind w:left="2259" w:hanging="1125"/>
        <w:rPr>
          <w:del w:id="330" w:author="Finalized" w:date="2017-04-12T15:15:00Z"/>
          <w:szCs w:val="24"/>
          <w:lang w:eastAsia="ja-JP"/>
        </w:rPr>
      </w:pPr>
      <w:del w:id="331" w:author="Finalized" w:date="2017-04-12T15:15:00Z">
        <w:r w:rsidRPr="0043634D" w:rsidDel="005B6469">
          <w:delText>2.2.</w:delText>
        </w:r>
        <w:r w:rsidR="00414DE9" w:rsidRPr="0043634D" w:rsidDel="005B6469">
          <w:tab/>
        </w:r>
        <w:r w:rsidR="0043634D" w:rsidRPr="0043634D" w:rsidDel="005B6469">
          <w:rPr>
            <w:szCs w:val="24"/>
          </w:rPr>
          <w:delText>The</w:delText>
        </w:r>
        <w:r w:rsidR="0043634D" w:rsidRPr="0043634D" w:rsidDel="005B6469">
          <w:delText xml:space="preserve"> </w:delText>
        </w:r>
        <w:r w:rsidR="0043634D" w:rsidRPr="0043634D" w:rsidDel="005B6469">
          <w:rPr>
            <w:szCs w:val="24"/>
          </w:rPr>
          <w:delText>evaporative emissions test consists of:</w:delText>
        </w:r>
      </w:del>
    </w:p>
    <w:p w14:paraId="04B6F050" w14:textId="01773AB6" w:rsidR="0043634D" w:rsidRPr="00266168" w:rsidDel="005B6469" w:rsidRDefault="003635DF" w:rsidP="00205607">
      <w:pPr>
        <w:pStyle w:val="SingleTxtG"/>
        <w:ind w:left="2268" w:firstLine="9"/>
        <w:rPr>
          <w:del w:id="332" w:author="Finalized" w:date="2017-04-12T15:15:00Z"/>
          <w:lang w:eastAsia="ja-JP"/>
        </w:rPr>
      </w:pPr>
      <w:del w:id="333" w:author="Finalized" w:date="2017-04-12T15:15:00Z">
        <w:r w:rsidDel="005B6469">
          <w:rPr>
            <w:lang w:eastAsia="ja-JP"/>
          </w:rPr>
          <w:delText>(</w:delText>
        </w:r>
        <w:r w:rsidR="0077511B" w:rsidDel="005B6469">
          <w:rPr>
            <w:rFonts w:hint="eastAsia"/>
            <w:lang w:eastAsia="ja-JP"/>
          </w:rPr>
          <w:delText>a</w:delText>
        </w:r>
        <w:r w:rsidDel="005B6469">
          <w:rPr>
            <w:lang w:eastAsia="ja-JP"/>
          </w:rPr>
          <w:delText>)</w:delText>
        </w:r>
        <w:r w:rsidR="0043634D" w:rsidRPr="00266168" w:rsidDel="005B6469">
          <w:rPr>
            <w:lang w:eastAsia="ja-JP"/>
          </w:rPr>
          <w:tab/>
          <w:delText xml:space="preserve">Test </w:delText>
        </w:r>
        <w:r w:rsidR="00895675" w:rsidDel="005B6469">
          <w:rPr>
            <w:rFonts w:hint="eastAsia"/>
            <w:lang w:eastAsia="ja-JP"/>
          </w:rPr>
          <w:delText>drive</w:delText>
        </w:r>
        <w:r w:rsidR="0043634D" w:rsidRPr="00266168" w:rsidDel="005B6469">
          <w:rPr>
            <w:lang w:eastAsia="ja-JP"/>
          </w:rPr>
          <w:delText xml:space="preserve"> including a</w:delText>
        </w:r>
        <w:r w:rsidR="00266168" w:rsidRPr="00266168" w:rsidDel="005B6469">
          <w:rPr>
            <w:rFonts w:hint="eastAsia"/>
            <w:lang w:eastAsia="ja-JP"/>
          </w:rPr>
          <w:delText xml:space="preserve"> </w:delText>
        </w:r>
        <w:r w:rsidR="00266168" w:rsidRPr="00266168" w:rsidDel="005B6469">
          <w:rPr>
            <w:lang w:eastAsia="ja-JP"/>
          </w:rPr>
          <w:delText>combination</w:delText>
        </w:r>
        <w:r w:rsidR="00266168" w:rsidRPr="00266168" w:rsidDel="005B6469">
          <w:rPr>
            <w:rFonts w:hint="eastAsia"/>
            <w:lang w:eastAsia="ja-JP"/>
          </w:rPr>
          <w:delText xml:space="preserve"> of phases of </w:delText>
        </w:r>
        <w:r w:rsidR="00266168" w:rsidRPr="00266168" w:rsidDel="005B6469">
          <w:rPr>
            <w:lang w:eastAsia="ja-JP"/>
          </w:rPr>
          <w:delText xml:space="preserve">WLTC as specified in </w:delText>
        </w:r>
        <w:r w:rsidR="00205607" w:rsidDel="005B6469">
          <w:rPr>
            <w:lang w:eastAsia="ja-JP"/>
          </w:rPr>
          <w:tab/>
        </w:r>
        <w:r w:rsidR="00205607" w:rsidDel="005B6469">
          <w:rPr>
            <w:lang w:eastAsia="ja-JP"/>
          </w:rPr>
          <w:tab/>
        </w:r>
        <w:r w:rsidR="00266168" w:rsidRPr="00266168" w:rsidDel="005B6469">
          <w:rPr>
            <w:lang w:eastAsia="ja-JP"/>
          </w:rPr>
          <w:delText xml:space="preserve">Annex 1 to </w:delText>
        </w:r>
      </w:del>
      <w:del w:id="334" w:author="Finalized" w:date="2017-03-28T16:46:00Z">
        <w:r w:rsidR="002E6B5C" w:rsidDel="006A3604">
          <w:rPr>
            <w:lang w:eastAsia="ja-JP"/>
          </w:rPr>
          <w:delText>gtr</w:delText>
        </w:r>
      </w:del>
      <w:del w:id="335" w:author="Finalized" w:date="2017-04-12T15:15:00Z">
        <w:r w:rsidR="00266168" w:rsidRPr="00266168" w:rsidDel="005B6469">
          <w:rPr>
            <w:lang w:eastAsia="ja-JP"/>
          </w:rPr>
          <w:delText xml:space="preserve"> No.</w:delText>
        </w:r>
        <w:r w:rsidR="00266168" w:rsidRPr="00266168" w:rsidDel="005B6469">
          <w:rPr>
            <w:rFonts w:hint="eastAsia"/>
            <w:lang w:eastAsia="ja-JP"/>
          </w:rPr>
          <w:delText xml:space="preserve"> 15</w:delText>
        </w:r>
        <w:r w:rsidR="00850D78" w:rsidDel="005B6469">
          <w:rPr>
            <w:lang w:eastAsia="ja-JP"/>
          </w:rPr>
          <w:delText>;</w:delText>
        </w:r>
      </w:del>
    </w:p>
    <w:p w14:paraId="792DDB11" w14:textId="77624B7E" w:rsidR="0043634D" w:rsidRPr="0043634D" w:rsidDel="005B6469" w:rsidRDefault="003635DF" w:rsidP="0043634D">
      <w:pPr>
        <w:pStyle w:val="SingleTxtG"/>
        <w:ind w:left="2259"/>
        <w:rPr>
          <w:del w:id="336" w:author="Finalized" w:date="2017-04-12T15:15:00Z"/>
          <w:lang w:eastAsia="ja-JP"/>
        </w:rPr>
      </w:pPr>
      <w:del w:id="337" w:author="Finalized" w:date="2017-04-12T15:15:00Z">
        <w:r w:rsidDel="005B6469">
          <w:rPr>
            <w:lang w:eastAsia="ja-JP"/>
          </w:rPr>
          <w:delText>(b)</w:delText>
        </w:r>
        <w:r w:rsidR="0043634D" w:rsidRPr="0043634D" w:rsidDel="005B6469">
          <w:rPr>
            <w:lang w:eastAsia="ja-JP"/>
          </w:rPr>
          <w:tab/>
          <w:delText>Hot soak loss determination</w:delText>
        </w:r>
        <w:r w:rsidR="00850D78" w:rsidDel="005B6469">
          <w:rPr>
            <w:lang w:eastAsia="ja-JP"/>
          </w:rPr>
          <w:delText>;</w:delText>
        </w:r>
      </w:del>
    </w:p>
    <w:p w14:paraId="6F3A093E" w14:textId="560FC238" w:rsidR="0043634D" w:rsidDel="005B6469" w:rsidRDefault="003635DF" w:rsidP="0043634D">
      <w:pPr>
        <w:pStyle w:val="SingleTxtG"/>
        <w:ind w:left="2259"/>
        <w:rPr>
          <w:del w:id="338" w:author="Finalized" w:date="2017-04-12T15:15:00Z"/>
          <w:lang w:eastAsia="ja-JP"/>
        </w:rPr>
      </w:pPr>
      <w:del w:id="339" w:author="Finalized" w:date="2017-04-12T15:15:00Z">
        <w:r w:rsidDel="005B6469">
          <w:rPr>
            <w:lang w:eastAsia="ja-JP"/>
          </w:rPr>
          <w:delText>(</w:delText>
        </w:r>
        <w:r w:rsidR="0077511B" w:rsidDel="005B6469">
          <w:rPr>
            <w:rFonts w:hint="eastAsia"/>
            <w:lang w:eastAsia="ja-JP"/>
          </w:rPr>
          <w:delText>c</w:delText>
        </w:r>
        <w:r w:rsidDel="005B6469">
          <w:rPr>
            <w:lang w:eastAsia="ja-JP"/>
          </w:rPr>
          <w:delText>)</w:delText>
        </w:r>
        <w:r w:rsidR="0043634D" w:rsidRPr="0043634D" w:rsidDel="005B6469">
          <w:rPr>
            <w:lang w:eastAsia="ja-JP"/>
          </w:rPr>
          <w:tab/>
          <w:delText>Diurnal loss determination.</w:delText>
        </w:r>
      </w:del>
    </w:p>
    <w:p w14:paraId="20818949" w14:textId="0794AB2E" w:rsidR="0043634D" w:rsidRPr="007F5F22" w:rsidDel="005B6469" w:rsidRDefault="0043634D" w:rsidP="0043634D">
      <w:pPr>
        <w:pStyle w:val="SingleTxtG"/>
        <w:ind w:left="2259"/>
        <w:rPr>
          <w:del w:id="340" w:author="Finalized" w:date="2017-04-12T15:15:00Z"/>
          <w:lang w:eastAsia="ja-JP"/>
        </w:rPr>
      </w:pPr>
      <w:del w:id="341" w:author="Finalized" w:date="2017-04-12T15:15:00Z">
        <w:r w:rsidRPr="007F5F22" w:rsidDel="005B6469">
          <w:rPr>
            <w:lang w:eastAsia="ja-JP"/>
          </w:rPr>
          <w:delText>The mass emissions of hydrocarbons from the hot soak and the diurnal loss phase</w:delText>
        </w:r>
        <w:r w:rsidR="0067052E" w:rsidDel="005B6469">
          <w:rPr>
            <w:rFonts w:hint="eastAsia"/>
            <w:lang w:eastAsia="ja-JP"/>
          </w:rPr>
          <w:delText>(</w:delText>
        </w:r>
        <w:r w:rsidRPr="007F5F22" w:rsidDel="005B6469">
          <w:rPr>
            <w:lang w:eastAsia="ja-JP"/>
          </w:rPr>
          <w:delText>s</w:delText>
        </w:r>
        <w:r w:rsidR="0067052E" w:rsidDel="005B6469">
          <w:rPr>
            <w:rFonts w:hint="eastAsia"/>
            <w:lang w:eastAsia="ja-JP"/>
          </w:rPr>
          <w:delText>)</w:delText>
        </w:r>
        <w:r w:rsidRPr="007F5F22" w:rsidDel="005B6469">
          <w:rPr>
            <w:lang w:eastAsia="ja-JP"/>
          </w:rPr>
          <w:delText xml:space="preserve"> </w:delText>
        </w:r>
        <w:r w:rsidR="005B3E10" w:rsidDel="005B6469">
          <w:rPr>
            <w:lang w:eastAsia="ja-JP"/>
          </w:rPr>
          <w:delText>shall be</w:delText>
        </w:r>
        <w:r w:rsidR="005B3E10" w:rsidRPr="007F5F22" w:rsidDel="005B6469">
          <w:rPr>
            <w:lang w:eastAsia="ja-JP"/>
          </w:rPr>
          <w:delText xml:space="preserve"> </w:delText>
        </w:r>
        <w:r w:rsidRPr="007F5F22" w:rsidDel="005B6469">
          <w:rPr>
            <w:lang w:eastAsia="ja-JP"/>
          </w:rPr>
          <w:delText xml:space="preserve">added </w:delText>
        </w:r>
        <w:r w:rsidR="00895675" w:rsidDel="005B6469">
          <w:rPr>
            <w:rFonts w:hint="eastAsia"/>
            <w:lang w:eastAsia="ja-JP"/>
          </w:rPr>
          <w:delText xml:space="preserve">together with the permeability factor </w:delText>
        </w:r>
        <w:r w:rsidRPr="007F5F22" w:rsidDel="005B6469">
          <w:rPr>
            <w:lang w:eastAsia="ja-JP"/>
          </w:rPr>
          <w:delText>to provide an overall result for the test.</w:delText>
        </w:r>
      </w:del>
    </w:p>
    <w:p w14:paraId="247C6F71" w14:textId="77777777" w:rsidR="00414DE9" w:rsidRPr="007F5F22" w:rsidRDefault="00A40525" w:rsidP="00414DE9">
      <w:pPr>
        <w:pStyle w:val="SingleTxtG"/>
        <w:ind w:left="2259" w:hanging="1125"/>
      </w:pPr>
      <w:r w:rsidRPr="007F5F22">
        <w:t>3.</w:t>
      </w:r>
      <w:r w:rsidR="00414DE9" w:rsidRPr="007F5F22">
        <w:tab/>
      </w:r>
      <w:r w:rsidR="002548DB">
        <w:t>Vehicle and fuel</w:t>
      </w:r>
    </w:p>
    <w:p w14:paraId="54CC0530" w14:textId="77777777" w:rsidR="00414DE9" w:rsidRPr="0043634D" w:rsidRDefault="00A40525" w:rsidP="00414DE9">
      <w:pPr>
        <w:pStyle w:val="SingleTxtG"/>
        <w:ind w:left="2259" w:hanging="1125"/>
      </w:pPr>
      <w:r w:rsidRPr="0043634D">
        <w:t>3.1.</w:t>
      </w:r>
      <w:r w:rsidR="00414DE9" w:rsidRPr="0043634D">
        <w:tab/>
      </w:r>
      <w:r w:rsidR="0043634D" w:rsidRPr="0043634D">
        <w:rPr>
          <w:szCs w:val="24"/>
        </w:rPr>
        <w:t>Vehicle</w:t>
      </w:r>
    </w:p>
    <w:p w14:paraId="31EFD2B0" w14:textId="070F857B" w:rsidR="00414DE9" w:rsidRDefault="00A40525" w:rsidP="00414DE9">
      <w:pPr>
        <w:pStyle w:val="SingleTxtG"/>
        <w:ind w:left="2259" w:hanging="1125"/>
        <w:rPr>
          <w:szCs w:val="24"/>
          <w:lang w:eastAsia="ja-JP"/>
        </w:rPr>
      </w:pPr>
      <w:r w:rsidRPr="0043634D">
        <w:t>3.1.1.</w:t>
      </w:r>
      <w:r w:rsidR="00414DE9" w:rsidRPr="0043634D">
        <w:tab/>
      </w:r>
      <w:r w:rsidR="0043634D" w:rsidRPr="0043634D">
        <w:rPr>
          <w:szCs w:val="24"/>
        </w:rPr>
        <w:t>The vehicle shall be in good mechanical condition and have been run</w:t>
      </w:r>
      <w:r w:rsidR="00E35F46">
        <w:rPr>
          <w:szCs w:val="24"/>
        </w:rPr>
        <w:t>-</w:t>
      </w:r>
      <w:r w:rsidR="0043634D" w:rsidRPr="0043634D">
        <w:rPr>
          <w:szCs w:val="24"/>
        </w:rPr>
        <w:t xml:space="preserve">in and driven at least 3,000 km before the test. For the purpose of the determination of </w:t>
      </w:r>
      <w:r w:rsidR="00895675">
        <w:rPr>
          <w:rFonts w:hint="eastAsia"/>
          <w:szCs w:val="24"/>
          <w:lang w:eastAsia="ja-JP"/>
        </w:rPr>
        <w:t>evaporative emissions</w:t>
      </w:r>
      <w:r w:rsidR="0043634D" w:rsidRPr="0043634D">
        <w:rPr>
          <w:szCs w:val="24"/>
        </w:rPr>
        <w:t>, the mileage and the age of the vehicle used for certification shall be recorded.</w:t>
      </w:r>
      <w:r w:rsidR="0031388B">
        <w:rPr>
          <w:szCs w:val="24"/>
        </w:rPr>
        <w:t xml:space="preserve"> </w:t>
      </w:r>
      <w:r w:rsidR="0043634D" w:rsidRPr="0043634D">
        <w:rPr>
          <w:szCs w:val="24"/>
        </w:rPr>
        <w:t xml:space="preserve">The evaporative emission control system shall be connected and have been functioning correctly </w:t>
      </w:r>
      <w:r w:rsidR="006A0CD4">
        <w:rPr>
          <w:szCs w:val="24"/>
        </w:rPr>
        <w:t>during</w:t>
      </w:r>
      <w:r w:rsidR="006A0CD4" w:rsidRPr="0043634D">
        <w:rPr>
          <w:szCs w:val="24"/>
        </w:rPr>
        <w:t xml:space="preserve"> </w:t>
      </w:r>
      <w:r w:rsidR="0043634D" w:rsidRPr="0043634D">
        <w:rPr>
          <w:szCs w:val="24"/>
        </w:rPr>
        <w:t xml:space="preserve">the </w:t>
      </w:r>
      <w:r w:rsidR="00E35F46" w:rsidRPr="0043634D">
        <w:rPr>
          <w:szCs w:val="24"/>
        </w:rPr>
        <w:t>run</w:t>
      </w:r>
      <w:r w:rsidR="00E35F46">
        <w:rPr>
          <w:szCs w:val="24"/>
        </w:rPr>
        <w:t>-</w:t>
      </w:r>
      <w:r w:rsidR="0043634D" w:rsidRPr="0043634D">
        <w:rPr>
          <w:szCs w:val="24"/>
        </w:rPr>
        <w:t>in period</w:t>
      </w:r>
      <w:r w:rsidR="00A11813">
        <w:rPr>
          <w:szCs w:val="24"/>
        </w:rPr>
        <w:t>.</w:t>
      </w:r>
      <w:r w:rsidR="0043634D" w:rsidRPr="0043634D">
        <w:rPr>
          <w:szCs w:val="24"/>
        </w:rPr>
        <w:t xml:space="preserve"> </w:t>
      </w:r>
      <w:r w:rsidR="00A11813">
        <w:rPr>
          <w:szCs w:val="24"/>
        </w:rPr>
        <w:t>A</w:t>
      </w:r>
      <w:r w:rsidR="0043634D" w:rsidRPr="0043634D">
        <w:rPr>
          <w:szCs w:val="24"/>
        </w:rPr>
        <w:t xml:space="preserve"> carbon canister aged according to the </w:t>
      </w:r>
      <w:r w:rsidR="005B3E10">
        <w:rPr>
          <w:szCs w:val="24"/>
        </w:rPr>
        <w:t>p</w:t>
      </w:r>
      <w:r w:rsidR="005B3E10" w:rsidRPr="0043634D">
        <w:rPr>
          <w:szCs w:val="24"/>
        </w:rPr>
        <w:t xml:space="preserve">rocedure </w:t>
      </w:r>
      <w:ins w:id="342" w:author="Finalized" w:date="2017-05-16T20:46:00Z">
        <w:r w:rsidR="00EF1941">
          <w:rPr>
            <w:szCs w:val="24"/>
          </w:rPr>
          <w:t>described</w:t>
        </w:r>
        <w:r w:rsidR="00EF1941" w:rsidRPr="0043634D">
          <w:rPr>
            <w:szCs w:val="24"/>
          </w:rPr>
          <w:t xml:space="preserve"> </w:t>
        </w:r>
      </w:ins>
      <w:del w:id="343" w:author="Finalized" w:date="2017-05-16T20:46:00Z">
        <w:r w:rsidR="0043634D" w:rsidRPr="0043634D" w:rsidDel="00EF1941">
          <w:rPr>
            <w:szCs w:val="24"/>
          </w:rPr>
          <w:delText xml:space="preserve">set out </w:delText>
        </w:r>
      </w:del>
      <w:r w:rsidR="0043634D" w:rsidRPr="0043634D">
        <w:rPr>
          <w:szCs w:val="24"/>
        </w:rPr>
        <w:t>in paragraph 5.1</w:t>
      </w:r>
      <w:r w:rsidR="005B3E10">
        <w:rPr>
          <w:szCs w:val="24"/>
        </w:rPr>
        <w:t xml:space="preserve">. </w:t>
      </w:r>
      <w:proofErr w:type="gramStart"/>
      <w:r w:rsidR="005B3E10">
        <w:rPr>
          <w:szCs w:val="24"/>
        </w:rPr>
        <w:t>of</w:t>
      </w:r>
      <w:proofErr w:type="gramEnd"/>
      <w:r w:rsidR="005B3E10">
        <w:rPr>
          <w:szCs w:val="24"/>
        </w:rPr>
        <w:t xml:space="preserve"> this annex</w:t>
      </w:r>
      <w:r w:rsidR="0043634D" w:rsidRPr="0043634D">
        <w:rPr>
          <w:szCs w:val="24"/>
        </w:rPr>
        <w:t xml:space="preserve"> shall be</w:t>
      </w:r>
      <w:r w:rsidR="00FB3136">
        <w:rPr>
          <w:rFonts w:hint="eastAsia"/>
          <w:szCs w:val="24"/>
          <w:lang w:eastAsia="ja-JP"/>
        </w:rPr>
        <w:t xml:space="preserve"> used.</w:t>
      </w:r>
    </w:p>
    <w:p w14:paraId="58727204" w14:textId="681FAA7C" w:rsidR="0026310D" w:rsidRPr="0043634D" w:rsidRDefault="0026310D" w:rsidP="00414DE9">
      <w:pPr>
        <w:pStyle w:val="SingleTxtG"/>
        <w:ind w:left="2259" w:hanging="1125"/>
        <w:rPr>
          <w:lang w:eastAsia="ja-JP"/>
        </w:rPr>
      </w:pPr>
      <w:r>
        <w:rPr>
          <w:rFonts w:hint="eastAsia"/>
          <w:szCs w:val="24"/>
          <w:lang w:eastAsia="ja-JP"/>
        </w:rPr>
        <w:t>3</w:t>
      </w:r>
      <w:r w:rsidR="008B3DEA">
        <w:rPr>
          <w:rFonts w:hint="eastAsia"/>
          <w:szCs w:val="24"/>
          <w:lang w:eastAsia="ja-JP"/>
        </w:rPr>
        <w:t>.1.2</w:t>
      </w:r>
      <w:r>
        <w:rPr>
          <w:rFonts w:hint="eastAsia"/>
          <w:szCs w:val="24"/>
          <w:lang w:eastAsia="ja-JP"/>
        </w:rPr>
        <w:t>.</w:t>
      </w:r>
      <w:r>
        <w:rPr>
          <w:rFonts w:hint="eastAsia"/>
          <w:szCs w:val="24"/>
          <w:lang w:eastAsia="ja-JP"/>
        </w:rPr>
        <w:tab/>
      </w:r>
      <w:r w:rsidR="005B3E10">
        <w:rPr>
          <w:szCs w:val="24"/>
          <w:lang w:eastAsia="ja-JP"/>
        </w:rPr>
        <w:t xml:space="preserve">The </w:t>
      </w:r>
      <w:r>
        <w:rPr>
          <w:rFonts w:hint="eastAsia"/>
          <w:szCs w:val="24"/>
          <w:lang w:eastAsia="ja-JP"/>
        </w:rPr>
        <w:t xml:space="preserve">Type 4 test shall be </w:t>
      </w:r>
      <w:r w:rsidR="00E35F46">
        <w:rPr>
          <w:szCs w:val="24"/>
          <w:lang w:eastAsia="ja-JP"/>
        </w:rPr>
        <w:t>performed</w:t>
      </w:r>
      <w:r w:rsidR="00E35F46">
        <w:rPr>
          <w:rFonts w:hint="eastAsia"/>
          <w:szCs w:val="24"/>
          <w:lang w:eastAsia="ja-JP"/>
        </w:rPr>
        <w:t xml:space="preserve"> </w:t>
      </w:r>
      <w:r>
        <w:rPr>
          <w:rFonts w:hint="eastAsia"/>
          <w:szCs w:val="24"/>
          <w:lang w:eastAsia="ja-JP"/>
        </w:rPr>
        <w:t xml:space="preserve">with the vehicle </w:t>
      </w:r>
      <w:ins w:id="344" w:author="Finalized" w:date="2017-06-01T11:04:00Z">
        <w:r w:rsidR="009452E1">
          <w:rPr>
            <w:rFonts w:hint="eastAsia"/>
            <w:szCs w:val="24"/>
            <w:lang w:eastAsia="ja-JP"/>
          </w:rPr>
          <w:t xml:space="preserve">selected </w:t>
        </w:r>
      </w:ins>
      <w:ins w:id="345" w:author="Finalized" w:date="2017-06-01T11:03:00Z">
        <w:r w:rsidR="009452E1">
          <w:rPr>
            <w:rFonts w:hint="eastAsia"/>
            <w:szCs w:val="24"/>
            <w:lang w:eastAsia="ja-JP"/>
          </w:rPr>
          <w:t xml:space="preserve">according to paragraph 5.5.2. </w:t>
        </w:r>
        <w:proofErr w:type="gramStart"/>
        <w:r w:rsidR="009452E1">
          <w:rPr>
            <w:rFonts w:hint="eastAsia"/>
            <w:szCs w:val="24"/>
            <w:lang w:eastAsia="ja-JP"/>
          </w:rPr>
          <w:t>of</w:t>
        </w:r>
        <w:proofErr w:type="gramEnd"/>
        <w:r w:rsidR="009452E1">
          <w:rPr>
            <w:rFonts w:hint="eastAsia"/>
            <w:szCs w:val="24"/>
            <w:lang w:eastAsia="ja-JP"/>
          </w:rPr>
          <w:t xml:space="preserve"> this UN GTR</w:t>
        </w:r>
      </w:ins>
      <w:del w:id="346" w:author="Finalized" w:date="2017-06-01T11:04:00Z">
        <w:r w:rsidDel="009452E1">
          <w:rPr>
            <w:rFonts w:hint="eastAsia"/>
            <w:szCs w:val="24"/>
            <w:lang w:eastAsia="ja-JP"/>
          </w:rPr>
          <w:delText xml:space="preserve">which produces </w:delText>
        </w:r>
        <w:r w:rsidR="006A0CD4" w:rsidDel="009452E1">
          <w:rPr>
            <w:szCs w:val="24"/>
            <w:lang w:eastAsia="ja-JP"/>
          </w:rPr>
          <w:delText xml:space="preserve">the </w:delText>
        </w:r>
        <w:r w:rsidDel="009452E1">
          <w:rPr>
            <w:rFonts w:hint="eastAsia"/>
            <w:szCs w:val="24"/>
            <w:lang w:eastAsia="ja-JP"/>
          </w:rPr>
          <w:delText>worst evaporative emission</w:delText>
        </w:r>
        <w:r w:rsidR="006A0CD4" w:rsidDel="009452E1">
          <w:rPr>
            <w:szCs w:val="24"/>
            <w:lang w:eastAsia="ja-JP"/>
          </w:rPr>
          <w:delText>s</w:delText>
        </w:r>
        <w:r w:rsidDel="009452E1">
          <w:rPr>
            <w:rFonts w:hint="eastAsia"/>
            <w:szCs w:val="24"/>
            <w:lang w:eastAsia="ja-JP"/>
          </w:rPr>
          <w:delText xml:space="preserve"> within </w:delText>
        </w:r>
        <w:r w:rsidR="005B3E10" w:rsidDel="009452E1">
          <w:rPr>
            <w:szCs w:val="24"/>
            <w:lang w:eastAsia="ja-JP"/>
          </w:rPr>
          <w:delText xml:space="preserve">the </w:delText>
        </w:r>
        <w:r w:rsidDel="009452E1">
          <w:rPr>
            <w:rFonts w:hint="eastAsia"/>
            <w:szCs w:val="24"/>
            <w:lang w:eastAsia="ja-JP"/>
          </w:rPr>
          <w:delText xml:space="preserve">evaporative </w:delText>
        </w:r>
        <w:r w:rsidR="00CB08B3" w:rsidDel="009452E1">
          <w:rPr>
            <w:szCs w:val="24"/>
            <w:lang w:eastAsia="ja-JP"/>
          </w:rPr>
          <w:delText>emission</w:delText>
        </w:r>
        <w:r w:rsidDel="009452E1">
          <w:rPr>
            <w:rFonts w:hint="eastAsia"/>
            <w:szCs w:val="24"/>
            <w:lang w:eastAsia="ja-JP"/>
          </w:rPr>
          <w:delText xml:space="preserve"> family according to paragraph 5.</w:delText>
        </w:r>
        <w:r w:rsidR="00184D59" w:rsidDel="009452E1">
          <w:rPr>
            <w:rFonts w:hint="eastAsia"/>
            <w:szCs w:val="24"/>
            <w:lang w:eastAsia="ja-JP"/>
          </w:rPr>
          <w:delText>5</w:delText>
        </w:r>
        <w:r w:rsidDel="009452E1">
          <w:rPr>
            <w:rFonts w:hint="eastAsia"/>
            <w:szCs w:val="24"/>
            <w:lang w:eastAsia="ja-JP"/>
          </w:rPr>
          <w:delText>.2. of this gtr</w:delText>
        </w:r>
      </w:del>
      <w:r>
        <w:rPr>
          <w:rFonts w:hint="eastAsia"/>
          <w:szCs w:val="24"/>
          <w:lang w:eastAsia="ja-JP"/>
        </w:rPr>
        <w:t>.</w:t>
      </w:r>
    </w:p>
    <w:p w14:paraId="398CF99E" w14:textId="77777777" w:rsidR="00414DE9" w:rsidRPr="00696F3E" w:rsidRDefault="00A40525" w:rsidP="00414DE9">
      <w:pPr>
        <w:pStyle w:val="SingleTxtG"/>
        <w:ind w:left="2259" w:hanging="1125"/>
        <w:rPr>
          <w:lang w:eastAsia="ja-JP"/>
        </w:rPr>
      </w:pPr>
      <w:r w:rsidRPr="00696F3E">
        <w:t>3.2.</w:t>
      </w:r>
      <w:r w:rsidR="00414DE9" w:rsidRPr="00696F3E">
        <w:tab/>
      </w:r>
      <w:r w:rsidR="00696F3E" w:rsidRPr="00696F3E">
        <w:rPr>
          <w:szCs w:val="24"/>
        </w:rPr>
        <w:t>Fuel</w:t>
      </w:r>
    </w:p>
    <w:p w14:paraId="7050E708" w14:textId="0D06D593" w:rsidR="003635DF" w:rsidRDefault="003635DF" w:rsidP="00414DE9">
      <w:pPr>
        <w:pStyle w:val="SingleTxtG"/>
        <w:ind w:left="2259" w:hanging="1125"/>
        <w:rPr>
          <w:szCs w:val="24"/>
          <w:lang w:eastAsia="ja-JP"/>
        </w:rPr>
      </w:pPr>
      <w:r w:rsidRPr="009207A0">
        <w:rPr>
          <w:szCs w:val="24"/>
          <w:lang w:eastAsia="ja-JP"/>
        </w:rPr>
        <w:tab/>
        <w:t xml:space="preserve">The appropriate reference fuel as defined in </w:t>
      </w:r>
      <w:del w:id="347" w:author="Finalized" w:date="2017-06-02T04:48:00Z">
        <w:r w:rsidR="00E35F46" w:rsidDel="00FC3863">
          <w:rPr>
            <w:szCs w:val="24"/>
            <w:lang w:eastAsia="ja-JP"/>
          </w:rPr>
          <w:delText>A</w:delText>
        </w:r>
        <w:r w:rsidR="00E35F46" w:rsidRPr="009207A0" w:rsidDel="00FC3863">
          <w:rPr>
            <w:szCs w:val="24"/>
            <w:lang w:eastAsia="ja-JP"/>
          </w:rPr>
          <w:delText xml:space="preserve">nnex </w:delText>
        </w:r>
      </w:del>
      <w:ins w:id="348" w:author="Finalized" w:date="2017-06-02T04:48:00Z">
        <w:r w:rsidR="00FC3863">
          <w:rPr>
            <w:rFonts w:hint="eastAsia"/>
            <w:szCs w:val="24"/>
            <w:lang w:eastAsia="ja-JP"/>
          </w:rPr>
          <w:t>a</w:t>
        </w:r>
        <w:r w:rsidR="00FC3863" w:rsidRPr="009207A0">
          <w:rPr>
            <w:szCs w:val="24"/>
            <w:lang w:eastAsia="ja-JP"/>
          </w:rPr>
          <w:t xml:space="preserve">nnex </w:t>
        </w:r>
      </w:ins>
      <w:r w:rsidRPr="009207A0">
        <w:rPr>
          <w:szCs w:val="24"/>
          <w:lang w:eastAsia="ja-JP"/>
        </w:rPr>
        <w:t xml:space="preserve">2 shall be used for testing. </w:t>
      </w:r>
      <w:proofErr w:type="gramStart"/>
      <w:r w:rsidRPr="009207A0">
        <w:rPr>
          <w:szCs w:val="24"/>
          <w:lang w:eastAsia="ja-JP"/>
        </w:rPr>
        <w:t>For canister ag</w:t>
      </w:r>
      <w:r w:rsidR="007839A8">
        <w:rPr>
          <w:szCs w:val="24"/>
          <w:lang w:eastAsia="ja-JP"/>
        </w:rPr>
        <w:t>e</w:t>
      </w:r>
      <w:r w:rsidRPr="009207A0">
        <w:rPr>
          <w:szCs w:val="24"/>
          <w:lang w:eastAsia="ja-JP"/>
        </w:rPr>
        <w:t xml:space="preserve">ing, fuel specified in paragraph </w:t>
      </w:r>
      <w:r w:rsidR="00A90EC6" w:rsidRPr="009207A0">
        <w:rPr>
          <w:rFonts w:hint="eastAsia"/>
          <w:szCs w:val="24"/>
          <w:lang w:eastAsia="ja-JP"/>
        </w:rPr>
        <w:t>5</w:t>
      </w:r>
      <w:r w:rsidRPr="009207A0">
        <w:rPr>
          <w:szCs w:val="24"/>
          <w:lang w:eastAsia="ja-JP"/>
        </w:rPr>
        <w:t>.1.3.1.1.1.</w:t>
      </w:r>
      <w:proofErr w:type="gramEnd"/>
      <w:r w:rsidRPr="009207A0">
        <w:rPr>
          <w:szCs w:val="24"/>
          <w:lang w:eastAsia="ja-JP"/>
        </w:rPr>
        <w:t xml:space="preserve"> </w:t>
      </w:r>
      <w:proofErr w:type="gramStart"/>
      <w:r w:rsidRPr="009207A0">
        <w:rPr>
          <w:szCs w:val="24"/>
          <w:lang w:eastAsia="ja-JP"/>
        </w:rPr>
        <w:t>of</w:t>
      </w:r>
      <w:proofErr w:type="gramEnd"/>
      <w:r w:rsidRPr="009207A0">
        <w:rPr>
          <w:szCs w:val="24"/>
          <w:lang w:eastAsia="ja-JP"/>
        </w:rPr>
        <w:t xml:space="preserve"> this annex shall be used.</w:t>
      </w:r>
    </w:p>
    <w:p w14:paraId="6ABC066E" w14:textId="722609D9" w:rsidR="004B3174" w:rsidRPr="00DD2DA8" w:rsidDel="00CF17CA" w:rsidRDefault="004B3174" w:rsidP="004B3174">
      <w:pPr>
        <w:keepNext/>
        <w:keepLines/>
        <w:spacing w:line="240" w:lineRule="auto"/>
        <w:ind w:left="1134"/>
        <w:outlineLvl w:val="0"/>
        <w:rPr>
          <w:del w:id="349" w:author="Finalized" w:date="2017-03-28T16:47:00Z"/>
        </w:rPr>
      </w:pPr>
      <w:del w:id="350" w:author="Finalized" w:date="2017-03-28T16:47:00Z">
        <w:r w:rsidDel="00CF17CA">
          <w:delText>Figure</w:delText>
        </w:r>
        <w:r w:rsidRPr="00DD2DA8" w:rsidDel="00CF17CA">
          <w:delText xml:space="preserve"> </w:delText>
        </w:r>
        <w:r w:rsidDel="00CF17CA">
          <w:delText>A</w:delText>
        </w:r>
        <w:r w:rsidRPr="00DD2DA8" w:rsidDel="00CF17CA">
          <w:delText>1</w:delText>
        </w:r>
        <w:r w:rsidDel="00CF17CA">
          <w:delText>/1a</w:delText>
        </w:r>
      </w:del>
    </w:p>
    <w:p w14:paraId="4A4F92C9" w14:textId="290C6B65" w:rsidR="004B3174" w:rsidRPr="006228B2" w:rsidDel="00CF17CA" w:rsidRDefault="004B3174" w:rsidP="004B3174">
      <w:pPr>
        <w:pStyle w:val="SingleTxtG"/>
        <w:keepNext/>
        <w:keepLines/>
        <w:ind w:left="2268" w:hanging="1134"/>
        <w:rPr>
          <w:del w:id="351" w:author="Finalized" w:date="2017-03-28T16:47:00Z"/>
        </w:rPr>
      </w:pPr>
      <w:del w:id="352" w:author="Finalized" w:date="2017-03-28T16:47:00Z">
        <w:r w:rsidDel="00CF17CA">
          <w:rPr>
            <w:b/>
          </w:rPr>
          <w:delText>For non-sealed fuel tank system</w:delText>
        </w:r>
      </w:del>
    </w:p>
    <w:p w14:paraId="60871BF6" w14:textId="219C39DD" w:rsidR="00B87328" w:rsidRPr="00DD2DA8" w:rsidDel="008853B0" w:rsidRDefault="00B87328" w:rsidP="00B87328">
      <w:pPr>
        <w:keepNext/>
        <w:keepLines/>
        <w:spacing w:line="240" w:lineRule="auto"/>
        <w:ind w:left="1134"/>
        <w:outlineLvl w:val="0"/>
        <w:rPr>
          <w:del w:id="353" w:author="Finalized" w:date="2017-03-28T16:50:00Z"/>
        </w:rPr>
      </w:pPr>
      <w:del w:id="354" w:author="Finalized" w:date="2017-03-28T16:50:00Z">
        <w:r w:rsidDel="008853B0">
          <w:delText>Figure</w:delText>
        </w:r>
        <w:r w:rsidRPr="00DD2DA8" w:rsidDel="008853B0">
          <w:delText xml:space="preserve"> </w:delText>
        </w:r>
        <w:r w:rsidDel="008853B0">
          <w:delText>A</w:delText>
        </w:r>
        <w:r w:rsidRPr="00DD2DA8" w:rsidDel="008853B0">
          <w:delText>1</w:delText>
        </w:r>
        <w:r w:rsidDel="008853B0">
          <w:delText>/1b</w:delText>
        </w:r>
      </w:del>
    </w:p>
    <w:p w14:paraId="3A489F28" w14:textId="0BD45303" w:rsidR="00B87328" w:rsidRPr="006228B2" w:rsidDel="008853B0" w:rsidRDefault="00B87328" w:rsidP="00B87328">
      <w:pPr>
        <w:pStyle w:val="SingleTxtG"/>
        <w:keepNext/>
        <w:keepLines/>
        <w:ind w:left="2268" w:hanging="1134"/>
        <w:rPr>
          <w:del w:id="355" w:author="Finalized" w:date="2017-03-28T16:50:00Z"/>
        </w:rPr>
      </w:pPr>
      <w:del w:id="356" w:author="Finalized" w:date="2017-03-28T16:50:00Z">
        <w:r w:rsidDel="008853B0">
          <w:rPr>
            <w:b/>
          </w:rPr>
          <w:delText>For sealed fuel tank system</w:delText>
        </w:r>
      </w:del>
    </w:p>
    <w:p w14:paraId="0F0EA5DD" w14:textId="59981BB6" w:rsidR="00B87328" w:rsidDel="008853B0" w:rsidRDefault="00B87328" w:rsidP="00B87328">
      <w:pPr>
        <w:pStyle w:val="SingleTxtG"/>
        <w:ind w:left="0" w:firstLine="1134"/>
        <w:jc w:val="left"/>
        <w:rPr>
          <w:del w:id="357" w:author="Finalized" w:date="2017-03-28T16:50:00Z"/>
          <w:lang w:eastAsia="ja-JP"/>
        </w:rPr>
      </w:pPr>
      <w:del w:id="358" w:author="Finalized" w:date="2017-03-28T16:50:00Z">
        <w:r w:rsidDel="008853B0">
          <w:rPr>
            <w:rFonts w:hint="eastAsia"/>
            <w:lang w:eastAsia="ja-JP"/>
          </w:rPr>
          <w:delText>[Reserved]</w:delText>
        </w:r>
      </w:del>
    </w:p>
    <w:p w14:paraId="3FFDCB14" w14:textId="684DF745" w:rsidR="00913124" w:rsidRPr="000663F5" w:rsidRDefault="00B87328" w:rsidP="00034985">
      <w:pPr>
        <w:suppressAutoHyphens w:val="0"/>
        <w:spacing w:after="120"/>
        <w:ind w:left="567" w:firstLine="567"/>
        <w:rPr>
          <w:lang w:eastAsia="ja-JP"/>
        </w:rPr>
      </w:pPr>
      <w:r w:rsidRPr="000663F5">
        <w:rPr>
          <w:lang w:eastAsia="ja-JP"/>
        </w:rPr>
        <w:t>4.</w:t>
      </w:r>
      <w:r w:rsidR="00696F3E" w:rsidRPr="000663F5">
        <w:rPr>
          <w:rFonts w:hint="eastAsia"/>
          <w:lang w:eastAsia="ja-JP"/>
        </w:rPr>
        <w:tab/>
      </w:r>
      <w:r w:rsidR="00812046" w:rsidRPr="000663F5">
        <w:rPr>
          <w:rFonts w:hint="eastAsia"/>
          <w:lang w:eastAsia="ja-JP"/>
        </w:rPr>
        <w:tab/>
      </w:r>
      <w:r w:rsidR="00696F3E" w:rsidRPr="000663F5">
        <w:rPr>
          <w:lang w:eastAsia="ja-JP"/>
        </w:rPr>
        <w:t>Test equipment</w:t>
      </w:r>
      <w:del w:id="359" w:author="Finalized" w:date="2017-04-12T15:25:00Z">
        <w:r w:rsidR="00696F3E" w:rsidRPr="000663F5" w:rsidDel="00034985">
          <w:rPr>
            <w:lang w:eastAsia="ja-JP"/>
          </w:rPr>
          <w:delText xml:space="preserve"> for </w:delText>
        </w:r>
        <w:r w:rsidR="005B3E10" w:rsidRPr="000663F5" w:rsidDel="00034985">
          <w:rPr>
            <w:lang w:eastAsia="ja-JP"/>
          </w:rPr>
          <w:delText xml:space="preserve">the </w:delText>
        </w:r>
        <w:r w:rsidR="00696F3E" w:rsidRPr="000663F5" w:rsidDel="00034985">
          <w:rPr>
            <w:lang w:eastAsia="ja-JP"/>
          </w:rPr>
          <w:delText>evaporative test</w:delText>
        </w:r>
      </w:del>
    </w:p>
    <w:p w14:paraId="06649629" w14:textId="1213FF8A" w:rsidR="00696F3E" w:rsidRPr="00696F3E" w:rsidRDefault="00476873" w:rsidP="00E14FB0">
      <w:pPr>
        <w:suppressAutoHyphens w:val="0"/>
        <w:spacing w:after="120"/>
        <w:ind w:left="567" w:firstLine="567"/>
        <w:rPr>
          <w:lang w:eastAsia="ja-JP"/>
        </w:rPr>
      </w:pPr>
      <w:r>
        <w:rPr>
          <w:lang w:eastAsia="ja-JP"/>
        </w:rPr>
        <w:t>4.1.</w:t>
      </w:r>
      <w:r w:rsidR="00696F3E" w:rsidRPr="00696F3E">
        <w:rPr>
          <w:rFonts w:hint="eastAsia"/>
          <w:lang w:eastAsia="ja-JP"/>
        </w:rPr>
        <w:tab/>
      </w:r>
      <w:r w:rsidR="00A4233E">
        <w:rPr>
          <w:rFonts w:hint="eastAsia"/>
          <w:lang w:eastAsia="ja-JP"/>
        </w:rPr>
        <w:tab/>
      </w:r>
      <w:r w:rsidR="00696F3E" w:rsidRPr="00696F3E">
        <w:rPr>
          <w:lang w:eastAsia="ja-JP"/>
        </w:rPr>
        <w:t>Chassis dynamometer</w:t>
      </w:r>
    </w:p>
    <w:p w14:paraId="5BE158D7" w14:textId="3CD918E3" w:rsidR="00696F3E" w:rsidRPr="007F5F22" w:rsidRDefault="00696F3E" w:rsidP="00476873">
      <w:pPr>
        <w:pStyle w:val="SingleTxtG"/>
        <w:ind w:left="2259" w:hanging="1125"/>
        <w:rPr>
          <w:lang w:eastAsia="ja-JP"/>
        </w:rPr>
      </w:pPr>
      <w:r w:rsidRPr="007F5F22">
        <w:rPr>
          <w:rFonts w:hint="eastAsia"/>
          <w:lang w:eastAsia="ja-JP"/>
        </w:rPr>
        <w:tab/>
      </w:r>
      <w:r w:rsidRPr="007F5F22">
        <w:rPr>
          <w:lang w:eastAsia="ja-JP"/>
        </w:rPr>
        <w:t xml:space="preserve">The chassis dynamometer shall meet the requirements of </w:t>
      </w:r>
      <w:r w:rsidR="007F5F22" w:rsidRPr="007F5F22">
        <w:rPr>
          <w:rFonts w:hint="eastAsia"/>
          <w:lang w:eastAsia="ja-JP"/>
        </w:rPr>
        <w:t xml:space="preserve">paragraph 2. </w:t>
      </w:r>
      <w:proofErr w:type="gramStart"/>
      <w:r w:rsidR="007F5F22" w:rsidRPr="007F5F22">
        <w:rPr>
          <w:rFonts w:hint="eastAsia"/>
          <w:lang w:eastAsia="ja-JP"/>
        </w:rPr>
        <w:t>of</w:t>
      </w:r>
      <w:proofErr w:type="gramEnd"/>
      <w:r w:rsidR="007F5F22" w:rsidRPr="007F5F22">
        <w:rPr>
          <w:lang w:eastAsia="ja-JP"/>
        </w:rPr>
        <w:t xml:space="preserve"> </w:t>
      </w:r>
      <w:del w:id="360" w:author="Finalized" w:date="2017-06-02T04:48:00Z">
        <w:r w:rsidR="007F5F22" w:rsidRPr="007F5F22" w:rsidDel="00FC3863">
          <w:rPr>
            <w:lang w:eastAsia="ja-JP"/>
          </w:rPr>
          <w:delText xml:space="preserve">Annex </w:delText>
        </w:r>
      </w:del>
      <w:ins w:id="361" w:author="Finalized" w:date="2017-06-02T04:48:00Z">
        <w:r w:rsidR="00FC3863">
          <w:rPr>
            <w:rFonts w:hint="eastAsia"/>
            <w:lang w:eastAsia="ja-JP"/>
          </w:rPr>
          <w:t>a</w:t>
        </w:r>
        <w:r w:rsidR="00FC3863" w:rsidRPr="007F5F22">
          <w:rPr>
            <w:lang w:eastAsia="ja-JP"/>
          </w:rPr>
          <w:t xml:space="preserve">nnex </w:t>
        </w:r>
      </w:ins>
      <w:r w:rsidR="007F5F22" w:rsidRPr="007F5F22">
        <w:rPr>
          <w:rFonts w:hint="eastAsia"/>
          <w:lang w:eastAsia="ja-JP"/>
        </w:rPr>
        <w:t>5</w:t>
      </w:r>
      <w:r w:rsidR="007F5F22" w:rsidRPr="007F5F22">
        <w:rPr>
          <w:lang w:eastAsia="ja-JP"/>
        </w:rPr>
        <w:t xml:space="preserve"> to </w:t>
      </w:r>
      <w:del w:id="362" w:author="Finalized" w:date="2017-03-28T16:50:00Z">
        <w:r w:rsidR="00476873" w:rsidDel="008853B0">
          <w:rPr>
            <w:lang w:eastAsia="ja-JP"/>
          </w:rPr>
          <w:delText>gtr</w:delText>
        </w:r>
        <w:r w:rsidR="007F5F22" w:rsidRPr="007F5F22" w:rsidDel="008853B0">
          <w:rPr>
            <w:lang w:eastAsia="ja-JP"/>
          </w:rPr>
          <w:delText xml:space="preserve"> </w:delText>
        </w:r>
      </w:del>
      <w:ins w:id="363" w:author="Finalized" w:date="2017-03-28T16:50:00Z">
        <w:r w:rsidR="008853B0">
          <w:rPr>
            <w:rFonts w:hint="eastAsia"/>
            <w:lang w:eastAsia="ja-JP"/>
          </w:rPr>
          <w:t>UN GTR</w:t>
        </w:r>
        <w:r w:rsidR="008853B0" w:rsidRPr="007F5F22">
          <w:rPr>
            <w:lang w:eastAsia="ja-JP"/>
          </w:rPr>
          <w:t xml:space="preserve"> </w:t>
        </w:r>
      </w:ins>
      <w:r w:rsidR="007F5F22" w:rsidRPr="007F5F22">
        <w:rPr>
          <w:lang w:eastAsia="ja-JP"/>
        </w:rPr>
        <w:t>No. 15</w:t>
      </w:r>
      <w:r w:rsidR="005B3E10">
        <w:rPr>
          <w:lang w:eastAsia="ja-JP"/>
        </w:rPr>
        <w:t>.</w:t>
      </w:r>
    </w:p>
    <w:p w14:paraId="6F1A27EA" w14:textId="243F1312" w:rsidR="00696F3E" w:rsidRPr="00696F3E" w:rsidRDefault="00E14FB0" w:rsidP="00696F3E">
      <w:pPr>
        <w:pStyle w:val="SingleTxtG"/>
        <w:tabs>
          <w:tab w:val="left" w:pos="567"/>
          <w:tab w:val="left" w:pos="1134"/>
          <w:tab w:val="left" w:pos="1701"/>
          <w:tab w:val="left" w:pos="2268"/>
          <w:tab w:val="left" w:pos="2835"/>
          <w:tab w:val="left" w:pos="3402"/>
          <w:tab w:val="left" w:pos="3969"/>
          <w:tab w:val="left" w:pos="4536"/>
          <w:tab w:val="left" w:pos="5103"/>
          <w:tab w:val="left" w:pos="5670"/>
          <w:tab w:val="left" w:pos="6340"/>
        </w:tabs>
        <w:ind w:left="2259" w:hanging="1125"/>
        <w:rPr>
          <w:lang w:eastAsia="ja-JP"/>
        </w:rPr>
      </w:pPr>
      <w:r>
        <w:rPr>
          <w:lang w:eastAsia="ja-JP"/>
        </w:rPr>
        <w:t>4.2.</w:t>
      </w:r>
      <w:r w:rsidR="00696F3E" w:rsidRPr="00696F3E">
        <w:rPr>
          <w:rFonts w:hint="eastAsia"/>
          <w:lang w:eastAsia="ja-JP"/>
        </w:rPr>
        <w:tab/>
      </w:r>
      <w:r w:rsidR="00696F3E">
        <w:rPr>
          <w:rFonts w:hint="eastAsia"/>
          <w:lang w:eastAsia="ja-JP"/>
        </w:rPr>
        <w:tab/>
      </w:r>
      <w:r w:rsidR="00696F3E" w:rsidRPr="00696F3E">
        <w:rPr>
          <w:lang w:eastAsia="ja-JP"/>
        </w:rPr>
        <w:t xml:space="preserve">Evaporative emission measurement </w:t>
      </w:r>
      <w:r w:rsidR="00352874">
        <w:rPr>
          <w:lang w:eastAsia="ja-JP"/>
        </w:rPr>
        <w:t>enclosure</w:t>
      </w:r>
    </w:p>
    <w:p w14:paraId="597A26DB" w14:textId="774A0976" w:rsidR="00F140ED" w:rsidRPr="00413620" w:rsidRDefault="00696F3E" w:rsidP="00812046">
      <w:pPr>
        <w:pStyle w:val="SingleTxtG"/>
        <w:ind w:left="2259"/>
        <w:rPr>
          <w:lang w:eastAsia="ja-JP"/>
        </w:rPr>
      </w:pPr>
      <w:r w:rsidRPr="00696F3E">
        <w:rPr>
          <w:lang w:eastAsia="ja-JP"/>
        </w:rPr>
        <w:t xml:space="preserve">The evaporative emission measurement enclosure shall meet the requirements </w:t>
      </w:r>
      <w:r w:rsidRPr="009207A0">
        <w:rPr>
          <w:lang w:eastAsia="ja-JP"/>
        </w:rPr>
        <w:t xml:space="preserve">of paragraph 4.2. </w:t>
      </w:r>
      <w:proofErr w:type="gramStart"/>
      <w:r w:rsidRPr="009207A0">
        <w:rPr>
          <w:lang w:eastAsia="ja-JP"/>
        </w:rPr>
        <w:t>of</w:t>
      </w:r>
      <w:proofErr w:type="gramEnd"/>
      <w:r w:rsidRPr="009207A0">
        <w:rPr>
          <w:lang w:eastAsia="ja-JP"/>
        </w:rPr>
        <w:t xml:space="preserve"> </w:t>
      </w:r>
      <w:del w:id="364" w:author="Finalized" w:date="2017-06-02T04:48:00Z">
        <w:r w:rsidRPr="009207A0" w:rsidDel="00FC3863">
          <w:rPr>
            <w:lang w:eastAsia="ja-JP"/>
          </w:rPr>
          <w:delText xml:space="preserve">Annex </w:delText>
        </w:r>
      </w:del>
      <w:ins w:id="365" w:author="Finalized" w:date="2017-06-02T04:48:00Z">
        <w:r w:rsidR="00FC3863">
          <w:rPr>
            <w:rFonts w:hint="eastAsia"/>
            <w:lang w:eastAsia="ja-JP"/>
          </w:rPr>
          <w:t>a</w:t>
        </w:r>
        <w:r w:rsidR="00FC3863" w:rsidRPr="009207A0">
          <w:rPr>
            <w:lang w:eastAsia="ja-JP"/>
          </w:rPr>
          <w:t xml:space="preserve">nnex </w:t>
        </w:r>
      </w:ins>
      <w:r w:rsidRPr="009207A0">
        <w:rPr>
          <w:lang w:eastAsia="ja-JP"/>
        </w:rPr>
        <w:t xml:space="preserve">7 to </w:t>
      </w:r>
      <w:r w:rsidR="00126C0C">
        <w:rPr>
          <w:lang w:eastAsia="ja-JP"/>
        </w:rPr>
        <w:t>the 07 series of amendments to Regulation No. 83 (Regulation No. 83-07)</w:t>
      </w:r>
      <w:r w:rsidRPr="009207A0">
        <w:rPr>
          <w:lang w:eastAsia="ja-JP"/>
        </w:rPr>
        <w:t>.</w:t>
      </w:r>
    </w:p>
    <w:p w14:paraId="3E317A4C" w14:textId="22CB6D63" w:rsidR="00696F3E" w:rsidRPr="00413620" w:rsidRDefault="00126C0C" w:rsidP="00696F3E">
      <w:pPr>
        <w:pStyle w:val="SingleTxtG"/>
        <w:ind w:left="2259" w:hanging="1125"/>
        <w:rPr>
          <w:lang w:eastAsia="ja-JP"/>
        </w:rPr>
      </w:pPr>
      <w:r>
        <w:rPr>
          <w:lang w:eastAsia="ja-JP"/>
        </w:rPr>
        <w:t>4.3.</w:t>
      </w:r>
      <w:r w:rsidR="00F140ED" w:rsidRPr="00413620">
        <w:rPr>
          <w:rFonts w:hint="eastAsia"/>
          <w:lang w:eastAsia="ja-JP"/>
        </w:rPr>
        <w:tab/>
      </w:r>
      <w:r w:rsidR="00696F3E" w:rsidRPr="00413620">
        <w:rPr>
          <w:lang w:eastAsia="ja-JP"/>
        </w:rPr>
        <w:t>Analytical systems</w:t>
      </w:r>
    </w:p>
    <w:p w14:paraId="0B2D8E2E" w14:textId="6C38FAF0" w:rsidR="00B57221" w:rsidRDefault="00F140ED" w:rsidP="00F140ED">
      <w:pPr>
        <w:pStyle w:val="SingleTxtG"/>
        <w:ind w:left="2259" w:hanging="1125"/>
        <w:rPr>
          <w:rStyle w:val="CommentReference"/>
          <w:lang w:eastAsia="ja-JP"/>
        </w:rPr>
      </w:pPr>
      <w:r w:rsidRPr="00413620">
        <w:rPr>
          <w:rFonts w:hint="eastAsia"/>
          <w:lang w:eastAsia="ja-JP"/>
        </w:rPr>
        <w:tab/>
      </w:r>
      <w:r w:rsidR="00696F3E" w:rsidRPr="00413620">
        <w:rPr>
          <w:lang w:eastAsia="ja-JP"/>
        </w:rPr>
        <w:t xml:space="preserve">The analytical systems shall meet the requirements </w:t>
      </w:r>
      <w:r w:rsidR="00696F3E" w:rsidRPr="009207A0">
        <w:rPr>
          <w:lang w:eastAsia="ja-JP"/>
        </w:rPr>
        <w:t xml:space="preserve">of paragraph 4.3. </w:t>
      </w:r>
      <w:proofErr w:type="gramStart"/>
      <w:r w:rsidR="00696F3E" w:rsidRPr="009207A0">
        <w:rPr>
          <w:lang w:eastAsia="ja-JP"/>
        </w:rPr>
        <w:t>of</w:t>
      </w:r>
      <w:proofErr w:type="gramEnd"/>
      <w:r w:rsidR="00696F3E" w:rsidRPr="009207A0">
        <w:rPr>
          <w:lang w:eastAsia="ja-JP"/>
        </w:rPr>
        <w:t xml:space="preserve"> </w:t>
      </w:r>
      <w:del w:id="366" w:author="Finalized" w:date="2017-06-02T04:48:00Z">
        <w:r w:rsidR="00696F3E" w:rsidRPr="009207A0" w:rsidDel="00FC3863">
          <w:rPr>
            <w:lang w:eastAsia="ja-JP"/>
          </w:rPr>
          <w:delText xml:space="preserve">Annex </w:delText>
        </w:r>
      </w:del>
      <w:ins w:id="367" w:author="Finalized" w:date="2017-06-02T04:48:00Z">
        <w:r w:rsidR="00FC3863">
          <w:rPr>
            <w:rFonts w:hint="eastAsia"/>
            <w:lang w:eastAsia="ja-JP"/>
          </w:rPr>
          <w:t>a</w:t>
        </w:r>
        <w:r w:rsidR="00FC3863" w:rsidRPr="009207A0">
          <w:rPr>
            <w:lang w:eastAsia="ja-JP"/>
          </w:rPr>
          <w:t xml:space="preserve">nnex </w:t>
        </w:r>
      </w:ins>
      <w:r w:rsidR="00696F3E" w:rsidRPr="009207A0">
        <w:rPr>
          <w:lang w:eastAsia="ja-JP"/>
        </w:rPr>
        <w:t>7 to Regulation No</w:t>
      </w:r>
      <w:r w:rsidR="008C291F" w:rsidRPr="009207A0">
        <w:rPr>
          <w:lang w:eastAsia="ja-JP"/>
        </w:rPr>
        <w:t>.</w:t>
      </w:r>
      <w:r w:rsidR="00696F3E" w:rsidRPr="009207A0">
        <w:rPr>
          <w:lang w:eastAsia="ja-JP"/>
        </w:rPr>
        <w:t xml:space="preserve"> 83</w:t>
      </w:r>
      <w:r w:rsidR="00C269E3">
        <w:rPr>
          <w:rFonts w:hint="eastAsia"/>
          <w:lang w:eastAsia="ja-JP"/>
        </w:rPr>
        <w:t>-07</w:t>
      </w:r>
      <w:r w:rsidR="004D3683">
        <w:rPr>
          <w:rFonts w:hint="eastAsia"/>
          <w:lang w:eastAsia="ja-JP"/>
        </w:rPr>
        <w:t>. C</w:t>
      </w:r>
      <w:r w:rsidR="000943F2">
        <w:t>ontinuous measuring of hydrocarbons is not mandatory unless the fixed volume type enclosure is used.</w:t>
      </w:r>
    </w:p>
    <w:p w14:paraId="6DB422A5" w14:textId="385AE3D3" w:rsidR="00F140ED" w:rsidRPr="00413620" w:rsidRDefault="001C1D12" w:rsidP="00F140ED">
      <w:pPr>
        <w:pStyle w:val="SingleTxtG"/>
        <w:ind w:left="2259" w:hanging="1125"/>
        <w:rPr>
          <w:lang w:eastAsia="ja-JP"/>
        </w:rPr>
      </w:pPr>
      <w:r>
        <w:rPr>
          <w:lang w:eastAsia="ja-JP"/>
        </w:rPr>
        <w:t>4.4.</w:t>
      </w:r>
      <w:r w:rsidR="00F140ED" w:rsidRPr="00413620">
        <w:rPr>
          <w:rFonts w:hint="eastAsia"/>
          <w:lang w:eastAsia="ja-JP"/>
        </w:rPr>
        <w:tab/>
      </w:r>
      <w:r w:rsidR="00254AAA">
        <w:rPr>
          <w:lang w:eastAsia="ja-JP"/>
        </w:rPr>
        <w:t>Temperature recording</w:t>
      </w:r>
      <w:ins w:id="368" w:author="Finalized" w:date="2017-04-17T10:57:00Z">
        <w:r w:rsidR="00042E71">
          <w:rPr>
            <w:rFonts w:hint="eastAsia"/>
            <w:lang w:eastAsia="ja-JP"/>
          </w:rPr>
          <w:t xml:space="preserve"> system</w:t>
        </w:r>
      </w:ins>
    </w:p>
    <w:p w14:paraId="32A20D07" w14:textId="338F99DE" w:rsidR="00F140ED" w:rsidRPr="009207A0" w:rsidRDefault="00F140ED" w:rsidP="00F140ED">
      <w:pPr>
        <w:pStyle w:val="SingleTxtG"/>
        <w:ind w:left="2259" w:hanging="1125"/>
        <w:rPr>
          <w:lang w:eastAsia="ja-JP"/>
        </w:rPr>
      </w:pPr>
      <w:r w:rsidRPr="00413620">
        <w:rPr>
          <w:rFonts w:hint="eastAsia"/>
          <w:lang w:eastAsia="ja-JP"/>
        </w:rPr>
        <w:tab/>
      </w:r>
      <w:r w:rsidRPr="00413620">
        <w:rPr>
          <w:lang w:eastAsia="ja-JP"/>
        </w:rPr>
        <w:t xml:space="preserve">The temperature recording shall meet the requirements </w:t>
      </w:r>
      <w:r w:rsidRPr="009207A0">
        <w:rPr>
          <w:lang w:eastAsia="ja-JP"/>
        </w:rPr>
        <w:t xml:space="preserve">of paragraph 4.5. </w:t>
      </w:r>
      <w:proofErr w:type="gramStart"/>
      <w:r w:rsidRPr="009207A0">
        <w:rPr>
          <w:lang w:eastAsia="ja-JP"/>
        </w:rPr>
        <w:t>of</w:t>
      </w:r>
      <w:proofErr w:type="gramEnd"/>
      <w:r w:rsidRPr="009207A0">
        <w:rPr>
          <w:lang w:eastAsia="ja-JP"/>
        </w:rPr>
        <w:t xml:space="preserve"> </w:t>
      </w:r>
      <w:del w:id="369" w:author="Finalized" w:date="2017-06-02T04:48:00Z">
        <w:r w:rsidRPr="009207A0" w:rsidDel="00FC3863">
          <w:rPr>
            <w:lang w:eastAsia="ja-JP"/>
          </w:rPr>
          <w:delText xml:space="preserve">Annex </w:delText>
        </w:r>
      </w:del>
      <w:ins w:id="370" w:author="Finalized" w:date="2017-06-02T04:48:00Z">
        <w:r w:rsidR="00FC3863">
          <w:rPr>
            <w:rFonts w:hint="eastAsia"/>
            <w:lang w:eastAsia="ja-JP"/>
          </w:rPr>
          <w:t>a</w:t>
        </w:r>
        <w:r w:rsidR="00FC3863" w:rsidRPr="009207A0">
          <w:rPr>
            <w:lang w:eastAsia="ja-JP"/>
          </w:rPr>
          <w:t xml:space="preserve">nnex </w:t>
        </w:r>
      </w:ins>
      <w:r w:rsidRPr="009207A0">
        <w:rPr>
          <w:lang w:eastAsia="ja-JP"/>
        </w:rPr>
        <w:t>7 to Regulation No</w:t>
      </w:r>
      <w:r w:rsidR="00477B34" w:rsidRPr="009207A0">
        <w:rPr>
          <w:lang w:eastAsia="ja-JP"/>
        </w:rPr>
        <w:t>.</w:t>
      </w:r>
      <w:r w:rsidRPr="009207A0">
        <w:rPr>
          <w:lang w:eastAsia="ja-JP"/>
        </w:rPr>
        <w:t xml:space="preserve"> 83</w:t>
      </w:r>
      <w:r w:rsidR="00C269E3">
        <w:rPr>
          <w:rFonts w:hint="eastAsia"/>
          <w:lang w:eastAsia="ja-JP"/>
        </w:rPr>
        <w:t>-07</w:t>
      </w:r>
      <w:r w:rsidRPr="009207A0">
        <w:rPr>
          <w:lang w:eastAsia="ja-JP"/>
        </w:rPr>
        <w:t>.</w:t>
      </w:r>
    </w:p>
    <w:p w14:paraId="0DDA8D67" w14:textId="46C60C14" w:rsidR="00F140ED" w:rsidRPr="00413620" w:rsidRDefault="001C1D12" w:rsidP="00E14FB0">
      <w:pPr>
        <w:pStyle w:val="SingleTxtG"/>
        <w:ind w:left="2257" w:hanging="1123"/>
        <w:rPr>
          <w:lang w:eastAsia="ja-JP"/>
        </w:rPr>
      </w:pPr>
      <w:r>
        <w:rPr>
          <w:lang w:eastAsia="ja-JP"/>
        </w:rPr>
        <w:t>4.5.</w:t>
      </w:r>
      <w:r w:rsidR="00F140ED" w:rsidRPr="00413620">
        <w:rPr>
          <w:rFonts w:hint="eastAsia"/>
          <w:lang w:eastAsia="ja-JP"/>
        </w:rPr>
        <w:tab/>
      </w:r>
      <w:r w:rsidR="00254AAA">
        <w:rPr>
          <w:lang w:eastAsia="ja-JP"/>
        </w:rPr>
        <w:t>Pressure recording</w:t>
      </w:r>
      <w:ins w:id="371" w:author="Finalized" w:date="2017-04-17T10:57:00Z">
        <w:r w:rsidR="00042E71">
          <w:rPr>
            <w:rFonts w:hint="eastAsia"/>
            <w:lang w:eastAsia="ja-JP"/>
          </w:rPr>
          <w:t xml:space="preserve"> system</w:t>
        </w:r>
      </w:ins>
    </w:p>
    <w:p w14:paraId="146F6351" w14:textId="5C1B07AA" w:rsidR="00706AFE" w:rsidRPr="00B143AB" w:rsidRDefault="00F140ED" w:rsidP="00E14FB0">
      <w:pPr>
        <w:pStyle w:val="SingleTxtG"/>
        <w:ind w:left="2257" w:hanging="1123"/>
        <w:rPr>
          <w:lang w:eastAsia="ja-JP"/>
        </w:rPr>
      </w:pPr>
      <w:r w:rsidRPr="00413620">
        <w:rPr>
          <w:rFonts w:hint="eastAsia"/>
          <w:lang w:eastAsia="ja-JP"/>
        </w:rPr>
        <w:tab/>
      </w:r>
      <w:r w:rsidRPr="00413620">
        <w:rPr>
          <w:lang w:eastAsia="ja-JP"/>
        </w:rPr>
        <w:t xml:space="preserve">The pressure recording shall meet the </w:t>
      </w:r>
      <w:r w:rsidRPr="009207A0">
        <w:rPr>
          <w:lang w:eastAsia="ja-JP"/>
        </w:rPr>
        <w:t xml:space="preserve">requirements of paragraph 4.6. </w:t>
      </w:r>
      <w:proofErr w:type="gramStart"/>
      <w:r w:rsidRPr="009207A0">
        <w:rPr>
          <w:lang w:eastAsia="ja-JP"/>
        </w:rPr>
        <w:t>of</w:t>
      </w:r>
      <w:proofErr w:type="gramEnd"/>
      <w:r w:rsidRPr="009207A0">
        <w:rPr>
          <w:lang w:eastAsia="ja-JP"/>
        </w:rPr>
        <w:t xml:space="preserve"> </w:t>
      </w:r>
      <w:del w:id="372" w:author="Finalized" w:date="2017-06-02T04:48:00Z">
        <w:r w:rsidRPr="009207A0" w:rsidDel="00FC3863">
          <w:rPr>
            <w:lang w:eastAsia="ja-JP"/>
          </w:rPr>
          <w:delText xml:space="preserve">Annex </w:delText>
        </w:r>
      </w:del>
      <w:ins w:id="373" w:author="Finalized" w:date="2017-06-02T04:48:00Z">
        <w:r w:rsidR="00FC3863">
          <w:rPr>
            <w:rFonts w:hint="eastAsia"/>
            <w:lang w:eastAsia="ja-JP"/>
          </w:rPr>
          <w:t>a</w:t>
        </w:r>
        <w:r w:rsidR="00FC3863" w:rsidRPr="009207A0">
          <w:rPr>
            <w:lang w:eastAsia="ja-JP"/>
          </w:rPr>
          <w:t xml:space="preserve">nnex </w:t>
        </w:r>
      </w:ins>
      <w:r w:rsidRPr="009207A0">
        <w:rPr>
          <w:lang w:eastAsia="ja-JP"/>
        </w:rPr>
        <w:t>7 to Regulation No</w:t>
      </w:r>
      <w:r w:rsidR="00477B34" w:rsidRPr="009207A0">
        <w:rPr>
          <w:lang w:eastAsia="ja-JP"/>
        </w:rPr>
        <w:t>.</w:t>
      </w:r>
      <w:r w:rsidRPr="009207A0">
        <w:rPr>
          <w:lang w:eastAsia="ja-JP"/>
        </w:rPr>
        <w:t xml:space="preserve"> 83</w:t>
      </w:r>
      <w:r w:rsidR="00C269E3">
        <w:rPr>
          <w:rFonts w:hint="eastAsia"/>
          <w:lang w:eastAsia="ja-JP"/>
        </w:rPr>
        <w:t>-07</w:t>
      </w:r>
      <w:r w:rsidR="00706AFE" w:rsidRPr="009207A0">
        <w:rPr>
          <w:rFonts w:hint="eastAsia"/>
          <w:lang w:eastAsia="ja-JP"/>
        </w:rPr>
        <w:t>,</w:t>
      </w:r>
      <w:r w:rsidR="00706AFE" w:rsidRPr="00B143AB">
        <w:rPr>
          <w:rFonts w:hint="eastAsia"/>
          <w:lang w:eastAsia="ja-JP"/>
        </w:rPr>
        <w:t xml:space="preserve"> except that the accuracy </w:t>
      </w:r>
      <w:r w:rsidR="009A6F95">
        <w:rPr>
          <w:lang w:eastAsia="ja-JP"/>
        </w:rPr>
        <w:t xml:space="preserve">and resolution </w:t>
      </w:r>
      <w:r w:rsidR="00706AFE" w:rsidRPr="00B143AB">
        <w:rPr>
          <w:rFonts w:hint="eastAsia"/>
          <w:lang w:eastAsia="ja-JP"/>
        </w:rPr>
        <w:t xml:space="preserve">of the pressure recording system </w:t>
      </w:r>
      <w:r w:rsidR="009A6F95">
        <w:rPr>
          <w:lang w:eastAsia="ja-JP"/>
        </w:rPr>
        <w:t>defined</w:t>
      </w:r>
      <w:r w:rsidR="00706AFE" w:rsidRPr="00B143AB">
        <w:rPr>
          <w:rFonts w:hint="eastAsia"/>
          <w:lang w:eastAsia="ja-JP"/>
        </w:rPr>
        <w:t xml:space="preserve"> in </w:t>
      </w:r>
      <w:r w:rsidR="009A6F95">
        <w:rPr>
          <w:lang w:eastAsia="ja-JP"/>
        </w:rPr>
        <w:t>paragraph</w:t>
      </w:r>
      <w:r w:rsidR="00706AFE" w:rsidRPr="00B143AB">
        <w:rPr>
          <w:rFonts w:hint="eastAsia"/>
          <w:lang w:eastAsia="ja-JP"/>
        </w:rPr>
        <w:t xml:space="preserve"> 4.6.2. </w:t>
      </w:r>
      <w:proofErr w:type="gramStart"/>
      <w:r w:rsidR="00E35F46">
        <w:rPr>
          <w:lang w:eastAsia="ja-JP"/>
        </w:rPr>
        <w:t>of</w:t>
      </w:r>
      <w:proofErr w:type="gramEnd"/>
      <w:r w:rsidR="00E35F46">
        <w:rPr>
          <w:lang w:eastAsia="ja-JP"/>
        </w:rPr>
        <w:t xml:space="preserve"> </w:t>
      </w:r>
      <w:ins w:id="374" w:author="Finalized" w:date="2017-06-02T04:48:00Z">
        <w:r w:rsidR="00FC3863">
          <w:rPr>
            <w:rFonts w:hint="eastAsia"/>
            <w:lang w:eastAsia="ja-JP"/>
          </w:rPr>
          <w:t>a</w:t>
        </w:r>
      </w:ins>
      <w:ins w:id="375" w:author="Finalized" w:date="2017-04-12T17:56:00Z">
        <w:r w:rsidR="00FD0F8C" w:rsidRPr="009207A0">
          <w:rPr>
            <w:lang w:eastAsia="ja-JP"/>
          </w:rPr>
          <w:t>nnex 7 to Regulation No. 83</w:t>
        </w:r>
        <w:r w:rsidR="00FD0F8C">
          <w:rPr>
            <w:rFonts w:hint="eastAsia"/>
            <w:lang w:eastAsia="ja-JP"/>
          </w:rPr>
          <w:t xml:space="preserve">-07 </w:t>
        </w:r>
      </w:ins>
      <w:del w:id="376" w:author="Finalized" w:date="2017-04-12T17:56:00Z">
        <w:r w:rsidR="006A0CD4" w:rsidDel="00FD0F8C">
          <w:rPr>
            <w:lang w:eastAsia="ja-JP"/>
          </w:rPr>
          <w:delText xml:space="preserve">that </w:delText>
        </w:r>
        <w:r w:rsidR="00E35F46" w:rsidDel="00FD0F8C">
          <w:rPr>
            <w:lang w:eastAsia="ja-JP"/>
          </w:rPr>
          <w:delText xml:space="preserve">annex </w:delText>
        </w:r>
      </w:del>
      <w:r w:rsidR="00706AFE" w:rsidRPr="00B143AB">
        <w:rPr>
          <w:rFonts w:hint="eastAsia"/>
          <w:lang w:eastAsia="ja-JP"/>
        </w:rPr>
        <w:t>shall be</w:t>
      </w:r>
      <w:r w:rsidR="009A6F95">
        <w:rPr>
          <w:lang w:eastAsia="ja-JP"/>
        </w:rPr>
        <w:t>:</w:t>
      </w:r>
    </w:p>
    <w:p w14:paraId="1041C510" w14:textId="77777777" w:rsidR="00B143AB" w:rsidRPr="00B143AB" w:rsidRDefault="00C36594" w:rsidP="00706AFE">
      <w:pPr>
        <w:pStyle w:val="SingleTxtG"/>
        <w:ind w:left="2259"/>
        <w:rPr>
          <w:lang w:eastAsia="ja-JP"/>
        </w:rPr>
      </w:pPr>
      <w:r>
        <w:rPr>
          <w:rFonts w:hint="eastAsia"/>
          <w:lang w:eastAsia="ja-JP"/>
        </w:rPr>
        <w:t>(a)</w:t>
      </w:r>
      <w:r>
        <w:rPr>
          <w:lang w:eastAsia="ja-JP"/>
        </w:rPr>
        <w:tab/>
      </w:r>
      <w:r w:rsidR="00B143AB" w:rsidRPr="00B143AB">
        <w:rPr>
          <w:rFonts w:hint="eastAsia"/>
          <w:lang w:eastAsia="ja-JP"/>
        </w:rPr>
        <w:t>A</w:t>
      </w:r>
      <w:r w:rsidR="00E55A36">
        <w:rPr>
          <w:lang w:eastAsia="ja-JP"/>
        </w:rPr>
        <w:t>c</w:t>
      </w:r>
      <w:r w:rsidR="00B143AB" w:rsidRPr="00B143AB">
        <w:rPr>
          <w:rFonts w:hint="eastAsia"/>
          <w:lang w:eastAsia="ja-JP"/>
        </w:rPr>
        <w:t>curacy</w:t>
      </w:r>
      <w:r w:rsidR="00532306">
        <w:rPr>
          <w:rFonts w:hint="eastAsia"/>
          <w:lang w:eastAsia="ja-JP"/>
        </w:rPr>
        <w:t xml:space="preserve">: </w:t>
      </w:r>
      <w:r w:rsidR="006A2178" w:rsidRPr="00194DF1">
        <w:rPr>
          <w:color w:val="000000"/>
          <w:kern w:val="24"/>
        </w:rPr>
        <w:t>±</w:t>
      </w:r>
      <w:r w:rsidR="00532306">
        <w:rPr>
          <w:rFonts w:hint="eastAsia"/>
          <w:lang w:eastAsia="ja-JP"/>
        </w:rPr>
        <w:t>0.</w:t>
      </w:r>
      <w:r w:rsidR="005E690D">
        <w:rPr>
          <w:rFonts w:hint="eastAsia"/>
          <w:lang w:eastAsia="ja-JP"/>
        </w:rPr>
        <w:t>3</w:t>
      </w:r>
      <w:r w:rsidR="00B143AB" w:rsidRPr="00B143AB">
        <w:rPr>
          <w:rFonts w:hint="eastAsia"/>
          <w:lang w:eastAsia="ja-JP"/>
        </w:rPr>
        <w:t xml:space="preserve"> </w:t>
      </w:r>
      <w:proofErr w:type="spellStart"/>
      <w:r w:rsidR="00B143AB" w:rsidRPr="00B143AB">
        <w:rPr>
          <w:rFonts w:hint="eastAsia"/>
          <w:lang w:eastAsia="ja-JP"/>
        </w:rPr>
        <w:t>kPa</w:t>
      </w:r>
      <w:proofErr w:type="spellEnd"/>
    </w:p>
    <w:p w14:paraId="4631B7DA" w14:textId="2FCD8AFD" w:rsidR="00F140ED" w:rsidRPr="00B143AB" w:rsidRDefault="00C36594" w:rsidP="00B143AB">
      <w:pPr>
        <w:pStyle w:val="SingleTxtG"/>
        <w:ind w:left="2259"/>
        <w:rPr>
          <w:lang w:eastAsia="ja-JP"/>
        </w:rPr>
      </w:pPr>
      <w:r>
        <w:rPr>
          <w:rFonts w:hint="eastAsia"/>
          <w:lang w:eastAsia="ja-JP"/>
        </w:rPr>
        <w:t>(b)</w:t>
      </w:r>
      <w:r>
        <w:rPr>
          <w:lang w:eastAsia="ja-JP"/>
        </w:rPr>
        <w:tab/>
      </w:r>
      <w:r w:rsidR="00B143AB" w:rsidRPr="00B143AB">
        <w:rPr>
          <w:rFonts w:hint="eastAsia"/>
          <w:lang w:eastAsia="ja-JP"/>
        </w:rPr>
        <w:t xml:space="preserve">Resolution: </w:t>
      </w:r>
      <w:del w:id="377" w:author="Finalized" w:date="2017-03-28T16:50:00Z">
        <w:r w:rsidR="006A2178" w:rsidRPr="00194DF1" w:rsidDel="008853B0">
          <w:rPr>
            <w:color w:val="000000"/>
            <w:kern w:val="24"/>
          </w:rPr>
          <w:delText>±</w:delText>
        </w:r>
      </w:del>
      <w:r w:rsidR="00B143AB" w:rsidRPr="00B143AB">
        <w:rPr>
          <w:rFonts w:hint="eastAsia"/>
          <w:lang w:eastAsia="ja-JP"/>
        </w:rPr>
        <w:t>0.</w:t>
      </w:r>
      <w:r w:rsidR="00532306">
        <w:rPr>
          <w:rFonts w:hint="eastAsia"/>
          <w:lang w:eastAsia="ja-JP"/>
        </w:rPr>
        <w:t>025</w:t>
      </w:r>
      <w:r w:rsidR="00B143AB" w:rsidRPr="00B143AB">
        <w:rPr>
          <w:rFonts w:hint="eastAsia"/>
          <w:lang w:eastAsia="ja-JP"/>
        </w:rPr>
        <w:t xml:space="preserve"> </w:t>
      </w:r>
      <w:proofErr w:type="spellStart"/>
      <w:r w:rsidR="00B143AB" w:rsidRPr="00B143AB">
        <w:rPr>
          <w:rFonts w:hint="eastAsia"/>
          <w:lang w:eastAsia="ja-JP"/>
        </w:rPr>
        <w:t>kPa</w:t>
      </w:r>
      <w:proofErr w:type="spellEnd"/>
      <w:r w:rsidR="00B143AB" w:rsidRPr="00B143AB">
        <w:rPr>
          <w:rFonts w:hint="eastAsia"/>
          <w:lang w:eastAsia="ja-JP"/>
        </w:rPr>
        <w:t xml:space="preserve"> </w:t>
      </w:r>
    </w:p>
    <w:p w14:paraId="7C66F325" w14:textId="77777777" w:rsidR="00F140ED" w:rsidRPr="00413620" w:rsidRDefault="00126C0C" w:rsidP="00F140ED">
      <w:pPr>
        <w:pStyle w:val="SingleTxtG"/>
        <w:ind w:left="2259" w:hanging="1125"/>
        <w:rPr>
          <w:lang w:eastAsia="ja-JP"/>
        </w:rPr>
      </w:pPr>
      <w:r>
        <w:rPr>
          <w:lang w:eastAsia="ja-JP"/>
        </w:rPr>
        <w:t>4.6.</w:t>
      </w:r>
      <w:r w:rsidR="00F140ED" w:rsidRPr="00413620">
        <w:rPr>
          <w:rFonts w:hint="eastAsia"/>
          <w:lang w:eastAsia="ja-JP"/>
        </w:rPr>
        <w:tab/>
      </w:r>
      <w:r w:rsidR="00C36594">
        <w:rPr>
          <w:lang w:eastAsia="ja-JP"/>
        </w:rPr>
        <w:t>Fans</w:t>
      </w:r>
    </w:p>
    <w:p w14:paraId="148AC130" w14:textId="5DBE80A5" w:rsidR="00F140ED" w:rsidRPr="00B143AB" w:rsidRDefault="00F140ED" w:rsidP="00B143AB">
      <w:pPr>
        <w:pStyle w:val="SingleTxtG"/>
        <w:ind w:left="2259" w:hanging="1125"/>
        <w:rPr>
          <w:lang w:eastAsia="ja-JP"/>
        </w:rPr>
      </w:pPr>
      <w:r w:rsidRPr="00413620">
        <w:rPr>
          <w:rFonts w:hint="eastAsia"/>
          <w:lang w:eastAsia="ja-JP"/>
        </w:rPr>
        <w:tab/>
      </w:r>
      <w:r w:rsidRPr="00413620">
        <w:rPr>
          <w:lang w:eastAsia="ja-JP"/>
        </w:rPr>
        <w:t xml:space="preserve">The fans shall meet the requirements </w:t>
      </w:r>
      <w:r w:rsidRPr="009207A0">
        <w:rPr>
          <w:lang w:eastAsia="ja-JP"/>
        </w:rPr>
        <w:t xml:space="preserve">of paragraph 4.7. </w:t>
      </w:r>
      <w:proofErr w:type="gramStart"/>
      <w:r w:rsidRPr="009207A0">
        <w:rPr>
          <w:lang w:eastAsia="ja-JP"/>
        </w:rPr>
        <w:t>of</w:t>
      </w:r>
      <w:proofErr w:type="gramEnd"/>
      <w:r w:rsidRPr="009207A0">
        <w:rPr>
          <w:lang w:eastAsia="ja-JP"/>
        </w:rPr>
        <w:t xml:space="preserve"> </w:t>
      </w:r>
      <w:del w:id="378" w:author="Finalized" w:date="2017-06-02T04:48:00Z">
        <w:r w:rsidRPr="009207A0" w:rsidDel="00FC3863">
          <w:rPr>
            <w:lang w:eastAsia="ja-JP"/>
          </w:rPr>
          <w:delText xml:space="preserve">Annex </w:delText>
        </w:r>
      </w:del>
      <w:ins w:id="379" w:author="Finalized" w:date="2017-06-02T04:48:00Z">
        <w:r w:rsidR="00FC3863">
          <w:rPr>
            <w:rFonts w:hint="eastAsia"/>
            <w:lang w:eastAsia="ja-JP"/>
          </w:rPr>
          <w:t>a</w:t>
        </w:r>
        <w:r w:rsidR="00FC3863" w:rsidRPr="009207A0">
          <w:rPr>
            <w:lang w:eastAsia="ja-JP"/>
          </w:rPr>
          <w:t xml:space="preserve">nnex </w:t>
        </w:r>
      </w:ins>
      <w:r w:rsidRPr="009207A0">
        <w:rPr>
          <w:lang w:eastAsia="ja-JP"/>
        </w:rPr>
        <w:t>7 to Regulation No</w:t>
      </w:r>
      <w:r w:rsidR="00477B34" w:rsidRPr="009207A0">
        <w:rPr>
          <w:lang w:eastAsia="ja-JP"/>
        </w:rPr>
        <w:t>.</w:t>
      </w:r>
      <w:r w:rsidRPr="009207A0">
        <w:rPr>
          <w:lang w:eastAsia="ja-JP"/>
        </w:rPr>
        <w:t xml:space="preserve"> 83</w:t>
      </w:r>
      <w:r w:rsidR="00C269E3">
        <w:rPr>
          <w:rFonts w:hint="eastAsia"/>
          <w:lang w:eastAsia="ja-JP"/>
        </w:rPr>
        <w:t>-07</w:t>
      </w:r>
      <w:r w:rsidR="00B143AB" w:rsidRPr="009207A0">
        <w:rPr>
          <w:rFonts w:hint="eastAsia"/>
          <w:lang w:eastAsia="ja-JP"/>
        </w:rPr>
        <w:t xml:space="preserve">, </w:t>
      </w:r>
      <w:r w:rsidR="00B143AB" w:rsidRPr="00B143AB">
        <w:rPr>
          <w:rFonts w:hint="eastAsia"/>
          <w:lang w:eastAsia="ja-JP"/>
        </w:rPr>
        <w:t xml:space="preserve">except that the </w:t>
      </w:r>
      <w:r w:rsidR="00B143AB">
        <w:rPr>
          <w:rFonts w:hint="eastAsia"/>
          <w:lang w:eastAsia="ja-JP"/>
        </w:rPr>
        <w:t xml:space="preserve">capacity </w:t>
      </w:r>
      <w:r w:rsidR="006A2178">
        <w:rPr>
          <w:lang w:eastAsia="ja-JP"/>
        </w:rPr>
        <w:t xml:space="preserve">of the </w:t>
      </w:r>
      <w:r w:rsidR="00B143AB">
        <w:rPr>
          <w:rFonts w:hint="eastAsia"/>
          <w:lang w:eastAsia="ja-JP"/>
        </w:rPr>
        <w:t xml:space="preserve">blowers </w:t>
      </w:r>
      <w:r w:rsidR="00D71915">
        <w:rPr>
          <w:lang w:eastAsia="ja-JP"/>
        </w:rPr>
        <w:t>sh</w:t>
      </w:r>
      <w:r w:rsidR="00B143AB">
        <w:rPr>
          <w:rFonts w:hint="eastAsia"/>
          <w:lang w:eastAsia="ja-JP"/>
        </w:rPr>
        <w:t>all be 0.1 to 0.5</w:t>
      </w:r>
      <w:r w:rsidR="009A6F95">
        <w:rPr>
          <w:lang w:eastAsia="ja-JP"/>
        </w:rPr>
        <w:t> m³/sec</w:t>
      </w:r>
      <w:r w:rsidR="00B143AB">
        <w:rPr>
          <w:rFonts w:hint="eastAsia"/>
          <w:lang w:eastAsia="ja-JP"/>
        </w:rPr>
        <w:t xml:space="preserve"> instead of 0.1 to 0.5 m</w:t>
      </w:r>
      <w:r w:rsidR="009A6F95">
        <w:rPr>
          <w:rFonts w:hint="eastAsia"/>
          <w:lang w:eastAsia="ja-JP"/>
        </w:rPr>
        <w:t>³</w:t>
      </w:r>
      <w:r w:rsidR="00B143AB">
        <w:rPr>
          <w:rFonts w:hint="eastAsia"/>
          <w:lang w:eastAsia="ja-JP"/>
        </w:rPr>
        <w:t>/min.</w:t>
      </w:r>
    </w:p>
    <w:p w14:paraId="2A2213E6" w14:textId="77777777" w:rsidR="00F140ED" w:rsidRPr="00413620" w:rsidRDefault="00C36594" w:rsidP="00F140ED">
      <w:pPr>
        <w:pStyle w:val="SingleTxtG"/>
        <w:ind w:left="2259" w:hanging="1125"/>
        <w:rPr>
          <w:lang w:eastAsia="ja-JP"/>
        </w:rPr>
      </w:pPr>
      <w:r>
        <w:rPr>
          <w:lang w:eastAsia="ja-JP"/>
        </w:rPr>
        <w:t>4.7.</w:t>
      </w:r>
      <w:r w:rsidR="00F140ED" w:rsidRPr="00413620">
        <w:rPr>
          <w:rFonts w:hint="eastAsia"/>
          <w:lang w:eastAsia="ja-JP"/>
        </w:rPr>
        <w:tab/>
      </w:r>
      <w:r w:rsidR="006A0CD4">
        <w:rPr>
          <w:lang w:eastAsia="ja-JP"/>
        </w:rPr>
        <w:t>Calibration gases</w:t>
      </w:r>
    </w:p>
    <w:p w14:paraId="786220A3" w14:textId="7CE94422" w:rsidR="00F140ED" w:rsidRPr="009207A0" w:rsidRDefault="00F140ED" w:rsidP="00F140ED">
      <w:pPr>
        <w:pStyle w:val="SingleTxtG"/>
        <w:ind w:left="2259" w:hanging="1125"/>
        <w:rPr>
          <w:lang w:eastAsia="ja-JP"/>
        </w:rPr>
      </w:pPr>
      <w:r w:rsidRPr="00413620">
        <w:rPr>
          <w:rFonts w:hint="eastAsia"/>
          <w:lang w:eastAsia="ja-JP"/>
        </w:rPr>
        <w:tab/>
      </w:r>
      <w:r w:rsidRPr="00413620">
        <w:rPr>
          <w:lang w:eastAsia="ja-JP"/>
        </w:rPr>
        <w:t xml:space="preserve">The gases shall meet the requirements </w:t>
      </w:r>
      <w:r w:rsidRPr="009207A0">
        <w:rPr>
          <w:lang w:eastAsia="ja-JP"/>
        </w:rPr>
        <w:t xml:space="preserve">of paragraph 4.8. </w:t>
      </w:r>
      <w:proofErr w:type="gramStart"/>
      <w:r w:rsidRPr="009207A0">
        <w:rPr>
          <w:lang w:eastAsia="ja-JP"/>
        </w:rPr>
        <w:t>of</w:t>
      </w:r>
      <w:proofErr w:type="gramEnd"/>
      <w:r w:rsidRPr="009207A0">
        <w:rPr>
          <w:lang w:eastAsia="ja-JP"/>
        </w:rPr>
        <w:t xml:space="preserve"> </w:t>
      </w:r>
      <w:del w:id="380" w:author="Finalized" w:date="2017-06-02T04:49:00Z">
        <w:r w:rsidRPr="009207A0" w:rsidDel="00FC3863">
          <w:rPr>
            <w:lang w:eastAsia="ja-JP"/>
          </w:rPr>
          <w:delText xml:space="preserve">Annex </w:delText>
        </w:r>
      </w:del>
      <w:ins w:id="381" w:author="Finalized" w:date="2017-06-02T04:49:00Z">
        <w:r w:rsidR="00FC3863">
          <w:rPr>
            <w:rFonts w:hint="eastAsia"/>
            <w:lang w:eastAsia="ja-JP"/>
          </w:rPr>
          <w:t>a</w:t>
        </w:r>
        <w:r w:rsidR="00FC3863" w:rsidRPr="009207A0">
          <w:rPr>
            <w:lang w:eastAsia="ja-JP"/>
          </w:rPr>
          <w:t xml:space="preserve">nnex </w:t>
        </w:r>
      </w:ins>
      <w:r w:rsidRPr="009207A0">
        <w:rPr>
          <w:lang w:eastAsia="ja-JP"/>
        </w:rPr>
        <w:t>7 to Regulation No</w:t>
      </w:r>
      <w:r w:rsidR="00477B34" w:rsidRPr="009207A0">
        <w:rPr>
          <w:lang w:eastAsia="ja-JP"/>
        </w:rPr>
        <w:t>.</w:t>
      </w:r>
      <w:r w:rsidRPr="009207A0">
        <w:rPr>
          <w:lang w:eastAsia="ja-JP"/>
        </w:rPr>
        <w:t xml:space="preserve"> 83</w:t>
      </w:r>
      <w:r w:rsidR="00C269E3">
        <w:rPr>
          <w:rFonts w:hint="eastAsia"/>
          <w:lang w:eastAsia="ja-JP"/>
        </w:rPr>
        <w:t>-07</w:t>
      </w:r>
      <w:r w:rsidRPr="009207A0">
        <w:rPr>
          <w:lang w:eastAsia="ja-JP"/>
        </w:rPr>
        <w:t>.</w:t>
      </w:r>
    </w:p>
    <w:p w14:paraId="678B155C" w14:textId="77777777" w:rsidR="00F140ED" w:rsidRPr="00413620" w:rsidRDefault="00C36594" w:rsidP="00F140ED">
      <w:pPr>
        <w:pStyle w:val="SingleTxtG"/>
        <w:ind w:left="2259" w:hanging="1125"/>
        <w:rPr>
          <w:lang w:eastAsia="ja-JP"/>
        </w:rPr>
      </w:pPr>
      <w:r>
        <w:rPr>
          <w:lang w:eastAsia="ja-JP"/>
        </w:rPr>
        <w:t>4.8.</w:t>
      </w:r>
      <w:r w:rsidR="00F140ED" w:rsidRPr="00413620">
        <w:rPr>
          <w:rFonts w:hint="eastAsia"/>
          <w:lang w:eastAsia="ja-JP"/>
        </w:rPr>
        <w:tab/>
      </w:r>
      <w:r w:rsidR="00F140ED" w:rsidRPr="00413620">
        <w:rPr>
          <w:lang w:eastAsia="ja-JP"/>
        </w:rPr>
        <w:t>Additional Equipment</w:t>
      </w:r>
    </w:p>
    <w:p w14:paraId="5DBF45E8" w14:textId="72190F40" w:rsidR="00F140ED" w:rsidRDefault="00F140ED" w:rsidP="00F140ED">
      <w:pPr>
        <w:pStyle w:val="SingleTxtG"/>
        <w:ind w:left="2259" w:hanging="1125"/>
        <w:rPr>
          <w:lang w:eastAsia="ja-JP"/>
        </w:rPr>
      </w:pPr>
      <w:r w:rsidRPr="00413620">
        <w:rPr>
          <w:rFonts w:hint="eastAsia"/>
          <w:lang w:eastAsia="ja-JP"/>
        </w:rPr>
        <w:tab/>
      </w:r>
      <w:r w:rsidRPr="00413620">
        <w:rPr>
          <w:lang w:eastAsia="ja-JP"/>
        </w:rPr>
        <w:t xml:space="preserve">The additional equipment shall meet the </w:t>
      </w:r>
      <w:r w:rsidRPr="009207A0">
        <w:rPr>
          <w:lang w:eastAsia="ja-JP"/>
        </w:rPr>
        <w:t xml:space="preserve">requirements of paragraph 4.9. </w:t>
      </w:r>
      <w:proofErr w:type="gramStart"/>
      <w:r w:rsidRPr="009207A0">
        <w:rPr>
          <w:lang w:eastAsia="ja-JP"/>
        </w:rPr>
        <w:t>of</w:t>
      </w:r>
      <w:proofErr w:type="gramEnd"/>
      <w:r w:rsidRPr="009207A0">
        <w:rPr>
          <w:lang w:eastAsia="ja-JP"/>
        </w:rPr>
        <w:t xml:space="preserve"> </w:t>
      </w:r>
      <w:del w:id="382" w:author="Finalized" w:date="2017-06-02T04:49:00Z">
        <w:r w:rsidRPr="009207A0" w:rsidDel="00FC3863">
          <w:rPr>
            <w:lang w:eastAsia="ja-JP"/>
          </w:rPr>
          <w:delText xml:space="preserve">Annex </w:delText>
        </w:r>
      </w:del>
      <w:ins w:id="383" w:author="Finalized" w:date="2017-06-02T04:49:00Z">
        <w:r w:rsidR="00FC3863">
          <w:rPr>
            <w:rFonts w:hint="eastAsia"/>
            <w:lang w:eastAsia="ja-JP"/>
          </w:rPr>
          <w:t>a</w:t>
        </w:r>
        <w:r w:rsidR="00FC3863" w:rsidRPr="009207A0">
          <w:rPr>
            <w:lang w:eastAsia="ja-JP"/>
          </w:rPr>
          <w:t xml:space="preserve">nnex </w:t>
        </w:r>
      </w:ins>
      <w:r w:rsidRPr="009207A0">
        <w:rPr>
          <w:lang w:eastAsia="ja-JP"/>
        </w:rPr>
        <w:t>7 to Regulation No</w:t>
      </w:r>
      <w:r w:rsidR="00477B34" w:rsidRPr="009207A0">
        <w:rPr>
          <w:lang w:eastAsia="ja-JP"/>
        </w:rPr>
        <w:t>.</w:t>
      </w:r>
      <w:r w:rsidRPr="009207A0">
        <w:rPr>
          <w:lang w:eastAsia="ja-JP"/>
        </w:rPr>
        <w:t xml:space="preserve"> 83</w:t>
      </w:r>
      <w:r w:rsidR="00C269E3">
        <w:rPr>
          <w:rFonts w:hint="eastAsia"/>
          <w:lang w:eastAsia="ja-JP"/>
        </w:rPr>
        <w:t>-07</w:t>
      </w:r>
      <w:r w:rsidRPr="009207A0">
        <w:rPr>
          <w:lang w:eastAsia="ja-JP"/>
        </w:rPr>
        <w:t>.</w:t>
      </w:r>
    </w:p>
    <w:p w14:paraId="091BDEF8" w14:textId="21ABC023" w:rsidR="007877D0" w:rsidDel="00FA1A72" w:rsidRDefault="007877D0" w:rsidP="00C6646B">
      <w:pPr>
        <w:pStyle w:val="SingleTxtG"/>
        <w:ind w:left="2268" w:hanging="1134"/>
        <w:rPr>
          <w:del w:id="384" w:author="Finalized" w:date="2017-05-22T17:39:00Z"/>
          <w:lang w:eastAsia="ja-JP"/>
        </w:rPr>
      </w:pPr>
    </w:p>
    <w:p w14:paraId="18370091" w14:textId="77777777" w:rsidR="00FA1A72" w:rsidRDefault="00FA1A72" w:rsidP="00FA1A72">
      <w:pPr>
        <w:pStyle w:val="SingleTxtG"/>
        <w:ind w:left="2259" w:hanging="1125"/>
        <w:rPr>
          <w:ins w:id="385" w:author="Finalized" w:date="2017-05-22T17:39:00Z"/>
          <w:lang w:eastAsia="ja-JP"/>
        </w:rPr>
      </w:pPr>
      <w:ins w:id="386" w:author="Finalized" w:date="2017-05-22T17:39:00Z">
        <w:r>
          <w:rPr>
            <w:rFonts w:hint="eastAsia"/>
            <w:lang w:eastAsia="ja-JP"/>
          </w:rPr>
          <w:t>4.9.</w:t>
        </w:r>
        <w:r>
          <w:rPr>
            <w:rFonts w:hint="eastAsia"/>
            <w:lang w:eastAsia="ja-JP"/>
          </w:rPr>
          <w:tab/>
          <w:t>Auxiliary canister</w:t>
        </w:r>
      </w:ins>
    </w:p>
    <w:p w14:paraId="3D190C3E" w14:textId="77777777" w:rsidR="00BC6000" w:rsidRDefault="00FA1A72" w:rsidP="00C6646B">
      <w:pPr>
        <w:pStyle w:val="SingleTxtG"/>
        <w:ind w:left="2268" w:hanging="1134"/>
        <w:rPr>
          <w:ins w:id="387" w:author="Finalized" w:date="2017-06-04T19:13:00Z"/>
          <w:lang w:eastAsia="ja-JP"/>
        </w:rPr>
      </w:pPr>
      <w:ins w:id="388" w:author="Finalized" w:date="2017-05-22T17:39:00Z">
        <w:r>
          <w:rPr>
            <w:rFonts w:hint="eastAsia"/>
            <w:lang w:eastAsia="ja-JP"/>
          </w:rPr>
          <w:tab/>
        </w:r>
        <w:r>
          <w:rPr>
            <w:rFonts w:hint="eastAsia"/>
            <w:lang w:eastAsia="ja-JP"/>
          </w:rPr>
          <w:tab/>
          <w:t xml:space="preserve">It should be identical to the main canister but not </w:t>
        </w:r>
        <w:r>
          <w:rPr>
            <w:lang w:eastAsia="ja-JP"/>
          </w:rPr>
          <w:t>necessarily</w:t>
        </w:r>
        <w:r>
          <w:rPr>
            <w:rFonts w:hint="eastAsia"/>
            <w:lang w:eastAsia="ja-JP"/>
          </w:rPr>
          <w:t xml:space="preserve"> aged.  </w:t>
        </w:r>
        <w:r>
          <w:rPr>
            <w:lang w:eastAsia="ja-JP"/>
          </w:rPr>
          <w:t xml:space="preserve">The connection tube </w:t>
        </w:r>
        <w:r>
          <w:rPr>
            <w:rFonts w:hint="eastAsia"/>
            <w:lang w:eastAsia="ja-JP"/>
          </w:rPr>
          <w:t xml:space="preserve">to the vehicle </w:t>
        </w:r>
        <w:proofErr w:type="spellStart"/>
        <w:r>
          <w:rPr>
            <w:rFonts w:hint="eastAsia"/>
            <w:lang w:eastAsia="ja-JP"/>
          </w:rPr>
          <w:t>caniter</w:t>
        </w:r>
        <w:proofErr w:type="spellEnd"/>
        <w:r>
          <w:rPr>
            <w:rFonts w:hint="eastAsia"/>
            <w:lang w:eastAsia="ja-JP"/>
          </w:rPr>
          <w:t xml:space="preserve"> </w:t>
        </w:r>
        <w:r>
          <w:rPr>
            <w:lang w:eastAsia="ja-JP"/>
          </w:rPr>
          <w:t xml:space="preserve">shall be as </w:t>
        </w:r>
        <w:r w:rsidRPr="00F2645E">
          <w:rPr>
            <w:lang w:eastAsia="ja-JP"/>
          </w:rPr>
          <w:t xml:space="preserve">short </w:t>
        </w:r>
        <w:r>
          <w:rPr>
            <w:lang w:eastAsia="ja-JP"/>
          </w:rPr>
          <w:t>as possible</w:t>
        </w:r>
        <w:r w:rsidRPr="00F2645E">
          <w:rPr>
            <w:lang w:eastAsia="ja-JP"/>
          </w:rPr>
          <w:t xml:space="preserve">. The </w:t>
        </w:r>
        <w:r w:rsidRPr="000B79FE">
          <w:rPr>
            <w:lang w:eastAsia="ja-JP"/>
          </w:rPr>
          <w:t>auxiliary</w:t>
        </w:r>
        <w:r w:rsidRPr="00F2645E">
          <w:rPr>
            <w:lang w:eastAsia="ja-JP"/>
          </w:rPr>
          <w:t xml:space="preserve"> canister </w:t>
        </w:r>
        <w:r>
          <w:rPr>
            <w:lang w:eastAsia="ja-JP"/>
          </w:rPr>
          <w:t>shall</w:t>
        </w:r>
        <w:r>
          <w:rPr>
            <w:rFonts w:hint="eastAsia"/>
            <w:lang w:eastAsia="ja-JP"/>
          </w:rPr>
          <w:t xml:space="preserve"> </w:t>
        </w:r>
        <w:r>
          <w:rPr>
            <w:lang w:eastAsia="ja-JP"/>
          </w:rPr>
          <w:t xml:space="preserve">be </w:t>
        </w:r>
        <w:r>
          <w:rPr>
            <w:rFonts w:hint="eastAsia"/>
            <w:lang w:eastAsia="ja-JP"/>
          </w:rPr>
          <w:t>fully-</w:t>
        </w:r>
        <w:r>
          <w:rPr>
            <w:lang w:eastAsia="ja-JP"/>
          </w:rPr>
          <w:t>purged with dry air prior to loading</w:t>
        </w:r>
        <w:r>
          <w:rPr>
            <w:rFonts w:hint="eastAsia"/>
            <w:lang w:eastAsia="ja-JP"/>
          </w:rPr>
          <w:t>.</w:t>
        </w:r>
      </w:ins>
    </w:p>
    <w:p w14:paraId="7B836CA5" w14:textId="04F77367" w:rsidR="005F34BD" w:rsidRDefault="005F34BD" w:rsidP="00C6646B">
      <w:pPr>
        <w:pStyle w:val="SingleTxtG"/>
        <w:ind w:left="2268" w:hanging="1134"/>
        <w:rPr>
          <w:ins w:id="389" w:author="Finalized" w:date="2017-04-17T10:58:00Z"/>
          <w:lang w:eastAsia="ja-JP"/>
        </w:rPr>
      </w:pPr>
      <w:ins w:id="390" w:author="Finalized" w:date="2017-04-17T10:58:00Z">
        <w:r>
          <w:rPr>
            <w:rFonts w:hint="eastAsia"/>
            <w:lang w:eastAsia="ja-JP"/>
          </w:rPr>
          <w:t>4.10</w:t>
        </w:r>
        <w:r>
          <w:rPr>
            <w:rFonts w:hint="eastAsia"/>
            <w:lang w:eastAsia="ja-JP"/>
          </w:rPr>
          <w:tab/>
        </w:r>
      </w:ins>
      <w:ins w:id="391" w:author="Finalized" w:date="2017-05-16T20:47:00Z">
        <w:r w:rsidR="003B7A96">
          <w:rPr>
            <w:lang w:eastAsia="ja-JP"/>
          </w:rPr>
          <w:t>Canister weighing scale</w:t>
        </w:r>
      </w:ins>
    </w:p>
    <w:p w14:paraId="07B131AA" w14:textId="4A808850" w:rsidR="0021104C" w:rsidDel="00003089" w:rsidRDefault="005F34BD" w:rsidP="00F140ED">
      <w:pPr>
        <w:pStyle w:val="SingleTxtG"/>
        <w:ind w:left="2259" w:hanging="1125"/>
        <w:rPr>
          <w:del w:id="392" w:author="Finalized" w:date="2017-04-17T10:58:00Z"/>
          <w:lang w:eastAsia="ja-JP"/>
        </w:rPr>
      </w:pPr>
      <w:ins w:id="393" w:author="Finalized" w:date="2017-04-17T10:58:00Z">
        <w:r>
          <w:rPr>
            <w:rFonts w:hint="eastAsia"/>
            <w:lang w:eastAsia="ja-JP"/>
          </w:rPr>
          <w:tab/>
          <w:t xml:space="preserve">The scale shall have an accuracy </w:t>
        </w:r>
        <w:r w:rsidRPr="00496ED7">
          <w:rPr>
            <w:rFonts w:hint="eastAsia"/>
            <w:lang w:eastAsia="ja-JP"/>
          </w:rPr>
          <w:t xml:space="preserve">of </w:t>
        </w:r>
        <w:r w:rsidRPr="00496ED7">
          <w:rPr>
            <w:color w:val="000000"/>
            <w:kern w:val="24"/>
          </w:rPr>
          <w:t>±</w:t>
        </w:r>
        <w:r w:rsidRPr="00496ED7">
          <w:rPr>
            <w:rFonts w:hint="eastAsia"/>
            <w:lang w:eastAsia="ja-JP"/>
          </w:rPr>
          <w:t>0.02 g.</w:t>
        </w:r>
      </w:ins>
    </w:p>
    <w:p w14:paraId="2ADFD7D3" w14:textId="77777777" w:rsidR="00003089" w:rsidRPr="009207A0" w:rsidRDefault="00003089" w:rsidP="00F140ED">
      <w:pPr>
        <w:pStyle w:val="SingleTxtG"/>
        <w:ind w:left="2259" w:hanging="1125"/>
        <w:rPr>
          <w:ins w:id="394" w:author="Finalized" w:date="2017-04-17T16:09:00Z"/>
          <w:lang w:eastAsia="ja-JP"/>
        </w:rPr>
      </w:pPr>
    </w:p>
    <w:p w14:paraId="0DE9CD2B" w14:textId="49EC170C" w:rsidR="00F140ED" w:rsidRDefault="00C36594" w:rsidP="00F140ED">
      <w:pPr>
        <w:pStyle w:val="SingleTxtG"/>
        <w:ind w:left="2259" w:hanging="1125"/>
        <w:rPr>
          <w:lang w:eastAsia="ja-JP"/>
        </w:rPr>
      </w:pPr>
      <w:r>
        <w:rPr>
          <w:lang w:eastAsia="ja-JP"/>
        </w:rPr>
        <w:t>5.</w:t>
      </w:r>
      <w:r w:rsidR="00F140ED">
        <w:rPr>
          <w:lang w:eastAsia="ja-JP"/>
        </w:rPr>
        <w:tab/>
      </w:r>
      <w:del w:id="395" w:author="Finalized" w:date="2017-05-16T20:48:00Z">
        <w:r w:rsidR="00F140ED" w:rsidDel="00E14F8E">
          <w:rPr>
            <w:lang w:eastAsia="ja-JP"/>
          </w:rPr>
          <w:delText>Test p</w:delText>
        </w:r>
      </w:del>
      <w:ins w:id="396" w:author="Finalized" w:date="2017-05-16T20:48:00Z">
        <w:r w:rsidR="00E14F8E">
          <w:rPr>
            <w:rFonts w:hint="eastAsia"/>
            <w:lang w:eastAsia="ja-JP"/>
          </w:rPr>
          <w:t>P</w:t>
        </w:r>
      </w:ins>
      <w:r w:rsidR="00F140ED">
        <w:rPr>
          <w:lang w:eastAsia="ja-JP"/>
        </w:rPr>
        <w:t>rocedure</w:t>
      </w:r>
      <w:ins w:id="397" w:author="Finalized" w:date="2017-05-16T20:48:00Z">
        <w:r w:rsidR="00E14F8E">
          <w:rPr>
            <w:rFonts w:hint="eastAsia"/>
            <w:lang w:eastAsia="ja-JP"/>
          </w:rPr>
          <w:t xml:space="preserve"> </w:t>
        </w:r>
        <w:r w:rsidR="00E14F8E">
          <w:rPr>
            <w:lang w:eastAsia="ja-JP"/>
          </w:rPr>
          <w:t>for canister bench ageing and PF determination</w:t>
        </w:r>
      </w:ins>
    </w:p>
    <w:p w14:paraId="5D70B613" w14:textId="77777777" w:rsidR="00F140ED" w:rsidRDefault="00C36594" w:rsidP="00F140ED">
      <w:pPr>
        <w:pStyle w:val="SingleTxtG"/>
        <w:ind w:left="2259" w:hanging="1125"/>
        <w:rPr>
          <w:lang w:eastAsia="ja-JP"/>
        </w:rPr>
      </w:pPr>
      <w:r>
        <w:rPr>
          <w:lang w:eastAsia="ja-JP"/>
        </w:rPr>
        <w:t>5.1.</w:t>
      </w:r>
      <w:r w:rsidR="00F140ED">
        <w:rPr>
          <w:lang w:eastAsia="ja-JP"/>
        </w:rPr>
        <w:tab/>
        <w:t>Canister</w:t>
      </w:r>
      <w:r w:rsidR="0091158C">
        <w:rPr>
          <w:lang w:eastAsia="ja-JP"/>
        </w:rPr>
        <w:t xml:space="preserve"> </w:t>
      </w:r>
      <w:r w:rsidR="00F140ED">
        <w:rPr>
          <w:lang w:eastAsia="ja-JP"/>
        </w:rPr>
        <w:t>bench ag</w:t>
      </w:r>
      <w:r w:rsidR="007839A8">
        <w:rPr>
          <w:lang w:eastAsia="ja-JP"/>
        </w:rPr>
        <w:t>e</w:t>
      </w:r>
      <w:r w:rsidR="00F140ED">
        <w:rPr>
          <w:lang w:eastAsia="ja-JP"/>
        </w:rPr>
        <w:t>ing</w:t>
      </w:r>
    </w:p>
    <w:p w14:paraId="4805CD5F" w14:textId="5EF3741A" w:rsidR="00F140ED" w:rsidRDefault="00F140ED" w:rsidP="00F140ED">
      <w:pPr>
        <w:pStyle w:val="SingleTxtG"/>
        <w:ind w:left="2259" w:hanging="1125"/>
        <w:rPr>
          <w:lang w:eastAsia="ja-JP"/>
        </w:rPr>
      </w:pPr>
      <w:r>
        <w:rPr>
          <w:lang w:eastAsia="ja-JP"/>
        </w:rPr>
        <w:tab/>
        <w:t xml:space="preserve">Before performing the hot soak and diurnal losses sequences, the canister </w:t>
      </w:r>
      <w:r w:rsidR="00351153">
        <w:rPr>
          <w:rFonts w:hint="eastAsia"/>
          <w:lang w:eastAsia="ja-JP"/>
        </w:rPr>
        <w:t xml:space="preserve">shall </w:t>
      </w:r>
      <w:r>
        <w:rPr>
          <w:lang w:eastAsia="ja-JP"/>
        </w:rPr>
        <w:t xml:space="preserve">be aged according </w:t>
      </w:r>
      <w:r w:rsidR="0074081C">
        <w:rPr>
          <w:lang w:eastAsia="ja-JP"/>
        </w:rPr>
        <w:t xml:space="preserve">to </w:t>
      </w:r>
      <w:r>
        <w:rPr>
          <w:lang w:eastAsia="ja-JP"/>
        </w:rPr>
        <w:t xml:space="preserve">the procedure described in Figure </w:t>
      </w:r>
      <w:r w:rsidR="008763B0">
        <w:rPr>
          <w:rFonts w:hint="eastAsia"/>
          <w:lang w:eastAsia="ja-JP"/>
        </w:rPr>
        <w:t>A1/</w:t>
      </w:r>
      <w:del w:id="398" w:author="Finalized" w:date="2017-03-28T16:51:00Z">
        <w:r w:rsidR="00C36594" w:rsidDel="008853B0">
          <w:rPr>
            <w:lang w:eastAsia="ja-JP"/>
          </w:rPr>
          <w:delText>2</w:delText>
        </w:r>
      </w:del>
      <w:ins w:id="399" w:author="Finalized" w:date="2017-03-28T16:51:00Z">
        <w:r w:rsidR="008853B0">
          <w:rPr>
            <w:rFonts w:hint="eastAsia"/>
            <w:lang w:eastAsia="ja-JP"/>
          </w:rPr>
          <w:t>1</w:t>
        </w:r>
      </w:ins>
      <w:r w:rsidR="00C36594">
        <w:rPr>
          <w:lang w:eastAsia="ja-JP"/>
        </w:rPr>
        <w:t>.</w:t>
      </w:r>
    </w:p>
    <w:p w14:paraId="3EE31AF9" w14:textId="77777777" w:rsidR="00C36594" w:rsidRDefault="00C36594" w:rsidP="00F140ED">
      <w:pPr>
        <w:pStyle w:val="SingleTxtG"/>
        <w:ind w:left="2259" w:hanging="1125"/>
        <w:rPr>
          <w:lang w:eastAsia="ja-JP"/>
        </w:rPr>
      </w:pPr>
    </w:p>
    <w:p w14:paraId="298EA630" w14:textId="75B39EDE" w:rsidR="00C36594" w:rsidRPr="00DD2DA8" w:rsidRDefault="00C36594" w:rsidP="00C36594">
      <w:pPr>
        <w:keepNext/>
        <w:keepLines/>
        <w:spacing w:line="240" w:lineRule="auto"/>
        <w:ind w:left="1134"/>
        <w:outlineLvl w:val="0"/>
        <w:rPr>
          <w:lang w:eastAsia="ja-JP"/>
        </w:rPr>
      </w:pPr>
      <w:r>
        <w:t>Figure</w:t>
      </w:r>
      <w:r w:rsidRPr="00DD2DA8">
        <w:t xml:space="preserve"> </w:t>
      </w:r>
      <w:r>
        <w:t>A</w:t>
      </w:r>
      <w:r w:rsidRPr="00DD2DA8">
        <w:t>1</w:t>
      </w:r>
      <w:r>
        <w:t>/</w:t>
      </w:r>
      <w:del w:id="400" w:author="Finalized" w:date="2017-03-28T16:51:00Z">
        <w:r w:rsidDel="008853B0">
          <w:delText>2</w:delText>
        </w:r>
      </w:del>
      <w:ins w:id="401" w:author="Finalized" w:date="2017-03-28T16:51:00Z">
        <w:r w:rsidR="008853B0">
          <w:rPr>
            <w:rFonts w:hint="eastAsia"/>
            <w:lang w:eastAsia="ja-JP"/>
          </w:rPr>
          <w:t>1</w:t>
        </w:r>
      </w:ins>
    </w:p>
    <w:p w14:paraId="608A5035" w14:textId="6EE2E66F" w:rsidR="00F140ED" w:rsidRDefault="00B82D6C" w:rsidP="00F140ED">
      <w:pPr>
        <w:pStyle w:val="SingleTxtG"/>
        <w:ind w:left="2259" w:hanging="1125"/>
        <w:rPr>
          <w:lang w:eastAsia="ja-JP"/>
        </w:rPr>
      </w:pPr>
      <w:r w:rsidRPr="00705CAD">
        <w:rPr>
          <w:noProof/>
          <w:szCs w:val="24"/>
          <w:lang w:val="en-US"/>
        </w:rPr>
        <mc:AlternateContent>
          <mc:Choice Requires="wpg">
            <w:drawing>
              <wp:anchor distT="0" distB="0" distL="114300" distR="114300" simplePos="0" relativeHeight="251660288" behindDoc="0" locked="0" layoutInCell="1" allowOverlap="1" wp14:anchorId="4F9614DA" wp14:editId="00890D93">
                <wp:simplePos x="0" y="0"/>
                <wp:positionH relativeFrom="column">
                  <wp:posOffset>777240</wp:posOffset>
                </wp:positionH>
                <wp:positionV relativeFrom="paragraph">
                  <wp:posOffset>278765</wp:posOffset>
                </wp:positionV>
                <wp:extent cx="3412490" cy="2529840"/>
                <wp:effectExtent l="0" t="0" r="16510" b="22860"/>
                <wp:wrapTopAndBottom/>
                <wp:docPr id="1" name="Group 11"/>
                <wp:cNvGraphicFramePr/>
                <a:graphic xmlns:a="http://schemas.openxmlformats.org/drawingml/2006/main">
                  <a:graphicData uri="http://schemas.microsoft.com/office/word/2010/wordprocessingGroup">
                    <wpg:wgp>
                      <wpg:cNvGrpSpPr/>
                      <wpg:grpSpPr>
                        <a:xfrm>
                          <a:off x="0" y="0"/>
                          <a:ext cx="3412490" cy="2529840"/>
                          <a:chOff x="-135776" y="19134"/>
                          <a:chExt cx="3421765" cy="2540949"/>
                        </a:xfrm>
                        <a:noFill/>
                      </wpg:grpSpPr>
                      <wps:wsp>
                        <wps:cNvPr id="2" name="Organigramme : Processus 32"/>
                        <wps:cNvSpPr/>
                        <wps:spPr>
                          <a:xfrm>
                            <a:off x="1471591" y="19134"/>
                            <a:ext cx="968421" cy="295492"/>
                          </a:xfrm>
                          <a:prstGeom prst="flowChartProcess">
                            <a:avLst/>
                          </a:prstGeom>
                          <a:gr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A31FD7B" w14:textId="77777777" w:rsidR="00404A68" w:rsidRPr="009C3E6B" w:rsidRDefault="00404A68" w:rsidP="00895675">
                              <w:pPr>
                                <w:pStyle w:val="NormalWeb"/>
                                <w:spacing w:before="0" w:beforeAutospacing="0" w:after="0" w:afterAutospacing="0"/>
                                <w:jc w:val="center"/>
                                <w:rPr>
                                  <w:rFonts w:ascii="Times New Roman" w:hAnsi="Times New Roman" w:cs="Times New Roman"/>
                                  <w:sz w:val="20"/>
                                  <w:szCs w:val="20"/>
                                </w:rPr>
                              </w:pPr>
                              <w:r w:rsidRPr="009C3E6B">
                                <w:rPr>
                                  <w:rFonts w:ascii="Times New Roman" w:hAnsi="Times New Roman" w:cs="Times New Roman"/>
                                  <w:bCs/>
                                  <w:color w:val="000000" w:themeColor="text1"/>
                                  <w:kern w:val="24"/>
                                  <w:sz w:val="20"/>
                                  <w:szCs w:val="20"/>
                                </w:rPr>
                                <w:t xml:space="preserve">Test </w:t>
                              </w:r>
                              <w:r>
                                <w:rPr>
                                  <w:rFonts w:ascii="Times New Roman" w:hAnsi="Times New Roman" w:cs="Times New Roman"/>
                                  <w:bCs/>
                                  <w:color w:val="000000" w:themeColor="text1"/>
                                  <w:kern w:val="24"/>
                                  <w:sz w:val="20"/>
                                  <w:szCs w:val="20"/>
                                </w:rPr>
                                <w:t>s</w:t>
                              </w:r>
                              <w:r w:rsidRPr="009C3E6B">
                                <w:rPr>
                                  <w:rFonts w:ascii="Times New Roman" w:hAnsi="Times New Roman" w:cs="Times New Roman"/>
                                  <w:bCs/>
                                  <w:color w:val="000000" w:themeColor="text1"/>
                                  <w:kern w:val="24"/>
                                  <w:sz w:val="20"/>
                                  <w:szCs w:val="20"/>
                                </w:rPr>
                                <w:t>tart</w:t>
                              </w:r>
                            </w:p>
                          </w:txbxContent>
                        </wps:txbx>
                        <wps:bodyPr rtlCol="0" anchor="ctr"/>
                      </wps:wsp>
                      <wps:wsp>
                        <wps:cNvPr id="3" name="Organigramme : Processus 33"/>
                        <wps:cNvSpPr/>
                        <wps:spPr>
                          <a:xfrm>
                            <a:off x="920507" y="381943"/>
                            <a:ext cx="2144664" cy="343470"/>
                          </a:xfrm>
                          <a:prstGeom prst="flowChartProcess">
                            <a:avLst/>
                          </a:prstGeom>
                          <a:gr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A59F3BC" w14:textId="404B642B" w:rsidR="00404A68" w:rsidRPr="009C3E6B" w:rsidRDefault="00404A68" w:rsidP="00895675">
                              <w:pPr>
                                <w:pStyle w:val="NormalWeb"/>
                                <w:spacing w:before="0" w:beforeAutospacing="0" w:after="0" w:afterAutospacing="0"/>
                                <w:jc w:val="center"/>
                                <w:rPr>
                                  <w:rFonts w:ascii="Times New Roman" w:hAnsi="Times New Roman" w:cs="Times New Roman"/>
                                  <w:sz w:val="20"/>
                                  <w:szCs w:val="20"/>
                                </w:rPr>
                              </w:pPr>
                              <w:r w:rsidRPr="009C3E6B">
                                <w:rPr>
                                  <w:rFonts w:ascii="Times New Roman" w:hAnsi="Times New Roman" w:cs="Times New Roman"/>
                                  <w:bCs/>
                                  <w:color w:val="000000" w:themeColor="text1"/>
                                  <w:kern w:val="24"/>
                                  <w:sz w:val="20"/>
                                  <w:szCs w:val="20"/>
                                </w:rPr>
                                <w:t>Select new canister sample</w:t>
                              </w:r>
                              <w:ins w:id="402" w:author="Finalized" w:date="2017-03-28T16:51:00Z">
                                <w:r>
                                  <w:rPr>
                                    <w:rFonts w:ascii="Times New Roman" w:hAnsi="Times New Roman" w:cs="Times New Roman" w:hint="eastAsia"/>
                                    <w:bCs/>
                                    <w:color w:val="000000" w:themeColor="text1"/>
                                    <w:kern w:val="24"/>
                                    <w:sz w:val="20"/>
                                    <w:szCs w:val="20"/>
                                  </w:rPr>
                                  <w:t>.</w:t>
                                </w:r>
                              </w:ins>
                            </w:p>
                          </w:txbxContent>
                        </wps:txbx>
                        <wps:bodyPr rtlCol="0" anchor="ctr"/>
                      </wps:wsp>
                      <wps:wsp>
                        <wps:cNvPr id="5" name="Organigramme : Processus 34"/>
                        <wps:cNvSpPr/>
                        <wps:spPr>
                          <a:xfrm>
                            <a:off x="696695" y="808100"/>
                            <a:ext cx="2589294" cy="515949"/>
                          </a:xfrm>
                          <a:prstGeom prst="flowChartProcess">
                            <a:avLst/>
                          </a:prstGeom>
                          <a:gr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61C7EE" w14:textId="77777777" w:rsidR="00404A68" w:rsidRDefault="00404A68" w:rsidP="0069519F">
                              <w:pPr>
                                <w:pStyle w:val="NormalWeb"/>
                                <w:spacing w:before="0" w:beforeAutospacing="0" w:after="0" w:afterAutospacing="0"/>
                                <w:jc w:val="center"/>
                                <w:rPr>
                                  <w:ins w:id="403" w:author="Finalized" w:date="2017-05-16T20:49:00Z"/>
                                  <w:rFonts w:ascii="Times New Roman" w:hAnsi="Times New Roman" w:cs="Times New Roman"/>
                                  <w:bCs/>
                                  <w:color w:val="000000" w:themeColor="text1"/>
                                  <w:kern w:val="24"/>
                                  <w:sz w:val="20"/>
                                  <w:szCs w:val="20"/>
                                </w:rPr>
                              </w:pPr>
                              <w:ins w:id="404" w:author="Finalized" w:date="2017-05-16T20:49:00Z">
                                <w:r>
                                  <w:rPr>
                                    <w:rFonts w:ascii="Times New Roman" w:hAnsi="Times New Roman" w:cs="Times New Roman"/>
                                    <w:bCs/>
                                    <w:color w:val="000000" w:themeColor="text1"/>
                                    <w:kern w:val="24"/>
                                    <w:sz w:val="20"/>
                                    <w:szCs w:val="20"/>
                                  </w:rPr>
                                  <w:t xml:space="preserve">5.1.1. </w:t>
                                </w:r>
                                <w:r w:rsidRPr="006660CB">
                                  <w:rPr>
                                    <w:rFonts w:ascii="Times New Roman" w:hAnsi="Times New Roman" w:cs="Times New Roman"/>
                                    <w:bCs/>
                                    <w:color w:val="000000" w:themeColor="text1"/>
                                    <w:kern w:val="24"/>
                                    <w:sz w:val="20"/>
                                    <w:szCs w:val="20"/>
                                  </w:rPr>
                                  <w:t xml:space="preserve">Ageing through exposure to </w:t>
                                </w:r>
                              </w:ins>
                            </w:p>
                            <w:p w14:paraId="12FE6AC1" w14:textId="713FF702" w:rsidR="00404A68" w:rsidRPr="006660CB" w:rsidDel="0069519F" w:rsidRDefault="00404A68" w:rsidP="0069519F">
                              <w:pPr>
                                <w:pStyle w:val="NormalWeb"/>
                                <w:spacing w:before="0" w:beforeAutospacing="0" w:after="0" w:afterAutospacing="0"/>
                                <w:jc w:val="center"/>
                                <w:rPr>
                                  <w:del w:id="405" w:author="Finalized" w:date="2017-05-16T20:49:00Z"/>
                                  <w:rFonts w:ascii="Times New Roman" w:hAnsi="Times New Roman" w:cs="Times New Roman"/>
                                  <w:sz w:val="20"/>
                                  <w:szCs w:val="20"/>
                                </w:rPr>
                              </w:pPr>
                              <w:proofErr w:type="gramStart"/>
                              <w:ins w:id="406" w:author="Finalized" w:date="2017-05-16T20:49:00Z">
                                <w:r w:rsidRPr="006660CB">
                                  <w:rPr>
                                    <w:rFonts w:ascii="Times New Roman" w:hAnsi="Times New Roman" w:cs="Times New Roman"/>
                                    <w:bCs/>
                                    <w:color w:val="000000" w:themeColor="text1"/>
                                    <w:kern w:val="24"/>
                                    <w:sz w:val="20"/>
                                    <w:szCs w:val="20"/>
                                  </w:rPr>
                                  <w:t>temperature</w:t>
                                </w:r>
                                <w:proofErr w:type="gramEnd"/>
                                <w:r w:rsidRPr="006660CB">
                                  <w:rPr>
                                    <w:rFonts w:ascii="Times New Roman" w:hAnsi="Times New Roman" w:cs="Times New Roman"/>
                                    <w:bCs/>
                                    <w:color w:val="000000" w:themeColor="text1"/>
                                    <w:kern w:val="24"/>
                                    <w:sz w:val="20"/>
                                    <w:szCs w:val="20"/>
                                  </w:rPr>
                                  <w:t xml:space="preserve"> cycling</w:t>
                                </w:r>
                              </w:ins>
                              <w:del w:id="407" w:author="Finalized" w:date="2017-05-16T20:49:00Z">
                                <w:r w:rsidRPr="006660CB" w:rsidDel="0069519F">
                                  <w:rPr>
                                    <w:rFonts w:ascii="Times New Roman" w:hAnsi="Times New Roman" w:cs="Times New Roman"/>
                                    <w:bCs/>
                                    <w:color w:val="000000" w:themeColor="text1"/>
                                    <w:kern w:val="24"/>
                                    <w:sz w:val="20"/>
                                    <w:szCs w:val="20"/>
                                  </w:rPr>
                                  <w:delText>1. Temperature conditioning test</w:delText>
                                </w:r>
                              </w:del>
                            </w:p>
                            <w:p w14:paraId="45523C90" w14:textId="7FB91B85" w:rsidR="00404A68" w:rsidRPr="009C3E6B" w:rsidRDefault="00404A68" w:rsidP="006660CB">
                              <w:pPr>
                                <w:pStyle w:val="NormalWeb"/>
                                <w:spacing w:before="0" w:beforeAutospacing="0" w:after="0" w:afterAutospacing="0"/>
                                <w:jc w:val="center"/>
                                <w:rPr>
                                  <w:rFonts w:ascii="Times New Roman" w:hAnsi="Times New Roman" w:cs="Times New Roman"/>
                                  <w:sz w:val="20"/>
                                  <w:szCs w:val="20"/>
                                </w:rPr>
                              </w:pPr>
                              <w:del w:id="408" w:author="Finalized" w:date="2017-05-16T20:49:00Z">
                                <w:r w:rsidDel="0069519F">
                                  <w:rPr>
                                    <w:rFonts w:ascii="Times New Roman" w:hAnsi="Times New Roman" w:cs="Times New Roman"/>
                                    <w:bCs/>
                                    <w:color w:val="000000" w:themeColor="text1"/>
                                    <w:kern w:val="24"/>
                                    <w:sz w:val="20"/>
                                    <w:szCs w:val="20"/>
                                  </w:rPr>
                                  <w:delText>according to paragraphs 5.1.1. of this annex</w:delText>
                                </w:r>
                              </w:del>
                            </w:p>
                          </w:txbxContent>
                        </wps:txbx>
                        <wps:bodyPr rtlCol="0" anchor="ctr"/>
                      </wps:wsp>
                      <wps:wsp>
                        <wps:cNvPr id="6" name="Organigramme : Processus 35"/>
                        <wps:cNvSpPr/>
                        <wps:spPr>
                          <a:xfrm>
                            <a:off x="690706" y="1450418"/>
                            <a:ext cx="2592288" cy="462947"/>
                          </a:xfrm>
                          <a:prstGeom prst="flowChartProcess">
                            <a:avLst/>
                          </a:prstGeom>
                          <a:gr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CB5011" w14:textId="316ACC1F" w:rsidR="00404A68" w:rsidRPr="006660CB" w:rsidDel="005E7801" w:rsidRDefault="00404A68" w:rsidP="00A11813">
                              <w:pPr>
                                <w:pStyle w:val="NormalWeb"/>
                                <w:spacing w:before="0" w:beforeAutospacing="0" w:after="0" w:afterAutospacing="0"/>
                                <w:jc w:val="center"/>
                                <w:rPr>
                                  <w:del w:id="409" w:author="Finalized" w:date="2017-05-16T20:49:00Z"/>
                                  <w:rFonts w:ascii="Times New Roman" w:hAnsi="Times New Roman" w:cs="Times New Roman"/>
                                  <w:bCs/>
                                  <w:color w:val="000000" w:themeColor="text1"/>
                                  <w:kern w:val="24"/>
                                  <w:sz w:val="20"/>
                                  <w:szCs w:val="20"/>
                                </w:rPr>
                              </w:pPr>
                              <w:ins w:id="410" w:author="Finalized" w:date="2017-05-16T20:49:00Z">
                                <w:r>
                                  <w:rPr>
                                    <w:rFonts w:ascii="Times New Roman" w:hAnsi="Times New Roman" w:cs="Times New Roman"/>
                                    <w:bCs/>
                                    <w:color w:val="000000" w:themeColor="text1"/>
                                    <w:kern w:val="24"/>
                                    <w:sz w:val="20"/>
                                    <w:szCs w:val="20"/>
                                  </w:rPr>
                                  <w:t xml:space="preserve">5.1.2. </w:t>
                                </w:r>
                                <w:r w:rsidRPr="006660CB">
                                  <w:rPr>
                                    <w:rFonts w:ascii="Times New Roman" w:hAnsi="Times New Roman" w:cs="Times New Roman"/>
                                    <w:bCs/>
                                    <w:color w:val="000000" w:themeColor="text1"/>
                                    <w:kern w:val="24"/>
                                    <w:sz w:val="20"/>
                                    <w:szCs w:val="20"/>
                                  </w:rPr>
                                  <w:t>Ageing through exposure to vibration</w:t>
                                </w:r>
                              </w:ins>
                              <w:del w:id="411" w:author="Finalized" w:date="2017-05-16T20:49:00Z">
                                <w:r w:rsidRPr="005E7801" w:rsidDel="005E7801">
                                  <w:rPr>
                                    <w:rFonts w:ascii="Times New Roman" w:hAnsi="Times New Roman" w:cs="Times New Roman"/>
                                    <w:bCs/>
                                    <w:color w:val="000000" w:themeColor="text1"/>
                                    <w:kern w:val="24"/>
                                    <w:sz w:val="20"/>
                                    <w:szCs w:val="20"/>
                                  </w:rPr>
                                  <w:delText>2</w:delText>
                                </w:r>
                                <w:r w:rsidRPr="006660CB" w:rsidDel="005E7801">
                                  <w:rPr>
                                    <w:rFonts w:ascii="Times New Roman" w:hAnsi="Times New Roman" w:cs="Times New Roman"/>
                                    <w:bCs/>
                                    <w:color w:val="000000" w:themeColor="text1"/>
                                    <w:kern w:val="24"/>
                                    <w:sz w:val="20"/>
                                    <w:szCs w:val="20"/>
                                  </w:rPr>
                                  <w:delText>. Canister vibration conditioning test</w:delText>
                                </w:r>
                              </w:del>
                            </w:p>
                            <w:p w14:paraId="41CBA49F" w14:textId="309724C8" w:rsidR="00404A68" w:rsidRPr="009C3E6B" w:rsidDel="005E7801" w:rsidRDefault="00404A68" w:rsidP="00A11813">
                              <w:pPr>
                                <w:pStyle w:val="NormalWeb"/>
                                <w:spacing w:before="0" w:beforeAutospacing="0" w:after="0" w:afterAutospacing="0"/>
                                <w:jc w:val="center"/>
                                <w:rPr>
                                  <w:del w:id="412" w:author="Finalized" w:date="2017-05-16T20:49:00Z"/>
                                  <w:rFonts w:ascii="Times New Roman" w:hAnsi="Times New Roman" w:cs="Times New Roman"/>
                                  <w:sz w:val="20"/>
                                  <w:szCs w:val="20"/>
                                </w:rPr>
                              </w:pPr>
                              <w:del w:id="413" w:author="Finalized" w:date="2017-05-16T20:49:00Z">
                                <w:r w:rsidDel="005E7801">
                                  <w:rPr>
                                    <w:rFonts w:ascii="Times New Roman" w:hAnsi="Times New Roman" w:cs="Times New Roman"/>
                                    <w:bCs/>
                                    <w:color w:val="000000" w:themeColor="text1"/>
                                    <w:kern w:val="24"/>
                                    <w:sz w:val="20"/>
                                    <w:szCs w:val="20"/>
                                  </w:rPr>
                                  <w:delText>according to paragraphs 5.1.2. of this annex</w:delText>
                                </w:r>
                              </w:del>
                            </w:p>
                            <w:p w14:paraId="3C7738C2" w14:textId="77777777" w:rsidR="00404A68" w:rsidRPr="009C3E6B" w:rsidRDefault="00404A68" w:rsidP="00A11813">
                              <w:pPr>
                                <w:pStyle w:val="NormalWeb"/>
                                <w:spacing w:before="0" w:beforeAutospacing="0" w:after="0" w:afterAutospacing="0"/>
                                <w:jc w:val="center"/>
                                <w:rPr>
                                  <w:rFonts w:ascii="Times New Roman" w:hAnsi="Times New Roman" w:cs="Times New Roman"/>
                                  <w:sz w:val="20"/>
                                  <w:szCs w:val="20"/>
                                </w:rPr>
                              </w:pPr>
                            </w:p>
                          </w:txbxContent>
                        </wps:txbx>
                        <wps:bodyPr rtlCol="0" anchor="ctr"/>
                      </wps:wsp>
                      <wps:wsp>
                        <wps:cNvPr id="7" name="Organigramme : Processus 42"/>
                        <wps:cNvSpPr/>
                        <wps:spPr>
                          <a:xfrm>
                            <a:off x="686060" y="2014146"/>
                            <a:ext cx="2589294" cy="545937"/>
                          </a:xfrm>
                          <a:prstGeom prst="flowChartProcess">
                            <a:avLst/>
                          </a:prstGeom>
                          <a:gr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A56F1B0" w14:textId="5FEF57B9" w:rsidR="00404A68" w:rsidRPr="006660CB" w:rsidDel="00B34C93" w:rsidRDefault="00404A68" w:rsidP="00895675">
                              <w:pPr>
                                <w:pStyle w:val="NormalWeb"/>
                                <w:spacing w:before="0" w:beforeAutospacing="0" w:after="0" w:afterAutospacing="0"/>
                                <w:jc w:val="center"/>
                                <w:rPr>
                                  <w:del w:id="414" w:author="Finalized" w:date="2017-05-16T20:49:00Z"/>
                                  <w:rFonts w:ascii="Times New Roman" w:hAnsi="Times New Roman" w:cs="Times New Roman"/>
                                  <w:bCs/>
                                  <w:color w:val="000000" w:themeColor="text1"/>
                                  <w:kern w:val="24"/>
                                  <w:sz w:val="20"/>
                                  <w:szCs w:val="20"/>
                                </w:rPr>
                              </w:pPr>
                              <w:ins w:id="415" w:author="Finalized" w:date="2017-05-16T20:49:00Z">
                                <w:r w:rsidRPr="006660CB">
                                  <w:rPr>
                                    <w:rFonts w:ascii="Times New Roman" w:hAnsi="Times New Roman" w:cs="Times New Roman"/>
                                    <w:bCs/>
                                    <w:color w:val="000000" w:themeColor="text1"/>
                                    <w:kern w:val="24"/>
                                    <w:sz w:val="20"/>
                                    <w:szCs w:val="20"/>
                                  </w:rPr>
                                  <w:t xml:space="preserve">5.1.3. Ageing through exposure to fuel </w:t>
                                </w:r>
                                <w:proofErr w:type="spellStart"/>
                                <w:r w:rsidRPr="006660CB">
                                  <w:rPr>
                                    <w:rFonts w:ascii="Times New Roman" w:hAnsi="Times New Roman" w:cs="Times New Roman"/>
                                    <w:bCs/>
                                    <w:color w:val="000000" w:themeColor="text1"/>
                                    <w:kern w:val="24"/>
                                    <w:sz w:val="20"/>
                                    <w:szCs w:val="20"/>
                                  </w:rPr>
                                  <w:t>vapour</w:t>
                                </w:r>
                                <w:proofErr w:type="spellEnd"/>
                                <w:r w:rsidRPr="006660CB">
                                  <w:rPr>
                                    <w:rFonts w:ascii="Times New Roman" w:hAnsi="Times New Roman" w:cs="Times New Roman"/>
                                    <w:bCs/>
                                    <w:color w:val="000000" w:themeColor="text1"/>
                                    <w:kern w:val="24"/>
                                    <w:sz w:val="20"/>
                                    <w:szCs w:val="20"/>
                                  </w:rPr>
                                  <w:t xml:space="preserve"> and determining BWC300</w:t>
                                </w:r>
                              </w:ins>
                              <w:del w:id="416" w:author="Finalized" w:date="2017-05-16T20:49:00Z">
                                <w:r w:rsidRPr="006660CB" w:rsidDel="00B34C93">
                                  <w:rPr>
                                    <w:rFonts w:ascii="Times New Roman" w:hAnsi="Times New Roman" w:cs="Times New Roman"/>
                                    <w:bCs/>
                                    <w:color w:val="000000" w:themeColor="text1"/>
                                    <w:kern w:val="24"/>
                                    <w:sz w:val="20"/>
                                    <w:szCs w:val="20"/>
                                  </w:rPr>
                                  <w:delText xml:space="preserve">3. Fuel Ageing for 300 cycles </w:delText>
                                </w:r>
                              </w:del>
                            </w:p>
                            <w:p w14:paraId="5B328E08" w14:textId="40C4FB74" w:rsidR="00404A68" w:rsidRPr="009C3E6B" w:rsidRDefault="00404A68" w:rsidP="00B34C93">
                              <w:pPr>
                                <w:pStyle w:val="NormalWeb"/>
                                <w:spacing w:before="0" w:beforeAutospacing="0" w:after="0" w:afterAutospacing="0"/>
                                <w:jc w:val="center"/>
                                <w:rPr>
                                  <w:rFonts w:ascii="Times New Roman" w:hAnsi="Times New Roman" w:cs="Times New Roman"/>
                                  <w:sz w:val="20"/>
                                  <w:szCs w:val="20"/>
                                </w:rPr>
                              </w:pPr>
                              <w:del w:id="417" w:author="Finalized" w:date="2017-05-16T20:49:00Z">
                                <w:r w:rsidDel="00B34C93">
                                  <w:rPr>
                                    <w:rFonts w:ascii="Times New Roman" w:hAnsi="Times New Roman" w:cs="Times New Roman"/>
                                    <w:bCs/>
                                    <w:color w:val="000000" w:themeColor="text1"/>
                                    <w:kern w:val="24"/>
                                    <w:sz w:val="20"/>
                                    <w:szCs w:val="20"/>
                                  </w:rPr>
                                  <w:delText>according to paragraphs 5.1.</w:delText>
                                </w:r>
                                <w:r w:rsidDel="00B34C93">
                                  <w:rPr>
                                    <w:rFonts w:ascii="Times New Roman" w:hAnsi="Times New Roman" w:cs="Times New Roman" w:hint="eastAsia"/>
                                    <w:bCs/>
                                    <w:color w:val="000000" w:themeColor="text1"/>
                                    <w:kern w:val="24"/>
                                    <w:sz w:val="20"/>
                                    <w:szCs w:val="20"/>
                                  </w:rPr>
                                  <w:delText>3</w:delText>
                                </w:r>
                                <w:r w:rsidDel="00B34C93">
                                  <w:rPr>
                                    <w:rFonts w:ascii="Times New Roman" w:hAnsi="Times New Roman" w:cs="Times New Roman"/>
                                    <w:bCs/>
                                    <w:color w:val="000000" w:themeColor="text1"/>
                                    <w:kern w:val="24"/>
                                    <w:sz w:val="20"/>
                                    <w:szCs w:val="20"/>
                                  </w:rPr>
                                  <w:delText>. of this annex</w:delText>
                                </w:r>
                              </w:del>
                            </w:p>
                          </w:txbxContent>
                        </wps:txbx>
                        <wps:bodyPr rtlCol="0" anchor="ctr"/>
                      </wps:wsp>
                      <wps:wsp>
                        <wps:cNvPr id="8" name="Connecteur droit 44"/>
                        <wps:cNvCnPr>
                          <a:stCxn id="2" idx="2"/>
                          <a:endCxn id="3" idx="0"/>
                        </wps:cNvCnPr>
                        <wps:spPr>
                          <a:xfrm>
                            <a:off x="1955801" y="314626"/>
                            <a:ext cx="37038" cy="67317"/>
                          </a:xfrm>
                          <a:prstGeom prst="line">
                            <a:avLst/>
                          </a:prstGeom>
                          <a:grpFill/>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9" name="Connecteur droit 45"/>
                        <wps:cNvCnPr>
                          <a:stCxn id="3" idx="2"/>
                          <a:endCxn id="5" idx="0"/>
                        </wps:cNvCnPr>
                        <wps:spPr>
                          <a:xfrm flipH="1">
                            <a:off x="1991343" y="725413"/>
                            <a:ext cx="1497" cy="82687"/>
                          </a:xfrm>
                          <a:prstGeom prst="line">
                            <a:avLst/>
                          </a:prstGeom>
                          <a:grpFill/>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 name="Connecteur droit 46"/>
                        <wps:cNvCnPr>
                          <a:stCxn id="5" idx="2"/>
                          <a:endCxn id="6" idx="0"/>
                        </wps:cNvCnPr>
                        <wps:spPr>
                          <a:xfrm flipH="1">
                            <a:off x="1986851" y="1324049"/>
                            <a:ext cx="4492" cy="126369"/>
                          </a:xfrm>
                          <a:prstGeom prst="line">
                            <a:avLst/>
                          </a:prstGeom>
                          <a:grpFill/>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 name="ZoneTexte 61"/>
                        <wps:cNvSpPr txBox="1"/>
                        <wps:spPr>
                          <a:xfrm>
                            <a:off x="303877" y="715993"/>
                            <a:ext cx="475661" cy="792601"/>
                          </a:xfrm>
                          <a:prstGeom prst="rect">
                            <a:avLst/>
                          </a:prstGeom>
                          <a:grpFill/>
                          <a:ln>
                            <a:noFill/>
                          </a:ln>
                        </wps:spPr>
                        <wps:txbx>
                          <w:txbxContent>
                            <w:p w14:paraId="66C6B1B5" w14:textId="77777777" w:rsidR="00404A68" w:rsidRPr="009C3E6B" w:rsidRDefault="00404A68" w:rsidP="00895675">
                              <w:pPr>
                                <w:pStyle w:val="NormalWeb"/>
                                <w:spacing w:before="0" w:beforeAutospacing="0" w:after="0" w:afterAutospacing="0"/>
                                <w:rPr>
                                  <w:rFonts w:ascii="Times New Roman" w:hAnsi="Times New Roman" w:cs="Times New Roman"/>
                                  <w:sz w:val="96"/>
                                  <w:szCs w:val="20"/>
                                </w:rPr>
                              </w:pPr>
                              <w:r w:rsidRPr="009C3E6B">
                                <w:rPr>
                                  <w:rFonts w:ascii="Times New Roman" w:hAnsi="Times New Roman" w:cs="Times New Roman"/>
                                  <w:color w:val="000000" w:themeColor="text1"/>
                                  <w:kern w:val="24"/>
                                  <w:sz w:val="96"/>
                                  <w:szCs w:val="20"/>
                                </w:rPr>
                                <w:t>{</w:t>
                              </w:r>
                            </w:p>
                          </w:txbxContent>
                        </wps:txbx>
                        <wps:bodyPr wrap="none" rtlCol="0">
                          <a:spAutoFit/>
                        </wps:bodyPr>
                      </wps:wsp>
                      <wps:wsp>
                        <wps:cNvPr id="13" name="Connecteur droit 46"/>
                        <wps:cNvCnPr>
                          <a:stCxn id="6" idx="2"/>
                          <a:endCxn id="7" idx="0"/>
                        </wps:cNvCnPr>
                        <wps:spPr>
                          <a:xfrm flipH="1">
                            <a:off x="1980707" y="1913365"/>
                            <a:ext cx="6144" cy="100782"/>
                          </a:xfrm>
                          <a:prstGeom prst="line">
                            <a:avLst/>
                          </a:prstGeom>
                          <a:grpFill/>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 name="ZoneTexte 63"/>
                        <wps:cNvSpPr txBox="1"/>
                        <wps:spPr>
                          <a:xfrm>
                            <a:off x="-135776" y="1053386"/>
                            <a:ext cx="784228" cy="237526"/>
                          </a:xfrm>
                          <a:prstGeom prst="rect">
                            <a:avLst/>
                          </a:prstGeom>
                          <a:grpFill/>
                          <a:ln>
                            <a:noFill/>
                          </a:ln>
                        </wps:spPr>
                        <wps:txbx>
                          <w:txbxContent>
                            <w:p w14:paraId="5EAB0912" w14:textId="77777777" w:rsidR="00404A68" w:rsidRPr="009C3E6B" w:rsidRDefault="00404A68" w:rsidP="00895675">
                              <w:pPr>
                                <w:pStyle w:val="NormalWeb"/>
                                <w:spacing w:before="0" w:beforeAutospacing="0" w:after="0" w:afterAutospacing="0"/>
                                <w:rPr>
                                  <w:rFonts w:ascii="Times New Roman" w:hAnsi="Times New Roman" w:cs="Times New Roman"/>
                                  <w:sz w:val="20"/>
                                  <w:szCs w:val="20"/>
                                </w:rPr>
                              </w:pPr>
                              <w:r w:rsidRPr="009C3E6B">
                                <w:rPr>
                                  <w:rFonts w:ascii="Times New Roman" w:hAnsi="Times New Roman" w:cs="Times New Roman"/>
                                  <w:color w:val="000000" w:themeColor="text1"/>
                                  <w:kern w:val="24"/>
                                  <w:sz w:val="20"/>
                                  <w:szCs w:val="20"/>
                                </w:rPr>
                                <w:t>50</w:t>
                              </w:r>
                              <w:r>
                                <w:rPr>
                                  <w:rFonts w:ascii="Times New Roman" w:hAnsi="Times New Roman" w:cs="Times New Roman" w:hint="eastAsia"/>
                                  <w:color w:val="000000" w:themeColor="text1"/>
                                  <w:kern w:val="24"/>
                                  <w:sz w:val="20"/>
                                  <w:szCs w:val="20"/>
                                </w:rPr>
                                <w:t xml:space="preserve"> times</w:t>
                              </w:r>
                            </w:p>
                          </w:txbxContent>
                        </wps:txbx>
                        <wps:bodyPr wrap="square" rtlCol="0">
                          <a:spAutoFit/>
                        </wps:bodyPr>
                      </wps:wsp>
                    </wpg:wgp>
                  </a:graphicData>
                </a:graphic>
                <wp14:sizeRelH relativeFrom="margin">
                  <wp14:pctWidth>0</wp14:pctWidth>
                </wp14:sizeRelH>
                <wp14:sizeRelV relativeFrom="margin">
                  <wp14:pctHeight>0</wp14:pctHeight>
                </wp14:sizeRelV>
              </wp:anchor>
            </w:drawing>
          </mc:Choice>
          <mc:Fallback>
            <w:pict>
              <v:group id="Group 11" o:spid="_x0000_s1026" style="position:absolute;left:0;text-align:left;margin-left:61.2pt;margin-top:21.95pt;width:268.7pt;height:199.2pt;z-index:251660288;mso-width-relative:margin;mso-height-relative:margin" coordorigin="-1357,191" coordsize="34217,254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">
                <v:shapetype id="_x0000_t109" coordsize="21600,21600" o:spt="109" path="m,l,21600r21600,l21600,xe">
                  <v:stroke joinstyle="miter"/>
                  <v:path gradientshapeok="t" o:connecttype="rect"/>
                </v:shapetype>
                <v:shape id="Organigramme : Processus 32" o:spid="_x0000_s1027" type="#_x0000_t109" style="position:absolute;left:14715;top:191;width:9685;height:295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2PzN8EA&#10;AADaAAAADwAAAGRycy9kb3ducmV2LnhtbESPQYvCMBSE7wv+h/AEb9tEQVe6RllEwYMXXQ96ezRv&#10;27LNS22ixn9vBMHjMDPfMLNFtI24UudrxxqGmQJBXDhTc6nh8Lv+nILwAdlg45g03MnDYt77mGFu&#10;3I13dN2HUiQI+xw1VCG0uZS+qMiiz1xLnLw/11kMSXalNB3eEtw2cqTURFqsOS1U2NKyouJ/f7Ea&#10;pLqsxmq5NV/HlTttinOku4xaD/rx5xtEoBje4Vd7YzSM4Hkl3QA5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dj8zfBAAAA2gAAAA8AAAAAAAAAAAAAAAAAmAIAAGRycy9kb3du&#10;cmV2LnhtbFBLBQYAAAAABAAEAPUAAACGAwAAAAA=&#10;" filled="f" strokecolor="black [3213]" strokeweight="1pt">
                  <v:textbox>
                    <w:txbxContent>
                      <w:p w14:paraId="7A31FD7B" w14:textId="77777777" w:rsidR="00404A68" w:rsidRPr="009C3E6B" w:rsidRDefault="00404A68" w:rsidP="00895675">
                        <w:pPr>
                          <w:pStyle w:val="Web"/>
                          <w:spacing w:before="0" w:beforeAutospacing="0" w:after="0" w:afterAutospacing="0"/>
                          <w:jc w:val="center"/>
                          <w:rPr>
                            <w:rFonts w:ascii="Times New Roman" w:hAnsi="Times New Roman" w:cs="Times New Roman"/>
                            <w:sz w:val="20"/>
                            <w:szCs w:val="20"/>
                          </w:rPr>
                        </w:pPr>
                        <w:r w:rsidRPr="009C3E6B">
                          <w:rPr>
                            <w:rFonts w:ascii="Times New Roman" w:hAnsi="Times New Roman" w:cs="Times New Roman"/>
                            <w:bCs/>
                            <w:color w:val="000000" w:themeColor="text1"/>
                            <w:kern w:val="24"/>
                            <w:sz w:val="20"/>
                            <w:szCs w:val="20"/>
                          </w:rPr>
                          <w:t xml:space="preserve">Test </w:t>
                        </w:r>
                        <w:r>
                          <w:rPr>
                            <w:rFonts w:ascii="Times New Roman" w:hAnsi="Times New Roman" w:cs="Times New Roman"/>
                            <w:bCs/>
                            <w:color w:val="000000" w:themeColor="text1"/>
                            <w:kern w:val="24"/>
                            <w:sz w:val="20"/>
                            <w:szCs w:val="20"/>
                          </w:rPr>
                          <w:t>s</w:t>
                        </w:r>
                        <w:r w:rsidRPr="009C3E6B">
                          <w:rPr>
                            <w:rFonts w:ascii="Times New Roman" w:hAnsi="Times New Roman" w:cs="Times New Roman"/>
                            <w:bCs/>
                            <w:color w:val="000000" w:themeColor="text1"/>
                            <w:kern w:val="24"/>
                            <w:sz w:val="20"/>
                            <w:szCs w:val="20"/>
                          </w:rPr>
                          <w:t>tart</w:t>
                        </w:r>
                      </w:p>
                    </w:txbxContent>
                  </v:textbox>
                </v:shape>
                <v:shape id="Organigramme : Processus 33" o:spid="_x0000_s1028" type="#_x0000_t109" style="position:absolute;left:9205;top:3819;width:21446;height:343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C9WrMMA&#10;AADaAAAADwAAAGRycy9kb3ducmV2LnhtbESPQWvCQBSE7wX/w/IEb82uldaSZhURCx68NO3B3h7Z&#10;1ySYfRuzq1n/vVso9DjMzDdMsY62E1cafOtYwzxTIIgrZ1quNXx9vj++gvAB2WDnmDTcyMN6NXko&#10;MDdu5A+6lqEWCcI+Rw1NCH0upa8asugz1xMn78cNFkOSQy3NgGOC204+KfUiLbacFhrsadtQdSov&#10;VoNUl92z2h7M8rhz3/vqHOkmo9azady8gQgUw3/4r703GhbweyXdALm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C9WrMMAAADaAAAADwAAAAAAAAAAAAAAAACYAgAAZHJzL2Rv&#10;d25yZXYueG1sUEsFBgAAAAAEAAQA9QAAAIgDAAAAAA==&#10;" filled="f" strokecolor="black [3213]" strokeweight="1pt">
                  <v:textbox>
                    <w:txbxContent>
                      <w:p w14:paraId="3A59F3BC" w14:textId="404B642B" w:rsidR="00404A68" w:rsidRPr="009C3E6B" w:rsidRDefault="00404A68" w:rsidP="00895675">
                        <w:pPr>
                          <w:pStyle w:val="Web"/>
                          <w:spacing w:before="0" w:beforeAutospacing="0" w:after="0" w:afterAutospacing="0"/>
                          <w:jc w:val="center"/>
                          <w:rPr>
                            <w:rFonts w:ascii="Times New Roman" w:hAnsi="Times New Roman" w:cs="Times New Roman"/>
                            <w:sz w:val="20"/>
                            <w:szCs w:val="20"/>
                          </w:rPr>
                        </w:pPr>
                        <w:r w:rsidRPr="009C3E6B">
                          <w:rPr>
                            <w:rFonts w:ascii="Times New Roman" w:hAnsi="Times New Roman" w:cs="Times New Roman"/>
                            <w:bCs/>
                            <w:color w:val="000000" w:themeColor="text1"/>
                            <w:kern w:val="24"/>
                            <w:sz w:val="20"/>
                            <w:szCs w:val="20"/>
                          </w:rPr>
                          <w:t>Select new canister sample</w:t>
                        </w:r>
                        <w:ins w:id="417" w:author="Finalized" w:date="2017-03-28T16:51:00Z">
                          <w:r>
                            <w:rPr>
                              <w:rFonts w:ascii="Times New Roman" w:hAnsi="Times New Roman" w:cs="Times New Roman" w:hint="eastAsia"/>
                              <w:bCs/>
                              <w:color w:val="000000" w:themeColor="text1"/>
                              <w:kern w:val="24"/>
                              <w:sz w:val="20"/>
                              <w:szCs w:val="20"/>
                            </w:rPr>
                            <w:t>.</w:t>
                          </w:r>
                        </w:ins>
                      </w:p>
                    </w:txbxContent>
                  </v:textbox>
                </v:shape>
                <v:shape id="Organigramme : Processus 34" o:spid="_x0000_s1029" type="#_x0000_t109" style="position:absolute;left:6966;top:8081;width:25893;height:515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prQ8MA&#10;AADaAAAADwAAAGRycy9kb3ducmV2LnhtbESPQWvCQBSE7wX/w/IEb3XXglZSVykhhRy8aHuot0f2&#10;NQnNvo3Z1az/3hUKPQ4z8w2z2UXbiSsNvnWsYTFXIIgrZ1quNXx9fjyvQfiAbLBzTBpu5GG3nTxt&#10;MDNu5ANdj6EWCcI+Qw1NCH0mpa8asujnridO3o8bLIYkh1qaAccEt518UWolLbacFhrsKW+o+j1e&#10;rAapLsVS5Xvz+l24U1mdI91k1Ho2je9vIALF8B/+a5dGwxIeV9INkN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IprQ8MAAADaAAAADwAAAAAAAAAAAAAAAACYAgAAZHJzL2Rv&#10;d25yZXYueG1sUEsFBgAAAAAEAAQA9QAAAIgDAAAAAA==&#10;" filled="f" strokecolor="black [3213]" strokeweight="1pt">
                  <v:textbox>
                    <w:txbxContent>
                      <w:p w14:paraId="7B61C7EE" w14:textId="77777777" w:rsidR="00404A68" w:rsidRDefault="00404A68" w:rsidP="0069519F">
                        <w:pPr>
                          <w:pStyle w:val="Web"/>
                          <w:spacing w:before="0" w:beforeAutospacing="0" w:after="0" w:afterAutospacing="0"/>
                          <w:jc w:val="center"/>
                          <w:rPr>
                            <w:ins w:id="418" w:author="Finalized" w:date="2017-05-16T20:49:00Z"/>
                            <w:rFonts w:ascii="Times New Roman" w:hAnsi="Times New Roman" w:cs="Times New Roman"/>
                            <w:bCs/>
                            <w:color w:val="000000" w:themeColor="text1"/>
                            <w:kern w:val="24"/>
                            <w:sz w:val="20"/>
                            <w:szCs w:val="20"/>
                          </w:rPr>
                        </w:pPr>
                        <w:ins w:id="419" w:author="Finalized" w:date="2017-05-16T20:49:00Z">
                          <w:r>
                            <w:rPr>
                              <w:rFonts w:ascii="Times New Roman" w:hAnsi="Times New Roman" w:cs="Times New Roman"/>
                              <w:bCs/>
                              <w:color w:val="000000" w:themeColor="text1"/>
                              <w:kern w:val="24"/>
                              <w:sz w:val="20"/>
                              <w:szCs w:val="20"/>
                            </w:rPr>
                            <w:t xml:space="preserve">5.1.1. </w:t>
                          </w:r>
                          <w:r w:rsidRPr="006660CB">
                            <w:rPr>
                              <w:rFonts w:ascii="Times New Roman" w:hAnsi="Times New Roman" w:cs="Times New Roman"/>
                              <w:bCs/>
                              <w:color w:val="000000" w:themeColor="text1"/>
                              <w:kern w:val="24"/>
                              <w:sz w:val="20"/>
                              <w:szCs w:val="20"/>
                            </w:rPr>
                            <w:t xml:space="preserve">Ageing through exposure to </w:t>
                          </w:r>
                        </w:ins>
                      </w:p>
                      <w:p w14:paraId="12FE6AC1" w14:textId="713FF702" w:rsidR="00404A68" w:rsidRPr="006660CB" w:rsidDel="0069519F" w:rsidRDefault="00404A68" w:rsidP="0069519F">
                        <w:pPr>
                          <w:pStyle w:val="Web"/>
                          <w:spacing w:before="0" w:beforeAutospacing="0" w:after="0" w:afterAutospacing="0"/>
                          <w:jc w:val="center"/>
                          <w:rPr>
                            <w:del w:id="420" w:author="Finalized" w:date="2017-05-16T20:49:00Z"/>
                            <w:rFonts w:ascii="Times New Roman" w:hAnsi="Times New Roman" w:cs="Times New Roman"/>
                            <w:sz w:val="20"/>
                            <w:szCs w:val="20"/>
                          </w:rPr>
                        </w:pPr>
                        <w:ins w:id="421" w:author="Finalized" w:date="2017-05-16T20:49:00Z">
                          <w:r w:rsidRPr="006660CB">
                            <w:rPr>
                              <w:rFonts w:ascii="Times New Roman" w:hAnsi="Times New Roman" w:cs="Times New Roman"/>
                              <w:bCs/>
                              <w:color w:val="000000" w:themeColor="text1"/>
                              <w:kern w:val="24"/>
                              <w:sz w:val="20"/>
                              <w:szCs w:val="20"/>
                            </w:rPr>
                            <w:t>temperature cycling</w:t>
                          </w:r>
                        </w:ins>
                        <w:del w:id="422" w:author="Finalized" w:date="2017-05-16T20:49:00Z">
                          <w:r w:rsidRPr="006660CB" w:rsidDel="0069519F">
                            <w:rPr>
                              <w:rFonts w:ascii="Times New Roman" w:hAnsi="Times New Roman" w:cs="Times New Roman"/>
                              <w:bCs/>
                              <w:color w:val="000000" w:themeColor="text1"/>
                              <w:kern w:val="24"/>
                              <w:sz w:val="20"/>
                              <w:szCs w:val="20"/>
                            </w:rPr>
                            <w:delText>1. Temperature conditioning test</w:delText>
                          </w:r>
                        </w:del>
                      </w:p>
                      <w:p w14:paraId="45523C90" w14:textId="7FB91B85" w:rsidR="00404A68" w:rsidRPr="009C3E6B" w:rsidRDefault="00404A68" w:rsidP="006660CB">
                        <w:pPr>
                          <w:pStyle w:val="Web"/>
                          <w:spacing w:before="0" w:beforeAutospacing="0" w:after="0" w:afterAutospacing="0"/>
                          <w:jc w:val="center"/>
                          <w:rPr>
                            <w:rFonts w:ascii="Times New Roman" w:hAnsi="Times New Roman" w:cs="Times New Roman"/>
                            <w:sz w:val="20"/>
                            <w:szCs w:val="20"/>
                          </w:rPr>
                        </w:pPr>
                        <w:del w:id="423" w:author="Finalized" w:date="2017-05-16T20:49:00Z">
                          <w:r w:rsidDel="0069519F">
                            <w:rPr>
                              <w:rFonts w:ascii="Times New Roman" w:hAnsi="Times New Roman" w:cs="Times New Roman"/>
                              <w:bCs/>
                              <w:color w:val="000000" w:themeColor="text1"/>
                              <w:kern w:val="24"/>
                              <w:sz w:val="20"/>
                              <w:szCs w:val="20"/>
                            </w:rPr>
                            <w:delText>according to paragraphs 5.1.1. of this annex</w:delText>
                          </w:r>
                        </w:del>
                      </w:p>
                    </w:txbxContent>
                  </v:textbox>
                </v:shape>
                <v:shape id="Organigramme : Processus 35" o:spid="_x0000_s1030" type="#_x0000_t109" style="position:absolute;left:6907;top:14504;width:25922;height:46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1NMEA&#10;AADaAAAADwAAAGRycy9kb3ducmV2LnhtbESPQYvCMBSE74L/ITzBm00UdKVrlEUUPHhZ14PeHs3b&#10;tmzzUpuo8d+bBcHjMDPfMItVtI24UedrxxrGmQJBXDhTc6nh+LMdzUH4gGywcUwaHuRhtez3Fpgb&#10;d+dvuh1CKRKEfY4aqhDaXEpfVGTRZ64lTt6v6yyGJLtSmg7vCW4bOVFqJi3WnBYqbGldUfF3uFoN&#10;Ul03U7Xem4/Txp13xSXSQ0ath4P49QkiUAzv8Ku9Mxpm8H8l3QC5f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hY9TTBAAAA2gAAAA8AAAAAAAAAAAAAAAAAmAIAAGRycy9kb3du&#10;cmV2LnhtbFBLBQYAAAAABAAEAPUAAACGAwAAAAA=&#10;" filled="f" strokecolor="black [3213]" strokeweight="1pt">
                  <v:textbox>
                    <w:txbxContent>
                      <w:p w14:paraId="7BCB5011" w14:textId="316ACC1F" w:rsidR="00404A68" w:rsidRPr="006660CB" w:rsidDel="005E7801" w:rsidRDefault="00404A68" w:rsidP="00A11813">
                        <w:pPr>
                          <w:pStyle w:val="Web"/>
                          <w:spacing w:before="0" w:beforeAutospacing="0" w:after="0" w:afterAutospacing="0"/>
                          <w:jc w:val="center"/>
                          <w:rPr>
                            <w:del w:id="424" w:author="Finalized" w:date="2017-05-16T20:49:00Z"/>
                            <w:rFonts w:ascii="Times New Roman" w:hAnsi="Times New Roman" w:cs="Times New Roman"/>
                            <w:bCs/>
                            <w:color w:val="000000" w:themeColor="text1"/>
                            <w:kern w:val="24"/>
                            <w:sz w:val="20"/>
                            <w:szCs w:val="20"/>
                          </w:rPr>
                        </w:pPr>
                        <w:ins w:id="425" w:author="Finalized" w:date="2017-05-16T20:49:00Z">
                          <w:r>
                            <w:rPr>
                              <w:rFonts w:ascii="Times New Roman" w:hAnsi="Times New Roman" w:cs="Times New Roman"/>
                              <w:bCs/>
                              <w:color w:val="000000" w:themeColor="text1"/>
                              <w:kern w:val="24"/>
                              <w:sz w:val="20"/>
                              <w:szCs w:val="20"/>
                            </w:rPr>
                            <w:t xml:space="preserve">5.1.2. </w:t>
                          </w:r>
                          <w:r w:rsidRPr="006660CB">
                            <w:rPr>
                              <w:rFonts w:ascii="Times New Roman" w:hAnsi="Times New Roman" w:cs="Times New Roman"/>
                              <w:bCs/>
                              <w:color w:val="000000" w:themeColor="text1"/>
                              <w:kern w:val="24"/>
                              <w:sz w:val="20"/>
                              <w:szCs w:val="20"/>
                            </w:rPr>
                            <w:t>Ageing through exposure to vibration</w:t>
                          </w:r>
                        </w:ins>
                        <w:del w:id="426" w:author="Finalized" w:date="2017-05-16T20:49:00Z">
                          <w:r w:rsidRPr="005E7801" w:rsidDel="005E7801">
                            <w:rPr>
                              <w:rFonts w:ascii="Times New Roman" w:hAnsi="Times New Roman" w:cs="Times New Roman"/>
                              <w:bCs/>
                              <w:color w:val="000000" w:themeColor="text1"/>
                              <w:kern w:val="24"/>
                              <w:sz w:val="20"/>
                              <w:szCs w:val="20"/>
                            </w:rPr>
                            <w:delText>2</w:delText>
                          </w:r>
                          <w:r w:rsidRPr="006660CB" w:rsidDel="005E7801">
                            <w:rPr>
                              <w:rFonts w:ascii="Times New Roman" w:hAnsi="Times New Roman" w:cs="Times New Roman"/>
                              <w:bCs/>
                              <w:color w:val="000000" w:themeColor="text1"/>
                              <w:kern w:val="24"/>
                              <w:sz w:val="20"/>
                              <w:szCs w:val="20"/>
                            </w:rPr>
                            <w:delText>. Canister vibration conditioning test</w:delText>
                          </w:r>
                        </w:del>
                      </w:p>
                      <w:p w14:paraId="41CBA49F" w14:textId="309724C8" w:rsidR="00404A68" w:rsidRPr="009C3E6B" w:rsidDel="005E7801" w:rsidRDefault="00404A68" w:rsidP="00A11813">
                        <w:pPr>
                          <w:pStyle w:val="Web"/>
                          <w:spacing w:before="0" w:beforeAutospacing="0" w:after="0" w:afterAutospacing="0"/>
                          <w:jc w:val="center"/>
                          <w:rPr>
                            <w:del w:id="427" w:author="Finalized" w:date="2017-05-16T20:49:00Z"/>
                            <w:rFonts w:ascii="Times New Roman" w:hAnsi="Times New Roman" w:cs="Times New Roman"/>
                            <w:sz w:val="20"/>
                            <w:szCs w:val="20"/>
                          </w:rPr>
                        </w:pPr>
                        <w:del w:id="428" w:author="Finalized" w:date="2017-05-16T20:49:00Z">
                          <w:r w:rsidDel="005E7801">
                            <w:rPr>
                              <w:rFonts w:ascii="Times New Roman" w:hAnsi="Times New Roman" w:cs="Times New Roman"/>
                              <w:bCs/>
                              <w:color w:val="000000" w:themeColor="text1"/>
                              <w:kern w:val="24"/>
                              <w:sz w:val="20"/>
                              <w:szCs w:val="20"/>
                            </w:rPr>
                            <w:delText>according to paragraphs 5.1.2. of this annex</w:delText>
                          </w:r>
                        </w:del>
                      </w:p>
                      <w:p w14:paraId="3C7738C2" w14:textId="77777777" w:rsidR="00404A68" w:rsidRPr="009C3E6B" w:rsidRDefault="00404A68" w:rsidP="00A11813">
                        <w:pPr>
                          <w:pStyle w:val="Web"/>
                          <w:spacing w:before="0" w:beforeAutospacing="0" w:after="0" w:afterAutospacing="0"/>
                          <w:jc w:val="center"/>
                          <w:rPr>
                            <w:rFonts w:ascii="Times New Roman" w:hAnsi="Times New Roman" w:cs="Times New Roman"/>
                            <w:sz w:val="20"/>
                            <w:szCs w:val="20"/>
                          </w:rPr>
                        </w:pPr>
                      </w:p>
                    </w:txbxContent>
                  </v:textbox>
                </v:shape>
                <v:shape id="Organigramme : Processus 42" o:spid="_x0000_s1031" type="#_x0000_t109" style="position:absolute;left:6860;top:20141;width:25893;height:545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RQr8EA&#10;AADaAAAADwAAAGRycy9kb3ducmV2LnhtbESPQYvCMBSE7wv+h/AEb9tEwVW6RllEwYOXVQ96ezRv&#10;27LNS22ixn9vBMHjMDPfMLNFtI24UudrxxqGmQJBXDhTc6nhsF9/TkH4gGywcUwa7uRhMe99zDA3&#10;7sa/dN2FUiQI+xw1VCG0uZS+qMiiz1xLnLw/11kMSXalNB3eEtw2cqTUl7RYc1qosKVlRcX/7mI1&#10;SHVZjdVyaybHlTttinOku4xaD/rx5xtEoBje4Vd7YzRM4Hkl3QA5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cUUK/BAAAA2gAAAA8AAAAAAAAAAAAAAAAAmAIAAGRycy9kb3du&#10;cmV2LnhtbFBLBQYAAAAABAAEAPUAAACGAwAAAAA=&#10;" filled="f" strokecolor="black [3213]" strokeweight="1pt">
                  <v:textbox>
                    <w:txbxContent>
                      <w:p w14:paraId="7A56F1B0" w14:textId="5FEF57B9" w:rsidR="00404A68" w:rsidRPr="006660CB" w:rsidDel="00B34C93" w:rsidRDefault="00404A68" w:rsidP="00895675">
                        <w:pPr>
                          <w:pStyle w:val="Web"/>
                          <w:spacing w:before="0" w:beforeAutospacing="0" w:after="0" w:afterAutospacing="0"/>
                          <w:jc w:val="center"/>
                          <w:rPr>
                            <w:del w:id="429" w:author="Finalized" w:date="2017-05-16T20:49:00Z"/>
                            <w:rFonts w:ascii="Times New Roman" w:hAnsi="Times New Roman" w:cs="Times New Roman"/>
                            <w:bCs/>
                            <w:color w:val="000000" w:themeColor="text1"/>
                            <w:kern w:val="24"/>
                            <w:sz w:val="20"/>
                            <w:szCs w:val="20"/>
                          </w:rPr>
                        </w:pPr>
                        <w:ins w:id="430" w:author="Finalized" w:date="2017-05-16T20:49:00Z">
                          <w:r w:rsidRPr="006660CB">
                            <w:rPr>
                              <w:rFonts w:ascii="Times New Roman" w:hAnsi="Times New Roman" w:cs="Times New Roman"/>
                              <w:bCs/>
                              <w:color w:val="000000" w:themeColor="text1"/>
                              <w:kern w:val="24"/>
                              <w:sz w:val="20"/>
                              <w:szCs w:val="20"/>
                            </w:rPr>
                            <w:t>5.1.3. Ageing through exposure to fuel vapour and determining BWC300</w:t>
                          </w:r>
                        </w:ins>
                        <w:del w:id="431" w:author="Finalized" w:date="2017-05-16T20:49:00Z">
                          <w:r w:rsidRPr="006660CB" w:rsidDel="00B34C93">
                            <w:rPr>
                              <w:rFonts w:ascii="Times New Roman" w:hAnsi="Times New Roman" w:cs="Times New Roman"/>
                              <w:bCs/>
                              <w:color w:val="000000" w:themeColor="text1"/>
                              <w:kern w:val="24"/>
                              <w:sz w:val="20"/>
                              <w:szCs w:val="20"/>
                            </w:rPr>
                            <w:delText xml:space="preserve">3. Fuel Ageing for 300 cycles </w:delText>
                          </w:r>
                        </w:del>
                      </w:p>
                      <w:p w14:paraId="5B328E08" w14:textId="40C4FB74" w:rsidR="00404A68" w:rsidRPr="009C3E6B" w:rsidRDefault="00404A68" w:rsidP="00B34C93">
                        <w:pPr>
                          <w:pStyle w:val="Web"/>
                          <w:spacing w:before="0" w:beforeAutospacing="0" w:after="0" w:afterAutospacing="0"/>
                          <w:jc w:val="center"/>
                          <w:rPr>
                            <w:rFonts w:ascii="Times New Roman" w:hAnsi="Times New Roman" w:cs="Times New Roman"/>
                            <w:sz w:val="20"/>
                            <w:szCs w:val="20"/>
                          </w:rPr>
                        </w:pPr>
                        <w:del w:id="432" w:author="Finalized" w:date="2017-05-16T20:49:00Z">
                          <w:r w:rsidDel="00B34C93">
                            <w:rPr>
                              <w:rFonts w:ascii="Times New Roman" w:hAnsi="Times New Roman" w:cs="Times New Roman"/>
                              <w:bCs/>
                              <w:color w:val="000000" w:themeColor="text1"/>
                              <w:kern w:val="24"/>
                              <w:sz w:val="20"/>
                              <w:szCs w:val="20"/>
                            </w:rPr>
                            <w:delText>according to paragraphs 5.1.</w:delText>
                          </w:r>
                          <w:r w:rsidDel="00B34C93">
                            <w:rPr>
                              <w:rFonts w:ascii="Times New Roman" w:hAnsi="Times New Roman" w:cs="Times New Roman" w:hint="eastAsia"/>
                              <w:bCs/>
                              <w:color w:val="000000" w:themeColor="text1"/>
                              <w:kern w:val="24"/>
                              <w:sz w:val="20"/>
                              <w:szCs w:val="20"/>
                            </w:rPr>
                            <w:delText>3</w:delText>
                          </w:r>
                          <w:r w:rsidDel="00B34C93">
                            <w:rPr>
                              <w:rFonts w:ascii="Times New Roman" w:hAnsi="Times New Roman" w:cs="Times New Roman"/>
                              <w:bCs/>
                              <w:color w:val="000000" w:themeColor="text1"/>
                              <w:kern w:val="24"/>
                              <w:sz w:val="20"/>
                              <w:szCs w:val="20"/>
                            </w:rPr>
                            <w:delText>. of this annex</w:delText>
                          </w:r>
                        </w:del>
                      </w:p>
                    </w:txbxContent>
                  </v:textbox>
                </v:shape>
                <v:line id="Connecteur droit 44" o:spid="_x0000_s1032" style="position:absolute;visibility:visible;mso-wrap-style:square" from="19558,3146" to="19928,38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i2WasAAAADaAAAADwAAAGRycy9kb3ducmV2LnhtbERPz2vCMBS+D/wfwhN2m6kDx1qNIoIg&#10;7jBWFTw+mmdTbF7SJtP635vDYMeP7/diNdhW3KgPjWMF00kGgrhyuuFawfGwffsEESKyxtYxKXhQ&#10;gNVy9LLAQrs7/9CtjLVIIRwKVGBi9IWUoTJkMUycJ07cxfUWY4J9LXWP9xRuW/meZR/SYsOpwaCn&#10;jaHqWv5aBd2+Kr9m9fTkd35jvjvMu3OeK/U6HtZzEJGG+C/+c++0grQ1XUk3QC6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otlmrAAAAA2gAAAA8AAAAAAAAAAAAAAAAA&#10;oQIAAGRycy9kb3ducmV2LnhtbFBLBQYAAAAABAAEAPkAAACOAwAAAAA=&#10;" strokecolor="black [3213]" strokeweight=".5pt">
                  <v:stroke joinstyle="miter"/>
                </v:line>
                <v:line id="Connecteur droit 45" o:spid="_x0000_s1033" style="position:absolute;flip:x;visibility:visible;mso-wrap-style:square" from="19913,7254" to="19928,80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RDXMMMAAADaAAAADwAAAGRycy9kb3ducmV2LnhtbESPT2sCMRTE7wW/Q3iCt5q1B7Fbs1IW&#10;tB681Ir0+Ni8/WOTlyWJuvrpG6HQ4zAzv2GWq8EacSEfOscKZtMMBHHldMeNgsPX+nkBIkRkjcYx&#10;KbhRgFUxelpirt2VP+myj41IEA45Kmhj7HMpQ9WSxTB1PXHyauctxiR9I7XHa4JbI1+ybC4tdpwW&#10;WuypbKn62Z+tgtIcv4ePjed4PN3r847W5ckYpSbj4f0NRKQh/of/2lut4BUeV9INkM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0Q1zDDAAAA2gAAAA8AAAAAAAAAAAAA&#10;AAAAoQIAAGRycy9kb3ducmV2LnhtbFBLBQYAAAAABAAEAPkAAACRAwAAAAA=&#10;" strokecolor="black [3213]" strokeweight=".5pt">
                  <v:stroke joinstyle="miter"/>
                </v:line>
                <v:line id="Connecteur droit 46" o:spid="_x0000_s1034" style="position:absolute;flip:x;visibility:visible;mso-wrap-style:square" from="19868,13240" to="19913,145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6Fl0MMAAADbAAAADwAAAGRycy9kb3ducmV2LnhtbESPQW/CMAyF70j8h8hIu0HKDhPqCAhV&#10;AnbYZWxCHK3GtGWJUyUBuv16fJi0m633/N7n5XrwTt0opi6wgfmsAEVcB9txY+DrcztdgEoZ2aIL&#10;TAZ+KMF6NR4tsbThzh90O+RGSQinEg20Ofel1qluyWOahZ5YtHOIHrOssdE24l3CvdPPRfGiPXYs&#10;DS32VLVUfx+u3kDljqdhv4ucj5ff8/WdttXFOWOeJsPmFVSmIf+b/67frOALvfwiA+jV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OhZdDDAAAA2wAAAA8AAAAAAAAAAAAA&#10;AAAAoQIAAGRycy9kb3ducmV2LnhtbFBLBQYAAAAABAAEAPkAAACRAwAAAAA=&#10;" strokecolor="black [3213]" strokeweight=".5pt">
                  <v:stroke joinstyle="miter"/>
                </v:line>
                <v:shapetype id="_x0000_t202" coordsize="21600,21600" o:spt="202" path="m,l,21600r21600,l21600,xe">
                  <v:stroke joinstyle="miter"/>
                  <v:path gradientshapeok="t" o:connecttype="rect"/>
                </v:shapetype>
                <v:shape id="ZoneTexte 61" o:spid="_x0000_s1035" type="#_x0000_t202" style="position:absolute;left:3038;top:7159;width:4757;height:792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xfQMAA&#10;AADbAAAADwAAAGRycy9kb3ducmV2LnhtbERP24rCMBB9F/yHMAu+aVpxxa1GES+wb972A4ZmbLpt&#10;JqWJ2t2vNwsLvs3hXGex6mwt7tT60rGCdJSAIM6dLrlQ8HXZD2cgfEDWWDsmBT/kYbXs9xaYaffg&#10;E93PoRAxhH2GCkwITSalzw1Z9CPXEEfu6lqLIcK2kLrFRwy3tRwnyVRaLDk2GGxoYyivzjerYJbY&#10;Q1V9jI/eTn7Td7PZul3zrdTgrVvPQQTqwkv87/7UcX4Kf7/EA+Ty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gxfQMAAAADbAAAADwAAAAAAAAAAAAAAAACYAgAAZHJzL2Rvd25y&#10;ZXYueG1sUEsFBgAAAAAEAAQA9QAAAIUDAAAAAA==&#10;" filled="f" stroked="f">
                  <v:textbox style="mso-fit-shape-to-text:t">
                    <w:txbxContent>
                      <w:p w14:paraId="66C6B1B5" w14:textId="77777777" w:rsidR="00404A68" w:rsidRPr="009C3E6B" w:rsidRDefault="00404A68" w:rsidP="00895675">
                        <w:pPr>
                          <w:pStyle w:val="Web"/>
                          <w:spacing w:before="0" w:beforeAutospacing="0" w:after="0" w:afterAutospacing="0"/>
                          <w:rPr>
                            <w:rFonts w:ascii="Times New Roman" w:hAnsi="Times New Roman" w:cs="Times New Roman"/>
                            <w:sz w:val="96"/>
                            <w:szCs w:val="20"/>
                          </w:rPr>
                        </w:pPr>
                        <w:r w:rsidRPr="009C3E6B">
                          <w:rPr>
                            <w:rFonts w:ascii="Times New Roman" w:hAnsi="Times New Roman" w:cs="Times New Roman"/>
                            <w:color w:val="000000" w:themeColor="text1"/>
                            <w:kern w:val="24"/>
                            <w:sz w:val="96"/>
                            <w:szCs w:val="20"/>
                          </w:rPr>
                          <w:t>{</w:t>
                        </w:r>
                      </w:p>
                    </w:txbxContent>
                  </v:textbox>
                </v:shape>
                <v:line id="Connecteur droit 46" o:spid="_x0000_s1036" style="position:absolute;flip:x;visibility:visible;mso-wrap-style:square" from="19807,19133" to="19868,201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3P7p8EAAADbAAAADwAAAGRycy9kb3ducmV2LnhtbERPS2sCMRC+F/wPYQRvNWsFKVuzUha0&#10;HrzUivQ4bGYfNpksSdTVX98Ihd7m43vOcjVYIy7kQ+dYwWyagSCunO64UXD4Wj+/gggRWaNxTApu&#10;FGBVjJ6WmGt35U+67GMjUgiHHBW0Mfa5lKFqyWKYup44cbXzFmOCvpHa4zWFWyNfsmwhLXacGlrs&#10;qWyp+tmfrYLSHL+Hj43neDzd6/OO1uXJGKUm4+H9DUSkIf6L/9xbnebP4fFLOkAW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Tc/unwQAAANsAAAAPAAAAAAAAAAAAAAAA&#10;AKECAABkcnMvZG93bnJldi54bWxQSwUGAAAAAAQABAD5AAAAjwMAAAAA&#10;" strokecolor="black [3213]" strokeweight=".5pt">
                  <v:stroke joinstyle="miter"/>
                </v:line>
                <v:shape id="ZoneTexte 63" o:spid="_x0000_s1037" type="#_x0000_t202" style="position:absolute;left:-1357;top:10533;width:7841;height:23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1c1L8A&#10;AADbAAAADwAAAGRycy9kb3ducmV2LnhtbERPTWvCQBC9C/0PywjedKNQKalrCLYFD1606X3ITrOh&#10;2dmQnZr4712h0Ns83ufsisl36kpDbAMbWK8yUMR1sC03BqrPj+ULqCjIFrvAZOBGEYr902yHuQ0j&#10;n+l6kUalEI45GnAifa51rB15jKvQEyfuOwweJcGh0XbAMYX7Tm+ybKs9tpwaHPZ0cFT/XH69ARFb&#10;rm/Vu4/Hr+n0NrqsfsbKmMV8Kl9BCU3yL/5zH22av4HHL+kAvb8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VHVzUvwAAANsAAAAPAAAAAAAAAAAAAAAAAJgCAABkcnMvZG93bnJl&#10;di54bWxQSwUGAAAAAAQABAD1AAAAhAMAAAAA&#10;" filled="f" stroked="f">
                  <v:textbox style="mso-fit-shape-to-text:t">
                    <w:txbxContent>
                      <w:p w14:paraId="5EAB0912" w14:textId="77777777" w:rsidR="00404A68" w:rsidRPr="009C3E6B" w:rsidRDefault="00404A68" w:rsidP="00895675">
                        <w:pPr>
                          <w:pStyle w:val="Web"/>
                          <w:spacing w:before="0" w:beforeAutospacing="0" w:after="0" w:afterAutospacing="0"/>
                          <w:rPr>
                            <w:rFonts w:ascii="Times New Roman" w:hAnsi="Times New Roman" w:cs="Times New Roman"/>
                            <w:sz w:val="20"/>
                            <w:szCs w:val="20"/>
                          </w:rPr>
                        </w:pPr>
                        <w:r w:rsidRPr="009C3E6B">
                          <w:rPr>
                            <w:rFonts w:ascii="Times New Roman" w:hAnsi="Times New Roman" w:cs="Times New Roman"/>
                            <w:color w:val="000000" w:themeColor="text1"/>
                            <w:kern w:val="24"/>
                            <w:sz w:val="20"/>
                            <w:szCs w:val="20"/>
                          </w:rPr>
                          <w:t>50</w:t>
                        </w:r>
                        <w:r>
                          <w:rPr>
                            <w:rFonts w:ascii="Times New Roman" w:hAnsi="Times New Roman" w:cs="Times New Roman" w:hint="eastAsia"/>
                            <w:color w:val="000000" w:themeColor="text1"/>
                            <w:kern w:val="24"/>
                            <w:sz w:val="20"/>
                            <w:szCs w:val="20"/>
                          </w:rPr>
                          <w:t xml:space="preserve"> times</w:t>
                        </w:r>
                      </w:p>
                    </w:txbxContent>
                  </v:textbox>
                </v:shape>
                <w10:wrap type="topAndBottom"/>
              </v:group>
            </w:pict>
          </mc:Fallback>
        </mc:AlternateContent>
      </w:r>
      <w:r w:rsidR="00C36594" w:rsidRPr="00C36594">
        <w:rPr>
          <w:b/>
        </w:rPr>
        <w:t>Canister bench ageing procedure</w:t>
      </w:r>
    </w:p>
    <w:p w14:paraId="3533FA1D" w14:textId="48D86656" w:rsidR="00F140ED" w:rsidRDefault="00F767BB" w:rsidP="00F767BB">
      <w:pPr>
        <w:pStyle w:val="SingleTxtG"/>
        <w:spacing w:before="240"/>
        <w:ind w:left="2268" w:hanging="1134"/>
        <w:rPr>
          <w:lang w:eastAsia="ja-JP"/>
        </w:rPr>
      </w:pPr>
      <w:r>
        <w:rPr>
          <w:lang w:eastAsia="ja-JP"/>
        </w:rPr>
        <w:t>5.1.1.</w:t>
      </w:r>
      <w:r w:rsidR="00F140ED">
        <w:rPr>
          <w:lang w:eastAsia="ja-JP"/>
        </w:rPr>
        <w:tab/>
      </w:r>
      <w:ins w:id="418" w:author="Finalized" w:date="2017-05-16T20:50:00Z">
        <w:r w:rsidR="00D9530B">
          <w:rPr>
            <w:lang w:eastAsia="ja-JP"/>
          </w:rPr>
          <w:t>Ageing through exposure to temperature cycling</w:t>
        </w:r>
      </w:ins>
      <w:del w:id="419" w:author="Finalized" w:date="2017-05-16T20:50:00Z">
        <w:r w:rsidR="00F140ED" w:rsidDel="00D9530B">
          <w:rPr>
            <w:lang w:eastAsia="ja-JP"/>
          </w:rPr>
          <w:delText>Temperature conditioning test</w:delText>
        </w:r>
      </w:del>
    </w:p>
    <w:p w14:paraId="260F03DA" w14:textId="68C50FC7" w:rsidR="00F140ED" w:rsidRDefault="00F140ED" w:rsidP="00F140ED">
      <w:pPr>
        <w:pStyle w:val="SingleTxtG"/>
        <w:ind w:left="2259" w:hanging="1125"/>
        <w:rPr>
          <w:lang w:eastAsia="ja-JP"/>
        </w:rPr>
      </w:pPr>
      <w:r>
        <w:rPr>
          <w:rFonts w:hint="eastAsia"/>
          <w:lang w:eastAsia="ja-JP"/>
        </w:rPr>
        <w:tab/>
      </w:r>
      <w:r w:rsidR="009D324C">
        <w:rPr>
          <w:lang w:eastAsia="ja-JP"/>
        </w:rPr>
        <w:t>T</w:t>
      </w:r>
      <w:r>
        <w:rPr>
          <w:lang w:eastAsia="ja-JP"/>
        </w:rPr>
        <w:t xml:space="preserve">he canister </w:t>
      </w:r>
      <w:r w:rsidR="00F77326">
        <w:rPr>
          <w:lang w:eastAsia="ja-JP"/>
        </w:rPr>
        <w:t xml:space="preserve">shall be </w:t>
      </w:r>
      <w:r w:rsidR="00895675">
        <w:rPr>
          <w:rFonts w:hint="eastAsia"/>
          <w:lang w:eastAsia="ja-JP"/>
        </w:rPr>
        <w:t>cycled between</w:t>
      </w:r>
      <w:r>
        <w:rPr>
          <w:lang w:eastAsia="ja-JP"/>
        </w:rPr>
        <w:t xml:space="preserve"> temperatures from </w:t>
      </w:r>
      <w:r w:rsidR="00F1005E">
        <w:rPr>
          <w:lang w:eastAsia="ja-JP"/>
        </w:rPr>
        <w:t xml:space="preserve">-15 °C </w:t>
      </w:r>
      <w:r>
        <w:rPr>
          <w:lang w:eastAsia="ja-JP"/>
        </w:rPr>
        <w:t xml:space="preserve">to </w:t>
      </w:r>
      <w:r w:rsidR="00F1005E">
        <w:rPr>
          <w:lang w:eastAsia="ja-JP"/>
        </w:rPr>
        <w:t>60 °C</w:t>
      </w:r>
      <w:r w:rsidR="009D324C">
        <w:rPr>
          <w:lang w:eastAsia="ja-JP"/>
        </w:rPr>
        <w:t xml:space="preserve"> in a dedicated temperature enclosure</w:t>
      </w:r>
      <w:r w:rsidR="00895675">
        <w:rPr>
          <w:rFonts w:hint="eastAsia"/>
          <w:lang w:eastAsia="ja-JP"/>
        </w:rPr>
        <w:t xml:space="preserve"> with 30 min</w:t>
      </w:r>
      <w:r w:rsidR="009D324C">
        <w:rPr>
          <w:lang w:eastAsia="ja-JP"/>
        </w:rPr>
        <w:t>utes</w:t>
      </w:r>
      <w:r w:rsidR="00895675">
        <w:rPr>
          <w:rFonts w:hint="eastAsia"/>
          <w:lang w:eastAsia="ja-JP"/>
        </w:rPr>
        <w:t xml:space="preserve"> of stabilisation at -15 </w:t>
      </w:r>
      <w:r w:rsidR="00895675">
        <w:rPr>
          <w:lang w:eastAsia="ja-JP"/>
        </w:rPr>
        <w:t>°C</w:t>
      </w:r>
      <w:r w:rsidR="00895675">
        <w:rPr>
          <w:rFonts w:hint="eastAsia"/>
          <w:lang w:eastAsia="ja-JP"/>
        </w:rPr>
        <w:t xml:space="preserve"> and 60 </w:t>
      </w:r>
      <w:r w:rsidR="00895675">
        <w:rPr>
          <w:lang w:eastAsia="ja-JP"/>
        </w:rPr>
        <w:t>°C</w:t>
      </w:r>
      <w:r w:rsidR="00895675">
        <w:rPr>
          <w:rFonts w:hint="eastAsia"/>
          <w:lang w:eastAsia="ja-JP"/>
        </w:rPr>
        <w:t>. Each</w:t>
      </w:r>
      <w:r>
        <w:rPr>
          <w:lang w:eastAsia="ja-JP"/>
        </w:rPr>
        <w:t xml:space="preserve"> cycle shall last </w:t>
      </w:r>
      <w:r w:rsidR="00895675">
        <w:rPr>
          <w:rFonts w:hint="eastAsia"/>
          <w:lang w:eastAsia="ja-JP"/>
        </w:rPr>
        <w:t>210</w:t>
      </w:r>
      <w:r>
        <w:rPr>
          <w:lang w:eastAsia="ja-JP"/>
        </w:rPr>
        <w:t xml:space="preserve"> min</w:t>
      </w:r>
      <w:r w:rsidR="009D324C">
        <w:rPr>
          <w:lang w:eastAsia="ja-JP"/>
        </w:rPr>
        <w:t>utes</w:t>
      </w:r>
      <w:r>
        <w:rPr>
          <w:lang w:eastAsia="ja-JP"/>
        </w:rPr>
        <w:t xml:space="preserve"> </w:t>
      </w:r>
      <w:r w:rsidR="009D324C">
        <w:rPr>
          <w:lang w:eastAsia="ja-JP"/>
        </w:rPr>
        <w:t>(see</w:t>
      </w:r>
      <w:r>
        <w:rPr>
          <w:lang w:eastAsia="ja-JP"/>
        </w:rPr>
        <w:t xml:space="preserve"> Figure </w:t>
      </w:r>
      <w:r w:rsidR="008763B0">
        <w:rPr>
          <w:rFonts w:hint="eastAsia"/>
          <w:lang w:eastAsia="ja-JP"/>
        </w:rPr>
        <w:t>A1/</w:t>
      </w:r>
      <w:del w:id="420" w:author="Finalized" w:date="2017-04-17T10:59:00Z">
        <w:r w:rsidR="00681B22" w:rsidDel="004C5034">
          <w:rPr>
            <w:lang w:eastAsia="ja-JP"/>
          </w:rPr>
          <w:delText>3</w:delText>
        </w:r>
      </w:del>
      <w:ins w:id="421" w:author="Finalized" w:date="2017-04-17T10:59:00Z">
        <w:r w:rsidR="004C5034">
          <w:rPr>
            <w:rFonts w:hint="eastAsia"/>
            <w:lang w:eastAsia="ja-JP"/>
          </w:rPr>
          <w:t>2</w:t>
        </w:r>
      </w:ins>
      <w:r w:rsidR="009D324C">
        <w:rPr>
          <w:lang w:eastAsia="ja-JP"/>
        </w:rPr>
        <w:t>)</w:t>
      </w:r>
      <w:r w:rsidR="00681B22">
        <w:rPr>
          <w:lang w:eastAsia="ja-JP"/>
        </w:rPr>
        <w:t>.</w:t>
      </w:r>
    </w:p>
    <w:p w14:paraId="29138974" w14:textId="77777777" w:rsidR="00F140ED" w:rsidRDefault="00F140ED" w:rsidP="00F140ED">
      <w:pPr>
        <w:pStyle w:val="SingleTxtG"/>
        <w:ind w:left="2259"/>
        <w:rPr>
          <w:lang w:eastAsia="ja-JP"/>
        </w:rPr>
      </w:pPr>
      <w:r>
        <w:rPr>
          <w:lang w:eastAsia="ja-JP"/>
        </w:rPr>
        <w:t xml:space="preserve">The temperature gradient shall be </w:t>
      </w:r>
      <w:r w:rsidR="00895675">
        <w:rPr>
          <w:rFonts w:hint="eastAsia"/>
          <w:lang w:eastAsia="ja-JP"/>
        </w:rPr>
        <w:t>as close as possible to</w:t>
      </w:r>
      <w:r>
        <w:rPr>
          <w:lang w:eastAsia="ja-JP"/>
        </w:rPr>
        <w:t xml:space="preserve"> 1</w:t>
      </w:r>
      <w:r w:rsidR="00504C70">
        <w:rPr>
          <w:lang w:eastAsia="ja-JP"/>
        </w:rPr>
        <w:t xml:space="preserve"> </w:t>
      </w:r>
      <w:r>
        <w:rPr>
          <w:lang w:eastAsia="ja-JP"/>
        </w:rPr>
        <w:t>°C/min. No forced air flow should pass through the canister.</w:t>
      </w:r>
    </w:p>
    <w:p w14:paraId="6D8CF703" w14:textId="77777777" w:rsidR="00F140ED" w:rsidRDefault="00F140ED" w:rsidP="00F140ED">
      <w:pPr>
        <w:pStyle w:val="SingleTxtG"/>
        <w:ind w:left="2259"/>
        <w:rPr>
          <w:lang w:eastAsia="ja-JP"/>
        </w:rPr>
      </w:pPr>
      <w:r>
        <w:rPr>
          <w:lang w:eastAsia="ja-JP"/>
        </w:rPr>
        <w:t xml:space="preserve">The cycle </w:t>
      </w:r>
      <w:r w:rsidR="00F77326">
        <w:rPr>
          <w:lang w:eastAsia="ja-JP"/>
        </w:rPr>
        <w:t xml:space="preserve">shall be </w:t>
      </w:r>
      <w:r>
        <w:rPr>
          <w:lang w:eastAsia="ja-JP"/>
        </w:rPr>
        <w:t xml:space="preserve">repeated 50 times consecutively. In total, this </w:t>
      </w:r>
      <w:r w:rsidR="00EC0904">
        <w:rPr>
          <w:lang w:eastAsia="ja-JP"/>
        </w:rPr>
        <w:t>procedure</w:t>
      </w:r>
      <w:r>
        <w:rPr>
          <w:lang w:eastAsia="ja-JP"/>
        </w:rPr>
        <w:t xml:space="preserve"> last</w:t>
      </w:r>
      <w:r w:rsidR="00EC0904">
        <w:rPr>
          <w:lang w:eastAsia="ja-JP"/>
        </w:rPr>
        <w:t>s</w:t>
      </w:r>
      <w:r>
        <w:rPr>
          <w:lang w:eastAsia="ja-JP"/>
        </w:rPr>
        <w:t xml:space="preserve"> </w:t>
      </w:r>
      <w:r w:rsidR="00895675">
        <w:rPr>
          <w:rFonts w:hint="eastAsia"/>
          <w:lang w:eastAsia="ja-JP"/>
        </w:rPr>
        <w:t>175</w:t>
      </w:r>
      <w:r w:rsidR="001E59B5">
        <w:rPr>
          <w:lang w:eastAsia="ja-JP"/>
        </w:rPr>
        <w:t xml:space="preserve"> hours.</w:t>
      </w:r>
    </w:p>
    <w:p w14:paraId="53ED200E" w14:textId="54A0A99F" w:rsidR="001E59B5" w:rsidRDefault="001E59B5" w:rsidP="001E59B5">
      <w:pPr>
        <w:keepNext/>
        <w:keepLines/>
        <w:spacing w:line="240" w:lineRule="auto"/>
        <w:ind w:left="1134"/>
        <w:outlineLvl w:val="0"/>
        <w:rPr>
          <w:lang w:eastAsia="ja-JP"/>
        </w:rPr>
      </w:pPr>
      <w:r>
        <w:t>Figure</w:t>
      </w:r>
      <w:r w:rsidRPr="00DD2DA8">
        <w:t xml:space="preserve"> </w:t>
      </w:r>
      <w:r>
        <w:t>A</w:t>
      </w:r>
      <w:r w:rsidRPr="00DD2DA8">
        <w:t>1</w:t>
      </w:r>
      <w:r>
        <w:t>/</w:t>
      </w:r>
      <w:del w:id="422" w:author="Finalized" w:date="2017-03-28T16:52:00Z">
        <w:r w:rsidDel="00872CC5">
          <w:delText>3</w:delText>
        </w:r>
      </w:del>
      <w:ins w:id="423" w:author="Finalized" w:date="2017-03-28T16:52:00Z">
        <w:r w:rsidR="00872CC5">
          <w:rPr>
            <w:rFonts w:hint="eastAsia"/>
            <w:lang w:eastAsia="ja-JP"/>
          </w:rPr>
          <w:t>2</w:t>
        </w:r>
      </w:ins>
    </w:p>
    <w:p w14:paraId="4AF39D90" w14:textId="77777777" w:rsidR="00414DE9" w:rsidRPr="001E59B5" w:rsidRDefault="001E59B5" w:rsidP="00414DE9">
      <w:pPr>
        <w:pStyle w:val="SingleTxtG"/>
        <w:ind w:left="2259" w:hanging="1125"/>
        <w:rPr>
          <w:lang w:val="en-US" w:eastAsia="ja-JP"/>
        </w:rPr>
      </w:pPr>
      <w:r w:rsidRPr="001E59B5">
        <w:rPr>
          <w:b/>
        </w:rPr>
        <w:t>Temperature conditioning cycle</w:t>
      </w:r>
    </w:p>
    <w:p w14:paraId="7EF08D67" w14:textId="77777777" w:rsidR="00F140ED" w:rsidRDefault="00CA139E" w:rsidP="00DB1AE7">
      <w:pPr>
        <w:pStyle w:val="SingleTxtG"/>
        <w:ind w:left="2268" w:hanging="1134"/>
        <w:jc w:val="center"/>
        <w:rPr>
          <w:color w:val="FF0000"/>
          <w:szCs w:val="24"/>
          <w:lang w:eastAsia="ja-JP"/>
        </w:rPr>
      </w:pPr>
      <w:r w:rsidRPr="000E2A79">
        <w:rPr>
          <w:noProof/>
          <w:color w:val="44546A" w:themeColor="text2"/>
          <w:szCs w:val="24"/>
          <w:lang w:val="en-US"/>
        </w:rPr>
        <w:drawing>
          <wp:inline distT="0" distB="0" distL="0" distR="0" wp14:anchorId="711A7982" wp14:editId="77CEEF89">
            <wp:extent cx="3521259" cy="2134460"/>
            <wp:effectExtent l="0" t="0" r="3175" b="0"/>
            <wp:docPr id="1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516489" cy="2131569"/>
                    </a:xfrm>
                    <a:prstGeom prst="rect">
                      <a:avLst/>
                    </a:prstGeom>
                    <a:noFill/>
                  </pic:spPr>
                </pic:pic>
              </a:graphicData>
            </a:graphic>
          </wp:inline>
        </w:drawing>
      </w:r>
    </w:p>
    <w:p w14:paraId="6D6D9E6D" w14:textId="1F24FE3E" w:rsidR="00F140ED" w:rsidRPr="008528D3" w:rsidRDefault="00EF5BAE" w:rsidP="00F140ED">
      <w:pPr>
        <w:pStyle w:val="SingleTxtG"/>
        <w:ind w:left="2268" w:hanging="1134"/>
        <w:rPr>
          <w:szCs w:val="24"/>
          <w:lang w:eastAsia="ja-JP"/>
        </w:rPr>
      </w:pPr>
      <w:r>
        <w:rPr>
          <w:szCs w:val="24"/>
          <w:lang w:eastAsia="ja-JP"/>
        </w:rPr>
        <w:t>5.1.2.</w:t>
      </w:r>
      <w:r w:rsidR="00F140ED" w:rsidRPr="008528D3">
        <w:rPr>
          <w:szCs w:val="24"/>
          <w:lang w:eastAsia="ja-JP"/>
        </w:rPr>
        <w:tab/>
      </w:r>
      <w:ins w:id="424" w:author="Finalized" w:date="2017-05-16T20:50:00Z">
        <w:r w:rsidR="00153C84">
          <w:rPr>
            <w:szCs w:val="24"/>
            <w:lang w:eastAsia="ja-JP"/>
          </w:rPr>
          <w:t xml:space="preserve">Ageing through exposure to </w:t>
        </w:r>
      </w:ins>
      <w:del w:id="425" w:author="Finalized" w:date="2017-05-16T20:50:00Z">
        <w:r w:rsidR="00F140ED" w:rsidRPr="008528D3" w:rsidDel="00153C84">
          <w:rPr>
            <w:szCs w:val="24"/>
            <w:lang w:eastAsia="ja-JP"/>
          </w:rPr>
          <w:delText>Canis</w:delText>
        </w:r>
        <w:r w:rsidR="00F32A0C" w:rsidDel="00153C84">
          <w:rPr>
            <w:szCs w:val="24"/>
            <w:lang w:eastAsia="ja-JP"/>
          </w:rPr>
          <w:delText xml:space="preserve">ter </w:delText>
        </w:r>
      </w:del>
      <w:r w:rsidR="00F32A0C">
        <w:rPr>
          <w:szCs w:val="24"/>
          <w:lang w:eastAsia="ja-JP"/>
        </w:rPr>
        <w:t xml:space="preserve">vibration </w:t>
      </w:r>
      <w:del w:id="426" w:author="Finalized" w:date="2017-05-16T20:50:00Z">
        <w:r w:rsidR="00F32A0C" w:rsidDel="00153C84">
          <w:rPr>
            <w:szCs w:val="24"/>
            <w:lang w:eastAsia="ja-JP"/>
          </w:rPr>
          <w:delText>conditioning test</w:delText>
        </w:r>
      </w:del>
    </w:p>
    <w:p w14:paraId="2163BF19" w14:textId="11E2CF08" w:rsidR="00F140ED" w:rsidRPr="008528D3" w:rsidRDefault="008528D3" w:rsidP="00F140ED">
      <w:pPr>
        <w:pStyle w:val="SingleTxtG"/>
        <w:ind w:left="2268" w:hanging="1134"/>
        <w:rPr>
          <w:szCs w:val="24"/>
          <w:lang w:eastAsia="ja-JP"/>
        </w:rPr>
      </w:pPr>
      <w:r w:rsidRPr="008528D3">
        <w:rPr>
          <w:rFonts w:hint="eastAsia"/>
          <w:szCs w:val="24"/>
          <w:lang w:eastAsia="ja-JP"/>
        </w:rPr>
        <w:tab/>
      </w:r>
      <w:r w:rsidR="008A6B59">
        <w:rPr>
          <w:szCs w:val="24"/>
          <w:lang w:eastAsia="ja-JP"/>
        </w:rPr>
        <w:t>Following</w:t>
      </w:r>
      <w:r w:rsidR="008A6B59" w:rsidRPr="008528D3">
        <w:rPr>
          <w:szCs w:val="24"/>
          <w:lang w:eastAsia="ja-JP"/>
        </w:rPr>
        <w:t xml:space="preserve"> </w:t>
      </w:r>
      <w:r w:rsidR="00F140ED" w:rsidRPr="008528D3">
        <w:rPr>
          <w:szCs w:val="24"/>
          <w:lang w:eastAsia="ja-JP"/>
        </w:rPr>
        <w:t>the temperature ag</w:t>
      </w:r>
      <w:r w:rsidR="007839A8">
        <w:rPr>
          <w:szCs w:val="24"/>
          <w:lang w:eastAsia="ja-JP"/>
        </w:rPr>
        <w:t>e</w:t>
      </w:r>
      <w:r w:rsidR="00F140ED" w:rsidRPr="008528D3">
        <w:rPr>
          <w:szCs w:val="24"/>
          <w:lang w:eastAsia="ja-JP"/>
        </w:rPr>
        <w:t xml:space="preserve">ing procedure, the canister </w:t>
      </w:r>
      <w:r w:rsidR="008A6B59">
        <w:rPr>
          <w:szCs w:val="24"/>
          <w:lang w:eastAsia="ja-JP"/>
        </w:rPr>
        <w:t>shall be</w:t>
      </w:r>
      <w:r w:rsidR="008A6B59" w:rsidRPr="008528D3">
        <w:rPr>
          <w:szCs w:val="24"/>
          <w:lang w:eastAsia="ja-JP"/>
        </w:rPr>
        <w:t xml:space="preserve"> </w:t>
      </w:r>
      <w:r w:rsidR="008A6B59">
        <w:rPr>
          <w:szCs w:val="24"/>
          <w:lang w:eastAsia="ja-JP"/>
        </w:rPr>
        <w:t>shaken</w:t>
      </w:r>
      <w:r w:rsidR="008A6B59" w:rsidRPr="008528D3">
        <w:rPr>
          <w:szCs w:val="24"/>
          <w:lang w:eastAsia="ja-JP"/>
        </w:rPr>
        <w:t xml:space="preserve"> </w:t>
      </w:r>
      <w:r w:rsidR="00F140ED" w:rsidRPr="008528D3">
        <w:rPr>
          <w:szCs w:val="24"/>
          <w:lang w:eastAsia="ja-JP"/>
        </w:rPr>
        <w:t>vertical</w:t>
      </w:r>
      <w:r w:rsidR="00D71915">
        <w:rPr>
          <w:szCs w:val="24"/>
          <w:lang w:eastAsia="ja-JP"/>
        </w:rPr>
        <w:t>ly</w:t>
      </w:r>
      <w:r w:rsidR="00F140ED" w:rsidRPr="008528D3">
        <w:rPr>
          <w:szCs w:val="24"/>
          <w:lang w:eastAsia="ja-JP"/>
        </w:rPr>
        <w:t xml:space="preserve"> with the canister</w:t>
      </w:r>
      <w:r w:rsidR="006123EB">
        <w:rPr>
          <w:szCs w:val="24"/>
          <w:lang w:eastAsia="ja-JP"/>
        </w:rPr>
        <w:t xml:space="preserve"> </w:t>
      </w:r>
      <w:r w:rsidR="00F140ED" w:rsidRPr="008528D3">
        <w:rPr>
          <w:szCs w:val="24"/>
          <w:lang w:eastAsia="ja-JP"/>
        </w:rPr>
        <w:t xml:space="preserve">mounted as per its orientation in the vehicle with </w:t>
      </w:r>
      <w:ins w:id="427" w:author="Finalized" w:date="2017-03-28T16:52:00Z">
        <w:r w:rsidR="00872CC5">
          <w:rPr>
            <w:rFonts w:hint="eastAsia"/>
            <w:szCs w:val="24"/>
            <w:lang w:eastAsia="ja-JP"/>
          </w:rPr>
          <w:t xml:space="preserve">an </w:t>
        </w:r>
      </w:ins>
      <w:r w:rsidR="00F140ED" w:rsidRPr="008528D3">
        <w:rPr>
          <w:szCs w:val="24"/>
          <w:lang w:eastAsia="ja-JP"/>
        </w:rPr>
        <w:t xml:space="preserve">overall </w:t>
      </w:r>
      <w:proofErr w:type="spellStart"/>
      <w:r w:rsidR="00F140ED" w:rsidRPr="008528D3">
        <w:rPr>
          <w:szCs w:val="24"/>
          <w:lang w:eastAsia="ja-JP"/>
        </w:rPr>
        <w:t>Grms</w:t>
      </w:r>
      <w:proofErr w:type="spellEnd"/>
      <w:r w:rsidR="00F140ED" w:rsidRPr="008528D3">
        <w:rPr>
          <w:szCs w:val="24"/>
          <w:lang w:eastAsia="ja-JP"/>
        </w:rPr>
        <w:t xml:space="preserve"> &gt; 1.5</w:t>
      </w:r>
      <w:r w:rsidR="00F32A0C">
        <w:rPr>
          <w:szCs w:val="24"/>
          <w:lang w:eastAsia="ja-JP"/>
        </w:rPr>
        <w:t xml:space="preserve"> </w:t>
      </w:r>
      <w:r w:rsidR="00CA139E">
        <w:rPr>
          <w:rFonts w:hint="eastAsia"/>
          <w:szCs w:val="24"/>
          <w:lang w:eastAsia="ja-JP"/>
        </w:rPr>
        <w:t>m/sec</w:t>
      </w:r>
      <w:r w:rsidR="00CA139E" w:rsidRPr="008743E0">
        <w:rPr>
          <w:rFonts w:hint="eastAsia"/>
          <w:szCs w:val="24"/>
          <w:vertAlign w:val="superscript"/>
          <w:lang w:eastAsia="ja-JP"/>
        </w:rPr>
        <w:t>2</w:t>
      </w:r>
      <w:r w:rsidR="00F140ED" w:rsidRPr="008528D3">
        <w:rPr>
          <w:szCs w:val="24"/>
          <w:lang w:eastAsia="ja-JP"/>
        </w:rPr>
        <w:t xml:space="preserve"> with </w:t>
      </w:r>
      <w:r w:rsidR="009D324C">
        <w:rPr>
          <w:szCs w:val="24"/>
          <w:lang w:eastAsia="ja-JP"/>
        </w:rPr>
        <w:t xml:space="preserve">a </w:t>
      </w:r>
      <w:r w:rsidR="00F140ED" w:rsidRPr="008528D3">
        <w:rPr>
          <w:szCs w:val="24"/>
          <w:lang w:eastAsia="ja-JP"/>
        </w:rPr>
        <w:t xml:space="preserve">frequency </w:t>
      </w:r>
      <w:r w:rsidR="008743E0">
        <w:rPr>
          <w:rFonts w:hint="eastAsia"/>
          <w:szCs w:val="24"/>
          <w:lang w:eastAsia="ja-JP"/>
        </w:rPr>
        <w:t xml:space="preserve">of 30 </w:t>
      </w:r>
      <w:r w:rsidR="008743E0" w:rsidRPr="00B168E8">
        <w:rPr>
          <w:szCs w:val="24"/>
        </w:rPr>
        <w:t>±</w:t>
      </w:r>
      <w:r w:rsidR="00F140ED" w:rsidRPr="008528D3">
        <w:rPr>
          <w:szCs w:val="24"/>
          <w:lang w:eastAsia="ja-JP"/>
        </w:rPr>
        <w:t>10 Hz. The test shall last 12 hours.</w:t>
      </w:r>
    </w:p>
    <w:p w14:paraId="0AA6F388" w14:textId="72608E7F" w:rsidR="00F140ED" w:rsidRPr="008528D3" w:rsidRDefault="00F32A0C" w:rsidP="00F140ED">
      <w:pPr>
        <w:pStyle w:val="SingleTxtG"/>
        <w:ind w:left="2268" w:hanging="1134"/>
        <w:rPr>
          <w:szCs w:val="24"/>
          <w:lang w:eastAsia="ja-JP"/>
        </w:rPr>
      </w:pPr>
      <w:r>
        <w:rPr>
          <w:szCs w:val="24"/>
          <w:lang w:eastAsia="ja-JP"/>
        </w:rPr>
        <w:t>5.1.3.</w:t>
      </w:r>
      <w:r w:rsidR="00F140ED" w:rsidRPr="008528D3">
        <w:rPr>
          <w:szCs w:val="24"/>
          <w:lang w:eastAsia="ja-JP"/>
        </w:rPr>
        <w:tab/>
      </w:r>
      <w:ins w:id="428" w:author="Finalized" w:date="2017-05-16T20:51:00Z">
        <w:r w:rsidR="00153C84">
          <w:rPr>
            <w:szCs w:val="24"/>
            <w:lang w:eastAsia="ja-JP"/>
          </w:rPr>
          <w:t>Ageing through exposure to fuel vapour and determining BWC300</w:t>
        </w:r>
      </w:ins>
      <w:del w:id="429" w:author="Finalized" w:date="2017-05-16T20:51:00Z">
        <w:r w:rsidR="00F140ED" w:rsidRPr="008528D3" w:rsidDel="00153C84">
          <w:rPr>
            <w:szCs w:val="24"/>
            <w:lang w:eastAsia="ja-JP"/>
          </w:rPr>
          <w:delText xml:space="preserve">Canister </w:delText>
        </w:r>
        <w:r w:rsidR="008A6B59" w:rsidDel="00153C84">
          <w:rPr>
            <w:szCs w:val="24"/>
            <w:lang w:eastAsia="ja-JP"/>
          </w:rPr>
          <w:delText>fuel</w:delText>
        </w:r>
        <w:r w:rsidR="008A6B59" w:rsidRPr="008528D3" w:rsidDel="00153C84">
          <w:rPr>
            <w:szCs w:val="24"/>
            <w:lang w:eastAsia="ja-JP"/>
          </w:rPr>
          <w:delText xml:space="preserve"> </w:delText>
        </w:r>
        <w:r w:rsidR="00F140ED" w:rsidRPr="008528D3" w:rsidDel="00153C84">
          <w:rPr>
            <w:szCs w:val="24"/>
            <w:lang w:eastAsia="ja-JP"/>
          </w:rPr>
          <w:delText>ag</w:delText>
        </w:r>
        <w:r w:rsidR="007839A8" w:rsidDel="00153C84">
          <w:rPr>
            <w:szCs w:val="24"/>
            <w:lang w:eastAsia="ja-JP"/>
          </w:rPr>
          <w:delText>e</w:delText>
        </w:r>
        <w:r w:rsidDel="00153C84">
          <w:rPr>
            <w:szCs w:val="24"/>
            <w:lang w:eastAsia="ja-JP"/>
          </w:rPr>
          <w:delText>ing test</w:delText>
        </w:r>
      </w:del>
    </w:p>
    <w:p w14:paraId="2DB7D2CB" w14:textId="085E2E7D" w:rsidR="009B5108" w:rsidRPr="008528D3" w:rsidRDefault="00F32A0C" w:rsidP="00F140ED">
      <w:pPr>
        <w:pStyle w:val="SingleTxtG"/>
        <w:ind w:left="2268" w:hanging="1134"/>
        <w:rPr>
          <w:szCs w:val="24"/>
          <w:lang w:eastAsia="ja-JP"/>
        </w:rPr>
      </w:pPr>
      <w:r>
        <w:rPr>
          <w:szCs w:val="24"/>
          <w:lang w:eastAsia="ja-JP"/>
        </w:rPr>
        <w:t>5.1.3.1.</w:t>
      </w:r>
      <w:r w:rsidR="00F140ED" w:rsidRPr="008528D3">
        <w:rPr>
          <w:szCs w:val="24"/>
          <w:lang w:eastAsia="ja-JP"/>
        </w:rPr>
        <w:tab/>
      </w:r>
      <w:ins w:id="430" w:author="Finalized" w:date="2017-05-16T20:52:00Z">
        <w:r w:rsidR="009B5108">
          <w:rPr>
            <w:szCs w:val="24"/>
            <w:lang w:eastAsia="ja-JP"/>
          </w:rPr>
          <w:t>Ageing shall consist of repeatedly loading with fuel vapour and purging with laboratory air.</w:t>
        </w:r>
      </w:ins>
      <w:del w:id="431" w:author="Finalized" w:date="2017-05-16T20:52:00Z">
        <w:r w:rsidR="00F140ED" w:rsidRPr="008528D3" w:rsidDel="009B5108">
          <w:rPr>
            <w:szCs w:val="24"/>
            <w:lang w:eastAsia="ja-JP"/>
          </w:rPr>
          <w:delText xml:space="preserve">Fuel </w:delText>
        </w:r>
        <w:r w:rsidR="008A6B59" w:rsidDel="009B5108">
          <w:rPr>
            <w:szCs w:val="24"/>
            <w:lang w:eastAsia="ja-JP"/>
          </w:rPr>
          <w:delText>ag</w:delText>
        </w:r>
        <w:r w:rsidR="007839A8" w:rsidDel="009B5108">
          <w:rPr>
            <w:szCs w:val="24"/>
            <w:lang w:eastAsia="ja-JP"/>
          </w:rPr>
          <w:delText>e</w:delText>
        </w:r>
        <w:r w:rsidR="008A6B59" w:rsidDel="009B5108">
          <w:rPr>
            <w:szCs w:val="24"/>
            <w:lang w:eastAsia="ja-JP"/>
          </w:rPr>
          <w:delText>ing</w:delText>
        </w:r>
        <w:r w:rsidR="008A6B59" w:rsidRPr="008528D3" w:rsidDel="009B5108">
          <w:rPr>
            <w:szCs w:val="24"/>
            <w:lang w:eastAsia="ja-JP"/>
          </w:rPr>
          <w:delText xml:space="preserve"> </w:delText>
        </w:r>
        <w:r w:rsidDel="009B5108">
          <w:rPr>
            <w:szCs w:val="24"/>
            <w:lang w:eastAsia="ja-JP"/>
          </w:rPr>
          <w:delText>for 300 cycles</w:delText>
        </w:r>
      </w:del>
    </w:p>
    <w:p w14:paraId="4D33416A" w14:textId="603F086C" w:rsidR="008528D3" w:rsidRPr="008528D3" w:rsidRDefault="00F32A0C" w:rsidP="008528D3">
      <w:pPr>
        <w:pStyle w:val="SingleTxtG"/>
        <w:ind w:left="2268" w:hanging="1134"/>
        <w:rPr>
          <w:szCs w:val="24"/>
          <w:lang w:eastAsia="ja-JP"/>
        </w:rPr>
      </w:pPr>
      <w:r>
        <w:rPr>
          <w:szCs w:val="24"/>
          <w:lang w:eastAsia="ja-JP"/>
        </w:rPr>
        <w:t>5.1.3.1.1.</w:t>
      </w:r>
      <w:r w:rsidR="008528D3" w:rsidRPr="008528D3">
        <w:rPr>
          <w:rFonts w:hint="eastAsia"/>
          <w:szCs w:val="24"/>
          <w:lang w:eastAsia="ja-JP"/>
        </w:rPr>
        <w:tab/>
      </w:r>
      <w:r w:rsidR="00F140ED" w:rsidRPr="008528D3">
        <w:rPr>
          <w:szCs w:val="24"/>
          <w:lang w:eastAsia="ja-JP"/>
        </w:rPr>
        <w:t xml:space="preserve">After </w:t>
      </w:r>
      <w:del w:id="432" w:author="Finalized" w:date="2017-05-16T20:52:00Z">
        <w:r w:rsidR="00F140ED" w:rsidRPr="008528D3" w:rsidDel="004437B8">
          <w:rPr>
            <w:szCs w:val="24"/>
            <w:lang w:eastAsia="ja-JP"/>
          </w:rPr>
          <w:delText xml:space="preserve">the </w:delText>
        </w:r>
      </w:del>
      <w:r w:rsidR="00F140ED" w:rsidRPr="008528D3">
        <w:rPr>
          <w:szCs w:val="24"/>
          <w:lang w:eastAsia="ja-JP"/>
        </w:rPr>
        <w:t xml:space="preserve">temperature </w:t>
      </w:r>
      <w:ins w:id="433" w:author="Finalized" w:date="2017-05-16T20:52:00Z">
        <w:r w:rsidR="004437B8">
          <w:rPr>
            <w:szCs w:val="24"/>
            <w:lang w:eastAsia="ja-JP"/>
          </w:rPr>
          <w:t>and vibration ageing</w:t>
        </w:r>
      </w:ins>
      <w:del w:id="434" w:author="Finalized" w:date="2017-05-16T20:52:00Z">
        <w:r w:rsidR="00F140ED" w:rsidRPr="008528D3" w:rsidDel="004437B8">
          <w:rPr>
            <w:szCs w:val="24"/>
            <w:lang w:eastAsia="ja-JP"/>
          </w:rPr>
          <w:delText>conditioning test and vibration test</w:delText>
        </w:r>
      </w:del>
      <w:r w:rsidR="00F140ED" w:rsidRPr="008528D3">
        <w:rPr>
          <w:szCs w:val="24"/>
          <w:lang w:eastAsia="ja-JP"/>
        </w:rPr>
        <w:t>, the canister</w:t>
      </w:r>
      <w:r w:rsidR="006123EB">
        <w:rPr>
          <w:szCs w:val="24"/>
          <w:lang w:eastAsia="ja-JP"/>
        </w:rPr>
        <w:t xml:space="preserve"> </w:t>
      </w:r>
      <w:r w:rsidR="00F77326">
        <w:rPr>
          <w:szCs w:val="24"/>
          <w:lang w:eastAsia="ja-JP"/>
        </w:rPr>
        <w:t xml:space="preserve">shall be </w:t>
      </w:r>
      <w:ins w:id="435" w:author="Finalized" w:date="2017-05-16T20:52:00Z">
        <w:r w:rsidR="004437B8">
          <w:rPr>
            <w:szCs w:val="24"/>
            <w:lang w:eastAsia="ja-JP"/>
          </w:rPr>
          <w:t>further</w:t>
        </w:r>
        <w:r w:rsidR="004437B8" w:rsidRPr="008528D3">
          <w:rPr>
            <w:szCs w:val="24"/>
            <w:lang w:eastAsia="ja-JP"/>
          </w:rPr>
          <w:t xml:space="preserve"> </w:t>
        </w:r>
      </w:ins>
      <w:r w:rsidR="00F140ED" w:rsidRPr="008528D3">
        <w:rPr>
          <w:szCs w:val="24"/>
          <w:lang w:eastAsia="ja-JP"/>
        </w:rPr>
        <w:t xml:space="preserve">aged with a mixture of market fuel as specified in </w:t>
      </w:r>
      <w:r w:rsidR="008A6B59">
        <w:rPr>
          <w:szCs w:val="24"/>
          <w:lang w:eastAsia="ja-JP"/>
        </w:rPr>
        <w:t>paragraph</w:t>
      </w:r>
      <w:r w:rsidR="008A6B59" w:rsidRPr="008528D3">
        <w:rPr>
          <w:szCs w:val="24"/>
          <w:lang w:eastAsia="ja-JP"/>
        </w:rPr>
        <w:t xml:space="preserve"> </w:t>
      </w:r>
      <w:r w:rsidR="00F140ED" w:rsidRPr="008528D3">
        <w:rPr>
          <w:szCs w:val="24"/>
          <w:lang w:eastAsia="ja-JP"/>
        </w:rPr>
        <w:t>5.1.3.1.1.1</w:t>
      </w:r>
      <w:r w:rsidR="008A6B59">
        <w:rPr>
          <w:szCs w:val="24"/>
          <w:lang w:eastAsia="ja-JP"/>
        </w:rPr>
        <w:t xml:space="preserve">. </w:t>
      </w:r>
      <w:proofErr w:type="gramStart"/>
      <w:r w:rsidR="008A6B59">
        <w:rPr>
          <w:szCs w:val="24"/>
          <w:lang w:eastAsia="ja-JP"/>
        </w:rPr>
        <w:t>of</w:t>
      </w:r>
      <w:proofErr w:type="gramEnd"/>
      <w:r w:rsidR="008A6B59">
        <w:rPr>
          <w:szCs w:val="24"/>
          <w:lang w:eastAsia="ja-JP"/>
        </w:rPr>
        <w:t xml:space="preserve"> this annex</w:t>
      </w:r>
      <w:r w:rsidR="00F140ED" w:rsidRPr="008528D3">
        <w:rPr>
          <w:szCs w:val="24"/>
          <w:lang w:eastAsia="ja-JP"/>
        </w:rPr>
        <w:t xml:space="preserve"> and nitrogen or air with a 50 </w:t>
      </w:r>
      <w:r w:rsidR="00FD2B58">
        <w:rPr>
          <w:szCs w:val="24"/>
          <w:lang w:eastAsia="ja-JP"/>
        </w:rPr>
        <w:t>±</w:t>
      </w:r>
      <w:r w:rsidR="00F140ED" w:rsidRPr="008528D3">
        <w:rPr>
          <w:szCs w:val="24"/>
          <w:lang w:eastAsia="ja-JP"/>
        </w:rPr>
        <w:t>15 per</w:t>
      </w:r>
      <w:r w:rsidR="00B11C69">
        <w:rPr>
          <w:szCs w:val="24"/>
          <w:lang w:eastAsia="ja-JP"/>
        </w:rPr>
        <w:t xml:space="preserve"> </w:t>
      </w:r>
      <w:r w:rsidR="00F140ED" w:rsidRPr="008528D3">
        <w:rPr>
          <w:szCs w:val="24"/>
          <w:lang w:eastAsia="ja-JP"/>
        </w:rPr>
        <w:t xml:space="preserve">cent fuel vapour volume. The fuel vapour fill rate </w:t>
      </w:r>
      <w:r w:rsidR="00EC0904">
        <w:rPr>
          <w:szCs w:val="24"/>
          <w:lang w:eastAsia="ja-JP"/>
        </w:rPr>
        <w:t>shall be</w:t>
      </w:r>
      <w:r w:rsidR="00EC0904" w:rsidRPr="008528D3">
        <w:rPr>
          <w:szCs w:val="24"/>
          <w:lang w:eastAsia="ja-JP"/>
        </w:rPr>
        <w:t xml:space="preserve"> </w:t>
      </w:r>
      <w:proofErr w:type="gramStart"/>
      <w:r w:rsidR="008528D3" w:rsidRPr="008528D3">
        <w:rPr>
          <w:szCs w:val="24"/>
          <w:lang w:eastAsia="ja-JP"/>
        </w:rPr>
        <w:t>60 ±20 g/h</w:t>
      </w:r>
      <w:proofErr w:type="gramEnd"/>
      <w:r w:rsidR="008528D3" w:rsidRPr="008528D3">
        <w:rPr>
          <w:szCs w:val="24"/>
          <w:lang w:eastAsia="ja-JP"/>
        </w:rPr>
        <w:t>.</w:t>
      </w:r>
    </w:p>
    <w:p w14:paraId="42617080" w14:textId="193FBEDB" w:rsidR="00F140ED" w:rsidRPr="008528D3" w:rsidRDefault="00F140ED" w:rsidP="008528D3">
      <w:pPr>
        <w:pStyle w:val="SingleTxtG"/>
        <w:ind w:left="2268"/>
        <w:rPr>
          <w:szCs w:val="24"/>
          <w:lang w:eastAsia="ja-JP"/>
        </w:rPr>
      </w:pPr>
      <w:r w:rsidRPr="008528D3">
        <w:rPr>
          <w:szCs w:val="24"/>
          <w:lang w:eastAsia="ja-JP"/>
        </w:rPr>
        <w:t>The canister</w:t>
      </w:r>
      <w:r w:rsidR="00B27397">
        <w:rPr>
          <w:szCs w:val="24"/>
          <w:lang w:eastAsia="ja-JP"/>
        </w:rPr>
        <w:t xml:space="preserve"> </w:t>
      </w:r>
      <w:r w:rsidR="00F77326">
        <w:rPr>
          <w:szCs w:val="24"/>
          <w:lang w:eastAsia="ja-JP"/>
        </w:rPr>
        <w:t>shall be</w:t>
      </w:r>
      <w:r w:rsidRPr="008528D3">
        <w:rPr>
          <w:szCs w:val="24"/>
          <w:lang w:eastAsia="ja-JP"/>
        </w:rPr>
        <w:t xml:space="preserve"> loaded to </w:t>
      </w:r>
      <w:del w:id="436" w:author="Finalized" w:date="2017-05-16T20:52:00Z">
        <w:r w:rsidRPr="008528D3" w:rsidDel="005F62E3">
          <w:rPr>
            <w:szCs w:val="24"/>
            <w:lang w:eastAsia="ja-JP"/>
          </w:rPr>
          <w:delText>the corresponding</w:delText>
        </w:r>
        <w:r w:rsidR="008743E0" w:rsidDel="005F62E3">
          <w:rPr>
            <w:rFonts w:hint="eastAsia"/>
            <w:szCs w:val="24"/>
            <w:lang w:eastAsia="ja-JP"/>
          </w:rPr>
          <w:delText xml:space="preserve"> </w:delText>
        </w:r>
      </w:del>
      <w:r w:rsidR="008743E0">
        <w:rPr>
          <w:rFonts w:hint="eastAsia"/>
          <w:szCs w:val="24"/>
          <w:lang w:eastAsia="ja-JP"/>
        </w:rPr>
        <w:t>breakthrough</w:t>
      </w:r>
      <w:r w:rsidRPr="008528D3">
        <w:rPr>
          <w:szCs w:val="24"/>
          <w:lang w:eastAsia="ja-JP"/>
        </w:rPr>
        <w:t xml:space="preserve">. </w:t>
      </w:r>
      <w:del w:id="437" w:author="Finalized" w:date="2017-05-16T20:54:00Z">
        <w:r w:rsidRPr="008528D3" w:rsidDel="005F62E3">
          <w:rPr>
            <w:szCs w:val="24"/>
            <w:lang w:eastAsia="ja-JP"/>
          </w:rPr>
          <w:delText xml:space="preserve">Breakthrough shall be considered </w:delText>
        </w:r>
        <w:r w:rsidR="00EC0904" w:rsidDel="005F62E3">
          <w:rPr>
            <w:szCs w:val="24"/>
            <w:lang w:eastAsia="ja-JP"/>
          </w:rPr>
          <w:delText xml:space="preserve">accomplished </w:delText>
        </w:r>
        <w:r w:rsidR="008A6B59" w:rsidDel="005F62E3">
          <w:rPr>
            <w:szCs w:val="24"/>
            <w:lang w:eastAsia="ja-JP"/>
          </w:rPr>
          <w:delText>when</w:delText>
        </w:r>
        <w:r w:rsidRPr="008528D3" w:rsidDel="005F62E3">
          <w:rPr>
            <w:szCs w:val="24"/>
            <w:lang w:eastAsia="ja-JP"/>
          </w:rPr>
          <w:delText xml:space="preserve"> the cumulative quantity of hydrocarbons emitted equal</w:delText>
        </w:r>
        <w:r w:rsidR="008A6B59" w:rsidDel="005F62E3">
          <w:rPr>
            <w:szCs w:val="24"/>
            <w:lang w:eastAsia="ja-JP"/>
          </w:rPr>
          <w:delText>s</w:delText>
        </w:r>
        <w:r w:rsidRPr="008528D3" w:rsidDel="005F62E3">
          <w:rPr>
            <w:szCs w:val="24"/>
            <w:lang w:eastAsia="ja-JP"/>
          </w:rPr>
          <w:delText xml:space="preserve"> 2 grams. </w:delText>
        </w:r>
      </w:del>
      <w:r w:rsidRPr="008528D3">
        <w:rPr>
          <w:szCs w:val="24"/>
          <w:lang w:eastAsia="ja-JP"/>
        </w:rPr>
        <w:t xml:space="preserve">As an alternative, loading </w:t>
      </w:r>
      <w:r w:rsidR="008A6B59">
        <w:rPr>
          <w:szCs w:val="24"/>
          <w:lang w:eastAsia="ja-JP"/>
        </w:rPr>
        <w:t>shall be</w:t>
      </w:r>
      <w:r w:rsidR="008A6B59" w:rsidRPr="008528D3">
        <w:rPr>
          <w:szCs w:val="24"/>
          <w:lang w:eastAsia="ja-JP"/>
        </w:rPr>
        <w:t xml:space="preserve"> </w:t>
      </w:r>
      <w:r w:rsidRPr="008528D3">
        <w:rPr>
          <w:szCs w:val="24"/>
          <w:lang w:eastAsia="ja-JP"/>
        </w:rPr>
        <w:t xml:space="preserve">deemed </w:t>
      </w:r>
      <w:ins w:id="438" w:author="Finalized" w:date="2017-05-16T20:55:00Z">
        <w:r w:rsidR="001C376A">
          <w:rPr>
            <w:rFonts w:hint="eastAsia"/>
            <w:szCs w:val="24"/>
            <w:lang w:eastAsia="ja-JP"/>
          </w:rPr>
          <w:t xml:space="preserve">to be </w:t>
        </w:r>
      </w:ins>
      <w:r w:rsidRPr="008528D3">
        <w:rPr>
          <w:szCs w:val="24"/>
          <w:lang w:eastAsia="ja-JP"/>
        </w:rPr>
        <w:t xml:space="preserve">completed when the </w:t>
      </w:r>
      <w:ins w:id="439" w:author="Finalized" w:date="2017-05-22T17:41:00Z">
        <w:r w:rsidR="00206769" w:rsidRPr="00206769">
          <w:rPr>
            <w:szCs w:val="24"/>
            <w:lang w:eastAsia="ja-JP"/>
          </w:rPr>
          <w:t>hydrocarbon</w:t>
        </w:r>
      </w:ins>
      <w:del w:id="440" w:author="Finalized" w:date="2017-05-22T17:41:00Z">
        <w:r w:rsidRPr="008528D3" w:rsidDel="00206769">
          <w:rPr>
            <w:szCs w:val="24"/>
            <w:lang w:eastAsia="ja-JP"/>
          </w:rPr>
          <w:delText>equivalent</w:delText>
        </w:r>
      </w:del>
      <w:r w:rsidRPr="008528D3">
        <w:rPr>
          <w:szCs w:val="24"/>
          <w:lang w:eastAsia="ja-JP"/>
        </w:rPr>
        <w:t xml:space="preserve"> concentration level at the vent </w:t>
      </w:r>
      <w:r w:rsidR="00D863C1">
        <w:rPr>
          <w:rFonts w:hint="eastAsia"/>
          <w:szCs w:val="24"/>
          <w:lang w:eastAsia="ja-JP"/>
        </w:rPr>
        <w:t>outlet</w:t>
      </w:r>
      <w:r w:rsidRPr="008528D3">
        <w:rPr>
          <w:szCs w:val="24"/>
          <w:lang w:eastAsia="ja-JP"/>
        </w:rPr>
        <w:t xml:space="preserve"> reaches 3</w:t>
      </w:r>
      <w:r w:rsidR="00E35F46">
        <w:rPr>
          <w:szCs w:val="24"/>
          <w:lang w:eastAsia="ja-JP"/>
        </w:rPr>
        <w:t>,</w:t>
      </w:r>
      <w:r w:rsidRPr="008528D3">
        <w:rPr>
          <w:szCs w:val="24"/>
          <w:lang w:eastAsia="ja-JP"/>
        </w:rPr>
        <w:t>000 ppm.</w:t>
      </w:r>
    </w:p>
    <w:p w14:paraId="2F25B50B" w14:textId="77777777" w:rsidR="00F140ED" w:rsidRPr="008528D3" w:rsidRDefault="00F32A0C" w:rsidP="00F140ED">
      <w:pPr>
        <w:pStyle w:val="SingleTxtG"/>
        <w:ind w:left="2268" w:hanging="1134"/>
        <w:rPr>
          <w:szCs w:val="24"/>
          <w:lang w:eastAsia="ja-JP"/>
        </w:rPr>
      </w:pPr>
      <w:r>
        <w:rPr>
          <w:szCs w:val="24"/>
          <w:lang w:eastAsia="ja-JP"/>
        </w:rPr>
        <w:t>5.1.3.1.1.1.</w:t>
      </w:r>
      <w:r w:rsidR="008528D3" w:rsidRPr="008528D3">
        <w:rPr>
          <w:rFonts w:hint="eastAsia"/>
          <w:szCs w:val="24"/>
          <w:lang w:eastAsia="ja-JP"/>
        </w:rPr>
        <w:tab/>
      </w:r>
      <w:r w:rsidR="00F140ED" w:rsidRPr="008528D3">
        <w:rPr>
          <w:szCs w:val="24"/>
          <w:lang w:eastAsia="ja-JP"/>
        </w:rPr>
        <w:t xml:space="preserve">The market fuel used for this test shall fulfil the same requirements as a reference fuel </w:t>
      </w:r>
      <w:r w:rsidR="009A5B7F">
        <w:rPr>
          <w:szCs w:val="24"/>
          <w:lang w:eastAsia="ja-JP"/>
        </w:rPr>
        <w:t>with respect to:</w:t>
      </w:r>
    </w:p>
    <w:p w14:paraId="549F38F7" w14:textId="77777777" w:rsidR="008528D3" w:rsidRPr="008528D3" w:rsidRDefault="00F32A0C" w:rsidP="008528D3">
      <w:pPr>
        <w:pStyle w:val="SingleTxtG"/>
        <w:ind w:left="2268"/>
        <w:rPr>
          <w:szCs w:val="24"/>
          <w:lang w:eastAsia="ja-JP"/>
        </w:rPr>
      </w:pPr>
      <w:r>
        <w:rPr>
          <w:rFonts w:hint="eastAsia"/>
          <w:szCs w:val="24"/>
          <w:lang w:eastAsia="ja-JP"/>
        </w:rPr>
        <w:t>(a)</w:t>
      </w:r>
      <w:r>
        <w:rPr>
          <w:szCs w:val="24"/>
          <w:lang w:eastAsia="ja-JP"/>
        </w:rPr>
        <w:tab/>
      </w:r>
      <w:r w:rsidR="00F140ED" w:rsidRPr="008528D3">
        <w:rPr>
          <w:szCs w:val="24"/>
          <w:lang w:eastAsia="ja-JP"/>
        </w:rPr>
        <w:t xml:space="preserve">Density at </w:t>
      </w:r>
      <w:r w:rsidR="00F1005E">
        <w:rPr>
          <w:szCs w:val="24"/>
          <w:lang w:eastAsia="ja-JP"/>
        </w:rPr>
        <w:t>15 °C;</w:t>
      </w:r>
    </w:p>
    <w:p w14:paraId="7B5950FD" w14:textId="77777777" w:rsidR="008528D3" w:rsidRPr="00F32A0C" w:rsidRDefault="00F32A0C" w:rsidP="008528D3">
      <w:pPr>
        <w:pStyle w:val="SingleTxtG"/>
        <w:ind w:left="2268"/>
        <w:rPr>
          <w:szCs w:val="24"/>
          <w:lang w:val="en-US" w:eastAsia="ja-JP"/>
        </w:rPr>
      </w:pPr>
      <w:r>
        <w:rPr>
          <w:rFonts w:hint="eastAsia"/>
          <w:szCs w:val="24"/>
          <w:lang w:val="en-US" w:eastAsia="ja-JP"/>
        </w:rPr>
        <w:t>(b)</w:t>
      </w:r>
      <w:r>
        <w:rPr>
          <w:szCs w:val="24"/>
          <w:lang w:val="en-US" w:eastAsia="ja-JP"/>
        </w:rPr>
        <w:tab/>
      </w:r>
      <w:proofErr w:type="spellStart"/>
      <w:r w:rsidR="008528D3" w:rsidRPr="00F32A0C">
        <w:rPr>
          <w:szCs w:val="24"/>
          <w:lang w:val="en-US" w:eastAsia="ja-JP"/>
        </w:rPr>
        <w:t>Vapour</w:t>
      </w:r>
      <w:proofErr w:type="spellEnd"/>
      <w:r w:rsidR="008528D3" w:rsidRPr="00F32A0C">
        <w:rPr>
          <w:szCs w:val="24"/>
          <w:lang w:val="en-US" w:eastAsia="ja-JP"/>
        </w:rPr>
        <w:t xml:space="preserve"> </w:t>
      </w:r>
      <w:r w:rsidR="00E82D18" w:rsidRPr="00F32A0C">
        <w:rPr>
          <w:szCs w:val="24"/>
          <w:lang w:val="en-US" w:eastAsia="ja-JP"/>
        </w:rPr>
        <w:t>pressure;</w:t>
      </w:r>
    </w:p>
    <w:p w14:paraId="2C850461" w14:textId="77777777" w:rsidR="008528D3" w:rsidRPr="00AB18BA" w:rsidRDefault="00F32A0C" w:rsidP="008528D3">
      <w:pPr>
        <w:pStyle w:val="SingleTxtG"/>
        <w:ind w:left="2268"/>
        <w:rPr>
          <w:szCs w:val="24"/>
          <w:lang w:val="fr-CH" w:eastAsia="ja-JP"/>
        </w:rPr>
      </w:pPr>
      <w:r w:rsidRPr="00AB18BA">
        <w:rPr>
          <w:rFonts w:hint="eastAsia"/>
          <w:szCs w:val="24"/>
          <w:lang w:val="fr-CH" w:eastAsia="ja-JP"/>
        </w:rPr>
        <w:t>(c)</w:t>
      </w:r>
      <w:r w:rsidRPr="00AB18BA">
        <w:rPr>
          <w:szCs w:val="24"/>
          <w:lang w:val="fr-CH" w:eastAsia="ja-JP"/>
        </w:rPr>
        <w:tab/>
      </w:r>
      <w:r w:rsidR="008528D3" w:rsidRPr="00AB18BA">
        <w:rPr>
          <w:szCs w:val="24"/>
          <w:lang w:val="fr-CH" w:eastAsia="ja-JP"/>
        </w:rPr>
        <w:t>Distillation (</w:t>
      </w:r>
      <w:r w:rsidR="00AB0FCB" w:rsidRPr="00AB18BA">
        <w:rPr>
          <w:rFonts w:hint="eastAsia"/>
          <w:szCs w:val="24"/>
          <w:lang w:val="fr-CH" w:eastAsia="ja-JP"/>
        </w:rPr>
        <w:t>70</w:t>
      </w:r>
      <w:r w:rsidR="00504C70" w:rsidRPr="00AB18BA">
        <w:rPr>
          <w:szCs w:val="24"/>
          <w:lang w:val="fr-CH" w:eastAsia="ja-JP"/>
        </w:rPr>
        <w:t xml:space="preserve"> </w:t>
      </w:r>
      <w:r w:rsidR="00AB0FCB" w:rsidRPr="00AB18BA">
        <w:rPr>
          <w:szCs w:val="24"/>
          <w:lang w:val="fr-CH" w:eastAsia="ja-JP"/>
        </w:rPr>
        <w:t>°C</w:t>
      </w:r>
      <w:r w:rsidR="00AB0FCB" w:rsidRPr="00AB18BA">
        <w:rPr>
          <w:rFonts w:hint="eastAsia"/>
          <w:szCs w:val="24"/>
          <w:lang w:val="fr-CH" w:eastAsia="ja-JP"/>
        </w:rPr>
        <w:t>,</w:t>
      </w:r>
      <w:r w:rsidRPr="00AB18BA">
        <w:rPr>
          <w:szCs w:val="24"/>
          <w:lang w:val="fr-CH" w:eastAsia="ja-JP"/>
        </w:rPr>
        <w:t xml:space="preserve"> </w:t>
      </w:r>
      <w:r w:rsidR="00AB0FCB" w:rsidRPr="00AB18BA">
        <w:rPr>
          <w:rFonts w:hint="eastAsia"/>
          <w:szCs w:val="24"/>
          <w:lang w:val="fr-CH" w:eastAsia="ja-JP"/>
        </w:rPr>
        <w:t>100</w:t>
      </w:r>
      <w:r w:rsidR="00504C70" w:rsidRPr="00AB18BA">
        <w:rPr>
          <w:szCs w:val="24"/>
          <w:lang w:val="fr-CH" w:eastAsia="ja-JP"/>
        </w:rPr>
        <w:t xml:space="preserve"> </w:t>
      </w:r>
      <w:r w:rsidR="00AB0FCB" w:rsidRPr="00AB18BA">
        <w:rPr>
          <w:szCs w:val="24"/>
          <w:lang w:val="fr-CH" w:eastAsia="ja-JP"/>
        </w:rPr>
        <w:t>°C</w:t>
      </w:r>
      <w:r w:rsidR="00AB0FCB" w:rsidRPr="00AB18BA">
        <w:rPr>
          <w:rFonts w:hint="eastAsia"/>
          <w:szCs w:val="24"/>
          <w:lang w:val="fr-CH" w:eastAsia="ja-JP"/>
        </w:rPr>
        <w:t>,</w:t>
      </w:r>
      <w:r w:rsidRPr="00AB18BA">
        <w:rPr>
          <w:szCs w:val="24"/>
          <w:lang w:val="fr-CH" w:eastAsia="ja-JP"/>
        </w:rPr>
        <w:t xml:space="preserve"> </w:t>
      </w:r>
      <w:r w:rsidR="00AB0FCB" w:rsidRPr="00AB18BA">
        <w:rPr>
          <w:rFonts w:hint="eastAsia"/>
          <w:szCs w:val="24"/>
          <w:lang w:val="fr-CH" w:eastAsia="ja-JP"/>
        </w:rPr>
        <w:t>150</w:t>
      </w:r>
      <w:r w:rsidR="00504C70" w:rsidRPr="00AB18BA">
        <w:rPr>
          <w:szCs w:val="24"/>
          <w:lang w:val="fr-CH" w:eastAsia="ja-JP"/>
        </w:rPr>
        <w:t xml:space="preserve"> </w:t>
      </w:r>
      <w:r w:rsidR="00AB0FCB" w:rsidRPr="00AB18BA">
        <w:rPr>
          <w:szCs w:val="24"/>
          <w:lang w:val="fr-CH" w:eastAsia="ja-JP"/>
        </w:rPr>
        <w:t>°C</w:t>
      </w:r>
      <w:r w:rsidR="008528D3" w:rsidRPr="00AB18BA">
        <w:rPr>
          <w:szCs w:val="24"/>
          <w:lang w:val="fr-CH" w:eastAsia="ja-JP"/>
        </w:rPr>
        <w:t>)</w:t>
      </w:r>
      <w:r w:rsidR="00F1005E" w:rsidRPr="00AB18BA">
        <w:rPr>
          <w:szCs w:val="24"/>
          <w:lang w:val="fr-CH" w:eastAsia="ja-JP"/>
        </w:rPr>
        <w:t>;</w:t>
      </w:r>
    </w:p>
    <w:p w14:paraId="0605CA7E" w14:textId="77777777" w:rsidR="008528D3" w:rsidRPr="008528D3" w:rsidRDefault="00F32A0C" w:rsidP="008528D3">
      <w:pPr>
        <w:pStyle w:val="SingleTxtG"/>
        <w:ind w:left="2268"/>
        <w:rPr>
          <w:szCs w:val="24"/>
          <w:lang w:eastAsia="ja-JP"/>
        </w:rPr>
      </w:pPr>
      <w:r>
        <w:rPr>
          <w:rFonts w:hint="eastAsia"/>
          <w:szCs w:val="24"/>
          <w:lang w:eastAsia="ja-JP"/>
        </w:rPr>
        <w:t>(d)</w:t>
      </w:r>
      <w:r>
        <w:rPr>
          <w:szCs w:val="24"/>
          <w:lang w:eastAsia="ja-JP"/>
        </w:rPr>
        <w:tab/>
      </w:r>
      <w:r w:rsidR="00F140ED" w:rsidRPr="008528D3">
        <w:rPr>
          <w:szCs w:val="24"/>
          <w:lang w:eastAsia="ja-JP"/>
        </w:rPr>
        <w:t>Hydrocarbon analysis (ol</w:t>
      </w:r>
      <w:r w:rsidR="008528D3" w:rsidRPr="008528D3">
        <w:rPr>
          <w:szCs w:val="24"/>
          <w:lang w:eastAsia="ja-JP"/>
        </w:rPr>
        <w:t>efins, aromatics, benzene only)</w:t>
      </w:r>
      <w:r w:rsidR="00F1005E">
        <w:rPr>
          <w:szCs w:val="24"/>
          <w:lang w:eastAsia="ja-JP"/>
        </w:rPr>
        <w:t>;</w:t>
      </w:r>
    </w:p>
    <w:p w14:paraId="273601AB" w14:textId="77777777" w:rsidR="008528D3" w:rsidRPr="00522F47" w:rsidRDefault="00F32A0C" w:rsidP="008528D3">
      <w:pPr>
        <w:pStyle w:val="SingleTxtG"/>
        <w:ind w:left="2268"/>
        <w:rPr>
          <w:szCs w:val="24"/>
          <w:lang w:val="fr-FR" w:eastAsia="ja-JP"/>
        </w:rPr>
      </w:pPr>
      <w:r w:rsidRPr="00522F47">
        <w:rPr>
          <w:rFonts w:hint="eastAsia"/>
          <w:szCs w:val="24"/>
          <w:lang w:val="fr-FR" w:eastAsia="ja-JP"/>
        </w:rPr>
        <w:t>(e)</w:t>
      </w:r>
      <w:r w:rsidRPr="00522F47">
        <w:rPr>
          <w:szCs w:val="24"/>
          <w:lang w:val="fr-FR" w:eastAsia="ja-JP"/>
        </w:rPr>
        <w:tab/>
      </w:r>
      <w:r w:rsidR="008528D3" w:rsidRPr="00522F47">
        <w:rPr>
          <w:szCs w:val="24"/>
          <w:lang w:val="fr-FR" w:eastAsia="ja-JP"/>
        </w:rPr>
        <w:t>Oxygen content</w:t>
      </w:r>
      <w:r w:rsidR="00F1005E" w:rsidRPr="00522F47">
        <w:rPr>
          <w:szCs w:val="24"/>
          <w:lang w:val="fr-FR" w:eastAsia="ja-JP"/>
        </w:rPr>
        <w:t>;</w:t>
      </w:r>
    </w:p>
    <w:p w14:paraId="5DEAB1F2" w14:textId="77777777" w:rsidR="00F140ED" w:rsidRPr="00522F47" w:rsidRDefault="00F32A0C" w:rsidP="008528D3">
      <w:pPr>
        <w:pStyle w:val="SingleTxtG"/>
        <w:ind w:left="2268"/>
        <w:rPr>
          <w:szCs w:val="24"/>
          <w:lang w:val="fr-FR" w:eastAsia="ja-JP"/>
        </w:rPr>
      </w:pPr>
      <w:r w:rsidRPr="00522F47">
        <w:rPr>
          <w:rFonts w:hint="eastAsia"/>
          <w:szCs w:val="24"/>
          <w:lang w:val="fr-FR" w:eastAsia="ja-JP"/>
        </w:rPr>
        <w:t>(f)</w:t>
      </w:r>
      <w:r w:rsidRPr="00522F47">
        <w:rPr>
          <w:szCs w:val="24"/>
          <w:lang w:val="fr-FR" w:eastAsia="ja-JP"/>
        </w:rPr>
        <w:tab/>
      </w:r>
      <w:r w:rsidR="00F140ED" w:rsidRPr="00522F47">
        <w:rPr>
          <w:szCs w:val="24"/>
          <w:lang w:val="fr-FR" w:eastAsia="ja-JP"/>
        </w:rPr>
        <w:t>Ethanol content</w:t>
      </w:r>
      <w:r w:rsidR="00F1005E" w:rsidRPr="00522F47">
        <w:rPr>
          <w:szCs w:val="24"/>
          <w:lang w:val="fr-FR" w:eastAsia="ja-JP"/>
        </w:rPr>
        <w:t>.</w:t>
      </w:r>
    </w:p>
    <w:p w14:paraId="0FB96CEE" w14:textId="187FC6CB" w:rsidR="008528D3" w:rsidRPr="008528D3" w:rsidRDefault="00F140ED" w:rsidP="008528D3">
      <w:pPr>
        <w:pStyle w:val="SingleTxtG"/>
        <w:ind w:left="2268" w:hanging="1134"/>
        <w:rPr>
          <w:szCs w:val="24"/>
          <w:lang w:eastAsia="ja-JP"/>
        </w:rPr>
      </w:pPr>
      <w:r w:rsidRPr="008528D3">
        <w:rPr>
          <w:szCs w:val="24"/>
          <w:lang w:eastAsia="ja-JP"/>
        </w:rPr>
        <w:t>5.1.3.1.2.</w:t>
      </w:r>
      <w:r w:rsidR="008528D3" w:rsidRPr="008528D3">
        <w:rPr>
          <w:rFonts w:hint="eastAsia"/>
          <w:szCs w:val="24"/>
          <w:lang w:eastAsia="ja-JP"/>
        </w:rPr>
        <w:tab/>
      </w:r>
      <w:r w:rsidR="007F5F22" w:rsidRPr="00337A07">
        <w:t xml:space="preserve">The canister shall be purged </w:t>
      </w:r>
      <w:ins w:id="441" w:author="Finalized" w:date="2017-05-16T20:55:00Z">
        <w:r w:rsidR="00194D6D">
          <w:t xml:space="preserve">between 5 and 60 minutes after loading </w:t>
        </w:r>
      </w:ins>
      <w:r w:rsidR="007F5F22" w:rsidRPr="00337A07">
        <w:t xml:space="preserve">with 25 ±5 litres per minute </w:t>
      </w:r>
      <w:ins w:id="442" w:author="Finalized" w:date="2017-05-16T20:55:00Z">
        <w:r w:rsidR="00194D6D">
          <w:t>of</w:t>
        </w:r>
        <w:r w:rsidR="00194D6D" w:rsidRPr="00337A07">
          <w:t xml:space="preserve"> </w:t>
        </w:r>
      </w:ins>
      <w:del w:id="443" w:author="Finalized" w:date="2017-05-16T20:55:00Z">
        <w:r w:rsidR="007F5F22" w:rsidRPr="00337A07" w:rsidDel="00194D6D">
          <w:delText xml:space="preserve">with </w:delText>
        </w:r>
      </w:del>
      <w:r w:rsidR="007F5F22" w:rsidRPr="00337A07">
        <w:t>emission laboratory air until 300 bed volume exchanges are reached.</w:t>
      </w:r>
    </w:p>
    <w:p w14:paraId="57949C09" w14:textId="182A7E21" w:rsidR="00F140ED" w:rsidRPr="008528D3" w:rsidDel="006E3D0C" w:rsidRDefault="00F140ED" w:rsidP="008528D3">
      <w:pPr>
        <w:pStyle w:val="SingleTxtG"/>
        <w:ind w:left="2268"/>
        <w:rPr>
          <w:del w:id="444" w:author="Finalized" w:date="2017-05-16T20:57:00Z"/>
          <w:szCs w:val="24"/>
          <w:lang w:eastAsia="ja-JP"/>
        </w:rPr>
      </w:pPr>
      <w:del w:id="445" w:author="Finalized" w:date="2017-05-16T20:57:00Z">
        <w:r w:rsidRPr="008528D3" w:rsidDel="006E3D0C">
          <w:rPr>
            <w:szCs w:val="24"/>
            <w:lang w:eastAsia="ja-JP"/>
          </w:rPr>
          <w:delText xml:space="preserve">The canister </w:delText>
        </w:r>
        <w:r w:rsidR="009A5B7F" w:rsidDel="006E3D0C">
          <w:rPr>
            <w:szCs w:val="24"/>
            <w:lang w:eastAsia="ja-JP"/>
          </w:rPr>
          <w:delText>shall</w:delText>
        </w:r>
        <w:r w:rsidR="009A5B7F" w:rsidRPr="008528D3" w:rsidDel="006E3D0C">
          <w:rPr>
            <w:szCs w:val="24"/>
            <w:lang w:eastAsia="ja-JP"/>
          </w:rPr>
          <w:delText xml:space="preserve"> </w:delText>
        </w:r>
        <w:r w:rsidRPr="008528D3" w:rsidDel="006E3D0C">
          <w:rPr>
            <w:szCs w:val="24"/>
            <w:lang w:eastAsia="ja-JP"/>
          </w:rPr>
          <w:delText xml:space="preserve">be purged </w:delText>
        </w:r>
        <w:r w:rsidR="00EC0904" w:rsidDel="006E3D0C">
          <w:rPr>
            <w:szCs w:val="24"/>
            <w:lang w:eastAsia="ja-JP"/>
          </w:rPr>
          <w:delText xml:space="preserve">between </w:delText>
        </w:r>
        <w:r w:rsidRPr="008528D3" w:rsidDel="006E3D0C">
          <w:rPr>
            <w:szCs w:val="24"/>
            <w:lang w:eastAsia="ja-JP"/>
          </w:rPr>
          <w:delText xml:space="preserve">5 </w:delText>
        </w:r>
        <w:r w:rsidR="009A5B7F" w:rsidDel="006E3D0C">
          <w:rPr>
            <w:szCs w:val="24"/>
            <w:lang w:eastAsia="ja-JP"/>
          </w:rPr>
          <w:delText xml:space="preserve">and 60 minutes </w:delText>
        </w:r>
        <w:r w:rsidRPr="008528D3" w:rsidDel="006E3D0C">
          <w:rPr>
            <w:szCs w:val="24"/>
            <w:lang w:eastAsia="ja-JP"/>
          </w:rPr>
          <w:delText>after loading.</w:delText>
        </w:r>
      </w:del>
    </w:p>
    <w:p w14:paraId="68EB2F3F" w14:textId="334E1697" w:rsidR="008528D3" w:rsidRPr="009E3482" w:rsidDel="00057EBE" w:rsidRDefault="00F140ED" w:rsidP="008528D3">
      <w:pPr>
        <w:pStyle w:val="SingleTxtG"/>
        <w:ind w:left="2268" w:hanging="1134"/>
        <w:rPr>
          <w:del w:id="446" w:author="Finalized" w:date="2017-03-10T12:41:00Z"/>
          <w:szCs w:val="24"/>
          <w:lang w:eastAsia="ja-JP"/>
        </w:rPr>
      </w:pPr>
      <w:bookmarkStart w:id="447" w:name="DiscussionPoint5_BWC"/>
      <w:r w:rsidRPr="008528D3">
        <w:rPr>
          <w:szCs w:val="24"/>
          <w:lang w:eastAsia="ja-JP"/>
        </w:rPr>
        <w:t>5.1.3.1.3.</w:t>
      </w:r>
      <w:bookmarkEnd w:id="447"/>
      <w:r w:rsidR="008528D3" w:rsidRPr="008528D3">
        <w:rPr>
          <w:rFonts w:hint="eastAsia"/>
          <w:szCs w:val="24"/>
          <w:lang w:eastAsia="ja-JP"/>
        </w:rPr>
        <w:tab/>
      </w:r>
      <w:r w:rsidRPr="009E3482">
        <w:rPr>
          <w:szCs w:val="24"/>
          <w:lang w:eastAsia="ja-JP"/>
        </w:rPr>
        <w:t>The procedure</w:t>
      </w:r>
      <w:r w:rsidR="00EC0904" w:rsidRPr="009E3482">
        <w:rPr>
          <w:szCs w:val="24"/>
          <w:lang w:eastAsia="ja-JP"/>
        </w:rPr>
        <w:t>s</w:t>
      </w:r>
      <w:r w:rsidRPr="00AB46C8">
        <w:rPr>
          <w:szCs w:val="24"/>
          <w:lang w:eastAsia="ja-JP"/>
        </w:rPr>
        <w:t xml:space="preserve"> set out in</w:t>
      </w:r>
      <w:r w:rsidRPr="008528D3">
        <w:rPr>
          <w:szCs w:val="24"/>
          <w:lang w:eastAsia="ja-JP"/>
        </w:rPr>
        <w:t xml:space="preserve"> </w:t>
      </w:r>
      <w:r w:rsidR="00F1005E">
        <w:rPr>
          <w:szCs w:val="24"/>
          <w:lang w:eastAsia="ja-JP"/>
        </w:rPr>
        <w:t xml:space="preserve">paragraphs </w:t>
      </w:r>
      <w:r w:rsidRPr="008528D3">
        <w:rPr>
          <w:szCs w:val="24"/>
          <w:lang w:eastAsia="ja-JP"/>
        </w:rPr>
        <w:t xml:space="preserve">5.1.3.1.1. </w:t>
      </w:r>
      <w:proofErr w:type="gramStart"/>
      <w:r w:rsidRPr="008528D3">
        <w:rPr>
          <w:szCs w:val="24"/>
          <w:lang w:eastAsia="ja-JP"/>
        </w:rPr>
        <w:t>and</w:t>
      </w:r>
      <w:proofErr w:type="gramEnd"/>
      <w:r w:rsidRPr="008528D3">
        <w:rPr>
          <w:szCs w:val="24"/>
          <w:lang w:eastAsia="ja-JP"/>
        </w:rPr>
        <w:t xml:space="preserve"> 5.1.3.1.2. </w:t>
      </w:r>
      <w:r w:rsidR="006C6BF0">
        <w:rPr>
          <w:szCs w:val="24"/>
          <w:lang w:eastAsia="ja-JP"/>
        </w:rPr>
        <w:t xml:space="preserve">of this annex </w:t>
      </w:r>
      <w:r w:rsidRPr="008528D3">
        <w:rPr>
          <w:szCs w:val="24"/>
          <w:lang w:eastAsia="ja-JP"/>
        </w:rPr>
        <w:t xml:space="preserve">shall be repeated </w:t>
      </w:r>
      <w:del w:id="448" w:author="Finalized" w:date="2017-03-10T12:40:00Z">
        <w:r w:rsidRPr="008528D3" w:rsidDel="00057EBE">
          <w:rPr>
            <w:szCs w:val="24"/>
            <w:lang w:eastAsia="ja-JP"/>
          </w:rPr>
          <w:delText xml:space="preserve">50 </w:delText>
        </w:r>
      </w:del>
      <w:ins w:id="449" w:author="Finalized" w:date="2017-03-10T12:40:00Z">
        <w:r w:rsidR="00057EBE">
          <w:rPr>
            <w:rFonts w:hint="eastAsia"/>
            <w:szCs w:val="24"/>
            <w:lang w:eastAsia="ja-JP"/>
          </w:rPr>
          <w:t>300</w:t>
        </w:r>
        <w:r w:rsidR="00057EBE" w:rsidRPr="008528D3">
          <w:rPr>
            <w:szCs w:val="24"/>
            <w:lang w:eastAsia="ja-JP"/>
          </w:rPr>
          <w:t xml:space="preserve"> </w:t>
        </w:r>
      </w:ins>
      <w:r w:rsidRPr="008528D3">
        <w:rPr>
          <w:szCs w:val="24"/>
          <w:lang w:eastAsia="ja-JP"/>
        </w:rPr>
        <w:t>times</w:t>
      </w:r>
      <w:ins w:id="450" w:author="Finalized" w:date="2017-05-16T20:57:00Z">
        <w:r w:rsidR="006E3D0C">
          <w:rPr>
            <w:szCs w:val="24"/>
            <w:lang w:eastAsia="ja-JP"/>
          </w:rPr>
          <w:t xml:space="preserve"> after which </w:t>
        </w:r>
        <w:r w:rsidR="006E3D0C" w:rsidRPr="009E3482">
          <w:rPr>
            <w:szCs w:val="24"/>
            <w:lang w:eastAsia="ja-JP"/>
          </w:rPr>
          <w:t>the canister</w:t>
        </w:r>
      </w:ins>
      <w:del w:id="451" w:author="Finalized" w:date="2017-05-16T20:57:00Z">
        <w:r w:rsidRPr="009E3482" w:rsidDel="006E3D0C">
          <w:rPr>
            <w:szCs w:val="24"/>
            <w:lang w:eastAsia="ja-JP"/>
          </w:rPr>
          <w:delText xml:space="preserve">, </w:delText>
        </w:r>
      </w:del>
      <w:del w:id="452" w:author="Finalized" w:date="2017-03-10T12:40:00Z">
        <w:r w:rsidRPr="009E3482" w:rsidDel="00057EBE">
          <w:rPr>
            <w:szCs w:val="24"/>
            <w:lang w:eastAsia="ja-JP"/>
          </w:rPr>
          <w:delText xml:space="preserve">followed by a measurement of the </w:delText>
        </w:r>
        <w:r w:rsidR="00BB2E3F" w:rsidRPr="009E3482" w:rsidDel="00057EBE">
          <w:rPr>
            <w:szCs w:val="24"/>
            <w:lang w:eastAsia="ja-JP"/>
          </w:rPr>
          <w:delText>B</w:delText>
        </w:r>
        <w:r w:rsidR="00E35F46" w:rsidRPr="009E3482" w:rsidDel="00057EBE">
          <w:rPr>
            <w:rFonts w:hint="eastAsia"/>
            <w:szCs w:val="24"/>
            <w:lang w:eastAsia="ja-JP"/>
          </w:rPr>
          <w:delText xml:space="preserve">utane </w:delText>
        </w:r>
        <w:r w:rsidR="00BB2E3F" w:rsidRPr="009E3482" w:rsidDel="00057EBE">
          <w:rPr>
            <w:szCs w:val="24"/>
            <w:lang w:eastAsia="ja-JP"/>
          </w:rPr>
          <w:delText>W</w:delText>
        </w:r>
        <w:r w:rsidR="00E35F46" w:rsidRPr="009E3482" w:rsidDel="00057EBE">
          <w:rPr>
            <w:rFonts w:hint="eastAsia"/>
            <w:szCs w:val="24"/>
            <w:lang w:eastAsia="ja-JP"/>
          </w:rPr>
          <w:delText xml:space="preserve">orking </w:delText>
        </w:r>
        <w:r w:rsidR="00BB2E3F" w:rsidRPr="009E3482" w:rsidDel="00057EBE">
          <w:rPr>
            <w:szCs w:val="24"/>
            <w:lang w:eastAsia="ja-JP"/>
          </w:rPr>
          <w:delText>C</w:delText>
        </w:r>
        <w:r w:rsidR="00E35F46" w:rsidRPr="009E3482" w:rsidDel="00057EBE">
          <w:rPr>
            <w:rFonts w:hint="eastAsia"/>
            <w:szCs w:val="24"/>
            <w:lang w:eastAsia="ja-JP"/>
          </w:rPr>
          <w:delText xml:space="preserve">apacity </w:delText>
        </w:r>
        <w:r w:rsidR="008743E0" w:rsidRPr="009E3482" w:rsidDel="00057EBE">
          <w:rPr>
            <w:rFonts w:hint="eastAsia"/>
            <w:szCs w:val="24"/>
            <w:lang w:eastAsia="ja-JP"/>
          </w:rPr>
          <w:delText>(BWC)</w:delText>
        </w:r>
        <w:r w:rsidRPr="009E3482" w:rsidDel="00057EBE">
          <w:rPr>
            <w:szCs w:val="24"/>
            <w:lang w:eastAsia="ja-JP"/>
          </w:rPr>
          <w:delText xml:space="preserve"> in 5 butane cycles, as described in </w:delText>
        </w:r>
        <w:r w:rsidR="008C291F" w:rsidRPr="009E3482" w:rsidDel="00057EBE">
          <w:rPr>
            <w:szCs w:val="24"/>
            <w:lang w:eastAsia="ja-JP"/>
          </w:rPr>
          <w:delText xml:space="preserve">paragraph </w:delText>
        </w:r>
        <w:r w:rsidRPr="009E3482" w:rsidDel="00057EBE">
          <w:rPr>
            <w:szCs w:val="24"/>
            <w:lang w:eastAsia="ja-JP"/>
          </w:rPr>
          <w:delText>5.1.3.1.4</w:delText>
        </w:r>
        <w:r w:rsidR="00EC0904" w:rsidRPr="009E3482" w:rsidDel="00057EBE">
          <w:rPr>
            <w:szCs w:val="24"/>
            <w:lang w:eastAsia="ja-JP"/>
          </w:rPr>
          <w:delText>. of this annex</w:delText>
        </w:r>
        <w:r w:rsidRPr="009E3482" w:rsidDel="00057EBE">
          <w:rPr>
            <w:szCs w:val="24"/>
            <w:lang w:eastAsia="ja-JP"/>
          </w:rPr>
          <w:delText xml:space="preserve">. The fuel vapour ageing will continue until 300 cycles are reached. A measurement of the BWC in 5 butane cycles, as set out in </w:delText>
        </w:r>
        <w:r w:rsidR="008C291F" w:rsidRPr="009E3482" w:rsidDel="00057EBE">
          <w:rPr>
            <w:szCs w:val="24"/>
            <w:lang w:eastAsia="ja-JP"/>
          </w:rPr>
          <w:delText xml:space="preserve">paragraph </w:delText>
        </w:r>
        <w:r w:rsidRPr="009E3482" w:rsidDel="00057EBE">
          <w:rPr>
            <w:szCs w:val="24"/>
            <w:lang w:eastAsia="ja-JP"/>
          </w:rPr>
          <w:delText>5.1.3.1.4</w:delText>
        </w:r>
        <w:r w:rsidR="00EC0904" w:rsidRPr="009E3482" w:rsidDel="00057EBE">
          <w:rPr>
            <w:szCs w:val="24"/>
            <w:lang w:eastAsia="ja-JP"/>
          </w:rPr>
          <w:delText>. of this annex</w:delText>
        </w:r>
        <w:r w:rsidRPr="009E3482" w:rsidDel="00057EBE">
          <w:rPr>
            <w:szCs w:val="24"/>
            <w:lang w:eastAsia="ja-JP"/>
          </w:rPr>
          <w:delText xml:space="preserve">, </w:delText>
        </w:r>
        <w:r w:rsidR="0031388B" w:rsidRPr="009E3482" w:rsidDel="00057EBE">
          <w:rPr>
            <w:szCs w:val="24"/>
            <w:lang w:eastAsia="ja-JP"/>
          </w:rPr>
          <w:delText xml:space="preserve">shall </w:delText>
        </w:r>
        <w:r w:rsidR="00BB2E3F" w:rsidRPr="009E3482" w:rsidDel="00057EBE">
          <w:rPr>
            <w:szCs w:val="24"/>
            <w:lang w:eastAsia="ja-JP"/>
          </w:rPr>
          <w:delText>be made after the 300 cycles</w:delText>
        </w:r>
      </w:del>
      <w:del w:id="453" w:author="Finalized" w:date="2017-06-04T18:40:00Z">
        <w:r w:rsidR="00BB2E3F" w:rsidRPr="009E3482" w:rsidDel="009E3482">
          <w:rPr>
            <w:szCs w:val="24"/>
            <w:lang w:eastAsia="ja-JP"/>
          </w:rPr>
          <w:delText>.</w:delText>
        </w:r>
      </w:del>
      <w:r w:rsidR="00222E59" w:rsidRPr="009E3482">
        <w:rPr>
          <w:szCs w:val="24"/>
          <w:lang w:eastAsia="ja-JP"/>
        </w:rPr>
        <w:t xml:space="preserve"> </w:t>
      </w:r>
      <w:del w:id="454" w:author="Finalized" w:date="2017-03-10T12:41:00Z">
        <w:r w:rsidRPr="009E3482" w:rsidDel="00057EBE">
          <w:rPr>
            <w:szCs w:val="24"/>
            <w:lang w:eastAsia="ja-JP"/>
          </w:rPr>
          <w:delText>5.1.3.1.4.</w:delText>
        </w:r>
        <w:r w:rsidR="008528D3" w:rsidRPr="009E3482" w:rsidDel="00057EBE">
          <w:rPr>
            <w:rFonts w:hint="eastAsia"/>
            <w:szCs w:val="24"/>
            <w:lang w:eastAsia="ja-JP"/>
          </w:rPr>
          <w:tab/>
        </w:r>
        <w:r w:rsidRPr="009E3482" w:rsidDel="00057EBE">
          <w:rPr>
            <w:szCs w:val="24"/>
            <w:lang w:eastAsia="ja-JP"/>
          </w:rPr>
          <w:delText xml:space="preserve">After 50 and 300 </w:delText>
        </w:r>
        <w:r w:rsidR="008C291F" w:rsidRPr="009E3482" w:rsidDel="00057EBE">
          <w:rPr>
            <w:szCs w:val="24"/>
            <w:lang w:eastAsia="ja-JP"/>
          </w:rPr>
          <w:delText xml:space="preserve">fuel </w:delText>
        </w:r>
        <w:r w:rsidRPr="009E3482" w:rsidDel="00057EBE">
          <w:rPr>
            <w:szCs w:val="24"/>
            <w:lang w:eastAsia="ja-JP"/>
          </w:rPr>
          <w:delText>ag</w:delText>
        </w:r>
        <w:r w:rsidR="007839A8" w:rsidRPr="009E3482" w:rsidDel="00057EBE">
          <w:rPr>
            <w:szCs w:val="24"/>
            <w:lang w:eastAsia="ja-JP"/>
          </w:rPr>
          <w:delText>e</w:delText>
        </w:r>
        <w:r w:rsidRPr="009E3482" w:rsidDel="00057EBE">
          <w:rPr>
            <w:szCs w:val="24"/>
            <w:lang w:eastAsia="ja-JP"/>
          </w:rPr>
          <w:delText xml:space="preserve">ing cycles, BWC </w:delText>
        </w:r>
        <w:r w:rsidR="008C291F" w:rsidRPr="009E3482" w:rsidDel="00057EBE">
          <w:rPr>
            <w:szCs w:val="24"/>
            <w:lang w:eastAsia="ja-JP"/>
          </w:rPr>
          <w:delText xml:space="preserve">shall be </w:delText>
        </w:r>
        <w:r w:rsidR="00EC0904" w:rsidRPr="009E3482" w:rsidDel="00057EBE">
          <w:rPr>
            <w:szCs w:val="24"/>
            <w:lang w:eastAsia="ja-JP"/>
          </w:rPr>
          <w:delText>measured</w:delText>
        </w:r>
        <w:r w:rsidRPr="009E3482" w:rsidDel="00057EBE">
          <w:rPr>
            <w:szCs w:val="24"/>
            <w:lang w:eastAsia="ja-JP"/>
          </w:rPr>
          <w:delText xml:space="preserve">. This consists of loading the canister according to paragraph 5.1.6.3. of Annex 7 to Regulation </w:delText>
        </w:r>
        <w:r w:rsidR="00E56050" w:rsidRPr="009E3482" w:rsidDel="00057EBE">
          <w:rPr>
            <w:szCs w:val="24"/>
            <w:lang w:eastAsia="ja-JP"/>
          </w:rPr>
          <w:delText>No. 83-</w:delText>
        </w:r>
        <w:r w:rsidR="00E56050" w:rsidRPr="009E3482" w:rsidDel="00057EBE">
          <w:rPr>
            <w:rFonts w:hint="eastAsia"/>
            <w:szCs w:val="24"/>
            <w:lang w:eastAsia="ja-JP"/>
          </w:rPr>
          <w:delText>0</w:delText>
        </w:r>
        <w:r w:rsidR="00E56050" w:rsidRPr="009E3482" w:rsidDel="00057EBE">
          <w:rPr>
            <w:szCs w:val="24"/>
            <w:lang w:eastAsia="ja-JP"/>
          </w:rPr>
          <w:delText>7</w:delText>
        </w:r>
        <w:r w:rsidR="00C269E3" w:rsidRPr="009E3482" w:rsidDel="00057EBE">
          <w:rPr>
            <w:rFonts w:hint="eastAsia"/>
            <w:szCs w:val="24"/>
            <w:lang w:eastAsia="ja-JP"/>
          </w:rPr>
          <w:delText xml:space="preserve"> </w:delText>
        </w:r>
        <w:r w:rsidRPr="009E3482" w:rsidDel="00057EBE">
          <w:rPr>
            <w:szCs w:val="24"/>
            <w:lang w:eastAsia="ja-JP"/>
          </w:rPr>
          <w:delText>until brea</w:delText>
        </w:r>
        <w:r w:rsidR="008528D3" w:rsidRPr="009E3482" w:rsidDel="00057EBE">
          <w:rPr>
            <w:szCs w:val="24"/>
            <w:lang w:eastAsia="ja-JP"/>
          </w:rPr>
          <w:delText xml:space="preserve">kthrough. The BWC </w:delText>
        </w:r>
        <w:r w:rsidR="009A5B7F" w:rsidRPr="009E3482" w:rsidDel="00057EBE">
          <w:rPr>
            <w:szCs w:val="24"/>
            <w:lang w:eastAsia="ja-JP"/>
          </w:rPr>
          <w:delText xml:space="preserve">shall be </w:delText>
        </w:r>
        <w:r w:rsidR="00BB2E3F" w:rsidRPr="009E3482" w:rsidDel="00057EBE">
          <w:rPr>
            <w:szCs w:val="24"/>
            <w:lang w:eastAsia="ja-JP"/>
          </w:rPr>
          <w:delText>recorded.</w:delText>
        </w:r>
      </w:del>
    </w:p>
    <w:p w14:paraId="2180830B" w14:textId="1399EE21" w:rsidR="00F140ED" w:rsidRPr="009E3482" w:rsidDel="00057EBE" w:rsidRDefault="009A5B7F" w:rsidP="009B1E98">
      <w:pPr>
        <w:pStyle w:val="SingleTxtG"/>
        <w:ind w:left="2268"/>
        <w:rPr>
          <w:del w:id="455" w:author="Finalized" w:date="2017-03-10T12:41:00Z"/>
          <w:szCs w:val="24"/>
          <w:lang w:eastAsia="ja-JP"/>
        </w:rPr>
      </w:pPr>
      <w:del w:id="456" w:author="Finalized" w:date="2017-03-10T12:41:00Z">
        <w:r w:rsidRPr="009E3482" w:rsidDel="00057EBE">
          <w:rPr>
            <w:szCs w:val="24"/>
            <w:lang w:eastAsia="ja-JP"/>
          </w:rPr>
          <w:delText>T</w:delText>
        </w:r>
        <w:r w:rsidR="00F140ED" w:rsidRPr="009E3482" w:rsidDel="00057EBE">
          <w:rPr>
            <w:szCs w:val="24"/>
            <w:lang w:eastAsia="ja-JP"/>
          </w:rPr>
          <w:delText>he canister</w:delText>
        </w:r>
        <w:r w:rsidR="00B27397" w:rsidRPr="009E3482" w:rsidDel="00057EBE">
          <w:rPr>
            <w:szCs w:val="24"/>
            <w:lang w:eastAsia="ja-JP"/>
          </w:rPr>
          <w:delText xml:space="preserve"> </w:delText>
        </w:r>
        <w:r w:rsidR="00F140ED" w:rsidRPr="009E3482" w:rsidDel="00057EBE">
          <w:rPr>
            <w:szCs w:val="24"/>
            <w:lang w:eastAsia="ja-JP"/>
          </w:rPr>
          <w:delText xml:space="preserve">shall be </w:delText>
        </w:r>
        <w:r w:rsidRPr="009E3482" w:rsidDel="00057EBE">
          <w:rPr>
            <w:szCs w:val="24"/>
            <w:lang w:eastAsia="ja-JP"/>
          </w:rPr>
          <w:delText xml:space="preserve">subsequently </w:delText>
        </w:r>
        <w:r w:rsidR="00F140ED" w:rsidRPr="009E3482" w:rsidDel="00057EBE">
          <w:rPr>
            <w:szCs w:val="24"/>
            <w:lang w:eastAsia="ja-JP"/>
          </w:rPr>
          <w:delText xml:space="preserve">purged according the </w:delText>
        </w:r>
        <w:r w:rsidR="007F5F22" w:rsidRPr="009E3482" w:rsidDel="00057EBE">
          <w:rPr>
            <w:rFonts w:hint="eastAsia"/>
            <w:szCs w:val="24"/>
            <w:lang w:eastAsia="ja-JP"/>
          </w:rPr>
          <w:delText>parag</w:delText>
        </w:r>
        <w:r w:rsidR="009B1E98" w:rsidRPr="009E3482" w:rsidDel="00057EBE">
          <w:rPr>
            <w:rFonts w:hint="eastAsia"/>
            <w:szCs w:val="24"/>
            <w:lang w:eastAsia="ja-JP"/>
          </w:rPr>
          <w:delText xml:space="preserve">raph 5.1.3.1.2. </w:delText>
        </w:r>
        <w:r w:rsidRPr="009E3482" w:rsidDel="00057EBE">
          <w:rPr>
            <w:szCs w:val="24"/>
            <w:lang w:eastAsia="ja-JP"/>
          </w:rPr>
          <w:delText>of this annex</w:delText>
        </w:r>
        <w:r w:rsidR="009B1E98" w:rsidRPr="009E3482" w:rsidDel="00057EBE">
          <w:rPr>
            <w:rFonts w:hint="eastAsia"/>
            <w:szCs w:val="24"/>
            <w:lang w:eastAsia="ja-JP"/>
          </w:rPr>
          <w:delText>.</w:delText>
        </w:r>
      </w:del>
    </w:p>
    <w:p w14:paraId="5A2FF9D6" w14:textId="320D71AC" w:rsidR="00F140ED" w:rsidRPr="009E3482" w:rsidDel="00057EBE" w:rsidRDefault="00F140ED" w:rsidP="008528D3">
      <w:pPr>
        <w:pStyle w:val="SingleTxtG"/>
        <w:ind w:left="2268"/>
        <w:rPr>
          <w:del w:id="457" w:author="Finalized" w:date="2017-03-10T12:41:00Z"/>
          <w:szCs w:val="24"/>
          <w:lang w:eastAsia="ja-JP"/>
        </w:rPr>
      </w:pPr>
      <w:del w:id="458" w:author="Finalized" w:date="2017-03-10T12:41:00Z">
        <w:r w:rsidRPr="009E3482" w:rsidDel="00057EBE">
          <w:rPr>
            <w:szCs w:val="24"/>
            <w:lang w:eastAsia="ja-JP"/>
          </w:rPr>
          <w:delText xml:space="preserve">The operation of butane loading </w:delText>
        </w:r>
        <w:r w:rsidR="00477B34" w:rsidRPr="009E3482" w:rsidDel="00057EBE">
          <w:rPr>
            <w:szCs w:val="24"/>
            <w:lang w:eastAsia="ja-JP"/>
          </w:rPr>
          <w:delText xml:space="preserve">shall be </w:delText>
        </w:r>
        <w:r w:rsidRPr="009E3482" w:rsidDel="00057EBE">
          <w:rPr>
            <w:szCs w:val="24"/>
            <w:lang w:eastAsia="ja-JP"/>
          </w:rPr>
          <w:delText xml:space="preserve">repeated 5 times. The BWC </w:delText>
        </w:r>
        <w:r w:rsidR="00477B34" w:rsidRPr="009E3482" w:rsidDel="00057EBE">
          <w:rPr>
            <w:szCs w:val="24"/>
            <w:lang w:eastAsia="ja-JP"/>
          </w:rPr>
          <w:delText xml:space="preserve">shall be </w:delText>
        </w:r>
        <w:r w:rsidRPr="009E3482" w:rsidDel="00057EBE">
          <w:rPr>
            <w:szCs w:val="24"/>
            <w:lang w:eastAsia="ja-JP"/>
          </w:rPr>
          <w:delText xml:space="preserve">recorded after each butane loading step. The BWC50 </w:delText>
        </w:r>
        <w:r w:rsidR="00B27397" w:rsidRPr="009E3482" w:rsidDel="00057EBE">
          <w:rPr>
            <w:szCs w:val="24"/>
            <w:lang w:eastAsia="ja-JP"/>
          </w:rPr>
          <w:delText xml:space="preserve">and BWC300 </w:delText>
        </w:r>
        <w:r w:rsidR="00477B34" w:rsidRPr="009E3482" w:rsidDel="00057EBE">
          <w:rPr>
            <w:szCs w:val="24"/>
            <w:lang w:eastAsia="ja-JP"/>
          </w:rPr>
          <w:delText xml:space="preserve">shall be </w:delText>
        </w:r>
        <w:r w:rsidRPr="009E3482" w:rsidDel="00057EBE">
          <w:rPr>
            <w:szCs w:val="24"/>
            <w:lang w:eastAsia="ja-JP"/>
          </w:rPr>
          <w:delText>calculated as the average of the 5 BWC</w:delText>
        </w:r>
        <w:r w:rsidR="007839A8" w:rsidRPr="009E3482" w:rsidDel="00057EBE">
          <w:rPr>
            <w:szCs w:val="24"/>
            <w:lang w:eastAsia="ja-JP"/>
          </w:rPr>
          <w:delText>s</w:delText>
        </w:r>
        <w:r w:rsidRPr="009E3482" w:rsidDel="00057EBE">
          <w:rPr>
            <w:szCs w:val="24"/>
            <w:lang w:eastAsia="ja-JP"/>
          </w:rPr>
          <w:delText xml:space="preserve"> and recorded.</w:delText>
        </w:r>
      </w:del>
    </w:p>
    <w:p w14:paraId="32DAD57E" w14:textId="06797D4F" w:rsidR="00BA7ECF" w:rsidRDefault="00F140ED" w:rsidP="00BA7ECF">
      <w:pPr>
        <w:pStyle w:val="SingleTxtG"/>
        <w:ind w:left="2268" w:hanging="1134"/>
        <w:rPr>
          <w:ins w:id="459" w:author="Finalized" w:date="2017-05-22T20:02:00Z"/>
          <w:szCs w:val="24"/>
          <w:lang w:eastAsia="ja-JP"/>
        </w:rPr>
      </w:pPr>
      <w:del w:id="460" w:author="Finalized" w:date="2017-03-10T12:41:00Z">
        <w:r w:rsidRPr="009E3482" w:rsidDel="00057EBE">
          <w:rPr>
            <w:szCs w:val="24"/>
            <w:lang w:eastAsia="ja-JP"/>
          </w:rPr>
          <w:delText xml:space="preserve">In total, </w:delText>
        </w:r>
      </w:del>
      <w:del w:id="461" w:author="Finalized" w:date="2017-05-16T20:57:00Z">
        <w:r w:rsidRPr="009E3482" w:rsidDel="006E3D0C">
          <w:rPr>
            <w:szCs w:val="24"/>
            <w:lang w:eastAsia="ja-JP"/>
          </w:rPr>
          <w:delText xml:space="preserve">the canister </w:delText>
        </w:r>
      </w:del>
      <w:del w:id="462" w:author="Finalized" w:date="2017-03-10T12:41:00Z">
        <w:r w:rsidR="00477B34" w:rsidRPr="009E3482" w:rsidDel="00057EBE">
          <w:rPr>
            <w:szCs w:val="24"/>
            <w:lang w:eastAsia="ja-JP"/>
          </w:rPr>
          <w:delText xml:space="preserve">shall </w:delText>
        </w:r>
        <w:r w:rsidRPr="009E3482" w:rsidDel="00057EBE">
          <w:rPr>
            <w:szCs w:val="24"/>
            <w:lang w:eastAsia="ja-JP"/>
          </w:rPr>
          <w:delText xml:space="preserve">be </w:delText>
        </w:r>
      </w:del>
      <w:del w:id="463" w:author="Finalized" w:date="2017-05-16T20:57:00Z">
        <w:r w:rsidRPr="009E3482" w:rsidDel="006E3D0C">
          <w:rPr>
            <w:szCs w:val="24"/>
            <w:lang w:eastAsia="ja-JP"/>
          </w:rPr>
          <w:delText>aged with 300 fuel ag</w:delText>
        </w:r>
        <w:r w:rsidR="007839A8" w:rsidRPr="009E3482" w:rsidDel="006E3D0C">
          <w:rPr>
            <w:szCs w:val="24"/>
            <w:lang w:eastAsia="ja-JP"/>
          </w:rPr>
          <w:delText>e</w:delText>
        </w:r>
        <w:r w:rsidRPr="009E3482" w:rsidDel="006E3D0C">
          <w:rPr>
            <w:szCs w:val="24"/>
            <w:lang w:eastAsia="ja-JP"/>
          </w:rPr>
          <w:delText xml:space="preserve">ing cycles </w:delText>
        </w:r>
      </w:del>
      <w:del w:id="464" w:author="Finalized" w:date="2017-03-10T12:41:00Z">
        <w:r w:rsidRPr="009E3482" w:rsidDel="00057EBE">
          <w:rPr>
            <w:szCs w:val="24"/>
            <w:lang w:eastAsia="ja-JP"/>
          </w:rPr>
          <w:delText>+ 10 butane cycles and</w:delText>
        </w:r>
      </w:del>
      <w:del w:id="465" w:author="Finalized" w:date="2017-06-04T18:41:00Z">
        <w:r w:rsidRPr="009E3482" w:rsidDel="00104188">
          <w:rPr>
            <w:szCs w:val="24"/>
            <w:lang w:eastAsia="ja-JP"/>
          </w:rPr>
          <w:delText xml:space="preserve"> </w:delText>
        </w:r>
      </w:del>
      <w:proofErr w:type="gramStart"/>
      <w:r w:rsidR="00477B34" w:rsidRPr="009E3482">
        <w:rPr>
          <w:szCs w:val="24"/>
          <w:lang w:eastAsia="ja-JP"/>
        </w:rPr>
        <w:t>shall</w:t>
      </w:r>
      <w:proofErr w:type="gramEnd"/>
      <w:r w:rsidR="00477B34">
        <w:rPr>
          <w:szCs w:val="24"/>
          <w:lang w:eastAsia="ja-JP"/>
        </w:rPr>
        <w:t xml:space="preserve"> be </w:t>
      </w:r>
      <w:r w:rsidRPr="008528D3">
        <w:rPr>
          <w:szCs w:val="24"/>
          <w:lang w:eastAsia="ja-JP"/>
        </w:rPr>
        <w:t>considered to be stabili</w:t>
      </w:r>
      <w:r w:rsidR="007839A8">
        <w:rPr>
          <w:szCs w:val="24"/>
          <w:lang w:eastAsia="ja-JP"/>
        </w:rPr>
        <w:t>s</w:t>
      </w:r>
      <w:r w:rsidRPr="008528D3">
        <w:rPr>
          <w:szCs w:val="24"/>
          <w:lang w:eastAsia="ja-JP"/>
        </w:rPr>
        <w:t>ed.</w:t>
      </w:r>
      <w:bookmarkStart w:id="466" w:name="_Hlk481658513"/>
      <w:ins w:id="467" w:author="Finalized" w:date="2017-03-10T12:41:00Z">
        <w:r w:rsidR="00057EBE">
          <w:rPr>
            <w:rFonts w:hint="eastAsia"/>
            <w:szCs w:val="24"/>
            <w:lang w:eastAsia="ja-JP"/>
          </w:rPr>
          <w:t>5.1.3.1.4</w:t>
        </w:r>
      </w:ins>
      <w:ins w:id="468" w:author="Finalized" w:date="2017-05-16T21:03:00Z">
        <w:r w:rsidR="007822D0">
          <w:rPr>
            <w:rFonts w:hint="eastAsia"/>
            <w:szCs w:val="24"/>
            <w:lang w:eastAsia="ja-JP"/>
          </w:rPr>
          <w:t>.</w:t>
        </w:r>
      </w:ins>
      <w:ins w:id="469" w:author="Finalized" w:date="2017-03-10T12:41:00Z">
        <w:r w:rsidR="00057EBE">
          <w:rPr>
            <w:rFonts w:hint="eastAsia"/>
            <w:szCs w:val="24"/>
            <w:lang w:eastAsia="ja-JP"/>
          </w:rPr>
          <w:tab/>
        </w:r>
      </w:ins>
      <w:proofErr w:type="gramStart"/>
      <w:ins w:id="470" w:author="Finalized" w:date="2017-05-22T17:48:00Z">
        <w:r w:rsidR="00FC3731">
          <w:rPr>
            <w:rFonts w:hint="eastAsia"/>
            <w:szCs w:val="24"/>
            <w:lang w:eastAsia="ja-JP"/>
          </w:rPr>
          <w:t xml:space="preserve">The procedure to measure the butane working capacity (BWC) </w:t>
        </w:r>
        <w:r w:rsidR="00FC3731">
          <w:rPr>
            <w:szCs w:val="24"/>
            <w:lang w:eastAsia="ja-JP"/>
          </w:rPr>
          <w:t xml:space="preserve">with respect to the </w:t>
        </w:r>
        <w:r w:rsidR="00FC3731">
          <w:rPr>
            <w:rFonts w:hint="eastAsia"/>
            <w:szCs w:val="24"/>
            <w:lang w:eastAsia="ja-JP"/>
          </w:rPr>
          <w:t xml:space="preserve">evaporative emission family in </w:t>
        </w:r>
        <w:r w:rsidR="00FC3731">
          <w:rPr>
            <w:szCs w:val="24"/>
            <w:lang w:eastAsia="ja-JP"/>
          </w:rPr>
          <w:t xml:space="preserve">paragraph </w:t>
        </w:r>
        <w:r w:rsidR="00FC3731">
          <w:rPr>
            <w:rFonts w:hint="eastAsia"/>
            <w:szCs w:val="24"/>
            <w:lang w:eastAsia="ja-JP"/>
          </w:rPr>
          <w:t>5.5.</w:t>
        </w:r>
        <w:proofErr w:type="gramEnd"/>
        <w:r w:rsidR="00FC3731">
          <w:rPr>
            <w:rFonts w:hint="eastAsia"/>
            <w:szCs w:val="24"/>
            <w:lang w:eastAsia="ja-JP"/>
          </w:rPr>
          <w:t xml:space="preserve"> </w:t>
        </w:r>
        <w:proofErr w:type="gramStart"/>
        <w:r w:rsidR="00FC3731">
          <w:rPr>
            <w:rFonts w:hint="eastAsia"/>
            <w:szCs w:val="24"/>
            <w:lang w:eastAsia="ja-JP"/>
          </w:rPr>
          <w:t>of</w:t>
        </w:r>
        <w:proofErr w:type="gramEnd"/>
        <w:r w:rsidR="00FC3731">
          <w:rPr>
            <w:rFonts w:hint="eastAsia"/>
            <w:szCs w:val="24"/>
            <w:lang w:eastAsia="ja-JP"/>
          </w:rPr>
          <w:t xml:space="preserve"> this </w:t>
        </w:r>
        <w:r w:rsidR="00FC3731">
          <w:rPr>
            <w:szCs w:val="24"/>
            <w:lang w:eastAsia="ja-JP"/>
          </w:rPr>
          <w:t>UN GTR</w:t>
        </w:r>
        <w:r w:rsidR="00FC3731">
          <w:rPr>
            <w:rFonts w:hint="eastAsia"/>
            <w:szCs w:val="24"/>
            <w:lang w:eastAsia="ja-JP"/>
          </w:rPr>
          <w:t xml:space="preserve"> shall consist of the following</w:t>
        </w:r>
        <w:r w:rsidR="00FC3731" w:rsidRPr="00BA7ECF">
          <w:rPr>
            <w:rFonts w:hint="eastAsia"/>
            <w:szCs w:val="24"/>
            <w:lang w:eastAsia="ja-JP"/>
          </w:rPr>
          <w:t>.</w:t>
        </w:r>
      </w:ins>
      <w:ins w:id="471" w:author="Finalized" w:date="2017-05-22T20:02:00Z">
        <w:r w:rsidR="00BA7ECF" w:rsidRPr="00BA7ECF">
          <w:rPr>
            <w:szCs w:val="24"/>
            <w:lang w:eastAsia="ja-JP"/>
          </w:rPr>
          <w:t xml:space="preserve"> The stabilised canister shall be loaded to breakthrough and subsequentl</w:t>
        </w:r>
        <w:r w:rsidR="00BA7ECF">
          <w:rPr>
            <w:szCs w:val="24"/>
            <w:lang w:eastAsia="ja-JP"/>
          </w:rPr>
          <w:t xml:space="preserve">y purged a minimum of </w:t>
        </w:r>
      </w:ins>
      <w:ins w:id="472" w:author="Finalized" w:date="2017-05-22T20:03:00Z">
        <w:r w:rsidR="00BA7ECF">
          <w:rPr>
            <w:rFonts w:hint="eastAsia"/>
            <w:szCs w:val="24"/>
            <w:lang w:eastAsia="ja-JP"/>
          </w:rPr>
          <w:t>5</w:t>
        </w:r>
      </w:ins>
      <w:ins w:id="473" w:author="Finalized" w:date="2017-05-22T20:02:00Z">
        <w:r w:rsidR="00BA7ECF" w:rsidRPr="00BA7ECF">
          <w:rPr>
            <w:szCs w:val="24"/>
            <w:lang w:eastAsia="ja-JP"/>
          </w:rPr>
          <w:t xml:space="preserve"> times. Loading shall be performed with a mixture composed of 50 per cent butane and 50 per cent nitrogen by volume at a rate of 40 grams butane per hour. Purging shall be performed according to paragraph 5.1.3.1.2. </w:t>
        </w:r>
        <w:proofErr w:type="gramStart"/>
        <w:r w:rsidR="00BA7ECF" w:rsidRPr="00BA7ECF">
          <w:rPr>
            <w:szCs w:val="24"/>
            <w:lang w:eastAsia="ja-JP"/>
          </w:rPr>
          <w:t>of</w:t>
        </w:r>
        <w:proofErr w:type="gramEnd"/>
        <w:r w:rsidR="00BA7ECF" w:rsidRPr="00BA7ECF">
          <w:rPr>
            <w:szCs w:val="24"/>
            <w:lang w:eastAsia="ja-JP"/>
          </w:rPr>
          <w:t xml:space="preserve"> this annex. The BWC shall be recorded after each loading. The BWC300 shall be calcula</w:t>
        </w:r>
        <w:r w:rsidR="00BA7ECF">
          <w:rPr>
            <w:szCs w:val="24"/>
            <w:lang w:eastAsia="ja-JP"/>
          </w:rPr>
          <w:t xml:space="preserve">ted as the average of the last </w:t>
        </w:r>
        <w:r w:rsidR="00BA7ECF" w:rsidRPr="00BA7ECF">
          <w:rPr>
            <w:rFonts w:hint="eastAsia"/>
            <w:szCs w:val="24"/>
            <w:lang w:eastAsia="ja-JP"/>
          </w:rPr>
          <w:t>5</w:t>
        </w:r>
        <w:r w:rsidR="00BA7ECF" w:rsidRPr="00BA7ECF">
          <w:rPr>
            <w:szCs w:val="24"/>
            <w:lang w:eastAsia="ja-JP"/>
          </w:rPr>
          <w:t xml:space="preserve"> BWCs.</w:t>
        </w:r>
      </w:ins>
      <w:ins w:id="474" w:author="Finalized" w:date="2017-05-22T17:48:00Z">
        <w:r w:rsidR="00FC3731">
          <w:rPr>
            <w:rFonts w:hint="eastAsia"/>
            <w:szCs w:val="24"/>
            <w:lang w:eastAsia="ja-JP"/>
          </w:rPr>
          <w:t xml:space="preserve"> </w:t>
        </w:r>
      </w:ins>
    </w:p>
    <w:bookmarkEnd w:id="466"/>
    <w:p w14:paraId="08F99F76" w14:textId="0CC1AF01" w:rsidR="00F140ED" w:rsidRPr="008528D3" w:rsidRDefault="00F140ED" w:rsidP="00F140ED">
      <w:pPr>
        <w:pStyle w:val="SingleTxtG"/>
        <w:ind w:left="2268" w:hanging="1134"/>
        <w:rPr>
          <w:szCs w:val="24"/>
          <w:lang w:eastAsia="ja-JP"/>
        </w:rPr>
      </w:pPr>
      <w:r w:rsidRPr="008528D3">
        <w:rPr>
          <w:szCs w:val="24"/>
          <w:lang w:eastAsia="ja-JP"/>
        </w:rPr>
        <w:t>5.1.3.</w:t>
      </w:r>
      <w:r w:rsidR="008A376B">
        <w:rPr>
          <w:rFonts w:hint="eastAsia"/>
          <w:szCs w:val="24"/>
          <w:lang w:eastAsia="ja-JP"/>
        </w:rPr>
        <w:t>2</w:t>
      </w:r>
      <w:r w:rsidR="00EA7E16">
        <w:rPr>
          <w:szCs w:val="24"/>
          <w:lang w:eastAsia="ja-JP"/>
        </w:rPr>
        <w:t>.</w:t>
      </w:r>
      <w:r w:rsidR="008528D3" w:rsidRPr="008528D3">
        <w:rPr>
          <w:rFonts w:hint="eastAsia"/>
          <w:szCs w:val="24"/>
          <w:lang w:eastAsia="ja-JP"/>
        </w:rPr>
        <w:tab/>
      </w:r>
      <w:r w:rsidRPr="008528D3">
        <w:rPr>
          <w:szCs w:val="24"/>
          <w:lang w:eastAsia="ja-JP"/>
        </w:rPr>
        <w:t xml:space="preserve">If </w:t>
      </w:r>
      <w:r w:rsidR="003A27E2">
        <w:rPr>
          <w:szCs w:val="24"/>
          <w:lang w:eastAsia="ja-JP"/>
        </w:rPr>
        <w:t>an</w:t>
      </w:r>
      <w:r w:rsidR="003A27E2" w:rsidRPr="008528D3">
        <w:rPr>
          <w:szCs w:val="24"/>
          <w:lang w:eastAsia="ja-JP"/>
        </w:rPr>
        <w:t xml:space="preserve"> </w:t>
      </w:r>
      <w:r w:rsidR="00E06192">
        <w:rPr>
          <w:szCs w:val="24"/>
          <w:lang w:eastAsia="ja-JP"/>
        </w:rPr>
        <w:t xml:space="preserve">aged </w:t>
      </w:r>
      <w:r w:rsidRPr="008528D3">
        <w:rPr>
          <w:szCs w:val="24"/>
          <w:lang w:eastAsia="ja-JP"/>
        </w:rPr>
        <w:t xml:space="preserve">canister is provided by </w:t>
      </w:r>
      <w:r w:rsidR="00D71915">
        <w:rPr>
          <w:szCs w:val="24"/>
          <w:lang w:eastAsia="ja-JP"/>
        </w:rPr>
        <w:t>a</w:t>
      </w:r>
      <w:r w:rsidR="00D71915" w:rsidRPr="008528D3">
        <w:rPr>
          <w:szCs w:val="24"/>
          <w:lang w:eastAsia="ja-JP"/>
        </w:rPr>
        <w:t xml:space="preserve"> </w:t>
      </w:r>
      <w:r w:rsidR="00477B34">
        <w:rPr>
          <w:szCs w:val="24"/>
          <w:lang w:eastAsia="ja-JP"/>
        </w:rPr>
        <w:t>supplier</w:t>
      </w:r>
      <w:r w:rsidRPr="008528D3">
        <w:rPr>
          <w:szCs w:val="24"/>
          <w:lang w:eastAsia="ja-JP"/>
        </w:rPr>
        <w:t xml:space="preserve">, the </w:t>
      </w:r>
      <w:r w:rsidR="00477B34">
        <w:rPr>
          <w:szCs w:val="24"/>
          <w:lang w:eastAsia="ja-JP"/>
        </w:rPr>
        <w:t>manufacturer</w:t>
      </w:r>
      <w:r w:rsidR="00477B34" w:rsidRPr="008528D3">
        <w:rPr>
          <w:szCs w:val="24"/>
          <w:lang w:eastAsia="ja-JP"/>
        </w:rPr>
        <w:t xml:space="preserve"> </w:t>
      </w:r>
      <w:r w:rsidRPr="008528D3">
        <w:rPr>
          <w:szCs w:val="24"/>
          <w:lang w:eastAsia="ja-JP"/>
        </w:rPr>
        <w:t xml:space="preserve">shall inform the </w:t>
      </w:r>
      <w:r w:rsidR="00477B34">
        <w:rPr>
          <w:szCs w:val="24"/>
          <w:lang w:eastAsia="ja-JP"/>
        </w:rPr>
        <w:t>responsible authority</w:t>
      </w:r>
      <w:r w:rsidRPr="008528D3">
        <w:rPr>
          <w:szCs w:val="24"/>
          <w:lang w:eastAsia="ja-JP"/>
        </w:rPr>
        <w:t xml:space="preserve"> </w:t>
      </w:r>
      <w:r w:rsidR="00E06192" w:rsidRPr="008528D3">
        <w:rPr>
          <w:szCs w:val="24"/>
          <w:lang w:eastAsia="ja-JP"/>
        </w:rPr>
        <w:t>in advance</w:t>
      </w:r>
      <w:r w:rsidR="00E06192">
        <w:rPr>
          <w:szCs w:val="24"/>
          <w:lang w:eastAsia="ja-JP"/>
        </w:rPr>
        <w:t xml:space="preserve"> of the ageing process </w:t>
      </w:r>
      <w:r w:rsidRPr="008528D3">
        <w:rPr>
          <w:szCs w:val="24"/>
          <w:lang w:eastAsia="ja-JP"/>
        </w:rPr>
        <w:t xml:space="preserve">to </w:t>
      </w:r>
      <w:r w:rsidR="00E06192">
        <w:rPr>
          <w:szCs w:val="24"/>
          <w:lang w:eastAsia="ja-JP"/>
        </w:rPr>
        <w:t xml:space="preserve">enable </w:t>
      </w:r>
      <w:r w:rsidRPr="008528D3">
        <w:rPr>
          <w:szCs w:val="24"/>
          <w:lang w:eastAsia="ja-JP"/>
        </w:rPr>
        <w:t>witness</w:t>
      </w:r>
      <w:r w:rsidR="00E06192">
        <w:rPr>
          <w:szCs w:val="24"/>
          <w:lang w:eastAsia="ja-JP"/>
        </w:rPr>
        <w:t>ing</w:t>
      </w:r>
      <w:r w:rsidRPr="008528D3">
        <w:rPr>
          <w:szCs w:val="24"/>
          <w:lang w:eastAsia="ja-JP"/>
        </w:rPr>
        <w:t xml:space="preserve"> any part of the ag</w:t>
      </w:r>
      <w:r w:rsidR="007839A8">
        <w:rPr>
          <w:szCs w:val="24"/>
          <w:lang w:eastAsia="ja-JP"/>
        </w:rPr>
        <w:t>e</w:t>
      </w:r>
      <w:r w:rsidRPr="008528D3">
        <w:rPr>
          <w:szCs w:val="24"/>
          <w:lang w:eastAsia="ja-JP"/>
        </w:rPr>
        <w:t xml:space="preserve">ing in the </w:t>
      </w:r>
      <w:r w:rsidR="00477B34">
        <w:rPr>
          <w:szCs w:val="24"/>
          <w:lang w:eastAsia="ja-JP"/>
        </w:rPr>
        <w:t>supplier’s</w:t>
      </w:r>
      <w:r w:rsidR="00477B34" w:rsidRPr="008528D3">
        <w:rPr>
          <w:szCs w:val="24"/>
          <w:lang w:eastAsia="ja-JP"/>
        </w:rPr>
        <w:t xml:space="preserve"> </w:t>
      </w:r>
      <w:r w:rsidRPr="008528D3">
        <w:rPr>
          <w:szCs w:val="24"/>
          <w:lang w:eastAsia="ja-JP"/>
        </w:rPr>
        <w:t xml:space="preserve">facilities. </w:t>
      </w:r>
    </w:p>
    <w:p w14:paraId="6B673959" w14:textId="77777777" w:rsidR="00F140ED" w:rsidRPr="008528D3" w:rsidRDefault="00F140ED" w:rsidP="00F140ED">
      <w:pPr>
        <w:pStyle w:val="SingleTxtG"/>
        <w:ind w:left="2268" w:hanging="1134"/>
        <w:rPr>
          <w:szCs w:val="24"/>
          <w:lang w:eastAsia="ja-JP"/>
        </w:rPr>
      </w:pPr>
      <w:r w:rsidRPr="008528D3">
        <w:rPr>
          <w:szCs w:val="24"/>
          <w:lang w:eastAsia="ja-JP"/>
        </w:rPr>
        <w:t>5.1.3.</w:t>
      </w:r>
      <w:r w:rsidR="008A376B">
        <w:rPr>
          <w:rFonts w:hint="eastAsia"/>
          <w:szCs w:val="24"/>
          <w:lang w:eastAsia="ja-JP"/>
        </w:rPr>
        <w:t>3</w:t>
      </w:r>
      <w:r w:rsidR="008528D3" w:rsidRPr="008528D3">
        <w:rPr>
          <w:rFonts w:hint="eastAsia"/>
          <w:szCs w:val="24"/>
          <w:lang w:eastAsia="ja-JP"/>
        </w:rPr>
        <w:t>.</w:t>
      </w:r>
      <w:r w:rsidRPr="008528D3">
        <w:rPr>
          <w:szCs w:val="24"/>
          <w:lang w:eastAsia="ja-JP"/>
        </w:rPr>
        <w:tab/>
      </w:r>
      <w:r w:rsidRPr="008528D3">
        <w:rPr>
          <w:szCs w:val="24"/>
          <w:lang w:eastAsia="ja-JP"/>
        </w:rPr>
        <w:tab/>
        <w:t xml:space="preserve">The manufacturer shall provide the </w:t>
      </w:r>
      <w:r w:rsidR="00477B34">
        <w:rPr>
          <w:szCs w:val="24"/>
          <w:lang w:eastAsia="ja-JP"/>
        </w:rPr>
        <w:t>responsible authority</w:t>
      </w:r>
      <w:r w:rsidRPr="008528D3">
        <w:rPr>
          <w:szCs w:val="24"/>
          <w:lang w:eastAsia="ja-JP"/>
        </w:rPr>
        <w:t xml:space="preserve"> a test report including at least the following elements:</w:t>
      </w:r>
    </w:p>
    <w:p w14:paraId="720FF01C" w14:textId="77777777" w:rsidR="00F140ED" w:rsidRPr="008528D3" w:rsidRDefault="00E55E08" w:rsidP="008528D3">
      <w:pPr>
        <w:pStyle w:val="SingleTxtG"/>
        <w:ind w:left="2268"/>
        <w:rPr>
          <w:szCs w:val="24"/>
          <w:lang w:eastAsia="ja-JP"/>
        </w:rPr>
      </w:pPr>
      <w:r>
        <w:rPr>
          <w:rFonts w:hint="eastAsia"/>
          <w:szCs w:val="24"/>
          <w:lang w:eastAsia="ja-JP"/>
        </w:rPr>
        <w:t>(a)</w:t>
      </w:r>
      <w:r>
        <w:rPr>
          <w:szCs w:val="24"/>
          <w:lang w:eastAsia="ja-JP"/>
        </w:rPr>
        <w:tab/>
      </w:r>
      <w:r w:rsidR="00F140ED" w:rsidRPr="008528D3">
        <w:rPr>
          <w:szCs w:val="24"/>
          <w:lang w:eastAsia="ja-JP"/>
        </w:rPr>
        <w:t>Type of activated carbon</w:t>
      </w:r>
      <w:r w:rsidR="00477B34">
        <w:rPr>
          <w:szCs w:val="24"/>
          <w:lang w:eastAsia="ja-JP"/>
        </w:rPr>
        <w:t>;</w:t>
      </w:r>
    </w:p>
    <w:p w14:paraId="687B47D9" w14:textId="77777777" w:rsidR="00F140ED" w:rsidRPr="008528D3" w:rsidRDefault="00E55E08" w:rsidP="008528D3">
      <w:pPr>
        <w:pStyle w:val="SingleTxtG"/>
        <w:ind w:left="2268"/>
        <w:rPr>
          <w:szCs w:val="24"/>
          <w:lang w:eastAsia="ja-JP"/>
        </w:rPr>
      </w:pPr>
      <w:r>
        <w:rPr>
          <w:rFonts w:hint="eastAsia"/>
          <w:szCs w:val="24"/>
          <w:lang w:eastAsia="ja-JP"/>
        </w:rPr>
        <w:t>(b)</w:t>
      </w:r>
      <w:r>
        <w:rPr>
          <w:szCs w:val="24"/>
          <w:lang w:eastAsia="ja-JP"/>
        </w:rPr>
        <w:tab/>
      </w:r>
      <w:r w:rsidR="00F140ED" w:rsidRPr="008528D3">
        <w:rPr>
          <w:szCs w:val="24"/>
          <w:lang w:eastAsia="ja-JP"/>
        </w:rPr>
        <w:t>Loading rate</w:t>
      </w:r>
      <w:r w:rsidR="00477B34">
        <w:rPr>
          <w:szCs w:val="24"/>
          <w:lang w:eastAsia="ja-JP"/>
        </w:rPr>
        <w:t>;</w:t>
      </w:r>
    </w:p>
    <w:p w14:paraId="5C803C67" w14:textId="00D5A556" w:rsidR="00F140ED" w:rsidRPr="008528D3" w:rsidRDefault="00E55E08" w:rsidP="008528D3">
      <w:pPr>
        <w:pStyle w:val="SingleTxtG"/>
        <w:ind w:left="2268"/>
        <w:rPr>
          <w:szCs w:val="24"/>
          <w:lang w:eastAsia="ja-JP"/>
        </w:rPr>
      </w:pPr>
      <w:r>
        <w:rPr>
          <w:rFonts w:hint="eastAsia"/>
          <w:szCs w:val="24"/>
          <w:lang w:eastAsia="ja-JP"/>
        </w:rPr>
        <w:t>(c)</w:t>
      </w:r>
      <w:r>
        <w:rPr>
          <w:szCs w:val="24"/>
          <w:lang w:eastAsia="ja-JP"/>
        </w:rPr>
        <w:tab/>
      </w:r>
      <w:r w:rsidR="00F140ED" w:rsidRPr="008528D3">
        <w:rPr>
          <w:szCs w:val="24"/>
          <w:lang w:eastAsia="ja-JP"/>
        </w:rPr>
        <w:t>Fuel specifications</w:t>
      </w:r>
      <w:del w:id="475" w:author="Finalized" w:date="2017-06-04T18:16:00Z">
        <w:r w:rsidR="00477B34" w:rsidDel="00AF7C97">
          <w:rPr>
            <w:szCs w:val="24"/>
            <w:lang w:eastAsia="ja-JP"/>
          </w:rPr>
          <w:delText>;</w:delText>
        </w:r>
      </w:del>
      <w:ins w:id="476" w:author="Finalized" w:date="2017-06-04T18:16:00Z">
        <w:r w:rsidR="00AF7C97">
          <w:rPr>
            <w:rFonts w:hint="eastAsia"/>
            <w:szCs w:val="24"/>
            <w:lang w:eastAsia="ja-JP"/>
          </w:rPr>
          <w:t>.</w:t>
        </w:r>
      </w:ins>
    </w:p>
    <w:p w14:paraId="3E9A1CD3" w14:textId="6D5E29EA" w:rsidR="00D95505" w:rsidRPr="00E55E08" w:rsidDel="006A7C1B" w:rsidRDefault="00E55E08" w:rsidP="008763B0">
      <w:pPr>
        <w:pStyle w:val="SingleTxtG"/>
        <w:ind w:left="2268"/>
        <w:rPr>
          <w:del w:id="477" w:author="Finalized" w:date="2017-03-24T19:50:00Z"/>
          <w:szCs w:val="24"/>
          <w:lang w:eastAsia="ja-JP"/>
        </w:rPr>
      </w:pPr>
      <w:del w:id="478" w:author="Finalized" w:date="2017-03-24T19:50:00Z">
        <w:r w:rsidDel="006A7C1B">
          <w:rPr>
            <w:rFonts w:hint="eastAsia"/>
            <w:szCs w:val="24"/>
            <w:lang w:eastAsia="ja-JP"/>
          </w:rPr>
          <w:delText>(d)</w:delText>
        </w:r>
        <w:r w:rsidDel="006A7C1B">
          <w:rPr>
            <w:szCs w:val="24"/>
            <w:lang w:eastAsia="ja-JP"/>
          </w:rPr>
          <w:tab/>
        </w:r>
        <w:r w:rsidR="00F140ED" w:rsidRPr="008528D3" w:rsidDel="006A7C1B">
          <w:rPr>
            <w:szCs w:val="24"/>
            <w:lang w:eastAsia="ja-JP"/>
          </w:rPr>
          <w:delText>BWC measurements</w:delText>
        </w:r>
        <w:r w:rsidR="00477B34" w:rsidDel="006A7C1B">
          <w:rPr>
            <w:szCs w:val="24"/>
            <w:lang w:eastAsia="ja-JP"/>
          </w:rPr>
          <w:delText>.</w:delText>
        </w:r>
      </w:del>
    </w:p>
    <w:p w14:paraId="3950A996" w14:textId="35E60D41" w:rsidR="00112C70" w:rsidRDefault="008E0036" w:rsidP="00A15821">
      <w:pPr>
        <w:pStyle w:val="SingleTxtG"/>
        <w:ind w:left="2268" w:hanging="1134"/>
        <w:rPr>
          <w:szCs w:val="24"/>
          <w:lang w:eastAsia="ja-JP"/>
        </w:rPr>
      </w:pPr>
      <w:r>
        <w:rPr>
          <w:szCs w:val="24"/>
          <w:lang w:eastAsia="ja-JP"/>
        </w:rPr>
        <w:t>5.2.</w:t>
      </w:r>
      <w:r w:rsidR="00F140ED" w:rsidRPr="00D95505">
        <w:rPr>
          <w:szCs w:val="24"/>
          <w:lang w:eastAsia="ja-JP"/>
        </w:rPr>
        <w:tab/>
        <w:t xml:space="preserve">Determination of the </w:t>
      </w:r>
      <w:del w:id="479" w:author="Finalized" w:date="2017-05-17T11:01:00Z">
        <w:r w:rsidR="00E55E08" w:rsidDel="00E40104">
          <w:rPr>
            <w:szCs w:val="24"/>
            <w:lang w:eastAsia="ja-JP"/>
          </w:rPr>
          <w:delText>P</w:delText>
        </w:r>
        <w:r w:rsidR="00477B34" w:rsidRPr="00D95505" w:rsidDel="00E40104">
          <w:rPr>
            <w:szCs w:val="24"/>
            <w:lang w:eastAsia="ja-JP"/>
          </w:rPr>
          <w:delText xml:space="preserve">ermeability </w:delText>
        </w:r>
        <w:r w:rsidR="00E55E08" w:rsidDel="00E40104">
          <w:rPr>
            <w:szCs w:val="24"/>
            <w:lang w:eastAsia="ja-JP"/>
          </w:rPr>
          <w:delText>F</w:delText>
        </w:r>
        <w:r w:rsidR="00477B34" w:rsidRPr="00D95505" w:rsidDel="00E40104">
          <w:rPr>
            <w:szCs w:val="24"/>
            <w:lang w:eastAsia="ja-JP"/>
          </w:rPr>
          <w:delText xml:space="preserve">actor </w:delText>
        </w:r>
        <w:r w:rsidR="008A6B59" w:rsidDel="00E40104">
          <w:rPr>
            <w:szCs w:val="24"/>
            <w:lang w:eastAsia="ja-JP"/>
          </w:rPr>
          <w:delText>(</w:delText>
        </w:r>
      </w:del>
      <w:r w:rsidR="008A6B59">
        <w:rPr>
          <w:szCs w:val="24"/>
          <w:lang w:eastAsia="ja-JP"/>
        </w:rPr>
        <w:t>PF</w:t>
      </w:r>
      <w:del w:id="480" w:author="Finalized" w:date="2017-05-17T11:01:00Z">
        <w:r w:rsidR="008A6B59" w:rsidDel="00E40104">
          <w:rPr>
            <w:szCs w:val="24"/>
            <w:lang w:eastAsia="ja-JP"/>
          </w:rPr>
          <w:delText>)</w:delText>
        </w:r>
      </w:del>
      <w:r w:rsidR="008A6B59">
        <w:rPr>
          <w:szCs w:val="24"/>
          <w:lang w:eastAsia="ja-JP"/>
        </w:rPr>
        <w:t xml:space="preserve"> </w:t>
      </w:r>
      <w:r w:rsidR="00F140ED" w:rsidRPr="00D95505">
        <w:rPr>
          <w:szCs w:val="24"/>
          <w:lang w:eastAsia="ja-JP"/>
        </w:rPr>
        <w:t xml:space="preserve">of the </w:t>
      </w:r>
      <w:r w:rsidR="00477B34">
        <w:rPr>
          <w:szCs w:val="24"/>
          <w:lang w:eastAsia="ja-JP"/>
        </w:rPr>
        <w:t>f</w:t>
      </w:r>
      <w:r w:rsidR="00477B34" w:rsidRPr="00D95505">
        <w:rPr>
          <w:szCs w:val="24"/>
          <w:lang w:eastAsia="ja-JP"/>
        </w:rPr>
        <w:t>uel</w:t>
      </w:r>
      <w:r w:rsidR="009A55EE">
        <w:rPr>
          <w:rFonts w:hint="eastAsia"/>
          <w:szCs w:val="24"/>
          <w:lang w:eastAsia="ja-JP"/>
        </w:rPr>
        <w:t xml:space="preserve"> tank</w:t>
      </w:r>
      <w:r w:rsidR="00477B34" w:rsidRPr="00D95505">
        <w:rPr>
          <w:szCs w:val="24"/>
          <w:lang w:eastAsia="ja-JP"/>
        </w:rPr>
        <w:t xml:space="preserve"> </w:t>
      </w:r>
      <w:r w:rsidR="00477B34">
        <w:rPr>
          <w:szCs w:val="24"/>
          <w:lang w:eastAsia="ja-JP"/>
        </w:rPr>
        <w:t>s</w:t>
      </w:r>
      <w:r w:rsidR="00477B34" w:rsidRPr="00D95505">
        <w:rPr>
          <w:szCs w:val="24"/>
          <w:lang w:eastAsia="ja-JP"/>
        </w:rPr>
        <w:t xml:space="preserve">ystem </w:t>
      </w:r>
      <w:r w:rsidR="00F140ED" w:rsidRPr="00D95505">
        <w:rPr>
          <w:szCs w:val="24"/>
          <w:lang w:eastAsia="ja-JP"/>
        </w:rPr>
        <w:t>(</w:t>
      </w:r>
      <w:ins w:id="481" w:author="Finalized" w:date="2017-05-17T11:01:00Z">
        <w:r w:rsidR="00E40104">
          <w:rPr>
            <w:rFonts w:hint="eastAsia"/>
            <w:szCs w:val="24"/>
            <w:lang w:eastAsia="ja-JP"/>
          </w:rPr>
          <w:t xml:space="preserve">see </w:t>
        </w:r>
      </w:ins>
      <w:r w:rsidR="00F140ED" w:rsidRPr="00D95505">
        <w:rPr>
          <w:szCs w:val="24"/>
          <w:lang w:eastAsia="ja-JP"/>
        </w:rPr>
        <w:t xml:space="preserve">Figure </w:t>
      </w:r>
      <w:r w:rsidR="008763B0">
        <w:rPr>
          <w:rFonts w:hint="eastAsia"/>
          <w:lang w:eastAsia="ja-JP"/>
        </w:rPr>
        <w:t>A1/</w:t>
      </w:r>
      <w:del w:id="482" w:author="Finalized" w:date="2017-05-17T11:01:00Z">
        <w:r w:rsidR="00F140ED" w:rsidRPr="00D95505" w:rsidDel="00E40104">
          <w:rPr>
            <w:szCs w:val="24"/>
            <w:lang w:eastAsia="ja-JP"/>
          </w:rPr>
          <w:delText>4</w:delText>
        </w:r>
      </w:del>
      <w:ins w:id="483" w:author="Finalized" w:date="2017-05-17T11:01:00Z">
        <w:r w:rsidR="00E40104">
          <w:rPr>
            <w:rFonts w:hint="eastAsia"/>
            <w:szCs w:val="24"/>
            <w:lang w:eastAsia="ja-JP"/>
          </w:rPr>
          <w:t>3</w:t>
        </w:r>
      </w:ins>
      <w:r w:rsidR="00F140ED" w:rsidRPr="00D95505">
        <w:rPr>
          <w:szCs w:val="24"/>
          <w:lang w:eastAsia="ja-JP"/>
        </w:rPr>
        <w:t>)</w:t>
      </w:r>
    </w:p>
    <w:p w14:paraId="60BA7613" w14:textId="1EF889F6" w:rsidR="008D2879" w:rsidRDefault="008D2879" w:rsidP="008D2879">
      <w:pPr>
        <w:pStyle w:val="SingleTxtG"/>
        <w:ind w:left="2268"/>
        <w:rPr>
          <w:szCs w:val="24"/>
          <w:lang w:eastAsia="ja-JP"/>
        </w:rPr>
      </w:pPr>
    </w:p>
    <w:p w14:paraId="6686BEA6" w14:textId="47F11DB7" w:rsidR="00E55E08" w:rsidRDefault="00E55E08" w:rsidP="00E55E08">
      <w:pPr>
        <w:keepNext/>
        <w:keepLines/>
        <w:spacing w:line="240" w:lineRule="auto"/>
        <w:ind w:left="1134"/>
        <w:outlineLvl w:val="0"/>
        <w:rPr>
          <w:lang w:eastAsia="ja-JP"/>
        </w:rPr>
      </w:pPr>
      <w:r>
        <w:t>Figure</w:t>
      </w:r>
      <w:r w:rsidRPr="00DD2DA8">
        <w:t xml:space="preserve"> </w:t>
      </w:r>
      <w:r>
        <w:t>A</w:t>
      </w:r>
      <w:r w:rsidRPr="00DD2DA8">
        <w:t>1</w:t>
      </w:r>
      <w:r>
        <w:t>/</w:t>
      </w:r>
      <w:del w:id="484" w:author="Finalized" w:date="2017-03-28T16:52:00Z">
        <w:r w:rsidDel="00872CC5">
          <w:delText>4</w:delText>
        </w:r>
      </w:del>
      <w:ins w:id="485" w:author="Finalized" w:date="2017-03-28T16:52:00Z">
        <w:r w:rsidR="00872CC5">
          <w:rPr>
            <w:rFonts w:hint="eastAsia"/>
            <w:lang w:eastAsia="ja-JP"/>
          </w:rPr>
          <w:t>3</w:t>
        </w:r>
      </w:ins>
    </w:p>
    <w:p w14:paraId="5A4CDA5E" w14:textId="6B0BCC62" w:rsidR="00046A55" w:rsidRPr="00D95505" w:rsidRDefault="00E55E08" w:rsidP="00F16E6D">
      <w:pPr>
        <w:pStyle w:val="SingleTxtG"/>
        <w:ind w:left="2268" w:hanging="1134"/>
        <w:rPr>
          <w:szCs w:val="24"/>
          <w:lang w:eastAsia="ja-JP"/>
        </w:rPr>
      </w:pPr>
      <w:r w:rsidRPr="00E55E08">
        <w:rPr>
          <w:b/>
        </w:rPr>
        <w:t>Determination of the PF</w:t>
      </w:r>
      <w:r w:rsidR="00661B66">
        <w:rPr>
          <w:b/>
        </w:rPr>
        <w:t xml:space="preserve">  </w:t>
      </w:r>
    </w:p>
    <w:p w14:paraId="51622FD9" w14:textId="20646214" w:rsidR="00D95505" w:rsidRPr="00D95505" w:rsidRDefault="0007776C" w:rsidP="00B36206">
      <w:pPr>
        <w:pStyle w:val="SingleTxtG"/>
        <w:ind w:left="2268" w:hanging="1134"/>
        <w:rPr>
          <w:szCs w:val="24"/>
          <w:lang w:eastAsia="ja-JP"/>
        </w:rPr>
      </w:pPr>
      <w:r w:rsidRPr="00C269E3">
        <w:rPr>
          <w:noProof/>
          <w:color w:val="FF0000"/>
          <w:szCs w:val="24"/>
          <w:lang w:val="en-US"/>
        </w:rPr>
        <mc:AlternateContent>
          <mc:Choice Requires="wpg">
            <w:drawing>
              <wp:anchor distT="0" distB="0" distL="114300" distR="114300" simplePos="0" relativeHeight="251662336" behindDoc="0" locked="0" layoutInCell="1" allowOverlap="1" wp14:anchorId="67EE01D8" wp14:editId="576CB4C4">
                <wp:simplePos x="0" y="0"/>
                <wp:positionH relativeFrom="column">
                  <wp:posOffset>956310</wp:posOffset>
                </wp:positionH>
                <wp:positionV relativeFrom="paragraph">
                  <wp:posOffset>154305</wp:posOffset>
                </wp:positionV>
                <wp:extent cx="3345180" cy="5894070"/>
                <wp:effectExtent l="0" t="0" r="26670" b="11430"/>
                <wp:wrapTopAndBottom/>
                <wp:docPr id="14" name="Groupe 2"/>
                <wp:cNvGraphicFramePr/>
                <a:graphic xmlns:a="http://schemas.openxmlformats.org/drawingml/2006/main">
                  <a:graphicData uri="http://schemas.microsoft.com/office/word/2010/wordprocessingGroup">
                    <wpg:wgp>
                      <wpg:cNvGrpSpPr/>
                      <wpg:grpSpPr>
                        <a:xfrm>
                          <a:off x="0" y="0"/>
                          <a:ext cx="3345180" cy="5894070"/>
                          <a:chOff x="-299904" y="33872"/>
                          <a:chExt cx="3348988" cy="5375381"/>
                        </a:xfrm>
                        <a:solidFill>
                          <a:schemeClr val="bg1"/>
                        </a:solidFill>
                      </wpg:grpSpPr>
                      <wpg:grpSp>
                        <wpg:cNvPr id="18" name="Groupe 17"/>
                        <wpg:cNvGrpSpPr/>
                        <wpg:grpSpPr>
                          <a:xfrm>
                            <a:off x="-299904" y="33872"/>
                            <a:ext cx="3348988" cy="5375381"/>
                            <a:chOff x="-299904" y="33872"/>
                            <a:chExt cx="3348988" cy="5375381"/>
                          </a:xfrm>
                          <a:grpFill/>
                        </wpg:grpSpPr>
                        <wps:wsp>
                          <wps:cNvPr id="19" name="Connecteur droit 44"/>
                          <wps:cNvCnPr/>
                          <wps:spPr>
                            <a:xfrm>
                              <a:off x="1286258" y="142265"/>
                              <a:ext cx="11790" cy="5094436"/>
                            </a:xfrm>
                            <a:prstGeom prst="line">
                              <a:avLst/>
                            </a:prstGeom>
                            <a:grpFill/>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0" name="Organigramme : Processus 32"/>
                          <wps:cNvSpPr/>
                          <wps:spPr>
                            <a:xfrm>
                              <a:off x="821145" y="33872"/>
                              <a:ext cx="935418" cy="295492"/>
                            </a:xfrm>
                            <a:prstGeom prst="flowChartProcess">
                              <a:avLst/>
                            </a:prstGeom>
                            <a:gr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3271D7F" w14:textId="77777777" w:rsidR="00404A68" w:rsidRPr="00112C70" w:rsidRDefault="00404A68" w:rsidP="00112C70">
                                <w:pPr>
                                  <w:pStyle w:val="NormalWeb"/>
                                  <w:spacing w:before="0" w:beforeAutospacing="0" w:after="0" w:afterAutospacing="0"/>
                                  <w:jc w:val="center"/>
                                  <w:rPr>
                                    <w:rFonts w:ascii="Times New Roman" w:hAnsi="Times New Roman" w:cs="Times New Roman"/>
                                  </w:rPr>
                                </w:pPr>
                                <w:r w:rsidRPr="00112C70">
                                  <w:rPr>
                                    <w:rFonts w:ascii="Times New Roman" w:hAnsi="Times New Roman" w:cs="Times New Roman"/>
                                    <w:color w:val="000000" w:themeColor="text1"/>
                                    <w:kern w:val="24"/>
                                    <w:sz w:val="20"/>
                                    <w:szCs w:val="20"/>
                                    <w:lang w:val="fr-FR"/>
                                  </w:rPr>
                                  <w:t xml:space="preserve">Test </w:t>
                                </w:r>
                                <w:r>
                                  <w:rPr>
                                    <w:rFonts w:ascii="Times New Roman" w:hAnsi="Times New Roman" w:cs="Times New Roman"/>
                                    <w:color w:val="000000" w:themeColor="text1"/>
                                    <w:kern w:val="24"/>
                                    <w:sz w:val="20"/>
                                    <w:szCs w:val="20"/>
                                    <w:lang w:val="fr-FR"/>
                                  </w:rPr>
                                  <w:t>s</w:t>
                                </w:r>
                                <w:r w:rsidRPr="00112C70">
                                  <w:rPr>
                                    <w:rFonts w:ascii="Times New Roman" w:hAnsi="Times New Roman" w:cs="Times New Roman"/>
                                    <w:color w:val="000000" w:themeColor="text1"/>
                                    <w:kern w:val="24"/>
                                    <w:sz w:val="20"/>
                                    <w:szCs w:val="20"/>
                                    <w:lang w:val="fr-FR"/>
                                  </w:rPr>
                                  <w:t>tart</w:t>
                                </w:r>
                              </w:p>
                            </w:txbxContent>
                          </wps:txbx>
                          <wps:bodyPr rtlCol="0" anchor="ctr"/>
                        </wps:wsp>
                        <wps:wsp>
                          <wps:cNvPr id="21" name="Organigramme : Processus 33"/>
                          <wps:cNvSpPr/>
                          <wps:spPr>
                            <a:xfrm>
                              <a:off x="-299904" y="446868"/>
                              <a:ext cx="3327387" cy="507140"/>
                            </a:xfrm>
                            <a:prstGeom prst="flowChartProcess">
                              <a:avLst/>
                            </a:prstGeom>
                            <a:gr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721DD01" w14:textId="02451F1E" w:rsidR="00404A68" w:rsidRPr="00112C70" w:rsidRDefault="00404A68" w:rsidP="00112C70">
                                <w:pPr>
                                  <w:pStyle w:val="NormalWeb"/>
                                  <w:spacing w:before="0" w:beforeAutospacing="0" w:after="0" w:afterAutospacing="0"/>
                                  <w:jc w:val="center"/>
                                  <w:rPr>
                                    <w:rFonts w:ascii="Times New Roman" w:hAnsi="Times New Roman" w:cs="Times New Roman"/>
                                  </w:rPr>
                                </w:pPr>
                                <w:ins w:id="486" w:author="Finalized" w:date="2017-05-17T11:02:00Z">
                                  <w:r>
                                    <w:rPr>
                                      <w:rFonts w:ascii="Times New Roman" w:hAnsi="Times New Roman" w:cs="Times New Roman"/>
                                      <w:color w:val="000000" w:themeColor="text1"/>
                                      <w:kern w:val="24"/>
                                      <w:sz w:val="20"/>
                                      <w:szCs w:val="20"/>
                                    </w:rPr>
                                    <w:t xml:space="preserve">5.2.1. </w:t>
                                  </w:r>
                                </w:ins>
                                <w:r w:rsidRPr="002B3EC7">
                                  <w:rPr>
                                    <w:rFonts w:ascii="Times New Roman" w:hAnsi="Times New Roman" w:cs="Times New Roman"/>
                                    <w:color w:val="000000" w:themeColor="text1"/>
                                    <w:kern w:val="24"/>
                                    <w:sz w:val="20"/>
                                    <w:szCs w:val="20"/>
                                  </w:rPr>
                                  <w:t xml:space="preserve">Fill the tank </w:t>
                                </w:r>
                                <w:ins w:id="487" w:author="Finalized" w:date="2017-04-17T11:01:00Z">
                                  <w:r>
                                    <w:rPr>
                                      <w:rFonts w:ascii="Times New Roman" w:hAnsi="Times New Roman" w:cs="Times New Roman"/>
                                      <w:color w:val="000000" w:themeColor="text1"/>
                                      <w:kern w:val="24"/>
                                      <w:sz w:val="20"/>
                                      <w:szCs w:val="20"/>
                                    </w:rPr>
                                    <w:t xml:space="preserve">to 40 </w:t>
                                  </w:r>
                                  <w:r w:rsidRPr="00194DF1">
                                    <w:rPr>
                                      <w:rFonts w:ascii="Times New Roman" w:hAnsi="Times New Roman" w:cs="Times New Roman"/>
                                      <w:color w:val="000000"/>
                                      <w:kern w:val="24"/>
                                      <w:sz w:val="20"/>
                                      <w:szCs w:val="20"/>
                                    </w:rPr>
                                    <w:t>±</w:t>
                                  </w:r>
                                  <w:r>
                                    <w:rPr>
                                      <w:rFonts w:ascii="Times New Roman" w:hAnsi="Times New Roman" w:cs="Times New Roman"/>
                                      <w:color w:val="000000"/>
                                      <w:kern w:val="24"/>
                                      <w:sz w:val="20"/>
                                      <w:szCs w:val="20"/>
                                    </w:rPr>
                                    <w:t xml:space="preserve">2 per cent of its </w:t>
                                  </w:r>
                                  <w:r>
                                    <w:rPr>
                                      <w:rFonts w:ascii="Times New Roman" w:hAnsi="Times New Roman" w:cs="Times New Roman" w:hint="eastAsia"/>
                                      <w:color w:val="000000"/>
                                      <w:kern w:val="24"/>
                                      <w:sz w:val="20"/>
                                      <w:szCs w:val="20"/>
                                    </w:rPr>
                                    <w:t xml:space="preserve">nominal capacity </w:t>
                                  </w:r>
                                </w:ins>
                                <w:r w:rsidRPr="002B3EC7">
                                  <w:rPr>
                                    <w:rFonts w:ascii="Times New Roman" w:hAnsi="Times New Roman" w:cs="Times New Roman"/>
                                    <w:color w:val="000000" w:themeColor="text1"/>
                                    <w:kern w:val="24"/>
                                    <w:sz w:val="20"/>
                                    <w:szCs w:val="20"/>
                                  </w:rPr>
                                  <w:t xml:space="preserve">with </w:t>
                                </w:r>
                                <w:del w:id="488" w:author="Finalized" w:date="2017-05-17T11:02:00Z">
                                  <w:r w:rsidRPr="002B3EC7" w:rsidDel="00E40104">
                                    <w:rPr>
                                      <w:rFonts w:ascii="Times New Roman" w:hAnsi="Times New Roman" w:cs="Times New Roman"/>
                                      <w:color w:val="000000" w:themeColor="text1"/>
                                      <w:kern w:val="24"/>
                                      <w:sz w:val="20"/>
                                      <w:szCs w:val="20"/>
                                    </w:rPr>
                                    <w:delText xml:space="preserve">fresh </w:delText>
                                  </w:r>
                                </w:del>
                                <w:r w:rsidRPr="002B3EC7">
                                  <w:rPr>
                                    <w:rFonts w:ascii="Times New Roman" w:hAnsi="Times New Roman" w:cs="Times New Roman"/>
                                    <w:color w:val="000000" w:themeColor="text1"/>
                                    <w:kern w:val="24"/>
                                    <w:sz w:val="20"/>
                                    <w:szCs w:val="20"/>
                                  </w:rPr>
                                  <w:t>reference fuel</w:t>
                                </w:r>
                                <w:del w:id="489" w:author="Finalized" w:date="2017-04-17T11:02:00Z">
                                  <w:r w:rsidRPr="002B3EC7" w:rsidDel="00307B96">
                                    <w:rPr>
                                      <w:rFonts w:ascii="Times New Roman" w:hAnsi="Times New Roman" w:cs="Times New Roman"/>
                                      <w:color w:val="000000" w:themeColor="text1"/>
                                      <w:kern w:val="24"/>
                                      <w:sz w:val="20"/>
                                      <w:szCs w:val="20"/>
                                    </w:rPr>
                                    <w:delText xml:space="preserve"> at 40</w:delText>
                                  </w:r>
                                  <w:r w:rsidRPr="002B3EC7" w:rsidDel="00307B96">
                                    <w:rPr>
                                      <w:rFonts w:ascii="Times New Roman" w:hAnsi="Times New Roman" w:cs="Times New Roman" w:hint="eastAsia"/>
                                      <w:color w:val="000000" w:themeColor="text1"/>
                                      <w:kern w:val="24"/>
                                      <w:sz w:val="20"/>
                                      <w:szCs w:val="20"/>
                                    </w:rPr>
                                    <w:delText xml:space="preserve"> </w:delText>
                                  </w:r>
                                  <w:r w:rsidRPr="00194DF1" w:rsidDel="00307B96">
                                    <w:rPr>
                                      <w:rFonts w:ascii="Times New Roman" w:hAnsi="Times New Roman" w:cs="Times New Roman"/>
                                      <w:color w:val="000000"/>
                                      <w:kern w:val="24"/>
                                      <w:sz w:val="20"/>
                                      <w:szCs w:val="20"/>
                                    </w:rPr>
                                    <w:delText>±</w:delText>
                                  </w:r>
                                  <w:r w:rsidDel="00307B96">
                                    <w:rPr>
                                      <w:rFonts w:ascii="Times New Roman" w:hAnsi="Times New Roman" w:cs="Times New Roman" w:hint="eastAsia"/>
                                      <w:color w:val="000000"/>
                                      <w:kern w:val="24"/>
                                      <w:sz w:val="20"/>
                                      <w:szCs w:val="20"/>
                                    </w:rPr>
                                    <w:delText>2 per</w:delText>
                                  </w:r>
                                  <w:r w:rsidDel="00307B96">
                                    <w:rPr>
                                      <w:rFonts w:ascii="Times New Roman" w:hAnsi="Times New Roman" w:cs="Times New Roman"/>
                                      <w:color w:val="000000"/>
                                      <w:kern w:val="24"/>
                                      <w:sz w:val="20"/>
                                      <w:szCs w:val="20"/>
                                    </w:rPr>
                                    <w:delText xml:space="preserve"> </w:delText>
                                  </w:r>
                                  <w:r w:rsidDel="00307B96">
                                    <w:rPr>
                                      <w:rFonts w:ascii="Times New Roman" w:hAnsi="Times New Roman" w:cs="Times New Roman" w:hint="eastAsia"/>
                                      <w:color w:val="000000"/>
                                      <w:kern w:val="24"/>
                                      <w:sz w:val="20"/>
                                      <w:szCs w:val="20"/>
                                    </w:rPr>
                                    <w:delText>cent</w:delText>
                                  </w:r>
                                </w:del>
                              </w:p>
                            </w:txbxContent>
                          </wps:txbx>
                          <wps:bodyPr rtlCol="0" anchor="ctr"/>
                        </wps:wsp>
                        <wps:wsp>
                          <wps:cNvPr id="22" name="Organigramme : Processus 34"/>
                          <wps:cNvSpPr/>
                          <wps:spPr>
                            <a:xfrm>
                              <a:off x="-288469" y="1044389"/>
                              <a:ext cx="3326118" cy="323613"/>
                            </a:xfrm>
                            <a:prstGeom prst="flowChartProcess">
                              <a:avLst/>
                            </a:prstGeom>
                            <a:gr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6CFC11F" w14:textId="5ACB3ED4" w:rsidR="00404A68" w:rsidRPr="00112C70" w:rsidRDefault="00404A68" w:rsidP="00112C70">
                                <w:pPr>
                                  <w:pStyle w:val="NormalWeb"/>
                                  <w:spacing w:before="0" w:beforeAutospacing="0" w:after="0" w:afterAutospacing="0"/>
                                  <w:jc w:val="center"/>
                                  <w:rPr>
                                    <w:rFonts w:ascii="Times New Roman" w:hAnsi="Times New Roman" w:cs="Times New Roman"/>
                                  </w:rPr>
                                </w:pPr>
                                <w:ins w:id="490" w:author="Finalized" w:date="2017-05-17T11:02:00Z">
                                  <w:r>
                                    <w:rPr>
                                      <w:rFonts w:ascii="Times New Roman" w:hAnsi="Times New Roman" w:cs="Times New Roman"/>
                                      <w:color w:val="000000" w:themeColor="text1"/>
                                      <w:kern w:val="24"/>
                                      <w:sz w:val="20"/>
                                      <w:szCs w:val="20"/>
                                    </w:rPr>
                                    <w:t xml:space="preserve">5.2.1. </w:t>
                                  </w:r>
                                </w:ins>
                                <w:r w:rsidRPr="002B3EC7">
                                  <w:rPr>
                                    <w:rFonts w:ascii="Times New Roman" w:hAnsi="Times New Roman" w:cs="Times New Roman"/>
                                    <w:color w:val="000000" w:themeColor="text1"/>
                                    <w:kern w:val="24"/>
                                    <w:sz w:val="20"/>
                                    <w:szCs w:val="20"/>
                                  </w:rPr>
                                  <w:t xml:space="preserve">Soak for 3 weeks at 40 °C </w:t>
                                </w:r>
                                <w:r w:rsidRPr="00194DF1">
                                  <w:rPr>
                                    <w:rFonts w:ascii="Times New Roman" w:hAnsi="Times New Roman" w:cs="Times New Roman"/>
                                    <w:color w:val="000000"/>
                                    <w:kern w:val="24"/>
                                    <w:sz w:val="20"/>
                                    <w:szCs w:val="20"/>
                                  </w:rPr>
                                  <w:t>±</w:t>
                                </w:r>
                                <w:r w:rsidRPr="002B3EC7">
                                  <w:rPr>
                                    <w:rFonts w:ascii="Times New Roman" w:hAnsi="Times New Roman" w:cs="Times New Roman"/>
                                    <w:color w:val="000000" w:themeColor="text1"/>
                                    <w:kern w:val="24"/>
                                    <w:sz w:val="20"/>
                                    <w:szCs w:val="20"/>
                                  </w:rPr>
                                  <w:t>2 °C</w:t>
                                </w:r>
                              </w:p>
                            </w:txbxContent>
                          </wps:txbx>
                          <wps:bodyPr rtlCol="0" anchor="ctr"/>
                        </wps:wsp>
                        <wps:wsp>
                          <wps:cNvPr id="23" name="Organigramme : Processus 35"/>
                          <wps:cNvSpPr/>
                          <wps:spPr>
                            <a:xfrm>
                              <a:off x="-280840" y="2161513"/>
                              <a:ext cx="3318488" cy="673448"/>
                            </a:xfrm>
                            <a:prstGeom prst="flowChartProcess">
                              <a:avLst/>
                            </a:prstGeom>
                            <a:gr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E46D824" w14:textId="7A98ACCC" w:rsidR="00404A68" w:rsidRPr="00112C70" w:rsidRDefault="00404A68" w:rsidP="00112C70">
                                <w:pPr>
                                  <w:pStyle w:val="NormalWeb"/>
                                  <w:spacing w:before="0" w:beforeAutospacing="0" w:after="0" w:afterAutospacing="0"/>
                                  <w:jc w:val="center"/>
                                  <w:rPr>
                                    <w:rFonts w:ascii="Times New Roman" w:hAnsi="Times New Roman" w:cs="Times New Roman"/>
                                  </w:rPr>
                                </w:pPr>
                                <w:ins w:id="491" w:author="Finalized" w:date="2017-05-17T11:02:00Z">
                                  <w:r>
                                    <w:rPr>
                                      <w:rFonts w:ascii="Times New Roman" w:hAnsi="Times New Roman" w:cs="Times New Roman"/>
                                      <w:color w:val="000000" w:themeColor="text1"/>
                                      <w:kern w:val="24"/>
                                      <w:sz w:val="20"/>
                                      <w:szCs w:val="20"/>
                                      <w:lang w:val="en-GB"/>
                                    </w:rPr>
                                    <w:t xml:space="preserve">5.2.2. </w:t>
                                  </w:r>
                                </w:ins>
                                <w:r w:rsidRPr="00E82D18">
                                  <w:rPr>
                                    <w:rFonts w:ascii="Times New Roman" w:hAnsi="Times New Roman" w:cs="Times New Roman"/>
                                    <w:color w:val="000000" w:themeColor="text1"/>
                                    <w:kern w:val="24"/>
                                    <w:sz w:val="20"/>
                                    <w:szCs w:val="20"/>
                                    <w:lang w:val="en-GB"/>
                                  </w:rPr>
                                  <w:t>Measurement</w:t>
                                </w:r>
                                <w:r w:rsidRPr="002B3EC7">
                                  <w:rPr>
                                    <w:rFonts w:ascii="Times New Roman" w:hAnsi="Times New Roman" w:cs="Times New Roman"/>
                                    <w:color w:val="000000" w:themeColor="text1"/>
                                    <w:kern w:val="24"/>
                                    <w:sz w:val="20"/>
                                    <w:szCs w:val="20"/>
                                  </w:rPr>
                                  <w:t xml:space="preserve"> of HC in the same conditions as </w:t>
                                </w:r>
                                <w:del w:id="492" w:author="Finalized" w:date="2017-05-17T11:03:00Z">
                                  <w:r w:rsidRPr="002B3EC7" w:rsidDel="00E40104">
                                    <w:rPr>
                                      <w:rFonts w:ascii="Times New Roman" w:hAnsi="Times New Roman" w:cs="Times New Roman"/>
                                      <w:color w:val="000000" w:themeColor="text1"/>
                                      <w:kern w:val="24"/>
                                      <w:sz w:val="20"/>
                                      <w:szCs w:val="20"/>
                                    </w:rPr>
                                    <w:delText xml:space="preserve">in </w:delText>
                                  </w:r>
                                </w:del>
                                <w:ins w:id="493" w:author="Finalized" w:date="2017-05-17T11:03:00Z">
                                  <w:r>
                                    <w:rPr>
                                      <w:rFonts w:ascii="Times New Roman" w:hAnsi="Times New Roman" w:cs="Times New Roman" w:hint="eastAsia"/>
                                      <w:color w:val="000000" w:themeColor="text1"/>
                                      <w:kern w:val="24"/>
                                      <w:sz w:val="20"/>
                                      <w:szCs w:val="20"/>
                                    </w:rPr>
                                    <w:t>for</w:t>
                                  </w:r>
                                  <w:r w:rsidRPr="002B3EC7">
                                    <w:rPr>
                                      <w:rFonts w:ascii="Times New Roman" w:hAnsi="Times New Roman" w:cs="Times New Roman"/>
                                      <w:color w:val="000000" w:themeColor="text1"/>
                                      <w:kern w:val="24"/>
                                      <w:sz w:val="20"/>
                                      <w:szCs w:val="20"/>
                                    </w:rPr>
                                    <w:t xml:space="preserve"> </w:t>
                                  </w:r>
                                </w:ins>
                                <w:r w:rsidRPr="002B3EC7">
                                  <w:rPr>
                                    <w:rFonts w:ascii="Times New Roman" w:hAnsi="Times New Roman" w:cs="Times New Roman" w:hint="eastAsia"/>
                                    <w:color w:val="000000" w:themeColor="text1"/>
                                    <w:kern w:val="24"/>
                                    <w:sz w:val="20"/>
                                    <w:szCs w:val="20"/>
                                  </w:rPr>
                                  <w:t xml:space="preserve">the </w:t>
                                </w:r>
                                <w:del w:id="494" w:author="Finalized" w:date="2017-05-17T11:03:00Z">
                                  <w:r w:rsidRPr="002B3EC7" w:rsidDel="00E40104">
                                    <w:rPr>
                                      <w:rFonts w:ascii="Times New Roman" w:hAnsi="Times New Roman" w:cs="Times New Roman" w:hint="eastAsia"/>
                                      <w:color w:val="000000" w:themeColor="text1"/>
                                      <w:kern w:val="24"/>
                                      <w:sz w:val="20"/>
                                      <w:szCs w:val="20"/>
                                    </w:rPr>
                                    <w:delText>1st</w:delText>
                                  </w:r>
                                </w:del>
                                <w:ins w:id="495" w:author="Finalized" w:date="2017-05-17T11:03:00Z">
                                  <w:r w:rsidRPr="002B3EC7">
                                    <w:rPr>
                                      <w:rFonts w:ascii="Times New Roman" w:hAnsi="Times New Roman" w:cs="Times New Roman" w:hint="eastAsia"/>
                                      <w:color w:val="000000" w:themeColor="text1"/>
                                      <w:kern w:val="24"/>
                                      <w:sz w:val="20"/>
                                      <w:szCs w:val="20"/>
                                    </w:rPr>
                                    <w:t>1</w:t>
                                  </w:r>
                                  <w:r w:rsidRPr="00E40104">
                                    <w:rPr>
                                      <w:rFonts w:ascii="Times New Roman" w:hAnsi="Times New Roman" w:cs="Times New Roman" w:hint="eastAsia"/>
                                      <w:color w:val="000000" w:themeColor="text1"/>
                                      <w:kern w:val="24"/>
                                      <w:sz w:val="20"/>
                                      <w:szCs w:val="20"/>
                                      <w:vertAlign w:val="superscript"/>
                                    </w:rPr>
                                    <w:t>st</w:t>
                                  </w:r>
                                </w:ins>
                                <w:r w:rsidRPr="002B3EC7">
                                  <w:rPr>
                                    <w:rFonts w:ascii="Times New Roman" w:hAnsi="Times New Roman" w:cs="Times New Roman" w:hint="eastAsia"/>
                                    <w:color w:val="000000" w:themeColor="text1"/>
                                    <w:kern w:val="24"/>
                                    <w:sz w:val="20"/>
                                    <w:szCs w:val="20"/>
                                  </w:rPr>
                                  <w:t xml:space="preserve"> day of </w:t>
                                </w:r>
                                <w:r w:rsidRPr="002B3EC7">
                                  <w:rPr>
                                    <w:rFonts w:ascii="Times New Roman" w:hAnsi="Times New Roman" w:cs="Times New Roman"/>
                                    <w:color w:val="000000" w:themeColor="text1"/>
                                    <w:kern w:val="24"/>
                                    <w:sz w:val="20"/>
                                    <w:szCs w:val="20"/>
                                  </w:rPr>
                                  <w:t>diurnal emission test</w:t>
                                </w:r>
                                <w:del w:id="496" w:author="Finalized" w:date="2017-05-17T11:05:00Z">
                                  <w:r w:rsidRPr="002B3EC7" w:rsidDel="00724B19">
                                    <w:rPr>
                                      <w:rFonts w:ascii="Times New Roman" w:hAnsi="Times New Roman" w:cs="Times New Roman"/>
                                      <w:color w:val="000000" w:themeColor="text1"/>
                                      <w:kern w:val="24"/>
                                      <w:sz w:val="20"/>
                                      <w:szCs w:val="20"/>
                                    </w:rPr>
                                    <w:delText xml:space="preserve"> </w:delText>
                                  </w:r>
                                </w:del>
                                <w:r w:rsidRPr="002B3EC7">
                                  <w:rPr>
                                    <w:rFonts w:ascii="Times New Roman" w:hAnsi="Times New Roman" w:cs="Times New Roman"/>
                                    <w:color w:val="000000" w:themeColor="text1"/>
                                    <w:kern w:val="24"/>
                                    <w:sz w:val="20"/>
                                    <w:szCs w:val="20"/>
                                  </w:rPr>
                                  <w:t>:</w:t>
                                </w:r>
                              </w:p>
                              <w:p w14:paraId="3EDEB81E" w14:textId="36189C65" w:rsidR="00404A68" w:rsidRPr="00112C70" w:rsidRDefault="00404A68" w:rsidP="00112C70">
                                <w:pPr>
                                  <w:pStyle w:val="NormalWeb"/>
                                  <w:spacing w:before="0" w:beforeAutospacing="0" w:after="0" w:afterAutospacing="0"/>
                                  <w:jc w:val="center"/>
                                  <w:rPr>
                                    <w:rFonts w:ascii="Times New Roman" w:hAnsi="Times New Roman" w:cs="Times New Roman"/>
                                  </w:rPr>
                                </w:pPr>
                                <w:r w:rsidRPr="00112C70">
                                  <w:rPr>
                                    <w:rFonts w:ascii="Times New Roman" w:hAnsi="Times New Roman" w:cs="Times New Roman"/>
                                    <w:color w:val="000000" w:themeColor="text1"/>
                                    <w:kern w:val="24"/>
                                    <w:sz w:val="20"/>
                                    <w:szCs w:val="20"/>
                                    <w:lang w:val="fr-FR"/>
                                  </w:rPr>
                                  <w:t>HC</w:t>
                                </w:r>
                                <w:del w:id="497" w:author="Finalized" w:date="2017-05-17T11:03:00Z">
                                  <w:r w:rsidRPr="00112C70" w:rsidDel="00E40104">
                                    <w:rPr>
                                      <w:rFonts w:ascii="Times New Roman" w:hAnsi="Times New Roman" w:cs="Times New Roman"/>
                                      <w:color w:val="000000" w:themeColor="text1"/>
                                      <w:kern w:val="24"/>
                                      <w:sz w:val="20"/>
                                      <w:szCs w:val="20"/>
                                      <w:lang w:val="fr-FR"/>
                                    </w:rPr>
                                    <w:delText> </w:delText>
                                  </w:r>
                                </w:del>
                                <w:r w:rsidRPr="00112C70">
                                  <w:rPr>
                                    <w:rFonts w:ascii="Times New Roman" w:hAnsi="Times New Roman" w:cs="Times New Roman"/>
                                    <w:color w:val="000000" w:themeColor="text1"/>
                                    <w:kern w:val="24"/>
                                    <w:position w:val="-5"/>
                                    <w:sz w:val="20"/>
                                    <w:szCs w:val="20"/>
                                    <w:vertAlign w:val="subscript"/>
                                    <w:lang w:val="fr-FR"/>
                                  </w:rPr>
                                  <w:t>3w</w:t>
                                </w:r>
                                <w:r w:rsidRPr="00112C70">
                                  <w:rPr>
                                    <w:rFonts w:ascii="Times New Roman" w:hAnsi="Times New Roman" w:cs="Times New Roman"/>
                                    <w:color w:val="000000" w:themeColor="text1"/>
                                    <w:kern w:val="24"/>
                                    <w:sz w:val="20"/>
                                    <w:szCs w:val="20"/>
                                    <w:lang w:val="fr-FR"/>
                                  </w:rPr>
                                  <w:t xml:space="preserve"> </w:t>
                                </w:r>
                              </w:p>
                            </w:txbxContent>
                          </wps:txbx>
                          <wps:bodyPr rtlCol="0" anchor="ctr"/>
                        </wps:wsp>
                        <wps:wsp>
                          <wps:cNvPr id="24" name="Organigramme : Processus 36"/>
                          <wps:cNvSpPr/>
                          <wps:spPr>
                            <a:xfrm>
                              <a:off x="-280846" y="2936106"/>
                              <a:ext cx="3318495" cy="447776"/>
                            </a:xfrm>
                            <a:prstGeom prst="flowChartProcess">
                              <a:avLst/>
                            </a:prstGeom>
                            <a:gr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47948A4" w14:textId="628037A8" w:rsidR="00404A68" w:rsidRPr="00112C70" w:rsidRDefault="00404A68" w:rsidP="00112C70">
                                <w:pPr>
                                  <w:pStyle w:val="NormalWeb"/>
                                  <w:spacing w:before="0" w:beforeAutospacing="0" w:after="0" w:afterAutospacing="0"/>
                                  <w:jc w:val="center"/>
                                  <w:rPr>
                                    <w:rFonts w:ascii="Times New Roman" w:hAnsi="Times New Roman" w:cs="Times New Roman"/>
                                  </w:rPr>
                                </w:pPr>
                                <w:ins w:id="498" w:author="Finalized" w:date="2017-05-17T11:03:00Z">
                                  <w:r>
                                    <w:rPr>
                                      <w:rFonts w:ascii="Times New Roman" w:hAnsi="Times New Roman" w:cs="Times New Roman"/>
                                      <w:color w:val="000000" w:themeColor="text1"/>
                                      <w:kern w:val="24"/>
                                      <w:sz w:val="20"/>
                                      <w:szCs w:val="20"/>
                                    </w:rPr>
                                    <w:t xml:space="preserve">5.2.3. </w:t>
                                  </w:r>
                                </w:ins>
                                <w:r w:rsidRPr="002B3EC7">
                                  <w:rPr>
                                    <w:rFonts w:ascii="Times New Roman" w:hAnsi="Times New Roman" w:cs="Times New Roman"/>
                                    <w:color w:val="000000" w:themeColor="text1"/>
                                    <w:kern w:val="24"/>
                                    <w:sz w:val="20"/>
                                    <w:szCs w:val="20"/>
                                  </w:rPr>
                                  <w:t xml:space="preserve">Soak for the remaining 17 weeks at 40 °C </w:t>
                                </w:r>
                                <w:r w:rsidRPr="00194DF1">
                                  <w:rPr>
                                    <w:rFonts w:ascii="Times New Roman" w:hAnsi="Times New Roman" w:cs="Times New Roman"/>
                                    <w:color w:val="000000"/>
                                    <w:kern w:val="24"/>
                                    <w:sz w:val="20"/>
                                    <w:szCs w:val="20"/>
                                  </w:rPr>
                                  <w:t>±</w:t>
                                </w:r>
                                <w:r w:rsidRPr="002B3EC7">
                                  <w:rPr>
                                    <w:rFonts w:ascii="Times New Roman" w:hAnsi="Times New Roman" w:cs="Times New Roman"/>
                                    <w:color w:val="000000" w:themeColor="text1"/>
                                    <w:kern w:val="24"/>
                                    <w:sz w:val="20"/>
                                    <w:szCs w:val="20"/>
                                  </w:rPr>
                                  <w:t xml:space="preserve">2 °C </w:t>
                                </w:r>
                              </w:p>
                            </w:txbxContent>
                          </wps:txbx>
                          <wps:bodyPr rtlCol="0" anchor="ctr"/>
                        </wps:wsp>
                        <wps:wsp>
                          <wps:cNvPr id="25" name="Organigramme : Processus 37"/>
                          <wps:cNvSpPr/>
                          <wps:spPr>
                            <a:xfrm>
                              <a:off x="-288468" y="4149391"/>
                              <a:ext cx="3326116" cy="670677"/>
                            </a:xfrm>
                            <a:prstGeom prst="flowChartProcess">
                              <a:avLst/>
                            </a:prstGeom>
                            <a:gr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4ADB2F5" w14:textId="30808393" w:rsidR="00404A68" w:rsidRPr="00112C70" w:rsidRDefault="00404A68" w:rsidP="00112C70">
                                <w:pPr>
                                  <w:pStyle w:val="NormalWeb"/>
                                  <w:spacing w:before="0" w:beforeAutospacing="0" w:after="0" w:afterAutospacing="0"/>
                                  <w:jc w:val="center"/>
                                  <w:rPr>
                                    <w:rFonts w:ascii="Times New Roman" w:hAnsi="Times New Roman" w:cs="Times New Roman"/>
                                  </w:rPr>
                                </w:pPr>
                                <w:ins w:id="499" w:author="Finalized" w:date="2017-05-17T11:04:00Z">
                                  <w:r>
                                    <w:rPr>
                                      <w:rFonts w:ascii="Times New Roman" w:hAnsi="Times New Roman" w:cs="Times New Roman"/>
                                      <w:color w:val="000000" w:themeColor="text1"/>
                                      <w:kern w:val="24"/>
                                      <w:sz w:val="20"/>
                                      <w:szCs w:val="20"/>
                                    </w:rPr>
                                    <w:t xml:space="preserve">5.2.4. </w:t>
                                  </w:r>
                                </w:ins>
                                <w:r w:rsidRPr="002B3EC7">
                                  <w:rPr>
                                    <w:rFonts w:ascii="Times New Roman" w:hAnsi="Times New Roman" w:cs="Times New Roman"/>
                                    <w:color w:val="000000" w:themeColor="text1"/>
                                    <w:kern w:val="24"/>
                                    <w:sz w:val="20"/>
                                    <w:szCs w:val="20"/>
                                  </w:rPr>
                                  <w:t xml:space="preserve">Measurement of HC in the same conditions as </w:t>
                                </w:r>
                                <w:ins w:id="500" w:author="Finalized" w:date="2017-05-17T11:04:00Z">
                                  <w:r>
                                    <w:rPr>
                                      <w:rFonts w:ascii="Times New Roman" w:hAnsi="Times New Roman" w:cs="Times New Roman"/>
                                      <w:color w:val="000000" w:themeColor="text1"/>
                                      <w:kern w:val="24"/>
                                      <w:sz w:val="20"/>
                                      <w:szCs w:val="20"/>
                                    </w:rPr>
                                    <w:t>for</w:t>
                                  </w:r>
                                  <w:r w:rsidRPr="002B3EC7">
                                    <w:rPr>
                                      <w:rFonts w:ascii="Times New Roman" w:hAnsi="Times New Roman" w:cs="Times New Roman"/>
                                      <w:color w:val="000000" w:themeColor="text1"/>
                                      <w:kern w:val="24"/>
                                      <w:sz w:val="20"/>
                                      <w:szCs w:val="20"/>
                                    </w:rPr>
                                    <w:t xml:space="preserve"> </w:t>
                                  </w:r>
                                </w:ins>
                                <w:del w:id="501" w:author="Finalized" w:date="2017-05-17T11:04:00Z">
                                  <w:r w:rsidRPr="002B3EC7" w:rsidDel="00E40104">
                                    <w:rPr>
                                      <w:rFonts w:ascii="Times New Roman" w:hAnsi="Times New Roman" w:cs="Times New Roman"/>
                                      <w:color w:val="000000" w:themeColor="text1"/>
                                      <w:kern w:val="24"/>
                                      <w:sz w:val="20"/>
                                      <w:szCs w:val="20"/>
                                    </w:rPr>
                                    <w:delText xml:space="preserve">in </w:delText>
                                  </w:r>
                                </w:del>
                                <w:r w:rsidRPr="002B3EC7">
                                  <w:rPr>
                                    <w:rFonts w:ascii="Times New Roman" w:hAnsi="Times New Roman" w:cs="Times New Roman" w:hint="eastAsia"/>
                                    <w:color w:val="000000" w:themeColor="text1"/>
                                    <w:kern w:val="24"/>
                                    <w:sz w:val="20"/>
                                    <w:szCs w:val="20"/>
                                  </w:rPr>
                                  <w:t xml:space="preserve">the </w:t>
                                </w:r>
                                <w:ins w:id="502" w:author="Finalized" w:date="2017-05-17T11:04:00Z">
                                  <w:r w:rsidRPr="002B3EC7">
                                    <w:rPr>
                                      <w:rFonts w:ascii="Times New Roman" w:hAnsi="Times New Roman" w:cs="Times New Roman" w:hint="eastAsia"/>
                                      <w:color w:val="000000" w:themeColor="text1"/>
                                      <w:kern w:val="24"/>
                                      <w:sz w:val="20"/>
                                      <w:szCs w:val="20"/>
                                    </w:rPr>
                                    <w:t>1</w:t>
                                  </w:r>
                                  <w:r w:rsidRPr="00E40104">
                                    <w:rPr>
                                      <w:rFonts w:ascii="Times New Roman" w:hAnsi="Times New Roman" w:cs="Times New Roman" w:hint="eastAsia"/>
                                      <w:color w:val="000000" w:themeColor="text1"/>
                                      <w:kern w:val="24"/>
                                      <w:sz w:val="20"/>
                                      <w:szCs w:val="20"/>
                                      <w:vertAlign w:val="superscript"/>
                                    </w:rPr>
                                    <w:t>st</w:t>
                                  </w:r>
                                  <w:r w:rsidRPr="002B3EC7">
                                    <w:rPr>
                                      <w:rFonts w:ascii="Times New Roman" w:hAnsi="Times New Roman" w:cs="Times New Roman" w:hint="eastAsia"/>
                                      <w:color w:val="000000" w:themeColor="text1"/>
                                      <w:kern w:val="24"/>
                                      <w:sz w:val="20"/>
                                      <w:szCs w:val="20"/>
                                    </w:rPr>
                                    <w:t xml:space="preserve"> </w:t>
                                  </w:r>
                                </w:ins>
                                <w:del w:id="503" w:author="Finalized" w:date="2017-05-17T11:04:00Z">
                                  <w:r w:rsidRPr="002B3EC7" w:rsidDel="00E40104">
                                    <w:rPr>
                                      <w:rFonts w:ascii="Times New Roman" w:hAnsi="Times New Roman" w:cs="Times New Roman" w:hint="eastAsia"/>
                                      <w:color w:val="000000" w:themeColor="text1"/>
                                      <w:kern w:val="24"/>
                                      <w:sz w:val="20"/>
                                      <w:szCs w:val="20"/>
                                    </w:rPr>
                                    <w:delText xml:space="preserve">1st </w:delText>
                                  </w:r>
                                </w:del>
                                <w:r w:rsidRPr="002B3EC7">
                                  <w:rPr>
                                    <w:rFonts w:ascii="Times New Roman" w:hAnsi="Times New Roman" w:cs="Times New Roman" w:hint="eastAsia"/>
                                    <w:color w:val="000000" w:themeColor="text1"/>
                                    <w:kern w:val="24"/>
                                    <w:sz w:val="20"/>
                                    <w:szCs w:val="20"/>
                                  </w:rPr>
                                  <w:t xml:space="preserve">day of </w:t>
                                </w:r>
                                <w:r>
                                  <w:rPr>
                                    <w:rFonts w:ascii="Times New Roman" w:hAnsi="Times New Roman" w:cs="Times New Roman"/>
                                    <w:color w:val="000000" w:themeColor="text1"/>
                                    <w:kern w:val="24"/>
                                    <w:sz w:val="20"/>
                                    <w:szCs w:val="20"/>
                                  </w:rPr>
                                  <w:t>diurnal emission test</w:t>
                                </w:r>
                                <w:r w:rsidRPr="002B3EC7">
                                  <w:rPr>
                                    <w:rFonts w:ascii="Times New Roman" w:hAnsi="Times New Roman" w:cs="Times New Roman"/>
                                    <w:color w:val="000000" w:themeColor="text1"/>
                                    <w:kern w:val="24"/>
                                    <w:sz w:val="20"/>
                                    <w:szCs w:val="20"/>
                                  </w:rPr>
                                  <w:t>:</w:t>
                                </w:r>
                              </w:p>
                              <w:p w14:paraId="26B74B37" w14:textId="379349C5" w:rsidR="00404A68" w:rsidRPr="00112C70" w:rsidRDefault="00404A68" w:rsidP="00112C70">
                                <w:pPr>
                                  <w:pStyle w:val="NormalWeb"/>
                                  <w:spacing w:before="0" w:beforeAutospacing="0" w:after="0" w:afterAutospacing="0"/>
                                  <w:jc w:val="center"/>
                                  <w:rPr>
                                    <w:rFonts w:ascii="Times New Roman" w:hAnsi="Times New Roman" w:cs="Times New Roman"/>
                                  </w:rPr>
                                </w:pPr>
                                <w:r w:rsidRPr="00112C70">
                                  <w:rPr>
                                    <w:rFonts w:ascii="Times New Roman" w:hAnsi="Times New Roman" w:cs="Times New Roman"/>
                                    <w:color w:val="000000" w:themeColor="text1"/>
                                    <w:kern w:val="24"/>
                                    <w:sz w:val="20"/>
                                    <w:szCs w:val="20"/>
                                    <w:lang w:val="fr-FR"/>
                                  </w:rPr>
                                  <w:t>HC</w:t>
                                </w:r>
                                <w:del w:id="504" w:author="Finalized" w:date="2017-05-23T14:33:00Z">
                                  <w:r w:rsidRPr="00112C70" w:rsidDel="00C50602">
                                    <w:rPr>
                                      <w:rFonts w:ascii="Times New Roman" w:hAnsi="Times New Roman" w:cs="Times New Roman"/>
                                      <w:color w:val="000000" w:themeColor="text1"/>
                                      <w:kern w:val="24"/>
                                      <w:sz w:val="20"/>
                                      <w:szCs w:val="20"/>
                                      <w:lang w:val="fr-FR"/>
                                    </w:rPr>
                                    <w:delText> </w:delText>
                                  </w:r>
                                </w:del>
                                <w:r w:rsidRPr="00112C70">
                                  <w:rPr>
                                    <w:rFonts w:ascii="Times New Roman" w:hAnsi="Times New Roman" w:cs="Times New Roman"/>
                                    <w:color w:val="000000" w:themeColor="text1"/>
                                    <w:kern w:val="24"/>
                                    <w:position w:val="-5"/>
                                    <w:sz w:val="20"/>
                                    <w:szCs w:val="20"/>
                                    <w:vertAlign w:val="subscript"/>
                                    <w:lang w:val="fr-FR"/>
                                  </w:rPr>
                                  <w:t>20w</w:t>
                                </w:r>
                                <w:r w:rsidRPr="00112C70">
                                  <w:rPr>
                                    <w:rFonts w:ascii="Times New Roman" w:hAnsi="Times New Roman" w:cs="Times New Roman"/>
                                    <w:color w:val="000000" w:themeColor="text1"/>
                                    <w:kern w:val="24"/>
                                    <w:sz w:val="20"/>
                                    <w:szCs w:val="20"/>
                                    <w:lang w:val="fr-FR"/>
                                  </w:rPr>
                                  <w:t xml:space="preserve"> </w:t>
                                </w:r>
                              </w:p>
                            </w:txbxContent>
                          </wps:txbx>
                          <wps:bodyPr rtlCol="0" anchor="ctr"/>
                        </wps:wsp>
                        <wps:wsp>
                          <wps:cNvPr id="26" name="Organigramme : Processus 38"/>
                          <wps:cNvSpPr/>
                          <wps:spPr>
                            <a:xfrm>
                              <a:off x="-288469" y="4915844"/>
                              <a:ext cx="3337553" cy="493409"/>
                            </a:xfrm>
                            <a:prstGeom prst="flowChartProcess">
                              <a:avLst/>
                            </a:prstGeom>
                            <a:gr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06329A4" w14:textId="59E92593" w:rsidR="00404A68" w:rsidRPr="00112C70" w:rsidDel="00404A68" w:rsidRDefault="00404A68" w:rsidP="00112C70">
                                <w:pPr>
                                  <w:pStyle w:val="NormalWeb"/>
                                  <w:spacing w:before="0" w:beforeAutospacing="0" w:after="0" w:afterAutospacing="0"/>
                                  <w:jc w:val="center"/>
                                  <w:rPr>
                                    <w:del w:id="505" w:author="Finalized" w:date="2017-06-04T18:45:00Z"/>
                                    <w:rFonts w:ascii="Times New Roman" w:hAnsi="Times New Roman" w:cs="Times New Roman"/>
                                  </w:rPr>
                                </w:pPr>
                                <w:ins w:id="506" w:author="Finalized" w:date="2017-05-17T11:04:00Z">
                                  <w:r>
                                    <w:rPr>
                                      <w:rFonts w:ascii="Times New Roman" w:hAnsi="Times New Roman" w:cs="Times New Roman"/>
                                      <w:color w:val="000000" w:themeColor="text1"/>
                                      <w:kern w:val="24"/>
                                      <w:sz w:val="20"/>
                                      <w:szCs w:val="20"/>
                                      <w:lang w:val="fr-FR"/>
                                    </w:rPr>
                                    <w:t xml:space="preserve">5.2.5. </w:t>
                                  </w:r>
                                </w:ins>
                                <w:r w:rsidRPr="00112C70">
                                  <w:rPr>
                                    <w:rFonts w:ascii="Times New Roman" w:hAnsi="Times New Roman" w:cs="Times New Roman"/>
                                    <w:color w:val="000000" w:themeColor="text1"/>
                                    <w:kern w:val="24"/>
                                    <w:sz w:val="20"/>
                                    <w:szCs w:val="20"/>
                                    <w:lang w:val="fr-FR"/>
                                  </w:rPr>
                                  <w:t xml:space="preserve">Permeability Factor </w:t>
                                </w:r>
                              </w:p>
                              <w:p w14:paraId="3741612E" w14:textId="4E2A089E" w:rsidR="00404A68" w:rsidRPr="00112C70" w:rsidRDefault="00404A68" w:rsidP="00112C70">
                                <w:pPr>
                                  <w:pStyle w:val="NormalWeb"/>
                                  <w:spacing w:before="0" w:beforeAutospacing="0" w:after="0" w:afterAutospacing="0"/>
                                  <w:jc w:val="center"/>
                                  <w:rPr>
                                    <w:rFonts w:ascii="Times New Roman" w:hAnsi="Times New Roman" w:cs="Times New Roman"/>
                                  </w:rPr>
                                </w:pPr>
                                <w:r>
                                  <w:rPr>
                                    <w:rFonts w:ascii="Times New Roman" w:hAnsi="Times New Roman" w:cs="Times New Roman"/>
                                    <w:color w:val="000000" w:themeColor="text1"/>
                                    <w:kern w:val="24"/>
                                    <w:sz w:val="20"/>
                                    <w:szCs w:val="20"/>
                                    <w:lang w:val="fr-FR"/>
                                  </w:rPr>
                                  <w:t xml:space="preserve">= </w:t>
                                </w:r>
                                <w:r w:rsidRPr="00112C70">
                                  <w:rPr>
                                    <w:rFonts w:ascii="Times New Roman" w:hAnsi="Times New Roman" w:cs="Times New Roman"/>
                                    <w:color w:val="000000" w:themeColor="text1"/>
                                    <w:kern w:val="24"/>
                                    <w:sz w:val="20"/>
                                    <w:szCs w:val="20"/>
                                    <w:lang w:val="fr-FR"/>
                                  </w:rPr>
                                  <w:t>HC</w:t>
                                </w:r>
                                <w:del w:id="507" w:author="Finalized" w:date="2017-05-17T11:05:00Z">
                                  <w:r w:rsidRPr="00112C70" w:rsidDel="00724B19">
                                    <w:rPr>
                                      <w:rFonts w:ascii="Times New Roman" w:hAnsi="Times New Roman" w:cs="Times New Roman"/>
                                      <w:color w:val="000000" w:themeColor="text1"/>
                                      <w:kern w:val="24"/>
                                      <w:sz w:val="20"/>
                                      <w:szCs w:val="20"/>
                                      <w:lang w:val="fr-FR"/>
                                    </w:rPr>
                                    <w:delText> </w:delText>
                                  </w:r>
                                </w:del>
                                <w:r w:rsidRPr="00112C70">
                                  <w:rPr>
                                    <w:rFonts w:ascii="Times New Roman" w:hAnsi="Times New Roman" w:cs="Times New Roman"/>
                                    <w:color w:val="000000" w:themeColor="text1"/>
                                    <w:kern w:val="24"/>
                                    <w:position w:val="-5"/>
                                    <w:sz w:val="20"/>
                                    <w:szCs w:val="20"/>
                                    <w:vertAlign w:val="subscript"/>
                                    <w:lang w:val="fr-FR"/>
                                  </w:rPr>
                                  <w:t>20w</w:t>
                                </w:r>
                                <w:r>
                                  <w:rPr>
                                    <w:rFonts w:ascii="Times New Roman" w:hAnsi="Times New Roman" w:cs="Times New Roman"/>
                                    <w:color w:val="000000" w:themeColor="text1"/>
                                    <w:kern w:val="24"/>
                                    <w:sz w:val="20"/>
                                    <w:szCs w:val="20"/>
                                    <w:lang w:val="fr-FR"/>
                                  </w:rPr>
                                  <w:t xml:space="preserve"> </w:t>
                                </w:r>
                                <w:r w:rsidRPr="00112C70">
                                  <w:rPr>
                                    <w:rFonts w:ascii="Times New Roman" w:hAnsi="Times New Roman" w:cs="Times New Roman"/>
                                    <w:color w:val="000000" w:themeColor="text1"/>
                                    <w:kern w:val="24"/>
                                    <w:sz w:val="20"/>
                                    <w:szCs w:val="20"/>
                                    <w:lang w:val="fr-FR"/>
                                  </w:rPr>
                                  <w:t>- HC</w:t>
                                </w:r>
                                <w:r w:rsidRPr="00112C70">
                                  <w:rPr>
                                    <w:rFonts w:ascii="Times New Roman" w:hAnsi="Times New Roman" w:cs="Times New Roman"/>
                                    <w:color w:val="000000" w:themeColor="text1"/>
                                    <w:kern w:val="24"/>
                                    <w:position w:val="-5"/>
                                    <w:sz w:val="20"/>
                                    <w:szCs w:val="20"/>
                                    <w:vertAlign w:val="subscript"/>
                                    <w:lang w:val="fr-FR"/>
                                  </w:rPr>
                                  <w:t>3w</w:t>
                                </w:r>
                                <w:r w:rsidRPr="00112C70">
                                  <w:rPr>
                                    <w:rFonts w:ascii="Times New Roman" w:hAnsi="Times New Roman" w:cs="Times New Roman"/>
                                    <w:color w:val="000000" w:themeColor="text1"/>
                                    <w:kern w:val="24"/>
                                    <w:sz w:val="20"/>
                                    <w:szCs w:val="20"/>
                                    <w:lang w:val="fr-FR"/>
                                  </w:rPr>
                                  <w:t xml:space="preserve"> </w:t>
                                </w:r>
                              </w:p>
                            </w:txbxContent>
                          </wps:txbx>
                          <wps:bodyPr rtlCol="0" anchor="ctr"/>
                        </wps:wsp>
                      </wpg:grpSp>
                      <wps:wsp>
                        <wps:cNvPr id="27" name="Organigramme : Processus 12"/>
                        <wps:cNvSpPr/>
                        <wps:spPr>
                          <a:xfrm>
                            <a:off x="-284657" y="1487005"/>
                            <a:ext cx="3322306" cy="572799"/>
                          </a:xfrm>
                          <a:prstGeom prst="flowChartProcess">
                            <a:avLst/>
                          </a:prstGeom>
                          <a:gr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2FBBE58" w14:textId="26F22501" w:rsidR="00404A68" w:rsidRPr="00112C70" w:rsidRDefault="00404A68" w:rsidP="00112C70">
                              <w:pPr>
                                <w:pStyle w:val="NormalWeb"/>
                                <w:spacing w:before="0" w:beforeAutospacing="0" w:after="0" w:afterAutospacing="0"/>
                                <w:jc w:val="center"/>
                                <w:rPr>
                                  <w:rFonts w:ascii="Times New Roman" w:hAnsi="Times New Roman" w:cs="Times New Roman"/>
                                </w:rPr>
                              </w:pPr>
                              <w:ins w:id="508" w:author="Finalized" w:date="2017-05-17T11:02:00Z">
                                <w:r>
                                  <w:rPr>
                                    <w:rFonts w:ascii="Times New Roman" w:hAnsi="Times New Roman" w:cs="Times New Roman"/>
                                    <w:color w:val="000000" w:themeColor="text1"/>
                                    <w:kern w:val="24"/>
                                    <w:sz w:val="20"/>
                                    <w:szCs w:val="20"/>
                                  </w:rPr>
                                  <w:t xml:space="preserve">5.2.2. </w:t>
                                </w:r>
                              </w:ins>
                              <w:r w:rsidRPr="002B3EC7">
                                <w:rPr>
                                  <w:rFonts w:ascii="Times New Roman" w:hAnsi="Times New Roman" w:cs="Times New Roman"/>
                                  <w:color w:val="000000" w:themeColor="text1"/>
                                  <w:kern w:val="24"/>
                                  <w:sz w:val="20"/>
                                  <w:szCs w:val="20"/>
                                </w:rPr>
                                <w:t xml:space="preserve">Drain and fill the tank </w:t>
                              </w:r>
                              <w:r w:rsidRPr="002B3EC7">
                                <w:rPr>
                                  <w:rFonts w:ascii="Times New Roman" w:hAnsi="Times New Roman" w:cs="Times New Roman" w:hint="eastAsia"/>
                                  <w:color w:val="000000" w:themeColor="text1"/>
                                  <w:kern w:val="24"/>
                                  <w:sz w:val="20"/>
                                  <w:szCs w:val="20"/>
                                </w:rPr>
                                <w:t>to 40 per</w:t>
                              </w:r>
                              <w:r>
                                <w:rPr>
                                  <w:rFonts w:ascii="Times New Roman" w:hAnsi="Times New Roman" w:cs="Times New Roman"/>
                                  <w:color w:val="000000" w:themeColor="text1"/>
                                  <w:kern w:val="24"/>
                                  <w:sz w:val="20"/>
                                  <w:szCs w:val="20"/>
                                </w:rPr>
                                <w:t xml:space="preserve"> </w:t>
                              </w:r>
                              <w:r w:rsidRPr="002B3EC7">
                                <w:rPr>
                                  <w:rFonts w:ascii="Times New Roman" w:hAnsi="Times New Roman" w:cs="Times New Roman" w:hint="eastAsia"/>
                                  <w:color w:val="000000" w:themeColor="text1"/>
                                  <w:kern w:val="24"/>
                                  <w:sz w:val="20"/>
                                  <w:szCs w:val="20"/>
                                </w:rPr>
                                <w:t xml:space="preserve">cent of its </w:t>
                              </w:r>
                              <w:ins w:id="509" w:author="Finalized" w:date="2017-04-17T11:02:00Z">
                                <w:r>
                                  <w:rPr>
                                    <w:rFonts w:ascii="Times New Roman" w:hAnsi="Times New Roman" w:cs="Times New Roman" w:hint="eastAsia"/>
                                    <w:color w:val="000000" w:themeColor="text1"/>
                                    <w:kern w:val="24"/>
                                    <w:sz w:val="20"/>
                                    <w:szCs w:val="20"/>
                                  </w:rPr>
                                  <w:t xml:space="preserve">nominal </w:t>
                                </w:r>
                              </w:ins>
                              <w:r w:rsidRPr="002B3EC7">
                                <w:rPr>
                                  <w:rFonts w:ascii="Times New Roman" w:hAnsi="Times New Roman" w:cs="Times New Roman" w:hint="eastAsia"/>
                                  <w:color w:val="000000" w:themeColor="text1"/>
                                  <w:kern w:val="24"/>
                                  <w:sz w:val="20"/>
                                  <w:szCs w:val="20"/>
                                </w:rPr>
                                <w:t>capacity with reference fuel</w:t>
                              </w:r>
                            </w:p>
                          </w:txbxContent>
                        </wps:txbx>
                        <wps:bodyPr rtlCol="0" anchor="ctr"/>
                      </wps:wsp>
                      <wps:wsp>
                        <wps:cNvPr id="28" name="Organigramme : Processus 13"/>
                        <wps:cNvSpPr/>
                        <wps:spPr>
                          <a:xfrm>
                            <a:off x="-288469" y="3489107"/>
                            <a:ext cx="3312773" cy="528181"/>
                          </a:xfrm>
                          <a:prstGeom prst="flowChartProcess">
                            <a:avLst/>
                          </a:prstGeom>
                          <a:gr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97760BF" w14:textId="2ADB561A" w:rsidR="00404A68" w:rsidRPr="00112C70" w:rsidRDefault="00404A68" w:rsidP="00112C70">
                              <w:pPr>
                                <w:pStyle w:val="NormalWeb"/>
                                <w:spacing w:before="0" w:beforeAutospacing="0" w:after="0" w:afterAutospacing="0"/>
                                <w:jc w:val="center"/>
                                <w:rPr>
                                  <w:rFonts w:ascii="Times New Roman" w:hAnsi="Times New Roman" w:cs="Times New Roman"/>
                                </w:rPr>
                              </w:pPr>
                              <w:ins w:id="510" w:author="Finalized" w:date="2017-05-17T11:03:00Z">
                                <w:r>
                                  <w:rPr>
                                    <w:rFonts w:ascii="Times New Roman" w:hAnsi="Times New Roman" w:cs="Times New Roman"/>
                                    <w:color w:val="000000" w:themeColor="text1"/>
                                    <w:kern w:val="24"/>
                                    <w:sz w:val="20"/>
                                    <w:szCs w:val="20"/>
                                  </w:rPr>
                                  <w:t xml:space="preserve">5.2.4. </w:t>
                                </w:r>
                              </w:ins>
                              <w:r w:rsidRPr="002B3EC7">
                                <w:rPr>
                                  <w:rFonts w:ascii="Times New Roman" w:hAnsi="Times New Roman" w:cs="Times New Roman"/>
                                  <w:color w:val="000000" w:themeColor="text1"/>
                                  <w:kern w:val="24"/>
                                  <w:sz w:val="20"/>
                                  <w:szCs w:val="20"/>
                                </w:rPr>
                                <w:t xml:space="preserve">Drain and fill the tank with reference fuel at 40 </w:t>
                              </w:r>
                              <w:r w:rsidRPr="002B3EC7">
                                <w:rPr>
                                  <w:rFonts w:ascii="Times New Roman" w:hAnsi="Times New Roman" w:cs="Times New Roman" w:hint="eastAsia"/>
                                  <w:color w:val="000000" w:themeColor="text1"/>
                                  <w:kern w:val="24"/>
                                  <w:sz w:val="20"/>
                                  <w:szCs w:val="20"/>
                                </w:rPr>
                                <w:t>per</w:t>
                              </w:r>
                              <w:r>
                                <w:rPr>
                                  <w:rFonts w:ascii="Times New Roman" w:hAnsi="Times New Roman" w:cs="Times New Roman"/>
                                  <w:color w:val="000000" w:themeColor="text1"/>
                                  <w:kern w:val="24"/>
                                  <w:sz w:val="20"/>
                                  <w:szCs w:val="20"/>
                                </w:rPr>
                                <w:t xml:space="preserve"> </w:t>
                              </w:r>
                              <w:r w:rsidRPr="002B3EC7">
                                <w:rPr>
                                  <w:rFonts w:ascii="Times New Roman" w:hAnsi="Times New Roman" w:cs="Times New Roman" w:hint="eastAsia"/>
                                  <w:color w:val="000000" w:themeColor="text1"/>
                                  <w:kern w:val="24"/>
                                  <w:sz w:val="20"/>
                                  <w:szCs w:val="20"/>
                                </w:rPr>
                                <w:t>cent</w:t>
                              </w:r>
                              <w:ins w:id="511" w:author="Finalized" w:date="2017-04-17T11:02:00Z">
                                <w:r w:rsidRPr="00307B96">
                                  <w:rPr>
                                    <w:rFonts w:ascii="Times New Roman" w:hAnsi="Times New Roman" w:cs="Times New Roman" w:hint="eastAsia"/>
                                    <w:color w:val="000000" w:themeColor="text1"/>
                                    <w:kern w:val="24"/>
                                    <w:sz w:val="20"/>
                                    <w:szCs w:val="20"/>
                                  </w:rPr>
                                  <w:t xml:space="preserve"> </w:t>
                                </w:r>
                                <w:r>
                                  <w:rPr>
                                    <w:rFonts w:ascii="Times New Roman" w:hAnsi="Times New Roman" w:cs="Times New Roman" w:hint="eastAsia"/>
                                    <w:color w:val="000000" w:themeColor="text1"/>
                                    <w:kern w:val="24"/>
                                    <w:sz w:val="20"/>
                                    <w:szCs w:val="20"/>
                                  </w:rPr>
                                  <w:t xml:space="preserve">of its </w:t>
                                </w:r>
                                <w:r>
                                  <w:rPr>
                                    <w:rFonts w:ascii="Times New Roman" w:hAnsi="Times New Roman" w:cs="Times New Roman" w:hint="eastAsia"/>
                                    <w:color w:val="000000"/>
                                    <w:kern w:val="24"/>
                                    <w:sz w:val="20"/>
                                    <w:szCs w:val="20"/>
                                  </w:rPr>
                                  <w:t>nominal capacity</w:t>
                                </w:r>
                              </w:ins>
                            </w:p>
                          </w:txbxContent>
                        </wps:txbx>
                        <wps:bodyPr rtlCol="0" anchor="ctr"/>
                      </wps:wsp>
                    </wpg:wgp>
                  </a:graphicData>
                </a:graphic>
                <wp14:sizeRelH relativeFrom="margin">
                  <wp14:pctWidth>0</wp14:pctWidth>
                </wp14:sizeRelH>
                <wp14:sizeRelV relativeFrom="margin">
                  <wp14:pctHeight>0</wp14:pctHeight>
                </wp14:sizeRelV>
              </wp:anchor>
            </w:drawing>
          </mc:Choice>
          <mc:Fallback>
            <w:pict>
              <v:group id="Groupe 2" o:spid="_x0000_s1038" style="position:absolute;left:0;text-align:left;margin-left:75.3pt;margin-top:12.15pt;width:263.4pt;height:464.1pt;z-index:251662336;mso-width-relative:margin;mso-height-relative:margin" coordorigin="-2999,338" coordsize="33489,537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">
                <v:group id="Groupe 17" o:spid="_x0000_s1039" style="position:absolute;left:-2999;top:338;width:33489;height:53754" coordorigin="-2999,338" coordsize="33489,537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0vOHMUAAADbAAAADwAAAGRycy9kb3ducmV2LnhtbESPT2vCQBDF70K/wzKF&#10;3nQTS0tJ3YhIlR6kUC2ItyE7+YPZ2ZBdk/jtO4dCbzO8N+/9ZrWeXKsG6kPj2UC6SEARF942XBn4&#10;Oe3mb6BCRLbYeiYDdwqwzh9mK8ysH/mbhmOslIRwyNBAHWOXaR2KmhyGhe+IRSt97zDK2lfa9jhK&#10;uGv1MkletcOGpaHGjrY1FdfjzRnYjzhuntOP4XAtt/fL6eXrfEjJmKfHafMOKtIU/81/159W8AVW&#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NLzhzFAAAA2wAA&#10;AA8AAAAAAAAAAAAAAAAAqgIAAGRycy9kb3ducmV2LnhtbFBLBQYAAAAABAAEAPoAAACcAwAAAAA=&#10;">
                  <v:line id="Connecteur droit 44" o:spid="_x0000_s1040" style="position:absolute;visibility:visible;mso-wrap-style:square" from="12862,1422" to="12980,523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Wy2MEAAADbAAAADwAAAGRycy9kb3ducmV2LnhtbERP32vCMBB+H/g/hBN8m6mCY61GEUEQ&#10;9zDWTfDxaM6m2FzSJmr33y+Dwd7u4/t5q81gW3GnPjSOFcymGQjiyumGawVfn/vnVxAhImtsHZOC&#10;bwqwWY+eVlho9+APupexFimEQ4EKTIy+kDJUhiyGqfPEibu43mJMsK+l7vGRwm0r51n2Ii02nBoM&#10;etoZqq7lzSrojlX5tqhnJ3/wO/PeYd6d81ypyXjYLkFEGuK/+M990Gl+Dr+/pAPk+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BNbLYwQAAANsAAAAPAAAAAAAAAAAAAAAA&#10;AKECAABkcnMvZG93bnJldi54bWxQSwUGAAAAAAQABAD5AAAAjwMAAAAA&#10;" strokecolor="black [3213]" strokeweight=".5pt">
                    <v:stroke joinstyle="miter"/>
                  </v:line>
                  <v:shape id="Organigramme : Processus 32" o:spid="_x0000_s1041" type="#_x0000_t109" style="position:absolute;left:8211;top:338;width:9354;height:295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33Q8b4A&#10;AADbAAAADwAAAGRycy9kb3ducmV2LnhtbERPPYsCMRDtBf9DGMFOEwU9WY0iomBxjZ6FdsNm3F3c&#10;TNZN1PjvL4Vg+Xjfi1W0tXhS6yvHGkZDBYI4d6biQsPpbzeYgfAB2WDtmDS8ycNq2e0sMDPuxQd6&#10;HkMhUgj7DDWUITSZlD4vyaIfuoY4cVfXWgwJtoU0Lb5SuK3lWKmptFhxaiixoU1J+e34sBqkemwn&#10;avNrfs5bd9nn90hvGbXu9+J6DiJQDF/xx703GsZpffqSfoBc/g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N90PG+AAAA2wAAAA8AAAAAAAAAAAAAAAAAmAIAAGRycy9kb3ducmV2&#10;LnhtbFBLBQYAAAAABAAEAPUAAACDAwAAAAA=&#10;" filled="f" strokecolor="black [3213]" strokeweight="1pt">
                    <v:textbox>
                      <w:txbxContent>
                        <w:p w14:paraId="13271D7F" w14:textId="77777777" w:rsidR="00404A68" w:rsidRPr="00112C70" w:rsidRDefault="00404A68" w:rsidP="00112C70">
                          <w:pPr>
                            <w:pStyle w:val="Web"/>
                            <w:spacing w:before="0" w:beforeAutospacing="0" w:after="0" w:afterAutospacing="0"/>
                            <w:jc w:val="center"/>
                            <w:rPr>
                              <w:rFonts w:ascii="Times New Roman" w:hAnsi="Times New Roman" w:cs="Times New Roman"/>
                            </w:rPr>
                          </w:pPr>
                          <w:r w:rsidRPr="00112C70">
                            <w:rPr>
                              <w:rFonts w:ascii="Times New Roman" w:hAnsi="Times New Roman" w:cs="Times New Roman"/>
                              <w:color w:val="000000" w:themeColor="text1"/>
                              <w:kern w:val="24"/>
                              <w:sz w:val="20"/>
                              <w:szCs w:val="20"/>
                              <w:lang w:val="fr-FR"/>
                            </w:rPr>
                            <w:t xml:space="preserve">Test </w:t>
                          </w:r>
                          <w:r>
                            <w:rPr>
                              <w:rFonts w:ascii="Times New Roman" w:hAnsi="Times New Roman" w:cs="Times New Roman"/>
                              <w:color w:val="000000" w:themeColor="text1"/>
                              <w:kern w:val="24"/>
                              <w:sz w:val="20"/>
                              <w:szCs w:val="20"/>
                              <w:lang w:val="fr-FR"/>
                            </w:rPr>
                            <w:t>s</w:t>
                          </w:r>
                          <w:r w:rsidRPr="00112C70">
                            <w:rPr>
                              <w:rFonts w:ascii="Times New Roman" w:hAnsi="Times New Roman" w:cs="Times New Roman"/>
                              <w:color w:val="000000" w:themeColor="text1"/>
                              <w:kern w:val="24"/>
                              <w:sz w:val="20"/>
                              <w:szCs w:val="20"/>
                              <w:lang w:val="fr-FR"/>
                            </w:rPr>
                            <w:t>tart</w:t>
                          </w:r>
                        </w:p>
                      </w:txbxContent>
                    </v:textbox>
                  </v:shape>
                  <v:shape id="Organigramme : Processus 33" o:spid="_x0000_s1042" type="#_x0000_t109" style="position:absolute;left:-2999;top:4468;width:33273;height:50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F1asIA&#10;AADbAAAADwAAAGRycy9kb3ducmV2LnhtbESPT4vCMBTE78J+h/AW9mYTBXWpRllEwcNe/HNYb4/m&#10;2Rabl24TNX57Iwgeh5n5DTNbRNuIK3W+dqxhkCkQxIUzNZcaDvt1/xuED8gGG8ek4U4eFvOP3gxz&#10;4268pesulCJB2OeooQqhzaX0RUUWfeZa4uSdXGcxJNmV0nR4S3DbyKFSY2mx5rRQYUvLiorz7mI1&#10;SHVZjdTy10z+Vu64Kf4j3WXU+usz/kxBBIrhHX61N0bDcADPL+kHyP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8MXVqwgAAANsAAAAPAAAAAAAAAAAAAAAAAJgCAABkcnMvZG93&#10;bnJldi54bWxQSwUGAAAAAAQABAD1AAAAhwMAAAAA&#10;" filled="f" strokecolor="black [3213]" strokeweight="1pt">
                    <v:textbox>
                      <w:txbxContent>
                        <w:p w14:paraId="3721DD01" w14:textId="02451F1E" w:rsidR="00404A68" w:rsidRPr="00112C70" w:rsidRDefault="00404A68" w:rsidP="00112C70">
                          <w:pPr>
                            <w:pStyle w:val="Web"/>
                            <w:spacing w:before="0" w:beforeAutospacing="0" w:after="0" w:afterAutospacing="0"/>
                            <w:jc w:val="center"/>
                            <w:rPr>
                              <w:rFonts w:ascii="Times New Roman" w:hAnsi="Times New Roman" w:cs="Times New Roman"/>
                            </w:rPr>
                          </w:pPr>
                          <w:ins w:id="528" w:author="Finalized" w:date="2017-05-17T11:02:00Z">
                            <w:r>
                              <w:rPr>
                                <w:rFonts w:ascii="Times New Roman" w:hAnsi="Times New Roman" w:cs="Times New Roman"/>
                                <w:color w:val="000000" w:themeColor="text1"/>
                                <w:kern w:val="24"/>
                                <w:sz w:val="20"/>
                                <w:szCs w:val="20"/>
                              </w:rPr>
                              <w:t xml:space="preserve">5.2.1. </w:t>
                            </w:r>
                          </w:ins>
                          <w:r w:rsidRPr="002B3EC7">
                            <w:rPr>
                              <w:rFonts w:ascii="Times New Roman" w:hAnsi="Times New Roman" w:cs="Times New Roman"/>
                              <w:color w:val="000000" w:themeColor="text1"/>
                              <w:kern w:val="24"/>
                              <w:sz w:val="20"/>
                              <w:szCs w:val="20"/>
                            </w:rPr>
                            <w:t xml:space="preserve">Fill the tank </w:t>
                          </w:r>
                          <w:ins w:id="529" w:author="Finalized" w:date="2017-04-17T11:01:00Z">
                            <w:r>
                              <w:rPr>
                                <w:rFonts w:ascii="Times New Roman" w:hAnsi="Times New Roman" w:cs="Times New Roman"/>
                                <w:color w:val="000000" w:themeColor="text1"/>
                                <w:kern w:val="24"/>
                                <w:sz w:val="20"/>
                                <w:szCs w:val="20"/>
                              </w:rPr>
                              <w:t xml:space="preserve">to 40 </w:t>
                            </w:r>
                            <w:r w:rsidRPr="00194DF1">
                              <w:rPr>
                                <w:rFonts w:ascii="Times New Roman" w:hAnsi="Times New Roman" w:cs="Times New Roman"/>
                                <w:color w:val="000000"/>
                                <w:kern w:val="24"/>
                                <w:sz w:val="20"/>
                                <w:szCs w:val="20"/>
                              </w:rPr>
                              <w:t>±</w:t>
                            </w:r>
                            <w:r>
                              <w:rPr>
                                <w:rFonts w:ascii="Times New Roman" w:hAnsi="Times New Roman" w:cs="Times New Roman"/>
                                <w:color w:val="000000"/>
                                <w:kern w:val="24"/>
                                <w:sz w:val="20"/>
                                <w:szCs w:val="20"/>
                              </w:rPr>
                              <w:t xml:space="preserve">2 per cent of its </w:t>
                            </w:r>
                            <w:r>
                              <w:rPr>
                                <w:rFonts w:ascii="Times New Roman" w:hAnsi="Times New Roman" w:cs="Times New Roman" w:hint="eastAsia"/>
                                <w:color w:val="000000"/>
                                <w:kern w:val="24"/>
                                <w:sz w:val="20"/>
                                <w:szCs w:val="20"/>
                              </w:rPr>
                              <w:t xml:space="preserve">nominal capacity </w:t>
                            </w:r>
                          </w:ins>
                          <w:r w:rsidRPr="002B3EC7">
                            <w:rPr>
                              <w:rFonts w:ascii="Times New Roman" w:hAnsi="Times New Roman" w:cs="Times New Roman"/>
                              <w:color w:val="000000" w:themeColor="text1"/>
                              <w:kern w:val="24"/>
                              <w:sz w:val="20"/>
                              <w:szCs w:val="20"/>
                            </w:rPr>
                            <w:t xml:space="preserve">with </w:t>
                          </w:r>
                          <w:del w:id="530" w:author="Finalized" w:date="2017-05-17T11:02:00Z">
                            <w:r w:rsidRPr="002B3EC7" w:rsidDel="00E40104">
                              <w:rPr>
                                <w:rFonts w:ascii="Times New Roman" w:hAnsi="Times New Roman" w:cs="Times New Roman"/>
                                <w:color w:val="000000" w:themeColor="text1"/>
                                <w:kern w:val="24"/>
                                <w:sz w:val="20"/>
                                <w:szCs w:val="20"/>
                              </w:rPr>
                              <w:delText xml:space="preserve">fresh </w:delText>
                            </w:r>
                          </w:del>
                          <w:r w:rsidRPr="002B3EC7">
                            <w:rPr>
                              <w:rFonts w:ascii="Times New Roman" w:hAnsi="Times New Roman" w:cs="Times New Roman"/>
                              <w:color w:val="000000" w:themeColor="text1"/>
                              <w:kern w:val="24"/>
                              <w:sz w:val="20"/>
                              <w:szCs w:val="20"/>
                            </w:rPr>
                            <w:t>reference fuel</w:t>
                          </w:r>
                          <w:del w:id="531" w:author="Finalized" w:date="2017-04-17T11:02:00Z">
                            <w:r w:rsidRPr="002B3EC7" w:rsidDel="00307B96">
                              <w:rPr>
                                <w:rFonts w:ascii="Times New Roman" w:hAnsi="Times New Roman" w:cs="Times New Roman"/>
                                <w:color w:val="000000" w:themeColor="text1"/>
                                <w:kern w:val="24"/>
                                <w:sz w:val="20"/>
                                <w:szCs w:val="20"/>
                              </w:rPr>
                              <w:delText xml:space="preserve"> at 40</w:delText>
                            </w:r>
                            <w:r w:rsidRPr="002B3EC7" w:rsidDel="00307B96">
                              <w:rPr>
                                <w:rFonts w:ascii="Times New Roman" w:hAnsi="Times New Roman" w:cs="Times New Roman" w:hint="eastAsia"/>
                                <w:color w:val="000000" w:themeColor="text1"/>
                                <w:kern w:val="24"/>
                                <w:sz w:val="20"/>
                                <w:szCs w:val="20"/>
                              </w:rPr>
                              <w:delText xml:space="preserve"> </w:delText>
                            </w:r>
                            <w:r w:rsidRPr="00194DF1" w:rsidDel="00307B96">
                              <w:rPr>
                                <w:rFonts w:ascii="Times New Roman" w:hAnsi="Times New Roman" w:cs="Times New Roman"/>
                                <w:color w:val="000000"/>
                                <w:kern w:val="24"/>
                                <w:sz w:val="20"/>
                                <w:szCs w:val="20"/>
                              </w:rPr>
                              <w:delText>±</w:delText>
                            </w:r>
                            <w:r w:rsidDel="00307B96">
                              <w:rPr>
                                <w:rFonts w:ascii="Times New Roman" w:hAnsi="Times New Roman" w:cs="Times New Roman" w:hint="eastAsia"/>
                                <w:color w:val="000000"/>
                                <w:kern w:val="24"/>
                                <w:sz w:val="20"/>
                                <w:szCs w:val="20"/>
                              </w:rPr>
                              <w:delText>2 per</w:delText>
                            </w:r>
                            <w:r w:rsidDel="00307B96">
                              <w:rPr>
                                <w:rFonts w:ascii="Times New Roman" w:hAnsi="Times New Roman" w:cs="Times New Roman"/>
                                <w:color w:val="000000"/>
                                <w:kern w:val="24"/>
                                <w:sz w:val="20"/>
                                <w:szCs w:val="20"/>
                              </w:rPr>
                              <w:delText xml:space="preserve"> </w:delText>
                            </w:r>
                            <w:r w:rsidDel="00307B96">
                              <w:rPr>
                                <w:rFonts w:ascii="Times New Roman" w:hAnsi="Times New Roman" w:cs="Times New Roman" w:hint="eastAsia"/>
                                <w:color w:val="000000"/>
                                <w:kern w:val="24"/>
                                <w:sz w:val="20"/>
                                <w:szCs w:val="20"/>
                              </w:rPr>
                              <w:delText>cent</w:delText>
                            </w:r>
                          </w:del>
                        </w:p>
                      </w:txbxContent>
                    </v:textbox>
                  </v:shape>
                  <v:shape id="Organigramme : Processus 34" o:spid="_x0000_s1043" type="#_x0000_t109" style="position:absolute;left:-2884;top:10443;width:33260;height:323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PrHcIA&#10;AADbAAAADwAAAGRycy9kb3ducmV2LnhtbESPT4vCMBTE78J+h/AW9qbJFtSlGkVEwcNe/HNwb4/m&#10;2Rabl24TNX57Iwgeh5n5DTOdR9uIK3W+dqzhe6BAEBfO1FxqOOzX/R8QPiAbbByThjt5mM8+elPM&#10;jbvxlq67UIoEYZ+jhiqENpfSFxVZ9APXEifv5DqLIcmulKbDW4LbRmZKjaTFmtNChS0tKyrOu4vV&#10;INVlNVTLXzM+rtzfpviPdJdR66/PuJiACBTDO/xqb4yGLIPnl/QD5O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4+sdwgAAANsAAAAPAAAAAAAAAAAAAAAAAJgCAABkcnMvZG93&#10;bnJldi54bWxQSwUGAAAAAAQABAD1AAAAhwMAAAAA&#10;" filled="f" strokecolor="black [3213]" strokeweight="1pt">
                    <v:textbox>
                      <w:txbxContent>
                        <w:p w14:paraId="06CFC11F" w14:textId="5ACB3ED4" w:rsidR="00404A68" w:rsidRPr="00112C70" w:rsidRDefault="00404A68" w:rsidP="00112C70">
                          <w:pPr>
                            <w:pStyle w:val="Web"/>
                            <w:spacing w:before="0" w:beforeAutospacing="0" w:after="0" w:afterAutospacing="0"/>
                            <w:jc w:val="center"/>
                            <w:rPr>
                              <w:rFonts w:ascii="Times New Roman" w:hAnsi="Times New Roman" w:cs="Times New Roman"/>
                            </w:rPr>
                          </w:pPr>
                          <w:ins w:id="532" w:author="Finalized" w:date="2017-05-17T11:02:00Z">
                            <w:r>
                              <w:rPr>
                                <w:rFonts w:ascii="Times New Roman" w:hAnsi="Times New Roman" w:cs="Times New Roman"/>
                                <w:color w:val="000000" w:themeColor="text1"/>
                                <w:kern w:val="24"/>
                                <w:sz w:val="20"/>
                                <w:szCs w:val="20"/>
                              </w:rPr>
                              <w:t xml:space="preserve">5.2.1. </w:t>
                            </w:r>
                          </w:ins>
                          <w:r w:rsidRPr="002B3EC7">
                            <w:rPr>
                              <w:rFonts w:ascii="Times New Roman" w:hAnsi="Times New Roman" w:cs="Times New Roman"/>
                              <w:color w:val="000000" w:themeColor="text1"/>
                              <w:kern w:val="24"/>
                              <w:sz w:val="20"/>
                              <w:szCs w:val="20"/>
                            </w:rPr>
                            <w:t xml:space="preserve">Soak for 3 weeks at 40 °C </w:t>
                          </w:r>
                          <w:r w:rsidRPr="00194DF1">
                            <w:rPr>
                              <w:rFonts w:ascii="Times New Roman" w:hAnsi="Times New Roman" w:cs="Times New Roman"/>
                              <w:color w:val="000000"/>
                              <w:kern w:val="24"/>
                              <w:sz w:val="20"/>
                              <w:szCs w:val="20"/>
                            </w:rPr>
                            <w:t>±</w:t>
                          </w:r>
                          <w:r w:rsidRPr="002B3EC7">
                            <w:rPr>
                              <w:rFonts w:ascii="Times New Roman" w:hAnsi="Times New Roman" w:cs="Times New Roman"/>
                              <w:color w:val="000000" w:themeColor="text1"/>
                              <w:kern w:val="24"/>
                              <w:sz w:val="20"/>
                              <w:szCs w:val="20"/>
                            </w:rPr>
                            <w:t>2 °C</w:t>
                          </w:r>
                        </w:p>
                      </w:txbxContent>
                    </v:textbox>
                  </v:shape>
                  <v:shape id="Organigramme : Processus 35" o:spid="_x0000_s1044" type="#_x0000_t109" style="position:absolute;left:-2808;top:21615;width:33184;height:67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69OhsMA&#10;AADbAAAADwAAAGRycy9kb3ducmV2LnhtbESPS4sCMRCE74L/IbSwN0108cFoFBEFD3vxcdi9NZPe&#10;mWEnnXESNf77jSB4LKrqK2qxirYWN2p95VjDcKBAEOfOVFxoOJ92/RkIH5AN1o5Jw4M8rJbdzgIz&#10;4+58oNsxFCJB2GeooQyhyaT0eUkW/cA1xMn7da3FkGRbSNPiPcFtLUdKTaTFitNCiQ1tSsr/jler&#10;Qarrdqw2X2b6vXU/+/wS6SGj1h+9uJ6DCBTDO/xq742G0Sc8v6QfIJ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69OhsMAAADbAAAADwAAAAAAAAAAAAAAAACYAgAAZHJzL2Rv&#10;d25yZXYueG1sUEsFBgAAAAAEAAQA9QAAAIgDAAAAAA==&#10;" filled="f" strokecolor="black [3213]" strokeweight="1pt">
                    <v:textbox>
                      <w:txbxContent>
                        <w:p w14:paraId="3E46D824" w14:textId="7A98ACCC" w:rsidR="00404A68" w:rsidRPr="00112C70" w:rsidRDefault="00404A68" w:rsidP="00112C70">
                          <w:pPr>
                            <w:pStyle w:val="Web"/>
                            <w:spacing w:before="0" w:beforeAutospacing="0" w:after="0" w:afterAutospacing="0"/>
                            <w:jc w:val="center"/>
                            <w:rPr>
                              <w:rFonts w:ascii="Times New Roman" w:hAnsi="Times New Roman" w:cs="Times New Roman"/>
                            </w:rPr>
                          </w:pPr>
                          <w:ins w:id="533" w:author="Finalized" w:date="2017-05-17T11:02:00Z">
                            <w:r>
                              <w:rPr>
                                <w:rFonts w:ascii="Times New Roman" w:hAnsi="Times New Roman" w:cs="Times New Roman"/>
                                <w:color w:val="000000" w:themeColor="text1"/>
                                <w:kern w:val="24"/>
                                <w:sz w:val="20"/>
                                <w:szCs w:val="20"/>
                                <w:lang w:val="en-GB"/>
                              </w:rPr>
                              <w:t xml:space="preserve">5.2.2. </w:t>
                            </w:r>
                          </w:ins>
                          <w:r w:rsidRPr="00E82D18">
                            <w:rPr>
                              <w:rFonts w:ascii="Times New Roman" w:hAnsi="Times New Roman" w:cs="Times New Roman"/>
                              <w:color w:val="000000" w:themeColor="text1"/>
                              <w:kern w:val="24"/>
                              <w:sz w:val="20"/>
                              <w:szCs w:val="20"/>
                              <w:lang w:val="en-GB"/>
                            </w:rPr>
                            <w:t>Measurement</w:t>
                          </w:r>
                          <w:r w:rsidRPr="002B3EC7">
                            <w:rPr>
                              <w:rFonts w:ascii="Times New Roman" w:hAnsi="Times New Roman" w:cs="Times New Roman"/>
                              <w:color w:val="000000" w:themeColor="text1"/>
                              <w:kern w:val="24"/>
                              <w:sz w:val="20"/>
                              <w:szCs w:val="20"/>
                            </w:rPr>
                            <w:t xml:space="preserve"> of HC in the same conditions as </w:t>
                          </w:r>
                          <w:del w:id="534" w:author="Finalized" w:date="2017-05-17T11:03:00Z">
                            <w:r w:rsidRPr="002B3EC7" w:rsidDel="00E40104">
                              <w:rPr>
                                <w:rFonts w:ascii="Times New Roman" w:hAnsi="Times New Roman" w:cs="Times New Roman"/>
                                <w:color w:val="000000" w:themeColor="text1"/>
                                <w:kern w:val="24"/>
                                <w:sz w:val="20"/>
                                <w:szCs w:val="20"/>
                              </w:rPr>
                              <w:delText xml:space="preserve">in </w:delText>
                            </w:r>
                          </w:del>
                          <w:ins w:id="535" w:author="Finalized" w:date="2017-05-17T11:03:00Z">
                            <w:r>
                              <w:rPr>
                                <w:rFonts w:ascii="Times New Roman" w:hAnsi="Times New Roman" w:cs="Times New Roman" w:hint="eastAsia"/>
                                <w:color w:val="000000" w:themeColor="text1"/>
                                <w:kern w:val="24"/>
                                <w:sz w:val="20"/>
                                <w:szCs w:val="20"/>
                              </w:rPr>
                              <w:t>for</w:t>
                            </w:r>
                            <w:r w:rsidRPr="002B3EC7">
                              <w:rPr>
                                <w:rFonts w:ascii="Times New Roman" w:hAnsi="Times New Roman" w:cs="Times New Roman"/>
                                <w:color w:val="000000" w:themeColor="text1"/>
                                <w:kern w:val="24"/>
                                <w:sz w:val="20"/>
                                <w:szCs w:val="20"/>
                              </w:rPr>
                              <w:t xml:space="preserve"> </w:t>
                            </w:r>
                          </w:ins>
                          <w:r w:rsidRPr="002B3EC7">
                            <w:rPr>
                              <w:rFonts w:ascii="Times New Roman" w:hAnsi="Times New Roman" w:cs="Times New Roman" w:hint="eastAsia"/>
                              <w:color w:val="000000" w:themeColor="text1"/>
                              <w:kern w:val="24"/>
                              <w:sz w:val="20"/>
                              <w:szCs w:val="20"/>
                            </w:rPr>
                            <w:t xml:space="preserve">the </w:t>
                          </w:r>
                          <w:del w:id="536" w:author="Finalized" w:date="2017-05-17T11:03:00Z">
                            <w:r w:rsidRPr="002B3EC7" w:rsidDel="00E40104">
                              <w:rPr>
                                <w:rFonts w:ascii="Times New Roman" w:hAnsi="Times New Roman" w:cs="Times New Roman" w:hint="eastAsia"/>
                                <w:color w:val="000000" w:themeColor="text1"/>
                                <w:kern w:val="24"/>
                                <w:sz w:val="20"/>
                                <w:szCs w:val="20"/>
                              </w:rPr>
                              <w:delText>1st</w:delText>
                            </w:r>
                          </w:del>
                          <w:ins w:id="537" w:author="Finalized" w:date="2017-05-17T11:03:00Z">
                            <w:r w:rsidRPr="002B3EC7">
                              <w:rPr>
                                <w:rFonts w:ascii="Times New Roman" w:hAnsi="Times New Roman" w:cs="Times New Roman" w:hint="eastAsia"/>
                                <w:color w:val="000000" w:themeColor="text1"/>
                                <w:kern w:val="24"/>
                                <w:sz w:val="20"/>
                                <w:szCs w:val="20"/>
                              </w:rPr>
                              <w:t>1</w:t>
                            </w:r>
                            <w:r w:rsidRPr="00E40104">
                              <w:rPr>
                                <w:rFonts w:ascii="Times New Roman" w:hAnsi="Times New Roman" w:cs="Times New Roman" w:hint="eastAsia"/>
                                <w:color w:val="000000" w:themeColor="text1"/>
                                <w:kern w:val="24"/>
                                <w:sz w:val="20"/>
                                <w:szCs w:val="20"/>
                                <w:vertAlign w:val="superscript"/>
                              </w:rPr>
                              <w:t>st</w:t>
                            </w:r>
                          </w:ins>
                          <w:r w:rsidRPr="002B3EC7">
                            <w:rPr>
                              <w:rFonts w:ascii="Times New Roman" w:hAnsi="Times New Roman" w:cs="Times New Roman" w:hint="eastAsia"/>
                              <w:color w:val="000000" w:themeColor="text1"/>
                              <w:kern w:val="24"/>
                              <w:sz w:val="20"/>
                              <w:szCs w:val="20"/>
                            </w:rPr>
                            <w:t xml:space="preserve"> day of </w:t>
                          </w:r>
                          <w:r w:rsidRPr="002B3EC7">
                            <w:rPr>
                              <w:rFonts w:ascii="Times New Roman" w:hAnsi="Times New Roman" w:cs="Times New Roman"/>
                              <w:color w:val="000000" w:themeColor="text1"/>
                              <w:kern w:val="24"/>
                              <w:sz w:val="20"/>
                              <w:szCs w:val="20"/>
                            </w:rPr>
                            <w:t>diurnal emission test</w:t>
                          </w:r>
                          <w:del w:id="538" w:author="Finalized" w:date="2017-05-17T11:05:00Z">
                            <w:r w:rsidRPr="002B3EC7" w:rsidDel="00724B19">
                              <w:rPr>
                                <w:rFonts w:ascii="Times New Roman" w:hAnsi="Times New Roman" w:cs="Times New Roman"/>
                                <w:color w:val="000000" w:themeColor="text1"/>
                                <w:kern w:val="24"/>
                                <w:sz w:val="20"/>
                                <w:szCs w:val="20"/>
                              </w:rPr>
                              <w:delText xml:space="preserve"> </w:delText>
                            </w:r>
                          </w:del>
                          <w:r w:rsidRPr="002B3EC7">
                            <w:rPr>
                              <w:rFonts w:ascii="Times New Roman" w:hAnsi="Times New Roman" w:cs="Times New Roman"/>
                              <w:color w:val="000000" w:themeColor="text1"/>
                              <w:kern w:val="24"/>
                              <w:sz w:val="20"/>
                              <w:szCs w:val="20"/>
                            </w:rPr>
                            <w:t>:</w:t>
                          </w:r>
                        </w:p>
                        <w:p w14:paraId="3EDEB81E" w14:textId="36189C65" w:rsidR="00404A68" w:rsidRPr="00112C70" w:rsidRDefault="00404A68" w:rsidP="00112C70">
                          <w:pPr>
                            <w:pStyle w:val="Web"/>
                            <w:spacing w:before="0" w:beforeAutospacing="0" w:after="0" w:afterAutospacing="0"/>
                            <w:jc w:val="center"/>
                            <w:rPr>
                              <w:rFonts w:ascii="Times New Roman" w:hAnsi="Times New Roman" w:cs="Times New Roman"/>
                            </w:rPr>
                          </w:pPr>
                          <w:r w:rsidRPr="00112C70">
                            <w:rPr>
                              <w:rFonts w:ascii="Times New Roman" w:hAnsi="Times New Roman" w:cs="Times New Roman"/>
                              <w:color w:val="000000" w:themeColor="text1"/>
                              <w:kern w:val="24"/>
                              <w:sz w:val="20"/>
                              <w:szCs w:val="20"/>
                              <w:lang w:val="fr-FR"/>
                            </w:rPr>
                            <w:t>HC</w:t>
                          </w:r>
                          <w:del w:id="539" w:author="Finalized" w:date="2017-05-17T11:03:00Z">
                            <w:r w:rsidRPr="00112C70" w:rsidDel="00E40104">
                              <w:rPr>
                                <w:rFonts w:ascii="Times New Roman" w:hAnsi="Times New Roman" w:cs="Times New Roman"/>
                                <w:color w:val="000000" w:themeColor="text1"/>
                                <w:kern w:val="24"/>
                                <w:sz w:val="20"/>
                                <w:szCs w:val="20"/>
                                <w:lang w:val="fr-FR"/>
                              </w:rPr>
                              <w:delText> </w:delText>
                            </w:r>
                          </w:del>
                          <w:r w:rsidRPr="00112C70">
                            <w:rPr>
                              <w:rFonts w:ascii="Times New Roman" w:hAnsi="Times New Roman" w:cs="Times New Roman"/>
                              <w:color w:val="000000" w:themeColor="text1"/>
                              <w:kern w:val="24"/>
                              <w:position w:val="-5"/>
                              <w:sz w:val="20"/>
                              <w:szCs w:val="20"/>
                              <w:vertAlign w:val="subscript"/>
                              <w:lang w:val="fr-FR"/>
                            </w:rPr>
                            <w:t>3w</w:t>
                          </w:r>
                          <w:r w:rsidRPr="00112C70">
                            <w:rPr>
                              <w:rFonts w:ascii="Times New Roman" w:hAnsi="Times New Roman" w:cs="Times New Roman"/>
                              <w:color w:val="000000" w:themeColor="text1"/>
                              <w:kern w:val="24"/>
                              <w:sz w:val="20"/>
                              <w:szCs w:val="20"/>
                              <w:lang w:val="fr-FR"/>
                            </w:rPr>
                            <w:t xml:space="preserve"> </w:t>
                          </w:r>
                        </w:p>
                      </w:txbxContent>
                    </v:textbox>
                  </v:shape>
                  <v:shape id="Organigramme : Processus 36" o:spid="_x0000_s1045" type="#_x0000_t109" style="position:absolute;left:-2808;top:29361;width:33184;height:447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bW8sMA&#10;AADbAAAADwAAAGRycy9kb3ducmV2LnhtbESPS4sCMRCE74L/IbSwN02U9cFoFBEFD3vxcdi9NZPe&#10;mWEnnXESNf77jSB4LKrqK2qxirYWN2p95VjDcKBAEOfOVFxoOJ92/RkIH5AN1o5Jw4M8rJbdzgIz&#10;4+58oNsxFCJB2GeooQyhyaT0eUkW/cA1xMn7da3FkGRbSNPiPcFtLUdKTaTFitNCiQ1tSsr/jler&#10;Qarrdqw2X2b6vXU/+/wS6SGj1h+9uJ6DCBTDO/xq742G0Sc8v6QfIJ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EbW8sMAAADbAAAADwAAAAAAAAAAAAAAAACYAgAAZHJzL2Rv&#10;d25yZXYueG1sUEsFBgAAAAAEAAQA9QAAAIgDAAAAAA==&#10;" filled="f" strokecolor="black [3213]" strokeweight="1pt">
                    <v:textbox>
                      <w:txbxContent>
                        <w:p w14:paraId="147948A4" w14:textId="628037A8" w:rsidR="00404A68" w:rsidRPr="00112C70" w:rsidRDefault="00404A68" w:rsidP="00112C70">
                          <w:pPr>
                            <w:pStyle w:val="Web"/>
                            <w:spacing w:before="0" w:beforeAutospacing="0" w:after="0" w:afterAutospacing="0"/>
                            <w:jc w:val="center"/>
                            <w:rPr>
                              <w:rFonts w:ascii="Times New Roman" w:hAnsi="Times New Roman" w:cs="Times New Roman"/>
                            </w:rPr>
                          </w:pPr>
                          <w:ins w:id="540" w:author="Finalized" w:date="2017-05-17T11:03:00Z">
                            <w:r>
                              <w:rPr>
                                <w:rFonts w:ascii="Times New Roman" w:hAnsi="Times New Roman" w:cs="Times New Roman"/>
                                <w:color w:val="000000" w:themeColor="text1"/>
                                <w:kern w:val="24"/>
                                <w:sz w:val="20"/>
                                <w:szCs w:val="20"/>
                              </w:rPr>
                              <w:t xml:space="preserve">5.2.3. </w:t>
                            </w:r>
                          </w:ins>
                          <w:r w:rsidRPr="002B3EC7">
                            <w:rPr>
                              <w:rFonts w:ascii="Times New Roman" w:hAnsi="Times New Roman" w:cs="Times New Roman"/>
                              <w:color w:val="000000" w:themeColor="text1"/>
                              <w:kern w:val="24"/>
                              <w:sz w:val="20"/>
                              <w:szCs w:val="20"/>
                            </w:rPr>
                            <w:t xml:space="preserve">Soak for the remaining 17 weeks at 40 °C </w:t>
                          </w:r>
                          <w:r w:rsidRPr="00194DF1">
                            <w:rPr>
                              <w:rFonts w:ascii="Times New Roman" w:hAnsi="Times New Roman" w:cs="Times New Roman"/>
                              <w:color w:val="000000"/>
                              <w:kern w:val="24"/>
                              <w:sz w:val="20"/>
                              <w:szCs w:val="20"/>
                            </w:rPr>
                            <w:t>±</w:t>
                          </w:r>
                          <w:r w:rsidRPr="002B3EC7">
                            <w:rPr>
                              <w:rFonts w:ascii="Times New Roman" w:hAnsi="Times New Roman" w:cs="Times New Roman"/>
                              <w:color w:val="000000" w:themeColor="text1"/>
                              <w:kern w:val="24"/>
                              <w:sz w:val="20"/>
                              <w:szCs w:val="20"/>
                            </w:rPr>
                            <w:t xml:space="preserve">2 °C </w:t>
                          </w:r>
                        </w:p>
                      </w:txbxContent>
                    </v:textbox>
                  </v:shape>
                  <v:shape id="Organigramme : Processus 37" o:spid="_x0000_s1046" type="#_x0000_t109" style="position:absolute;left:-2884;top:41493;width:33260;height:670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pzacMA&#10;AADbAAAADwAAAGRycy9kb3ducmV2LnhtbESPQWvCQBSE7wX/w/IEb3W3Aa2krlIkhRy81Hqwt0f2&#10;mQSzb9PsatZ/3xUKPQ4z8w2z3kbbiRsNvnWs4WWuQBBXzrRcazh+fTyvQPiAbLBzTBru5GG7mTyt&#10;MTdu5E+6HUItEoR9jhqaEPpcSl81ZNHPXU+cvLMbLIYkh1qaAccEt53MlFpKiy2nhQZ72jVUXQ5X&#10;q0Gqa7FQu715PRXuu6x+It1l1Ho2je9vIALF8B/+a5dGQ7aAx5f0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wpzacMAAADbAAAADwAAAAAAAAAAAAAAAACYAgAAZHJzL2Rv&#10;d25yZXYueG1sUEsFBgAAAAAEAAQA9QAAAIgDAAAAAA==&#10;" filled="f" strokecolor="black [3213]" strokeweight="1pt">
                    <v:textbox>
                      <w:txbxContent>
                        <w:p w14:paraId="54ADB2F5" w14:textId="30808393" w:rsidR="00404A68" w:rsidRPr="00112C70" w:rsidRDefault="00404A68" w:rsidP="00112C70">
                          <w:pPr>
                            <w:pStyle w:val="Web"/>
                            <w:spacing w:before="0" w:beforeAutospacing="0" w:after="0" w:afterAutospacing="0"/>
                            <w:jc w:val="center"/>
                            <w:rPr>
                              <w:rFonts w:ascii="Times New Roman" w:hAnsi="Times New Roman" w:cs="Times New Roman"/>
                            </w:rPr>
                          </w:pPr>
                          <w:ins w:id="541" w:author="Finalized" w:date="2017-05-17T11:04:00Z">
                            <w:r>
                              <w:rPr>
                                <w:rFonts w:ascii="Times New Roman" w:hAnsi="Times New Roman" w:cs="Times New Roman"/>
                                <w:color w:val="000000" w:themeColor="text1"/>
                                <w:kern w:val="24"/>
                                <w:sz w:val="20"/>
                                <w:szCs w:val="20"/>
                              </w:rPr>
                              <w:t xml:space="preserve">5.2.4. </w:t>
                            </w:r>
                          </w:ins>
                          <w:r w:rsidRPr="002B3EC7">
                            <w:rPr>
                              <w:rFonts w:ascii="Times New Roman" w:hAnsi="Times New Roman" w:cs="Times New Roman"/>
                              <w:color w:val="000000" w:themeColor="text1"/>
                              <w:kern w:val="24"/>
                              <w:sz w:val="20"/>
                              <w:szCs w:val="20"/>
                            </w:rPr>
                            <w:t xml:space="preserve">Measurement of HC in the same conditions as </w:t>
                          </w:r>
                          <w:ins w:id="542" w:author="Finalized" w:date="2017-05-17T11:04:00Z">
                            <w:r>
                              <w:rPr>
                                <w:rFonts w:ascii="Times New Roman" w:hAnsi="Times New Roman" w:cs="Times New Roman"/>
                                <w:color w:val="000000" w:themeColor="text1"/>
                                <w:kern w:val="24"/>
                                <w:sz w:val="20"/>
                                <w:szCs w:val="20"/>
                              </w:rPr>
                              <w:t>for</w:t>
                            </w:r>
                            <w:r w:rsidRPr="002B3EC7">
                              <w:rPr>
                                <w:rFonts w:ascii="Times New Roman" w:hAnsi="Times New Roman" w:cs="Times New Roman"/>
                                <w:color w:val="000000" w:themeColor="text1"/>
                                <w:kern w:val="24"/>
                                <w:sz w:val="20"/>
                                <w:szCs w:val="20"/>
                              </w:rPr>
                              <w:t xml:space="preserve"> </w:t>
                            </w:r>
                          </w:ins>
                          <w:del w:id="543" w:author="Finalized" w:date="2017-05-17T11:04:00Z">
                            <w:r w:rsidRPr="002B3EC7" w:rsidDel="00E40104">
                              <w:rPr>
                                <w:rFonts w:ascii="Times New Roman" w:hAnsi="Times New Roman" w:cs="Times New Roman"/>
                                <w:color w:val="000000" w:themeColor="text1"/>
                                <w:kern w:val="24"/>
                                <w:sz w:val="20"/>
                                <w:szCs w:val="20"/>
                              </w:rPr>
                              <w:delText xml:space="preserve">in </w:delText>
                            </w:r>
                          </w:del>
                          <w:r w:rsidRPr="002B3EC7">
                            <w:rPr>
                              <w:rFonts w:ascii="Times New Roman" w:hAnsi="Times New Roman" w:cs="Times New Roman" w:hint="eastAsia"/>
                              <w:color w:val="000000" w:themeColor="text1"/>
                              <w:kern w:val="24"/>
                              <w:sz w:val="20"/>
                              <w:szCs w:val="20"/>
                            </w:rPr>
                            <w:t xml:space="preserve">the </w:t>
                          </w:r>
                          <w:ins w:id="544" w:author="Finalized" w:date="2017-05-17T11:04:00Z">
                            <w:r w:rsidRPr="002B3EC7">
                              <w:rPr>
                                <w:rFonts w:ascii="Times New Roman" w:hAnsi="Times New Roman" w:cs="Times New Roman" w:hint="eastAsia"/>
                                <w:color w:val="000000" w:themeColor="text1"/>
                                <w:kern w:val="24"/>
                                <w:sz w:val="20"/>
                                <w:szCs w:val="20"/>
                              </w:rPr>
                              <w:t>1</w:t>
                            </w:r>
                            <w:r w:rsidRPr="00E40104">
                              <w:rPr>
                                <w:rFonts w:ascii="Times New Roman" w:hAnsi="Times New Roman" w:cs="Times New Roman" w:hint="eastAsia"/>
                                <w:color w:val="000000" w:themeColor="text1"/>
                                <w:kern w:val="24"/>
                                <w:sz w:val="20"/>
                                <w:szCs w:val="20"/>
                                <w:vertAlign w:val="superscript"/>
                              </w:rPr>
                              <w:t>st</w:t>
                            </w:r>
                            <w:r w:rsidRPr="002B3EC7">
                              <w:rPr>
                                <w:rFonts w:ascii="Times New Roman" w:hAnsi="Times New Roman" w:cs="Times New Roman" w:hint="eastAsia"/>
                                <w:color w:val="000000" w:themeColor="text1"/>
                                <w:kern w:val="24"/>
                                <w:sz w:val="20"/>
                                <w:szCs w:val="20"/>
                              </w:rPr>
                              <w:t xml:space="preserve"> </w:t>
                            </w:r>
                          </w:ins>
                          <w:del w:id="545" w:author="Finalized" w:date="2017-05-17T11:04:00Z">
                            <w:r w:rsidRPr="002B3EC7" w:rsidDel="00E40104">
                              <w:rPr>
                                <w:rFonts w:ascii="Times New Roman" w:hAnsi="Times New Roman" w:cs="Times New Roman" w:hint="eastAsia"/>
                                <w:color w:val="000000" w:themeColor="text1"/>
                                <w:kern w:val="24"/>
                                <w:sz w:val="20"/>
                                <w:szCs w:val="20"/>
                              </w:rPr>
                              <w:delText xml:space="preserve">1st </w:delText>
                            </w:r>
                          </w:del>
                          <w:r w:rsidRPr="002B3EC7">
                            <w:rPr>
                              <w:rFonts w:ascii="Times New Roman" w:hAnsi="Times New Roman" w:cs="Times New Roman" w:hint="eastAsia"/>
                              <w:color w:val="000000" w:themeColor="text1"/>
                              <w:kern w:val="24"/>
                              <w:sz w:val="20"/>
                              <w:szCs w:val="20"/>
                            </w:rPr>
                            <w:t xml:space="preserve">day of </w:t>
                          </w:r>
                          <w:r>
                            <w:rPr>
                              <w:rFonts w:ascii="Times New Roman" w:hAnsi="Times New Roman" w:cs="Times New Roman"/>
                              <w:color w:val="000000" w:themeColor="text1"/>
                              <w:kern w:val="24"/>
                              <w:sz w:val="20"/>
                              <w:szCs w:val="20"/>
                            </w:rPr>
                            <w:t>diurnal emission test</w:t>
                          </w:r>
                          <w:r w:rsidRPr="002B3EC7">
                            <w:rPr>
                              <w:rFonts w:ascii="Times New Roman" w:hAnsi="Times New Roman" w:cs="Times New Roman"/>
                              <w:color w:val="000000" w:themeColor="text1"/>
                              <w:kern w:val="24"/>
                              <w:sz w:val="20"/>
                              <w:szCs w:val="20"/>
                            </w:rPr>
                            <w:t>:</w:t>
                          </w:r>
                        </w:p>
                        <w:p w14:paraId="26B74B37" w14:textId="379349C5" w:rsidR="00404A68" w:rsidRPr="00112C70" w:rsidRDefault="00404A68" w:rsidP="00112C70">
                          <w:pPr>
                            <w:pStyle w:val="Web"/>
                            <w:spacing w:before="0" w:beforeAutospacing="0" w:after="0" w:afterAutospacing="0"/>
                            <w:jc w:val="center"/>
                            <w:rPr>
                              <w:rFonts w:ascii="Times New Roman" w:hAnsi="Times New Roman" w:cs="Times New Roman"/>
                            </w:rPr>
                          </w:pPr>
                          <w:r w:rsidRPr="00112C70">
                            <w:rPr>
                              <w:rFonts w:ascii="Times New Roman" w:hAnsi="Times New Roman" w:cs="Times New Roman"/>
                              <w:color w:val="000000" w:themeColor="text1"/>
                              <w:kern w:val="24"/>
                              <w:sz w:val="20"/>
                              <w:szCs w:val="20"/>
                              <w:lang w:val="fr-FR"/>
                            </w:rPr>
                            <w:t>HC</w:t>
                          </w:r>
                          <w:del w:id="546" w:author="Finalized" w:date="2017-05-23T14:33:00Z">
                            <w:r w:rsidRPr="00112C70" w:rsidDel="00C50602">
                              <w:rPr>
                                <w:rFonts w:ascii="Times New Roman" w:hAnsi="Times New Roman" w:cs="Times New Roman"/>
                                <w:color w:val="000000" w:themeColor="text1"/>
                                <w:kern w:val="24"/>
                                <w:sz w:val="20"/>
                                <w:szCs w:val="20"/>
                                <w:lang w:val="fr-FR"/>
                              </w:rPr>
                              <w:delText> </w:delText>
                            </w:r>
                          </w:del>
                          <w:r w:rsidRPr="00112C70">
                            <w:rPr>
                              <w:rFonts w:ascii="Times New Roman" w:hAnsi="Times New Roman" w:cs="Times New Roman"/>
                              <w:color w:val="000000" w:themeColor="text1"/>
                              <w:kern w:val="24"/>
                              <w:position w:val="-5"/>
                              <w:sz w:val="20"/>
                              <w:szCs w:val="20"/>
                              <w:vertAlign w:val="subscript"/>
                              <w:lang w:val="fr-FR"/>
                            </w:rPr>
                            <w:t>20w</w:t>
                          </w:r>
                          <w:r w:rsidRPr="00112C70">
                            <w:rPr>
                              <w:rFonts w:ascii="Times New Roman" w:hAnsi="Times New Roman" w:cs="Times New Roman"/>
                              <w:color w:val="000000" w:themeColor="text1"/>
                              <w:kern w:val="24"/>
                              <w:sz w:val="20"/>
                              <w:szCs w:val="20"/>
                              <w:lang w:val="fr-FR"/>
                            </w:rPr>
                            <w:t xml:space="preserve"> </w:t>
                          </w:r>
                        </w:p>
                      </w:txbxContent>
                    </v:textbox>
                  </v:shape>
                  <v:shape id="Organigramme : Processus 38" o:spid="_x0000_s1047" type="#_x0000_t109" style="position:absolute;left:-2884;top:49158;width:33374;height:49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9jtHsMA&#10;AADbAAAADwAAAGRycy9kb3ducmV2LnhtbESPQWvCQBSE7wX/w/IEb3W3glZSVyliIYdeaj3Y2yP7&#10;TILZt2l2TTb/vlsQPA4z8w2z2UXbiJ46XzvW8DJXIIgLZ2ouNZy+P57XIHxANtg4Jg0jedhtJ08b&#10;zIwb+Iv6YyhFgrDPUEMVQptJ6YuKLPq5a4mTd3GdxZBkV0rT4ZDgtpELpVbSYs1pocKW9hUV1+PN&#10;apDqdliq/ad5PR/cT178Rhpl1Ho2je9vIALF8Ajf27nRsFjB/5f0A+T2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9jtHsMAAADbAAAADwAAAAAAAAAAAAAAAACYAgAAZHJzL2Rv&#10;d25yZXYueG1sUEsFBgAAAAAEAAQA9QAAAIgDAAAAAA==&#10;" filled="f" strokecolor="black [3213]" strokeweight="1pt">
                    <v:textbox>
                      <w:txbxContent>
                        <w:p w14:paraId="406329A4" w14:textId="59E92593" w:rsidR="00404A68" w:rsidRPr="00112C70" w:rsidDel="00404A68" w:rsidRDefault="00404A68" w:rsidP="00112C70">
                          <w:pPr>
                            <w:pStyle w:val="Web"/>
                            <w:spacing w:before="0" w:beforeAutospacing="0" w:after="0" w:afterAutospacing="0"/>
                            <w:jc w:val="center"/>
                            <w:rPr>
                              <w:del w:id="547" w:author="Finalized" w:date="2017-06-04T18:45:00Z"/>
                              <w:rFonts w:ascii="Times New Roman" w:hAnsi="Times New Roman" w:cs="Times New Roman"/>
                            </w:rPr>
                          </w:pPr>
                          <w:ins w:id="548" w:author="Finalized" w:date="2017-05-17T11:04:00Z">
                            <w:r>
                              <w:rPr>
                                <w:rFonts w:ascii="Times New Roman" w:hAnsi="Times New Roman" w:cs="Times New Roman"/>
                                <w:color w:val="000000" w:themeColor="text1"/>
                                <w:kern w:val="24"/>
                                <w:sz w:val="20"/>
                                <w:szCs w:val="20"/>
                                <w:lang w:val="fr-FR"/>
                              </w:rPr>
                              <w:t xml:space="preserve">5.2.5. </w:t>
                            </w:r>
                          </w:ins>
                          <w:r w:rsidRPr="00112C70">
                            <w:rPr>
                              <w:rFonts w:ascii="Times New Roman" w:hAnsi="Times New Roman" w:cs="Times New Roman"/>
                              <w:color w:val="000000" w:themeColor="text1"/>
                              <w:kern w:val="24"/>
                              <w:sz w:val="20"/>
                              <w:szCs w:val="20"/>
                              <w:lang w:val="fr-FR"/>
                            </w:rPr>
                            <w:t xml:space="preserve">Permeability Factor </w:t>
                          </w:r>
                        </w:p>
                        <w:p w14:paraId="3741612E" w14:textId="4E2A089E" w:rsidR="00404A68" w:rsidRPr="00112C70" w:rsidRDefault="00404A68" w:rsidP="00112C70">
                          <w:pPr>
                            <w:pStyle w:val="Web"/>
                            <w:spacing w:before="0" w:beforeAutospacing="0" w:after="0" w:afterAutospacing="0"/>
                            <w:jc w:val="center"/>
                            <w:rPr>
                              <w:rFonts w:ascii="Times New Roman" w:hAnsi="Times New Roman" w:cs="Times New Roman"/>
                            </w:rPr>
                          </w:pPr>
                          <w:r>
                            <w:rPr>
                              <w:rFonts w:ascii="Times New Roman" w:hAnsi="Times New Roman" w:cs="Times New Roman"/>
                              <w:color w:val="000000" w:themeColor="text1"/>
                              <w:kern w:val="24"/>
                              <w:sz w:val="20"/>
                              <w:szCs w:val="20"/>
                              <w:lang w:val="fr-FR"/>
                            </w:rPr>
                            <w:t xml:space="preserve">= </w:t>
                          </w:r>
                          <w:r w:rsidRPr="00112C70">
                            <w:rPr>
                              <w:rFonts w:ascii="Times New Roman" w:hAnsi="Times New Roman" w:cs="Times New Roman"/>
                              <w:color w:val="000000" w:themeColor="text1"/>
                              <w:kern w:val="24"/>
                              <w:sz w:val="20"/>
                              <w:szCs w:val="20"/>
                              <w:lang w:val="fr-FR"/>
                            </w:rPr>
                            <w:t>HC</w:t>
                          </w:r>
                          <w:del w:id="549" w:author="Finalized" w:date="2017-05-17T11:05:00Z">
                            <w:r w:rsidRPr="00112C70" w:rsidDel="00724B19">
                              <w:rPr>
                                <w:rFonts w:ascii="Times New Roman" w:hAnsi="Times New Roman" w:cs="Times New Roman"/>
                                <w:color w:val="000000" w:themeColor="text1"/>
                                <w:kern w:val="24"/>
                                <w:sz w:val="20"/>
                                <w:szCs w:val="20"/>
                                <w:lang w:val="fr-FR"/>
                              </w:rPr>
                              <w:delText> </w:delText>
                            </w:r>
                          </w:del>
                          <w:r w:rsidRPr="00112C70">
                            <w:rPr>
                              <w:rFonts w:ascii="Times New Roman" w:hAnsi="Times New Roman" w:cs="Times New Roman"/>
                              <w:color w:val="000000" w:themeColor="text1"/>
                              <w:kern w:val="24"/>
                              <w:position w:val="-5"/>
                              <w:sz w:val="20"/>
                              <w:szCs w:val="20"/>
                              <w:vertAlign w:val="subscript"/>
                              <w:lang w:val="fr-FR"/>
                            </w:rPr>
                            <w:t>20w</w:t>
                          </w:r>
                          <w:r>
                            <w:rPr>
                              <w:rFonts w:ascii="Times New Roman" w:hAnsi="Times New Roman" w:cs="Times New Roman"/>
                              <w:color w:val="000000" w:themeColor="text1"/>
                              <w:kern w:val="24"/>
                              <w:sz w:val="20"/>
                              <w:szCs w:val="20"/>
                              <w:lang w:val="fr-FR"/>
                            </w:rPr>
                            <w:t xml:space="preserve"> </w:t>
                          </w:r>
                          <w:r w:rsidRPr="00112C70">
                            <w:rPr>
                              <w:rFonts w:ascii="Times New Roman" w:hAnsi="Times New Roman" w:cs="Times New Roman"/>
                              <w:color w:val="000000" w:themeColor="text1"/>
                              <w:kern w:val="24"/>
                              <w:sz w:val="20"/>
                              <w:szCs w:val="20"/>
                              <w:lang w:val="fr-FR"/>
                            </w:rPr>
                            <w:t>- HC</w:t>
                          </w:r>
                          <w:r w:rsidRPr="00112C70">
                            <w:rPr>
                              <w:rFonts w:ascii="Times New Roman" w:hAnsi="Times New Roman" w:cs="Times New Roman"/>
                              <w:color w:val="000000" w:themeColor="text1"/>
                              <w:kern w:val="24"/>
                              <w:position w:val="-5"/>
                              <w:sz w:val="20"/>
                              <w:szCs w:val="20"/>
                              <w:vertAlign w:val="subscript"/>
                              <w:lang w:val="fr-FR"/>
                            </w:rPr>
                            <w:t>3w</w:t>
                          </w:r>
                          <w:r w:rsidRPr="00112C70">
                            <w:rPr>
                              <w:rFonts w:ascii="Times New Roman" w:hAnsi="Times New Roman" w:cs="Times New Roman"/>
                              <w:color w:val="000000" w:themeColor="text1"/>
                              <w:kern w:val="24"/>
                              <w:sz w:val="20"/>
                              <w:szCs w:val="20"/>
                              <w:lang w:val="fr-FR"/>
                            </w:rPr>
                            <w:t xml:space="preserve"> </w:t>
                          </w:r>
                        </w:p>
                      </w:txbxContent>
                    </v:textbox>
                  </v:shape>
                </v:group>
                <v:shape id="Organigramme : Processus 12" o:spid="_x0000_s1048" type="#_x0000_t109" style="position:absolute;left:-2846;top:14870;width:33222;height:572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RIhcIA&#10;AADbAAAADwAAAGRycy9kb3ducmV2LnhtbESPT4vCMBTE78J+h/AW9mYThdWlGkVEwYMX/xzW26N5&#10;tsXmpTZR47c3Cwseh5n5DTOdR9uIO3W+dqxhkCkQxIUzNZcajod1/weED8gGG8ek4Uke5rOP3hRz&#10;4x68o/s+lCJB2OeooQqhzaX0RUUWfeZa4uSdXWcxJNmV0nT4SHDbyKFSI2mx5rRQYUvLiorL/mY1&#10;SHVbfavl1ox/V+60Ka6RnjJq/fUZFxMQgWJ4h//bG6NhOIa/L+kHyN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lEiFwgAAANsAAAAPAAAAAAAAAAAAAAAAAJgCAABkcnMvZG93&#10;bnJldi54bWxQSwUGAAAAAAQABAD1AAAAhwMAAAAA&#10;" filled="f" strokecolor="black [3213]" strokeweight="1pt">
                  <v:textbox>
                    <w:txbxContent>
                      <w:p w14:paraId="62FBBE58" w14:textId="26F22501" w:rsidR="00404A68" w:rsidRPr="00112C70" w:rsidRDefault="00404A68" w:rsidP="00112C70">
                        <w:pPr>
                          <w:pStyle w:val="Web"/>
                          <w:spacing w:before="0" w:beforeAutospacing="0" w:after="0" w:afterAutospacing="0"/>
                          <w:jc w:val="center"/>
                          <w:rPr>
                            <w:rFonts w:ascii="Times New Roman" w:hAnsi="Times New Roman" w:cs="Times New Roman"/>
                          </w:rPr>
                        </w:pPr>
                        <w:ins w:id="550" w:author="Finalized" w:date="2017-05-17T11:02:00Z">
                          <w:r>
                            <w:rPr>
                              <w:rFonts w:ascii="Times New Roman" w:hAnsi="Times New Roman" w:cs="Times New Roman"/>
                              <w:color w:val="000000" w:themeColor="text1"/>
                              <w:kern w:val="24"/>
                              <w:sz w:val="20"/>
                              <w:szCs w:val="20"/>
                            </w:rPr>
                            <w:t xml:space="preserve">5.2.2. </w:t>
                          </w:r>
                        </w:ins>
                        <w:r w:rsidRPr="002B3EC7">
                          <w:rPr>
                            <w:rFonts w:ascii="Times New Roman" w:hAnsi="Times New Roman" w:cs="Times New Roman"/>
                            <w:color w:val="000000" w:themeColor="text1"/>
                            <w:kern w:val="24"/>
                            <w:sz w:val="20"/>
                            <w:szCs w:val="20"/>
                          </w:rPr>
                          <w:t xml:space="preserve">Drain and fill the tank </w:t>
                        </w:r>
                        <w:r w:rsidRPr="002B3EC7">
                          <w:rPr>
                            <w:rFonts w:ascii="Times New Roman" w:hAnsi="Times New Roman" w:cs="Times New Roman" w:hint="eastAsia"/>
                            <w:color w:val="000000" w:themeColor="text1"/>
                            <w:kern w:val="24"/>
                            <w:sz w:val="20"/>
                            <w:szCs w:val="20"/>
                          </w:rPr>
                          <w:t>to 40 per</w:t>
                        </w:r>
                        <w:r>
                          <w:rPr>
                            <w:rFonts w:ascii="Times New Roman" w:hAnsi="Times New Roman" w:cs="Times New Roman"/>
                            <w:color w:val="000000" w:themeColor="text1"/>
                            <w:kern w:val="24"/>
                            <w:sz w:val="20"/>
                            <w:szCs w:val="20"/>
                          </w:rPr>
                          <w:t xml:space="preserve"> </w:t>
                        </w:r>
                        <w:r w:rsidRPr="002B3EC7">
                          <w:rPr>
                            <w:rFonts w:ascii="Times New Roman" w:hAnsi="Times New Roman" w:cs="Times New Roman" w:hint="eastAsia"/>
                            <w:color w:val="000000" w:themeColor="text1"/>
                            <w:kern w:val="24"/>
                            <w:sz w:val="20"/>
                            <w:szCs w:val="20"/>
                          </w:rPr>
                          <w:t xml:space="preserve">cent of its </w:t>
                        </w:r>
                        <w:ins w:id="551" w:author="Finalized" w:date="2017-04-17T11:02:00Z">
                          <w:r>
                            <w:rPr>
                              <w:rFonts w:ascii="Times New Roman" w:hAnsi="Times New Roman" w:cs="Times New Roman" w:hint="eastAsia"/>
                              <w:color w:val="000000" w:themeColor="text1"/>
                              <w:kern w:val="24"/>
                              <w:sz w:val="20"/>
                              <w:szCs w:val="20"/>
                            </w:rPr>
                            <w:t xml:space="preserve">nominal </w:t>
                          </w:r>
                        </w:ins>
                        <w:r w:rsidRPr="002B3EC7">
                          <w:rPr>
                            <w:rFonts w:ascii="Times New Roman" w:hAnsi="Times New Roman" w:cs="Times New Roman" w:hint="eastAsia"/>
                            <w:color w:val="000000" w:themeColor="text1"/>
                            <w:kern w:val="24"/>
                            <w:sz w:val="20"/>
                            <w:szCs w:val="20"/>
                          </w:rPr>
                          <w:t>capacity with reference fuel</w:t>
                        </w:r>
                      </w:p>
                    </w:txbxContent>
                  </v:textbox>
                </v:shape>
                <v:shape id="Organigramme : Processus 13" o:spid="_x0000_s1049" type="#_x0000_t109" style="position:absolute;left:-2884;top:34891;width:33127;height:52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vc974A&#10;AADbAAAADwAAAGRycy9kb3ducmV2LnhtbERPPYsCMRDtBf9DGMFOEwU9WY0iomBxjZ6FdsNm3F3c&#10;TNZN1PjvL4Vg+Xjfi1W0tXhS6yvHGkZDBYI4d6biQsPpbzeYgfAB2WDtmDS8ycNq2e0sMDPuxQd6&#10;HkMhUgj7DDWUITSZlD4vyaIfuoY4cVfXWgwJtoU0Lb5SuK3lWKmptFhxaiixoU1J+e34sBqkemwn&#10;avNrfs5bd9nn90hvGbXu9+J6DiJQDF/xx703GsZpbPqSfoBc/g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0L3Pe+AAAA2wAAAA8AAAAAAAAAAAAAAAAAmAIAAGRycy9kb3ducmV2&#10;LnhtbFBLBQYAAAAABAAEAPUAAACDAwAAAAA=&#10;" filled="f" strokecolor="black [3213]" strokeweight="1pt">
                  <v:textbox>
                    <w:txbxContent>
                      <w:p w14:paraId="297760BF" w14:textId="2ADB561A" w:rsidR="00404A68" w:rsidRPr="00112C70" w:rsidRDefault="00404A68" w:rsidP="00112C70">
                        <w:pPr>
                          <w:pStyle w:val="Web"/>
                          <w:spacing w:before="0" w:beforeAutospacing="0" w:after="0" w:afterAutospacing="0"/>
                          <w:jc w:val="center"/>
                          <w:rPr>
                            <w:rFonts w:ascii="Times New Roman" w:hAnsi="Times New Roman" w:cs="Times New Roman"/>
                          </w:rPr>
                        </w:pPr>
                        <w:ins w:id="552" w:author="Finalized" w:date="2017-05-17T11:03:00Z">
                          <w:r>
                            <w:rPr>
                              <w:rFonts w:ascii="Times New Roman" w:hAnsi="Times New Roman" w:cs="Times New Roman"/>
                              <w:color w:val="000000" w:themeColor="text1"/>
                              <w:kern w:val="24"/>
                              <w:sz w:val="20"/>
                              <w:szCs w:val="20"/>
                            </w:rPr>
                            <w:t xml:space="preserve">5.2.4. </w:t>
                          </w:r>
                        </w:ins>
                        <w:r w:rsidRPr="002B3EC7">
                          <w:rPr>
                            <w:rFonts w:ascii="Times New Roman" w:hAnsi="Times New Roman" w:cs="Times New Roman"/>
                            <w:color w:val="000000" w:themeColor="text1"/>
                            <w:kern w:val="24"/>
                            <w:sz w:val="20"/>
                            <w:szCs w:val="20"/>
                          </w:rPr>
                          <w:t xml:space="preserve">Drain and fill the tank with reference fuel at 40 </w:t>
                        </w:r>
                        <w:r w:rsidRPr="002B3EC7">
                          <w:rPr>
                            <w:rFonts w:ascii="Times New Roman" w:hAnsi="Times New Roman" w:cs="Times New Roman" w:hint="eastAsia"/>
                            <w:color w:val="000000" w:themeColor="text1"/>
                            <w:kern w:val="24"/>
                            <w:sz w:val="20"/>
                            <w:szCs w:val="20"/>
                          </w:rPr>
                          <w:t>per</w:t>
                        </w:r>
                        <w:r>
                          <w:rPr>
                            <w:rFonts w:ascii="Times New Roman" w:hAnsi="Times New Roman" w:cs="Times New Roman"/>
                            <w:color w:val="000000" w:themeColor="text1"/>
                            <w:kern w:val="24"/>
                            <w:sz w:val="20"/>
                            <w:szCs w:val="20"/>
                          </w:rPr>
                          <w:t xml:space="preserve"> </w:t>
                        </w:r>
                        <w:r w:rsidRPr="002B3EC7">
                          <w:rPr>
                            <w:rFonts w:ascii="Times New Roman" w:hAnsi="Times New Roman" w:cs="Times New Roman" w:hint="eastAsia"/>
                            <w:color w:val="000000" w:themeColor="text1"/>
                            <w:kern w:val="24"/>
                            <w:sz w:val="20"/>
                            <w:szCs w:val="20"/>
                          </w:rPr>
                          <w:t>cent</w:t>
                        </w:r>
                        <w:ins w:id="553" w:author="Finalized" w:date="2017-04-17T11:02:00Z">
                          <w:r w:rsidRPr="00307B96">
                            <w:rPr>
                              <w:rFonts w:ascii="Times New Roman" w:hAnsi="Times New Roman" w:cs="Times New Roman" w:hint="eastAsia"/>
                              <w:color w:val="000000" w:themeColor="text1"/>
                              <w:kern w:val="24"/>
                              <w:sz w:val="20"/>
                              <w:szCs w:val="20"/>
                            </w:rPr>
                            <w:t xml:space="preserve"> </w:t>
                          </w:r>
                          <w:r>
                            <w:rPr>
                              <w:rFonts w:ascii="Times New Roman" w:hAnsi="Times New Roman" w:cs="Times New Roman" w:hint="eastAsia"/>
                              <w:color w:val="000000" w:themeColor="text1"/>
                              <w:kern w:val="24"/>
                              <w:sz w:val="20"/>
                              <w:szCs w:val="20"/>
                            </w:rPr>
                            <w:t xml:space="preserve">of its </w:t>
                          </w:r>
                          <w:r>
                            <w:rPr>
                              <w:rFonts w:ascii="Times New Roman" w:hAnsi="Times New Roman" w:cs="Times New Roman" w:hint="eastAsia"/>
                              <w:color w:val="000000"/>
                              <w:kern w:val="24"/>
                              <w:sz w:val="20"/>
                              <w:szCs w:val="20"/>
                            </w:rPr>
                            <w:t>nominal capacity</w:t>
                          </w:r>
                        </w:ins>
                      </w:p>
                    </w:txbxContent>
                  </v:textbox>
                </v:shape>
                <w10:wrap type="topAndBottom"/>
              </v:group>
            </w:pict>
          </mc:Fallback>
        </mc:AlternateContent>
      </w:r>
      <w:r w:rsidR="00B36206">
        <w:rPr>
          <w:noProof/>
          <w:lang w:eastAsia="ja-JP"/>
        </w:rPr>
        <w:tab/>
      </w:r>
    </w:p>
    <w:p w14:paraId="3ED280A8" w14:textId="37BC9DA5" w:rsidR="00D95505" w:rsidRPr="00D95505" w:rsidRDefault="008E0036" w:rsidP="00D95505">
      <w:pPr>
        <w:pStyle w:val="SingleTxtG"/>
        <w:ind w:left="2268" w:hanging="1134"/>
        <w:rPr>
          <w:szCs w:val="24"/>
          <w:lang w:eastAsia="ja-JP"/>
        </w:rPr>
      </w:pPr>
      <w:r>
        <w:rPr>
          <w:szCs w:val="24"/>
          <w:lang w:eastAsia="ja-JP"/>
        </w:rPr>
        <w:t>5.2.1.</w:t>
      </w:r>
      <w:r w:rsidR="00D95505" w:rsidRPr="00D95505">
        <w:rPr>
          <w:rFonts w:hint="eastAsia"/>
          <w:szCs w:val="24"/>
          <w:lang w:eastAsia="ja-JP"/>
        </w:rPr>
        <w:tab/>
      </w:r>
      <w:ins w:id="512" w:author="Finalized" w:date="2017-05-17T11:04:00Z">
        <w:r w:rsidR="00724B19">
          <w:rPr>
            <w:szCs w:val="24"/>
            <w:lang w:eastAsia="ja-JP"/>
          </w:rPr>
          <w:t xml:space="preserve">The fuel tank system representative of a family shall be selected and mounted on a rig in a similar orientation as in the vehicle. </w:t>
        </w:r>
      </w:ins>
      <w:r w:rsidR="00D95505" w:rsidRPr="00D95505">
        <w:rPr>
          <w:szCs w:val="24"/>
          <w:lang w:eastAsia="ja-JP"/>
        </w:rPr>
        <w:t xml:space="preserve">The tank </w:t>
      </w:r>
      <w:r w:rsidR="009A5B7F">
        <w:rPr>
          <w:szCs w:val="24"/>
          <w:lang w:eastAsia="ja-JP"/>
        </w:rPr>
        <w:t>shall be</w:t>
      </w:r>
      <w:r w:rsidR="009A5B7F" w:rsidRPr="00D95505">
        <w:rPr>
          <w:szCs w:val="24"/>
          <w:lang w:eastAsia="ja-JP"/>
        </w:rPr>
        <w:t xml:space="preserve"> </w:t>
      </w:r>
      <w:r w:rsidR="00D95505" w:rsidRPr="00D95505">
        <w:rPr>
          <w:szCs w:val="24"/>
          <w:lang w:eastAsia="ja-JP"/>
        </w:rPr>
        <w:t xml:space="preserve">filled </w:t>
      </w:r>
      <w:ins w:id="513" w:author="Finalized" w:date="2017-05-17T11:04:00Z">
        <w:r w:rsidR="00724B19">
          <w:rPr>
            <w:szCs w:val="24"/>
            <w:lang w:eastAsia="ja-JP"/>
          </w:rPr>
          <w:t xml:space="preserve">to 40 ±2 per cent of its nominal capacity </w:t>
        </w:r>
      </w:ins>
      <w:r w:rsidR="00D95505" w:rsidRPr="00D95505">
        <w:rPr>
          <w:szCs w:val="24"/>
          <w:lang w:eastAsia="ja-JP"/>
        </w:rPr>
        <w:t xml:space="preserve">with </w:t>
      </w:r>
      <w:del w:id="514" w:author="Finalized" w:date="2017-05-17T11:05:00Z">
        <w:r w:rsidR="00D95505" w:rsidRPr="00D95505" w:rsidDel="00724B19">
          <w:rPr>
            <w:szCs w:val="24"/>
            <w:lang w:eastAsia="ja-JP"/>
          </w:rPr>
          <w:delText xml:space="preserve">fresh </w:delText>
        </w:r>
      </w:del>
      <w:r w:rsidR="00D95505" w:rsidRPr="00D95505">
        <w:rPr>
          <w:szCs w:val="24"/>
          <w:lang w:eastAsia="ja-JP"/>
        </w:rPr>
        <w:t>reference fuel at a temperature of 18</w:t>
      </w:r>
      <w:r>
        <w:rPr>
          <w:szCs w:val="24"/>
          <w:lang w:eastAsia="ja-JP"/>
        </w:rPr>
        <w:t xml:space="preserve"> </w:t>
      </w:r>
      <w:r w:rsidR="00D95505" w:rsidRPr="00D95505">
        <w:rPr>
          <w:szCs w:val="24"/>
          <w:lang w:eastAsia="ja-JP"/>
        </w:rPr>
        <w:t>°C</w:t>
      </w:r>
      <w:r w:rsidR="009948E5">
        <w:rPr>
          <w:szCs w:val="24"/>
          <w:lang w:eastAsia="ja-JP"/>
        </w:rPr>
        <w:t> </w:t>
      </w:r>
      <w:r w:rsidR="00D95505" w:rsidRPr="00D95505">
        <w:rPr>
          <w:szCs w:val="24"/>
          <w:lang w:eastAsia="ja-JP"/>
        </w:rPr>
        <w:t>±</w:t>
      </w:r>
      <w:r w:rsidR="00E34D55">
        <w:rPr>
          <w:rFonts w:hint="eastAsia"/>
          <w:szCs w:val="24"/>
          <w:lang w:eastAsia="ja-JP"/>
        </w:rPr>
        <w:t>2</w:t>
      </w:r>
      <w:r w:rsidR="00E34D55" w:rsidRPr="00D95505">
        <w:rPr>
          <w:szCs w:val="24"/>
          <w:lang w:eastAsia="ja-JP"/>
        </w:rPr>
        <w:t xml:space="preserve"> </w:t>
      </w:r>
      <w:r w:rsidR="00D95505" w:rsidRPr="00D95505">
        <w:rPr>
          <w:szCs w:val="24"/>
          <w:lang w:eastAsia="ja-JP"/>
        </w:rPr>
        <w:t xml:space="preserve">°C. </w:t>
      </w:r>
      <w:del w:id="515" w:author="Finalized" w:date="2017-05-17T11:04:00Z">
        <w:r w:rsidR="00D95505" w:rsidRPr="00D95505" w:rsidDel="00724B19">
          <w:rPr>
            <w:szCs w:val="24"/>
            <w:lang w:eastAsia="ja-JP"/>
          </w:rPr>
          <w:delText xml:space="preserve">The tank </w:delText>
        </w:r>
        <w:r w:rsidR="009A5B7F" w:rsidDel="00724B19">
          <w:rPr>
            <w:szCs w:val="24"/>
            <w:lang w:eastAsia="ja-JP"/>
          </w:rPr>
          <w:delText>shall be</w:delText>
        </w:r>
        <w:r w:rsidR="009A5B7F" w:rsidRPr="00D95505" w:rsidDel="00724B19">
          <w:rPr>
            <w:szCs w:val="24"/>
            <w:lang w:eastAsia="ja-JP"/>
          </w:rPr>
          <w:delText xml:space="preserve"> </w:delText>
        </w:r>
        <w:r w:rsidR="00D95505" w:rsidRPr="00D95505" w:rsidDel="00724B19">
          <w:rPr>
            <w:szCs w:val="24"/>
            <w:lang w:eastAsia="ja-JP"/>
          </w:rPr>
          <w:delText xml:space="preserve">filled </w:delText>
        </w:r>
        <w:r w:rsidR="007839A8" w:rsidDel="00724B19">
          <w:rPr>
            <w:szCs w:val="24"/>
            <w:lang w:eastAsia="ja-JP"/>
          </w:rPr>
          <w:delText>to</w:delText>
        </w:r>
        <w:r w:rsidR="007839A8" w:rsidRPr="00D95505" w:rsidDel="00724B19">
          <w:rPr>
            <w:szCs w:val="24"/>
            <w:lang w:eastAsia="ja-JP"/>
          </w:rPr>
          <w:delText xml:space="preserve"> </w:delText>
        </w:r>
        <w:r w:rsidR="00D95505" w:rsidRPr="00D95505" w:rsidDel="00724B19">
          <w:rPr>
            <w:szCs w:val="24"/>
            <w:lang w:eastAsia="ja-JP"/>
          </w:rPr>
          <w:delText xml:space="preserve">40 </w:delText>
        </w:r>
        <w:r w:rsidR="009948E5" w:rsidDel="00724B19">
          <w:rPr>
            <w:szCs w:val="24"/>
            <w:lang w:eastAsia="ja-JP"/>
          </w:rPr>
          <w:delText>±</w:delText>
        </w:r>
        <w:r w:rsidR="00D95505" w:rsidRPr="00D95505" w:rsidDel="00724B19">
          <w:rPr>
            <w:szCs w:val="24"/>
            <w:lang w:eastAsia="ja-JP"/>
          </w:rPr>
          <w:delText xml:space="preserve">2 </w:delText>
        </w:r>
        <w:r w:rsidR="009A5B7F" w:rsidDel="00724B19">
          <w:rPr>
            <w:szCs w:val="24"/>
            <w:lang w:eastAsia="ja-JP"/>
          </w:rPr>
          <w:delText>per cent</w:delText>
        </w:r>
        <w:r w:rsidR="009A5B7F" w:rsidRPr="00D95505" w:rsidDel="00724B19">
          <w:rPr>
            <w:szCs w:val="24"/>
            <w:lang w:eastAsia="ja-JP"/>
          </w:rPr>
          <w:delText xml:space="preserve"> </w:delText>
        </w:r>
        <w:r w:rsidR="00D95505" w:rsidRPr="00D95505" w:rsidDel="00724B19">
          <w:rPr>
            <w:szCs w:val="24"/>
            <w:lang w:eastAsia="ja-JP"/>
          </w:rPr>
          <w:delText>of the nominal tank capacity.</w:delText>
        </w:r>
        <w:r w:rsidR="0031388B" w:rsidDel="00724B19">
          <w:rPr>
            <w:szCs w:val="24"/>
            <w:lang w:eastAsia="ja-JP"/>
          </w:rPr>
          <w:delText xml:space="preserve"> </w:delText>
        </w:r>
      </w:del>
      <w:r w:rsidR="003356B6">
        <w:rPr>
          <w:szCs w:val="24"/>
          <w:lang w:eastAsia="ja-JP"/>
        </w:rPr>
        <w:t>T</w:t>
      </w:r>
      <w:r w:rsidR="00D95505" w:rsidRPr="00D95505">
        <w:rPr>
          <w:szCs w:val="24"/>
          <w:lang w:eastAsia="ja-JP"/>
        </w:rPr>
        <w:t xml:space="preserve">he rig with the fuel </w:t>
      </w:r>
      <w:r w:rsidR="009A55EE">
        <w:rPr>
          <w:rFonts w:hint="eastAsia"/>
          <w:szCs w:val="24"/>
          <w:lang w:eastAsia="ja-JP"/>
        </w:rPr>
        <w:t xml:space="preserve">tank </w:t>
      </w:r>
      <w:r w:rsidR="00D95505" w:rsidRPr="00D95505">
        <w:rPr>
          <w:szCs w:val="24"/>
          <w:lang w:eastAsia="ja-JP"/>
        </w:rPr>
        <w:t xml:space="preserve">system </w:t>
      </w:r>
      <w:r w:rsidR="003356B6">
        <w:rPr>
          <w:szCs w:val="24"/>
          <w:lang w:eastAsia="ja-JP"/>
        </w:rPr>
        <w:t>shall be</w:t>
      </w:r>
      <w:r w:rsidR="003356B6" w:rsidRPr="00D95505">
        <w:rPr>
          <w:szCs w:val="24"/>
          <w:lang w:eastAsia="ja-JP"/>
        </w:rPr>
        <w:t xml:space="preserve"> </w:t>
      </w:r>
      <w:r w:rsidR="00D95505" w:rsidRPr="00D95505">
        <w:rPr>
          <w:szCs w:val="24"/>
          <w:lang w:eastAsia="ja-JP"/>
        </w:rPr>
        <w:t>placed in a room with a controlled temperature of 40</w:t>
      </w:r>
      <w:r w:rsidR="009948E5">
        <w:rPr>
          <w:szCs w:val="24"/>
          <w:lang w:eastAsia="ja-JP"/>
        </w:rPr>
        <w:t xml:space="preserve"> </w:t>
      </w:r>
      <w:r w:rsidR="00D95505" w:rsidRPr="00D95505">
        <w:rPr>
          <w:szCs w:val="24"/>
          <w:lang w:eastAsia="ja-JP"/>
        </w:rPr>
        <w:t xml:space="preserve">°C </w:t>
      </w:r>
      <w:r w:rsidR="009948E5">
        <w:rPr>
          <w:szCs w:val="24"/>
          <w:lang w:eastAsia="ja-JP"/>
        </w:rPr>
        <w:t>±</w:t>
      </w:r>
      <w:r>
        <w:rPr>
          <w:szCs w:val="24"/>
          <w:lang w:eastAsia="ja-JP"/>
        </w:rPr>
        <w:t>2 °C for 3 weeks.</w:t>
      </w:r>
    </w:p>
    <w:p w14:paraId="2C9E8B4B" w14:textId="5A8D523C" w:rsidR="00D95505" w:rsidRPr="00D95505" w:rsidRDefault="008E0036" w:rsidP="00D95505">
      <w:pPr>
        <w:pStyle w:val="SingleTxtG"/>
        <w:ind w:left="2268" w:hanging="1134"/>
        <w:rPr>
          <w:szCs w:val="24"/>
          <w:lang w:eastAsia="ja-JP"/>
        </w:rPr>
      </w:pPr>
      <w:r>
        <w:rPr>
          <w:szCs w:val="24"/>
          <w:lang w:eastAsia="ja-JP"/>
        </w:rPr>
        <w:t>5.2.2.</w:t>
      </w:r>
      <w:r w:rsidR="00D95505" w:rsidRPr="00D95505">
        <w:rPr>
          <w:szCs w:val="24"/>
          <w:lang w:eastAsia="ja-JP"/>
        </w:rPr>
        <w:tab/>
        <w:t xml:space="preserve">At the end of the </w:t>
      </w:r>
      <w:r w:rsidR="00280910">
        <w:rPr>
          <w:szCs w:val="24"/>
          <w:lang w:eastAsia="ja-JP"/>
        </w:rPr>
        <w:t xml:space="preserve">third </w:t>
      </w:r>
      <w:r w:rsidR="00D95505" w:rsidRPr="00D95505">
        <w:rPr>
          <w:szCs w:val="24"/>
          <w:lang w:eastAsia="ja-JP"/>
        </w:rPr>
        <w:t xml:space="preserve">week, the tank </w:t>
      </w:r>
      <w:r w:rsidR="003356B6">
        <w:rPr>
          <w:szCs w:val="24"/>
          <w:lang w:eastAsia="ja-JP"/>
        </w:rPr>
        <w:t>shall be</w:t>
      </w:r>
      <w:r w:rsidR="003356B6" w:rsidRPr="00D95505">
        <w:rPr>
          <w:szCs w:val="24"/>
          <w:lang w:eastAsia="ja-JP"/>
        </w:rPr>
        <w:t xml:space="preserve"> </w:t>
      </w:r>
      <w:r w:rsidR="00D95505" w:rsidRPr="00D95505">
        <w:rPr>
          <w:szCs w:val="24"/>
          <w:lang w:eastAsia="ja-JP"/>
        </w:rPr>
        <w:t xml:space="preserve">drained and refilled with </w:t>
      </w:r>
      <w:del w:id="516" w:author="Finalized" w:date="2017-05-17T11:05:00Z">
        <w:r w:rsidR="00D95505" w:rsidRPr="00D95505" w:rsidDel="00724B19">
          <w:rPr>
            <w:szCs w:val="24"/>
            <w:lang w:eastAsia="ja-JP"/>
          </w:rPr>
          <w:delText xml:space="preserve">fresh </w:delText>
        </w:r>
      </w:del>
      <w:r w:rsidR="00D95505" w:rsidRPr="00D95505">
        <w:rPr>
          <w:szCs w:val="24"/>
          <w:lang w:eastAsia="ja-JP"/>
        </w:rPr>
        <w:t>reference fuel at a temperature of 18</w:t>
      </w:r>
      <w:r w:rsidR="009948E5">
        <w:rPr>
          <w:szCs w:val="24"/>
          <w:lang w:eastAsia="ja-JP"/>
        </w:rPr>
        <w:t xml:space="preserve"> </w:t>
      </w:r>
      <w:r w:rsidR="00D95505" w:rsidRPr="00D95505">
        <w:rPr>
          <w:szCs w:val="24"/>
          <w:lang w:eastAsia="ja-JP"/>
        </w:rPr>
        <w:t>°C</w:t>
      </w:r>
      <w:r w:rsidR="009948E5">
        <w:rPr>
          <w:szCs w:val="24"/>
          <w:lang w:eastAsia="ja-JP"/>
        </w:rPr>
        <w:t xml:space="preserve"> </w:t>
      </w:r>
      <w:r w:rsidR="00D95505" w:rsidRPr="00D95505">
        <w:rPr>
          <w:szCs w:val="24"/>
          <w:lang w:eastAsia="ja-JP"/>
        </w:rPr>
        <w:t>±</w:t>
      </w:r>
      <w:r w:rsidR="00E56050">
        <w:rPr>
          <w:rFonts w:hint="eastAsia"/>
          <w:szCs w:val="24"/>
          <w:lang w:eastAsia="ja-JP"/>
        </w:rPr>
        <w:t>2</w:t>
      </w:r>
      <w:r w:rsidR="00E34D55" w:rsidRPr="00D95505">
        <w:rPr>
          <w:szCs w:val="24"/>
          <w:lang w:eastAsia="ja-JP"/>
        </w:rPr>
        <w:t xml:space="preserve"> </w:t>
      </w:r>
      <w:r w:rsidR="00D95505" w:rsidRPr="00D95505">
        <w:rPr>
          <w:szCs w:val="24"/>
          <w:lang w:eastAsia="ja-JP"/>
        </w:rPr>
        <w:t xml:space="preserve">°C </w:t>
      </w:r>
      <w:r w:rsidR="007839A8">
        <w:rPr>
          <w:szCs w:val="24"/>
          <w:lang w:eastAsia="ja-JP"/>
        </w:rPr>
        <w:t>to</w:t>
      </w:r>
      <w:r w:rsidR="007839A8" w:rsidRPr="00D95505">
        <w:rPr>
          <w:szCs w:val="24"/>
          <w:lang w:eastAsia="ja-JP"/>
        </w:rPr>
        <w:t xml:space="preserve"> </w:t>
      </w:r>
      <w:r w:rsidR="00D95505" w:rsidRPr="00D95505">
        <w:rPr>
          <w:szCs w:val="24"/>
          <w:lang w:eastAsia="ja-JP"/>
        </w:rPr>
        <w:t xml:space="preserve">40 </w:t>
      </w:r>
      <w:r w:rsidR="009948E5">
        <w:rPr>
          <w:szCs w:val="24"/>
          <w:lang w:eastAsia="ja-JP"/>
        </w:rPr>
        <w:t>±</w:t>
      </w:r>
      <w:r w:rsidR="00D95505" w:rsidRPr="00D95505">
        <w:rPr>
          <w:szCs w:val="24"/>
          <w:lang w:eastAsia="ja-JP"/>
        </w:rPr>
        <w:t xml:space="preserve">2 </w:t>
      </w:r>
      <w:r w:rsidR="003356B6">
        <w:rPr>
          <w:szCs w:val="24"/>
          <w:lang w:eastAsia="ja-JP"/>
        </w:rPr>
        <w:t>per cent</w:t>
      </w:r>
      <w:r w:rsidR="003356B6" w:rsidRPr="00D95505">
        <w:rPr>
          <w:szCs w:val="24"/>
          <w:lang w:eastAsia="ja-JP"/>
        </w:rPr>
        <w:t xml:space="preserve"> </w:t>
      </w:r>
      <w:r w:rsidR="00D95505" w:rsidRPr="00D95505">
        <w:rPr>
          <w:szCs w:val="24"/>
          <w:lang w:eastAsia="ja-JP"/>
        </w:rPr>
        <w:t xml:space="preserve">of </w:t>
      </w:r>
      <w:ins w:id="517" w:author="Finalized" w:date="2017-05-17T11:05:00Z">
        <w:r w:rsidR="00724B19">
          <w:rPr>
            <w:szCs w:val="24"/>
            <w:lang w:eastAsia="ja-JP"/>
          </w:rPr>
          <w:t>its</w:t>
        </w:r>
        <w:r w:rsidR="00724B19" w:rsidRPr="00D95505">
          <w:rPr>
            <w:szCs w:val="24"/>
            <w:lang w:eastAsia="ja-JP"/>
          </w:rPr>
          <w:t xml:space="preserve"> </w:t>
        </w:r>
      </w:ins>
      <w:del w:id="518" w:author="Finalized" w:date="2017-05-17T11:05:00Z">
        <w:r w:rsidR="00D95505" w:rsidRPr="00D95505" w:rsidDel="00724B19">
          <w:rPr>
            <w:szCs w:val="24"/>
            <w:lang w:eastAsia="ja-JP"/>
          </w:rPr>
          <w:delText xml:space="preserve">the </w:delText>
        </w:r>
      </w:del>
      <w:r w:rsidR="00D95505" w:rsidRPr="00D95505">
        <w:rPr>
          <w:szCs w:val="24"/>
          <w:lang w:eastAsia="ja-JP"/>
        </w:rPr>
        <w:t>nominal tank capacity.</w:t>
      </w:r>
    </w:p>
    <w:p w14:paraId="5952830D" w14:textId="094AD948" w:rsidR="00D95505" w:rsidRPr="00D95505" w:rsidRDefault="00D95505" w:rsidP="00D95505">
      <w:pPr>
        <w:pStyle w:val="SingleTxtG"/>
        <w:ind w:left="2268"/>
        <w:rPr>
          <w:szCs w:val="24"/>
          <w:lang w:eastAsia="ja-JP"/>
        </w:rPr>
      </w:pPr>
      <w:r w:rsidRPr="00D95505">
        <w:rPr>
          <w:szCs w:val="24"/>
          <w:lang w:eastAsia="ja-JP"/>
        </w:rPr>
        <w:t xml:space="preserve">Within 6 to 36 hours, the rig with the fuel </w:t>
      </w:r>
      <w:r w:rsidR="009A55EE">
        <w:rPr>
          <w:rFonts w:hint="eastAsia"/>
          <w:szCs w:val="24"/>
          <w:lang w:eastAsia="ja-JP"/>
        </w:rPr>
        <w:t xml:space="preserve">tank </w:t>
      </w:r>
      <w:r w:rsidRPr="00D95505">
        <w:rPr>
          <w:szCs w:val="24"/>
          <w:lang w:eastAsia="ja-JP"/>
        </w:rPr>
        <w:t xml:space="preserve">system </w:t>
      </w:r>
      <w:r w:rsidR="00062D85">
        <w:rPr>
          <w:szCs w:val="24"/>
          <w:lang w:eastAsia="ja-JP"/>
        </w:rPr>
        <w:t>shall be</w:t>
      </w:r>
      <w:r w:rsidR="00062D85" w:rsidRPr="00D95505">
        <w:rPr>
          <w:szCs w:val="24"/>
          <w:lang w:eastAsia="ja-JP"/>
        </w:rPr>
        <w:t xml:space="preserve"> </w:t>
      </w:r>
      <w:r w:rsidRPr="00D95505">
        <w:rPr>
          <w:szCs w:val="24"/>
          <w:lang w:eastAsia="ja-JP"/>
        </w:rPr>
        <w:t>placed in a</w:t>
      </w:r>
      <w:r w:rsidR="00EC7B11">
        <w:rPr>
          <w:szCs w:val="24"/>
          <w:lang w:eastAsia="ja-JP"/>
        </w:rPr>
        <w:t>n</w:t>
      </w:r>
      <w:r w:rsidRPr="00D95505">
        <w:rPr>
          <w:szCs w:val="24"/>
          <w:lang w:eastAsia="ja-JP"/>
        </w:rPr>
        <w:t xml:space="preserve"> </w:t>
      </w:r>
      <w:r w:rsidR="00FD1F4E">
        <w:rPr>
          <w:rFonts w:hint="eastAsia"/>
          <w:szCs w:val="24"/>
          <w:lang w:eastAsia="ja-JP"/>
        </w:rPr>
        <w:t>enclosure</w:t>
      </w:r>
      <w:r w:rsidR="00556543">
        <w:rPr>
          <w:szCs w:val="24"/>
          <w:lang w:eastAsia="ja-JP"/>
        </w:rPr>
        <w:t xml:space="preserve">. The last 6 hours of this period shall be </w:t>
      </w:r>
      <w:r w:rsidR="00062D85">
        <w:rPr>
          <w:szCs w:val="24"/>
          <w:lang w:eastAsia="ja-JP"/>
        </w:rPr>
        <w:t>at a</w:t>
      </w:r>
      <w:r w:rsidR="00556543">
        <w:rPr>
          <w:szCs w:val="24"/>
          <w:lang w:eastAsia="ja-JP"/>
        </w:rPr>
        <w:t>n ambient</w:t>
      </w:r>
      <w:r w:rsidR="00062D85">
        <w:rPr>
          <w:szCs w:val="24"/>
          <w:lang w:eastAsia="ja-JP"/>
        </w:rPr>
        <w:t xml:space="preserve"> temperature of 20</w:t>
      </w:r>
      <w:r w:rsidR="006062F8">
        <w:rPr>
          <w:szCs w:val="24"/>
          <w:lang w:eastAsia="ja-JP"/>
        </w:rPr>
        <w:t> </w:t>
      </w:r>
      <w:r w:rsidR="009948E5">
        <w:rPr>
          <w:szCs w:val="24"/>
          <w:lang w:eastAsia="ja-JP"/>
        </w:rPr>
        <w:t xml:space="preserve">°C </w:t>
      </w:r>
      <w:r w:rsidR="00062D85">
        <w:rPr>
          <w:szCs w:val="24"/>
          <w:lang w:eastAsia="ja-JP"/>
        </w:rPr>
        <w:t>±2 °C</w:t>
      </w:r>
      <w:r w:rsidR="006062F8">
        <w:rPr>
          <w:szCs w:val="24"/>
          <w:lang w:eastAsia="ja-JP"/>
        </w:rPr>
        <w:t xml:space="preserve">. </w:t>
      </w:r>
      <w:r w:rsidR="00556543">
        <w:rPr>
          <w:szCs w:val="24"/>
          <w:lang w:eastAsia="ja-JP"/>
        </w:rPr>
        <w:t>In the enclosure, a</w:t>
      </w:r>
      <w:r w:rsidRPr="00D95505">
        <w:rPr>
          <w:szCs w:val="24"/>
          <w:lang w:eastAsia="ja-JP"/>
        </w:rPr>
        <w:t xml:space="preserve"> diurnal procedure </w:t>
      </w:r>
      <w:r w:rsidR="006062F8">
        <w:rPr>
          <w:szCs w:val="24"/>
          <w:lang w:eastAsia="ja-JP"/>
        </w:rPr>
        <w:t>shall be</w:t>
      </w:r>
      <w:r w:rsidR="006062F8" w:rsidRPr="00D95505">
        <w:rPr>
          <w:szCs w:val="24"/>
          <w:lang w:eastAsia="ja-JP"/>
        </w:rPr>
        <w:t xml:space="preserve"> </w:t>
      </w:r>
      <w:r w:rsidRPr="00D95505">
        <w:rPr>
          <w:szCs w:val="24"/>
          <w:lang w:eastAsia="ja-JP"/>
        </w:rPr>
        <w:t xml:space="preserve">performed over </w:t>
      </w:r>
      <w:ins w:id="519" w:author="Finalized" w:date="2017-05-17T11:06:00Z">
        <w:r w:rsidR="00724B19">
          <w:rPr>
            <w:szCs w:val="24"/>
            <w:lang w:eastAsia="ja-JP"/>
          </w:rPr>
          <w:t>the</w:t>
        </w:r>
        <w:r w:rsidR="00724B19" w:rsidRPr="00D95505">
          <w:rPr>
            <w:szCs w:val="24"/>
            <w:lang w:eastAsia="ja-JP"/>
          </w:rPr>
          <w:t xml:space="preserve"> </w:t>
        </w:r>
      </w:ins>
      <w:del w:id="520" w:author="Finalized" w:date="2017-05-17T11:06:00Z">
        <w:r w:rsidRPr="00D95505" w:rsidDel="00724B19">
          <w:rPr>
            <w:szCs w:val="24"/>
            <w:lang w:eastAsia="ja-JP"/>
          </w:rPr>
          <w:delText xml:space="preserve">a </w:delText>
        </w:r>
      </w:del>
      <w:r w:rsidR="00304E1C" w:rsidRPr="00304E1C">
        <w:rPr>
          <w:rFonts w:hint="eastAsia"/>
          <w:szCs w:val="24"/>
          <w:lang w:eastAsia="ja-JP"/>
        </w:rPr>
        <w:t xml:space="preserve">first </w:t>
      </w:r>
      <w:del w:id="521" w:author="Finalized" w:date="2017-05-17T11:07:00Z">
        <w:r w:rsidRPr="00304E1C" w:rsidDel="00724B19">
          <w:rPr>
            <w:szCs w:val="24"/>
            <w:lang w:eastAsia="ja-JP"/>
          </w:rPr>
          <w:delText xml:space="preserve">period of 24 </w:delText>
        </w:r>
      </w:del>
      <w:ins w:id="522" w:author="Finalized" w:date="2017-05-17T11:07:00Z">
        <w:r w:rsidR="00724B19" w:rsidRPr="00304E1C">
          <w:rPr>
            <w:szCs w:val="24"/>
            <w:lang w:eastAsia="ja-JP"/>
          </w:rPr>
          <w:t>24</w:t>
        </w:r>
        <w:r w:rsidR="00724B19">
          <w:rPr>
            <w:rFonts w:hint="eastAsia"/>
            <w:szCs w:val="24"/>
            <w:lang w:eastAsia="ja-JP"/>
          </w:rPr>
          <w:t>-</w:t>
        </w:r>
      </w:ins>
      <w:r w:rsidRPr="00304E1C">
        <w:rPr>
          <w:szCs w:val="24"/>
          <w:lang w:eastAsia="ja-JP"/>
        </w:rPr>
        <w:t>hour</w:t>
      </w:r>
      <w:del w:id="523" w:author="Finalized" w:date="2017-05-17T11:07:00Z">
        <w:r w:rsidRPr="00304E1C" w:rsidDel="00724B19">
          <w:rPr>
            <w:szCs w:val="24"/>
            <w:lang w:eastAsia="ja-JP"/>
          </w:rPr>
          <w:delText>s</w:delText>
        </w:r>
        <w:r w:rsidR="00304E1C" w:rsidDel="00724B19">
          <w:rPr>
            <w:rFonts w:hint="eastAsia"/>
            <w:szCs w:val="24"/>
            <w:lang w:eastAsia="ja-JP"/>
          </w:rPr>
          <w:delText xml:space="preserve"> </w:delText>
        </w:r>
      </w:del>
      <w:ins w:id="524" w:author="Finalized" w:date="2017-05-17T11:07:00Z">
        <w:r w:rsidR="00724B19">
          <w:rPr>
            <w:rFonts w:hint="eastAsia"/>
            <w:szCs w:val="24"/>
            <w:lang w:eastAsia="ja-JP"/>
          </w:rPr>
          <w:t xml:space="preserve"> period </w:t>
        </w:r>
      </w:ins>
      <w:r w:rsidR="00304E1C">
        <w:rPr>
          <w:rFonts w:hint="eastAsia"/>
          <w:szCs w:val="24"/>
          <w:lang w:eastAsia="ja-JP"/>
        </w:rPr>
        <w:t>of</w:t>
      </w:r>
      <w:r w:rsidRPr="00304E1C">
        <w:rPr>
          <w:szCs w:val="24"/>
          <w:lang w:eastAsia="ja-JP"/>
        </w:rPr>
        <w:t xml:space="preserve"> the procedure described </w:t>
      </w:r>
      <w:r w:rsidR="006062F8" w:rsidRPr="00304E1C">
        <w:rPr>
          <w:szCs w:val="24"/>
          <w:lang w:eastAsia="ja-JP"/>
        </w:rPr>
        <w:t xml:space="preserve">in </w:t>
      </w:r>
      <w:r w:rsidRPr="00304E1C">
        <w:rPr>
          <w:szCs w:val="24"/>
          <w:lang w:eastAsia="ja-JP"/>
        </w:rPr>
        <w:t xml:space="preserve">paragraph </w:t>
      </w:r>
      <w:del w:id="525" w:author="Finalized" w:date="2017-03-28T16:53:00Z">
        <w:r w:rsidRPr="00304E1C" w:rsidDel="00D26D93">
          <w:rPr>
            <w:szCs w:val="24"/>
            <w:lang w:eastAsia="ja-JP"/>
          </w:rPr>
          <w:delText>5.</w:delText>
        </w:r>
        <w:r w:rsidR="00304E1C" w:rsidRPr="00304E1C" w:rsidDel="00D26D93">
          <w:rPr>
            <w:rFonts w:hint="eastAsia"/>
            <w:szCs w:val="24"/>
            <w:lang w:eastAsia="ja-JP"/>
          </w:rPr>
          <w:delText>3.9.</w:delText>
        </w:r>
      </w:del>
      <w:ins w:id="526" w:author="Finalized" w:date="2017-03-28T16:53:00Z">
        <w:r w:rsidR="00003089">
          <w:rPr>
            <w:rFonts w:hint="eastAsia"/>
            <w:szCs w:val="24"/>
            <w:lang w:eastAsia="ja-JP"/>
          </w:rPr>
          <w:t>6.</w:t>
        </w:r>
      </w:ins>
      <w:ins w:id="527" w:author="Finalized" w:date="2017-04-17T16:10:00Z">
        <w:r w:rsidR="00003089">
          <w:rPr>
            <w:rFonts w:hint="eastAsia"/>
            <w:szCs w:val="24"/>
            <w:lang w:eastAsia="ja-JP"/>
          </w:rPr>
          <w:t>5</w:t>
        </w:r>
      </w:ins>
      <w:ins w:id="528" w:author="Finalized" w:date="2017-03-28T16:53:00Z">
        <w:r w:rsidR="00D26D93">
          <w:rPr>
            <w:rFonts w:hint="eastAsia"/>
            <w:szCs w:val="24"/>
            <w:lang w:eastAsia="ja-JP"/>
          </w:rPr>
          <w:t>.9.</w:t>
        </w:r>
      </w:ins>
      <w:r w:rsidRPr="00304E1C">
        <w:rPr>
          <w:szCs w:val="24"/>
          <w:lang w:eastAsia="ja-JP"/>
        </w:rPr>
        <w:t xml:space="preserve"> </w:t>
      </w:r>
      <w:proofErr w:type="gramStart"/>
      <w:r w:rsidRPr="00304E1C">
        <w:rPr>
          <w:szCs w:val="24"/>
          <w:lang w:eastAsia="ja-JP"/>
        </w:rPr>
        <w:t>of</w:t>
      </w:r>
      <w:proofErr w:type="gramEnd"/>
      <w:r w:rsidRPr="00304E1C">
        <w:rPr>
          <w:szCs w:val="24"/>
          <w:lang w:eastAsia="ja-JP"/>
        </w:rPr>
        <w:t xml:space="preserve"> </w:t>
      </w:r>
      <w:r w:rsidR="00304E1C" w:rsidRPr="00304E1C">
        <w:rPr>
          <w:rFonts w:hint="eastAsia"/>
          <w:szCs w:val="24"/>
          <w:lang w:eastAsia="ja-JP"/>
        </w:rPr>
        <w:t xml:space="preserve">this </w:t>
      </w:r>
      <w:r w:rsidR="003A27E2">
        <w:rPr>
          <w:szCs w:val="24"/>
          <w:lang w:eastAsia="ja-JP"/>
        </w:rPr>
        <w:t>a</w:t>
      </w:r>
      <w:r w:rsidR="003A27E2" w:rsidRPr="00304E1C">
        <w:rPr>
          <w:szCs w:val="24"/>
          <w:lang w:eastAsia="ja-JP"/>
        </w:rPr>
        <w:t>nnex</w:t>
      </w:r>
      <w:r w:rsidR="00304E1C" w:rsidRPr="00304E1C">
        <w:rPr>
          <w:rFonts w:hint="eastAsia"/>
          <w:szCs w:val="24"/>
          <w:lang w:eastAsia="ja-JP"/>
        </w:rPr>
        <w:t xml:space="preserve">. </w:t>
      </w:r>
      <w:r w:rsidRPr="00304E1C">
        <w:rPr>
          <w:szCs w:val="24"/>
          <w:lang w:eastAsia="ja-JP"/>
        </w:rPr>
        <w:t xml:space="preserve">The fuel </w:t>
      </w:r>
      <w:r w:rsidR="009A55EE">
        <w:rPr>
          <w:rFonts w:hint="eastAsia"/>
          <w:szCs w:val="24"/>
          <w:lang w:eastAsia="ja-JP"/>
        </w:rPr>
        <w:t xml:space="preserve">tank </w:t>
      </w:r>
      <w:r w:rsidRPr="00304E1C">
        <w:rPr>
          <w:szCs w:val="24"/>
          <w:lang w:eastAsia="ja-JP"/>
        </w:rPr>
        <w:t xml:space="preserve">system </w:t>
      </w:r>
      <w:r w:rsidR="006062F8" w:rsidRPr="00304E1C">
        <w:rPr>
          <w:szCs w:val="24"/>
          <w:lang w:eastAsia="ja-JP"/>
        </w:rPr>
        <w:t xml:space="preserve">shall be </w:t>
      </w:r>
      <w:r w:rsidRPr="00304E1C">
        <w:rPr>
          <w:szCs w:val="24"/>
          <w:lang w:eastAsia="ja-JP"/>
        </w:rPr>
        <w:t xml:space="preserve">vented to the outside of the </w:t>
      </w:r>
      <w:r w:rsidR="00EC7B11" w:rsidRPr="00304E1C">
        <w:rPr>
          <w:szCs w:val="24"/>
          <w:lang w:eastAsia="ja-JP"/>
        </w:rPr>
        <w:t>enclosure</w:t>
      </w:r>
      <w:r w:rsidRPr="00304E1C">
        <w:rPr>
          <w:szCs w:val="24"/>
          <w:lang w:eastAsia="ja-JP"/>
        </w:rPr>
        <w:t xml:space="preserve"> to eliminate the possibility of the tank venting emissions being counted as permeation. The HC emissions </w:t>
      </w:r>
      <w:r w:rsidR="006062F8">
        <w:rPr>
          <w:szCs w:val="24"/>
          <w:lang w:eastAsia="ja-JP"/>
        </w:rPr>
        <w:t>shall be</w:t>
      </w:r>
      <w:r w:rsidR="006062F8" w:rsidRPr="00D95505">
        <w:rPr>
          <w:szCs w:val="24"/>
          <w:lang w:eastAsia="ja-JP"/>
        </w:rPr>
        <w:t xml:space="preserve"> </w:t>
      </w:r>
      <w:r w:rsidRPr="00D95505">
        <w:rPr>
          <w:szCs w:val="24"/>
          <w:lang w:eastAsia="ja-JP"/>
        </w:rPr>
        <w:t xml:space="preserve">measured and the value </w:t>
      </w:r>
      <w:r w:rsidR="006062F8">
        <w:rPr>
          <w:szCs w:val="24"/>
          <w:lang w:eastAsia="ja-JP"/>
        </w:rPr>
        <w:t>shall be</w:t>
      </w:r>
      <w:r w:rsidR="006062F8" w:rsidRPr="00D95505">
        <w:rPr>
          <w:szCs w:val="24"/>
          <w:lang w:eastAsia="ja-JP"/>
        </w:rPr>
        <w:t xml:space="preserve"> </w:t>
      </w:r>
      <w:r w:rsidRPr="00D95505">
        <w:rPr>
          <w:szCs w:val="24"/>
          <w:lang w:eastAsia="ja-JP"/>
        </w:rPr>
        <w:t xml:space="preserve">recorded as </w:t>
      </w:r>
      <w:r w:rsidR="006062F8">
        <w:rPr>
          <w:szCs w:val="24"/>
          <w:lang w:eastAsia="ja-JP"/>
        </w:rPr>
        <w:t>HC</w:t>
      </w:r>
      <w:r w:rsidR="006062F8" w:rsidRPr="006062F8">
        <w:rPr>
          <w:szCs w:val="24"/>
          <w:vertAlign w:val="subscript"/>
          <w:lang w:eastAsia="ja-JP"/>
        </w:rPr>
        <w:t>3W</w:t>
      </w:r>
      <w:r w:rsidRPr="00D95505">
        <w:rPr>
          <w:szCs w:val="24"/>
          <w:lang w:eastAsia="ja-JP"/>
        </w:rPr>
        <w:t>.</w:t>
      </w:r>
    </w:p>
    <w:p w14:paraId="4D7A7C83" w14:textId="77777777" w:rsidR="00D95505" w:rsidRPr="00D95505" w:rsidRDefault="008E0036" w:rsidP="00D95505">
      <w:pPr>
        <w:pStyle w:val="SingleTxtG"/>
        <w:ind w:left="2268" w:hanging="1134"/>
        <w:rPr>
          <w:szCs w:val="24"/>
          <w:lang w:eastAsia="ja-JP"/>
        </w:rPr>
      </w:pPr>
      <w:r>
        <w:rPr>
          <w:szCs w:val="24"/>
          <w:lang w:eastAsia="ja-JP"/>
        </w:rPr>
        <w:t>5.2.3.</w:t>
      </w:r>
      <w:r w:rsidR="00D95505" w:rsidRPr="00D95505">
        <w:rPr>
          <w:szCs w:val="24"/>
          <w:lang w:eastAsia="ja-JP"/>
        </w:rPr>
        <w:tab/>
        <w:t xml:space="preserve">The rig with the fuel </w:t>
      </w:r>
      <w:r w:rsidR="009A55EE">
        <w:rPr>
          <w:rFonts w:hint="eastAsia"/>
          <w:szCs w:val="24"/>
          <w:lang w:eastAsia="ja-JP"/>
        </w:rPr>
        <w:t xml:space="preserve">tank </w:t>
      </w:r>
      <w:r w:rsidR="00D95505" w:rsidRPr="00D95505">
        <w:rPr>
          <w:szCs w:val="24"/>
          <w:lang w:eastAsia="ja-JP"/>
        </w:rPr>
        <w:t xml:space="preserve">system </w:t>
      </w:r>
      <w:r w:rsidR="006062F8">
        <w:rPr>
          <w:szCs w:val="24"/>
          <w:lang w:eastAsia="ja-JP"/>
        </w:rPr>
        <w:t>shall be</w:t>
      </w:r>
      <w:r w:rsidR="006062F8" w:rsidRPr="00D95505">
        <w:rPr>
          <w:szCs w:val="24"/>
          <w:lang w:eastAsia="ja-JP"/>
        </w:rPr>
        <w:t xml:space="preserve"> </w:t>
      </w:r>
      <w:r w:rsidR="00D95505" w:rsidRPr="00D95505">
        <w:rPr>
          <w:szCs w:val="24"/>
          <w:lang w:eastAsia="ja-JP"/>
        </w:rPr>
        <w:t>placed again in a room with a controlled temperature of 40</w:t>
      </w:r>
      <w:r w:rsidR="009948E5">
        <w:rPr>
          <w:szCs w:val="24"/>
          <w:lang w:eastAsia="ja-JP"/>
        </w:rPr>
        <w:t xml:space="preserve"> </w:t>
      </w:r>
      <w:r w:rsidR="00D95505" w:rsidRPr="00D95505">
        <w:rPr>
          <w:szCs w:val="24"/>
          <w:lang w:eastAsia="ja-JP"/>
        </w:rPr>
        <w:t xml:space="preserve">°C </w:t>
      </w:r>
      <w:r w:rsidR="009948E5">
        <w:rPr>
          <w:szCs w:val="24"/>
          <w:lang w:eastAsia="ja-JP"/>
        </w:rPr>
        <w:t>±</w:t>
      </w:r>
      <w:r w:rsidR="00D95505" w:rsidRPr="00D95505">
        <w:rPr>
          <w:szCs w:val="24"/>
          <w:lang w:eastAsia="ja-JP"/>
        </w:rPr>
        <w:t>2 °C for the remaining 17 weeks.</w:t>
      </w:r>
    </w:p>
    <w:p w14:paraId="6F0791EB" w14:textId="62A03464" w:rsidR="00D95505" w:rsidRPr="00D95505" w:rsidRDefault="008E0036" w:rsidP="00D95505">
      <w:pPr>
        <w:pStyle w:val="SingleTxtG"/>
        <w:ind w:left="2268" w:hanging="1134"/>
        <w:rPr>
          <w:szCs w:val="24"/>
          <w:lang w:eastAsia="ja-JP"/>
        </w:rPr>
      </w:pPr>
      <w:r>
        <w:rPr>
          <w:szCs w:val="24"/>
          <w:lang w:eastAsia="ja-JP"/>
        </w:rPr>
        <w:t>5.2.4.</w:t>
      </w:r>
      <w:r w:rsidR="00D95505" w:rsidRPr="00D95505">
        <w:rPr>
          <w:szCs w:val="24"/>
          <w:lang w:eastAsia="ja-JP"/>
        </w:rPr>
        <w:tab/>
        <w:t xml:space="preserve">At the end of the </w:t>
      </w:r>
      <w:r w:rsidR="00990115">
        <w:rPr>
          <w:szCs w:val="24"/>
          <w:lang w:eastAsia="ja-JP"/>
        </w:rPr>
        <w:t>seventeenth</w:t>
      </w:r>
      <w:r w:rsidR="006062F8" w:rsidRPr="00D95505">
        <w:rPr>
          <w:szCs w:val="24"/>
          <w:lang w:eastAsia="ja-JP"/>
        </w:rPr>
        <w:t xml:space="preserve"> </w:t>
      </w:r>
      <w:r w:rsidR="00D95505" w:rsidRPr="00D95505">
        <w:rPr>
          <w:szCs w:val="24"/>
          <w:lang w:eastAsia="ja-JP"/>
        </w:rPr>
        <w:t xml:space="preserve">week, the tank </w:t>
      </w:r>
      <w:r w:rsidR="006062F8">
        <w:rPr>
          <w:szCs w:val="24"/>
          <w:lang w:eastAsia="ja-JP"/>
        </w:rPr>
        <w:t>shall be</w:t>
      </w:r>
      <w:r w:rsidR="006062F8" w:rsidRPr="00D95505">
        <w:rPr>
          <w:szCs w:val="24"/>
          <w:lang w:eastAsia="ja-JP"/>
        </w:rPr>
        <w:t xml:space="preserve"> </w:t>
      </w:r>
      <w:r w:rsidR="00D95505" w:rsidRPr="00D95505">
        <w:rPr>
          <w:szCs w:val="24"/>
          <w:lang w:eastAsia="ja-JP"/>
        </w:rPr>
        <w:t>drained and refilled with fresh reference fuel at a temperature of 18</w:t>
      </w:r>
      <w:r w:rsidR="009948E5">
        <w:rPr>
          <w:szCs w:val="24"/>
          <w:lang w:eastAsia="ja-JP"/>
        </w:rPr>
        <w:t xml:space="preserve"> </w:t>
      </w:r>
      <w:r w:rsidR="00D95505" w:rsidRPr="00D95505">
        <w:rPr>
          <w:szCs w:val="24"/>
          <w:lang w:eastAsia="ja-JP"/>
        </w:rPr>
        <w:t>°C</w:t>
      </w:r>
      <w:r w:rsidR="00FD2B58">
        <w:rPr>
          <w:szCs w:val="24"/>
          <w:lang w:eastAsia="ja-JP"/>
        </w:rPr>
        <w:t xml:space="preserve"> </w:t>
      </w:r>
      <w:r w:rsidR="00D95505" w:rsidRPr="00D95505">
        <w:rPr>
          <w:szCs w:val="24"/>
          <w:lang w:eastAsia="ja-JP"/>
        </w:rPr>
        <w:t>±</w:t>
      </w:r>
      <w:r w:rsidR="00E56050">
        <w:rPr>
          <w:rFonts w:hint="eastAsia"/>
          <w:szCs w:val="24"/>
          <w:lang w:eastAsia="ja-JP"/>
        </w:rPr>
        <w:t>2</w:t>
      </w:r>
      <w:r w:rsidR="00E34D55" w:rsidRPr="00D95505">
        <w:rPr>
          <w:szCs w:val="24"/>
          <w:lang w:eastAsia="ja-JP"/>
        </w:rPr>
        <w:t xml:space="preserve"> </w:t>
      </w:r>
      <w:r w:rsidR="00D95505" w:rsidRPr="00D95505">
        <w:rPr>
          <w:szCs w:val="24"/>
          <w:lang w:eastAsia="ja-JP"/>
        </w:rPr>
        <w:t xml:space="preserve">°C at 40 </w:t>
      </w:r>
      <w:r w:rsidR="00FD2B58">
        <w:rPr>
          <w:szCs w:val="24"/>
          <w:lang w:eastAsia="ja-JP"/>
        </w:rPr>
        <w:t>±</w:t>
      </w:r>
      <w:r w:rsidR="00D95505" w:rsidRPr="00D95505">
        <w:rPr>
          <w:szCs w:val="24"/>
          <w:lang w:eastAsia="ja-JP"/>
        </w:rPr>
        <w:t xml:space="preserve">2 </w:t>
      </w:r>
      <w:r w:rsidR="006062F8">
        <w:rPr>
          <w:szCs w:val="24"/>
          <w:lang w:eastAsia="ja-JP"/>
        </w:rPr>
        <w:t>per cent</w:t>
      </w:r>
      <w:r w:rsidR="006062F8" w:rsidRPr="00D95505">
        <w:rPr>
          <w:szCs w:val="24"/>
          <w:lang w:eastAsia="ja-JP"/>
        </w:rPr>
        <w:t xml:space="preserve"> </w:t>
      </w:r>
      <w:r w:rsidR="00D95505" w:rsidRPr="00D95505">
        <w:rPr>
          <w:szCs w:val="24"/>
          <w:lang w:eastAsia="ja-JP"/>
        </w:rPr>
        <w:t xml:space="preserve">of </w:t>
      </w:r>
      <w:del w:id="529" w:author="Finalized" w:date="2017-05-17T11:08:00Z">
        <w:r w:rsidR="00D95505" w:rsidRPr="00D95505" w:rsidDel="00724B19">
          <w:rPr>
            <w:szCs w:val="24"/>
            <w:lang w:eastAsia="ja-JP"/>
          </w:rPr>
          <w:delText xml:space="preserve">the </w:delText>
        </w:r>
      </w:del>
      <w:ins w:id="530" w:author="Finalized" w:date="2017-05-17T11:07:00Z">
        <w:r w:rsidR="00724B19">
          <w:rPr>
            <w:szCs w:val="24"/>
            <w:lang w:eastAsia="ja-JP"/>
          </w:rPr>
          <w:t>its</w:t>
        </w:r>
        <w:r w:rsidR="00724B19" w:rsidRPr="00D95505">
          <w:rPr>
            <w:szCs w:val="24"/>
            <w:lang w:eastAsia="ja-JP"/>
          </w:rPr>
          <w:t xml:space="preserve"> </w:t>
        </w:r>
      </w:ins>
      <w:r w:rsidR="00D95505" w:rsidRPr="00D95505">
        <w:rPr>
          <w:szCs w:val="24"/>
          <w:lang w:eastAsia="ja-JP"/>
        </w:rPr>
        <w:t>nominal tank capacity.</w:t>
      </w:r>
    </w:p>
    <w:p w14:paraId="1075C688" w14:textId="1420D46A" w:rsidR="00D95505" w:rsidRPr="00D95505" w:rsidRDefault="00D95505" w:rsidP="00D95505">
      <w:pPr>
        <w:pStyle w:val="SingleTxtG"/>
        <w:ind w:left="2268"/>
        <w:rPr>
          <w:szCs w:val="24"/>
          <w:lang w:eastAsia="ja-JP"/>
        </w:rPr>
      </w:pPr>
      <w:del w:id="531" w:author="Finalized" w:date="2017-05-17T11:08:00Z">
        <w:r w:rsidRPr="00D95505" w:rsidDel="00724B19">
          <w:rPr>
            <w:szCs w:val="24"/>
            <w:lang w:eastAsia="ja-JP"/>
          </w:rPr>
          <w:delText xml:space="preserve">Within 6 to 36 hours, the rig with the fuel </w:delText>
        </w:r>
        <w:r w:rsidR="009A55EE" w:rsidDel="00724B19">
          <w:rPr>
            <w:rFonts w:hint="eastAsia"/>
            <w:szCs w:val="24"/>
            <w:lang w:eastAsia="ja-JP"/>
          </w:rPr>
          <w:delText xml:space="preserve">tank </w:delText>
        </w:r>
        <w:r w:rsidRPr="00D95505" w:rsidDel="00724B19">
          <w:rPr>
            <w:szCs w:val="24"/>
            <w:lang w:eastAsia="ja-JP"/>
          </w:rPr>
          <w:delText xml:space="preserve">system </w:delText>
        </w:r>
        <w:r w:rsidR="006062F8" w:rsidDel="00724B19">
          <w:rPr>
            <w:szCs w:val="24"/>
            <w:lang w:eastAsia="ja-JP"/>
          </w:rPr>
          <w:delText>shall be</w:delText>
        </w:r>
        <w:r w:rsidR="006062F8" w:rsidRPr="00D95505" w:rsidDel="00724B19">
          <w:rPr>
            <w:szCs w:val="24"/>
            <w:lang w:eastAsia="ja-JP"/>
          </w:rPr>
          <w:delText xml:space="preserve"> </w:delText>
        </w:r>
        <w:r w:rsidRPr="00D95505" w:rsidDel="00724B19">
          <w:rPr>
            <w:szCs w:val="24"/>
            <w:lang w:eastAsia="ja-JP"/>
          </w:rPr>
          <w:delText xml:space="preserve">placed </w:delText>
        </w:r>
        <w:r w:rsidR="00556543" w:rsidDel="00724B19">
          <w:rPr>
            <w:szCs w:val="24"/>
            <w:lang w:eastAsia="ja-JP"/>
          </w:rPr>
          <w:delText xml:space="preserve">in an enclosure. The last 6 hours of this period shall be at an ambient temperature of </w:delText>
        </w:r>
        <w:r w:rsidR="006062F8" w:rsidDel="00724B19">
          <w:rPr>
            <w:szCs w:val="24"/>
            <w:lang w:eastAsia="ja-JP"/>
          </w:rPr>
          <w:delText xml:space="preserve">20 </w:delText>
        </w:r>
        <w:r w:rsidR="009948E5" w:rsidDel="00724B19">
          <w:rPr>
            <w:szCs w:val="24"/>
            <w:lang w:eastAsia="ja-JP"/>
          </w:rPr>
          <w:delText xml:space="preserve">°C </w:delText>
        </w:r>
        <w:r w:rsidR="006062F8" w:rsidDel="00724B19">
          <w:rPr>
            <w:szCs w:val="24"/>
            <w:lang w:eastAsia="ja-JP"/>
          </w:rPr>
          <w:delText>±2 °C</w:delText>
        </w:r>
        <w:r w:rsidR="00556543" w:rsidDel="00724B19">
          <w:rPr>
            <w:szCs w:val="24"/>
            <w:lang w:eastAsia="ja-JP"/>
          </w:rPr>
          <w:delText>.</w:delText>
        </w:r>
        <w:r w:rsidR="006062F8" w:rsidDel="00724B19">
          <w:rPr>
            <w:szCs w:val="24"/>
            <w:lang w:eastAsia="ja-JP"/>
          </w:rPr>
          <w:delText xml:space="preserve"> </w:delText>
        </w:r>
        <w:r w:rsidR="00556543" w:rsidDel="00724B19">
          <w:rPr>
            <w:szCs w:val="24"/>
            <w:lang w:eastAsia="ja-JP"/>
          </w:rPr>
          <w:delText>In the enclosure, a</w:delText>
        </w:r>
        <w:r w:rsidRPr="00D95505" w:rsidDel="00724B19">
          <w:rPr>
            <w:szCs w:val="24"/>
            <w:lang w:eastAsia="ja-JP"/>
          </w:rPr>
          <w:delText xml:space="preserve"> diurnal procedure </w:delText>
        </w:r>
        <w:r w:rsidR="006062F8" w:rsidDel="00724B19">
          <w:rPr>
            <w:szCs w:val="24"/>
            <w:lang w:eastAsia="ja-JP"/>
          </w:rPr>
          <w:delText>shall be</w:delText>
        </w:r>
        <w:r w:rsidR="006062F8" w:rsidRPr="00D95505" w:rsidDel="00724B19">
          <w:rPr>
            <w:szCs w:val="24"/>
            <w:lang w:eastAsia="ja-JP"/>
          </w:rPr>
          <w:delText xml:space="preserve"> </w:delText>
        </w:r>
        <w:r w:rsidRPr="00D95505" w:rsidDel="00724B19">
          <w:rPr>
            <w:szCs w:val="24"/>
            <w:lang w:eastAsia="ja-JP"/>
          </w:rPr>
          <w:delText>performed over a</w:delText>
        </w:r>
        <w:r w:rsidR="00304E1C" w:rsidDel="00724B19">
          <w:rPr>
            <w:rFonts w:hint="eastAsia"/>
            <w:szCs w:val="24"/>
            <w:lang w:eastAsia="ja-JP"/>
          </w:rPr>
          <w:delText xml:space="preserve"> </w:delText>
        </w:r>
        <w:r w:rsidR="00304E1C" w:rsidRPr="00304E1C" w:rsidDel="00724B19">
          <w:rPr>
            <w:rFonts w:hint="eastAsia"/>
            <w:szCs w:val="24"/>
            <w:lang w:eastAsia="ja-JP"/>
          </w:rPr>
          <w:delText>first</w:delText>
        </w:r>
        <w:r w:rsidRPr="00304E1C" w:rsidDel="00724B19">
          <w:rPr>
            <w:szCs w:val="24"/>
            <w:lang w:eastAsia="ja-JP"/>
          </w:rPr>
          <w:delText xml:space="preserve"> period of 24 hours</w:delText>
        </w:r>
        <w:r w:rsidR="00304E1C" w:rsidDel="00724B19">
          <w:rPr>
            <w:rFonts w:hint="eastAsia"/>
            <w:szCs w:val="24"/>
            <w:lang w:eastAsia="ja-JP"/>
          </w:rPr>
          <w:delText xml:space="preserve"> of the </w:delText>
        </w:r>
        <w:r w:rsidRPr="00304E1C" w:rsidDel="00724B19">
          <w:rPr>
            <w:szCs w:val="24"/>
            <w:lang w:eastAsia="ja-JP"/>
          </w:rPr>
          <w:delText>procedure described according to paragraph 5.</w:delText>
        </w:r>
        <w:r w:rsidR="00304E1C" w:rsidRPr="00304E1C" w:rsidDel="00724B19">
          <w:rPr>
            <w:rFonts w:hint="eastAsia"/>
            <w:szCs w:val="24"/>
            <w:lang w:eastAsia="ja-JP"/>
          </w:rPr>
          <w:delText>3.9.</w:delText>
        </w:r>
        <w:r w:rsidR="003A27E2" w:rsidDel="00724B19">
          <w:rPr>
            <w:szCs w:val="24"/>
            <w:lang w:eastAsia="ja-JP"/>
          </w:rPr>
          <w:delText xml:space="preserve"> </w:delText>
        </w:r>
        <w:r w:rsidR="00304E1C" w:rsidRPr="00304E1C" w:rsidDel="00724B19">
          <w:rPr>
            <w:rFonts w:hint="eastAsia"/>
            <w:szCs w:val="24"/>
            <w:lang w:eastAsia="ja-JP"/>
          </w:rPr>
          <w:delText>of this</w:delText>
        </w:r>
        <w:r w:rsidRPr="00304E1C" w:rsidDel="00724B19">
          <w:rPr>
            <w:szCs w:val="24"/>
            <w:lang w:eastAsia="ja-JP"/>
          </w:rPr>
          <w:delText xml:space="preserve"> </w:delText>
        </w:r>
        <w:r w:rsidR="003A27E2" w:rsidDel="00724B19">
          <w:rPr>
            <w:szCs w:val="24"/>
            <w:lang w:eastAsia="ja-JP"/>
          </w:rPr>
          <w:delText>a</w:delText>
        </w:r>
        <w:r w:rsidR="003A27E2" w:rsidRPr="00304E1C" w:rsidDel="00724B19">
          <w:rPr>
            <w:szCs w:val="24"/>
            <w:lang w:eastAsia="ja-JP"/>
          </w:rPr>
          <w:delText>nnex</w:delText>
        </w:r>
        <w:r w:rsidR="00304E1C" w:rsidRPr="00304E1C" w:rsidDel="00724B19">
          <w:rPr>
            <w:rFonts w:hint="eastAsia"/>
            <w:szCs w:val="24"/>
            <w:lang w:eastAsia="ja-JP"/>
          </w:rPr>
          <w:delText>.</w:delText>
        </w:r>
        <w:r w:rsidRPr="00304E1C" w:rsidDel="00724B19">
          <w:rPr>
            <w:szCs w:val="24"/>
            <w:lang w:eastAsia="ja-JP"/>
          </w:rPr>
          <w:delText xml:space="preserve"> The fuel </w:delText>
        </w:r>
        <w:r w:rsidR="009A55EE" w:rsidDel="00724B19">
          <w:rPr>
            <w:rFonts w:hint="eastAsia"/>
            <w:szCs w:val="24"/>
            <w:lang w:eastAsia="ja-JP"/>
          </w:rPr>
          <w:delText xml:space="preserve">tank </w:delText>
        </w:r>
        <w:r w:rsidRPr="00304E1C" w:rsidDel="00724B19">
          <w:rPr>
            <w:szCs w:val="24"/>
            <w:lang w:eastAsia="ja-JP"/>
          </w:rPr>
          <w:delText xml:space="preserve">system </w:delText>
        </w:r>
        <w:r w:rsidR="006062F8" w:rsidRPr="00304E1C" w:rsidDel="00724B19">
          <w:rPr>
            <w:szCs w:val="24"/>
            <w:lang w:eastAsia="ja-JP"/>
          </w:rPr>
          <w:delText xml:space="preserve">shall be </w:delText>
        </w:r>
        <w:r w:rsidRPr="00304E1C" w:rsidDel="00724B19">
          <w:rPr>
            <w:szCs w:val="24"/>
            <w:lang w:eastAsia="ja-JP"/>
          </w:rPr>
          <w:delText xml:space="preserve">vented to the outside of the </w:delText>
        </w:r>
        <w:r w:rsidR="00EC7B11" w:rsidRPr="00304E1C" w:rsidDel="00724B19">
          <w:rPr>
            <w:szCs w:val="24"/>
            <w:lang w:eastAsia="ja-JP"/>
          </w:rPr>
          <w:delText>enclosure</w:delText>
        </w:r>
        <w:r w:rsidRPr="00304E1C" w:rsidDel="00724B19">
          <w:rPr>
            <w:szCs w:val="24"/>
            <w:lang w:eastAsia="ja-JP"/>
          </w:rPr>
          <w:delText xml:space="preserve"> to eliminate the </w:delText>
        </w:r>
        <w:r w:rsidRPr="00D95505" w:rsidDel="00724B19">
          <w:rPr>
            <w:szCs w:val="24"/>
            <w:lang w:eastAsia="ja-JP"/>
          </w:rPr>
          <w:delText xml:space="preserve">possibility of the tank venting emissions being counted as permeation. </w:delText>
        </w:r>
      </w:del>
      <w:ins w:id="532" w:author="Finalized" w:date="2017-05-17T11:08:00Z">
        <w:r w:rsidR="00724B19">
          <w:rPr>
            <w:szCs w:val="24"/>
            <w:lang w:eastAsia="ja-JP"/>
          </w:rPr>
          <w:t xml:space="preserve">The procedure described in paragraph 5.2.2. </w:t>
        </w:r>
        <w:proofErr w:type="gramStart"/>
        <w:r w:rsidR="00724B19">
          <w:rPr>
            <w:szCs w:val="24"/>
            <w:lang w:eastAsia="ja-JP"/>
          </w:rPr>
          <w:t>shall</w:t>
        </w:r>
        <w:proofErr w:type="gramEnd"/>
        <w:r w:rsidR="00724B19">
          <w:rPr>
            <w:szCs w:val="24"/>
            <w:lang w:eastAsia="ja-JP"/>
          </w:rPr>
          <w:t xml:space="preserve"> be repeated. </w:t>
        </w:r>
      </w:ins>
      <w:r w:rsidRPr="00D95505">
        <w:rPr>
          <w:szCs w:val="24"/>
          <w:lang w:eastAsia="ja-JP"/>
        </w:rPr>
        <w:t xml:space="preserve">The HC emissions </w:t>
      </w:r>
      <w:r w:rsidR="009D50C1">
        <w:rPr>
          <w:szCs w:val="24"/>
          <w:lang w:eastAsia="ja-JP"/>
        </w:rPr>
        <w:t>shall be</w:t>
      </w:r>
      <w:r w:rsidR="009D50C1" w:rsidRPr="00D95505">
        <w:rPr>
          <w:szCs w:val="24"/>
          <w:lang w:eastAsia="ja-JP"/>
        </w:rPr>
        <w:t xml:space="preserve"> </w:t>
      </w:r>
      <w:r w:rsidRPr="00D95505">
        <w:rPr>
          <w:szCs w:val="24"/>
          <w:lang w:eastAsia="ja-JP"/>
        </w:rPr>
        <w:t>measured and the value</w:t>
      </w:r>
      <w:r w:rsidR="00257664">
        <w:rPr>
          <w:szCs w:val="24"/>
          <w:lang w:eastAsia="ja-JP"/>
        </w:rPr>
        <w:t xml:space="preserve"> </w:t>
      </w:r>
      <w:r w:rsidR="00F77326">
        <w:rPr>
          <w:szCs w:val="24"/>
          <w:lang w:eastAsia="ja-JP"/>
        </w:rPr>
        <w:t xml:space="preserve">shall be </w:t>
      </w:r>
      <w:r w:rsidRPr="00D95505">
        <w:rPr>
          <w:szCs w:val="24"/>
          <w:lang w:eastAsia="ja-JP"/>
        </w:rPr>
        <w:t xml:space="preserve">recorded </w:t>
      </w:r>
      <w:ins w:id="533" w:author="Finalized" w:date="2017-05-17T11:08:00Z">
        <w:r w:rsidR="00724B19">
          <w:rPr>
            <w:szCs w:val="24"/>
            <w:lang w:eastAsia="ja-JP"/>
          </w:rPr>
          <w:t xml:space="preserve">in this case </w:t>
        </w:r>
      </w:ins>
      <w:r w:rsidRPr="00D95505">
        <w:rPr>
          <w:szCs w:val="24"/>
          <w:lang w:eastAsia="ja-JP"/>
        </w:rPr>
        <w:t xml:space="preserve">as </w:t>
      </w:r>
      <w:r w:rsidR="006062F8">
        <w:rPr>
          <w:szCs w:val="24"/>
          <w:lang w:eastAsia="ja-JP"/>
        </w:rPr>
        <w:t>HC</w:t>
      </w:r>
      <w:r w:rsidR="006062F8" w:rsidRPr="006062F8">
        <w:rPr>
          <w:szCs w:val="24"/>
          <w:vertAlign w:val="subscript"/>
          <w:lang w:eastAsia="ja-JP"/>
        </w:rPr>
        <w:t>20W</w:t>
      </w:r>
      <w:r w:rsidR="00C84BB1">
        <w:rPr>
          <w:szCs w:val="24"/>
          <w:lang w:eastAsia="ja-JP"/>
        </w:rPr>
        <w:t>.</w:t>
      </w:r>
    </w:p>
    <w:p w14:paraId="114E0116" w14:textId="77777777" w:rsidR="00D95505" w:rsidRDefault="008E0036" w:rsidP="00D95505">
      <w:pPr>
        <w:pStyle w:val="SingleTxtG"/>
        <w:ind w:left="2268" w:hanging="1134"/>
        <w:rPr>
          <w:szCs w:val="24"/>
          <w:lang w:eastAsia="ja-JP"/>
        </w:rPr>
      </w:pPr>
      <w:r>
        <w:rPr>
          <w:szCs w:val="24"/>
          <w:lang w:eastAsia="ja-JP"/>
        </w:rPr>
        <w:t>5.2.5.</w:t>
      </w:r>
      <w:r w:rsidR="00D95505" w:rsidRPr="00D95505">
        <w:rPr>
          <w:szCs w:val="24"/>
          <w:lang w:eastAsia="ja-JP"/>
        </w:rPr>
        <w:tab/>
        <w:t xml:space="preserve">The </w:t>
      </w:r>
      <w:r w:rsidR="00AC39E6">
        <w:rPr>
          <w:szCs w:val="24"/>
          <w:lang w:eastAsia="ja-JP"/>
        </w:rPr>
        <w:t>PF</w:t>
      </w:r>
      <w:r w:rsidR="00D95505" w:rsidRPr="00D95505">
        <w:rPr>
          <w:szCs w:val="24"/>
          <w:lang w:eastAsia="ja-JP"/>
        </w:rPr>
        <w:t xml:space="preserve"> is the difference between HC</w:t>
      </w:r>
      <w:r w:rsidR="00D95505" w:rsidRPr="00AC39E6">
        <w:rPr>
          <w:szCs w:val="24"/>
          <w:vertAlign w:val="subscript"/>
          <w:lang w:eastAsia="ja-JP"/>
        </w:rPr>
        <w:t>20W</w:t>
      </w:r>
      <w:r w:rsidR="00D95505" w:rsidRPr="00D95505">
        <w:rPr>
          <w:szCs w:val="24"/>
          <w:lang w:eastAsia="ja-JP"/>
        </w:rPr>
        <w:t xml:space="preserve"> and HC</w:t>
      </w:r>
      <w:r w:rsidR="00D95505" w:rsidRPr="00AC39E6">
        <w:rPr>
          <w:szCs w:val="24"/>
          <w:vertAlign w:val="subscript"/>
          <w:lang w:eastAsia="ja-JP"/>
        </w:rPr>
        <w:t>3W</w:t>
      </w:r>
      <w:r w:rsidR="00D95505" w:rsidRPr="00D95505">
        <w:rPr>
          <w:szCs w:val="24"/>
          <w:lang w:eastAsia="ja-JP"/>
        </w:rPr>
        <w:t xml:space="preserve"> in g/24h </w:t>
      </w:r>
      <w:r w:rsidR="00F77326">
        <w:rPr>
          <w:szCs w:val="24"/>
          <w:lang w:eastAsia="ja-JP"/>
        </w:rPr>
        <w:t xml:space="preserve">calculated </w:t>
      </w:r>
      <w:r w:rsidR="003A27E2">
        <w:rPr>
          <w:szCs w:val="24"/>
          <w:lang w:eastAsia="ja-JP"/>
        </w:rPr>
        <w:t xml:space="preserve">to 3 significant digits </w:t>
      </w:r>
      <w:r w:rsidR="00C435E2">
        <w:rPr>
          <w:szCs w:val="24"/>
          <w:lang w:eastAsia="ja-JP"/>
        </w:rPr>
        <w:t>using the following equation:</w:t>
      </w:r>
    </w:p>
    <w:p w14:paraId="788C6CE0" w14:textId="77777777" w:rsidR="00AC39E6" w:rsidRPr="00C435E2" w:rsidRDefault="00AC39E6" w:rsidP="00C435E2">
      <w:pPr>
        <w:pStyle w:val="SingleTxtG"/>
        <w:ind w:left="4111" w:hanging="1134"/>
        <w:rPr>
          <w:szCs w:val="24"/>
          <w:lang w:eastAsia="ja-JP"/>
        </w:rPr>
      </w:pPr>
      <w:r>
        <w:rPr>
          <w:szCs w:val="24"/>
          <w:lang w:eastAsia="ja-JP"/>
        </w:rPr>
        <w:tab/>
      </w:r>
      <m:oMath>
        <m:r>
          <m:rPr>
            <m:sty m:val="p"/>
          </m:rPr>
          <w:rPr>
            <w:rFonts w:ascii="Cambria Math" w:hAnsi="Cambria Math"/>
            <w:szCs w:val="24"/>
            <w:lang w:eastAsia="ja-JP"/>
          </w:rPr>
          <m:t>PF=</m:t>
        </m:r>
        <m:sSub>
          <m:sSubPr>
            <m:ctrlPr>
              <w:rPr>
                <w:rFonts w:ascii="Cambria Math" w:hAnsi="Cambria Math"/>
                <w:szCs w:val="24"/>
                <w:lang w:eastAsia="ja-JP"/>
              </w:rPr>
            </m:ctrlPr>
          </m:sSubPr>
          <m:e>
            <m:r>
              <m:rPr>
                <m:sty m:val="p"/>
              </m:rPr>
              <w:rPr>
                <w:rFonts w:ascii="Cambria Math" w:hAnsi="Cambria Math"/>
                <w:szCs w:val="24"/>
                <w:lang w:eastAsia="ja-JP"/>
              </w:rPr>
              <m:t>HC</m:t>
            </m:r>
          </m:e>
          <m:sub>
            <m:r>
              <m:rPr>
                <m:sty m:val="p"/>
              </m:rPr>
              <w:rPr>
                <w:rFonts w:ascii="Cambria Math" w:hAnsi="Cambria Math"/>
                <w:szCs w:val="24"/>
                <w:lang w:eastAsia="ja-JP"/>
              </w:rPr>
              <m:t>20w</m:t>
            </m:r>
          </m:sub>
        </m:sSub>
        <m:r>
          <m:rPr>
            <m:sty m:val="p"/>
          </m:rPr>
          <w:rPr>
            <w:rFonts w:ascii="Cambria Math" w:hAnsi="Cambria Math"/>
            <w:szCs w:val="24"/>
            <w:lang w:eastAsia="ja-JP"/>
          </w:rPr>
          <m:t xml:space="preserve">- </m:t>
        </m:r>
        <m:sSub>
          <m:sSubPr>
            <m:ctrlPr>
              <w:rPr>
                <w:rFonts w:ascii="Cambria Math" w:hAnsi="Cambria Math"/>
                <w:szCs w:val="24"/>
                <w:lang w:eastAsia="ja-JP"/>
              </w:rPr>
            </m:ctrlPr>
          </m:sSubPr>
          <m:e>
            <m:r>
              <m:rPr>
                <m:sty m:val="p"/>
              </m:rPr>
              <w:rPr>
                <w:rFonts w:ascii="Cambria Math" w:hAnsi="Cambria Math"/>
                <w:szCs w:val="24"/>
                <w:lang w:eastAsia="ja-JP"/>
              </w:rPr>
              <m:t>HC</m:t>
            </m:r>
          </m:e>
          <m:sub>
            <m:r>
              <m:rPr>
                <m:sty m:val="p"/>
              </m:rPr>
              <w:rPr>
                <w:rFonts w:ascii="Cambria Math" w:hAnsi="Cambria Math"/>
                <w:szCs w:val="24"/>
                <w:lang w:eastAsia="ja-JP"/>
              </w:rPr>
              <m:t>3W</m:t>
            </m:r>
          </m:sub>
        </m:sSub>
      </m:oMath>
    </w:p>
    <w:p w14:paraId="3E39BCF2" w14:textId="77777777" w:rsidR="00D95505" w:rsidRDefault="008E0036" w:rsidP="00D95505">
      <w:pPr>
        <w:pStyle w:val="SingleTxtG"/>
        <w:ind w:left="2268" w:hanging="1134"/>
        <w:rPr>
          <w:szCs w:val="24"/>
          <w:lang w:eastAsia="ja-JP"/>
        </w:rPr>
      </w:pPr>
      <w:r>
        <w:rPr>
          <w:szCs w:val="24"/>
          <w:lang w:eastAsia="ja-JP"/>
        </w:rPr>
        <w:t>5.2.6.</w:t>
      </w:r>
      <w:r w:rsidR="00D95505" w:rsidRPr="00D95505">
        <w:rPr>
          <w:szCs w:val="24"/>
          <w:lang w:eastAsia="ja-JP"/>
        </w:rPr>
        <w:tab/>
        <w:t xml:space="preserve">If the </w:t>
      </w:r>
      <w:r w:rsidR="00AC39E6">
        <w:rPr>
          <w:szCs w:val="24"/>
          <w:lang w:eastAsia="ja-JP"/>
        </w:rPr>
        <w:t>PF</w:t>
      </w:r>
      <w:r w:rsidR="00D95505" w:rsidRPr="00D95505">
        <w:rPr>
          <w:szCs w:val="24"/>
          <w:lang w:eastAsia="ja-JP"/>
        </w:rPr>
        <w:t xml:space="preserve"> is determined by </w:t>
      </w:r>
      <w:r w:rsidR="00AC39E6">
        <w:rPr>
          <w:szCs w:val="24"/>
          <w:lang w:eastAsia="ja-JP"/>
        </w:rPr>
        <w:t>a</w:t>
      </w:r>
      <w:r w:rsidR="00AC39E6" w:rsidRPr="00D95505">
        <w:rPr>
          <w:szCs w:val="24"/>
          <w:lang w:eastAsia="ja-JP"/>
        </w:rPr>
        <w:t xml:space="preserve"> </w:t>
      </w:r>
      <w:r w:rsidR="00AC39E6">
        <w:rPr>
          <w:szCs w:val="24"/>
          <w:lang w:eastAsia="ja-JP"/>
        </w:rPr>
        <w:t>s</w:t>
      </w:r>
      <w:r w:rsidR="00AC39E6" w:rsidRPr="00D95505">
        <w:rPr>
          <w:szCs w:val="24"/>
          <w:lang w:eastAsia="ja-JP"/>
        </w:rPr>
        <w:t>upplier</w:t>
      </w:r>
      <w:r w:rsidR="00D95505" w:rsidRPr="00D95505">
        <w:rPr>
          <w:szCs w:val="24"/>
          <w:lang w:eastAsia="ja-JP"/>
        </w:rPr>
        <w:t xml:space="preserve">, the </w:t>
      </w:r>
      <w:r w:rsidR="00AC39E6">
        <w:rPr>
          <w:szCs w:val="24"/>
          <w:lang w:eastAsia="ja-JP"/>
        </w:rPr>
        <w:t>vehicle m</w:t>
      </w:r>
      <w:r w:rsidR="00AC39E6" w:rsidRPr="00D95505">
        <w:rPr>
          <w:szCs w:val="24"/>
          <w:lang w:eastAsia="ja-JP"/>
        </w:rPr>
        <w:t xml:space="preserve">anufacturer </w:t>
      </w:r>
      <w:r w:rsidR="00D95505" w:rsidRPr="00D95505">
        <w:rPr>
          <w:szCs w:val="24"/>
          <w:lang w:eastAsia="ja-JP"/>
        </w:rPr>
        <w:t xml:space="preserve">shall inform the </w:t>
      </w:r>
      <w:r w:rsidR="00AC39E6">
        <w:rPr>
          <w:szCs w:val="24"/>
          <w:lang w:eastAsia="ja-JP"/>
        </w:rPr>
        <w:t>responsible authority</w:t>
      </w:r>
      <w:r w:rsidR="00D95505" w:rsidRPr="00D95505">
        <w:rPr>
          <w:szCs w:val="24"/>
          <w:lang w:eastAsia="ja-JP"/>
        </w:rPr>
        <w:t xml:space="preserve"> </w:t>
      </w:r>
      <w:r w:rsidR="00E86469" w:rsidRPr="00D95505">
        <w:rPr>
          <w:szCs w:val="24"/>
          <w:lang w:eastAsia="ja-JP"/>
        </w:rPr>
        <w:t xml:space="preserve">in advance </w:t>
      </w:r>
      <w:r w:rsidR="00E86469">
        <w:rPr>
          <w:szCs w:val="24"/>
          <w:lang w:eastAsia="ja-JP"/>
        </w:rPr>
        <w:t xml:space="preserve">of the determination </w:t>
      </w:r>
      <w:r w:rsidR="00D95505" w:rsidRPr="00D95505">
        <w:rPr>
          <w:szCs w:val="24"/>
          <w:lang w:eastAsia="ja-JP"/>
        </w:rPr>
        <w:t xml:space="preserve">to allow witness check in </w:t>
      </w:r>
      <w:r w:rsidR="00AC39E6">
        <w:rPr>
          <w:szCs w:val="24"/>
          <w:lang w:eastAsia="ja-JP"/>
        </w:rPr>
        <w:t>the s</w:t>
      </w:r>
      <w:r w:rsidR="00D95505" w:rsidRPr="00D95505">
        <w:rPr>
          <w:szCs w:val="24"/>
          <w:lang w:eastAsia="ja-JP"/>
        </w:rPr>
        <w:t xml:space="preserve">upplier’s </w:t>
      </w:r>
      <w:r w:rsidR="00AC39E6" w:rsidRPr="00D95505">
        <w:rPr>
          <w:szCs w:val="24"/>
          <w:lang w:eastAsia="ja-JP"/>
        </w:rPr>
        <w:t>facilit</w:t>
      </w:r>
      <w:r w:rsidR="00AC39E6">
        <w:rPr>
          <w:szCs w:val="24"/>
          <w:lang w:eastAsia="ja-JP"/>
        </w:rPr>
        <w:t>y</w:t>
      </w:r>
      <w:r w:rsidR="00C84BB1">
        <w:rPr>
          <w:szCs w:val="24"/>
          <w:lang w:eastAsia="ja-JP"/>
        </w:rPr>
        <w:t>.</w:t>
      </w:r>
    </w:p>
    <w:p w14:paraId="48125539" w14:textId="77777777" w:rsidR="00F440E8" w:rsidRDefault="008E0036" w:rsidP="00F440E8">
      <w:pPr>
        <w:pStyle w:val="SingleTxtG"/>
        <w:ind w:left="2268" w:hanging="1134"/>
        <w:rPr>
          <w:szCs w:val="24"/>
          <w:lang w:eastAsia="ja-JP"/>
        </w:rPr>
      </w:pPr>
      <w:r>
        <w:rPr>
          <w:szCs w:val="24"/>
          <w:lang w:eastAsia="ja-JP"/>
        </w:rPr>
        <w:t>5.2.7.</w:t>
      </w:r>
      <w:r w:rsidR="008763B0">
        <w:rPr>
          <w:rFonts w:hint="eastAsia"/>
          <w:szCs w:val="24"/>
          <w:lang w:eastAsia="ja-JP"/>
        </w:rPr>
        <w:tab/>
      </w:r>
      <w:r w:rsidR="00273CAA" w:rsidRPr="00273CAA">
        <w:rPr>
          <w:szCs w:val="24"/>
          <w:lang w:eastAsia="ja-JP"/>
        </w:rPr>
        <w:t xml:space="preserve">The manufacturer shall provide the </w:t>
      </w:r>
      <w:r w:rsidR="00AC39E6">
        <w:rPr>
          <w:szCs w:val="24"/>
          <w:lang w:eastAsia="ja-JP"/>
        </w:rPr>
        <w:t>responsible authority</w:t>
      </w:r>
      <w:r w:rsidR="00273CAA" w:rsidRPr="00273CAA">
        <w:rPr>
          <w:szCs w:val="24"/>
          <w:lang w:eastAsia="ja-JP"/>
        </w:rPr>
        <w:t xml:space="preserve"> a test report containing at least the following:</w:t>
      </w:r>
    </w:p>
    <w:p w14:paraId="025C4639" w14:textId="77777777" w:rsidR="00273CAA" w:rsidRPr="00273CAA" w:rsidRDefault="00F440E8" w:rsidP="00C84BB1">
      <w:pPr>
        <w:pStyle w:val="SingleTxtG"/>
        <w:ind w:left="2835" w:hanging="567"/>
        <w:rPr>
          <w:szCs w:val="24"/>
          <w:lang w:eastAsia="ja-JP"/>
        </w:rPr>
      </w:pPr>
      <w:r>
        <w:rPr>
          <w:rFonts w:hint="eastAsia"/>
          <w:szCs w:val="24"/>
          <w:lang w:eastAsia="ja-JP"/>
        </w:rPr>
        <w:t>(a)</w:t>
      </w:r>
      <w:r>
        <w:rPr>
          <w:rFonts w:hint="eastAsia"/>
          <w:szCs w:val="24"/>
          <w:lang w:eastAsia="ja-JP"/>
        </w:rPr>
        <w:tab/>
      </w:r>
      <w:r w:rsidR="00273CAA" w:rsidRPr="00273CAA">
        <w:rPr>
          <w:szCs w:val="24"/>
          <w:lang w:eastAsia="ja-JP"/>
        </w:rPr>
        <w:t>A full description of the fuel storage system tested, including</w:t>
      </w:r>
      <w:r w:rsidR="00823861">
        <w:rPr>
          <w:rFonts w:hint="eastAsia"/>
          <w:szCs w:val="24"/>
          <w:lang w:eastAsia="ja-JP"/>
        </w:rPr>
        <w:t xml:space="preserve"> </w:t>
      </w:r>
      <w:r w:rsidR="00273CAA" w:rsidRPr="00273CAA">
        <w:rPr>
          <w:szCs w:val="24"/>
          <w:lang w:eastAsia="ja-JP"/>
        </w:rPr>
        <w:t>information on the type of tank tested, whether the tank is monolayer or multilayer</w:t>
      </w:r>
      <w:r w:rsidR="00AC39E6">
        <w:rPr>
          <w:szCs w:val="24"/>
          <w:lang w:eastAsia="ja-JP"/>
        </w:rPr>
        <w:t>,</w:t>
      </w:r>
      <w:r w:rsidR="00273CAA" w:rsidRPr="00273CAA">
        <w:rPr>
          <w:szCs w:val="24"/>
          <w:lang w:eastAsia="ja-JP"/>
        </w:rPr>
        <w:t xml:space="preserve"> and which types of materials are used for the tank and other parts of the fuel storage system</w:t>
      </w:r>
      <w:r w:rsidR="00AC39E6">
        <w:rPr>
          <w:szCs w:val="24"/>
          <w:lang w:eastAsia="ja-JP"/>
        </w:rPr>
        <w:t>;</w:t>
      </w:r>
    </w:p>
    <w:p w14:paraId="28FEBC5E" w14:textId="77777777" w:rsidR="00273CAA" w:rsidRPr="00273CAA" w:rsidRDefault="00273CAA" w:rsidP="00C84BB1">
      <w:pPr>
        <w:pStyle w:val="SingleTxtG"/>
        <w:ind w:left="2835" w:hanging="567"/>
        <w:rPr>
          <w:szCs w:val="24"/>
          <w:lang w:eastAsia="ja-JP"/>
        </w:rPr>
      </w:pPr>
      <w:r>
        <w:rPr>
          <w:rFonts w:hint="eastAsia"/>
          <w:szCs w:val="24"/>
          <w:lang w:eastAsia="ja-JP"/>
        </w:rPr>
        <w:t>(</w:t>
      </w:r>
      <w:r w:rsidRPr="00273CAA">
        <w:rPr>
          <w:szCs w:val="24"/>
          <w:lang w:eastAsia="ja-JP"/>
        </w:rPr>
        <w:t>b)</w:t>
      </w:r>
      <w:r w:rsidRPr="00273CAA">
        <w:rPr>
          <w:szCs w:val="24"/>
          <w:lang w:eastAsia="ja-JP"/>
        </w:rPr>
        <w:tab/>
      </w:r>
      <w:r w:rsidR="00E82B57">
        <w:rPr>
          <w:szCs w:val="24"/>
          <w:lang w:eastAsia="ja-JP"/>
        </w:rPr>
        <w:t>T</w:t>
      </w:r>
      <w:r w:rsidR="00E82B57" w:rsidRPr="00273CAA">
        <w:rPr>
          <w:szCs w:val="24"/>
          <w:lang w:eastAsia="ja-JP"/>
        </w:rPr>
        <w:t xml:space="preserve">he </w:t>
      </w:r>
      <w:r w:rsidRPr="00273CAA">
        <w:rPr>
          <w:szCs w:val="24"/>
          <w:lang w:eastAsia="ja-JP"/>
        </w:rPr>
        <w:t>weekly mean temperatures at which the ageing was performed</w:t>
      </w:r>
      <w:r w:rsidR="00AC39E6">
        <w:rPr>
          <w:szCs w:val="24"/>
          <w:lang w:eastAsia="ja-JP"/>
        </w:rPr>
        <w:t>;</w:t>
      </w:r>
    </w:p>
    <w:p w14:paraId="4F8D3CD0" w14:textId="77777777" w:rsidR="00273CAA" w:rsidRPr="00273CAA" w:rsidRDefault="00273CAA" w:rsidP="00C84BB1">
      <w:pPr>
        <w:pStyle w:val="SingleTxtG"/>
        <w:ind w:left="2835" w:hanging="567"/>
        <w:rPr>
          <w:szCs w:val="24"/>
          <w:lang w:eastAsia="ja-JP"/>
        </w:rPr>
      </w:pPr>
      <w:r>
        <w:rPr>
          <w:rFonts w:hint="eastAsia"/>
          <w:szCs w:val="24"/>
          <w:lang w:eastAsia="ja-JP"/>
        </w:rPr>
        <w:t>(</w:t>
      </w:r>
      <w:r w:rsidRPr="00273CAA">
        <w:rPr>
          <w:szCs w:val="24"/>
          <w:lang w:eastAsia="ja-JP"/>
        </w:rPr>
        <w:t>c)</w:t>
      </w:r>
      <w:r w:rsidRPr="00273CAA">
        <w:rPr>
          <w:szCs w:val="24"/>
          <w:lang w:eastAsia="ja-JP"/>
        </w:rPr>
        <w:tab/>
      </w:r>
      <w:r w:rsidR="00E82B57">
        <w:rPr>
          <w:szCs w:val="24"/>
          <w:lang w:eastAsia="ja-JP"/>
        </w:rPr>
        <w:t>T</w:t>
      </w:r>
      <w:r w:rsidR="00E82B57" w:rsidRPr="00273CAA">
        <w:rPr>
          <w:szCs w:val="24"/>
          <w:lang w:eastAsia="ja-JP"/>
        </w:rPr>
        <w:t xml:space="preserve">he </w:t>
      </w:r>
      <w:r w:rsidRPr="00273CAA">
        <w:rPr>
          <w:szCs w:val="24"/>
          <w:lang w:eastAsia="ja-JP"/>
        </w:rPr>
        <w:t>HC measured at week 3 (HC</w:t>
      </w:r>
      <w:r w:rsidRPr="00AC39E6">
        <w:rPr>
          <w:szCs w:val="24"/>
          <w:vertAlign w:val="subscript"/>
          <w:lang w:eastAsia="ja-JP"/>
        </w:rPr>
        <w:t>3W</w:t>
      </w:r>
      <w:r w:rsidR="00AC39E6" w:rsidRPr="00273CAA">
        <w:rPr>
          <w:szCs w:val="24"/>
          <w:lang w:eastAsia="ja-JP"/>
        </w:rPr>
        <w:t>)</w:t>
      </w:r>
      <w:r w:rsidR="00AC39E6">
        <w:rPr>
          <w:szCs w:val="24"/>
          <w:lang w:eastAsia="ja-JP"/>
        </w:rPr>
        <w:t>;</w:t>
      </w:r>
    </w:p>
    <w:p w14:paraId="7862E029" w14:textId="77777777" w:rsidR="00273CAA" w:rsidRPr="00273CAA" w:rsidRDefault="00273CAA" w:rsidP="00C84BB1">
      <w:pPr>
        <w:pStyle w:val="SingleTxtG"/>
        <w:ind w:left="2835" w:hanging="567"/>
        <w:rPr>
          <w:szCs w:val="24"/>
          <w:lang w:eastAsia="ja-JP"/>
        </w:rPr>
      </w:pPr>
      <w:r>
        <w:rPr>
          <w:rFonts w:hint="eastAsia"/>
          <w:szCs w:val="24"/>
          <w:lang w:eastAsia="ja-JP"/>
        </w:rPr>
        <w:t>(</w:t>
      </w:r>
      <w:r w:rsidRPr="00273CAA">
        <w:rPr>
          <w:szCs w:val="24"/>
          <w:lang w:eastAsia="ja-JP"/>
        </w:rPr>
        <w:t>d)</w:t>
      </w:r>
      <w:r w:rsidRPr="00273CAA">
        <w:rPr>
          <w:szCs w:val="24"/>
          <w:lang w:eastAsia="ja-JP"/>
        </w:rPr>
        <w:tab/>
      </w:r>
      <w:r w:rsidR="00E82B57">
        <w:rPr>
          <w:szCs w:val="24"/>
          <w:lang w:eastAsia="ja-JP"/>
        </w:rPr>
        <w:t>T</w:t>
      </w:r>
      <w:r w:rsidR="00E82B57" w:rsidRPr="00273CAA">
        <w:rPr>
          <w:szCs w:val="24"/>
          <w:lang w:eastAsia="ja-JP"/>
        </w:rPr>
        <w:t xml:space="preserve">he </w:t>
      </w:r>
      <w:r w:rsidRPr="00273CAA">
        <w:rPr>
          <w:szCs w:val="24"/>
          <w:lang w:eastAsia="ja-JP"/>
        </w:rPr>
        <w:t>HC measured at week 20 (HC</w:t>
      </w:r>
      <w:r w:rsidRPr="00AC39E6">
        <w:rPr>
          <w:szCs w:val="24"/>
          <w:vertAlign w:val="subscript"/>
          <w:lang w:eastAsia="ja-JP"/>
        </w:rPr>
        <w:t>20W</w:t>
      </w:r>
      <w:r w:rsidRPr="00273CAA">
        <w:rPr>
          <w:szCs w:val="24"/>
          <w:lang w:eastAsia="ja-JP"/>
        </w:rPr>
        <w:t>)</w:t>
      </w:r>
      <w:r w:rsidR="00AC39E6">
        <w:rPr>
          <w:szCs w:val="24"/>
          <w:lang w:eastAsia="ja-JP"/>
        </w:rPr>
        <w:t>;</w:t>
      </w:r>
    </w:p>
    <w:p w14:paraId="043E749E" w14:textId="77777777" w:rsidR="00273CAA" w:rsidRPr="00273CAA" w:rsidRDefault="00273CAA" w:rsidP="00C84BB1">
      <w:pPr>
        <w:pStyle w:val="SingleTxtG"/>
        <w:ind w:left="2835" w:hanging="567"/>
        <w:rPr>
          <w:szCs w:val="24"/>
          <w:lang w:eastAsia="ja-JP"/>
        </w:rPr>
      </w:pPr>
      <w:r>
        <w:rPr>
          <w:rFonts w:hint="eastAsia"/>
          <w:szCs w:val="24"/>
          <w:lang w:eastAsia="ja-JP"/>
        </w:rPr>
        <w:t>(</w:t>
      </w:r>
      <w:r w:rsidRPr="00273CAA">
        <w:rPr>
          <w:szCs w:val="24"/>
          <w:lang w:eastAsia="ja-JP"/>
        </w:rPr>
        <w:t>e)</w:t>
      </w:r>
      <w:r w:rsidRPr="00273CAA">
        <w:rPr>
          <w:szCs w:val="24"/>
          <w:lang w:eastAsia="ja-JP"/>
        </w:rPr>
        <w:tab/>
      </w:r>
      <w:r w:rsidR="00E82B57">
        <w:rPr>
          <w:szCs w:val="24"/>
          <w:lang w:eastAsia="ja-JP"/>
        </w:rPr>
        <w:t>T</w:t>
      </w:r>
      <w:r w:rsidR="00E82B57" w:rsidRPr="00273CAA">
        <w:rPr>
          <w:szCs w:val="24"/>
          <w:lang w:eastAsia="ja-JP"/>
        </w:rPr>
        <w:t xml:space="preserve">he </w:t>
      </w:r>
      <w:r w:rsidRPr="00273CAA">
        <w:rPr>
          <w:szCs w:val="24"/>
          <w:lang w:eastAsia="ja-JP"/>
        </w:rPr>
        <w:t xml:space="preserve">resulting </w:t>
      </w:r>
      <w:r w:rsidR="00AC39E6">
        <w:rPr>
          <w:szCs w:val="24"/>
          <w:lang w:eastAsia="ja-JP"/>
        </w:rPr>
        <w:t>p</w:t>
      </w:r>
      <w:r w:rsidR="00AC39E6" w:rsidRPr="00273CAA">
        <w:rPr>
          <w:szCs w:val="24"/>
          <w:lang w:eastAsia="ja-JP"/>
        </w:rPr>
        <w:t xml:space="preserve">ermeability </w:t>
      </w:r>
      <w:r w:rsidR="00AC39E6">
        <w:rPr>
          <w:szCs w:val="24"/>
          <w:lang w:eastAsia="ja-JP"/>
        </w:rPr>
        <w:t>f</w:t>
      </w:r>
      <w:r w:rsidR="00AC39E6" w:rsidRPr="00273CAA">
        <w:rPr>
          <w:szCs w:val="24"/>
          <w:lang w:eastAsia="ja-JP"/>
        </w:rPr>
        <w:t xml:space="preserve">actor </w:t>
      </w:r>
      <w:r w:rsidR="004948A6">
        <w:rPr>
          <w:szCs w:val="24"/>
          <w:lang w:eastAsia="ja-JP"/>
        </w:rPr>
        <w:t>(PF).</w:t>
      </w:r>
    </w:p>
    <w:p w14:paraId="6B0C7E47" w14:textId="12BEE839" w:rsidR="00273CAA" w:rsidRPr="00273CAA" w:rsidRDefault="00273CAA" w:rsidP="00A92997">
      <w:pPr>
        <w:pStyle w:val="SingleTxtG"/>
        <w:ind w:left="2268" w:hanging="1134"/>
        <w:rPr>
          <w:szCs w:val="24"/>
          <w:lang w:eastAsia="ja-JP"/>
        </w:rPr>
      </w:pPr>
      <w:r w:rsidRPr="00273CAA">
        <w:rPr>
          <w:szCs w:val="24"/>
          <w:lang w:eastAsia="ja-JP"/>
        </w:rPr>
        <w:t>5.2.8</w:t>
      </w:r>
      <w:r w:rsidR="004948A6">
        <w:rPr>
          <w:szCs w:val="24"/>
          <w:lang w:eastAsia="ja-JP"/>
        </w:rPr>
        <w:t>.</w:t>
      </w:r>
      <w:r w:rsidRPr="00273CAA">
        <w:rPr>
          <w:szCs w:val="24"/>
          <w:lang w:eastAsia="ja-JP"/>
        </w:rPr>
        <w:tab/>
        <w:t xml:space="preserve">As an exception to </w:t>
      </w:r>
      <w:r w:rsidR="00C435E2">
        <w:rPr>
          <w:szCs w:val="24"/>
          <w:lang w:eastAsia="ja-JP"/>
        </w:rPr>
        <w:t>paragraphs</w:t>
      </w:r>
      <w:r w:rsidR="00C435E2" w:rsidRPr="00273CAA">
        <w:rPr>
          <w:szCs w:val="24"/>
          <w:lang w:eastAsia="ja-JP"/>
        </w:rPr>
        <w:t xml:space="preserve"> </w:t>
      </w:r>
      <w:r w:rsidRPr="00273CAA">
        <w:rPr>
          <w:szCs w:val="24"/>
          <w:lang w:eastAsia="ja-JP"/>
        </w:rPr>
        <w:t>5.2.1</w:t>
      </w:r>
      <w:r w:rsidR="00C435E2">
        <w:rPr>
          <w:szCs w:val="24"/>
          <w:lang w:eastAsia="ja-JP"/>
        </w:rPr>
        <w:t>.</w:t>
      </w:r>
      <w:r w:rsidRPr="00273CAA">
        <w:rPr>
          <w:szCs w:val="24"/>
          <w:lang w:eastAsia="ja-JP"/>
        </w:rPr>
        <w:t xml:space="preserve"> </w:t>
      </w:r>
      <w:proofErr w:type="gramStart"/>
      <w:r w:rsidRPr="00273CAA">
        <w:rPr>
          <w:szCs w:val="24"/>
          <w:lang w:eastAsia="ja-JP"/>
        </w:rPr>
        <w:t>to</w:t>
      </w:r>
      <w:proofErr w:type="gramEnd"/>
      <w:r w:rsidRPr="00273CAA">
        <w:rPr>
          <w:szCs w:val="24"/>
          <w:lang w:eastAsia="ja-JP"/>
        </w:rPr>
        <w:t xml:space="preserve"> 5.2.7</w:t>
      </w:r>
      <w:r w:rsidR="00C435E2">
        <w:rPr>
          <w:szCs w:val="24"/>
          <w:lang w:eastAsia="ja-JP"/>
        </w:rPr>
        <w:t xml:space="preserve">. </w:t>
      </w:r>
      <w:proofErr w:type="gramStart"/>
      <w:r w:rsidR="00C435E2">
        <w:rPr>
          <w:szCs w:val="24"/>
          <w:lang w:eastAsia="ja-JP"/>
        </w:rPr>
        <w:t>inclusive</w:t>
      </w:r>
      <w:proofErr w:type="gramEnd"/>
      <w:r w:rsidRPr="00273CAA">
        <w:rPr>
          <w:szCs w:val="24"/>
          <w:lang w:eastAsia="ja-JP"/>
        </w:rPr>
        <w:t xml:space="preserve"> </w:t>
      </w:r>
      <w:r w:rsidR="00C435E2">
        <w:rPr>
          <w:szCs w:val="24"/>
          <w:lang w:eastAsia="ja-JP"/>
        </w:rPr>
        <w:t>of this annex</w:t>
      </w:r>
      <w:r w:rsidRPr="00273CAA">
        <w:rPr>
          <w:szCs w:val="24"/>
          <w:lang w:eastAsia="ja-JP"/>
        </w:rPr>
        <w:t xml:space="preserve">, </w:t>
      </w:r>
      <w:del w:id="534" w:author="Finalized" w:date="2017-03-28T16:54:00Z">
        <w:r w:rsidRPr="00273CAA" w:rsidDel="00087ED5">
          <w:rPr>
            <w:szCs w:val="24"/>
            <w:lang w:eastAsia="ja-JP"/>
          </w:rPr>
          <w:delText xml:space="preserve">the </w:delText>
        </w:r>
      </w:del>
      <w:ins w:id="535" w:author="Finalized" w:date="2017-03-28T16:54:00Z">
        <w:r w:rsidR="00087ED5">
          <w:rPr>
            <w:rFonts w:hint="eastAsia"/>
            <w:szCs w:val="24"/>
            <w:lang w:eastAsia="ja-JP"/>
          </w:rPr>
          <w:t>a</w:t>
        </w:r>
        <w:r w:rsidR="00087ED5" w:rsidRPr="00273CAA">
          <w:rPr>
            <w:szCs w:val="24"/>
            <w:lang w:eastAsia="ja-JP"/>
          </w:rPr>
          <w:t xml:space="preserve"> </w:t>
        </w:r>
      </w:ins>
      <w:r w:rsidR="00C435E2">
        <w:rPr>
          <w:szCs w:val="24"/>
          <w:lang w:eastAsia="ja-JP"/>
        </w:rPr>
        <w:t>m</w:t>
      </w:r>
      <w:r w:rsidR="00C435E2" w:rsidRPr="00273CAA">
        <w:rPr>
          <w:szCs w:val="24"/>
          <w:lang w:eastAsia="ja-JP"/>
        </w:rPr>
        <w:t xml:space="preserve">anufacturer </w:t>
      </w:r>
      <w:r w:rsidR="00A92997">
        <w:rPr>
          <w:rFonts w:hint="eastAsia"/>
          <w:szCs w:val="24"/>
          <w:lang w:eastAsia="ja-JP"/>
        </w:rPr>
        <w:t>using multilayer tanks</w:t>
      </w:r>
      <w:r w:rsidR="002B1444">
        <w:rPr>
          <w:rFonts w:hint="eastAsia"/>
          <w:szCs w:val="24"/>
          <w:lang w:eastAsia="ja-JP"/>
        </w:rPr>
        <w:t xml:space="preserve"> or metal tanks</w:t>
      </w:r>
      <w:r w:rsidR="00A92997">
        <w:rPr>
          <w:rFonts w:hint="eastAsia"/>
          <w:szCs w:val="24"/>
          <w:lang w:eastAsia="ja-JP"/>
        </w:rPr>
        <w:t xml:space="preserve"> </w:t>
      </w:r>
      <w:r w:rsidRPr="00273CAA">
        <w:rPr>
          <w:szCs w:val="24"/>
          <w:lang w:eastAsia="ja-JP"/>
        </w:rPr>
        <w:t>m</w:t>
      </w:r>
      <w:r w:rsidR="004948A6">
        <w:rPr>
          <w:szCs w:val="24"/>
          <w:lang w:eastAsia="ja-JP"/>
        </w:rPr>
        <w:t xml:space="preserve">ay choose to use </w:t>
      </w:r>
      <w:del w:id="536" w:author="Finalized" w:date="2017-04-17T11:03:00Z">
        <w:r w:rsidR="004948A6" w:rsidDel="00EF3339">
          <w:rPr>
            <w:szCs w:val="24"/>
            <w:lang w:eastAsia="ja-JP"/>
          </w:rPr>
          <w:delText xml:space="preserve">the </w:delText>
        </w:r>
      </w:del>
      <w:ins w:id="537" w:author="Finalized" w:date="2017-04-17T11:03:00Z">
        <w:r w:rsidR="00EF3339">
          <w:rPr>
            <w:rFonts w:hint="eastAsia"/>
            <w:szCs w:val="24"/>
            <w:lang w:eastAsia="ja-JP"/>
          </w:rPr>
          <w:t xml:space="preserve">an </w:t>
        </w:r>
      </w:ins>
      <w:del w:id="538" w:author="Finalized" w:date="2017-04-17T11:03:00Z">
        <w:r w:rsidR="004948A6" w:rsidDel="00EF3339">
          <w:rPr>
            <w:szCs w:val="24"/>
            <w:lang w:eastAsia="ja-JP"/>
          </w:rPr>
          <w:delText>following Assigned Permeability F</w:delText>
        </w:r>
        <w:r w:rsidRPr="00273CAA" w:rsidDel="00EF3339">
          <w:rPr>
            <w:szCs w:val="24"/>
            <w:lang w:eastAsia="ja-JP"/>
          </w:rPr>
          <w:delText>actor (</w:delText>
        </w:r>
      </w:del>
      <w:r w:rsidRPr="00273CAA">
        <w:rPr>
          <w:szCs w:val="24"/>
          <w:lang w:eastAsia="ja-JP"/>
        </w:rPr>
        <w:t>APF</w:t>
      </w:r>
      <w:del w:id="539" w:author="Finalized" w:date="2017-04-17T11:03:00Z">
        <w:r w:rsidRPr="00273CAA" w:rsidDel="00EF3339">
          <w:rPr>
            <w:szCs w:val="24"/>
            <w:lang w:eastAsia="ja-JP"/>
          </w:rPr>
          <w:delText>)</w:delText>
        </w:r>
      </w:del>
      <w:r w:rsidRPr="00273CAA">
        <w:rPr>
          <w:szCs w:val="24"/>
          <w:lang w:eastAsia="ja-JP"/>
        </w:rPr>
        <w:t xml:space="preserve"> instead of </w:t>
      </w:r>
      <w:proofErr w:type="spellStart"/>
      <w:ins w:id="540" w:author="Finalized" w:date="2017-05-17T11:09:00Z">
        <w:r w:rsidR="001D759E">
          <w:rPr>
            <w:szCs w:val="24"/>
            <w:lang w:eastAsia="ja-JP"/>
          </w:rPr>
          <w:t>performimg</w:t>
        </w:r>
        <w:proofErr w:type="spellEnd"/>
        <w:r w:rsidR="001D759E">
          <w:rPr>
            <w:szCs w:val="24"/>
            <w:lang w:eastAsia="ja-JP"/>
          </w:rPr>
          <w:t xml:space="preserve"> </w:t>
        </w:r>
      </w:ins>
      <w:r w:rsidRPr="00273CAA">
        <w:rPr>
          <w:szCs w:val="24"/>
          <w:lang w:eastAsia="ja-JP"/>
        </w:rPr>
        <w:t>the complete measurement procedure mentioned above</w:t>
      </w:r>
      <w:r w:rsidR="00FD2B58">
        <w:rPr>
          <w:szCs w:val="24"/>
          <w:lang w:eastAsia="ja-JP"/>
        </w:rPr>
        <w:t>:</w:t>
      </w:r>
    </w:p>
    <w:p w14:paraId="5955626D" w14:textId="77777777" w:rsidR="00273CAA" w:rsidRPr="00273CAA" w:rsidRDefault="00FD2B58" w:rsidP="00273CAA">
      <w:pPr>
        <w:pStyle w:val="SingleTxtG"/>
        <w:ind w:left="2268"/>
        <w:rPr>
          <w:szCs w:val="24"/>
          <w:lang w:eastAsia="ja-JP"/>
        </w:rPr>
      </w:pPr>
      <w:r>
        <w:rPr>
          <w:szCs w:val="24"/>
          <w:lang w:eastAsia="ja-JP"/>
        </w:rPr>
        <w:tab/>
      </w:r>
      <w:r>
        <w:rPr>
          <w:szCs w:val="24"/>
          <w:lang w:eastAsia="ja-JP"/>
        </w:rPr>
        <w:tab/>
      </w:r>
      <w:r>
        <w:rPr>
          <w:szCs w:val="24"/>
          <w:lang w:eastAsia="ja-JP"/>
        </w:rPr>
        <w:tab/>
      </w:r>
      <w:r w:rsidR="00273CAA" w:rsidRPr="00273CAA">
        <w:rPr>
          <w:szCs w:val="24"/>
          <w:lang w:eastAsia="ja-JP"/>
        </w:rPr>
        <w:t>APF multilayer</w:t>
      </w:r>
      <w:r w:rsidR="002B1444">
        <w:rPr>
          <w:rFonts w:hint="eastAsia"/>
          <w:szCs w:val="24"/>
          <w:lang w:eastAsia="ja-JP"/>
        </w:rPr>
        <w:t>/metal</w:t>
      </w:r>
      <w:r w:rsidR="00A92997">
        <w:rPr>
          <w:rFonts w:hint="eastAsia"/>
          <w:szCs w:val="24"/>
          <w:lang w:eastAsia="ja-JP"/>
        </w:rPr>
        <w:t xml:space="preserve"> tank </w:t>
      </w:r>
      <w:r w:rsidR="00273CAA" w:rsidRPr="00273CAA">
        <w:rPr>
          <w:szCs w:val="24"/>
          <w:lang w:eastAsia="ja-JP"/>
        </w:rPr>
        <w:t xml:space="preserve">= </w:t>
      </w:r>
      <w:r w:rsidR="00A92997">
        <w:rPr>
          <w:rFonts w:hint="eastAsia"/>
          <w:szCs w:val="24"/>
          <w:lang w:eastAsia="ja-JP"/>
        </w:rPr>
        <w:t>120 mg</w:t>
      </w:r>
      <w:r w:rsidR="00565B31">
        <w:rPr>
          <w:rFonts w:hint="eastAsia"/>
          <w:szCs w:val="24"/>
          <w:lang w:eastAsia="ja-JP"/>
        </w:rPr>
        <w:t xml:space="preserve"> </w:t>
      </w:r>
      <w:r w:rsidR="00A92997">
        <w:rPr>
          <w:rFonts w:hint="eastAsia"/>
          <w:szCs w:val="24"/>
          <w:lang w:eastAsia="ja-JP"/>
        </w:rPr>
        <w:t>/24</w:t>
      </w:r>
      <w:r w:rsidR="00B15E93">
        <w:rPr>
          <w:szCs w:val="24"/>
          <w:lang w:eastAsia="ja-JP"/>
        </w:rPr>
        <w:t xml:space="preserve"> </w:t>
      </w:r>
      <w:r w:rsidR="00A92997">
        <w:rPr>
          <w:rFonts w:hint="eastAsia"/>
          <w:szCs w:val="24"/>
          <w:lang w:eastAsia="ja-JP"/>
        </w:rPr>
        <w:t>h</w:t>
      </w:r>
    </w:p>
    <w:p w14:paraId="3BADDA85" w14:textId="67A67446" w:rsidR="00273CAA" w:rsidRDefault="00273CAA" w:rsidP="00273CAA">
      <w:pPr>
        <w:pStyle w:val="SingleTxtG"/>
        <w:ind w:left="2268" w:hanging="1134"/>
        <w:rPr>
          <w:szCs w:val="24"/>
          <w:lang w:eastAsia="ja-JP"/>
        </w:rPr>
      </w:pPr>
      <w:del w:id="541" w:author="Finalized" w:date="2017-03-28T16:54:00Z">
        <w:r w:rsidRPr="00273CAA" w:rsidDel="00087ED5">
          <w:rPr>
            <w:szCs w:val="24"/>
            <w:lang w:eastAsia="ja-JP"/>
          </w:rPr>
          <w:delText>5.2.8.1</w:delText>
        </w:r>
        <w:r w:rsidR="004948A6" w:rsidDel="00087ED5">
          <w:rPr>
            <w:szCs w:val="24"/>
            <w:lang w:eastAsia="ja-JP"/>
          </w:rPr>
          <w:delText>.</w:delText>
        </w:r>
      </w:del>
      <w:r>
        <w:rPr>
          <w:rFonts w:hint="eastAsia"/>
          <w:szCs w:val="24"/>
          <w:lang w:eastAsia="ja-JP"/>
        </w:rPr>
        <w:tab/>
      </w:r>
      <w:r w:rsidRPr="00273CAA">
        <w:rPr>
          <w:szCs w:val="24"/>
          <w:lang w:eastAsia="ja-JP"/>
        </w:rPr>
        <w:t xml:space="preserve">Where the manufacturer chooses to use </w:t>
      </w:r>
      <w:ins w:id="542" w:author="Finalized" w:date="2017-04-17T11:03:00Z">
        <w:r w:rsidR="00EF3339">
          <w:rPr>
            <w:rFonts w:hint="eastAsia"/>
            <w:szCs w:val="24"/>
            <w:lang w:eastAsia="ja-JP"/>
          </w:rPr>
          <w:t xml:space="preserve">an </w:t>
        </w:r>
      </w:ins>
      <w:r w:rsidR="00E82B57">
        <w:rPr>
          <w:szCs w:val="24"/>
          <w:lang w:eastAsia="ja-JP"/>
        </w:rPr>
        <w:t>APF</w:t>
      </w:r>
      <w:r w:rsidRPr="00273CAA">
        <w:rPr>
          <w:szCs w:val="24"/>
          <w:lang w:eastAsia="ja-JP"/>
        </w:rPr>
        <w:t xml:space="preserve">, the manufacturer shall provide the </w:t>
      </w:r>
      <w:r w:rsidR="00E82B57">
        <w:rPr>
          <w:szCs w:val="24"/>
          <w:lang w:eastAsia="ja-JP"/>
        </w:rPr>
        <w:t>responsible authority</w:t>
      </w:r>
      <w:r w:rsidRPr="00273CAA">
        <w:rPr>
          <w:szCs w:val="24"/>
          <w:lang w:eastAsia="ja-JP"/>
        </w:rPr>
        <w:t xml:space="preserve"> a declaration in which the type of tank is clearly specified as well as a declaration</w:t>
      </w:r>
      <w:r w:rsidR="0044655B">
        <w:rPr>
          <w:szCs w:val="24"/>
          <w:lang w:eastAsia="ja-JP"/>
        </w:rPr>
        <w:t xml:space="preserve"> of the type of materials used.</w:t>
      </w:r>
    </w:p>
    <w:p w14:paraId="6C3D0F6C" w14:textId="7D9AC6BF" w:rsidR="00AB12FE" w:rsidRPr="00273CAA" w:rsidRDefault="0044655B" w:rsidP="00A649C1">
      <w:pPr>
        <w:pStyle w:val="SingleTxtG"/>
        <w:ind w:left="2268" w:hanging="1134"/>
        <w:rPr>
          <w:szCs w:val="24"/>
          <w:lang w:eastAsia="ja-JP"/>
        </w:rPr>
      </w:pPr>
      <w:del w:id="543" w:author="Finalized" w:date="2017-03-28T16:54:00Z">
        <w:r w:rsidDel="00087ED5">
          <w:rPr>
            <w:szCs w:val="24"/>
            <w:lang w:eastAsia="ja-JP"/>
          </w:rPr>
          <w:delText>5.3.</w:delText>
        </w:r>
      </w:del>
      <w:ins w:id="544" w:author="Finalized" w:date="2017-03-28T16:54:00Z">
        <w:r w:rsidR="00087ED5">
          <w:rPr>
            <w:rFonts w:hint="eastAsia"/>
            <w:szCs w:val="24"/>
            <w:lang w:eastAsia="ja-JP"/>
          </w:rPr>
          <w:t>6.</w:t>
        </w:r>
      </w:ins>
      <w:r w:rsidR="00B237EC">
        <w:rPr>
          <w:rFonts w:hint="eastAsia"/>
          <w:szCs w:val="24"/>
          <w:lang w:eastAsia="ja-JP"/>
        </w:rPr>
        <w:tab/>
      </w:r>
      <w:del w:id="545" w:author="Finalized" w:date="2017-03-28T16:54:00Z">
        <w:r w:rsidR="00B237EC" w:rsidRPr="00B237EC" w:rsidDel="00087ED5">
          <w:rPr>
            <w:szCs w:val="24"/>
            <w:lang w:eastAsia="ja-JP"/>
          </w:rPr>
          <w:delText>Sequence of</w:delText>
        </w:r>
      </w:del>
      <w:ins w:id="546" w:author="Finalized" w:date="2017-03-28T16:54:00Z">
        <w:r w:rsidR="00087ED5">
          <w:rPr>
            <w:rFonts w:hint="eastAsia"/>
            <w:szCs w:val="24"/>
            <w:lang w:eastAsia="ja-JP"/>
          </w:rPr>
          <w:t>Test procedure for</w:t>
        </w:r>
      </w:ins>
      <w:r w:rsidR="00B237EC" w:rsidRPr="00B237EC">
        <w:rPr>
          <w:szCs w:val="24"/>
          <w:lang w:eastAsia="ja-JP"/>
        </w:rPr>
        <w:t xml:space="preserve"> measurement of hot soak and diurnal losses</w:t>
      </w:r>
    </w:p>
    <w:p w14:paraId="3045B4E2" w14:textId="6D31EBF2" w:rsidR="00CE240E" w:rsidRDefault="00CE240E" w:rsidP="00273CAA">
      <w:pPr>
        <w:pStyle w:val="SingleTxtG"/>
        <w:ind w:left="2268" w:hanging="1134"/>
        <w:rPr>
          <w:szCs w:val="24"/>
          <w:lang w:eastAsia="ja-JP"/>
        </w:rPr>
      </w:pPr>
      <w:bookmarkStart w:id="547" w:name="DiscussionPoint2_EliminateTyreInterefere"/>
      <w:del w:id="548" w:author="Finalized" w:date="2017-03-28T16:55:00Z">
        <w:r w:rsidDel="003D7A07">
          <w:rPr>
            <w:rFonts w:hint="eastAsia"/>
            <w:szCs w:val="24"/>
            <w:lang w:eastAsia="ja-JP"/>
          </w:rPr>
          <w:delText>5.3.1.</w:delText>
        </w:r>
      </w:del>
      <w:bookmarkEnd w:id="547"/>
      <w:ins w:id="549" w:author="Finalized" w:date="2017-03-28T16:55:00Z">
        <w:r w:rsidR="003D7A07">
          <w:rPr>
            <w:rFonts w:hint="eastAsia"/>
            <w:szCs w:val="24"/>
            <w:lang w:eastAsia="ja-JP"/>
          </w:rPr>
          <w:t>6.1.</w:t>
        </w:r>
      </w:ins>
      <w:r w:rsidR="00273CAA">
        <w:rPr>
          <w:rFonts w:hint="eastAsia"/>
          <w:szCs w:val="24"/>
          <w:lang w:eastAsia="ja-JP"/>
        </w:rPr>
        <w:tab/>
      </w:r>
      <w:r>
        <w:rPr>
          <w:rFonts w:hint="eastAsia"/>
          <w:szCs w:val="24"/>
          <w:lang w:eastAsia="ja-JP"/>
        </w:rPr>
        <w:t xml:space="preserve">Vehicle </w:t>
      </w:r>
      <w:r>
        <w:rPr>
          <w:szCs w:val="24"/>
          <w:lang w:eastAsia="ja-JP"/>
        </w:rPr>
        <w:t>preparation</w:t>
      </w:r>
    </w:p>
    <w:p w14:paraId="72F3D8BB" w14:textId="5A005B38" w:rsidR="008B29B9" w:rsidRDefault="00273CAA" w:rsidP="00306E57">
      <w:pPr>
        <w:pStyle w:val="SingleTxtG"/>
        <w:ind w:left="2268" w:hanging="1134"/>
        <w:rPr>
          <w:ins w:id="550" w:author="Finalized" w:date="2017-06-04T19:08:00Z"/>
          <w:szCs w:val="24"/>
          <w:lang w:eastAsia="ja-JP"/>
        </w:rPr>
      </w:pPr>
      <w:r w:rsidRPr="00413620">
        <w:rPr>
          <w:szCs w:val="24"/>
          <w:lang w:eastAsia="ja-JP"/>
        </w:rPr>
        <w:t xml:space="preserve">The vehicle </w:t>
      </w:r>
      <w:r w:rsidR="00E82B57">
        <w:rPr>
          <w:szCs w:val="24"/>
          <w:lang w:eastAsia="ja-JP"/>
        </w:rPr>
        <w:t>shall be</w:t>
      </w:r>
      <w:r w:rsidR="00E82B57" w:rsidRPr="00413620">
        <w:rPr>
          <w:szCs w:val="24"/>
          <w:lang w:eastAsia="ja-JP"/>
        </w:rPr>
        <w:t xml:space="preserve"> </w:t>
      </w:r>
      <w:r w:rsidRPr="00413620">
        <w:rPr>
          <w:szCs w:val="24"/>
          <w:lang w:eastAsia="ja-JP"/>
        </w:rPr>
        <w:t xml:space="preserve">prepared in </w:t>
      </w:r>
      <w:r w:rsidRPr="009207A0">
        <w:rPr>
          <w:szCs w:val="24"/>
          <w:lang w:eastAsia="ja-JP"/>
        </w:rPr>
        <w:t>accordance to paragraph</w:t>
      </w:r>
      <w:r w:rsidR="00E82B57" w:rsidRPr="009207A0">
        <w:rPr>
          <w:szCs w:val="24"/>
          <w:lang w:eastAsia="ja-JP"/>
        </w:rPr>
        <w:t>s</w:t>
      </w:r>
      <w:r w:rsidRPr="009207A0">
        <w:rPr>
          <w:szCs w:val="24"/>
          <w:lang w:eastAsia="ja-JP"/>
        </w:rPr>
        <w:t xml:space="preserve"> 5.1.1. </w:t>
      </w:r>
      <w:proofErr w:type="gramStart"/>
      <w:r w:rsidRPr="009207A0">
        <w:rPr>
          <w:szCs w:val="24"/>
          <w:lang w:eastAsia="ja-JP"/>
        </w:rPr>
        <w:t>and</w:t>
      </w:r>
      <w:proofErr w:type="gramEnd"/>
      <w:r w:rsidRPr="009207A0">
        <w:rPr>
          <w:szCs w:val="24"/>
          <w:lang w:eastAsia="ja-JP"/>
        </w:rPr>
        <w:t xml:space="preserve"> 5.1.2. </w:t>
      </w:r>
      <w:proofErr w:type="gramStart"/>
      <w:r w:rsidRPr="009207A0">
        <w:rPr>
          <w:szCs w:val="24"/>
          <w:lang w:eastAsia="ja-JP"/>
        </w:rPr>
        <w:t>of</w:t>
      </w:r>
      <w:proofErr w:type="gramEnd"/>
      <w:r w:rsidRPr="009207A0">
        <w:rPr>
          <w:szCs w:val="24"/>
          <w:lang w:eastAsia="ja-JP"/>
        </w:rPr>
        <w:t xml:space="preserve"> </w:t>
      </w:r>
      <w:del w:id="551" w:author="Finalized" w:date="2017-06-02T04:49:00Z">
        <w:r w:rsidRPr="009207A0" w:rsidDel="00FC3863">
          <w:rPr>
            <w:szCs w:val="24"/>
            <w:lang w:eastAsia="ja-JP"/>
          </w:rPr>
          <w:delText xml:space="preserve">Annex </w:delText>
        </w:r>
      </w:del>
      <w:ins w:id="552" w:author="Finalized" w:date="2017-06-02T04:49:00Z">
        <w:r w:rsidR="00FC3863">
          <w:rPr>
            <w:rFonts w:hint="eastAsia"/>
            <w:szCs w:val="24"/>
            <w:lang w:eastAsia="ja-JP"/>
          </w:rPr>
          <w:t>a</w:t>
        </w:r>
        <w:r w:rsidR="00FC3863" w:rsidRPr="009207A0">
          <w:rPr>
            <w:szCs w:val="24"/>
            <w:lang w:eastAsia="ja-JP"/>
          </w:rPr>
          <w:t xml:space="preserve">nnex </w:t>
        </w:r>
      </w:ins>
      <w:r w:rsidRPr="009207A0">
        <w:rPr>
          <w:szCs w:val="24"/>
          <w:lang w:eastAsia="ja-JP"/>
        </w:rPr>
        <w:t xml:space="preserve">7 </w:t>
      </w:r>
      <w:r w:rsidR="0044655B">
        <w:rPr>
          <w:szCs w:val="24"/>
          <w:lang w:eastAsia="ja-JP"/>
        </w:rPr>
        <w:t>to</w:t>
      </w:r>
      <w:r w:rsidRPr="009207A0">
        <w:rPr>
          <w:szCs w:val="24"/>
          <w:lang w:eastAsia="ja-JP"/>
        </w:rPr>
        <w:t xml:space="preserve"> Regulation No</w:t>
      </w:r>
      <w:r w:rsidR="007C07AC" w:rsidRPr="009207A0">
        <w:rPr>
          <w:szCs w:val="24"/>
          <w:lang w:eastAsia="ja-JP"/>
        </w:rPr>
        <w:t>.</w:t>
      </w:r>
      <w:r w:rsidRPr="009207A0">
        <w:rPr>
          <w:szCs w:val="24"/>
          <w:lang w:eastAsia="ja-JP"/>
        </w:rPr>
        <w:t xml:space="preserve"> 83</w:t>
      </w:r>
      <w:r w:rsidR="00C269E3">
        <w:rPr>
          <w:rFonts w:hint="eastAsia"/>
          <w:szCs w:val="24"/>
          <w:lang w:eastAsia="ja-JP"/>
        </w:rPr>
        <w:t>-07</w:t>
      </w:r>
      <w:r w:rsidRPr="009207A0">
        <w:rPr>
          <w:szCs w:val="24"/>
          <w:lang w:eastAsia="ja-JP"/>
        </w:rPr>
        <w:t>.</w:t>
      </w:r>
      <w:r w:rsidR="00A92997" w:rsidRPr="009207A0">
        <w:rPr>
          <w:rFonts w:hint="eastAsia"/>
          <w:szCs w:val="24"/>
          <w:lang w:eastAsia="ja-JP"/>
        </w:rPr>
        <w:t xml:space="preserve"> </w:t>
      </w:r>
      <w:r w:rsidR="00A92997" w:rsidRPr="009207A0">
        <w:rPr>
          <w:szCs w:val="24"/>
          <w:lang w:eastAsia="ja-JP"/>
        </w:rPr>
        <w:t xml:space="preserve">At the </w:t>
      </w:r>
      <w:r w:rsidR="00A92997" w:rsidRPr="00BB33DD">
        <w:rPr>
          <w:szCs w:val="24"/>
          <w:lang w:eastAsia="ja-JP"/>
        </w:rPr>
        <w:t xml:space="preserve">request of the manufacturer and with </w:t>
      </w:r>
      <w:del w:id="553" w:author="Finalized" w:date="2017-05-17T11:10:00Z">
        <w:r w:rsidR="00A92997" w:rsidRPr="00BB33DD" w:rsidDel="001109E9">
          <w:rPr>
            <w:szCs w:val="24"/>
            <w:lang w:eastAsia="ja-JP"/>
          </w:rPr>
          <w:delText xml:space="preserve">the </w:delText>
        </w:r>
      </w:del>
      <w:r w:rsidR="00A92997" w:rsidRPr="00BB33DD">
        <w:rPr>
          <w:szCs w:val="24"/>
          <w:lang w:eastAsia="ja-JP"/>
        </w:rPr>
        <w:t>approval of the responsible authority, non-fuel background</w:t>
      </w:r>
      <w:r w:rsidR="008B3DEA" w:rsidRPr="00BB33DD">
        <w:rPr>
          <w:szCs w:val="24"/>
          <w:lang w:eastAsia="ja-JP"/>
        </w:rPr>
        <w:t xml:space="preserve"> emission sources </w:t>
      </w:r>
      <w:ins w:id="554" w:author="Finalized" w:date="2017-03-09T17:47:00Z">
        <w:r w:rsidR="00482041">
          <w:rPr>
            <w:rFonts w:hint="eastAsia"/>
            <w:szCs w:val="24"/>
            <w:lang w:eastAsia="ja-JP"/>
          </w:rPr>
          <w:t xml:space="preserve">(e.g. paint, </w:t>
        </w:r>
        <w:r w:rsidR="00482041" w:rsidRPr="00836B7E">
          <w:rPr>
            <w:szCs w:val="24"/>
            <w:lang w:eastAsia="ja-JP"/>
          </w:rPr>
          <w:t>adhesives</w:t>
        </w:r>
        <w:r w:rsidR="00482041">
          <w:rPr>
            <w:rFonts w:hint="eastAsia"/>
            <w:szCs w:val="24"/>
            <w:lang w:eastAsia="ja-JP"/>
          </w:rPr>
          <w:t xml:space="preserve">, plastics, fuel/vapour lines, tyres, and other rubber or polymer components) </w:t>
        </w:r>
      </w:ins>
      <w:r w:rsidR="004C0BB4">
        <w:rPr>
          <w:rFonts w:hint="eastAsia"/>
          <w:szCs w:val="24"/>
          <w:lang w:eastAsia="ja-JP"/>
        </w:rPr>
        <w:t xml:space="preserve">may be </w:t>
      </w:r>
      <w:del w:id="555" w:author="Finalized" w:date="2017-03-10T12:35:00Z">
        <w:r w:rsidR="004C0BB4" w:rsidDel="004C0BB4">
          <w:rPr>
            <w:rFonts w:hint="eastAsia"/>
            <w:szCs w:val="24"/>
            <w:lang w:eastAsia="ja-JP"/>
          </w:rPr>
          <w:delText xml:space="preserve">eliminated or </w:delText>
        </w:r>
      </w:del>
      <w:r w:rsidR="004C0BB4">
        <w:rPr>
          <w:rFonts w:hint="eastAsia"/>
          <w:szCs w:val="24"/>
          <w:lang w:eastAsia="ja-JP"/>
        </w:rPr>
        <w:t xml:space="preserve">reduced </w:t>
      </w:r>
      <w:ins w:id="556" w:author="Finalized" w:date="2017-03-10T12:35:00Z">
        <w:r w:rsidR="004C0BB4">
          <w:rPr>
            <w:rFonts w:hint="eastAsia"/>
            <w:szCs w:val="24"/>
            <w:lang w:eastAsia="ja-JP"/>
          </w:rPr>
          <w:t xml:space="preserve">to vehicle background levels </w:t>
        </w:r>
      </w:ins>
      <w:r w:rsidR="00A92997" w:rsidRPr="00BB33DD">
        <w:rPr>
          <w:szCs w:val="24"/>
          <w:lang w:eastAsia="ja-JP"/>
        </w:rPr>
        <w:t xml:space="preserve">before testing (e.g. baking </w:t>
      </w:r>
      <w:r w:rsidR="00257664">
        <w:rPr>
          <w:szCs w:val="24"/>
          <w:lang w:eastAsia="ja-JP"/>
        </w:rPr>
        <w:t>of tyres</w:t>
      </w:r>
      <w:del w:id="557" w:author="Finalized" w:date="2017-06-04T18:56:00Z">
        <w:r w:rsidR="00A92997" w:rsidRPr="00BB33DD" w:rsidDel="003931D1">
          <w:rPr>
            <w:szCs w:val="24"/>
            <w:lang w:eastAsia="ja-JP"/>
          </w:rPr>
          <w:delText xml:space="preserve"> or vehicle</w:delText>
        </w:r>
      </w:del>
      <w:ins w:id="558" w:author="Finalized" w:date="2017-06-04T18:56:00Z">
        <w:r w:rsidR="003931D1">
          <w:rPr>
            <w:rFonts w:hint="eastAsia"/>
            <w:szCs w:val="24"/>
            <w:lang w:eastAsia="ja-JP"/>
          </w:rPr>
          <w:t xml:space="preserve"> </w:t>
        </w:r>
      </w:ins>
      <w:ins w:id="559" w:author="Finalized" w:date="2017-03-09T17:48:00Z">
        <w:r w:rsidR="00482041" w:rsidRPr="00482041">
          <w:rPr>
            <w:szCs w:val="24"/>
            <w:lang w:eastAsia="ja-JP"/>
          </w:rPr>
          <w:t>at temperatures of 50</w:t>
        </w:r>
      </w:ins>
      <w:ins w:id="560" w:author="Finalized" w:date="2017-05-23T14:34:00Z">
        <w:r w:rsidR="00C50602">
          <w:rPr>
            <w:rFonts w:hint="eastAsia"/>
            <w:szCs w:val="24"/>
            <w:lang w:eastAsia="ja-JP"/>
          </w:rPr>
          <w:t xml:space="preserve"> </w:t>
        </w:r>
      </w:ins>
      <w:ins w:id="561" w:author="Finalized" w:date="2017-03-09T17:48:00Z">
        <w:r w:rsidR="00482041" w:rsidRPr="00482041">
          <w:rPr>
            <w:szCs w:val="24"/>
            <w:lang w:eastAsia="ja-JP"/>
          </w:rPr>
          <w:t>°C or higher for appropriate periods</w:t>
        </w:r>
      </w:ins>
      <w:r w:rsidR="00A92997" w:rsidRPr="00BB33DD">
        <w:rPr>
          <w:szCs w:val="24"/>
          <w:lang w:eastAsia="ja-JP"/>
        </w:rPr>
        <w:t>,</w:t>
      </w:r>
      <w:ins w:id="562" w:author="Finalized" w:date="2017-04-13T11:02:00Z">
        <w:r w:rsidR="008D7308">
          <w:rPr>
            <w:rFonts w:hint="eastAsia"/>
            <w:szCs w:val="24"/>
            <w:lang w:eastAsia="ja-JP"/>
          </w:rPr>
          <w:t xml:space="preserve"> baking of vehicle,</w:t>
        </w:r>
      </w:ins>
      <w:r w:rsidR="00A92997" w:rsidRPr="00BB33DD">
        <w:rPr>
          <w:szCs w:val="24"/>
          <w:lang w:eastAsia="ja-JP"/>
        </w:rPr>
        <w:t xml:space="preserve"> </w:t>
      </w:r>
      <w:r w:rsidR="00257664">
        <w:rPr>
          <w:szCs w:val="24"/>
          <w:lang w:eastAsia="ja-JP"/>
        </w:rPr>
        <w:t>draining</w:t>
      </w:r>
      <w:r w:rsidR="00257664" w:rsidRPr="00BB33DD">
        <w:rPr>
          <w:szCs w:val="24"/>
          <w:lang w:eastAsia="ja-JP"/>
        </w:rPr>
        <w:t xml:space="preserve"> </w:t>
      </w:r>
      <w:r w:rsidR="00A92997" w:rsidRPr="00BB33DD">
        <w:rPr>
          <w:szCs w:val="24"/>
          <w:lang w:eastAsia="ja-JP"/>
        </w:rPr>
        <w:t>washer fluid).</w:t>
      </w:r>
    </w:p>
    <w:p w14:paraId="2CC2FDFB" w14:textId="0FCE748C" w:rsidR="009903CD" w:rsidRDefault="009903CD" w:rsidP="00306E57">
      <w:pPr>
        <w:pStyle w:val="SingleTxtG"/>
        <w:ind w:left="2268" w:hanging="1134"/>
        <w:rPr>
          <w:ins w:id="563" w:author="Finalized" w:date="2017-04-17T11:04:00Z"/>
          <w:szCs w:val="24"/>
          <w:lang w:eastAsia="ja-JP"/>
        </w:rPr>
      </w:pPr>
      <w:ins w:id="564" w:author="Finalized" w:date="2017-04-17T11:04:00Z">
        <w:r>
          <w:rPr>
            <w:rFonts w:hint="eastAsia"/>
            <w:szCs w:val="24"/>
            <w:lang w:eastAsia="ja-JP"/>
          </w:rPr>
          <w:t>6.2.</w:t>
        </w:r>
        <w:r>
          <w:rPr>
            <w:rFonts w:hint="eastAsia"/>
            <w:szCs w:val="24"/>
            <w:lang w:eastAsia="ja-JP"/>
          </w:rPr>
          <w:tab/>
        </w:r>
        <w:r>
          <w:rPr>
            <w:rFonts w:hint="eastAsia"/>
            <w:szCs w:val="24"/>
            <w:lang w:eastAsia="ja-JP"/>
          </w:rPr>
          <w:tab/>
          <w:t>Mode selections and gear shift prescriptions</w:t>
        </w:r>
      </w:ins>
    </w:p>
    <w:p w14:paraId="4F9642E0" w14:textId="77777777" w:rsidR="009903CD" w:rsidRDefault="009903CD" w:rsidP="009903CD">
      <w:pPr>
        <w:pStyle w:val="SingleTxtG"/>
        <w:ind w:leftChars="567" w:left="2268" w:rightChars="567" w:hanging="1134"/>
        <w:rPr>
          <w:ins w:id="565" w:author="Finalized" w:date="2017-04-17T11:04:00Z"/>
          <w:lang w:eastAsia="ja-JP"/>
        </w:rPr>
      </w:pPr>
      <w:ins w:id="566" w:author="Finalized" w:date="2017-04-17T11:04:00Z">
        <w:r>
          <w:rPr>
            <w:rFonts w:hint="eastAsia"/>
            <w:szCs w:val="24"/>
            <w:lang w:eastAsia="ja-JP"/>
          </w:rPr>
          <w:t>6.2.1.</w:t>
        </w:r>
        <w:r>
          <w:rPr>
            <w:rFonts w:hint="eastAsia"/>
            <w:szCs w:val="24"/>
            <w:lang w:eastAsia="ja-JP"/>
          </w:rPr>
          <w:tab/>
        </w:r>
        <w:r>
          <w:rPr>
            <w:rFonts w:hint="eastAsia"/>
            <w:szCs w:val="24"/>
            <w:lang w:eastAsia="ja-JP"/>
          </w:rPr>
          <w:tab/>
          <w:t>For vehicles with m</w:t>
        </w:r>
        <w:r w:rsidRPr="003E0777">
          <w:rPr>
            <w:szCs w:val="24"/>
            <w:lang w:eastAsia="ja-JP"/>
          </w:rPr>
          <w:t>anual shift transmissions</w:t>
        </w:r>
        <w:r>
          <w:rPr>
            <w:rFonts w:hint="eastAsia"/>
            <w:szCs w:val="24"/>
            <w:lang w:eastAsia="ja-JP"/>
          </w:rPr>
          <w:t>, t</w:t>
        </w:r>
        <w:r>
          <w:t xml:space="preserve">he gear shift prescriptions specified in </w:t>
        </w:r>
        <w:r>
          <w:rPr>
            <w:lang w:eastAsia="ja-JP"/>
          </w:rPr>
          <w:t>UN GTR</w:t>
        </w:r>
        <w:r w:rsidRPr="00BC7BFD">
          <w:rPr>
            <w:szCs w:val="24"/>
            <w:lang w:eastAsia="ja-JP"/>
          </w:rPr>
          <w:t xml:space="preserve"> </w:t>
        </w:r>
        <w:r>
          <w:rPr>
            <w:szCs w:val="24"/>
            <w:lang w:eastAsia="ja-JP"/>
          </w:rPr>
          <w:t>No. 15</w:t>
        </w:r>
        <w:r>
          <w:t xml:space="preserve"> shall appl</w:t>
        </w:r>
        <w:r>
          <w:rPr>
            <w:rFonts w:hint="eastAsia"/>
            <w:lang w:eastAsia="ja-JP"/>
          </w:rPr>
          <w:t>y</w:t>
        </w:r>
        <w:r>
          <w:t>.</w:t>
        </w:r>
      </w:ins>
    </w:p>
    <w:p w14:paraId="52906A29" w14:textId="0D5851BE" w:rsidR="009903CD" w:rsidRDefault="009903CD" w:rsidP="009903CD">
      <w:pPr>
        <w:pStyle w:val="SingleTxtG"/>
        <w:ind w:leftChars="567" w:left="2268" w:hangingChars="567" w:hanging="1134"/>
        <w:rPr>
          <w:ins w:id="567" w:author="Finalized" w:date="2017-04-17T11:04:00Z"/>
          <w:lang w:val="en-US" w:eastAsia="ja-JP"/>
        </w:rPr>
      </w:pPr>
      <w:ins w:id="568" w:author="Finalized" w:date="2017-04-17T11:04:00Z">
        <w:r>
          <w:rPr>
            <w:rFonts w:hint="eastAsia"/>
            <w:lang w:eastAsia="ja-JP"/>
          </w:rPr>
          <w:t>6.2.2.</w:t>
        </w:r>
        <w:r>
          <w:rPr>
            <w:rFonts w:hint="eastAsia"/>
            <w:lang w:eastAsia="ja-JP"/>
          </w:rPr>
          <w:tab/>
        </w:r>
        <w:r>
          <w:rPr>
            <w:lang w:val="en-US"/>
          </w:rPr>
          <w:t>In the case of conventional</w:t>
        </w:r>
        <w:r>
          <w:rPr>
            <w:rFonts w:hint="eastAsia"/>
            <w:lang w:val="en-US" w:eastAsia="ja-JP"/>
          </w:rPr>
          <w:t xml:space="preserve"> ICE</w:t>
        </w:r>
        <w:r>
          <w:rPr>
            <w:lang w:val="en-US"/>
          </w:rPr>
          <w:t xml:space="preserve"> vehicles, the mode shall be selected according to paragraph 2.6.5.3.</w:t>
        </w:r>
      </w:ins>
      <w:ins w:id="569" w:author="Finalized" w:date="2017-05-17T11:10:00Z">
        <w:r w:rsidR="001109E9">
          <w:rPr>
            <w:rFonts w:hint="eastAsia"/>
            <w:lang w:val="en-US" w:eastAsia="ja-JP"/>
          </w:rPr>
          <w:t xml:space="preserve"> </w:t>
        </w:r>
        <w:proofErr w:type="gramStart"/>
        <w:r w:rsidR="001109E9">
          <w:rPr>
            <w:rFonts w:hint="eastAsia"/>
            <w:lang w:val="en-US" w:eastAsia="ja-JP"/>
          </w:rPr>
          <w:t>of</w:t>
        </w:r>
        <w:proofErr w:type="gramEnd"/>
        <w:r w:rsidR="001109E9">
          <w:rPr>
            <w:rFonts w:hint="eastAsia"/>
            <w:lang w:val="en-US" w:eastAsia="ja-JP"/>
          </w:rPr>
          <w:t xml:space="preserve"> </w:t>
        </w:r>
      </w:ins>
      <w:ins w:id="570" w:author="Finalized" w:date="2017-06-01T17:20:00Z">
        <w:r w:rsidR="005869D0">
          <w:rPr>
            <w:rFonts w:hint="eastAsia"/>
            <w:lang w:val="en-US" w:eastAsia="ja-JP"/>
          </w:rPr>
          <w:t>a</w:t>
        </w:r>
      </w:ins>
      <w:ins w:id="571" w:author="Finalized" w:date="2017-04-17T11:04:00Z">
        <w:r>
          <w:rPr>
            <w:lang w:val="en-US"/>
          </w:rPr>
          <w:t xml:space="preserve">nnex 6 </w:t>
        </w:r>
        <w:r>
          <w:rPr>
            <w:rFonts w:hint="eastAsia"/>
            <w:lang w:val="en-US" w:eastAsia="ja-JP"/>
          </w:rPr>
          <w:t xml:space="preserve">to </w:t>
        </w:r>
        <w:r>
          <w:rPr>
            <w:lang w:eastAsia="ja-JP"/>
          </w:rPr>
          <w:t>UN GTR</w:t>
        </w:r>
        <w:r w:rsidRPr="00BC7BFD">
          <w:rPr>
            <w:szCs w:val="24"/>
            <w:lang w:eastAsia="ja-JP"/>
          </w:rPr>
          <w:t xml:space="preserve"> </w:t>
        </w:r>
        <w:r>
          <w:rPr>
            <w:szCs w:val="24"/>
            <w:lang w:eastAsia="ja-JP"/>
          </w:rPr>
          <w:t>No. 15</w:t>
        </w:r>
        <w:r>
          <w:rPr>
            <w:lang w:val="en-US"/>
          </w:rPr>
          <w:t>.</w:t>
        </w:r>
      </w:ins>
    </w:p>
    <w:p w14:paraId="0945781F" w14:textId="008E4E92" w:rsidR="009903CD" w:rsidRDefault="009903CD" w:rsidP="009903CD">
      <w:pPr>
        <w:pStyle w:val="SingleTxtG"/>
        <w:ind w:leftChars="567" w:left="2268" w:hangingChars="567" w:hanging="1134"/>
        <w:rPr>
          <w:ins w:id="572" w:author="Finalized" w:date="2017-05-22T17:55:00Z"/>
          <w:lang w:val="en-US" w:eastAsia="ja-JP"/>
        </w:rPr>
      </w:pPr>
      <w:ins w:id="573" w:author="Finalized" w:date="2017-04-17T11:04:00Z">
        <w:r>
          <w:rPr>
            <w:rFonts w:hint="eastAsia"/>
            <w:lang w:val="en-US" w:eastAsia="ja-JP"/>
          </w:rPr>
          <w:t>6.2.3.</w:t>
        </w:r>
        <w:r>
          <w:rPr>
            <w:rFonts w:hint="eastAsia"/>
            <w:lang w:val="en-US" w:eastAsia="ja-JP"/>
          </w:rPr>
          <w:tab/>
          <w:t>In the case of NOVC-HEV and OVC-HEV t</w:t>
        </w:r>
        <w:r>
          <w:rPr>
            <w:lang w:val="en-US"/>
          </w:rPr>
          <w:t xml:space="preserve">he mode shall be selected according to </w:t>
        </w:r>
      </w:ins>
      <w:ins w:id="574" w:author="Finalized" w:date="2017-06-01T17:20:00Z">
        <w:r w:rsidR="005869D0">
          <w:rPr>
            <w:rFonts w:hint="eastAsia"/>
            <w:lang w:val="en-US" w:eastAsia="ja-JP"/>
          </w:rPr>
          <w:t>a</w:t>
        </w:r>
      </w:ins>
      <w:ins w:id="575" w:author="Finalized" w:date="2017-04-17T11:04:00Z">
        <w:r>
          <w:rPr>
            <w:lang w:val="en-US"/>
          </w:rPr>
          <w:t xml:space="preserve">ppendix 6 </w:t>
        </w:r>
        <w:r>
          <w:rPr>
            <w:rFonts w:hint="eastAsia"/>
            <w:lang w:val="en-US" w:eastAsia="ja-JP"/>
          </w:rPr>
          <w:t xml:space="preserve">to </w:t>
        </w:r>
      </w:ins>
      <w:ins w:id="576" w:author="Finalized" w:date="2017-06-01T17:20:00Z">
        <w:r w:rsidR="005869D0">
          <w:rPr>
            <w:rFonts w:hint="eastAsia"/>
            <w:lang w:val="en-US" w:eastAsia="ja-JP"/>
          </w:rPr>
          <w:t>a</w:t>
        </w:r>
      </w:ins>
      <w:ins w:id="577" w:author="Finalized" w:date="2017-04-17T11:04:00Z">
        <w:r>
          <w:rPr>
            <w:rFonts w:hint="eastAsia"/>
            <w:lang w:val="en-US" w:eastAsia="ja-JP"/>
          </w:rPr>
          <w:t xml:space="preserve">nnex 8 </w:t>
        </w:r>
        <w:r>
          <w:rPr>
            <w:lang w:val="en-US"/>
          </w:rPr>
          <w:t xml:space="preserve">of </w:t>
        </w:r>
        <w:r>
          <w:rPr>
            <w:lang w:eastAsia="ja-JP"/>
          </w:rPr>
          <w:t>UN GTR</w:t>
        </w:r>
        <w:r w:rsidRPr="00BC7BFD">
          <w:rPr>
            <w:szCs w:val="24"/>
            <w:lang w:eastAsia="ja-JP"/>
          </w:rPr>
          <w:t xml:space="preserve"> </w:t>
        </w:r>
        <w:r>
          <w:rPr>
            <w:szCs w:val="24"/>
            <w:lang w:eastAsia="ja-JP"/>
          </w:rPr>
          <w:t>No. 15</w:t>
        </w:r>
        <w:r>
          <w:rPr>
            <w:lang w:val="en-US"/>
          </w:rPr>
          <w:t>.</w:t>
        </w:r>
      </w:ins>
    </w:p>
    <w:p w14:paraId="2C8BCC21" w14:textId="40180E44" w:rsidR="00B17AD9" w:rsidRDefault="00B17AD9" w:rsidP="009903CD">
      <w:pPr>
        <w:pStyle w:val="SingleTxtG"/>
        <w:ind w:leftChars="567" w:left="2268" w:hangingChars="567" w:hanging="1134"/>
        <w:rPr>
          <w:ins w:id="578" w:author="Finalized" w:date="2017-04-17T11:04:00Z"/>
          <w:lang w:val="en-US" w:eastAsia="ja-JP"/>
        </w:rPr>
      </w:pPr>
      <w:ins w:id="579" w:author="Finalized" w:date="2017-05-22T17:55:00Z">
        <w:r>
          <w:rPr>
            <w:rFonts w:hint="eastAsia"/>
            <w:lang w:val="en-US" w:eastAsia="ja-JP"/>
          </w:rPr>
          <w:t>6.2.4.</w:t>
        </w:r>
        <w:r>
          <w:rPr>
            <w:rFonts w:hint="eastAsia"/>
            <w:lang w:val="en-US" w:eastAsia="ja-JP"/>
          </w:rPr>
          <w:tab/>
          <w:t xml:space="preserve">Upon </w:t>
        </w:r>
      </w:ins>
      <w:ins w:id="580" w:author="Finalized" w:date="2017-05-23T14:56:00Z">
        <w:r w:rsidR="00916F82">
          <w:rPr>
            <w:rFonts w:hint="eastAsia"/>
            <w:lang w:val="en-US" w:eastAsia="ja-JP"/>
          </w:rPr>
          <w:t xml:space="preserve">request of </w:t>
        </w:r>
      </w:ins>
      <w:ins w:id="581" w:author="Finalized" w:date="2017-05-22T17:55:00Z">
        <w:r>
          <w:rPr>
            <w:rFonts w:hint="eastAsia"/>
            <w:lang w:val="en-US" w:eastAsia="ja-JP"/>
          </w:rPr>
          <w:t xml:space="preserve">the </w:t>
        </w:r>
        <w:r>
          <w:rPr>
            <w:lang w:val="en-US" w:eastAsia="ja-JP"/>
          </w:rPr>
          <w:t>responsible</w:t>
        </w:r>
        <w:r>
          <w:rPr>
            <w:rFonts w:hint="eastAsia"/>
            <w:lang w:val="en-US" w:eastAsia="ja-JP"/>
          </w:rPr>
          <w:t xml:space="preserve"> authority, </w:t>
        </w:r>
      </w:ins>
      <w:ins w:id="582" w:author="Finalized" w:date="2017-06-01T17:07:00Z">
        <w:r w:rsidR="006216E4">
          <w:rPr>
            <w:rFonts w:hint="eastAsia"/>
            <w:lang w:val="en-US" w:eastAsia="ja-JP"/>
          </w:rPr>
          <w:t xml:space="preserve">the </w:t>
        </w:r>
      </w:ins>
      <w:ins w:id="583" w:author="Finalized" w:date="2017-05-22T17:55:00Z">
        <w:r>
          <w:rPr>
            <w:rFonts w:hint="eastAsia"/>
            <w:lang w:val="en-US" w:eastAsia="ja-JP"/>
          </w:rPr>
          <w:t xml:space="preserve">selected mode </w:t>
        </w:r>
      </w:ins>
      <w:ins w:id="584" w:author="Finalized" w:date="2017-06-01T17:07:00Z">
        <w:r w:rsidR="006216E4">
          <w:rPr>
            <w:rFonts w:hint="eastAsia"/>
            <w:lang w:val="en-US" w:eastAsia="ja-JP"/>
          </w:rPr>
          <w:t>may</w:t>
        </w:r>
      </w:ins>
      <w:ins w:id="585" w:author="Finalized" w:date="2017-05-22T17:55:00Z">
        <w:r>
          <w:rPr>
            <w:rFonts w:hint="eastAsia"/>
            <w:lang w:val="en-US" w:eastAsia="ja-JP"/>
          </w:rPr>
          <w:t xml:space="preserve"> be different from </w:t>
        </w:r>
      </w:ins>
      <w:ins w:id="586" w:author="Finalized" w:date="2017-06-01T17:08:00Z">
        <w:r w:rsidR="006216E4">
          <w:rPr>
            <w:rFonts w:hint="eastAsia"/>
            <w:lang w:val="en-US" w:eastAsia="ja-JP"/>
          </w:rPr>
          <w:t xml:space="preserve">that described in paragraphs </w:t>
        </w:r>
      </w:ins>
      <w:ins w:id="587" w:author="Finalized" w:date="2017-05-22T17:55:00Z">
        <w:r>
          <w:rPr>
            <w:rFonts w:hint="eastAsia"/>
            <w:lang w:val="en-US" w:eastAsia="ja-JP"/>
          </w:rPr>
          <w:t xml:space="preserve">6.2.2. </w:t>
        </w:r>
      </w:ins>
      <w:proofErr w:type="gramStart"/>
      <w:ins w:id="588" w:author="Finalized" w:date="2017-05-22T17:56:00Z">
        <w:r>
          <w:rPr>
            <w:rFonts w:hint="eastAsia"/>
            <w:lang w:val="en-US" w:eastAsia="ja-JP"/>
          </w:rPr>
          <w:t>and</w:t>
        </w:r>
        <w:proofErr w:type="gramEnd"/>
        <w:r>
          <w:rPr>
            <w:rFonts w:hint="eastAsia"/>
            <w:lang w:val="en-US" w:eastAsia="ja-JP"/>
          </w:rPr>
          <w:t xml:space="preserve"> 6.2.3. </w:t>
        </w:r>
        <w:proofErr w:type="gramStart"/>
        <w:r>
          <w:rPr>
            <w:rFonts w:hint="eastAsia"/>
            <w:lang w:val="en-US" w:eastAsia="ja-JP"/>
          </w:rPr>
          <w:t>of</w:t>
        </w:r>
        <w:proofErr w:type="gramEnd"/>
        <w:r>
          <w:rPr>
            <w:rFonts w:hint="eastAsia"/>
            <w:lang w:val="en-US" w:eastAsia="ja-JP"/>
          </w:rPr>
          <w:t xml:space="preserve"> this </w:t>
        </w:r>
      </w:ins>
      <w:ins w:id="589" w:author="Finalized" w:date="2017-06-01T17:20:00Z">
        <w:r w:rsidR="00F2761D">
          <w:rPr>
            <w:rFonts w:hint="eastAsia"/>
            <w:lang w:val="en-US" w:eastAsia="ja-JP"/>
          </w:rPr>
          <w:t>a</w:t>
        </w:r>
      </w:ins>
      <w:ins w:id="590" w:author="Finalized" w:date="2017-05-22T17:56:00Z">
        <w:r>
          <w:rPr>
            <w:rFonts w:hint="eastAsia"/>
            <w:lang w:val="en-US" w:eastAsia="ja-JP"/>
          </w:rPr>
          <w:t>nnex.</w:t>
        </w:r>
      </w:ins>
    </w:p>
    <w:p w14:paraId="491DECD7" w14:textId="77777777" w:rsidR="009903CD" w:rsidRDefault="009903CD" w:rsidP="009903CD">
      <w:pPr>
        <w:pStyle w:val="SingleTxtG"/>
        <w:ind w:leftChars="567" w:left="2268" w:hangingChars="567" w:hanging="1134"/>
        <w:rPr>
          <w:ins w:id="591" w:author="Finalized" w:date="2017-05-17T11:13:00Z"/>
          <w:lang w:val="en-US" w:eastAsia="ja-JP"/>
        </w:rPr>
      </w:pPr>
      <w:ins w:id="592" w:author="Finalized" w:date="2017-04-17T11:04:00Z">
        <w:r>
          <w:rPr>
            <w:rFonts w:hint="eastAsia"/>
            <w:lang w:val="en-US" w:eastAsia="ja-JP"/>
          </w:rPr>
          <w:t>6.3.</w:t>
        </w:r>
        <w:r>
          <w:rPr>
            <w:rFonts w:hint="eastAsia"/>
            <w:lang w:val="en-US" w:eastAsia="ja-JP"/>
          </w:rPr>
          <w:tab/>
          <w:t>Test conditions</w:t>
        </w:r>
      </w:ins>
    </w:p>
    <w:p w14:paraId="2C7A1B49" w14:textId="312276FB" w:rsidR="001109E9" w:rsidRDefault="001109E9" w:rsidP="001109E9">
      <w:pPr>
        <w:pStyle w:val="SingleTxtG"/>
        <w:ind w:leftChars="1134" w:left="2268"/>
        <w:rPr>
          <w:ins w:id="593" w:author="Finalized" w:date="2017-05-23T13:55:00Z"/>
          <w:lang w:val="en-US" w:eastAsia="ja-JP"/>
        </w:rPr>
      </w:pPr>
      <w:ins w:id="594" w:author="Finalized" w:date="2017-05-17T11:13:00Z">
        <w:r>
          <w:rPr>
            <w:rFonts w:hint="eastAsia"/>
            <w:lang w:val="en-US" w:eastAsia="ja-JP"/>
          </w:rPr>
          <w:t>The tests included in this UN GTR shall be performed using the test conditions specific to the interpolation family vehicle H with the highest cycle energy demand of all the interpolation families included in the evaporative emission family being considered.</w:t>
        </w:r>
      </w:ins>
    </w:p>
    <w:p w14:paraId="46D84C15" w14:textId="6DB3DBA4" w:rsidR="00C033EC" w:rsidRDefault="004B37C1" w:rsidP="00C033EC">
      <w:pPr>
        <w:pStyle w:val="SingleTxtG"/>
        <w:ind w:leftChars="1134" w:left="2268"/>
        <w:rPr>
          <w:ins w:id="595" w:author="Finalized" w:date="2017-06-04T19:01:00Z"/>
          <w:szCs w:val="24"/>
          <w:lang w:eastAsia="ja-JP"/>
        </w:rPr>
      </w:pPr>
      <w:ins w:id="596" w:author="Finalized" w:date="2017-06-01T11:12:00Z">
        <w:r>
          <w:rPr>
            <w:rFonts w:hint="eastAsia"/>
            <w:lang w:val="en-US" w:eastAsia="ja-JP"/>
          </w:rPr>
          <w:t>Otherwise, a</w:t>
        </w:r>
      </w:ins>
      <w:ins w:id="597" w:author="Finalized" w:date="2017-06-01T11:01:00Z">
        <w:r w:rsidR="009452E1" w:rsidRPr="00634C01">
          <w:rPr>
            <w:lang w:val="en-US" w:eastAsia="ja-JP"/>
          </w:rPr>
          <w:t xml:space="preserve">t </w:t>
        </w:r>
      </w:ins>
      <w:ins w:id="598" w:author="Finalized" w:date="2017-06-01T11:02:00Z">
        <w:r w:rsidR="009452E1">
          <w:rPr>
            <w:rFonts w:hint="eastAsia"/>
            <w:lang w:val="en-US" w:eastAsia="ja-JP"/>
          </w:rPr>
          <w:t xml:space="preserve">the </w:t>
        </w:r>
      </w:ins>
      <w:ins w:id="599" w:author="Finalized" w:date="2017-06-01T11:01:00Z">
        <w:r w:rsidR="009452E1" w:rsidRPr="00634C01">
          <w:rPr>
            <w:lang w:val="en-US" w:eastAsia="ja-JP"/>
          </w:rPr>
          <w:t>reque</w:t>
        </w:r>
        <w:r w:rsidR="009452E1">
          <w:rPr>
            <w:lang w:val="en-US" w:eastAsia="ja-JP"/>
          </w:rPr>
          <w:t>st of the responsible authority</w:t>
        </w:r>
        <w:r w:rsidR="009452E1">
          <w:rPr>
            <w:rFonts w:hint="eastAsia"/>
            <w:lang w:val="en-US" w:eastAsia="ja-JP"/>
          </w:rPr>
          <w:t xml:space="preserve">, </w:t>
        </w:r>
      </w:ins>
      <w:ins w:id="600" w:author="Finalized" w:date="2017-06-01T11:02:00Z">
        <w:r w:rsidR="009452E1">
          <w:rPr>
            <w:rFonts w:hint="eastAsia"/>
            <w:lang w:val="en-US" w:eastAsia="ja-JP"/>
          </w:rPr>
          <w:t>a</w:t>
        </w:r>
      </w:ins>
      <w:ins w:id="601" w:author="Finalized" w:date="2017-05-23T13:55:00Z">
        <w:r w:rsidR="00634C01" w:rsidRPr="00634C01">
          <w:rPr>
            <w:lang w:val="en-US" w:eastAsia="ja-JP"/>
          </w:rPr>
          <w:t xml:space="preserve">ny </w:t>
        </w:r>
      </w:ins>
      <w:ins w:id="602" w:author="Finalized" w:date="2017-06-01T10:59:00Z">
        <w:r w:rsidR="009452E1">
          <w:rPr>
            <w:rFonts w:hint="eastAsia"/>
            <w:lang w:val="en-US" w:eastAsia="ja-JP"/>
          </w:rPr>
          <w:t xml:space="preserve">cycle energy </w:t>
        </w:r>
      </w:ins>
      <w:ins w:id="603" w:author="Finalized" w:date="2017-06-01T11:00:00Z">
        <w:r w:rsidR="009452E1">
          <w:rPr>
            <w:lang w:val="en-US" w:eastAsia="ja-JP"/>
          </w:rPr>
          <w:t>representative</w:t>
        </w:r>
        <w:r w:rsidR="009452E1">
          <w:rPr>
            <w:rFonts w:hint="eastAsia"/>
            <w:lang w:val="en-US" w:eastAsia="ja-JP"/>
          </w:rPr>
          <w:t xml:space="preserve"> of a vehicle </w:t>
        </w:r>
      </w:ins>
      <w:ins w:id="604" w:author="Finalized" w:date="2017-05-23T13:55:00Z">
        <w:r w:rsidR="00634C01" w:rsidRPr="00634C01">
          <w:rPr>
            <w:lang w:val="en-US" w:eastAsia="ja-JP"/>
          </w:rPr>
          <w:t xml:space="preserve">in the family </w:t>
        </w:r>
      </w:ins>
      <w:ins w:id="605" w:author="Finalized" w:date="2017-06-01T11:14:00Z">
        <w:r>
          <w:rPr>
            <w:rFonts w:hint="eastAsia"/>
            <w:lang w:val="en-US" w:eastAsia="ja-JP"/>
          </w:rPr>
          <w:t>may</w:t>
        </w:r>
      </w:ins>
      <w:ins w:id="606" w:author="Finalized" w:date="2017-05-23T13:55:00Z">
        <w:r w:rsidR="00634C01" w:rsidRPr="00634C01">
          <w:rPr>
            <w:lang w:val="en-US" w:eastAsia="ja-JP"/>
          </w:rPr>
          <w:t xml:space="preserve"> be </w:t>
        </w:r>
        <w:r w:rsidR="009452E1">
          <w:rPr>
            <w:lang w:val="en-US" w:eastAsia="ja-JP"/>
          </w:rPr>
          <w:t>used for the test</w:t>
        </w:r>
      </w:ins>
      <w:ins w:id="607" w:author="Finalized" w:date="2017-06-01T11:02:00Z">
        <w:r w:rsidR="009452E1">
          <w:rPr>
            <w:rFonts w:hint="eastAsia"/>
            <w:lang w:val="en-US" w:eastAsia="ja-JP"/>
          </w:rPr>
          <w:t>.</w:t>
        </w:r>
      </w:ins>
      <w:ins w:id="608" w:author="Finalized" w:date="2017-05-23T13:55:00Z">
        <w:r w:rsidR="00634C01" w:rsidRPr="00634C01">
          <w:rPr>
            <w:lang w:val="en-US" w:eastAsia="ja-JP"/>
          </w:rPr>
          <w:t xml:space="preserve"> </w:t>
        </w:r>
      </w:ins>
    </w:p>
    <w:p w14:paraId="0D9C5E10" w14:textId="77EEB69C" w:rsidR="009D1D80" w:rsidRDefault="009D1D80" w:rsidP="00C033EC">
      <w:pPr>
        <w:pStyle w:val="SingleTxtG"/>
        <w:ind w:left="2268" w:hanging="1134"/>
        <w:rPr>
          <w:ins w:id="609" w:author="Finalized" w:date="2017-03-28T16:55:00Z"/>
          <w:szCs w:val="24"/>
          <w:lang w:eastAsia="ja-JP"/>
        </w:rPr>
      </w:pPr>
      <w:ins w:id="610" w:author="Finalized" w:date="2017-03-28T16:55:00Z">
        <w:r>
          <w:rPr>
            <w:rFonts w:hint="eastAsia"/>
            <w:szCs w:val="24"/>
            <w:lang w:eastAsia="ja-JP"/>
          </w:rPr>
          <w:t>6.</w:t>
        </w:r>
      </w:ins>
      <w:ins w:id="611" w:author="Finalized" w:date="2017-04-17T11:04:00Z">
        <w:r w:rsidR="001C5768">
          <w:rPr>
            <w:rFonts w:hint="eastAsia"/>
            <w:szCs w:val="24"/>
            <w:lang w:eastAsia="ja-JP"/>
          </w:rPr>
          <w:t>4</w:t>
        </w:r>
      </w:ins>
      <w:ins w:id="612" w:author="Finalized" w:date="2017-03-28T16:55:00Z">
        <w:r>
          <w:rPr>
            <w:rFonts w:hint="eastAsia"/>
            <w:szCs w:val="24"/>
            <w:lang w:eastAsia="ja-JP"/>
          </w:rPr>
          <w:tab/>
          <w:t xml:space="preserve">Selection of </w:t>
        </w:r>
      </w:ins>
      <w:ins w:id="613" w:author="Finalized" w:date="2017-04-17T14:16:00Z">
        <w:r w:rsidR="00915568">
          <w:rPr>
            <w:rFonts w:hint="eastAsia"/>
            <w:szCs w:val="24"/>
            <w:lang w:eastAsia="ja-JP"/>
          </w:rPr>
          <w:t>the</w:t>
        </w:r>
      </w:ins>
      <w:ins w:id="614" w:author="Finalized" w:date="2017-04-17T16:03:00Z">
        <w:r w:rsidR="00CC5433">
          <w:rPr>
            <w:rFonts w:hint="eastAsia"/>
            <w:szCs w:val="24"/>
            <w:lang w:eastAsia="ja-JP"/>
          </w:rPr>
          <w:t xml:space="preserve"> </w:t>
        </w:r>
      </w:ins>
      <w:ins w:id="615" w:author="Finalized" w:date="2017-03-28T16:55:00Z">
        <w:r>
          <w:rPr>
            <w:rFonts w:hint="eastAsia"/>
            <w:szCs w:val="24"/>
            <w:lang w:eastAsia="ja-JP"/>
          </w:rPr>
          <w:t>test procedure</w:t>
        </w:r>
      </w:ins>
    </w:p>
    <w:p w14:paraId="6E68B397" w14:textId="619008F0" w:rsidR="00CE0DDA" w:rsidRDefault="009D1D80" w:rsidP="00CE0DDA">
      <w:pPr>
        <w:pStyle w:val="SingleTxtG"/>
        <w:ind w:left="2268" w:hanging="1134"/>
        <w:jc w:val="left"/>
        <w:rPr>
          <w:ins w:id="616" w:author="Finalized" w:date="2017-06-04T18:56:00Z"/>
          <w:lang w:eastAsia="ja-JP"/>
        </w:rPr>
      </w:pPr>
      <w:ins w:id="617" w:author="Finalized" w:date="2017-03-28T16:55:00Z">
        <w:r>
          <w:rPr>
            <w:szCs w:val="24"/>
            <w:lang w:eastAsia="ja-JP"/>
          </w:rPr>
          <w:t>6.</w:t>
        </w:r>
      </w:ins>
      <w:ins w:id="618" w:author="Finalized" w:date="2017-04-17T11:04:00Z">
        <w:r w:rsidR="001C5768">
          <w:rPr>
            <w:rFonts w:hint="eastAsia"/>
            <w:szCs w:val="24"/>
            <w:lang w:eastAsia="ja-JP"/>
          </w:rPr>
          <w:t>4</w:t>
        </w:r>
      </w:ins>
      <w:ins w:id="619" w:author="Finalized" w:date="2017-03-28T16:55:00Z">
        <w:r>
          <w:rPr>
            <w:szCs w:val="24"/>
            <w:lang w:eastAsia="ja-JP"/>
          </w:rPr>
          <w:t>.1.</w:t>
        </w:r>
        <w:r>
          <w:rPr>
            <w:szCs w:val="24"/>
            <w:lang w:eastAsia="ja-JP"/>
          </w:rPr>
          <w:tab/>
          <w:t xml:space="preserve">The test procedure </w:t>
        </w:r>
      </w:ins>
      <w:ins w:id="620" w:author="Finalized" w:date="2017-05-23T13:53:00Z">
        <w:r w:rsidR="00634C01">
          <w:rPr>
            <w:szCs w:val="24"/>
            <w:lang w:eastAsia="ja-JP"/>
          </w:rPr>
          <w:t xml:space="preserve">for non-sealed and sealed tank systems </w:t>
        </w:r>
      </w:ins>
      <w:ins w:id="621" w:author="Finalized" w:date="2017-03-28T16:55:00Z">
        <w:r>
          <w:rPr>
            <w:szCs w:val="24"/>
            <w:lang w:eastAsia="ja-JP"/>
          </w:rPr>
          <w:t>shall be selected according to the flow chart described in Figure A1/4.</w:t>
        </w:r>
      </w:ins>
    </w:p>
    <w:p w14:paraId="60773213" w14:textId="77777777" w:rsidR="00CE0DDA" w:rsidRDefault="00A826BE" w:rsidP="005E388A">
      <w:pPr>
        <w:keepNext/>
        <w:keepLines/>
        <w:spacing w:line="240" w:lineRule="auto"/>
        <w:ind w:left="1134"/>
        <w:outlineLvl w:val="0"/>
        <w:rPr>
          <w:ins w:id="622" w:author="Finalized" w:date="2017-06-04T18:57:00Z"/>
          <w:lang w:eastAsia="ja-JP"/>
        </w:rPr>
      </w:pPr>
      <w:ins w:id="623" w:author="Finalized" w:date="2017-03-28T20:14:00Z">
        <w:r>
          <w:t>Figure</w:t>
        </w:r>
      </w:ins>
      <w:ins w:id="624" w:author="Finalized" w:date="2017-06-04T18:56:00Z">
        <w:r w:rsidR="00CE0DDA">
          <w:rPr>
            <w:rFonts w:hint="eastAsia"/>
            <w:lang w:eastAsia="ja-JP"/>
          </w:rPr>
          <w:t xml:space="preserve"> </w:t>
        </w:r>
      </w:ins>
      <w:ins w:id="625" w:author="Finalized" w:date="2017-03-28T20:14:00Z">
        <w:r>
          <w:t>A</w:t>
        </w:r>
        <w:r w:rsidRPr="00DD2DA8">
          <w:t>1</w:t>
        </w:r>
        <w:r>
          <w:t>/</w:t>
        </w:r>
        <w:r>
          <w:rPr>
            <w:rFonts w:hint="eastAsia"/>
            <w:lang w:eastAsia="ja-JP"/>
          </w:rPr>
          <w:t>4</w:t>
        </w:r>
      </w:ins>
    </w:p>
    <w:p w14:paraId="2E80C0FD" w14:textId="77777777" w:rsidR="00CE0DDA" w:rsidRDefault="001C5768" w:rsidP="00634C01">
      <w:pPr>
        <w:pStyle w:val="SingleTxtG"/>
        <w:ind w:left="2268" w:hanging="1134"/>
        <w:rPr>
          <w:ins w:id="626" w:author="Finalized" w:date="2017-06-04T18:57:00Z"/>
          <w:lang w:eastAsia="ja-JP"/>
        </w:rPr>
      </w:pPr>
      <w:ins w:id="627" w:author="Finalized" w:date="2017-04-17T11:04:00Z">
        <w:r w:rsidRPr="00661B66">
          <w:rPr>
            <w:b/>
            <w:lang w:eastAsia="ja-JP"/>
          </w:rPr>
          <w:t xml:space="preserve">Selection </w:t>
        </w:r>
        <w:r>
          <w:rPr>
            <w:rFonts w:hint="eastAsia"/>
            <w:b/>
            <w:lang w:eastAsia="ja-JP"/>
          </w:rPr>
          <w:t>process</w:t>
        </w:r>
        <w:r>
          <w:rPr>
            <w:b/>
            <w:lang w:eastAsia="ja-JP"/>
          </w:rPr>
          <w:t xml:space="preserve"> </w:t>
        </w:r>
      </w:ins>
      <w:r w:rsidR="00966D6A">
        <w:fldChar w:fldCharType="begin"/>
      </w:r>
      <w:r w:rsidR="00966D6A">
        <w:fldChar w:fldCharType="end"/>
      </w:r>
    </w:p>
    <w:p w14:paraId="1E9C0705" w14:textId="77777777" w:rsidR="00A05ECC" w:rsidRDefault="009A3516" w:rsidP="00634C01">
      <w:pPr>
        <w:pStyle w:val="SingleTxtG"/>
        <w:ind w:left="2268" w:hanging="1134"/>
        <w:rPr>
          <w:ins w:id="628" w:author="Finalized" w:date="2017-06-04T19:07:00Z"/>
          <w:szCs w:val="24"/>
          <w:lang w:eastAsia="ja-JP"/>
        </w:rPr>
      </w:pPr>
      <w:ins w:id="629" w:author="Finalized" w:date="2017-03-28T18:44:00Z">
        <w:r>
          <w:rPr>
            <w:noProof/>
            <w:szCs w:val="24"/>
            <w:lang w:val="en-US"/>
          </w:rPr>
          <mc:AlternateContent>
            <mc:Choice Requires="wpc">
              <w:drawing>
                <wp:inline distT="0" distB="0" distL="0" distR="0" wp14:anchorId="7B2D89F3" wp14:editId="41396BA1">
                  <wp:extent cx="6078931" cy="3540557"/>
                  <wp:effectExtent l="0" t="0" r="0" b="0"/>
                  <wp:docPr id="31" name="キャンバス 31"/>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192" name="テキスト ボックス 449"/>
                          <wps:cNvSpPr txBox="1"/>
                          <wps:spPr>
                            <a:xfrm>
                              <a:off x="2426371" y="841153"/>
                              <a:ext cx="204470" cy="15875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4578A94" w14:textId="0AB21925" w:rsidR="00404A68" w:rsidRPr="00F84207" w:rsidRDefault="00404A68" w:rsidP="00035CD6">
                                <w:pPr>
                                  <w:pStyle w:val="NormalWeb"/>
                                  <w:spacing w:before="0" w:beforeAutospacing="0" w:after="0" w:afterAutospacing="0" w:line="240" w:lineRule="exact"/>
                                  <w:rPr>
                                    <w:rFonts w:ascii="Times New Roman" w:hAnsi="Times New Roman" w:cs="Times New Roman"/>
                                    <w:sz w:val="20"/>
                                    <w:szCs w:val="20"/>
                                    <w:lang w:val="en-GB"/>
                                  </w:rPr>
                                </w:pPr>
                                <w:ins w:id="630" w:author="Finalized" w:date="2017-03-28T19:37:00Z">
                                  <w:r w:rsidRPr="00F84207">
                                    <w:rPr>
                                      <w:rFonts w:ascii="Times New Roman" w:hAnsi="Times New Roman" w:cs="Times New Roman"/>
                                      <w:sz w:val="20"/>
                                      <w:szCs w:val="20"/>
                                      <w:lang w:val="en-GB"/>
                                    </w:rPr>
                                    <w:t>Yes</w:t>
                                  </w:r>
                                </w:ins>
                              </w:p>
                            </w:txbxContent>
                          </wps:txbx>
                          <wps:bodyPr rot="0" spcFirstLastPara="0" vert="horz" wrap="none" lIns="0" tIns="0" rIns="0" bIns="0" numCol="1" spcCol="0" rtlCol="0" fromWordArt="0" anchor="t" anchorCtr="0" forceAA="0" compatLnSpc="1">
                            <a:prstTxWarp prst="textNoShape">
                              <a:avLst/>
                            </a:prstTxWarp>
                            <a:spAutoFit/>
                          </wps:bodyPr>
                        </wps:wsp>
                        <wps:wsp>
                          <wps:cNvPr id="197" name="テキスト ボックス 449"/>
                          <wps:cNvSpPr txBox="1"/>
                          <wps:spPr>
                            <a:xfrm>
                              <a:off x="3941133" y="256853"/>
                              <a:ext cx="262351" cy="15875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A089C66" w14:textId="2F465914" w:rsidR="00404A68" w:rsidRPr="00F84207" w:rsidRDefault="00404A68" w:rsidP="00035CD6">
                                <w:pPr>
                                  <w:pStyle w:val="NormalWeb"/>
                                  <w:spacing w:before="0" w:beforeAutospacing="0" w:after="0" w:afterAutospacing="0" w:line="240" w:lineRule="exact"/>
                                  <w:rPr>
                                    <w:rFonts w:ascii="Times New Roman" w:hAnsi="Times New Roman" w:cs="Times New Roman"/>
                                    <w:sz w:val="20"/>
                                    <w:szCs w:val="20"/>
                                    <w:lang w:val="en-GB"/>
                                  </w:rPr>
                                </w:pPr>
                                <w:ins w:id="631" w:author="Finalized" w:date="2017-03-28T19:42:00Z">
                                  <w:r w:rsidRPr="00F84207">
                                    <w:rPr>
                                      <w:rFonts w:ascii="Times New Roman" w:hAnsi="Times New Roman" w:cs="Times New Roman"/>
                                      <w:sz w:val="20"/>
                                      <w:szCs w:val="20"/>
                                      <w:lang w:val="en-GB"/>
                                    </w:rPr>
                                    <w:t>No</w:t>
                                  </w:r>
                                </w:ins>
                              </w:p>
                            </w:txbxContent>
                          </wps:txbx>
                          <wps:bodyPr rot="0" spcFirstLastPara="0" vert="horz" wrap="square" lIns="0" tIns="0" rIns="0" bIns="0" numCol="1" spcCol="0" rtlCol="0" fromWordArt="0" anchor="t" anchorCtr="0" forceAA="0" compatLnSpc="1">
                            <a:prstTxWarp prst="textNoShape">
                              <a:avLst/>
                            </a:prstTxWarp>
                            <a:spAutoFit/>
                          </wps:bodyPr>
                        </wps:wsp>
                        <wpg:wgp>
                          <wpg:cNvPr id="458" name="グループ化 458"/>
                          <wpg:cNvGrpSpPr/>
                          <wpg:grpSpPr>
                            <a:xfrm>
                              <a:off x="878668" y="59372"/>
                              <a:ext cx="2929993" cy="748150"/>
                              <a:chOff x="1458636" y="59372"/>
                              <a:chExt cx="2929993" cy="748150"/>
                            </a:xfrm>
                          </wpg:grpSpPr>
                          <wps:wsp>
                            <wps:cNvPr id="455" name="フローチャート : 判断 455"/>
                            <wps:cNvSpPr/>
                            <wps:spPr>
                              <a:xfrm>
                                <a:off x="1458636" y="59372"/>
                                <a:ext cx="2929993" cy="748150"/>
                              </a:xfrm>
                              <a:prstGeom prst="flowChartDecision">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6" name="テキスト ボックス 456"/>
                            <wps:cNvSpPr txBox="1"/>
                            <wps:spPr>
                              <a:xfrm>
                                <a:off x="1994986" y="237441"/>
                                <a:ext cx="1858557" cy="427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A9F5B95" w14:textId="07AAD0CF" w:rsidR="00404A68" w:rsidRPr="006F7730" w:rsidRDefault="00404A68" w:rsidP="00EC269B">
                                  <w:pPr>
                                    <w:jc w:val="center"/>
                                    <w:rPr>
                                      <w:lang w:eastAsia="ja-JP"/>
                                    </w:rPr>
                                  </w:pPr>
                                  <w:ins w:id="632" w:author="Finalized" w:date="2017-03-28T19:46:00Z">
                                    <w:r w:rsidRPr="006F7730">
                                      <w:rPr>
                                        <w:lang w:eastAsia="ja-JP"/>
                                      </w:rPr>
                                      <w:t>“Sealed fuel tan</w:t>
                                    </w:r>
                                  </w:ins>
                                  <w:ins w:id="633" w:author="Finalized" w:date="2017-03-28T20:14:00Z">
                                    <w:r w:rsidRPr="006F7730">
                                      <w:rPr>
                                        <w:lang w:eastAsia="ja-JP"/>
                                      </w:rPr>
                                      <w:t>k</w:t>
                                    </w:r>
                                  </w:ins>
                                  <w:ins w:id="634" w:author="Finalized" w:date="2017-03-28T19:46:00Z">
                                    <w:r w:rsidRPr="006F7730">
                                      <w:rPr>
                                        <w:lang w:eastAsia="ja-JP"/>
                                      </w:rPr>
                                      <w:t xml:space="preserve"> system”</w:t>
                                    </w:r>
                                  </w:ins>
                                  <w:ins w:id="635" w:author="Finalized" w:date="2017-04-17T11:04:00Z">
                                    <w:r w:rsidRPr="006F7730">
                                      <w:rPr>
                                        <w:lang w:eastAsia="ja-JP"/>
                                      </w:rPr>
                                      <w:t>?</w:t>
                                    </w:r>
                                  </w:ins>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wgp>
                        <wpg:wgp>
                          <wpg:cNvPr id="461" name="グループ化 461"/>
                          <wpg:cNvGrpSpPr/>
                          <wpg:grpSpPr>
                            <a:xfrm>
                              <a:off x="83965" y="1743438"/>
                              <a:ext cx="1514017" cy="712304"/>
                              <a:chOff x="570011" y="1715985"/>
                              <a:chExt cx="1514017" cy="712304"/>
                            </a:xfrm>
                          </wpg:grpSpPr>
                          <wps:wsp>
                            <wps:cNvPr id="459" name="フローチャート : 判断 459"/>
                            <wps:cNvSpPr/>
                            <wps:spPr>
                              <a:xfrm>
                                <a:off x="570011" y="1715985"/>
                                <a:ext cx="1514017" cy="712304"/>
                              </a:xfrm>
                              <a:prstGeom prst="flowChartDecision">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7B1DFA" w14:textId="77777777" w:rsidR="00404A68" w:rsidRPr="00F84207" w:rsidRDefault="00404A68" w:rsidP="00EC269B">
                                  <w:pPr>
                                    <w:jc w:val="center"/>
                                    <w:rPr>
                                      <w:lang w:eastAsia="ja-JP"/>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0" name="テキスト ボックス 460"/>
                            <wps:cNvSpPr txBox="1"/>
                            <wps:spPr>
                              <a:xfrm>
                                <a:off x="760014" y="1882140"/>
                                <a:ext cx="1125435" cy="32063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3C23833" w14:textId="11DB64FB" w:rsidR="00404A68" w:rsidRPr="00F84207" w:rsidRDefault="00404A68" w:rsidP="00EC269B">
                                  <w:pPr>
                                    <w:jc w:val="center"/>
                                    <w:rPr>
                                      <w:lang w:eastAsia="ja-JP"/>
                                    </w:rPr>
                                  </w:pPr>
                                  <w:ins w:id="636" w:author="Finalized" w:date="2017-03-28T21:00:00Z">
                                    <w:r w:rsidRPr="00F84207">
                                      <w:rPr>
                                        <w:lang w:eastAsia="ja-JP"/>
                                      </w:rPr>
                                      <w:t>Fuel tank reli</w:t>
                                    </w:r>
                                  </w:ins>
                                  <w:ins w:id="637" w:author="Finalized" w:date="2017-04-03T16:04:00Z">
                                    <w:r w:rsidRPr="00F84207">
                                      <w:rPr>
                                        <w:lang w:eastAsia="ja-JP"/>
                                      </w:rPr>
                                      <w:t>e</w:t>
                                    </w:r>
                                  </w:ins>
                                  <w:ins w:id="638" w:author="Finalized" w:date="2017-03-28T21:00:00Z">
                                    <w:r w:rsidRPr="00F84207">
                                      <w:rPr>
                                        <w:lang w:eastAsia="ja-JP"/>
                                      </w:rPr>
                                      <w:t xml:space="preserve">f pressure </w:t>
                                    </w:r>
                                    <w:r w:rsidRPr="00F84207">
                                      <w:rPr>
                                        <w:rFonts w:ascii="Cambria Math" w:hAnsi="Cambria Math" w:cs="Cambria Math"/>
                                        <w:lang w:eastAsia="ja-JP"/>
                                      </w:rPr>
                                      <w:t>≧</w:t>
                                    </w:r>
                                  </w:ins>
                                  <w:ins w:id="639" w:author="Finalized" w:date="2017-03-28T21:01:00Z">
                                    <w:r w:rsidRPr="00F84207">
                                      <w:rPr>
                                        <w:lang w:eastAsia="ja-JP"/>
                                      </w:rPr>
                                      <w:t xml:space="preserve"> 30</w:t>
                                    </w:r>
                                  </w:ins>
                                  <w:ins w:id="640" w:author="Finalized" w:date="2017-06-04T18:51:00Z">
                                    <w:r>
                                      <w:rPr>
                                        <w:rFonts w:hint="eastAsia"/>
                                        <w:lang w:eastAsia="ja-JP"/>
                                      </w:rPr>
                                      <w:t xml:space="preserve"> </w:t>
                                    </w:r>
                                  </w:ins>
                                  <w:proofErr w:type="spellStart"/>
                                  <w:ins w:id="641" w:author="Finalized" w:date="2017-03-28T21:01:00Z">
                                    <w:r w:rsidRPr="00F84207">
                                      <w:rPr>
                                        <w:lang w:eastAsia="ja-JP"/>
                                      </w:rPr>
                                      <w:t>kPa</w:t>
                                    </w:r>
                                  </w:ins>
                                  <w:proofErr w:type="spellEnd"/>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wgp>
                        <wpg:wgp>
                          <wpg:cNvPr id="206" name="グループ化 206"/>
                          <wpg:cNvGrpSpPr/>
                          <wpg:grpSpPr>
                            <a:xfrm>
                              <a:off x="3085223" y="1743438"/>
                              <a:ext cx="1514017" cy="712304"/>
                              <a:chOff x="570011" y="1715985"/>
                              <a:chExt cx="1514017" cy="712304"/>
                            </a:xfrm>
                          </wpg:grpSpPr>
                          <wps:wsp>
                            <wps:cNvPr id="207" name="フローチャート : 判断 207"/>
                            <wps:cNvSpPr/>
                            <wps:spPr>
                              <a:xfrm>
                                <a:off x="570011" y="1715985"/>
                                <a:ext cx="1514017" cy="712304"/>
                              </a:xfrm>
                              <a:prstGeom prst="flowChartDecision">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B3084A8" w14:textId="77777777" w:rsidR="00404A68" w:rsidRPr="00F84207" w:rsidRDefault="00404A68" w:rsidP="00EC269B">
                                  <w:pPr>
                                    <w:jc w:val="center"/>
                                    <w:rPr>
                                      <w:lang w:eastAsia="ja-JP"/>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8" name="テキスト ボックス 208"/>
                            <wps:cNvSpPr txBox="1"/>
                            <wps:spPr>
                              <a:xfrm>
                                <a:off x="760014" y="1882140"/>
                                <a:ext cx="1125435" cy="32063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38DAD42" w14:textId="02DCDD40" w:rsidR="00404A68" w:rsidRPr="00F84207" w:rsidRDefault="00404A68" w:rsidP="00332770">
                                  <w:pPr>
                                    <w:jc w:val="center"/>
                                    <w:rPr>
                                      <w:lang w:eastAsia="ja-JP"/>
                                    </w:rPr>
                                  </w:pPr>
                                  <w:ins w:id="642" w:author="Finalized" w:date="2017-03-28T21:01:00Z">
                                    <w:r w:rsidRPr="00F84207">
                                      <w:rPr>
                                        <w:lang w:eastAsia="ja-JP"/>
                                      </w:rPr>
                                      <w:t>Fuel tank reli</w:t>
                                    </w:r>
                                  </w:ins>
                                  <w:ins w:id="643" w:author="Finalized" w:date="2017-04-03T16:04:00Z">
                                    <w:r w:rsidRPr="00F84207">
                                      <w:rPr>
                                        <w:lang w:eastAsia="ja-JP"/>
                                      </w:rPr>
                                      <w:t>e</w:t>
                                    </w:r>
                                  </w:ins>
                                  <w:ins w:id="644" w:author="Finalized" w:date="2017-03-28T21:01:00Z">
                                    <w:r w:rsidRPr="00F84207">
                                      <w:rPr>
                                        <w:lang w:eastAsia="ja-JP"/>
                                      </w:rPr>
                                      <w:t xml:space="preserve">f pressure </w:t>
                                    </w:r>
                                    <w:r w:rsidRPr="00F84207">
                                      <w:rPr>
                                        <w:rFonts w:ascii="Cambria Math" w:hAnsi="Cambria Math" w:cs="Cambria Math"/>
                                        <w:lang w:eastAsia="ja-JP"/>
                                      </w:rPr>
                                      <w:t>≧</w:t>
                                    </w:r>
                                    <w:r w:rsidRPr="00F84207">
                                      <w:rPr>
                                        <w:lang w:eastAsia="ja-JP"/>
                                      </w:rPr>
                                      <w:t xml:space="preserve"> 30</w:t>
                                    </w:r>
                                  </w:ins>
                                  <w:ins w:id="645" w:author="Finalized" w:date="2017-06-04T18:50:00Z">
                                    <w:r>
                                      <w:rPr>
                                        <w:rFonts w:hint="eastAsia"/>
                                        <w:lang w:eastAsia="ja-JP"/>
                                      </w:rPr>
                                      <w:t xml:space="preserve"> </w:t>
                                    </w:r>
                                  </w:ins>
                                  <w:proofErr w:type="spellStart"/>
                                  <w:ins w:id="646" w:author="Finalized" w:date="2017-03-28T21:01:00Z">
                                    <w:r w:rsidRPr="00F84207">
                                      <w:rPr>
                                        <w:lang w:eastAsia="ja-JP"/>
                                      </w:rPr>
                                      <w:t>kPa</w:t>
                                    </w:r>
                                  </w:ins>
                                  <w:proofErr w:type="spellEnd"/>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wgp>
                        <wps:wsp>
                          <wps:cNvPr id="464" name="直線矢印コネクタ 464"/>
                          <wps:cNvCnPr>
                            <a:stCxn id="455" idx="2"/>
                            <a:endCxn id="154" idx="0"/>
                          </wps:cNvCnPr>
                          <wps:spPr>
                            <a:xfrm flipH="1">
                              <a:off x="2343236" y="807522"/>
                              <a:ext cx="429" cy="260904"/>
                            </a:xfrm>
                            <a:prstGeom prst="straightConnector1">
                              <a:avLst/>
                            </a:prstGeom>
                            <a:ln w="1270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11" name="直線矢印コネクタ 211"/>
                          <wps:cNvCnPr>
                            <a:stCxn id="455" idx="3"/>
                          </wps:cNvCnPr>
                          <wps:spPr>
                            <a:xfrm flipV="1">
                              <a:off x="3808661" y="433425"/>
                              <a:ext cx="508214" cy="22"/>
                            </a:xfrm>
                            <a:prstGeom prst="straightConnector1">
                              <a:avLst/>
                            </a:prstGeom>
                            <a:ln w="1270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12" name="直線矢印コネクタ 212"/>
                          <wps:cNvCnPr>
                            <a:stCxn id="154" idx="3"/>
                            <a:endCxn id="195" idx="1"/>
                          </wps:cNvCnPr>
                          <wps:spPr>
                            <a:xfrm>
                              <a:off x="3109174" y="1324427"/>
                              <a:ext cx="192055" cy="835"/>
                            </a:xfrm>
                            <a:prstGeom prst="straightConnector1">
                              <a:avLst/>
                            </a:prstGeom>
                            <a:ln w="1270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17" name="直線矢印コネクタ 217"/>
                          <wps:cNvCnPr>
                            <a:stCxn id="154" idx="1"/>
                            <a:endCxn id="196" idx="3"/>
                          </wps:cNvCnPr>
                          <wps:spPr>
                            <a:xfrm flipH="1">
                              <a:off x="1382648" y="1324427"/>
                              <a:ext cx="194650" cy="860"/>
                            </a:xfrm>
                            <a:prstGeom prst="straightConnector1">
                              <a:avLst/>
                            </a:prstGeom>
                            <a:ln w="1270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20" name="直線矢印コネクタ 220"/>
                          <wps:cNvCnPr>
                            <a:stCxn id="196" idx="2"/>
                          </wps:cNvCnPr>
                          <wps:spPr>
                            <a:xfrm>
                              <a:off x="837248" y="1637201"/>
                              <a:ext cx="3726" cy="106237"/>
                            </a:xfrm>
                            <a:prstGeom prst="straightConnector1">
                              <a:avLst/>
                            </a:prstGeom>
                            <a:ln w="1270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22" name="直線矢印コネクタ 222"/>
                          <wps:cNvCnPr>
                            <a:stCxn id="195" idx="2"/>
                            <a:endCxn id="207" idx="0"/>
                          </wps:cNvCnPr>
                          <wps:spPr>
                            <a:xfrm flipH="1">
                              <a:off x="3842232" y="1637200"/>
                              <a:ext cx="4397" cy="106238"/>
                            </a:xfrm>
                            <a:prstGeom prst="straightConnector1">
                              <a:avLst/>
                            </a:prstGeom>
                            <a:ln w="1270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g:wgp>
                          <wpg:cNvPr id="466" name="グループ化 466"/>
                          <wpg:cNvGrpSpPr/>
                          <wpg:grpSpPr>
                            <a:xfrm>
                              <a:off x="291848" y="1013373"/>
                              <a:ext cx="1090800" cy="623828"/>
                              <a:chOff x="1055660" y="1199143"/>
                              <a:chExt cx="1090800" cy="522000"/>
                            </a:xfrm>
                          </wpg:grpSpPr>
                          <wps:wsp>
                            <wps:cNvPr id="196" name="正方形/長方形 196"/>
                            <wps:cNvSpPr/>
                            <wps:spPr>
                              <a:xfrm>
                                <a:off x="1055660" y="1199143"/>
                                <a:ext cx="1090800" cy="5220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DA0476" w14:textId="0F89BEAA" w:rsidR="00404A68" w:rsidRPr="00F84207" w:rsidRDefault="00404A68" w:rsidP="00035CD6">
                                  <w:pPr>
                                    <w:pStyle w:val="NormalWeb"/>
                                    <w:spacing w:before="0" w:beforeAutospacing="0" w:after="0" w:afterAutospacing="0" w:line="240" w:lineRule="exact"/>
                                    <w:jc w:val="center"/>
                                    <w:rPr>
                                      <w:rFonts w:ascii="Times New Roman" w:hAnsi="Times New Roman" w:cs="Times New Roman"/>
                                      <w:sz w:val="20"/>
                                      <w:szCs w:val="20"/>
                                      <w:lang w:val="en-GB"/>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65" name="テキスト ボックス 465"/>
                            <wps:cNvSpPr txBox="1"/>
                            <wps:spPr>
                              <a:xfrm>
                                <a:off x="1105079" y="1254626"/>
                                <a:ext cx="990000" cy="4210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7426B29" w14:textId="6CAFD0F5" w:rsidR="00404A68" w:rsidRPr="00F84207" w:rsidRDefault="00404A68" w:rsidP="00D71623">
                                  <w:pPr>
                                    <w:pStyle w:val="NormalWeb"/>
                                    <w:spacing w:before="0" w:beforeAutospacing="0" w:after="0" w:afterAutospacing="0" w:line="240" w:lineRule="exact"/>
                                    <w:jc w:val="center"/>
                                    <w:rPr>
                                      <w:rFonts w:ascii="Times New Roman" w:hAnsi="Times New Roman" w:cs="Times New Roman"/>
                                      <w:sz w:val="20"/>
                                      <w:szCs w:val="20"/>
                                      <w:lang w:val="en-GB"/>
                                    </w:rPr>
                                  </w:pPr>
                                  <w:ins w:id="647" w:author="Finalized" w:date="2017-05-17T11:21:00Z">
                                    <w:r>
                                      <w:rPr>
                                        <w:rFonts w:ascii="Times New Roman" w:hAnsi="Times New Roman" w:cs="Times New Roman" w:hint="eastAsia"/>
                                        <w:sz w:val="20"/>
                                        <w:szCs w:val="20"/>
                                        <w:lang w:val="en-GB"/>
                                      </w:rPr>
                                      <w:t>Option 1</w:t>
                                    </w:r>
                                    <w:proofErr w:type="gramStart"/>
                                    <w:r>
                                      <w:rPr>
                                        <w:rFonts w:ascii="Times New Roman" w:hAnsi="Times New Roman" w:cs="Times New Roman" w:hint="eastAsia"/>
                                        <w:sz w:val="20"/>
                                        <w:szCs w:val="20"/>
                                        <w:lang w:val="en-GB"/>
                                      </w:rPr>
                                      <w:t>:</w:t>
                                    </w:r>
                                  </w:ins>
                                  <w:ins w:id="648" w:author="Finalized" w:date="2017-03-28T20:03:00Z">
                                    <w:r w:rsidRPr="00F84207">
                                      <w:rPr>
                                        <w:rFonts w:ascii="Times New Roman" w:hAnsi="Times New Roman" w:cs="Times New Roman"/>
                                        <w:sz w:val="20"/>
                                        <w:szCs w:val="20"/>
                                        <w:lang w:val="en-GB"/>
                                      </w:rPr>
                                      <w:t>Use</w:t>
                                    </w:r>
                                    <w:proofErr w:type="gramEnd"/>
                                    <w:r w:rsidRPr="00F84207">
                                      <w:rPr>
                                        <w:rFonts w:ascii="Times New Roman" w:hAnsi="Times New Roman" w:cs="Times New Roman"/>
                                        <w:sz w:val="20"/>
                                        <w:szCs w:val="20"/>
                                        <w:lang w:val="en-GB"/>
                                      </w:rPr>
                                      <w:t xml:space="preserve"> </w:t>
                                    </w:r>
                                  </w:ins>
                                  <w:ins w:id="649" w:author="Finalized" w:date="2017-04-17T14:14:00Z">
                                    <w:r w:rsidRPr="00F84207">
                                      <w:rPr>
                                        <w:rFonts w:ascii="Times New Roman" w:hAnsi="Times New Roman" w:cs="Times New Roman"/>
                                        <w:sz w:val="20"/>
                                        <w:szCs w:val="20"/>
                                        <w:lang w:val="en-GB"/>
                                      </w:rPr>
                                      <w:t xml:space="preserve">paragraph </w:t>
                                    </w:r>
                                  </w:ins>
                                  <w:ins w:id="650" w:author="Finalized" w:date="2017-03-28T20:03:00Z">
                                    <w:r w:rsidRPr="00F84207">
                                      <w:rPr>
                                        <w:rFonts w:ascii="Times New Roman" w:hAnsi="Times New Roman" w:cs="Times New Roman"/>
                                        <w:sz w:val="20"/>
                                        <w:szCs w:val="20"/>
                                        <w:lang w:val="en-GB"/>
                                      </w:rPr>
                                      <w:t>6.</w:t>
                                    </w:r>
                                  </w:ins>
                                  <w:ins w:id="651" w:author="Finalized" w:date="2017-04-17T14:56:00Z">
                                    <w:r>
                                      <w:rPr>
                                        <w:rFonts w:ascii="Times New Roman" w:hAnsi="Times New Roman" w:cs="Times New Roman" w:hint="eastAsia"/>
                                        <w:sz w:val="20"/>
                                        <w:szCs w:val="20"/>
                                        <w:lang w:val="en-GB"/>
                                      </w:rPr>
                                      <w:t>6</w:t>
                                    </w:r>
                                  </w:ins>
                                  <w:ins w:id="652" w:author="Finalized" w:date="2017-03-28T20:07:00Z">
                                    <w:r w:rsidRPr="00F84207">
                                      <w:rPr>
                                        <w:rFonts w:ascii="Times New Roman" w:hAnsi="Times New Roman" w:cs="Times New Roman"/>
                                        <w:sz w:val="20"/>
                                        <w:szCs w:val="20"/>
                                        <w:lang w:val="en-GB"/>
                                      </w:rPr>
                                      <w:t>.</w:t>
                                    </w:r>
                                  </w:ins>
                                  <w:ins w:id="653" w:author="Finalized" w:date="2017-04-17T14:14:00Z">
                                    <w:r w:rsidRPr="00F84207">
                                      <w:rPr>
                                        <w:rFonts w:ascii="Times New Roman" w:hAnsi="Times New Roman" w:cs="Times New Roman"/>
                                        <w:sz w:val="20"/>
                                        <w:szCs w:val="20"/>
                                        <w:lang w:val="en-GB"/>
                                      </w:rPr>
                                      <w:t xml:space="preserve"> </w:t>
                                    </w:r>
                                    <w:proofErr w:type="gramStart"/>
                                    <w:r w:rsidRPr="00F84207">
                                      <w:rPr>
                                        <w:rFonts w:ascii="Times New Roman" w:hAnsi="Times New Roman" w:cs="Times New Roman"/>
                                        <w:sz w:val="20"/>
                                        <w:szCs w:val="20"/>
                                        <w:lang w:val="en-GB"/>
                                      </w:rPr>
                                      <w:t>of</w:t>
                                    </w:r>
                                    <w:proofErr w:type="gramEnd"/>
                                    <w:r w:rsidRPr="00F84207">
                                      <w:rPr>
                                        <w:rFonts w:ascii="Times New Roman" w:hAnsi="Times New Roman" w:cs="Times New Roman"/>
                                        <w:sz w:val="20"/>
                                        <w:szCs w:val="20"/>
                                        <w:lang w:val="en-GB"/>
                                      </w:rPr>
                                      <w:t xml:space="preserve"> UN GTR</w:t>
                                    </w:r>
                                  </w:ins>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wgp>
                        <wpg:wgp>
                          <wpg:cNvPr id="474" name="グループ化 474"/>
                          <wpg:cNvGrpSpPr/>
                          <wpg:grpSpPr>
                            <a:xfrm>
                              <a:off x="3301229" y="1013323"/>
                              <a:ext cx="1090800" cy="623877"/>
                              <a:chOff x="4012979" y="1199143"/>
                              <a:chExt cx="1090800" cy="522000"/>
                            </a:xfrm>
                          </wpg:grpSpPr>
                          <wps:wsp>
                            <wps:cNvPr id="195" name="正方形/長方形 195"/>
                            <wps:cNvSpPr/>
                            <wps:spPr>
                              <a:xfrm>
                                <a:off x="4012979" y="1199143"/>
                                <a:ext cx="1090800" cy="5220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CDF3F4F" w14:textId="7569DE9A" w:rsidR="00404A68" w:rsidRPr="00F84207" w:rsidRDefault="00404A68" w:rsidP="00035CD6">
                                  <w:pPr>
                                    <w:pStyle w:val="NormalWeb"/>
                                    <w:spacing w:before="0" w:beforeAutospacing="0" w:after="0" w:afterAutospacing="0" w:line="240" w:lineRule="exact"/>
                                    <w:jc w:val="center"/>
                                    <w:rPr>
                                      <w:rFonts w:ascii="Times New Roman" w:hAnsi="Times New Roman" w:cs="Times New Roman"/>
                                      <w:sz w:val="20"/>
                                      <w:szCs w:val="20"/>
                                      <w:lang w:val="en-GB"/>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26" name="テキスト ボックス 465"/>
                            <wps:cNvSpPr txBox="1"/>
                            <wps:spPr>
                              <a:xfrm>
                                <a:off x="4064134" y="1251961"/>
                                <a:ext cx="990000" cy="421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76866E3" w14:textId="1C0C1378" w:rsidR="00404A68" w:rsidRPr="00F84207" w:rsidRDefault="00404A68" w:rsidP="004D1B0D">
                                  <w:pPr>
                                    <w:pStyle w:val="NormalWeb"/>
                                    <w:spacing w:before="0" w:beforeAutospacing="0" w:after="0" w:afterAutospacing="0" w:line="240" w:lineRule="exact"/>
                                    <w:jc w:val="center"/>
                                    <w:rPr>
                                      <w:rFonts w:ascii="Times New Roman" w:hAnsi="Times New Roman" w:cs="Times New Roman"/>
                                      <w:sz w:val="20"/>
                                      <w:szCs w:val="20"/>
                                      <w:lang w:val="en-GB"/>
                                    </w:rPr>
                                  </w:pPr>
                                  <w:ins w:id="654" w:author="Finalized" w:date="2017-05-17T11:21:00Z">
                                    <w:r>
                                      <w:rPr>
                                        <w:rFonts w:ascii="Times New Roman" w:hAnsi="Times New Roman" w:cs="Times New Roman"/>
                                        <w:sz w:val="20"/>
                                        <w:szCs w:val="20"/>
                                        <w:lang w:val="en-GB"/>
                                      </w:rPr>
                                      <w:t xml:space="preserve">Option 2: </w:t>
                                    </w:r>
                                  </w:ins>
                                  <w:ins w:id="655" w:author="Finalized" w:date="2017-03-28T20:04:00Z">
                                    <w:r w:rsidRPr="00F84207">
                                      <w:rPr>
                                        <w:rFonts w:ascii="Times New Roman" w:hAnsi="Times New Roman" w:cs="Times New Roman"/>
                                        <w:sz w:val="20"/>
                                        <w:szCs w:val="20"/>
                                        <w:lang w:val="en-GB"/>
                                      </w:rPr>
                                      <w:t>Use</w:t>
                                    </w:r>
                                  </w:ins>
                                  <w:ins w:id="656" w:author="Finalized" w:date="2017-04-17T11:07:00Z">
                                    <w:r w:rsidRPr="00F84207">
                                      <w:rPr>
                                        <w:rFonts w:ascii="Times New Roman" w:hAnsi="Times New Roman" w:cs="Times New Roman"/>
                                        <w:sz w:val="20"/>
                                        <w:szCs w:val="20"/>
                                        <w:lang w:val="en-GB"/>
                                      </w:rPr>
                                      <w:t xml:space="preserve"> paragraph</w:t>
                                    </w:r>
                                  </w:ins>
                                  <w:ins w:id="657" w:author="Finalized" w:date="2017-03-28T20:04:00Z">
                                    <w:r w:rsidRPr="00F84207">
                                      <w:rPr>
                                        <w:rFonts w:ascii="Times New Roman" w:hAnsi="Times New Roman" w:cs="Times New Roman"/>
                                        <w:sz w:val="20"/>
                                        <w:szCs w:val="20"/>
                                        <w:lang w:val="en-GB"/>
                                      </w:rPr>
                                      <w:t xml:space="preserve"> 6.</w:t>
                                    </w:r>
                                  </w:ins>
                                  <w:ins w:id="658" w:author="Finalized" w:date="2017-04-17T14:56:00Z">
                                    <w:r>
                                      <w:rPr>
                                        <w:rFonts w:ascii="Times New Roman" w:hAnsi="Times New Roman" w:cs="Times New Roman" w:hint="eastAsia"/>
                                        <w:sz w:val="20"/>
                                        <w:szCs w:val="20"/>
                                        <w:lang w:val="en-GB"/>
                                      </w:rPr>
                                      <w:t>7</w:t>
                                    </w:r>
                                  </w:ins>
                                  <w:ins w:id="659" w:author="Finalized" w:date="2017-03-28T20:07:00Z">
                                    <w:r w:rsidRPr="00F84207">
                                      <w:rPr>
                                        <w:rFonts w:ascii="Times New Roman" w:hAnsi="Times New Roman" w:cs="Times New Roman"/>
                                        <w:sz w:val="20"/>
                                        <w:szCs w:val="20"/>
                                        <w:lang w:val="en-GB"/>
                                      </w:rPr>
                                      <w:t>.</w:t>
                                    </w:r>
                                  </w:ins>
                                  <w:ins w:id="660" w:author="Finalized" w:date="2017-04-17T11:20:00Z">
                                    <w:r w:rsidRPr="00F84207">
                                      <w:rPr>
                                        <w:rFonts w:ascii="Times New Roman" w:hAnsi="Times New Roman" w:cs="Times New Roman"/>
                                        <w:sz w:val="20"/>
                                        <w:szCs w:val="20"/>
                                        <w:lang w:val="en-GB"/>
                                      </w:rPr>
                                      <w:t xml:space="preserve"> </w:t>
                                    </w:r>
                                    <w:proofErr w:type="gramStart"/>
                                    <w:r w:rsidRPr="00F84207">
                                      <w:rPr>
                                        <w:rFonts w:ascii="Times New Roman" w:hAnsi="Times New Roman" w:cs="Times New Roman"/>
                                        <w:sz w:val="20"/>
                                        <w:szCs w:val="20"/>
                                        <w:lang w:val="en-GB"/>
                                      </w:rPr>
                                      <w:t>of</w:t>
                                    </w:r>
                                    <w:proofErr w:type="gramEnd"/>
                                    <w:r w:rsidRPr="00F84207">
                                      <w:rPr>
                                        <w:rFonts w:ascii="Times New Roman" w:hAnsi="Times New Roman" w:cs="Times New Roman"/>
                                        <w:sz w:val="20"/>
                                        <w:szCs w:val="20"/>
                                        <w:lang w:val="en-GB"/>
                                      </w:rPr>
                                      <w:t xml:space="preserve"> UN GTR</w:t>
                                    </w:r>
                                  </w:ins>
                                </w:p>
                              </w:txbxContent>
                            </wps:txbx>
                            <wps:bodyPr rot="0" spcFirstLastPara="0" vert="horz" wrap="square" lIns="0" tIns="0" rIns="0" bIns="0" numCol="1" spcCol="0" rtlCol="0" fromWordArt="0" anchor="ctr" anchorCtr="0" forceAA="0" compatLnSpc="1">
                              <a:prstTxWarp prst="textNoShape">
                                <a:avLst/>
                              </a:prstTxWarp>
                              <a:noAutofit/>
                            </wps:bodyPr>
                          </wps:wsp>
                        </wpg:wgp>
                        <wps:wsp>
                          <wps:cNvPr id="229" name="直線矢印コネクタ 229"/>
                          <wps:cNvCnPr>
                            <a:stCxn id="459" idx="3"/>
                          </wps:cNvCnPr>
                          <wps:spPr>
                            <a:xfrm flipV="1">
                              <a:off x="1597982" y="2099484"/>
                              <a:ext cx="282631" cy="106"/>
                            </a:xfrm>
                            <a:prstGeom prst="straightConnector1">
                              <a:avLst/>
                            </a:prstGeom>
                            <a:ln w="1270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30" name="直線矢印コネクタ 230"/>
                          <wps:cNvCnPr>
                            <a:stCxn id="207" idx="3"/>
                          </wps:cNvCnPr>
                          <wps:spPr>
                            <a:xfrm flipV="1">
                              <a:off x="4599240" y="2099488"/>
                              <a:ext cx="282586" cy="102"/>
                            </a:xfrm>
                            <a:prstGeom prst="straightConnector1">
                              <a:avLst/>
                            </a:prstGeom>
                            <a:ln w="1270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31" name="直線矢印コネクタ 231"/>
                          <wps:cNvCnPr>
                            <a:stCxn id="459" idx="2"/>
                          </wps:cNvCnPr>
                          <wps:spPr>
                            <a:xfrm>
                              <a:off x="840974" y="2455742"/>
                              <a:ext cx="4927" cy="260853"/>
                            </a:xfrm>
                            <a:prstGeom prst="straightConnector1">
                              <a:avLst/>
                            </a:prstGeom>
                            <a:ln w="1270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32" name="直線矢印コネクタ 232"/>
                          <wps:cNvCnPr>
                            <a:stCxn id="207" idx="2"/>
                          </wps:cNvCnPr>
                          <wps:spPr>
                            <a:xfrm>
                              <a:off x="3842232" y="2455742"/>
                              <a:ext cx="3295" cy="263205"/>
                            </a:xfrm>
                            <a:prstGeom prst="straightConnector1">
                              <a:avLst/>
                            </a:prstGeom>
                            <a:ln w="1270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g:wgp>
                          <wpg:cNvPr id="237" name="グループ化 237"/>
                          <wpg:cNvGrpSpPr/>
                          <wpg:grpSpPr>
                            <a:xfrm>
                              <a:off x="299810" y="2719084"/>
                              <a:ext cx="1090800" cy="522000"/>
                              <a:chOff x="705311" y="2667879"/>
                              <a:chExt cx="1090800" cy="522000"/>
                            </a:xfrm>
                          </wpg:grpSpPr>
                          <wps:wsp>
                            <wps:cNvPr id="224" name="正方形/長方形 224"/>
                            <wps:cNvSpPr/>
                            <wps:spPr>
                              <a:xfrm>
                                <a:off x="705311" y="2667879"/>
                                <a:ext cx="1090800" cy="5220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B987FC9" w14:textId="77777777" w:rsidR="00404A68" w:rsidRPr="00F84207" w:rsidRDefault="00404A68" w:rsidP="00DA6961">
                                  <w:pPr>
                                    <w:pStyle w:val="NormalWeb"/>
                                    <w:spacing w:before="0" w:beforeAutospacing="0" w:after="0" w:afterAutospacing="0" w:line="240" w:lineRule="exact"/>
                                    <w:jc w:val="center"/>
                                    <w:rPr>
                                      <w:lang w:val="en-GB"/>
                                    </w:rPr>
                                  </w:pPr>
                                  <w:r w:rsidRPr="00F84207">
                                    <w:rPr>
                                      <w:lang w:val="en-GB"/>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33" name="テキスト ボックス 465"/>
                            <wps:cNvSpPr txBox="1"/>
                            <wps:spPr>
                              <a:xfrm>
                                <a:off x="757445" y="2718936"/>
                                <a:ext cx="990000" cy="421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DB53EF" w14:textId="267148A5" w:rsidR="00404A68" w:rsidRPr="00F84207" w:rsidRDefault="00404A68" w:rsidP="00546A86">
                                  <w:pPr>
                                    <w:pStyle w:val="NormalWeb"/>
                                    <w:spacing w:before="0" w:beforeAutospacing="0" w:after="0" w:afterAutospacing="0" w:line="240" w:lineRule="exact"/>
                                    <w:jc w:val="center"/>
                                    <w:rPr>
                                      <w:rFonts w:ascii="Times New Roman" w:hAnsi="Times New Roman" w:cs="Times New Roman"/>
                                      <w:sz w:val="20"/>
                                      <w:szCs w:val="20"/>
                                      <w:lang w:val="en-GB"/>
                                    </w:rPr>
                                  </w:pPr>
                                  <w:ins w:id="661" w:author="Finalized" w:date="2017-04-17T14:21:00Z">
                                    <w:r w:rsidRPr="00F84207">
                                      <w:rPr>
                                        <w:rFonts w:ascii="Times New Roman" w:hAnsi="Times New Roman" w:cs="Times New Roman"/>
                                        <w:sz w:val="20"/>
                                        <w:szCs w:val="20"/>
                                        <w:lang w:val="en-GB"/>
                                      </w:rPr>
                                      <w:t xml:space="preserve">Use paragraph </w:t>
                                    </w:r>
                                  </w:ins>
                                  <w:ins w:id="662" w:author="Finalized" w:date="2017-03-28T20:07:00Z">
                                    <w:r w:rsidRPr="00F84207">
                                      <w:rPr>
                                        <w:rFonts w:ascii="Times New Roman" w:hAnsi="Times New Roman" w:cs="Times New Roman"/>
                                        <w:sz w:val="20"/>
                                        <w:szCs w:val="20"/>
                                        <w:lang w:val="en-GB"/>
                                      </w:rPr>
                                      <w:t>6.</w:t>
                                    </w:r>
                                  </w:ins>
                                  <w:ins w:id="663" w:author="Finalized" w:date="2017-04-17T14:56:00Z">
                                    <w:r>
                                      <w:rPr>
                                        <w:rFonts w:ascii="Times New Roman" w:hAnsi="Times New Roman" w:cs="Times New Roman" w:hint="eastAsia"/>
                                        <w:sz w:val="20"/>
                                        <w:szCs w:val="20"/>
                                        <w:lang w:val="en-GB"/>
                                      </w:rPr>
                                      <w:t>6</w:t>
                                    </w:r>
                                  </w:ins>
                                  <w:ins w:id="664" w:author="Finalized" w:date="2017-03-28T20:07:00Z">
                                    <w:r w:rsidRPr="00F84207">
                                      <w:rPr>
                                        <w:rFonts w:ascii="Times New Roman" w:hAnsi="Times New Roman" w:cs="Times New Roman"/>
                                        <w:sz w:val="20"/>
                                        <w:szCs w:val="20"/>
                                        <w:lang w:val="en-GB"/>
                                      </w:rPr>
                                      <w:t>.1.</w:t>
                                    </w:r>
                                  </w:ins>
                                  <w:ins w:id="665" w:author="Finalized" w:date="2017-04-17T14:21:00Z">
                                    <w:r w:rsidRPr="00F84207">
                                      <w:rPr>
                                        <w:rFonts w:ascii="Times New Roman" w:hAnsi="Times New Roman" w:cs="Times New Roman"/>
                                        <w:sz w:val="20"/>
                                        <w:szCs w:val="20"/>
                                        <w:lang w:val="en-GB"/>
                                      </w:rPr>
                                      <w:t xml:space="preserve"> </w:t>
                                    </w:r>
                                    <w:proofErr w:type="gramStart"/>
                                    <w:r w:rsidRPr="00F84207">
                                      <w:rPr>
                                        <w:rFonts w:ascii="Times New Roman" w:hAnsi="Times New Roman" w:cs="Times New Roman"/>
                                        <w:sz w:val="20"/>
                                        <w:szCs w:val="20"/>
                                        <w:lang w:val="en-GB"/>
                                      </w:rPr>
                                      <w:t>of</w:t>
                                    </w:r>
                                    <w:proofErr w:type="gramEnd"/>
                                    <w:r w:rsidRPr="00F84207">
                                      <w:rPr>
                                        <w:rFonts w:ascii="Times New Roman" w:hAnsi="Times New Roman" w:cs="Times New Roman"/>
                                        <w:sz w:val="20"/>
                                        <w:szCs w:val="20"/>
                                        <w:lang w:val="en-GB"/>
                                      </w:rPr>
                                      <w:t xml:space="preserve"> UN GTR</w:t>
                                    </w:r>
                                  </w:ins>
                                </w:p>
                              </w:txbxContent>
                            </wps:txbx>
                            <wps:bodyPr rot="0" spcFirstLastPara="0" vert="horz" wrap="square" lIns="0" tIns="0" rIns="0" bIns="0" numCol="1" spcCol="0" rtlCol="0" fromWordArt="0" anchor="ctr" anchorCtr="0" forceAA="0" compatLnSpc="1">
                              <a:prstTxWarp prst="textNoShape">
                                <a:avLst/>
                              </a:prstTxWarp>
                              <a:noAutofit/>
                            </wps:bodyPr>
                          </wps:wsp>
                        </wpg:wgp>
                        <wpg:wgp>
                          <wpg:cNvPr id="235" name="グループ化 235"/>
                          <wpg:cNvGrpSpPr/>
                          <wpg:grpSpPr>
                            <a:xfrm>
                              <a:off x="4316884" y="174451"/>
                              <a:ext cx="1091004" cy="522344"/>
                              <a:chOff x="4546526" y="285178"/>
                              <a:chExt cx="1798615" cy="313173"/>
                            </a:xfrm>
                          </wpg:grpSpPr>
                          <wps:wsp>
                            <wps:cNvPr id="193" name="正方形/長方形 193"/>
                            <wps:cNvSpPr/>
                            <wps:spPr>
                              <a:xfrm>
                                <a:off x="4546526" y="285178"/>
                                <a:ext cx="1798615" cy="313173"/>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32409A1" w14:textId="32671B8A" w:rsidR="00404A68" w:rsidRPr="00F84207" w:rsidRDefault="00404A68" w:rsidP="00035CD6">
                                  <w:pPr>
                                    <w:pStyle w:val="NormalWeb"/>
                                    <w:spacing w:before="0" w:beforeAutospacing="0" w:after="0" w:afterAutospacing="0" w:line="240" w:lineRule="exact"/>
                                    <w:jc w:val="center"/>
                                    <w:rPr>
                                      <w:rFonts w:ascii="Times New Roman" w:hAnsi="Times New Roman" w:cs="Times New Roman"/>
                                      <w:sz w:val="20"/>
                                      <w:szCs w:val="20"/>
                                      <w:lang w:val="en-GB"/>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34" name="テキスト ボックス 465"/>
                            <wps:cNvSpPr txBox="1"/>
                            <wps:spPr>
                              <a:xfrm>
                                <a:off x="4623879" y="319189"/>
                                <a:ext cx="1634484" cy="25266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A11EE8F" w14:textId="43E802FF" w:rsidR="00404A68" w:rsidRPr="00F84207" w:rsidRDefault="00404A68" w:rsidP="004D1B0D">
                                  <w:pPr>
                                    <w:pStyle w:val="NormalWeb"/>
                                    <w:spacing w:before="0" w:beforeAutospacing="0" w:after="0" w:afterAutospacing="0" w:line="240" w:lineRule="exact"/>
                                    <w:jc w:val="center"/>
                                    <w:rPr>
                                      <w:rFonts w:ascii="Times New Roman" w:hAnsi="Times New Roman" w:cs="Times New Roman"/>
                                      <w:sz w:val="20"/>
                                      <w:szCs w:val="20"/>
                                      <w:lang w:val="en-GB"/>
                                    </w:rPr>
                                  </w:pPr>
                                  <w:ins w:id="666" w:author="Finalized" w:date="2017-04-17T11:05:00Z">
                                    <w:r w:rsidRPr="00F84207">
                                      <w:rPr>
                                        <w:rFonts w:ascii="Times New Roman" w:hAnsi="Times New Roman" w:cs="Times New Roman"/>
                                        <w:sz w:val="20"/>
                                        <w:szCs w:val="20"/>
                                        <w:lang w:val="en-GB"/>
                                      </w:rPr>
                                      <w:t xml:space="preserve">Use paragraph </w:t>
                                    </w:r>
                                  </w:ins>
                                  <w:ins w:id="667" w:author="Finalized" w:date="2017-03-28T20:08:00Z">
                                    <w:r w:rsidRPr="00F84207">
                                      <w:rPr>
                                        <w:rFonts w:ascii="Times New Roman" w:hAnsi="Times New Roman" w:cs="Times New Roman"/>
                                        <w:sz w:val="20"/>
                                        <w:szCs w:val="20"/>
                                        <w:lang w:val="en-GB"/>
                                      </w:rPr>
                                      <w:t>6.</w:t>
                                    </w:r>
                                  </w:ins>
                                  <w:ins w:id="668" w:author="Finalized" w:date="2017-04-17T14:56:00Z">
                                    <w:r>
                                      <w:rPr>
                                        <w:rFonts w:ascii="Times New Roman" w:hAnsi="Times New Roman" w:cs="Times New Roman" w:hint="eastAsia"/>
                                        <w:sz w:val="20"/>
                                        <w:szCs w:val="20"/>
                                        <w:lang w:val="en-GB"/>
                                      </w:rPr>
                                      <w:t>5</w:t>
                                    </w:r>
                                  </w:ins>
                                  <w:ins w:id="669" w:author="Finalized" w:date="2017-03-28T20:08:00Z">
                                    <w:r w:rsidRPr="00F84207">
                                      <w:rPr>
                                        <w:rFonts w:ascii="Times New Roman" w:hAnsi="Times New Roman" w:cs="Times New Roman"/>
                                        <w:sz w:val="20"/>
                                        <w:szCs w:val="20"/>
                                        <w:lang w:val="en-GB"/>
                                      </w:rPr>
                                      <w:t>.</w:t>
                                    </w:r>
                                  </w:ins>
                                  <w:ins w:id="670" w:author="Finalized" w:date="2017-04-17T11:05:00Z">
                                    <w:r w:rsidRPr="00F84207">
                                      <w:rPr>
                                        <w:rFonts w:ascii="Times New Roman" w:hAnsi="Times New Roman" w:cs="Times New Roman"/>
                                        <w:sz w:val="20"/>
                                        <w:szCs w:val="20"/>
                                        <w:lang w:val="en-GB"/>
                                      </w:rPr>
                                      <w:t xml:space="preserve"> </w:t>
                                    </w:r>
                                    <w:proofErr w:type="gramStart"/>
                                    <w:r w:rsidRPr="00F84207">
                                      <w:rPr>
                                        <w:rFonts w:ascii="Times New Roman" w:hAnsi="Times New Roman" w:cs="Times New Roman"/>
                                        <w:sz w:val="20"/>
                                        <w:szCs w:val="20"/>
                                        <w:lang w:val="en-GB"/>
                                      </w:rPr>
                                      <w:t>of</w:t>
                                    </w:r>
                                    <w:proofErr w:type="gramEnd"/>
                                    <w:r w:rsidRPr="00F84207">
                                      <w:rPr>
                                        <w:rFonts w:ascii="Times New Roman" w:hAnsi="Times New Roman" w:cs="Times New Roman"/>
                                        <w:sz w:val="20"/>
                                        <w:szCs w:val="20"/>
                                        <w:lang w:val="en-GB"/>
                                      </w:rPr>
                                      <w:t xml:space="preserve"> UN GTR</w:t>
                                    </w:r>
                                  </w:ins>
                                </w:p>
                              </w:txbxContent>
                            </wps:txbx>
                            <wps:bodyPr rot="0" spcFirstLastPara="0" vert="horz" wrap="square" lIns="0" tIns="0" rIns="0" bIns="0" numCol="1" spcCol="0" rtlCol="0" fromWordArt="0" anchor="ctr" anchorCtr="0" forceAA="0" compatLnSpc="1">
                              <a:prstTxWarp prst="textNoShape">
                                <a:avLst/>
                              </a:prstTxWarp>
                              <a:noAutofit/>
                            </wps:bodyPr>
                          </wps:wsp>
                        </wpg:wgp>
                        <wpg:wgp>
                          <wpg:cNvPr id="239" name="グループ化 239"/>
                          <wpg:cNvGrpSpPr/>
                          <wpg:grpSpPr>
                            <a:xfrm>
                              <a:off x="1880632" y="1849924"/>
                              <a:ext cx="1090800" cy="522000"/>
                              <a:chOff x="2143015" y="1894131"/>
                              <a:chExt cx="1090800" cy="522000"/>
                            </a:xfrm>
                          </wpg:grpSpPr>
                          <wps:wsp>
                            <wps:cNvPr id="227" name="正方形/長方形 227"/>
                            <wps:cNvSpPr/>
                            <wps:spPr>
                              <a:xfrm>
                                <a:off x="2143015" y="1894131"/>
                                <a:ext cx="1090800" cy="5220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5890524" w14:textId="77777777" w:rsidR="00404A68" w:rsidRPr="00F84207" w:rsidRDefault="00404A68" w:rsidP="00DA6961">
                                  <w:pPr>
                                    <w:pStyle w:val="NormalWeb"/>
                                    <w:spacing w:before="0" w:beforeAutospacing="0" w:after="0" w:afterAutospacing="0" w:line="240" w:lineRule="exact"/>
                                    <w:jc w:val="center"/>
                                    <w:rPr>
                                      <w:lang w:val="en-GB"/>
                                    </w:rPr>
                                  </w:pPr>
                                  <w:r w:rsidRPr="00F84207">
                                    <w:rPr>
                                      <w:lang w:val="en-GB"/>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38" name="テキスト ボックス 465"/>
                            <wps:cNvSpPr txBox="1"/>
                            <wps:spPr>
                              <a:xfrm>
                                <a:off x="2192427" y="1943249"/>
                                <a:ext cx="990000" cy="421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CEE1EBD" w14:textId="57F7A018" w:rsidR="00404A68" w:rsidRPr="00F84207" w:rsidRDefault="00404A68" w:rsidP="00546A86">
                                  <w:pPr>
                                    <w:pStyle w:val="NormalWeb"/>
                                    <w:spacing w:before="0" w:beforeAutospacing="0" w:after="0" w:afterAutospacing="0" w:line="240" w:lineRule="exact"/>
                                    <w:jc w:val="center"/>
                                    <w:rPr>
                                      <w:rFonts w:ascii="Times New Roman" w:hAnsi="Times New Roman" w:cs="Times New Roman"/>
                                      <w:sz w:val="20"/>
                                      <w:szCs w:val="20"/>
                                      <w:lang w:val="en-GB"/>
                                    </w:rPr>
                                  </w:pPr>
                                  <w:ins w:id="671" w:author="Finalized" w:date="2017-04-17T14:17:00Z">
                                    <w:r w:rsidRPr="00F84207">
                                      <w:rPr>
                                        <w:rFonts w:ascii="Times New Roman" w:hAnsi="Times New Roman" w:cs="Times New Roman"/>
                                        <w:sz w:val="20"/>
                                        <w:szCs w:val="20"/>
                                        <w:lang w:val="en-GB"/>
                                      </w:rPr>
                                      <w:t>Use paragraph</w:t>
                                    </w:r>
                                  </w:ins>
                                  <w:ins w:id="672" w:author="Finalized" w:date="2017-03-28T20:09:00Z">
                                    <w:r w:rsidRPr="00F84207">
                                      <w:rPr>
                                        <w:rFonts w:ascii="Times New Roman" w:hAnsi="Times New Roman" w:cs="Times New Roman"/>
                                        <w:sz w:val="20"/>
                                        <w:szCs w:val="20"/>
                                        <w:lang w:val="en-GB"/>
                                      </w:rPr>
                                      <w:t xml:space="preserve"> 6.</w:t>
                                    </w:r>
                                  </w:ins>
                                  <w:ins w:id="673" w:author="Finalized" w:date="2017-04-17T14:56:00Z">
                                    <w:r>
                                      <w:rPr>
                                        <w:rFonts w:ascii="Times New Roman" w:hAnsi="Times New Roman" w:cs="Times New Roman" w:hint="eastAsia"/>
                                        <w:sz w:val="20"/>
                                        <w:szCs w:val="20"/>
                                        <w:lang w:val="en-GB"/>
                                      </w:rPr>
                                      <w:t>6</w:t>
                                    </w:r>
                                  </w:ins>
                                  <w:ins w:id="674" w:author="Finalized" w:date="2017-03-28T20:09:00Z">
                                    <w:r w:rsidRPr="00F84207">
                                      <w:rPr>
                                        <w:rFonts w:ascii="Times New Roman" w:hAnsi="Times New Roman" w:cs="Times New Roman"/>
                                        <w:sz w:val="20"/>
                                        <w:szCs w:val="20"/>
                                        <w:lang w:val="en-GB"/>
                                      </w:rPr>
                                      <w:t>.2.</w:t>
                                    </w:r>
                                  </w:ins>
                                  <w:ins w:id="675" w:author="Finalized" w:date="2017-04-17T14:17:00Z">
                                    <w:r w:rsidRPr="00F84207">
                                      <w:rPr>
                                        <w:rFonts w:ascii="Times New Roman" w:hAnsi="Times New Roman" w:cs="Times New Roman"/>
                                        <w:sz w:val="20"/>
                                        <w:szCs w:val="20"/>
                                        <w:lang w:val="en-GB"/>
                                      </w:rPr>
                                      <w:t xml:space="preserve"> </w:t>
                                    </w:r>
                                    <w:proofErr w:type="gramStart"/>
                                    <w:r w:rsidRPr="00F84207">
                                      <w:rPr>
                                        <w:rFonts w:ascii="Times New Roman" w:hAnsi="Times New Roman" w:cs="Times New Roman"/>
                                        <w:sz w:val="20"/>
                                        <w:szCs w:val="20"/>
                                        <w:lang w:val="en-GB"/>
                                      </w:rPr>
                                      <w:t>of</w:t>
                                    </w:r>
                                    <w:proofErr w:type="gramEnd"/>
                                    <w:r w:rsidRPr="00F84207">
                                      <w:rPr>
                                        <w:rFonts w:ascii="Times New Roman" w:hAnsi="Times New Roman" w:cs="Times New Roman"/>
                                        <w:sz w:val="20"/>
                                        <w:szCs w:val="20"/>
                                        <w:lang w:val="en-GB"/>
                                      </w:rPr>
                                      <w:t xml:space="preserve"> UN GTR</w:t>
                                    </w:r>
                                  </w:ins>
                                </w:p>
                              </w:txbxContent>
                            </wps:txbx>
                            <wps:bodyPr rot="0" spcFirstLastPara="0" vert="horz" wrap="square" lIns="0" tIns="0" rIns="0" bIns="0" numCol="1" spcCol="0" rtlCol="0" fromWordArt="0" anchor="ctr" anchorCtr="0" forceAA="0" compatLnSpc="1">
                              <a:prstTxWarp prst="textNoShape">
                                <a:avLst/>
                              </a:prstTxWarp>
                              <a:noAutofit/>
                            </wps:bodyPr>
                          </wps:wsp>
                        </wpg:wgp>
                        <wpg:wgp>
                          <wpg:cNvPr id="242" name="グループ化 242"/>
                          <wpg:cNvGrpSpPr/>
                          <wpg:grpSpPr>
                            <a:xfrm>
                              <a:off x="4889337" y="1856901"/>
                              <a:ext cx="1090800" cy="522000"/>
                              <a:chOff x="5101472" y="1893157"/>
                              <a:chExt cx="1090800" cy="522000"/>
                            </a:xfrm>
                          </wpg:grpSpPr>
                          <wps:wsp>
                            <wps:cNvPr id="177" name="正方形/長方形 177"/>
                            <wps:cNvSpPr/>
                            <wps:spPr>
                              <a:xfrm>
                                <a:off x="5101472" y="1893157"/>
                                <a:ext cx="1090800" cy="5220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BD70C02" w14:textId="77777777" w:rsidR="00404A68" w:rsidRPr="00F84207" w:rsidRDefault="00404A68" w:rsidP="00035CD6">
                                  <w:pPr>
                                    <w:pStyle w:val="NormalWeb"/>
                                    <w:spacing w:before="0" w:beforeAutospacing="0" w:after="0" w:afterAutospacing="0" w:line="240" w:lineRule="exact"/>
                                    <w:jc w:val="center"/>
                                    <w:rPr>
                                      <w:lang w:val="en-GB"/>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40" name="テキスト ボックス 465"/>
                            <wps:cNvSpPr txBox="1"/>
                            <wps:spPr>
                              <a:xfrm>
                                <a:off x="5156569" y="1943156"/>
                                <a:ext cx="990000" cy="4210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6E35705" w14:textId="1269B41A" w:rsidR="00404A68" w:rsidRPr="00F84207" w:rsidRDefault="00404A68" w:rsidP="00166C26">
                                  <w:pPr>
                                    <w:pStyle w:val="NormalWeb"/>
                                    <w:spacing w:before="0" w:beforeAutospacing="0" w:after="0" w:afterAutospacing="0" w:line="240" w:lineRule="exact"/>
                                    <w:jc w:val="center"/>
                                    <w:rPr>
                                      <w:rFonts w:ascii="Times New Roman" w:hAnsi="Times New Roman" w:cs="Times New Roman"/>
                                      <w:sz w:val="20"/>
                                      <w:szCs w:val="20"/>
                                      <w:lang w:val="en-GB"/>
                                    </w:rPr>
                                  </w:pPr>
                                  <w:ins w:id="676" w:author="Finalized" w:date="2017-04-17T13:36:00Z">
                                    <w:r w:rsidRPr="00F84207">
                                      <w:rPr>
                                        <w:rFonts w:ascii="Times New Roman" w:hAnsi="Times New Roman" w:cs="Times New Roman"/>
                                        <w:sz w:val="20"/>
                                        <w:szCs w:val="20"/>
                                        <w:lang w:val="en-GB"/>
                                      </w:rPr>
                                      <w:t xml:space="preserve">Use paragraph </w:t>
                                    </w:r>
                                  </w:ins>
                                  <w:ins w:id="677" w:author="Finalized" w:date="2017-03-28T20:10:00Z">
                                    <w:r w:rsidRPr="00F84207">
                                      <w:rPr>
                                        <w:rFonts w:ascii="Times New Roman" w:hAnsi="Times New Roman" w:cs="Times New Roman"/>
                                        <w:sz w:val="20"/>
                                        <w:szCs w:val="20"/>
                                        <w:lang w:val="en-GB"/>
                                      </w:rPr>
                                      <w:t>6.</w:t>
                                    </w:r>
                                  </w:ins>
                                  <w:ins w:id="678" w:author="Finalized" w:date="2017-04-17T14:56:00Z">
                                    <w:r>
                                      <w:rPr>
                                        <w:rFonts w:ascii="Times New Roman" w:hAnsi="Times New Roman" w:cs="Times New Roman" w:hint="eastAsia"/>
                                        <w:sz w:val="20"/>
                                        <w:szCs w:val="20"/>
                                        <w:lang w:val="en-GB"/>
                                      </w:rPr>
                                      <w:t>7</w:t>
                                    </w:r>
                                  </w:ins>
                                  <w:ins w:id="679" w:author="Finalized" w:date="2017-03-28T20:10:00Z">
                                    <w:r w:rsidRPr="00F84207">
                                      <w:rPr>
                                        <w:rFonts w:ascii="Times New Roman" w:hAnsi="Times New Roman" w:cs="Times New Roman"/>
                                        <w:sz w:val="20"/>
                                        <w:szCs w:val="20"/>
                                        <w:lang w:val="en-GB"/>
                                      </w:rPr>
                                      <w:t>.2.</w:t>
                                    </w:r>
                                  </w:ins>
                                  <w:ins w:id="680" w:author="Finalized" w:date="2017-04-17T13:36:00Z">
                                    <w:r w:rsidRPr="00F84207">
                                      <w:rPr>
                                        <w:rFonts w:ascii="Times New Roman" w:hAnsi="Times New Roman" w:cs="Times New Roman"/>
                                        <w:sz w:val="20"/>
                                        <w:szCs w:val="20"/>
                                        <w:lang w:val="en-GB"/>
                                      </w:rPr>
                                      <w:t xml:space="preserve"> </w:t>
                                    </w:r>
                                    <w:proofErr w:type="gramStart"/>
                                    <w:r w:rsidRPr="00F84207">
                                      <w:rPr>
                                        <w:rFonts w:ascii="Times New Roman" w:hAnsi="Times New Roman" w:cs="Times New Roman"/>
                                        <w:sz w:val="20"/>
                                        <w:szCs w:val="20"/>
                                        <w:lang w:val="en-GB"/>
                                      </w:rPr>
                                      <w:t>of</w:t>
                                    </w:r>
                                    <w:proofErr w:type="gramEnd"/>
                                    <w:r w:rsidRPr="00F84207">
                                      <w:rPr>
                                        <w:rFonts w:ascii="Times New Roman" w:hAnsi="Times New Roman" w:cs="Times New Roman"/>
                                        <w:sz w:val="20"/>
                                        <w:szCs w:val="20"/>
                                        <w:lang w:val="en-GB"/>
                                      </w:rPr>
                                      <w:t xml:space="preserve"> UN GTR</w:t>
                                    </w:r>
                                  </w:ins>
                                </w:p>
                              </w:txbxContent>
                            </wps:txbx>
                            <wps:bodyPr rot="0" spcFirstLastPara="0" vert="horz" wrap="square" lIns="0" tIns="0" rIns="0" bIns="0" numCol="1" spcCol="0" rtlCol="0" fromWordArt="0" anchor="t" anchorCtr="0" forceAA="0" compatLnSpc="1">
                              <a:prstTxWarp prst="textNoShape">
                                <a:avLst/>
                              </a:prstTxWarp>
                              <a:noAutofit/>
                            </wps:bodyPr>
                          </wps:wsp>
                        </wpg:wgp>
                        <wpg:wgp>
                          <wpg:cNvPr id="245" name="グループ化 245"/>
                          <wpg:cNvGrpSpPr/>
                          <wpg:grpSpPr>
                            <a:xfrm>
                              <a:off x="3299442" y="2716783"/>
                              <a:ext cx="1090800" cy="522000"/>
                              <a:chOff x="3662646" y="2665578"/>
                              <a:chExt cx="1090800" cy="522000"/>
                            </a:xfrm>
                          </wpg:grpSpPr>
                          <wps:wsp>
                            <wps:cNvPr id="228" name="正方形/長方形 228"/>
                            <wps:cNvSpPr/>
                            <wps:spPr>
                              <a:xfrm>
                                <a:off x="3662646" y="2665578"/>
                                <a:ext cx="1090800" cy="5220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56BE3D3" w14:textId="77777777" w:rsidR="00404A68" w:rsidRPr="00F84207" w:rsidRDefault="00404A68" w:rsidP="00035CD6">
                                  <w:pPr>
                                    <w:pStyle w:val="NormalWeb"/>
                                    <w:spacing w:before="0" w:beforeAutospacing="0" w:after="0" w:afterAutospacing="0" w:line="240" w:lineRule="exact"/>
                                    <w:jc w:val="center"/>
                                    <w:rPr>
                                      <w:lang w:val="en-GB"/>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25" name="テキスト ボックス 465"/>
                            <wps:cNvSpPr txBox="1"/>
                            <wps:spPr>
                              <a:xfrm>
                                <a:off x="3715743" y="2718937"/>
                                <a:ext cx="990000" cy="421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60440DC" w14:textId="32F44C89" w:rsidR="00404A68" w:rsidRPr="00F84207" w:rsidRDefault="00404A68" w:rsidP="00F84207">
                                  <w:pPr>
                                    <w:pStyle w:val="NormalWeb"/>
                                    <w:spacing w:before="0" w:beforeAutospacing="0" w:after="0" w:afterAutospacing="0" w:line="240" w:lineRule="exact"/>
                                    <w:jc w:val="center"/>
                                    <w:rPr>
                                      <w:rFonts w:ascii="Times New Roman" w:hAnsi="Times New Roman" w:cs="Times New Roman"/>
                                      <w:sz w:val="20"/>
                                      <w:szCs w:val="20"/>
                                      <w:lang w:val="en-GB"/>
                                    </w:rPr>
                                  </w:pPr>
                                  <w:ins w:id="681" w:author="Finalized" w:date="2017-04-17T14:23:00Z">
                                    <w:r>
                                      <w:rPr>
                                        <w:rFonts w:ascii="Times New Roman" w:hAnsi="Times New Roman" w:cs="Times New Roman" w:hint="eastAsia"/>
                                        <w:sz w:val="20"/>
                                        <w:szCs w:val="20"/>
                                        <w:lang w:val="en-GB"/>
                                      </w:rPr>
                                      <w:t>Use paragraph</w:t>
                                    </w:r>
                                  </w:ins>
                                  <w:ins w:id="682" w:author="Finalized" w:date="2017-03-28T20:10:00Z">
                                    <w:r w:rsidRPr="00F84207">
                                      <w:rPr>
                                        <w:rFonts w:ascii="Times New Roman" w:hAnsi="Times New Roman" w:cs="Times New Roman"/>
                                        <w:sz w:val="20"/>
                                        <w:szCs w:val="20"/>
                                        <w:lang w:val="en-GB"/>
                                      </w:rPr>
                                      <w:t xml:space="preserve"> 6.</w:t>
                                    </w:r>
                                  </w:ins>
                                  <w:ins w:id="683" w:author="Finalized" w:date="2017-04-17T14:56:00Z">
                                    <w:r>
                                      <w:rPr>
                                        <w:rFonts w:ascii="Times New Roman" w:hAnsi="Times New Roman" w:cs="Times New Roman" w:hint="eastAsia"/>
                                        <w:sz w:val="20"/>
                                        <w:szCs w:val="20"/>
                                        <w:lang w:val="en-GB"/>
                                      </w:rPr>
                                      <w:t>7</w:t>
                                    </w:r>
                                  </w:ins>
                                  <w:ins w:id="684" w:author="Finalized" w:date="2017-03-28T20:10:00Z">
                                    <w:r w:rsidRPr="00F84207">
                                      <w:rPr>
                                        <w:rFonts w:ascii="Times New Roman" w:hAnsi="Times New Roman" w:cs="Times New Roman"/>
                                        <w:sz w:val="20"/>
                                        <w:szCs w:val="20"/>
                                        <w:lang w:val="en-GB"/>
                                      </w:rPr>
                                      <w:t>.1.</w:t>
                                    </w:r>
                                  </w:ins>
                                  <w:ins w:id="685" w:author="Finalized" w:date="2017-04-17T14:23:00Z">
                                    <w:r>
                                      <w:rPr>
                                        <w:rFonts w:ascii="Times New Roman" w:hAnsi="Times New Roman" w:cs="Times New Roman" w:hint="eastAsia"/>
                                        <w:sz w:val="20"/>
                                        <w:szCs w:val="20"/>
                                        <w:lang w:val="en-GB"/>
                                      </w:rPr>
                                      <w:t xml:space="preserve"> </w:t>
                                    </w:r>
                                    <w:proofErr w:type="gramStart"/>
                                    <w:r>
                                      <w:rPr>
                                        <w:rFonts w:ascii="Times New Roman" w:hAnsi="Times New Roman" w:cs="Times New Roman" w:hint="eastAsia"/>
                                        <w:sz w:val="20"/>
                                        <w:szCs w:val="20"/>
                                        <w:lang w:val="en-GB"/>
                                      </w:rPr>
                                      <w:t>of</w:t>
                                    </w:r>
                                    <w:proofErr w:type="gramEnd"/>
                                    <w:r>
                                      <w:rPr>
                                        <w:rFonts w:ascii="Times New Roman" w:hAnsi="Times New Roman" w:cs="Times New Roman" w:hint="eastAsia"/>
                                        <w:sz w:val="20"/>
                                        <w:szCs w:val="20"/>
                                        <w:lang w:val="en-GB"/>
                                      </w:rPr>
                                      <w:t xml:space="preserve"> UN GTR</w:t>
                                    </w:r>
                                  </w:ins>
                                </w:p>
                              </w:txbxContent>
                            </wps:txbx>
                            <wps:bodyPr rot="0" spcFirstLastPara="0" vert="horz" wrap="square" lIns="0" tIns="0" rIns="0" bIns="0" numCol="1" spcCol="0" rtlCol="0" fromWordArt="0" anchor="ctr" anchorCtr="0" forceAA="0" compatLnSpc="1">
                              <a:prstTxWarp prst="textNoShape">
                                <a:avLst/>
                              </a:prstTxWarp>
                              <a:noAutofit/>
                            </wps:bodyPr>
                          </wps:wsp>
                        </wpg:wgp>
                        <wps:wsp>
                          <wps:cNvPr id="246" name="テキスト ボックス 449"/>
                          <wps:cNvSpPr txBox="1"/>
                          <wps:spPr>
                            <a:xfrm>
                              <a:off x="893369" y="2455742"/>
                              <a:ext cx="204470" cy="15875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47B254B" w14:textId="77777777" w:rsidR="00404A68" w:rsidRPr="00F84207" w:rsidRDefault="00404A68" w:rsidP="00035CD6">
                                <w:pPr>
                                  <w:pStyle w:val="NormalWeb"/>
                                  <w:spacing w:before="0" w:beforeAutospacing="0" w:after="0" w:afterAutospacing="0" w:line="240" w:lineRule="exact"/>
                                  <w:rPr>
                                    <w:rFonts w:ascii="Times New Roman" w:hAnsi="Times New Roman" w:cs="Times New Roman"/>
                                    <w:sz w:val="20"/>
                                    <w:szCs w:val="20"/>
                                    <w:lang w:val="en-GB"/>
                                  </w:rPr>
                                </w:pPr>
                                <w:ins w:id="686" w:author="Finalized" w:date="2017-03-28T19:37:00Z">
                                  <w:r w:rsidRPr="00F84207">
                                    <w:rPr>
                                      <w:rFonts w:ascii="Times New Roman" w:hAnsi="Times New Roman" w:cs="Times New Roman"/>
                                      <w:sz w:val="20"/>
                                      <w:szCs w:val="20"/>
                                      <w:lang w:val="en-GB"/>
                                    </w:rPr>
                                    <w:t>Yes</w:t>
                                  </w:r>
                                </w:ins>
                              </w:p>
                            </w:txbxContent>
                          </wps:txbx>
                          <wps:bodyPr rot="0" spcFirstLastPara="0" vert="horz" wrap="none" lIns="0" tIns="0" rIns="0" bIns="0" numCol="1" spcCol="0" rtlCol="0" fromWordArt="0" anchor="t" anchorCtr="0" forceAA="0" compatLnSpc="1">
                            <a:prstTxWarp prst="textNoShape">
                              <a:avLst/>
                            </a:prstTxWarp>
                            <a:spAutoFit/>
                          </wps:bodyPr>
                        </wps:wsp>
                        <wps:wsp>
                          <wps:cNvPr id="247" name="テキスト ボックス 449"/>
                          <wps:cNvSpPr txBox="1"/>
                          <wps:spPr>
                            <a:xfrm>
                              <a:off x="3999270" y="2485088"/>
                              <a:ext cx="204470" cy="15875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D89943F" w14:textId="77777777" w:rsidR="00404A68" w:rsidRPr="00F84207" w:rsidRDefault="00404A68" w:rsidP="00035CD6">
                                <w:pPr>
                                  <w:pStyle w:val="NormalWeb"/>
                                  <w:spacing w:before="0" w:beforeAutospacing="0" w:after="0" w:afterAutospacing="0" w:line="240" w:lineRule="exact"/>
                                  <w:rPr>
                                    <w:rFonts w:ascii="Times New Roman" w:hAnsi="Times New Roman" w:cs="Times New Roman"/>
                                    <w:sz w:val="20"/>
                                    <w:szCs w:val="20"/>
                                    <w:lang w:val="en-GB"/>
                                  </w:rPr>
                                </w:pPr>
                                <w:ins w:id="687" w:author="Finalized" w:date="2017-03-28T19:37:00Z">
                                  <w:r w:rsidRPr="00F84207">
                                    <w:rPr>
                                      <w:rFonts w:ascii="Times New Roman" w:hAnsi="Times New Roman" w:cs="Times New Roman"/>
                                      <w:sz w:val="20"/>
                                      <w:szCs w:val="20"/>
                                      <w:lang w:val="en-GB"/>
                                    </w:rPr>
                                    <w:t>Yes</w:t>
                                  </w:r>
                                </w:ins>
                              </w:p>
                            </w:txbxContent>
                          </wps:txbx>
                          <wps:bodyPr rot="0" spcFirstLastPara="0" vert="horz" wrap="none" lIns="0" tIns="0" rIns="0" bIns="0" numCol="1" spcCol="0" rtlCol="0" fromWordArt="0" anchor="t" anchorCtr="0" forceAA="0" compatLnSpc="1">
                            <a:prstTxWarp prst="textNoShape">
                              <a:avLst/>
                            </a:prstTxWarp>
                            <a:spAutoFit/>
                          </wps:bodyPr>
                        </wps:wsp>
                        <wps:wsp>
                          <wps:cNvPr id="248" name="テキスト ボックス 449"/>
                          <wps:cNvSpPr txBox="1"/>
                          <wps:spPr>
                            <a:xfrm>
                              <a:off x="1633024" y="1934711"/>
                              <a:ext cx="161925" cy="15875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57A6EC9" w14:textId="77777777" w:rsidR="00404A68" w:rsidRPr="00F84207" w:rsidRDefault="00404A68" w:rsidP="00035CD6">
                                <w:pPr>
                                  <w:pStyle w:val="NormalWeb"/>
                                  <w:spacing w:before="0" w:beforeAutospacing="0" w:after="0" w:afterAutospacing="0" w:line="240" w:lineRule="exact"/>
                                  <w:rPr>
                                    <w:rFonts w:ascii="Times New Roman" w:hAnsi="Times New Roman" w:cs="Times New Roman"/>
                                    <w:sz w:val="20"/>
                                    <w:szCs w:val="20"/>
                                    <w:lang w:val="en-GB"/>
                                  </w:rPr>
                                </w:pPr>
                                <w:ins w:id="688" w:author="Finalized" w:date="2017-03-28T19:42:00Z">
                                  <w:r w:rsidRPr="00F84207">
                                    <w:rPr>
                                      <w:rFonts w:ascii="Times New Roman" w:hAnsi="Times New Roman" w:cs="Times New Roman"/>
                                      <w:sz w:val="20"/>
                                      <w:szCs w:val="20"/>
                                      <w:lang w:val="en-GB"/>
                                    </w:rPr>
                                    <w:t>No</w:t>
                                  </w:r>
                                </w:ins>
                              </w:p>
                            </w:txbxContent>
                          </wps:txbx>
                          <wps:bodyPr rot="0" spcFirstLastPara="0" vert="horz" wrap="none" lIns="0" tIns="0" rIns="0" bIns="0" numCol="1" spcCol="0" rtlCol="0" fromWordArt="0" anchor="t" anchorCtr="0" forceAA="0" compatLnSpc="1">
                            <a:prstTxWarp prst="textNoShape">
                              <a:avLst/>
                            </a:prstTxWarp>
                            <a:spAutoFit/>
                          </wps:bodyPr>
                        </wps:wsp>
                        <wps:wsp>
                          <wps:cNvPr id="250" name="テキスト ボックス 449"/>
                          <wps:cNvSpPr txBox="1"/>
                          <wps:spPr>
                            <a:xfrm>
                              <a:off x="4611004" y="1934515"/>
                              <a:ext cx="161925" cy="15875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2E922A3" w14:textId="77777777" w:rsidR="00404A68" w:rsidRPr="00F84207" w:rsidRDefault="00404A68" w:rsidP="00035CD6">
                                <w:pPr>
                                  <w:pStyle w:val="NormalWeb"/>
                                  <w:spacing w:before="0" w:beforeAutospacing="0" w:after="0" w:afterAutospacing="0" w:line="240" w:lineRule="exact"/>
                                  <w:rPr>
                                    <w:rFonts w:ascii="Times New Roman" w:hAnsi="Times New Roman" w:cs="Times New Roman"/>
                                    <w:sz w:val="20"/>
                                    <w:szCs w:val="20"/>
                                    <w:lang w:val="en-GB"/>
                                  </w:rPr>
                                </w:pPr>
                                <w:ins w:id="689" w:author="Finalized" w:date="2017-03-28T19:42:00Z">
                                  <w:r w:rsidRPr="00F84207">
                                    <w:rPr>
                                      <w:rFonts w:ascii="Times New Roman" w:hAnsi="Times New Roman" w:cs="Times New Roman"/>
                                      <w:sz w:val="20"/>
                                      <w:szCs w:val="20"/>
                                      <w:lang w:val="en-GB"/>
                                    </w:rPr>
                                    <w:t>No</w:t>
                                  </w:r>
                                </w:ins>
                              </w:p>
                            </w:txbxContent>
                          </wps:txbx>
                          <wps:bodyPr rot="0" spcFirstLastPara="0" vert="horz" wrap="none" lIns="0" tIns="0" rIns="0" bIns="0" numCol="1" spcCol="0" rtlCol="0" fromWordArt="0" anchor="t" anchorCtr="0" forceAA="0" compatLnSpc="1">
                            <a:prstTxWarp prst="textNoShape">
                              <a:avLst/>
                            </a:prstTxWarp>
                            <a:spAutoFit/>
                          </wps:bodyPr>
                        </wps:wsp>
                        <wpg:wgp>
                          <wpg:cNvPr id="454" name="グループ化 454"/>
                          <wpg:cNvGrpSpPr/>
                          <wpg:grpSpPr>
                            <a:xfrm>
                              <a:off x="1577298" y="1068426"/>
                              <a:ext cx="1531876" cy="512001"/>
                              <a:chOff x="1806924" y="1068426"/>
                              <a:chExt cx="1531876" cy="512001"/>
                            </a:xfrm>
                          </wpg:grpSpPr>
                          <wps:wsp>
                            <wps:cNvPr id="154" name="正方形/長方形 154"/>
                            <wps:cNvSpPr/>
                            <wps:spPr>
                              <a:xfrm>
                                <a:off x="1806924" y="1068426"/>
                                <a:ext cx="1531876" cy="512001"/>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4DE0F50" w14:textId="36691F21" w:rsidR="00404A68" w:rsidRPr="00F84207" w:rsidRDefault="00404A68" w:rsidP="00035CD6">
                                  <w:pPr>
                                    <w:pStyle w:val="NormalWeb"/>
                                    <w:spacing w:before="0" w:beforeAutospacing="0" w:after="0" w:afterAutospacing="0" w:line="240" w:lineRule="exact"/>
                                    <w:jc w:val="center"/>
                                    <w:rPr>
                                      <w:rFonts w:ascii="Times New Roman" w:hAnsi="Times New Roman" w:cs="Times New Roman"/>
                                      <w:sz w:val="20"/>
                                      <w:szCs w:val="20"/>
                                      <w:lang w:val="en-GB"/>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52" name="テキスト ボックス 452"/>
                            <wps:cNvSpPr txBox="1"/>
                            <wps:spPr>
                              <a:xfrm>
                                <a:off x="1864824" y="1119168"/>
                                <a:ext cx="1417841" cy="41702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9DC0AC7" w14:textId="7DDD9C30" w:rsidR="00404A68" w:rsidRPr="00F84207" w:rsidRDefault="00404A68" w:rsidP="002B3EB9">
                                  <w:pPr>
                                    <w:pStyle w:val="NormalWeb"/>
                                    <w:spacing w:before="0" w:beforeAutospacing="0" w:after="0" w:afterAutospacing="0" w:line="240" w:lineRule="exact"/>
                                    <w:jc w:val="center"/>
                                    <w:rPr>
                                      <w:rFonts w:ascii="Times New Roman" w:hAnsi="Times New Roman" w:cs="Times New Roman"/>
                                      <w:sz w:val="20"/>
                                      <w:szCs w:val="20"/>
                                      <w:lang w:val="en-GB"/>
                                    </w:rPr>
                                  </w:pPr>
                                  <w:ins w:id="690" w:author="Finalized" w:date="2017-05-22T18:04:00Z">
                                    <w:r>
                                      <w:rPr>
                                        <w:rFonts w:ascii="Times New Roman" w:hAnsi="Times New Roman" w:cs="Times New Roman" w:hint="eastAsia"/>
                                        <w:sz w:val="20"/>
                                        <w:szCs w:val="20"/>
                                        <w:lang w:val="en-GB"/>
                                      </w:rPr>
                                      <w:t>Test options</w:t>
                                    </w:r>
                                  </w:ins>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wgp>
                      </wpc:wpc>
                    </a:graphicData>
                  </a:graphic>
                </wp:inline>
              </w:drawing>
            </mc:Choice>
            <mc:Fallback>
              <w:pict>
                <v:group id="キャンバス 31" o:spid="_x0000_s1050" editas="canvas" style="width:478.65pt;height:278.8pt;mso-position-horizontal-relative:char;mso-position-vertical-relative:line" coordsize="60788,354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1" type="#_x0000_t75" style="position:absolute;width:60788;height:35401;visibility:visible;mso-wrap-style:square">
                    <v:fill o:detectmouseclick="t"/>
                    <v:path o:connecttype="none"/>
                  </v:shape>
                  <v:shape id="テキスト ボックス 449" o:spid="_x0000_s1052" type="#_x0000_t202" style="position:absolute;left:24263;top:8411;width:2045;height:158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ZdUF8IA&#10;AADcAAAADwAAAGRycy9kb3ducmV2LnhtbERPTWsCMRC9F/wPYQreatY9SF2NYi2C1pO6eB42083S&#10;ZLLdxHX775tCwds83ucs14OzoqcuNJ4VTCcZCOLK64ZrBeVl9/IKIkRkjdYzKfihAOvV6GmJhfZ3&#10;PlF/jrVIIRwKVGBibAspQ2XIYZj4ljhxn75zGBPsaqk7vKdwZ2WeZTPpsOHUYLClraHq63xzCuLm&#10;MC3fvut+XtoPexyu70eTX5QaPw+bBYhIQ3yI/917nebPc/h7Jl0gV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l1QXwgAAANwAAAAPAAAAAAAAAAAAAAAAAJgCAABkcnMvZG93&#10;bnJldi54bWxQSwUGAAAAAAQABAD1AAAAhwMAAAAA&#10;" fillcolor="white [3212]" stroked="f" strokeweight=".5pt">
                    <v:textbox style="mso-fit-shape-to-text:t" inset="0,0,0,0">
                      <w:txbxContent>
                        <w:p w14:paraId="64578A94" w14:textId="0AB21925" w:rsidR="00404A68" w:rsidRPr="00F84207" w:rsidRDefault="00404A68" w:rsidP="00035CD6">
                          <w:pPr>
                            <w:pStyle w:val="Web"/>
                            <w:spacing w:before="0" w:beforeAutospacing="0" w:after="0" w:afterAutospacing="0" w:line="240" w:lineRule="exact"/>
                            <w:rPr>
                              <w:rFonts w:ascii="Times New Roman" w:hAnsi="Times New Roman" w:cs="Times New Roman"/>
                              <w:sz w:val="20"/>
                              <w:szCs w:val="20"/>
                              <w:lang w:val="en-GB"/>
                            </w:rPr>
                          </w:pPr>
                          <w:ins w:id="733" w:author="Finalized" w:date="2017-03-28T19:37:00Z">
                            <w:r w:rsidRPr="00F84207">
                              <w:rPr>
                                <w:rFonts w:ascii="Times New Roman" w:hAnsi="Times New Roman" w:cs="Times New Roman"/>
                                <w:sz w:val="20"/>
                                <w:szCs w:val="20"/>
                                <w:lang w:val="en-GB"/>
                              </w:rPr>
                              <w:t>Yes</w:t>
                            </w:r>
                          </w:ins>
                        </w:p>
                      </w:txbxContent>
                    </v:textbox>
                  </v:shape>
                  <v:shape id="テキスト ボックス 449" o:spid="_x0000_s1053" type="#_x0000_t202" style="position:absolute;left:39411;top:2568;width:2623;height:15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W9MQA&#10;AADcAAAADwAAAGRycy9kb3ducmV2LnhtbERPTWvCQBC9F/wPywi91Y2KTRvdBBUEDxZbleJx2B2T&#10;YHY2ZLea/vtuodDbPN7nLIreNuJGna8dKxiPEhDE2pmaSwWn4+bpBYQPyAYbx6TgmzwU+eBhgZlx&#10;d/6g2yGUIoawz1BBFUKbSel1RRb9yLXEkbu4zmKIsCul6fAew20jJ0nyLC3WHBsqbGldkb4evqyC&#10;2WdSpzod76ercvKud7O3HZ2DUo/DfjkHEagP/+I/99bE+a8p/D4TL5D5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vgVvTEAAAA3AAAAA8AAAAAAAAAAAAAAAAAmAIAAGRycy9k&#10;b3ducmV2LnhtbFBLBQYAAAAABAAEAPUAAACJAwAAAAA=&#10;" fillcolor="white [3212]" stroked="f" strokeweight=".5pt">
                    <v:textbox style="mso-fit-shape-to-text:t" inset="0,0,0,0">
                      <w:txbxContent>
                        <w:p w14:paraId="7A089C66" w14:textId="2F465914" w:rsidR="00404A68" w:rsidRPr="00F84207" w:rsidRDefault="00404A68" w:rsidP="00035CD6">
                          <w:pPr>
                            <w:pStyle w:val="Web"/>
                            <w:spacing w:before="0" w:beforeAutospacing="0" w:after="0" w:afterAutospacing="0" w:line="240" w:lineRule="exact"/>
                            <w:rPr>
                              <w:rFonts w:ascii="Times New Roman" w:hAnsi="Times New Roman" w:cs="Times New Roman"/>
                              <w:sz w:val="20"/>
                              <w:szCs w:val="20"/>
                              <w:lang w:val="en-GB"/>
                            </w:rPr>
                          </w:pPr>
                          <w:ins w:id="734" w:author="Finalized" w:date="2017-03-28T19:42:00Z">
                            <w:r w:rsidRPr="00F84207">
                              <w:rPr>
                                <w:rFonts w:ascii="Times New Roman" w:hAnsi="Times New Roman" w:cs="Times New Roman"/>
                                <w:sz w:val="20"/>
                                <w:szCs w:val="20"/>
                                <w:lang w:val="en-GB"/>
                              </w:rPr>
                              <w:t>No</w:t>
                            </w:r>
                          </w:ins>
                        </w:p>
                      </w:txbxContent>
                    </v:textbox>
                  </v:shape>
                  <v:group id="グループ化 458" o:spid="_x0000_s1054" style="position:absolute;left:8786;top:593;width:29300;height:7482" coordorigin="14586,593" coordsize="29299,748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LbxrDwwAAANwAAAAP&#10;AAAAAAAAAAAAAAAAAKoCAABkcnMvZG93bnJldi54bWxQSwUGAAAAAAQABAD6AAAAmgMAAAAA&#10;">
                    <v:shapetype id="_x0000_t110" coordsize="21600,21600" o:spt="110" path="m10800,l,10800,10800,21600,21600,10800xe">
                      <v:stroke joinstyle="miter"/>
                      <v:path gradientshapeok="t" o:connecttype="rect" textboxrect="5400,5400,16200,16200"/>
                    </v:shapetype>
                    <v:shape id="フローチャート : 判断 455" o:spid="_x0000_s1055" type="#_x0000_t110" style="position:absolute;left:14586;top:593;width:29300;height:74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keCMQA&#10;AADcAAAADwAAAGRycy9kb3ducmV2LnhtbESPQWvCQBSE7wX/w/KE3urG0FiJrmJbAuKttlCPj+wz&#10;Ce6+DburSf99tyD0OMzMN8x6O1ojbuRD51jBfJaBIK6d7rhR8PVZPS1BhIis0TgmBT8UYLuZPKyx&#10;1G7gD7odYyMShEOJCtoY+1LKULdkMcxcT5y8s/MWY5K+kdrjkODWyDzLFtJix2mhxZ7eWqovx6tV&#10;8C3N+yFfnK7d6+j3L+ZiTGMrpR6n424FItIY/8P39l4reC4K+DuTjoD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IJHgjEAAAA3AAAAA8AAAAAAAAAAAAAAAAAmAIAAGRycy9k&#10;b3ducmV2LnhtbFBLBQYAAAAABAAEAPUAAACJAwAAAAA=&#10;" fillcolor="white [3212]" strokecolor="black [3213]" strokeweight="1pt"/>
                    <v:shape id="テキスト ボックス 456" o:spid="_x0000_s1056" type="#_x0000_t202" style="position:absolute;left:19949;top:2374;width:18586;height:427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cUKcUA&#10;AADcAAAADwAAAGRycy9kb3ducmV2LnhtbESP0WrCQBRE34X+w3ILfdONxUqJriKCmhYU1H7AJXvN&#10;xmTvhuw2pn/fFQQfh5k5w8yXva1FR60vHSsYjxIQxLnTJRcKfs6b4ScIH5A11o5JwR95WC5eBnNM&#10;tbvxkbpTKESEsE9RgQmhSaX0uSGLfuQa4uhdXGsxRNkWUrd4i3Bby/ckmUqLJccFgw2tDeXV6dcq&#10;2JaX8fnQVUVjqq/d9jvbX7NrUOrttV/NQATqwzP8aGdaweRjCvcz8QjIx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xxQpxQAAANwAAAAPAAAAAAAAAAAAAAAAAJgCAABkcnMv&#10;ZG93bnJldi54bWxQSwUGAAAAAAQABAD1AAAAigMAAAAA&#10;" filled="f" stroked="f" strokeweight=".5pt">
                      <v:textbox inset="0,0,0,0">
                        <w:txbxContent>
                          <w:p w14:paraId="6A9F5B95" w14:textId="07AAD0CF" w:rsidR="00404A68" w:rsidRPr="006F7730" w:rsidRDefault="00404A68" w:rsidP="00EC269B">
                            <w:pPr>
                              <w:jc w:val="center"/>
                              <w:rPr>
                                <w:lang w:eastAsia="ja-JP"/>
                              </w:rPr>
                            </w:pPr>
                            <w:ins w:id="735" w:author="Finalized" w:date="2017-03-28T19:46:00Z">
                              <w:r w:rsidRPr="006F7730">
                                <w:rPr>
                                  <w:lang w:eastAsia="ja-JP"/>
                                </w:rPr>
                                <w:t>“Sealed fuel tan</w:t>
                              </w:r>
                            </w:ins>
                            <w:ins w:id="736" w:author="Finalized" w:date="2017-03-28T20:14:00Z">
                              <w:r w:rsidRPr="006F7730">
                                <w:rPr>
                                  <w:lang w:eastAsia="ja-JP"/>
                                </w:rPr>
                                <w:t>k</w:t>
                              </w:r>
                            </w:ins>
                            <w:ins w:id="737" w:author="Finalized" w:date="2017-03-28T19:46:00Z">
                              <w:r w:rsidRPr="006F7730">
                                <w:rPr>
                                  <w:lang w:eastAsia="ja-JP"/>
                                </w:rPr>
                                <w:t xml:space="preserve"> system”</w:t>
                              </w:r>
                            </w:ins>
                            <w:ins w:id="738" w:author="Finalized" w:date="2017-04-17T11:04:00Z">
                              <w:r w:rsidRPr="006F7730">
                                <w:rPr>
                                  <w:lang w:eastAsia="ja-JP"/>
                                </w:rPr>
                                <w:t>?</w:t>
                              </w:r>
                            </w:ins>
                          </w:p>
                        </w:txbxContent>
                      </v:textbox>
                    </v:shape>
                  </v:group>
                  <v:group id="グループ化 461" o:spid="_x0000_s1057" style="position:absolute;left:839;top:17434;width:15140;height:7123" coordorigin="5700,17159" coordsize="15140,712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UOXnjxgAAANwA&#10;AAAPAAAAAAAAAAAAAAAAAKoCAABkcnMvZG93bnJldi54bWxQSwUGAAAAAAQABAD6AAAAnQMAAAAA&#10;">
                    <v:shape id="フローチャート : 判断 459" o:spid="_x0000_s1058" type="#_x0000_t110" style="position:absolute;left:5700;top:17159;width:15140;height:712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0QUDcQA&#10;AADcAAAADwAAAGRycy9kb3ducmV2LnhtbESPQWsCMRSE74X+h/AK3mq2Yq1ujVIVQXrrKujxsXnd&#10;XTZ5WZK4rv++KRR6HGbmG2a5HqwRPfnQOFbwMs5AEJdON1wpOB33z3MQISJrNI5JwZ0CrFePD0vM&#10;tbvxF/VFrESCcMhRQR1jl0sZyposhrHriJP37bzFmKSvpPZ4S3Br5CTLZtJiw2mhxo62NZVtcbUK&#10;ztLsPiezy7XZDP7wZlpjKrtXavQ0fLyDiDTE//Bf+6AVTF8X8HsmHQG5+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NEFA3EAAAA3AAAAA8AAAAAAAAAAAAAAAAAmAIAAGRycy9k&#10;b3ducmV2LnhtbFBLBQYAAAAABAAEAPUAAACJAwAAAAA=&#10;" fillcolor="white [3212]" strokecolor="black [3213]" strokeweight="1pt">
                      <v:textbox>
                        <w:txbxContent>
                          <w:p w14:paraId="0A7B1DFA" w14:textId="77777777" w:rsidR="00404A68" w:rsidRPr="00F84207" w:rsidRDefault="00404A68" w:rsidP="00EC269B">
                            <w:pPr>
                              <w:jc w:val="center"/>
                              <w:rPr>
                                <w:lang w:eastAsia="ja-JP"/>
                              </w:rPr>
                            </w:pPr>
                          </w:p>
                        </w:txbxContent>
                      </v:textbox>
                    </v:shape>
                    <v:shape id="テキスト ボックス 460" o:spid="_x0000_s1059" type="#_x0000_t202" style="position:absolute;left:7600;top:18821;width:11254;height:320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7je8IA&#10;AADcAAAADwAAAGRycy9kb3ducmV2LnhtbERP3WrCMBS+H/gO4Qx2t6YdIqNrlDGw6wQH0z3AoTk2&#10;tc1JaWLt3n65ELz8+P6LzWx7MdHoW8cKsiQFQVw73XKj4Pe4fX4F4QOyxt4xKfgjD5v14qHAXLsr&#10;/9B0CI2IIexzVGBCGHIpfW3Iok/cQBy5kxsthgjHRuoRrzHc9vIlTVfSYsuxweBAH4bq7nCxCsr2&#10;lB2/p64ZTPf1We6q/bk6B6WeHuf3NxCB5nAX39yVVrBcxfnxTDwCcv0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DuN7wgAAANwAAAAPAAAAAAAAAAAAAAAAAJgCAABkcnMvZG93&#10;bnJldi54bWxQSwUGAAAAAAQABAD1AAAAhwMAAAAA&#10;" filled="f" stroked="f" strokeweight=".5pt">
                      <v:textbox inset="0,0,0,0">
                        <w:txbxContent>
                          <w:p w14:paraId="33C23833" w14:textId="11DB64FB" w:rsidR="00404A68" w:rsidRPr="00F84207" w:rsidRDefault="00404A68" w:rsidP="00EC269B">
                            <w:pPr>
                              <w:jc w:val="center"/>
                              <w:rPr>
                                <w:lang w:eastAsia="ja-JP"/>
                              </w:rPr>
                            </w:pPr>
                            <w:ins w:id="739" w:author="Finalized" w:date="2017-03-28T21:00:00Z">
                              <w:r w:rsidRPr="00F84207">
                                <w:rPr>
                                  <w:lang w:eastAsia="ja-JP"/>
                                </w:rPr>
                                <w:t>Fuel tank reli</w:t>
                              </w:r>
                            </w:ins>
                            <w:ins w:id="740" w:author="Finalized" w:date="2017-04-03T16:04:00Z">
                              <w:r w:rsidRPr="00F84207">
                                <w:rPr>
                                  <w:lang w:eastAsia="ja-JP"/>
                                </w:rPr>
                                <w:t>e</w:t>
                              </w:r>
                            </w:ins>
                            <w:ins w:id="741" w:author="Finalized" w:date="2017-03-28T21:00:00Z">
                              <w:r w:rsidRPr="00F84207">
                                <w:rPr>
                                  <w:lang w:eastAsia="ja-JP"/>
                                </w:rPr>
                                <w:t xml:space="preserve">f pressure </w:t>
                              </w:r>
                              <w:r w:rsidRPr="00F84207">
                                <w:rPr>
                                  <w:rFonts w:ascii="Cambria Math" w:hAnsi="Cambria Math" w:cs="Cambria Math"/>
                                  <w:lang w:eastAsia="ja-JP"/>
                                </w:rPr>
                                <w:t>≧</w:t>
                              </w:r>
                            </w:ins>
                            <w:ins w:id="742" w:author="Finalized" w:date="2017-03-28T21:01:00Z">
                              <w:r w:rsidRPr="00F84207">
                                <w:rPr>
                                  <w:lang w:eastAsia="ja-JP"/>
                                </w:rPr>
                                <w:t xml:space="preserve"> 30</w:t>
                              </w:r>
                            </w:ins>
                            <w:ins w:id="743" w:author="Finalized" w:date="2017-06-04T18:51:00Z">
                              <w:r>
                                <w:rPr>
                                  <w:rFonts w:hint="eastAsia"/>
                                  <w:lang w:eastAsia="ja-JP"/>
                                </w:rPr>
                                <w:t xml:space="preserve"> </w:t>
                              </w:r>
                            </w:ins>
                            <w:ins w:id="744" w:author="Finalized" w:date="2017-03-28T21:01:00Z">
                              <w:r w:rsidRPr="00F84207">
                                <w:rPr>
                                  <w:lang w:eastAsia="ja-JP"/>
                                </w:rPr>
                                <w:t>kPa</w:t>
                              </w:r>
                            </w:ins>
                          </w:p>
                        </w:txbxContent>
                      </v:textbox>
                    </v:shape>
                  </v:group>
                  <v:group id="グループ化 206" o:spid="_x0000_s1060" style="position:absolute;left:30852;top:17434;width:15140;height:7123" coordorigin="5700,17159" coordsize="15140,712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wRMbPxgAAANwA&#10;AAAPAAAAAAAAAAAAAAAAAKoCAABkcnMvZG93bnJldi54bWxQSwUGAAAAAAQABAD6AAAAnQMAAAAA&#10;">
                    <v:shape id="フローチャート : 判断 207" o:spid="_x0000_s1061" type="#_x0000_t110" style="position:absolute;left:5700;top:17159;width:15140;height:712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IAcMA&#10;AADcAAAADwAAAGRycy9kb3ducmV2LnhtbESPzWrDMBCE74W+g9hCbo0cH5ziRDH5IWB6a1pojou1&#10;sU2klZEUx3n7qlDocZiZb5h1NVkjRvKhd6xgMc9AEDdO99wq+Po8vr6BCBFZo3FMCh4UoNo8P62x&#10;1O7OHzSeYisShEOJCroYh1LK0HRkMczdQJy8i/MWY5K+ldrjPcGtkXmWFdJiz2mhw4H2HTXX080q&#10;+Jbm8J4X51u/m3y9NFdjWntUavYybVcgIk3xP/zXrrWCPFvC75l0BOTm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G/IAcMAAADcAAAADwAAAAAAAAAAAAAAAACYAgAAZHJzL2Rv&#10;d25yZXYueG1sUEsFBgAAAAAEAAQA9QAAAIgDAAAAAA==&#10;" fillcolor="white [3212]" strokecolor="black [3213]" strokeweight="1pt">
                      <v:textbox>
                        <w:txbxContent>
                          <w:p w14:paraId="4B3084A8" w14:textId="77777777" w:rsidR="00404A68" w:rsidRPr="00F84207" w:rsidRDefault="00404A68" w:rsidP="00EC269B">
                            <w:pPr>
                              <w:jc w:val="center"/>
                              <w:rPr>
                                <w:lang w:eastAsia="ja-JP"/>
                              </w:rPr>
                            </w:pPr>
                          </w:p>
                        </w:txbxContent>
                      </v:textbox>
                    </v:shape>
                    <v:shape id="テキスト ボックス 208" o:spid="_x0000_s1062" type="#_x0000_t202" style="position:absolute;left:7600;top:18821;width:11254;height:320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IJcEA&#10;AADcAAAADwAAAGRycy9kb3ducmV2LnhtbERPzYrCMBC+C/sOYRb2pqkeRKpRRNCtCwpWH2Boxqa2&#10;mZQmW7tvvzkIHj++/9VmsI3oqfOVYwXTSQKCuHC64lLB7bofL0D4gKyxcUwK/sjDZv0xWmGq3ZMv&#10;1OehFDGEfYoKTAhtKqUvDFn0E9cSR+7uOoshwq6UusNnDLeNnCXJXFqsODYYbGlnqKjzX6vgUN2n&#10;13Nfl62pj9+Hn+z0yB5Bqa/PYbsEEWgIb/HLnWkFsySujWfiEZDr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PsyCXBAAAA3AAAAA8AAAAAAAAAAAAAAAAAmAIAAGRycy9kb3du&#10;cmV2LnhtbFBLBQYAAAAABAAEAPUAAACGAwAAAAA=&#10;" filled="f" stroked="f" strokeweight=".5pt">
                      <v:textbox inset="0,0,0,0">
                        <w:txbxContent>
                          <w:p w14:paraId="738DAD42" w14:textId="02DCDD40" w:rsidR="00404A68" w:rsidRPr="00F84207" w:rsidRDefault="00404A68" w:rsidP="00332770">
                            <w:pPr>
                              <w:jc w:val="center"/>
                              <w:rPr>
                                <w:lang w:eastAsia="ja-JP"/>
                              </w:rPr>
                            </w:pPr>
                            <w:ins w:id="745" w:author="Finalized" w:date="2017-03-28T21:01:00Z">
                              <w:r w:rsidRPr="00F84207">
                                <w:rPr>
                                  <w:lang w:eastAsia="ja-JP"/>
                                </w:rPr>
                                <w:t>Fuel tank reli</w:t>
                              </w:r>
                            </w:ins>
                            <w:ins w:id="746" w:author="Finalized" w:date="2017-04-03T16:04:00Z">
                              <w:r w:rsidRPr="00F84207">
                                <w:rPr>
                                  <w:lang w:eastAsia="ja-JP"/>
                                </w:rPr>
                                <w:t>e</w:t>
                              </w:r>
                            </w:ins>
                            <w:ins w:id="747" w:author="Finalized" w:date="2017-03-28T21:01:00Z">
                              <w:r w:rsidRPr="00F84207">
                                <w:rPr>
                                  <w:lang w:eastAsia="ja-JP"/>
                                </w:rPr>
                                <w:t xml:space="preserve">f pressure </w:t>
                              </w:r>
                              <w:r w:rsidRPr="00F84207">
                                <w:rPr>
                                  <w:rFonts w:ascii="Cambria Math" w:hAnsi="Cambria Math" w:cs="Cambria Math"/>
                                  <w:lang w:eastAsia="ja-JP"/>
                                </w:rPr>
                                <w:t>≧</w:t>
                              </w:r>
                              <w:r w:rsidRPr="00F84207">
                                <w:rPr>
                                  <w:lang w:eastAsia="ja-JP"/>
                                </w:rPr>
                                <w:t xml:space="preserve"> 30</w:t>
                              </w:r>
                            </w:ins>
                            <w:ins w:id="748" w:author="Finalized" w:date="2017-06-04T18:50:00Z">
                              <w:r>
                                <w:rPr>
                                  <w:rFonts w:hint="eastAsia"/>
                                  <w:lang w:eastAsia="ja-JP"/>
                                </w:rPr>
                                <w:t xml:space="preserve"> </w:t>
                              </w:r>
                            </w:ins>
                            <w:ins w:id="749" w:author="Finalized" w:date="2017-03-28T21:01:00Z">
                              <w:r w:rsidRPr="00F84207">
                                <w:rPr>
                                  <w:lang w:eastAsia="ja-JP"/>
                                </w:rPr>
                                <w:t>kPa</w:t>
                              </w:r>
                            </w:ins>
                          </w:p>
                        </w:txbxContent>
                      </v:textbox>
                    </v:shape>
                  </v:group>
                  <v:shapetype id="_x0000_t32" coordsize="21600,21600" o:spt="32" o:oned="t" path="m,l21600,21600e" filled="f">
                    <v:path arrowok="t" fillok="f" o:connecttype="none"/>
                    <o:lock v:ext="edit" shapetype="t"/>
                  </v:shapetype>
                  <v:shape id="直線矢印コネクタ 464" o:spid="_x0000_s1063" type="#_x0000_t32" style="position:absolute;left:23432;top:8075;width:4;height:2609;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E3blenJAAAA3AAAAA8AAAAA&#10;AAAAAAAAAAAAoQIAAGRycy9kb3ducmV2LnhtbFBLBQYAAAAABAAEAPkAAACXAwAAAAA=&#10;" strokecolor="black [3213]" strokeweight="1pt">
                    <v:stroke endarrow="block" joinstyle="miter"/>
                  </v:shape>
                  <v:shape id="直線矢印コネクタ 211" o:spid="_x0000_s1064" type="#_x0000_t32" style="position:absolute;left:38086;top:4334;width:5082;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GH9MgAAADcAAAADwAAAGRycy9kb3ducmV2LnhtbESP3WrCQBSE74W+w3IKvRHdJAWR6Cq1&#10;IChtEX8QvDtkj0na7Nmwu41pn75bKPRymJlvmPmyN43oyPnasoJ0nIAgLqyuuVRwOq5HUxA+IGts&#10;LJOCL/KwXNwN5phre+M9dYdQighhn6OCKoQ2l9IXFRn0Y9sSR+9qncEQpSuldniLcNPILEkm0mDN&#10;caHClp4rKj4On0bB7jGbvG3331M3vFy2q5fV+bV7z5R6uO+fZiAC9eE//NfeaAVZmsLvmXgE5OIH&#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s+GH9MgAAADcAAAADwAAAAAA&#10;AAAAAAAAAAChAgAAZHJzL2Rvd25yZXYueG1sUEsFBgAAAAAEAAQA+QAAAJYDAAAAAA==&#10;" strokecolor="black [3213]" strokeweight="1pt">
                    <v:stroke endarrow="block" joinstyle="miter"/>
                  </v:shape>
                  <v:shape id="直線矢印コネクタ 212" o:spid="_x0000_s1065" type="#_x0000_t32" style="position:absolute;left:31091;top:13244;width:1921;height: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t+oc8QAAADcAAAADwAAAGRycy9kb3ducmV2LnhtbESP0WrCQBRE3wv+w3IF3+omAVuJriJK&#10;QYSWNs0HXLLXbDB7N2S3Sfx7t1Do4zAzZ5jtfrKtGKj3jWMF6TIBQVw53XCtoPx+e16D8AFZY+uY&#10;FNzJw343e9pirt3IXzQUoRYRwj5HBSaELpfSV4Ys+qXriKN3db3FEGVfS93jGOG2lVmSvEiLDccF&#10;gx0dDVW34sdGyuc67Q7vr83lmk3B3D9WXJ5WSi3m02EDItAU/sN/7bNWkKUZ/J6JR0D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36hzxAAAANwAAAAPAAAAAAAAAAAA&#10;AAAAAKECAABkcnMvZG93bnJldi54bWxQSwUGAAAAAAQABAD5AAAAkgMAAAAA&#10;" strokecolor="black [3213]" strokeweight="1pt">
                    <v:stroke endarrow="block" joinstyle="miter"/>
                  </v:shape>
                  <v:shape id="直線矢印コネクタ 217" o:spid="_x0000_s1066" type="#_x0000_t32" style="position:absolute;left:13826;top:13244;width:1946;height:8;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FNEuhvJAAAA3AAAAA8AAAAA&#10;AAAAAAAAAAAAoQIAAGRycy9kb3ducmV2LnhtbFBLBQYAAAAABAAEAPkAAACXAwAAAAA=&#10;" strokecolor="black [3213]" strokeweight="1pt">
                    <v:stroke endarrow="block" joinstyle="miter"/>
                  </v:shape>
                  <v:shape id="直線矢印コネクタ 220" o:spid="_x0000_s1067" type="#_x0000_t32" style="position:absolute;left:8372;top:16372;width:37;height:106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y1ZIsMAAADcAAAADwAAAGRycy9kb3ducmV2LnhtbESP3WrCQBBG7wu+wzKCd3VjQCvRVcRS&#10;KELFvwcYsmM2mJ0N2a3Gt+9cCL0cvvnOzFmue9+oO3WxDmxgMs5AEZfB1lwZuJy/3uegYkK22AQm&#10;A0+KsF4N3pZY2PDgI91PqVIC4VigAZdSW2gdS0ce4zi0xJJdQ+cxydhV2nb4ELhvdJ5lM+2xZrng&#10;sKWto/J2+vVCOcwn7ebno95d8z65537Kl8+pMaNhv1mAStSn/+VX+9sayHN5X2REBPTq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8tWSLDAAAA3AAAAA8AAAAAAAAAAAAA&#10;AAAAoQIAAGRycy9kb3ducmV2LnhtbFBLBQYAAAAABAAEAPkAAACRAwAAAAA=&#10;" strokecolor="black [3213]" strokeweight="1pt">
                    <v:stroke endarrow="block" joinstyle="miter"/>
                  </v:shape>
                  <v:shape id="直線矢印コネクタ 222" o:spid="_x0000_s1068" type="#_x0000_t32" style="position:absolute;left:38422;top:16372;width:44;height:1062;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V/TPsgAAADcAAAADwAAAGRycy9kb3ducmV2LnhtbESPQWsCMRSE70L/Q3hCL6LZpiCyGkUL&#10;gtKWohXB22Pzurvt5mVJ0nXbX98UCj0OM/MNs1j1thEd+VA71nA3yUAQF87UXGo4vW7HMxAhIhts&#10;HJOGLwqwWt4MFpgbd+UDdcdYigThkKOGKsY2lzIUFVkME9cSJ+/NeYsxSV9K4/Ga4LaRKsum0mLN&#10;aaHClh4qKj6On1bDy72aPu8P3zM/ulz2m8fN+al7V1rfDvv1HESkPv6H/9o7o0EpBb9n0hGQyx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jV/TPsgAAADcAAAADwAAAAAA&#10;AAAAAAAAAAChAgAAZHJzL2Rvd25yZXYueG1sUEsFBgAAAAAEAAQA+QAAAJYDAAAAAA==&#10;" strokecolor="black [3213]" strokeweight="1pt">
                    <v:stroke endarrow="block" joinstyle="miter"/>
                  </v:shape>
                  <v:group id="グループ化 466" o:spid="_x0000_s1069" style="position:absolute;left:2918;top:10133;width:10908;height:6239" coordorigin="10556,11991" coordsize="10908,52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vQ4ZfFAAAA3AAA&#10;AA8AAAAAAAAAAAAAAAAAqgIAAGRycy9kb3ducmV2LnhtbFBLBQYAAAAABAAEAPoAAACcAwAAAAA=&#10;">
                    <v:rect id="正方形/長方形 196" o:spid="_x0000_s1070" style="position:absolute;left:10556;top:11991;width:10908;height:52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bTAMQA&#10;AADcAAAADwAAAGRycy9kb3ducmV2LnhtbERPS2vCQBC+F/oflil4Ed3oQWp0ldLSkkMp1MfB25gd&#10;s6nZ2ZCdavrvu4WCt/n4nrNc975RF+piHdjAZJyBIi6DrbkysNu+jh5BRUG22AQmAz8UYb26v1ti&#10;bsOVP+mykUqlEI45GnAiba51LB15jOPQEifuFDqPkmBXadvhNYX7Rk+zbKY91pwaHLb07Kg8b769&#10;gUPRS/U1eZP3Mw73w8Idy4+XozGDh/5pAUqol5v4313YNH8+g79n0gV69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1m0wDEAAAA3AAAAA8AAAAAAAAAAAAAAAAAmAIAAGRycy9k&#10;b3ducmV2LnhtbFBLBQYAAAAABAAEAPUAAACJAwAAAAA=&#10;" filled="f" strokecolor="black [3213]" strokeweight="1pt">
                      <v:textbox>
                        <w:txbxContent>
                          <w:p w14:paraId="0ADA0476" w14:textId="0F89BEAA" w:rsidR="00404A68" w:rsidRPr="00F84207" w:rsidRDefault="00404A68" w:rsidP="00035CD6">
                            <w:pPr>
                              <w:pStyle w:val="Web"/>
                              <w:spacing w:before="0" w:beforeAutospacing="0" w:after="0" w:afterAutospacing="0" w:line="240" w:lineRule="exact"/>
                              <w:jc w:val="center"/>
                              <w:rPr>
                                <w:rFonts w:ascii="Times New Roman" w:hAnsi="Times New Roman" w:cs="Times New Roman"/>
                                <w:sz w:val="20"/>
                                <w:szCs w:val="20"/>
                                <w:lang w:val="en-GB"/>
                              </w:rPr>
                            </w:pPr>
                          </w:p>
                        </w:txbxContent>
                      </v:textbox>
                    </v:rect>
                    <v:shape id="テキスト ボックス 465" o:spid="_x0000_s1071" type="#_x0000_t202" style="position:absolute;left:11050;top:12546;width:9900;height:421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lA48UA&#10;AADcAAAADwAAAGRycy9kb3ducmV2LnhtbESP0WrCQBRE34X+w3ILfdONxUqJriKCmhYU1H7AJXvN&#10;xmTvhuw2pn/fFQQfh5k5w8yXva1FR60vHSsYjxIQxLnTJRcKfs6b4ScIH5A11o5JwR95WC5eBnNM&#10;tbvxkbpTKESEsE9RgQmhSaX0uSGLfuQa4uhdXGsxRNkWUrd4i3Bby/ckmUqLJccFgw2tDeXV6dcq&#10;2JaX8fnQVUVjqq/d9jvbX7NrUOrttV/NQATqwzP8aGdawWT6Afcz8QjIx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eUDjxQAAANwAAAAPAAAAAAAAAAAAAAAAAJgCAABkcnMv&#10;ZG93bnJldi54bWxQSwUGAAAAAAQABAD1AAAAigMAAAAA&#10;" filled="f" stroked="f" strokeweight=".5pt">
                      <v:textbox inset="0,0,0,0">
                        <w:txbxContent>
                          <w:p w14:paraId="47426B29" w14:textId="6CAFD0F5" w:rsidR="00404A68" w:rsidRPr="00F84207" w:rsidRDefault="00404A68" w:rsidP="00D71623">
                            <w:pPr>
                              <w:pStyle w:val="Web"/>
                              <w:spacing w:before="0" w:beforeAutospacing="0" w:after="0" w:afterAutospacing="0" w:line="240" w:lineRule="exact"/>
                              <w:jc w:val="center"/>
                              <w:rPr>
                                <w:rFonts w:ascii="Times New Roman" w:hAnsi="Times New Roman" w:cs="Times New Roman"/>
                                <w:sz w:val="20"/>
                                <w:szCs w:val="20"/>
                                <w:lang w:val="en-GB"/>
                              </w:rPr>
                            </w:pPr>
                            <w:ins w:id="750" w:author="Finalized" w:date="2017-05-17T11:21:00Z">
                              <w:r>
                                <w:rPr>
                                  <w:rFonts w:ascii="Times New Roman" w:hAnsi="Times New Roman" w:cs="Times New Roman" w:hint="eastAsia"/>
                                  <w:sz w:val="20"/>
                                  <w:szCs w:val="20"/>
                                  <w:lang w:val="en-GB"/>
                                </w:rPr>
                                <w:t>Option 1:</w:t>
                              </w:r>
                            </w:ins>
                            <w:ins w:id="751" w:author="Finalized" w:date="2017-03-28T20:03:00Z">
                              <w:r w:rsidRPr="00F84207">
                                <w:rPr>
                                  <w:rFonts w:ascii="Times New Roman" w:hAnsi="Times New Roman" w:cs="Times New Roman"/>
                                  <w:sz w:val="20"/>
                                  <w:szCs w:val="20"/>
                                  <w:lang w:val="en-GB"/>
                                </w:rPr>
                                <w:t xml:space="preserve">Use </w:t>
                              </w:r>
                            </w:ins>
                            <w:ins w:id="752" w:author="Finalized" w:date="2017-04-17T14:14:00Z">
                              <w:r w:rsidRPr="00F84207">
                                <w:rPr>
                                  <w:rFonts w:ascii="Times New Roman" w:hAnsi="Times New Roman" w:cs="Times New Roman"/>
                                  <w:sz w:val="20"/>
                                  <w:szCs w:val="20"/>
                                  <w:lang w:val="en-GB"/>
                                </w:rPr>
                                <w:t xml:space="preserve">paragraph </w:t>
                              </w:r>
                            </w:ins>
                            <w:ins w:id="753" w:author="Finalized" w:date="2017-03-28T20:03:00Z">
                              <w:r w:rsidRPr="00F84207">
                                <w:rPr>
                                  <w:rFonts w:ascii="Times New Roman" w:hAnsi="Times New Roman" w:cs="Times New Roman"/>
                                  <w:sz w:val="20"/>
                                  <w:szCs w:val="20"/>
                                  <w:lang w:val="en-GB"/>
                                </w:rPr>
                                <w:t>6.</w:t>
                              </w:r>
                            </w:ins>
                            <w:ins w:id="754" w:author="Finalized" w:date="2017-04-17T14:56:00Z">
                              <w:r>
                                <w:rPr>
                                  <w:rFonts w:ascii="Times New Roman" w:hAnsi="Times New Roman" w:cs="Times New Roman" w:hint="eastAsia"/>
                                  <w:sz w:val="20"/>
                                  <w:szCs w:val="20"/>
                                  <w:lang w:val="en-GB"/>
                                </w:rPr>
                                <w:t>6</w:t>
                              </w:r>
                            </w:ins>
                            <w:ins w:id="755" w:author="Finalized" w:date="2017-03-28T20:07:00Z">
                              <w:r w:rsidRPr="00F84207">
                                <w:rPr>
                                  <w:rFonts w:ascii="Times New Roman" w:hAnsi="Times New Roman" w:cs="Times New Roman"/>
                                  <w:sz w:val="20"/>
                                  <w:szCs w:val="20"/>
                                  <w:lang w:val="en-GB"/>
                                </w:rPr>
                                <w:t>.</w:t>
                              </w:r>
                            </w:ins>
                            <w:ins w:id="756" w:author="Finalized" w:date="2017-04-17T14:14:00Z">
                              <w:r w:rsidRPr="00F84207">
                                <w:rPr>
                                  <w:rFonts w:ascii="Times New Roman" w:hAnsi="Times New Roman" w:cs="Times New Roman"/>
                                  <w:sz w:val="20"/>
                                  <w:szCs w:val="20"/>
                                  <w:lang w:val="en-GB"/>
                                </w:rPr>
                                <w:t xml:space="preserve"> of UN GTR</w:t>
                              </w:r>
                            </w:ins>
                          </w:p>
                        </w:txbxContent>
                      </v:textbox>
                    </v:shape>
                  </v:group>
                  <v:group id="グループ化 474" o:spid="_x0000_s1072" style="position:absolute;left:33012;top:10133;width:10908;height:6239" coordorigin="40129,11991" coordsize="10908,52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Bl0ymxgAAANwA&#10;AAAPAAAAAAAAAAAAAAAAAKoCAABkcnMvZG93bnJldi54bWxQSwUGAAAAAAQABAD6AAAAnQMAAAAA&#10;">
                    <v:rect id="正方形/長方形 195" o:spid="_x0000_s1073" style="position:absolute;left:40129;top:11991;width:10908;height:52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RNd8QA&#10;AADcAAAADwAAAGRycy9kb3ducmV2LnhtbERPTWvCQBC9F/oflin0IrpRaNHoKqXFkkMpaOvB25gd&#10;s6nZ2ZCdavrvu4WCt3m8z1mset+oM3WxDmxgPMpAEZfB1lwZ+PxYD6egoiBbbAKTgR+KsFre3iww&#10;t+HCGzpvpVIphGOOBpxIm2sdS0ce4yi0xIk7hs6jJNhV2nZ4SeG+0ZMse9Qea04NDlt6dlSett/e&#10;wL7opfoav8rbCQe7QeEO5fvLwZj7u/5pDkqol6v4313YNH/2AH/PpAv08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20TXfEAAAA3AAAAA8AAAAAAAAAAAAAAAAAmAIAAGRycy9k&#10;b3ducmV2LnhtbFBLBQYAAAAABAAEAPUAAACJAwAAAAA=&#10;" filled="f" strokecolor="black [3213]" strokeweight="1pt">
                      <v:textbox>
                        <w:txbxContent>
                          <w:p w14:paraId="2CDF3F4F" w14:textId="7569DE9A" w:rsidR="00404A68" w:rsidRPr="00F84207" w:rsidRDefault="00404A68" w:rsidP="00035CD6">
                            <w:pPr>
                              <w:pStyle w:val="Web"/>
                              <w:spacing w:before="0" w:beforeAutospacing="0" w:after="0" w:afterAutospacing="0" w:line="240" w:lineRule="exact"/>
                              <w:jc w:val="center"/>
                              <w:rPr>
                                <w:rFonts w:ascii="Times New Roman" w:hAnsi="Times New Roman" w:cs="Times New Roman"/>
                                <w:sz w:val="20"/>
                                <w:szCs w:val="20"/>
                                <w:lang w:val="en-GB"/>
                              </w:rPr>
                            </w:pPr>
                          </w:p>
                        </w:txbxContent>
                      </v:textbox>
                    </v:rect>
                    <v:shape id="テキスト ボックス 465" o:spid="_x0000_s1074" type="#_x0000_t202" style="position:absolute;left:40641;top:12519;width:9900;height:421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qlrMQA&#10;AADcAAAADwAAAGRycy9kb3ducmV2LnhtbESP0WrCQBRE3wv+w3IF3+rGPIhEVymFahQqVPsBl+w1&#10;G5O9G7JrjH/fFYQ+DjNzhlltBtuInjpfOVYwmyYgiAunKy4V/J6/3hcgfEDW2DgmBQ/ysFmP3laY&#10;aXfnH+pPoRQRwj5DBSaENpPSF4Ys+qlriaN3cZ3FEGVXSt3hPcJtI9MkmUuLFccFgy19Girq080q&#10;2FaX2fnY12Vr6v1ue8i/r/k1KDUZDx9LEIGG8B9+tXOtIE3n8DwTj4Bc/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aKpazEAAAA3AAAAA8AAAAAAAAAAAAAAAAAmAIAAGRycy9k&#10;b3ducmV2LnhtbFBLBQYAAAAABAAEAPUAAACJAwAAAAA=&#10;" filled="f" stroked="f" strokeweight=".5pt">
                      <v:textbox inset="0,0,0,0">
                        <w:txbxContent>
                          <w:p w14:paraId="776866E3" w14:textId="1C0C1378" w:rsidR="00404A68" w:rsidRPr="00F84207" w:rsidRDefault="00404A68" w:rsidP="004D1B0D">
                            <w:pPr>
                              <w:pStyle w:val="Web"/>
                              <w:spacing w:before="0" w:beforeAutospacing="0" w:after="0" w:afterAutospacing="0" w:line="240" w:lineRule="exact"/>
                              <w:jc w:val="center"/>
                              <w:rPr>
                                <w:rFonts w:ascii="Times New Roman" w:hAnsi="Times New Roman" w:cs="Times New Roman"/>
                                <w:sz w:val="20"/>
                                <w:szCs w:val="20"/>
                                <w:lang w:val="en-GB"/>
                              </w:rPr>
                            </w:pPr>
                            <w:ins w:id="757" w:author="Finalized" w:date="2017-05-17T11:21:00Z">
                              <w:r>
                                <w:rPr>
                                  <w:rFonts w:ascii="Times New Roman" w:hAnsi="Times New Roman" w:cs="Times New Roman"/>
                                  <w:sz w:val="20"/>
                                  <w:szCs w:val="20"/>
                                  <w:lang w:val="en-GB"/>
                                </w:rPr>
                                <w:t xml:space="preserve">Option 2: </w:t>
                              </w:r>
                            </w:ins>
                            <w:ins w:id="758" w:author="Finalized" w:date="2017-03-28T20:04:00Z">
                              <w:r w:rsidRPr="00F84207">
                                <w:rPr>
                                  <w:rFonts w:ascii="Times New Roman" w:hAnsi="Times New Roman" w:cs="Times New Roman"/>
                                  <w:sz w:val="20"/>
                                  <w:szCs w:val="20"/>
                                  <w:lang w:val="en-GB"/>
                                </w:rPr>
                                <w:t>Use</w:t>
                              </w:r>
                            </w:ins>
                            <w:ins w:id="759" w:author="Finalized" w:date="2017-04-17T11:07:00Z">
                              <w:r w:rsidRPr="00F84207">
                                <w:rPr>
                                  <w:rFonts w:ascii="Times New Roman" w:hAnsi="Times New Roman" w:cs="Times New Roman"/>
                                  <w:sz w:val="20"/>
                                  <w:szCs w:val="20"/>
                                  <w:lang w:val="en-GB"/>
                                </w:rPr>
                                <w:t xml:space="preserve"> paragraph</w:t>
                              </w:r>
                            </w:ins>
                            <w:ins w:id="760" w:author="Finalized" w:date="2017-03-28T20:04:00Z">
                              <w:r w:rsidRPr="00F84207">
                                <w:rPr>
                                  <w:rFonts w:ascii="Times New Roman" w:hAnsi="Times New Roman" w:cs="Times New Roman"/>
                                  <w:sz w:val="20"/>
                                  <w:szCs w:val="20"/>
                                  <w:lang w:val="en-GB"/>
                                </w:rPr>
                                <w:t xml:space="preserve"> 6.</w:t>
                              </w:r>
                            </w:ins>
                            <w:ins w:id="761" w:author="Finalized" w:date="2017-04-17T14:56:00Z">
                              <w:r>
                                <w:rPr>
                                  <w:rFonts w:ascii="Times New Roman" w:hAnsi="Times New Roman" w:cs="Times New Roman" w:hint="eastAsia"/>
                                  <w:sz w:val="20"/>
                                  <w:szCs w:val="20"/>
                                  <w:lang w:val="en-GB"/>
                                </w:rPr>
                                <w:t>7</w:t>
                              </w:r>
                            </w:ins>
                            <w:ins w:id="762" w:author="Finalized" w:date="2017-03-28T20:07:00Z">
                              <w:r w:rsidRPr="00F84207">
                                <w:rPr>
                                  <w:rFonts w:ascii="Times New Roman" w:hAnsi="Times New Roman" w:cs="Times New Roman"/>
                                  <w:sz w:val="20"/>
                                  <w:szCs w:val="20"/>
                                  <w:lang w:val="en-GB"/>
                                </w:rPr>
                                <w:t>.</w:t>
                              </w:r>
                            </w:ins>
                            <w:ins w:id="763" w:author="Finalized" w:date="2017-04-17T11:20:00Z">
                              <w:r w:rsidRPr="00F84207">
                                <w:rPr>
                                  <w:rFonts w:ascii="Times New Roman" w:hAnsi="Times New Roman" w:cs="Times New Roman"/>
                                  <w:sz w:val="20"/>
                                  <w:szCs w:val="20"/>
                                  <w:lang w:val="en-GB"/>
                                </w:rPr>
                                <w:t xml:space="preserve"> of UN GTR</w:t>
                              </w:r>
                            </w:ins>
                          </w:p>
                        </w:txbxContent>
                      </v:textbox>
                    </v:shape>
                  </v:group>
                  <v:shape id="直線矢印コネクタ 229" o:spid="_x0000_s1075" type="#_x0000_t32" style="position:absolute;left:15979;top:20994;width:2827;height: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BT8gAAADcAAAADwAAAGRycy9kb3ducmV2LnhtbESPQUsDMRSE70L/Q3gFL2KzjVDatWlp&#10;CwWLFmkVobfH5rm7unlZkrhd/fVGEHocZuYbZr7sbSM68qF2rGE8ykAQF87UXGp4fdneTkGEiGyw&#10;cUwavinAcjG4mmNu3JkP1B1jKRKEQ44aqhjbXMpQVGQxjFxLnLx35y3GJH0pjcdzgttGqiybSIs1&#10;p4UKW9pUVHwev6yG5zs12e8OP1N/czrt1o/rt6fuQ2l9PexX9yAi9fES/m8/GA1KzeDvTDoCcvEL&#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g/tBT8gAAADcAAAADwAAAAAA&#10;AAAAAAAAAAChAgAAZHJzL2Rvd25yZXYueG1sUEsFBgAAAAAEAAQA+QAAAJYDAAAAAA==&#10;" strokecolor="black [3213]" strokeweight="1pt">
                    <v:stroke endarrow="block" joinstyle="miter"/>
                  </v:shape>
                  <v:shape id="直線矢印コネクタ 230" o:spid="_x0000_s1076" type="#_x0000_t32" style="position:absolute;left:45992;top:20994;width:2826;height: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xh+D8UAAADcAAAADwAAAGRycy9kb3ducmV2LnhtbERPW2vCMBR+H/gfwhH2MjRdBZHOKFMY&#10;TDYRLwi+HZqztrM5KUlWO3+9eRB8/Pju03lnatGS85VlBa/DBARxbnXFhYLD/mMwAeEDssbaMin4&#10;Jw/zWe9pipm2F95SuwuFiCHsM1RQhtBkUvq8JIN+aBviyP1YZzBE6AqpHV5iuKllmiRjabDi2FBi&#10;Q8uS8vPuzyjYjNLxerW9TtzL6bRafC2O3+1vqtRzv3t/AxGoCw/x3f2pFaSjOD+eiUdAzm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xh+D8UAAADcAAAADwAAAAAAAAAA&#10;AAAAAAChAgAAZHJzL2Rvd25yZXYueG1sUEsFBgAAAAAEAAQA+QAAAJMDAAAAAA==&#10;" strokecolor="black [3213]" strokeweight="1pt">
                    <v:stroke endarrow="block" joinstyle="miter"/>
                  </v:shape>
                  <v:shape id="直線矢印コネクタ 231" o:spid="_x0000_s1077" type="#_x0000_t32" style="position:absolute;left:8409;top:24557;width:50;height:260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bhqZMMAAADcAAAADwAAAGRycy9kb3ducmV2LnhtbESP0YrCMBRE34X9h3CFfdO0XXSlGkVW&#10;FhZBcdUPuDTXptjclCZq/XsjCD4OM3OGmS06W4srtb5yrCAdJiCIC6crLhUcD7+DCQgfkDXWjknB&#10;nTws5h+9Geba3fifrvtQighhn6MCE0KTS+kLQxb90DXE0Tu51mKIsi2lbvEW4baWWZKMpcWK44LB&#10;hn4MFef9xUbKbpI2y813tT5lXTD37YiPq5FSn/1uOQURqAvv8Kv9pxVkXyk8z8QjIOc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W4amTDAAAA3AAAAA8AAAAAAAAAAAAA&#10;AAAAoQIAAGRycy9kb3ducmV2LnhtbFBLBQYAAAAABAAEAPkAAACRAwAAAAA=&#10;" strokecolor="black [3213]" strokeweight="1pt">
                    <v:stroke endarrow="block" joinstyle="miter"/>
                  </v:shape>
                  <v:shape id="直線矢印コネクタ 232" o:spid="_x0000_s1078" type="#_x0000_t32" style="position:absolute;left:38422;top:24557;width:33;height:263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Wr0E8QAAADcAAAADwAAAGRycy9kb3ducmV2LnhtbESP0WrCQBRE3wv+w3KFvjUbU2xDdBVR&#10;CqVgseoHXLLXbDB7N2RXk/x9Vyj0cZiZM8xyPdhG3KnztWMFsyQFQVw6XXOl4Hz6eMlB+ICssXFM&#10;CkbysF5NnpZYaNfzD92PoRIRwr5ABSaEtpDSl4Ys+sS1xNG7uM5iiLKrpO6wj3DbyCxN36TFmuOC&#10;wZa2hsrr8WYj5ZDP2s3+vf66ZEMw4/ecz7u5Us/TYbMAEWgI/+G/9qdWkL1m8DgTj4B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1avQTxAAAANwAAAAPAAAAAAAAAAAA&#10;AAAAAKECAABkcnMvZG93bnJldi54bWxQSwUGAAAAAAQABAD5AAAAkgMAAAAA&#10;" strokecolor="black [3213]" strokeweight="1pt">
                    <v:stroke endarrow="block" joinstyle="miter"/>
                  </v:shape>
                  <v:group id="グループ化 237" o:spid="_x0000_s1079" style="position:absolute;left:2998;top:27190;width:10908;height:5220" coordorigin="7053,26678" coordsize="10908,52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WSp6cYAAADcAAAADwAAAGRycy9kb3ducmV2LnhtbESPT2vCQBTE7wW/w/IK&#10;vdXNH2wldQ0itngQoSqU3h7ZZxKSfRuy2yR++25B6HGYmd8wq3wyrRiod7VlBfE8AkFcWF1zqeBy&#10;fn9egnAeWWNrmRTcyEG+nj2sMNN25E8aTr4UAcIuQwWV910mpSsqMujmtiMO3tX2Bn2QfSl1j2OA&#10;m1YmUfQiDdYcFirsaFtR0Zx+jIKPEcdNGu+GQ3Pd3r7Pi+PXISalnh6nzRsIT5P/D9/be60gSV/h&#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RZKnpxgAAANwA&#10;AAAPAAAAAAAAAAAAAAAAAKoCAABkcnMvZG93bnJldi54bWxQSwUGAAAAAAQABAD6AAAAnQMAAAAA&#10;">
                    <v:rect id="正方形/長方形 224" o:spid="_x0000_s1080" style="position:absolute;left:7053;top:26678;width:10908;height:52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JAd8cA&#10;AADcAAAADwAAAGRycy9kb3ducmV2LnhtbESPQUvDQBSE7wX/w/KEXordNEgpsdsiipKDCLZ68Paa&#10;fWZjs29D9rVN/31XEHocZuYbZrkefKuO1McmsIHZNANFXAXbcG3gc/tytwAVBdliG5gMnCnCenUz&#10;WmJhw4k/6LiRWiUIxwINOJGu0DpWjjzGaeiIk/cTeo+SZF9r2+MpwX2r8yyba48NpwWHHT05qvab&#10;gzfwXQ5S/85e5W2Pk69J6XbV+/POmPHt8PgASmiQa/i/XVoDeX4Pf2fSEdCrC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piQHfHAAAA3AAAAA8AAAAAAAAAAAAAAAAAmAIAAGRy&#10;cy9kb3ducmV2LnhtbFBLBQYAAAAABAAEAPUAAACMAwAAAAA=&#10;" filled="f" strokecolor="black [3213]" strokeweight="1pt">
                      <v:textbox>
                        <w:txbxContent>
                          <w:p w14:paraId="1B987FC9" w14:textId="77777777" w:rsidR="00404A68" w:rsidRPr="00F84207" w:rsidRDefault="00404A68" w:rsidP="00DA6961">
                            <w:pPr>
                              <w:pStyle w:val="Web"/>
                              <w:spacing w:before="0" w:beforeAutospacing="0" w:after="0" w:afterAutospacing="0" w:line="240" w:lineRule="exact"/>
                              <w:jc w:val="center"/>
                              <w:rPr>
                                <w:lang w:val="en-GB"/>
                              </w:rPr>
                            </w:pPr>
                            <w:r w:rsidRPr="00F84207">
                              <w:rPr>
                                <w:lang w:val="en-GB"/>
                              </w:rPr>
                              <w:t> </w:t>
                            </w:r>
                          </w:p>
                        </w:txbxContent>
                      </v:textbox>
                    </v:rect>
                    <v:shape id="テキスト ボックス 465" o:spid="_x0000_s1081" type="#_x0000_t202" style="position:absolute;left:7574;top:27189;width:9900;height:421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ySQ6cQA&#10;AADcAAAADwAAAGRycy9kb3ducmV2LnhtbESP3WrCQBSE7wu+w3IE7+pGBSnRVUTQRsGCPw9wyB6z&#10;MdmzIbuN6dt3hUIvh5n5hlmue1uLjlpfOlYwGScgiHOnSy4U3K679w8QPiBrrB2Tgh/ysF4N3paY&#10;avfkM3WXUIgIYZ+iAhNCk0rpc0MW/dg1xNG7u9ZiiLItpG7xGeG2ltMkmUuLJccFgw1tDeXV5dsq&#10;2Jf3yfWrq4rGVIfP/TE7PbJHUGo07DcLEIH68B/+a2dawXQ2g9eZeATk6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MkkOnEAAAA3AAAAA8AAAAAAAAAAAAAAAAAmAIAAGRycy9k&#10;b3ducmV2LnhtbFBLBQYAAAAABAAEAPUAAACJAwAAAAA=&#10;" filled="f" stroked="f" strokeweight=".5pt">
                      <v:textbox inset="0,0,0,0">
                        <w:txbxContent>
                          <w:p w14:paraId="52DB53EF" w14:textId="267148A5" w:rsidR="00404A68" w:rsidRPr="00F84207" w:rsidRDefault="00404A68" w:rsidP="00546A86">
                            <w:pPr>
                              <w:pStyle w:val="Web"/>
                              <w:spacing w:before="0" w:beforeAutospacing="0" w:after="0" w:afterAutospacing="0" w:line="240" w:lineRule="exact"/>
                              <w:jc w:val="center"/>
                              <w:rPr>
                                <w:rFonts w:ascii="Times New Roman" w:hAnsi="Times New Roman" w:cs="Times New Roman"/>
                                <w:sz w:val="20"/>
                                <w:szCs w:val="20"/>
                                <w:lang w:val="en-GB"/>
                              </w:rPr>
                            </w:pPr>
                            <w:ins w:id="764" w:author="Finalized" w:date="2017-04-17T14:21:00Z">
                              <w:r w:rsidRPr="00F84207">
                                <w:rPr>
                                  <w:rFonts w:ascii="Times New Roman" w:hAnsi="Times New Roman" w:cs="Times New Roman"/>
                                  <w:sz w:val="20"/>
                                  <w:szCs w:val="20"/>
                                  <w:lang w:val="en-GB"/>
                                </w:rPr>
                                <w:t xml:space="preserve">Use paragraph </w:t>
                              </w:r>
                            </w:ins>
                            <w:ins w:id="765" w:author="Finalized" w:date="2017-03-28T20:07:00Z">
                              <w:r w:rsidRPr="00F84207">
                                <w:rPr>
                                  <w:rFonts w:ascii="Times New Roman" w:hAnsi="Times New Roman" w:cs="Times New Roman"/>
                                  <w:sz w:val="20"/>
                                  <w:szCs w:val="20"/>
                                  <w:lang w:val="en-GB"/>
                                </w:rPr>
                                <w:t>6.</w:t>
                              </w:r>
                            </w:ins>
                            <w:ins w:id="766" w:author="Finalized" w:date="2017-04-17T14:56:00Z">
                              <w:r>
                                <w:rPr>
                                  <w:rFonts w:ascii="Times New Roman" w:hAnsi="Times New Roman" w:cs="Times New Roman" w:hint="eastAsia"/>
                                  <w:sz w:val="20"/>
                                  <w:szCs w:val="20"/>
                                  <w:lang w:val="en-GB"/>
                                </w:rPr>
                                <w:t>6</w:t>
                              </w:r>
                            </w:ins>
                            <w:ins w:id="767" w:author="Finalized" w:date="2017-03-28T20:07:00Z">
                              <w:r w:rsidRPr="00F84207">
                                <w:rPr>
                                  <w:rFonts w:ascii="Times New Roman" w:hAnsi="Times New Roman" w:cs="Times New Roman"/>
                                  <w:sz w:val="20"/>
                                  <w:szCs w:val="20"/>
                                  <w:lang w:val="en-GB"/>
                                </w:rPr>
                                <w:t>.1.</w:t>
                              </w:r>
                            </w:ins>
                            <w:ins w:id="768" w:author="Finalized" w:date="2017-04-17T14:21:00Z">
                              <w:r w:rsidRPr="00F84207">
                                <w:rPr>
                                  <w:rFonts w:ascii="Times New Roman" w:hAnsi="Times New Roman" w:cs="Times New Roman"/>
                                  <w:sz w:val="20"/>
                                  <w:szCs w:val="20"/>
                                  <w:lang w:val="en-GB"/>
                                </w:rPr>
                                <w:t xml:space="preserve"> of UN GTR</w:t>
                              </w:r>
                            </w:ins>
                          </w:p>
                        </w:txbxContent>
                      </v:textbox>
                    </v:shape>
                  </v:group>
                  <v:group id="グループ化 235" o:spid="_x0000_s1082" style="position:absolute;left:43168;top:1744;width:10910;height:5223" coordorigin="45465,2851" coordsize="17986,313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TvqSBcQAAADcAAAA&#10;DwAAAAAAAAAAAAAAAACqAgAAZHJzL2Rvd25yZXYueG1sUEsFBgAAAAAEAAQA+gAAAJsDAAAAAA==&#10;">
                    <v:rect id="正方形/長方形 193" o:spid="_x0000_s1083" style="position:absolute;left:45465;top:2851;width:17986;height:313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RFwmMQA&#10;AADcAAAADwAAAGRycy9kb3ducmV2LnhtbERPTWvCQBC9F/oflin0IrrRQtHoKqXFkkMpaOvB25gd&#10;s6nZ2ZCdavrvu4WCt3m8z1mset+oM3WxDmxgPMpAEZfB1lwZ+PxYD6egoiBbbAKTgR+KsFre3iww&#10;t+HCGzpvpVIphGOOBpxIm2sdS0ce4yi0xIk7hs6jJNhV2nZ4SeG+0ZMse9Qea04NDlt6dlSett/e&#10;wL7opfoav8rbCQe7QeEO5fvLwZj7u/5pDkqol6v4313YNH/2AH/PpAv08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0RcJjEAAAA3AAAAA8AAAAAAAAAAAAAAAAAmAIAAGRycy9k&#10;b3ducmV2LnhtbFBLBQYAAAAABAAEAPUAAACJAwAAAAA=&#10;" filled="f" strokecolor="black [3213]" strokeweight="1pt">
                      <v:textbox>
                        <w:txbxContent>
                          <w:p w14:paraId="432409A1" w14:textId="32671B8A" w:rsidR="00404A68" w:rsidRPr="00F84207" w:rsidRDefault="00404A68" w:rsidP="00035CD6">
                            <w:pPr>
                              <w:pStyle w:val="Web"/>
                              <w:spacing w:before="0" w:beforeAutospacing="0" w:after="0" w:afterAutospacing="0" w:line="240" w:lineRule="exact"/>
                              <w:jc w:val="center"/>
                              <w:rPr>
                                <w:rFonts w:ascii="Times New Roman" w:hAnsi="Times New Roman" w:cs="Times New Roman"/>
                                <w:sz w:val="20"/>
                                <w:szCs w:val="20"/>
                                <w:lang w:val="en-GB"/>
                              </w:rPr>
                            </w:pPr>
                          </w:p>
                        </w:txbxContent>
                      </v:textbox>
                    </v:rect>
                    <v:shape id="テキスト ボックス 465" o:spid="_x0000_s1084" type="#_x0000_t202" style="position:absolute;left:46238;top:3191;width:16345;height:25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0IncUA&#10;AADcAAAADwAAAGRycy9kb3ducmV2LnhtbESP0WrCQBRE3wv9h+UWfKsbtZQS3YgI2liooPYDLtmb&#10;bEz2bshuY/z7bqHQx2FmzjCr9WhbMVDva8cKZtMEBHHhdM2Vgq/L7vkNhA/IGlvHpOBOHtbZ48MK&#10;U+1ufKLhHCoRIexTVGBC6FIpfWHIop+6jjh6pesthij7SuoebxFuWzlPkldpsea4YLCjraGiOX9b&#10;Bfu6nF2OQ1N1pjm87z/yz2t+DUpNnsbNEkSgMfyH/9q5VjBfvMDvmXgEZPY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zQidxQAAANwAAAAPAAAAAAAAAAAAAAAAAJgCAABkcnMv&#10;ZG93bnJldi54bWxQSwUGAAAAAAQABAD1AAAAigMAAAAA&#10;" filled="f" stroked="f" strokeweight=".5pt">
                      <v:textbox inset="0,0,0,0">
                        <w:txbxContent>
                          <w:p w14:paraId="6A11EE8F" w14:textId="43E802FF" w:rsidR="00404A68" w:rsidRPr="00F84207" w:rsidRDefault="00404A68" w:rsidP="004D1B0D">
                            <w:pPr>
                              <w:pStyle w:val="Web"/>
                              <w:spacing w:before="0" w:beforeAutospacing="0" w:after="0" w:afterAutospacing="0" w:line="240" w:lineRule="exact"/>
                              <w:jc w:val="center"/>
                              <w:rPr>
                                <w:rFonts w:ascii="Times New Roman" w:hAnsi="Times New Roman" w:cs="Times New Roman"/>
                                <w:sz w:val="20"/>
                                <w:szCs w:val="20"/>
                                <w:lang w:val="en-GB"/>
                              </w:rPr>
                            </w:pPr>
                            <w:ins w:id="769" w:author="Finalized" w:date="2017-04-17T11:05:00Z">
                              <w:r w:rsidRPr="00F84207">
                                <w:rPr>
                                  <w:rFonts w:ascii="Times New Roman" w:hAnsi="Times New Roman" w:cs="Times New Roman"/>
                                  <w:sz w:val="20"/>
                                  <w:szCs w:val="20"/>
                                  <w:lang w:val="en-GB"/>
                                </w:rPr>
                                <w:t xml:space="preserve">Use paragraph </w:t>
                              </w:r>
                            </w:ins>
                            <w:ins w:id="770" w:author="Finalized" w:date="2017-03-28T20:08:00Z">
                              <w:r w:rsidRPr="00F84207">
                                <w:rPr>
                                  <w:rFonts w:ascii="Times New Roman" w:hAnsi="Times New Roman" w:cs="Times New Roman"/>
                                  <w:sz w:val="20"/>
                                  <w:szCs w:val="20"/>
                                  <w:lang w:val="en-GB"/>
                                </w:rPr>
                                <w:t>6.</w:t>
                              </w:r>
                            </w:ins>
                            <w:ins w:id="771" w:author="Finalized" w:date="2017-04-17T14:56:00Z">
                              <w:r>
                                <w:rPr>
                                  <w:rFonts w:ascii="Times New Roman" w:hAnsi="Times New Roman" w:cs="Times New Roman" w:hint="eastAsia"/>
                                  <w:sz w:val="20"/>
                                  <w:szCs w:val="20"/>
                                  <w:lang w:val="en-GB"/>
                                </w:rPr>
                                <w:t>5</w:t>
                              </w:r>
                            </w:ins>
                            <w:ins w:id="772" w:author="Finalized" w:date="2017-03-28T20:08:00Z">
                              <w:r w:rsidRPr="00F84207">
                                <w:rPr>
                                  <w:rFonts w:ascii="Times New Roman" w:hAnsi="Times New Roman" w:cs="Times New Roman"/>
                                  <w:sz w:val="20"/>
                                  <w:szCs w:val="20"/>
                                  <w:lang w:val="en-GB"/>
                                </w:rPr>
                                <w:t>.</w:t>
                              </w:r>
                            </w:ins>
                            <w:ins w:id="773" w:author="Finalized" w:date="2017-04-17T11:05:00Z">
                              <w:r w:rsidRPr="00F84207">
                                <w:rPr>
                                  <w:rFonts w:ascii="Times New Roman" w:hAnsi="Times New Roman" w:cs="Times New Roman"/>
                                  <w:sz w:val="20"/>
                                  <w:szCs w:val="20"/>
                                  <w:lang w:val="en-GB"/>
                                </w:rPr>
                                <w:t xml:space="preserve"> of UN GTR</w:t>
                              </w:r>
                            </w:ins>
                          </w:p>
                        </w:txbxContent>
                      </v:textbox>
                    </v:shape>
                  </v:group>
                  <v:group id="グループ化 239" o:spid="_x0000_s1085" style="position:absolute;left:18806;top:18499;width:10908;height:5220" coordorigin="21430,18941" coordsize="10908,52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7eYAMYAAADcAAAADwAAAGRycy9kb3ducmV2LnhtbESPT2vCQBTE7wW/w/IK&#10;vdXNHyw1dQ0itngQoSqU3h7ZZxKSfRuy2yR++25B6HGYmd8wq3wyrRiod7VlBfE8AkFcWF1zqeBy&#10;fn9+BeE8ssbWMim4kYN8PXtYYabtyJ80nHwpAoRdhgoq77tMSldUZNDNbUccvKvtDfog+1LqHscA&#10;N61MouhFGqw5LFTY0baiojn9GAUfI46bNN4Nh+a6vX2fF8evQ0xKPT1OmzcQnib/H76391pBki7h&#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Pt5gAxgAAANwA&#10;AAAPAAAAAAAAAAAAAAAAAKoCAABkcnMvZG93bnJldi54bWxQSwUGAAAAAAQABAD6AAAAnQMAAAAA&#10;">
                    <v:rect id="正方形/長方形 227" o:spid="_x0000_s1086" style="position:absolute;left:21430;top:18941;width:10908;height:52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DeAMcA&#10;AADcAAAADwAAAGRycy9kb3ducmV2LnhtbESPQUvDQBSE7wX/w/KEXordNAdbYrdFFCUHEWz14O01&#10;+8zGZt+G7Gub/vuuIPQ4zMw3zHI9+FYdqY9NYAOzaQaKuAq24drA5/blbgEqCrLFNjAZOFOE9epm&#10;tMTChhN/0HEjtUoQjgUacCJdoXWsHHmM09ARJ+8n9B4lyb7WtsdTgvtW51l2rz02nBYcdvTkqNpv&#10;Dt7AdzlI/Tt7lbc9Tr4mpdtV7887Y8a3w+MDKKFBruH/dmkN5Pkc/s6kI6BX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qw3gDHAAAA3AAAAA8AAAAAAAAAAAAAAAAAmAIAAGRy&#10;cy9kb3ducmV2LnhtbFBLBQYAAAAABAAEAPUAAACMAwAAAAA=&#10;" filled="f" strokecolor="black [3213]" strokeweight="1pt">
                      <v:textbox>
                        <w:txbxContent>
                          <w:p w14:paraId="35890524" w14:textId="77777777" w:rsidR="00404A68" w:rsidRPr="00F84207" w:rsidRDefault="00404A68" w:rsidP="00DA6961">
                            <w:pPr>
                              <w:pStyle w:val="Web"/>
                              <w:spacing w:before="0" w:beforeAutospacing="0" w:after="0" w:afterAutospacing="0" w:line="240" w:lineRule="exact"/>
                              <w:jc w:val="center"/>
                              <w:rPr>
                                <w:lang w:val="en-GB"/>
                              </w:rPr>
                            </w:pPr>
                            <w:r w:rsidRPr="00F84207">
                              <w:rPr>
                                <w:lang w:val="en-GB"/>
                              </w:rPr>
                              <w:t> </w:t>
                            </w:r>
                          </w:p>
                        </w:txbxContent>
                      </v:textbox>
                    </v:rect>
                    <v:shape id="テキスト ボックス 465" o:spid="_x0000_s1087" type="#_x0000_t202" style="position:absolute;left:21924;top:19432;width:9900;height:421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YACmMIA&#10;AADcAAAADwAAAGRycy9kb3ducmV2LnhtbERP3UrDMBS+F3yHcAbe2bQVRLpmYwycnaCwnwc4NGdN&#10;1+akNLHr3t5cCF5+fP/lera9mGj0rWMFWZKCIK6dbrlRcD69P7+B8AFZY++YFNzJw3r1+FBiod2N&#10;DzQdQyNiCPsCFZgQhkJKXxuy6BM3EEfu4kaLIcKxkXrEWwy3vczT9FVabDk2GBxoa6jujj9Wwa69&#10;ZKfvqWsG0+0/dp/V17W6BqWeFvNmCSLQHP7Ff+5KK8hf4tp4Jh4Buf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gAKYwgAAANwAAAAPAAAAAAAAAAAAAAAAAJgCAABkcnMvZG93&#10;bnJldi54bWxQSwUGAAAAAAQABAD1AAAAhwMAAAAA&#10;" filled="f" stroked="f" strokeweight=".5pt">
                      <v:textbox inset="0,0,0,0">
                        <w:txbxContent>
                          <w:p w14:paraId="4CEE1EBD" w14:textId="57F7A018" w:rsidR="00404A68" w:rsidRPr="00F84207" w:rsidRDefault="00404A68" w:rsidP="00546A86">
                            <w:pPr>
                              <w:pStyle w:val="Web"/>
                              <w:spacing w:before="0" w:beforeAutospacing="0" w:after="0" w:afterAutospacing="0" w:line="240" w:lineRule="exact"/>
                              <w:jc w:val="center"/>
                              <w:rPr>
                                <w:rFonts w:ascii="Times New Roman" w:hAnsi="Times New Roman" w:cs="Times New Roman"/>
                                <w:sz w:val="20"/>
                                <w:szCs w:val="20"/>
                                <w:lang w:val="en-GB"/>
                              </w:rPr>
                            </w:pPr>
                            <w:ins w:id="774" w:author="Finalized" w:date="2017-04-17T14:17:00Z">
                              <w:r w:rsidRPr="00F84207">
                                <w:rPr>
                                  <w:rFonts w:ascii="Times New Roman" w:hAnsi="Times New Roman" w:cs="Times New Roman"/>
                                  <w:sz w:val="20"/>
                                  <w:szCs w:val="20"/>
                                  <w:lang w:val="en-GB"/>
                                </w:rPr>
                                <w:t>Use paragraph</w:t>
                              </w:r>
                            </w:ins>
                            <w:ins w:id="775" w:author="Finalized" w:date="2017-03-28T20:09:00Z">
                              <w:r w:rsidRPr="00F84207">
                                <w:rPr>
                                  <w:rFonts w:ascii="Times New Roman" w:hAnsi="Times New Roman" w:cs="Times New Roman"/>
                                  <w:sz w:val="20"/>
                                  <w:szCs w:val="20"/>
                                  <w:lang w:val="en-GB"/>
                                </w:rPr>
                                <w:t xml:space="preserve"> 6.</w:t>
                              </w:r>
                            </w:ins>
                            <w:ins w:id="776" w:author="Finalized" w:date="2017-04-17T14:56:00Z">
                              <w:r>
                                <w:rPr>
                                  <w:rFonts w:ascii="Times New Roman" w:hAnsi="Times New Roman" w:cs="Times New Roman" w:hint="eastAsia"/>
                                  <w:sz w:val="20"/>
                                  <w:szCs w:val="20"/>
                                  <w:lang w:val="en-GB"/>
                                </w:rPr>
                                <w:t>6</w:t>
                              </w:r>
                            </w:ins>
                            <w:ins w:id="777" w:author="Finalized" w:date="2017-03-28T20:09:00Z">
                              <w:r w:rsidRPr="00F84207">
                                <w:rPr>
                                  <w:rFonts w:ascii="Times New Roman" w:hAnsi="Times New Roman" w:cs="Times New Roman"/>
                                  <w:sz w:val="20"/>
                                  <w:szCs w:val="20"/>
                                  <w:lang w:val="en-GB"/>
                                </w:rPr>
                                <w:t>.2.</w:t>
                              </w:r>
                            </w:ins>
                            <w:ins w:id="778" w:author="Finalized" w:date="2017-04-17T14:17:00Z">
                              <w:r w:rsidRPr="00F84207">
                                <w:rPr>
                                  <w:rFonts w:ascii="Times New Roman" w:hAnsi="Times New Roman" w:cs="Times New Roman"/>
                                  <w:sz w:val="20"/>
                                  <w:szCs w:val="20"/>
                                  <w:lang w:val="en-GB"/>
                                </w:rPr>
                                <w:t xml:space="preserve"> of UN GTR</w:t>
                              </w:r>
                            </w:ins>
                          </w:p>
                        </w:txbxContent>
                      </v:textbox>
                    </v:shape>
                  </v:group>
                  <v:group id="グループ化 242" o:spid="_x0000_s1088" style="position:absolute;left:48893;top:18569;width:10908;height:5220" coordorigin="51014,18931" coordsize="10908,52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kVeQzFAAAA3AAA&#10;AA8AAAAAAAAAAAAAAAAAqgIAAGRycy9kb3ducmV2LnhtbFBLBQYAAAAABAAEAPoAAACcAwAAAAA=&#10;">
                    <v:rect id="正方形/長方形 177" o:spid="_x0000_s1089" style="position:absolute;left:51014;top:18931;width:10908;height:52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aQYcQA&#10;AADcAAAADwAAAGRycy9kb3ducmV2LnhtbERPS2vCQBC+F/oflil4Ed3ooUp0ldLSkkMp1MfB25gd&#10;s6nZ2ZCdavrvu4WCt/n4nrNc975RF+piHdjAZJyBIi6DrbkysNu+juagoiBbbAKTgR+KsF7d3y0x&#10;t+HKn3TZSKVSCMccDTiRNtc6lo48xnFoiRN3Cp1HSbCrtO3wmsJ9o6dZ9qg91pwaHLb07Kg8b769&#10;gUPRS/U1eZP3Mw73w8Idy4+XozGDh/5pAUqol5v4313YNH82g79n0gV69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ImkGHEAAAA3AAAAA8AAAAAAAAAAAAAAAAAmAIAAGRycy9k&#10;b3ducmV2LnhtbFBLBQYAAAAABAAEAPUAAACJAwAAAAA=&#10;" filled="f" strokecolor="black [3213]" strokeweight="1pt">
                      <v:textbox>
                        <w:txbxContent>
                          <w:p w14:paraId="2BD70C02" w14:textId="77777777" w:rsidR="00404A68" w:rsidRPr="00F84207" w:rsidRDefault="00404A68" w:rsidP="00035CD6">
                            <w:pPr>
                              <w:pStyle w:val="Web"/>
                              <w:spacing w:before="0" w:beforeAutospacing="0" w:after="0" w:afterAutospacing="0" w:line="240" w:lineRule="exact"/>
                              <w:jc w:val="center"/>
                              <w:rPr>
                                <w:lang w:val="en-GB"/>
                              </w:rPr>
                            </w:pPr>
                          </w:p>
                        </w:txbxContent>
                      </v:textbox>
                    </v:rect>
                    <v:shape id="テキスト ボックス 465" o:spid="_x0000_s1090" type="#_x0000_t202" style="position:absolute;left:51565;top:19431;width:9900;height:42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S4Vl8MA&#10;AADcAAAADwAAAGRycy9kb3ducmV2LnhtbERPS0vDQBC+C/6HZQRvdtNSRGK3RWwLPWhfKuhtzI5J&#10;aHY27E7T9N93D0KPH997MutdozoKsfZsYDjIQBEX3tZcGvj8WD48gYqCbLHxTAbOFGE2vb2ZYG79&#10;iXfU7aVUKYRjjgYqkTbXOhYVOYwD3xIn7s8Hh5JgKLUNeErhrtGjLHvUDmtODRW29FpRcdgfnYHm&#10;O4a330x+unn5LtuNPn4thmtj7u/6l2dQQr1cxf/ulTUwGqf56Uw6Anp6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S4Vl8MAAADcAAAADwAAAAAAAAAAAAAAAACYAgAAZHJzL2Rv&#10;d25yZXYueG1sUEsFBgAAAAAEAAQA9QAAAIgDAAAAAA==&#10;" filled="f" stroked="f" strokeweight=".5pt">
                      <v:textbox inset="0,0,0,0">
                        <w:txbxContent>
                          <w:p w14:paraId="46E35705" w14:textId="1269B41A" w:rsidR="00404A68" w:rsidRPr="00F84207" w:rsidRDefault="00404A68" w:rsidP="00166C26">
                            <w:pPr>
                              <w:pStyle w:val="Web"/>
                              <w:spacing w:before="0" w:beforeAutospacing="0" w:after="0" w:afterAutospacing="0" w:line="240" w:lineRule="exact"/>
                              <w:jc w:val="center"/>
                              <w:rPr>
                                <w:rFonts w:ascii="Times New Roman" w:hAnsi="Times New Roman" w:cs="Times New Roman"/>
                                <w:sz w:val="20"/>
                                <w:szCs w:val="20"/>
                                <w:lang w:val="en-GB"/>
                              </w:rPr>
                            </w:pPr>
                            <w:ins w:id="779" w:author="Finalized" w:date="2017-04-17T13:36:00Z">
                              <w:r w:rsidRPr="00F84207">
                                <w:rPr>
                                  <w:rFonts w:ascii="Times New Roman" w:hAnsi="Times New Roman" w:cs="Times New Roman"/>
                                  <w:sz w:val="20"/>
                                  <w:szCs w:val="20"/>
                                  <w:lang w:val="en-GB"/>
                                </w:rPr>
                                <w:t xml:space="preserve">Use paragraph </w:t>
                              </w:r>
                            </w:ins>
                            <w:ins w:id="780" w:author="Finalized" w:date="2017-03-28T20:10:00Z">
                              <w:r w:rsidRPr="00F84207">
                                <w:rPr>
                                  <w:rFonts w:ascii="Times New Roman" w:hAnsi="Times New Roman" w:cs="Times New Roman"/>
                                  <w:sz w:val="20"/>
                                  <w:szCs w:val="20"/>
                                  <w:lang w:val="en-GB"/>
                                </w:rPr>
                                <w:t>6.</w:t>
                              </w:r>
                            </w:ins>
                            <w:ins w:id="781" w:author="Finalized" w:date="2017-04-17T14:56:00Z">
                              <w:r>
                                <w:rPr>
                                  <w:rFonts w:ascii="Times New Roman" w:hAnsi="Times New Roman" w:cs="Times New Roman" w:hint="eastAsia"/>
                                  <w:sz w:val="20"/>
                                  <w:szCs w:val="20"/>
                                  <w:lang w:val="en-GB"/>
                                </w:rPr>
                                <w:t>7</w:t>
                              </w:r>
                            </w:ins>
                            <w:ins w:id="782" w:author="Finalized" w:date="2017-03-28T20:10:00Z">
                              <w:r w:rsidRPr="00F84207">
                                <w:rPr>
                                  <w:rFonts w:ascii="Times New Roman" w:hAnsi="Times New Roman" w:cs="Times New Roman"/>
                                  <w:sz w:val="20"/>
                                  <w:szCs w:val="20"/>
                                  <w:lang w:val="en-GB"/>
                                </w:rPr>
                                <w:t>.2.</w:t>
                              </w:r>
                            </w:ins>
                            <w:ins w:id="783" w:author="Finalized" w:date="2017-04-17T13:36:00Z">
                              <w:r w:rsidRPr="00F84207">
                                <w:rPr>
                                  <w:rFonts w:ascii="Times New Roman" w:hAnsi="Times New Roman" w:cs="Times New Roman"/>
                                  <w:sz w:val="20"/>
                                  <w:szCs w:val="20"/>
                                  <w:lang w:val="en-GB"/>
                                </w:rPr>
                                <w:t xml:space="preserve"> of UN GTR</w:t>
                              </w:r>
                            </w:ins>
                          </w:p>
                        </w:txbxContent>
                      </v:textbox>
                    </v:shape>
                  </v:group>
                  <v:group id="グループ化 245" o:spid="_x0000_s1091" style="position:absolute;left:32994;top:27167;width:10908;height:5220" coordorigin="36626,26655" coordsize="10908,52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vzheMYAAADcAAAADwAAAGRycy9kb3ducmV2LnhtbESPQWvCQBSE7wX/w/KE&#10;3ppNbFMkZhURKx5CoSqU3h7ZZxLMvg3ZbRL/fbdQ6HGYmW+YfDOZVgzUu8aygiSKQRCXVjdcKbic&#10;356WIJxH1thaJgV3crBZzx5yzLQd+YOGk69EgLDLUEHtfZdJ6cqaDLrIdsTBu9reoA+yr6TucQxw&#10;08pFHL9Kgw2HhRo72tVU3k7fRsFhxHH7nOyH4nbd3b/O6ftnkZBSj/NpuwLhafL/4b/2UStYvKT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W/OF4xgAAANwA&#10;AAAPAAAAAAAAAAAAAAAAAKoCAABkcnMvZG93bnJldi54bWxQSwUGAAAAAAQABAD6AAAAnQMAAAAA&#10;">
                    <v:rect id="正方形/長方形 228" o:spid="_x0000_s1092" style="position:absolute;left:36626;top:26655;width:10908;height:52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9KcsMA&#10;AADcAAAADwAAAGRycy9kb3ducmV2LnhtbERPTWvCQBC9C/6HZQpeRDfmUCR1lVJpyaEUqu2htzE7&#10;ZlOzsyE7avrvuwfB4+N9rzaDb9WF+tgENrCYZ6CIq2Abrg187V9nS1BRkC22gcnAH0XYrMejFRY2&#10;XPmTLjupVQrhWKABJ9IVWsfKkcc4Dx1x4o6h9ygJ9rW2PV5TuG91nmWP2mPDqcFhRy+OqtPu7A38&#10;lIPUv4s3eT/h9HtaukP1sT0YM3kYnp9ACQ1yF9/cpTWQ52ltOpOOgF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y9KcsMAAADcAAAADwAAAAAAAAAAAAAAAACYAgAAZHJzL2Rv&#10;d25yZXYueG1sUEsFBgAAAAAEAAQA9QAAAIgDAAAAAA==&#10;" filled="f" strokecolor="black [3213]" strokeweight="1pt">
                      <v:textbox>
                        <w:txbxContent>
                          <w:p w14:paraId="156BE3D3" w14:textId="77777777" w:rsidR="00404A68" w:rsidRPr="00F84207" w:rsidRDefault="00404A68" w:rsidP="00035CD6">
                            <w:pPr>
                              <w:pStyle w:val="Web"/>
                              <w:spacing w:before="0" w:beforeAutospacing="0" w:after="0" w:afterAutospacing="0" w:line="240" w:lineRule="exact"/>
                              <w:jc w:val="center"/>
                              <w:rPr>
                                <w:lang w:val="en-GB"/>
                              </w:rPr>
                            </w:pPr>
                          </w:p>
                        </w:txbxContent>
                      </v:textbox>
                    </v:rect>
                    <v:shape id="テキスト ボックス 465" o:spid="_x0000_s1093" type="#_x0000_t202" style="position:absolute;left:37157;top:27189;width:9900;height:421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lg728UA&#10;AADcAAAADwAAAGRycy9kb3ducmV2LnhtbESP3WrCQBSE7wXfYTmCd7ox0CLRVUqhNhYq+PMAh+wx&#10;G5M9G7LbGN/eLRR6OczMN8x6O9hG9NT5yrGCxTwBQVw4XXGp4HL+mC1B+ICssXFMCh7kYbsZj9aY&#10;aXfnI/WnUIoIYZ+hAhNCm0npC0MW/dy1xNG7us5iiLIrpe7wHuG2kWmSvEqLFccFgy29Gyrq049V&#10;sKuui/Ohr8vW1PvP3Vf+fctvQanpZHhbgQg0hP/wXzvXCtL0BX7PxCMgN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2WDvbxQAAANwAAAAPAAAAAAAAAAAAAAAAAJgCAABkcnMv&#10;ZG93bnJldi54bWxQSwUGAAAAAAQABAD1AAAAigMAAAAA&#10;" filled="f" stroked="f" strokeweight=".5pt">
                      <v:textbox inset="0,0,0,0">
                        <w:txbxContent>
                          <w:p w14:paraId="160440DC" w14:textId="32F44C89" w:rsidR="00404A68" w:rsidRPr="00F84207" w:rsidRDefault="00404A68" w:rsidP="00F84207">
                            <w:pPr>
                              <w:pStyle w:val="Web"/>
                              <w:spacing w:before="0" w:beforeAutospacing="0" w:after="0" w:afterAutospacing="0" w:line="240" w:lineRule="exact"/>
                              <w:jc w:val="center"/>
                              <w:rPr>
                                <w:rFonts w:ascii="Times New Roman" w:hAnsi="Times New Roman" w:cs="Times New Roman"/>
                                <w:sz w:val="20"/>
                                <w:szCs w:val="20"/>
                                <w:lang w:val="en-GB"/>
                              </w:rPr>
                            </w:pPr>
                            <w:ins w:id="784" w:author="Finalized" w:date="2017-04-17T14:23:00Z">
                              <w:r>
                                <w:rPr>
                                  <w:rFonts w:ascii="Times New Roman" w:hAnsi="Times New Roman" w:cs="Times New Roman" w:hint="eastAsia"/>
                                  <w:sz w:val="20"/>
                                  <w:szCs w:val="20"/>
                                  <w:lang w:val="en-GB"/>
                                </w:rPr>
                                <w:t>Use paragraph</w:t>
                              </w:r>
                            </w:ins>
                            <w:ins w:id="785" w:author="Finalized" w:date="2017-03-28T20:10:00Z">
                              <w:r w:rsidRPr="00F84207">
                                <w:rPr>
                                  <w:rFonts w:ascii="Times New Roman" w:hAnsi="Times New Roman" w:cs="Times New Roman"/>
                                  <w:sz w:val="20"/>
                                  <w:szCs w:val="20"/>
                                  <w:lang w:val="en-GB"/>
                                </w:rPr>
                                <w:t xml:space="preserve"> 6.</w:t>
                              </w:r>
                            </w:ins>
                            <w:ins w:id="786" w:author="Finalized" w:date="2017-04-17T14:56:00Z">
                              <w:r>
                                <w:rPr>
                                  <w:rFonts w:ascii="Times New Roman" w:hAnsi="Times New Roman" w:cs="Times New Roman" w:hint="eastAsia"/>
                                  <w:sz w:val="20"/>
                                  <w:szCs w:val="20"/>
                                  <w:lang w:val="en-GB"/>
                                </w:rPr>
                                <w:t>7</w:t>
                              </w:r>
                            </w:ins>
                            <w:ins w:id="787" w:author="Finalized" w:date="2017-03-28T20:10:00Z">
                              <w:r w:rsidRPr="00F84207">
                                <w:rPr>
                                  <w:rFonts w:ascii="Times New Roman" w:hAnsi="Times New Roman" w:cs="Times New Roman"/>
                                  <w:sz w:val="20"/>
                                  <w:szCs w:val="20"/>
                                  <w:lang w:val="en-GB"/>
                                </w:rPr>
                                <w:t>.1.</w:t>
                              </w:r>
                            </w:ins>
                            <w:ins w:id="788" w:author="Finalized" w:date="2017-04-17T14:23:00Z">
                              <w:r>
                                <w:rPr>
                                  <w:rFonts w:ascii="Times New Roman" w:hAnsi="Times New Roman" w:cs="Times New Roman" w:hint="eastAsia"/>
                                  <w:sz w:val="20"/>
                                  <w:szCs w:val="20"/>
                                  <w:lang w:val="en-GB"/>
                                </w:rPr>
                                <w:t xml:space="preserve"> of UN GTR</w:t>
                              </w:r>
                            </w:ins>
                          </w:p>
                        </w:txbxContent>
                      </v:textbox>
                    </v:shape>
                  </v:group>
                  <v:shape id="テキスト ボックス 449" o:spid="_x0000_s1094" type="#_x0000_t202" style="position:absolute;left:8933;top:24557;width:2045;height:15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fL8UA&#10;AADcAAAADwAAAGRycy9kb3ducmV2LnhtbESPzWrDMBCE74W+g9hCb40cU0LqRglpSyE/pyam58Xa&#10;WCbSyrVUx3n7KBDIcZiZb5jZYnBW9NSFxrOC8SgDQVx53XCtoNx/v0xBhIis0XomBWcKsJg/Psyw&#10;0P7EP9TvYi0ShEOBCkyMbSFlqAw5DCPfEifv4DuHMcmulrrDU4I7K/Msm0iHDacFgy19GqqOu3+n&#10;IC7X4/Ljr+7fSrux2+H3a2vyvVLPT8PyHUSkId7Dt/ZKK8hfJ3A9k46AnF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6R8vxQAAANwAAAAPAAAAAAAAAAAAAAAAAJgCAABkcnMv&#10;ZG93bnJldi54bWxQSwUGAAAAAAQABAD1AAAAigMAAAAA&#10;" fillcolor="white [3212]" stroked="f" strokeweight=".5pt">
                    <v:textbox style="mso-fit-shape-to-text:t" inset="0,0,0,0">
                      <w:txbxContent>
                        <w:p w14:paraId="647B254B" w14:textId="77777777" w:rsidR="00404A68" w:rsidRPr="00F84207" w:rsidRDefault="00404A68" w:rsidP="00035CD6">
                          <w:pPr>
                            <w:pStyle w:val="Web"/>
                            <w:spacing w:before="0" w:beforeAutospacing="0" w:after="0" w:afterAutospacing="0" w:line="240" w:lineRule="exact"/>
                            <w:rPr>
                              <w:rFonts w:ascii="Times New Roman" w:hAnsi="Times New Roman" w:cs="Times New Roman"/>
                              <w:sz w:val="20"/>
                              <w:szCs w:val="20"/>
                              <w:lang w:val="en-GB"/>
                            </w:rPr>
                          </w:pPr>
                          <w:ins w:id="789" w:author="Finalized" w:date="2017-03-28T19:37:00Z">
                            <w:r w:rsidRPr="00F84207">
                              <w:rPr>
                                <w:rFonts w:ascii="Times New Roman" w:hAnsi="Times New Roman" w:cs="Times New Roman"/>
                                <w:sz w:val="20"/>
                                <w:szCs w:val="20"/>
                                <w:lang w:val="en-GB"/>
                              </w:rPr>
                              <w:t>Yes</w:t>
                            </w:r>
                          </w:ins>
                        </w:p>
                      </w:txbxContent>
                    </v:textbox>
                  </v:shape>
                  <v:shape id="テキスト ボックス 449" o:spid="_x0000_s1095" type="#_x0000_t202" style="position:absolute;left:39992;top:24850;width:2045;height:158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W6tMUA&#10;AADcAAAADwAAAGRycy9kb3ducmV2LnhtbESPT2sCMRTE74V+h/AK3mrWRfpnNYqtCFpP1aXnx+a5&#10;WZq8bDdx3X57Uyh4HGbmN8x8OTgreupC41nBZJyBIK68brhWUB43jy8gQkTWaD2Tgl8KsFzc382x&#10;0P7Cn9QfYi0ShEOBCkyMbSFlqAw5DGPfEifv5DuHMcmulrrDS4I7K/Mse5IOG04LBlt6N1R9H85O&#10;QVztJuXbT92/lvbD7oev9d7kR6VGD8NqBiLSEG/h//ZWK8inz/B3Jh0Bubg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pbq0xQAAANwAAAAPAAAAAAAAAAAAAAAAAJgCAABkcnMv&#10;ZG93bnJldi54bWxQSwUGAAAAAAQABAD1AAAAigMAAAAA&#10;" fillcolor="white [3212]" stroked="f" strokeweight=".5pt">
                    <v:textbox style="mso-fit-shape-to-text:t" inset="0,0,0,0">
                      <w:txbxContent>
                        <w:p w14:paraId="1D89943F" w14:textId="77777777" w:rsidR="00404A68" w:rsidRPr="00F84207" w:rsidRDefault="00404A68" w:rsidP="00035CD6">
                          <w:pPr>
                            <w:pStyle w:val="Web"/>
                            <w:spacing w:before="0" w:beforeAutospacing="0" w:after="0" w:afterAutospacing="0" w:line="240" w:lineRule="exact"/>
                            <w:rPr>
                              <w:rFonts w:ascii="Times New Roman" w:hAnsi="Times New Roman" w:cs="Times New Roman"/>
                              <w:sz w:val="20"/>
                              <w:szCs w:val="20"/>
                              <w:lang w:val="en-GB"/>
                            </w:rPr>
                          </w:pPr>
                          <w:ins w:id="790" w:author="Finalized" w:date="2017-03-28T19:37:00Z">
                            <w:r w:rsidRPr="00F84207">
                              <w:rPr>
                                <w:rFonts w:ascii="Times New Roman" w:hAnsi="Times New Roman" w:cs="Times New Roman"/>
                                <w:sz w:val="20"/>
                                <w:szCs w:val="20"/>
                                <w:lang w:val="en-GB"/>
                              </w:rPr>
                              <w:t>Yes</w:t>
                            </w:r>
                          </w:ins>
                        </w:p>
                      </w:txbxContent>
                    </v:textbox>
                  </v:shape>
                  <v:shape id="テキスト ボックス 449" o:spid="_x0000_s1096" type="#_x0000_t202" style="position:absolute;left:16330;top:19347;width:1619;height:15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ouxsIA&#10;AADcAAAADwAAAGRycy9kb3ducmV2LnhtbERPz2vCMBS+C/4P4Q12s6llDO2Moo7BNk9q8fxo3pqy&#10;5KU2We3+++Uw8Pjx/V5tRmfFQH1oPSuYZzkI4trrlhsF1flttgARIrJG65kU/FKAzXo6WWGp/Y2P&#10;NJxiI1IIhxIVmBi7UspQG3IYMt8RJ+7L9w5jgn0jdY+3FO6sLPL8WTpsOTUY7GhvqP4+/TgFcfsx&#10;r3bXZlhW9tMexsvrwRRnpR4fxu0LiEhjvIv/3e9aQfGU1qYz6QjI9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1Oi7GwgAAANwAAAAPAAAAAAAAAAAAAAAAAJgCAABkcnMvZG93&#10;bnJldi54bWxQSwUGAAAAAAQABAD1AAAAhwMAAAAA&#10;" fillcolor="white [3212]" stroked="f" strokeweight=".5pt">
                    <v:textbox style="mso-fit-shape-to-text:t" inset="0,0,0,0">
                      <w:txbxContent>
                        <w:p w14:paraId="057A6EC9" w14:textId="77777777" w:rsidR="00404A68" w:rsidRPr="00F84207" w:rsidRDefault="00404A68" w:rsidP="00035CD6">
                          <w:pPr>
                            <w:pStyle w:val="Web"/>
                            <w:spacing w:before="0" w:beforeAutospacing="0" w:after="0" w:afterAutospacing="0" w:line="240" w:lineRule="exact"/>
                            <w:rPr>
                              <w:rFonts w:ascii="Times New Roman" w:hAnsi="Times New Roman" w:cs="Times New Roman"/>
                              <w:sz w:val="20"/>
                              <w:szCs w:val="20"/>
                              <w:lang w:val="en-GB"/>
                            </w:rPr>
                          </w:pPr>
                          <w:ins w:id="791" w:author="Finalized" w:date="2017-03-28T19:42:00Z">
                            <w:r w:rsidRPr="00F84207">
                              <w:rPr>
                                <w:rFonts w:ascii="Times New Roman" w:hAnsi="Times New Roman" w:cs="Times New Roman"/>
                                <w:sz w:val="20"/>
                                <w:szCs w:val="20"/>
                                <w:lang w:val="en-GB"/>
                              </w:rPr>
                              <w:t>No</w:t>
                            </w:r>
                          </w:ins>
                        </w:p>
                      </w:txbxContent>
                    </v:textbox>
                  </v:shape>
                  <v:shape id="テキスト ボックス 449" o:spid="_x0000_s1097" type="#_x0000_t202" style="position:absolute;left:46110;top:19345;width:1619;height:15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W0HcIA&#10;AADcAAAADwAAAGRycy9kb3ducmV2LnhtbERPz2vCMBS+C/4P4Q12s6mFDe2Moo7BNk9q8fxo3pqy&#10;5KU2We3+++Uw8Pjx/V5tRmfFQH1oPSuYZzkI4trrlhsF1flttgARIrJG65kU/FKAzXo6WWGp/Y2P&#10;NJxiI1IIhxIVmBi7UspQG3IYMt8RJ+7L9w5jgn0jdY+3FO6sLPL8WTpsOTUY7GhvqP4+/TgFcfsx&#10;r3bXZlhW9tMexsvrwRRnpR4fxu0LiEhjvIv/3e9aQfGU5qcz6QjI9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lbQdwgAAANwAAAAPAAAAAAAAAAAAAAAAAJgCAABkcnMvZG93&#10;bnJldi54bWxQSwUGAAAAAAQABAD1AAAAhwMAAAAA&#10;" fillcolor="white [3212]" stroked="f" strokeweight=".5pt">
                    <v:textbox style="mso-fit-shape-to-text:t" inset="0,0,0,0">
                      <w:txbxContent>
                        <w:p w14:paraId="72E922A3" w14:textId="77777777" w:rsidR="00404A68" w:rsidRPr="00F84207" w:rsidRDefault="00404A68" w:rsidP="00035CD6">
                          <w:pPr>
                            <w:pStyle w:val="Web"/>
                            <w:spacing w:before="0" w:beforeAutospacing="0" w:after="0" w:afterAutospacing="0" w:line="240" w:lineRule="exact"/>
                            <w:rPr>
                              <w:rFonts w:ascii="Times New Roman" w:hAnsi="Times New Roman" w:cs="Times New Roman"/>
                              <w:sz w:val="20"/>
                              <w:szCs w:val="20"/>
                              <w:lang w:val="en-GB"/>
                            </w:rPr>
                          </w:pPr>
                          <w:ins w:id="792" w:author="Finalized" w:date="2017-03-28T19:42:00Z">
                            <w:r w:rsidRPr="00F84207">
                              <w:rPr>
                                <w:rFonts w:ascii="Times New Roman" w:hAnsi="Times New Roman" w:cs="Times New Roman"/>
                                <w:sz w:val="20"/>
                                <w:szCs w:val="20"/>
                                <w:lang w:val="en-GB"/>
                              </w:rPr>
                              <w:t>No</w:t>
                            </w:r>
                          </w:ins>
                        </w:p>
                      </w:txbxContent>
                    </v:textbox>
                  </v:shape>
                  <v:group id="グループ化 454" o:spid="_x0000_s1098" style="position:absolute;left:15772;top:10684;width:15319;height:5120" coordorigin="18069,10684" coordsize="15318,51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EoiEMbFAAAA3AAA&#10;AA8AAAAAAAAAAAAAAAAAqgIAAGRycy9kb3ducmV2LnhtbFBLBQYAAAAABAAEAPoAAACcAwAAAAA=&#10;">
                    <v:rect id="正方形/長方形 154" o:spid="_x0000_s1099" style="position:absolute;left:18069;top:10684;width:15319;height:51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FSdsQA&#10;AADcAAAADwAAAGRycy9kb3ducmV2LnhtbERPTWvCQBC9F/oflin0IrpRWpHoKqXFkkMpaOvB25gd&#10;s6nZ2ZCdavrvu4WCt3m8z1mset+oM3WxDmxgPMpAEZfB1lwZ+PxYD2egoiBbbAKTgR+KsFre3iww&#10;t+HCGzpvpVIphGOOBpxIm2sdS0ce4yi0xIk7hs6jJNhV2nZ4SeG+0ZMsm2qPNacGhy09OypP229v&#10;YF/0Un2NX+XthIPdoHCH8v3lYMz9Xf80ByXUy1X87y5smv/4AH/PpAv08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lBUnbEAAAA3AAAAA8AAAAAAAAAAAAAAAAAmAIAAGRycy9k&#10;b3ducmV2LnhtbFBLBQYAAAAABAAEAPUAAACJAwAAAAA=&#10;" filled="f" strokecolor="black [3213]" strokeweight="1pt">
                      <v:textbox>
                        <w:txbxContent>
                          <w:p w14:paraId="64DE0F50" w14:textId="36691F21" w:rsidR="00404A68" w:rsidRPr="00F84207" w:rsidRDefault="00404A68" w:rsidP="00035CD6">
                            <w:pPr>
                              <w:pStyle w:val="Web"/>
                              <w:spacing w:before="0" w:beforeAutospacing="0" w:after="0" w:afterAutospacing="0" w:line="240" w:lineRule="exact"/>
                              <w:jc w:val="center"/>
                              <w:rPr>
                                <w:rFonts w:ascii="Times New Roman" w:hAnsi="Times New Roman" w:cs="Times New Roman"/>
                                <w:sz w:val="20"/>
                                <w:szCs w:val="20"/>
                                <w:lang w:val="en-GB"/>
                              </w:rPr>
                            </w:pPr>
                          </w:p>
                        </w:txbxContent>
                      </v:textbox>
                    </v:rect>
                    <v:shape id="テキスト ボックス 452" o:spid="_x0000_s1100" type="#_x0000_t202" style="position:absolute;left:18648;top:11191;width:14178;height:417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wSKsUA&#10;AADcAAAADwAAAGRycy9kb3ducmV2LnhtbESP0WrCQBRE3wv9h+UWfKsbxZYS3YgI2liooPYDLtmb&#10;bEz2bshuY/z7bqHQx2FmzjCr9WhbMVDva8cKZtMEBHHhdM2Vgq/L7vkNhA/IGlvHpOBOHtbZ48MK&#10;U+1ufKLhHCoRIexTVGBC6FIpfWHIop+6jjh6pesthij7SuoebxFuWzlPkldpsea4YLCjraGiOX9b&#10;Bfu6nF2OQ1N1pjm87z/yz2t+DUpNnsbNEkSgMfyH/9q5VrB4mcPvmXgEZPY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BIqxQAAANwAAAAPAAAAAAAAAAAAAAAAAJgCAABkcnMv&#10;ZG93bnJldi54bWxQSwUGAAAAAAQABAD1AAAAigMAAAAA&#10;" filled="f" stroked="f" strokeweight=".5pt">
                      <v:textbox inset="0,0,0,0">
                        <w:txbxContent>
                          <w:p w14:paraId="79DC0AC7" w14:textId="7DDD9C30" w:rsidR="00404A68" w:rsidRPr="00F84207" w:rsidRDefault="00404A68" w:rsidP="002B3EB9">
                            <w:pPr>
                              <w:pStyle w:val="Web"/>
                              <w:spacing w:before="0" w:beforeAutospacing="0" w:after="0" w:afterAutospacing="0" w:line="240" w:lineRule="exact"/>
                              <w:jc w:val="center"/>
                              <w:rPr>
                                <w:rFonts w:ascii="Times New Roman" w:hAnsi="Times New Roman" w:cs="Times New Roman"/>
                                <w:sz w:val="20"/>
                                <w:szCs w:val="20"/>
                                <w:lang w:val="en-GB"/>
                              </w:rPr>
                            </w:pPr>
                            <w:ins w:id="793" w:author="Finalized" w:date="2017-05-22T18:04:00Z">
                              <w:r>
                                <w:rPr>
                                  <w:rFonts w:ascii="Times New Roman" w:hAnsi="Times New Roman" w:cs="Times New Roman" w:hint="eastAsia"/>
                                  <w:sz w:val="20"/>
                                  <w:szCs w:val="20"/>
                                  <w:lang w:val="en-GB"/>
                                </w:rPr>
                                <w:t>Test options</w:t>
                              </w:r>
                            </w:ins>
                          </w:p>
                        </w:txbxContent>
                      </v:textbox>
                    </v:shape>
                  </v:group>
                  <w10:anchorlock/>
                </v:group>
              </w:pict>
            </mc:Fallback>
          </mc:AlternateContent>
        </w:r>
      </w:ins>
    </w:p>
    <w:p w14:paraId="279FEFDF" w14:textId="62C60123" w:rsidR="00A62C96" w:rsidRDefault="00A62C96" w:rsidP="00634C01">
      <w:pPr>
        <w:pStyle w:val="SingleTxtG"/>
        <w:ind w:left="2268" w:hanging="1134"/>
        <w:rPr>
          <w:ins w:id="691" w:author="Finalized" w:date="2017-03-28T20:16:00Z"/>
          <w:szCs w:val="24"/>
          <w:lang w:eastAsia="ja-JP"/>
        </w:rPr>
      </w:pPr>
      <w:ins w:id="692" w:author="Finalized" w:date="2017-03-28T20:16:00Z">
        <w:r>
          <w:rPr>
            <w:rFonts w:hint="eastAsia"/>
            <w:szCs w:val="24"/>
            <w:lang w:eastAsia="ja-JP"/>
          </w:rPr>
          <w:t>6.</w:t>
        </w:r>
      </w:ins>
      <w:ins w:id="693" w:author="Finalized" w:date="2017-04-17T14:56:00Z">
        <w:r w:rsidR="002853B2">
          <w:rPr>
            <w:rFonts w:hint="eastAsia"/>
            <w:szCs w:val="24"/>
            <w:lang w:eastAsia="ja-JP"/>
          </w:rPr>
          <w:t>5</w:t>
        </w:r>
      </w:ins>
      <w:ins w:id="694" w:author="Finalized" w:date="2017-03-28T20:16:00Z">
        <w:r>
          <w:rPr>
            <w:rFonts w:hint="eastAsia"/>
            <w:szCs w:val="24"/>
            <w:lang w:eastAsia="ja-JP"/>
          </w:rPr>
          <w:t>.</w:t>
        </w:r>
        <w:r>
          <w:rPr>
            <w:rFonts w:hint="eastAsia"/>
            <w:szCs w:val="24"/>
            <w:lang w:eastAsia="ja-JP"/>
          </w:rPr>
          <w:tab/>
          <w:t>Test procedure for non-sealed fuel tank system</w:t>
        </w:r>
      </w:ins>
      <w:ins w:id="695" w:author="Finalized" w:date="2017-05-23T14:56:00Z">
        <w:r w:rsidR="00F633F5">
          <w:rPr>
            <w:rFonts w:hint="eastAsia"/>
            <w:szCs w:val="24"/>
            <w:lang w:eastAsia="ja-JP"/>
          </w:rPr>
          <w:t>s</w:t>
        </w:r>
      </w:ins>
    </w:p>
    <w:p w14:paraId="505C0F8A" w14:textId="72BA9C9C" w:rsidR="00A62C96" w:rsidRDefault="00A62C96" w:rsidP="00966D6A">
      <w:pPr>
        <w:keepNext/>
        <w:keepLines/>
        <w:spacing w:line="240" w:lineRule="auto"/>
        <w:ind w:left="1134"/>
        <w:outlineLvl w:val="0"/>
        <w:rPr>
          <w:ins w:id="696" w:author="Finalized" w:date="2017-03-28T20:17:00Z"/>
          <w:lang w:eastAsia="ja-JP"/>
        </w:rPr>
      </w:pPr>
      <w:ins w:id="697" w:author="Finalized" w:date="2017-03-28T20:17:00Z">
        <w:r>
          <w:t>Figure</w:t>
        </w:r>
        <w:r w:rsidRPr="00DD2DA8">
          <w:t xml:space="preserve"> </w:t>
        </w:r>
        <w:r>
          <w:t>A</w:t>
        </w:r>
        <w:r w:rsidRPr="00DD2DA8">
          <w:t>1</w:t>
        </w:r>
        <w:r>
          <w:t>/</w:t>
        </w:r>
        <w:r>
          <w:rPr>
            <w:rFonts w:hint="eastAsia"/>
            <w:lang w:eastAsia="ja-JP"/>
          </w:rPr>
          <w:t>5a</w:t>
        </w:r>
      </w:ins>
      <w:r w:rsidR="00DA3288">
        <w:rPr>
          <w:lang w:eastAsia="ja-JP"/>
        </w:rPr>
        <w:t xml:space="preserve">  </w:t>
      </w:r>
    </w:p>
    <w:p w14:paraId="6CE5A253" w14:textId="6A58011C" w:rsidR="00005129" w:rsidRDefault="009D256F" w:rsidP="00966D6A">
      <w:pPr>
        <w:ind w:left="1134"/>
        <w:rPr>
          <w:ins w:id="698" w:author="Finalized" w:date="2017-05-19T17:29:00Z"/>
          <w:b/>
          <w:lang w:eastAsia="ja-JP"/>
        </w:rPr>
      </w:pPr>
      <w:r>
        <w:rPr>
          <w:noProof/>
          <w:lang w:val="en-US"/>
        </w:rPr>
        <mc:AlternateContent>
          <mc:Choice Requires="wpc">
            <w:drawing>
              <wp:anchor distT="0" distB="0" distL="114300" distR="114300" simplePos="0" relativeHeight="251777024" behindDoc="0" locked="0" layoutInCell="1" allowOverlap="1" wp14:anchorId="710451C2" wp14:editId="0EF7946E">
                <wp:simplePos x="0" y="0"/>
                <wp:positionH relativeFrom="column">
                  <wp:posOffset>178435</wp:posOffset>
                </wp:positionH>
                <wp:positionV relativeFrom="paragraph">
                  <wp:posOffset>213360</wp:posOffset>
                </wp:positionV>
                <wp:extent cx="6178550" cy="6723380"/>
                <wp:effectExtent l="0" t="0" r="0" b="0"/>
                <wp:wrapTopAndBottom/>
                <wp:docPr id="321" name="キャンバス 321"/>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262" name="直線コネクタ 262"/>
                        <wps:cNvCnPr>
                          <a:stCxn id="214" idx="2"/>
                          <a:endCxn id="218" idx="0"/>
                        </wps:cNvCnPr>
                        <wps:spPr>
                          <a:xfrm flipH="1">
                            <a:off x="2944624" y="489579"/>
                            <a:ext cx="19446" cy="5804813"/>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14" name="正方形/長方形 214"/>
                        <wps:cNvSpPr/>
                        <wps:spPr>
                          <a:xfrm>
                            <a:off x="2321156" y="231664"/>
                            <a:ext cx="1285827" cy="257915"/>
                          </a:xfrm>
                          <a:prstGeom prst="rect">
                            <a:avLst/>
                          </a:prstGeom>
                        </wps:spPr>
                        <wps:style>
                          <a:lnRef idx="2">
                            <a:schemeClr val="dk1"/>
                          </a:lnRef>
                          <a:fillRef idx="1">
                            <a:schemeClr val="lt1"/>
                          </a:fillRef>
                          <a:effectRef idx="0">
                            <a:schemeClr val="dk1"/>
                          </a:effectRef>
                          <a:fontRef idx="minor">
                            <a:schemeClr val="dk1"/>
                          </a:fontRef>
                        </wps:style>
                        <wps:txbx>
                          <w:txbxContent>
                            <w:p w14:paraId="6000D365" w14:textId="77777777" w:rsidR="00404A68" w:rsidRPr="00194DF1" w:rsidRDefault="00404A68" w:rsidP="003B1178">
                              <w:pPr>
                                <w:pStyle w:val="NormalWeb"/>
                                <w:spacing w:before="0" w:beforeAutospacing="0" w:after="0" w:afterAutospacing="0" w:line="240" w:lineRule="exact"/>
                                <w:jc w:val="center"/>
                                <w:rPr>
                                  <w:ins w:id="699" w:author="Finalized" w:date="2017-06-02T04:55:00Z"/>
                                  <w:rFonts w:ascii="Times New Roman" w:hAnsi="Times New Roman" w:cs="Times New Roman"/>
                                </w:rPr>
                              </w:pPr>
                              <w:ins w:id="700" w:author="Finalized" w:date="2017-06-02T04:55:00Z">
                                <w:r w:rsidRPr="00194DF1">
                                  <w:rPr>
                                    <w:rFonts w:ascii="Times New Roman" w:eastAsia="MS Mincho" w:hAnsi="Times New Roman" w:cs="Times New Roman"/>
                                    <w:color w:val="000000"/>
                                    <w:kern w:val="24"/>
                                    <w:sz w:val="20"/>
                                    <w:szCs w:val="20"/>
                                    <w:lang w:val="en-GB"/>
                                  </w:rPr>
                                  <w:t>Start</w:t>
                                </w:r>
                              </w:ins>
                            </w:p>
                            <w:p w14:paraId="1ABAC46D" w14:textId="77777777" w:rsidR="00404A68" w:rsidRPr="00194DF1" w:rsidRDefault="00404A68" w:rsidP="003B1178">
                              <w:pPr>
                                <w:pStyle w:val="NormalWeb"/>
                                <w:spacing w:before="0" w:beforeAutospacing="0" w:after="0" w:afterAutospacing="0" w:line="240" w:lineRule="exact"/>
                                <w:jc w:val="center"/>
                                <w:rPr>
                                  <w:ins w:id="701" w:author="Finalized" w:date="2017-06-02T04:55:00Z"/>
                                  <w:rFonts w:ascii="Times New Roman" w:hAnsi="Times New Roman" w:cs="Times New Roman"/>
                                </w:rPr>
                              </w:pPr>
                            </w:p>
                            <w:p w14:paraId="5BB2CB76" w14:textId="77777777" w:rsidR="00404A68" w:rsidRPr="00194DF1" w:rsidRDefault="00404A68" w:rsidP="009D256F">
                              <w:pPr>
                                <w:pStyle w:val="NormalWeb"/>
                                <w:spacing w:before="0" w:beforeAutospacing="0" w:after="0" w:afterAutospacing="0" w:line="240" w:lineRule="exact"/>
                                <w:jc w:val="center"/>
                                <w:rPr>
                                  <w:rFonts w:ascii="Times New Roman" w:hAnsi="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15" name="正方形/長方形 215"/>
                        <wps:cNvSpPr/>
                        <wps:spPr>
                          <a:xfrm>
                            <a:off x="1764015" y="5363938"/>
                            <a:ext cx="2304374" cy="303180"/>
                          </a:xfrm>
                          <a:prstGeom prst="rect">
                            <a:avLst/>
                          </a:prstGeom>
                        </wps:spPr>
                        <wps:style>
                          <a:lnRef idx="2">
                            <a:schemeClr val="dk1"/>
                          </a:lnRef>
                          <a:fillRef idx="1">
                            <a:schemeClr val="lt1"/>
                          </a:fillRef>
                          <a:effectRef idx="0">
                            <a:schemeClr val="dk1"/>
                          </a:effectRef>
                          <a:fontRef idx="minor">
                            <a:schemeClr val="dk1"/>
                          </a:fontRef>
                        </wps:style>
                        <wps:txbx>
                          <w:txbxContent>
                            <w:p w14:paraId="75344588" w14:textId="77774124" w:rsidR="00404A68" w:rsidRPr="004126E6" w:rsidRDefault="00404A68" w:rsidP="00117AF9">
                              <w:pPr>
                                <w:pStyle w:val="NormalWeb"/>
                                <w:spacing w:before="0" w:beforeAutospacing="0" w:after="0" w:afterAutospacing="0" w:line="240" w:lineRule="exact"/>
                                <w:jc w:val="center"/>
                                <w:rPr>
                                  <w:rFonts w:ascii="Times New Roman" w:hAnsi="Times New Roman" w:cs="Times New Roman"/>
                                  <w:lang w:val="en-GB"/>
                                </w:rPr>
                              </w:pPr>
                              <w:ins w:id="702" w:author="Finalized" w:date="2017-06-02T04:58:00Z">
                                <w:r w:rsidRPr="00A15821">
                                  <w:rPr>
                                    <w:rFonts w:ascii="Times New Roman" w:eastAsia="MS Mincho" w:hAnsi="Times New Roman" w:cs="Times New Roman"/>
                                    <w:color w:val="000000"/>
                                    <w:kern w:val="24"/>
                                    <w:sz w:val="20"/>
                                    <w:szCs w:val="20"/>
                                    <w:lang w:val="en-GB"/>
                                  </w:rPr>
                                  <w:t>2</w:t>
                                </w:r>
                                <w:r w:rsidRPr="00527A9F">
                                  <w:rPr>
                                    <w:rFonts w:ascii="Times New Roman" w:eastAsia="MS Mincho" w:hAnsi="Times New Roman" w:cs="Times New Roman"/>
                                    <w:color w:val="000000"/>
                                    <w:kern w:val="24"/>
                                    <w:sz w:val="20"/>
                                    <w:szCs w:val="20"/>
                                    <w:vertAlign w:val="superscript"/>
                                    <w:lang w:val="en-GB"/>
                                  </w:rPr>
                                  <w:t>nd</w:t>
                                </w:r>
                                <w:r w:rsidRPr="00A15821">
                                  <w:rPr>
                                    <w:rFonts w:ascii="Times New Roman" w:eastAsia="MS Mincho" w:hAnsi="Times New Roman" w:cs="Times New Roman"/>
                                    <w:color w:val="000000"/>
                                    <w:kern w:val="24"/>
                                    <w:sz w:val="20"/>
                                    <w:szCs w:val="20"/>
                                    <w:lang w:val="en-GB"/>
                                  </w:rPr>
                                  <w:t xml:space="preserve"> day diurnal: M</w:t>
                                </w:r>
                                <w:r w:rsidRPr="00A15821">
                                  <w:rPr>
                                    <w:rFonts w:ascii="Times New Roman" w:eastAsia="MS Mincho" w:hAnsi="Times New Roman" w:cs="Times New Roman"/>
                                    <w:color w:val="000000"/>
                                    <w:kern w:val="24"/>
                                    <w:position w:val="-5"/>
                                    <w:sz w:val="20"/>
                                    <w:szCs w:val="20"/>
                                    <w:vertAlign w:val="subscript"/>
                                    <w:lang w:val="en-GB"/>
                                  </w:rPr>
                                  <w:t>D2</w:t>
                                </w:r>
                                <w:r w:rsidRPr="00A15821">
                                  <w:rPr>
                                    <w:rFonts w:ascii="Times New Roman" w:eastAsia="MS Mincho" w:hAnsi="Times New Roman" w:cs="Times New Roman"/>
                                    <w:color w:val="000000"/>
                                    <w:kern w:val="24"/>
                                    <w:sz w:val="20"/>
                                    <w:szCs w:val="20"/>
                                    <w:lang w:val="en-GB"/>
                                  </w:rPr>
                                  <w:t xml:space="preserve"> </w:t>
                                </w:r>
                                <w:r w:rsidRPr="00A15821">
                                  <w:rPr>
                                    <w:rFonts w:ascii="Times New Roman" w:eastAsia="MS Mincho" w:hAnsi="Times New Roman" w:cs="Times New Roman"/>
                                    <w:color w:val="000000"/>
                                    <w:kern w:val="24"/>
                                    <w:sz w:val="20"/>
                                    <w:szCs w:val="20"/>
                                    <w:vertAlign w:val="superscript"/>
                                    <w:lang w:val="en-GB"/>
                                  </w:rPr>
                                  <w:t>(</w:t>
                                </w:r>
                                <w:r>
                                  <w:rPr>
                                    <w:rFonts w:ascii="Times New Roman" w:eastAsia="MS Mincho" w:hAnsi="Times New Roman" w:cs="Times New Roman" w:hint="eastAsia"/>
                                    <w:color w:val="000000"/>
                                    <w:kern w:val="24"/>
                                    <w:sz w:val="20"/>
                                    <w:szCs w:val="20"/>
                                    <w:vertAlign w:val="superscript"/>
                                    <w:lang w:val="en-GB"/>
                                  </w:rPr>
                                  <w:t>8</w:t>
                                </w:r>
                                <w:r w:rsidRPr="00A15821">
                                  <w:rPr>
                                    <w:rFonts w:ascii="Times New Roman" w:eastAsia="MS Mincho" w:hAnsi="Times New Roman" w:cs="Times New Roman"/>
                                    <w:color w:val="000000"/>
                                    <w:kern w:val="24"/>
                                    <w:sz w:val="20"/>
                                    <w:szCs w:val="20"/>
                                    <w:vertAlign w:val="superscript"/>
                                    <w:lang w:val="en-GB"/>
                                  </w:rPr>
                                  <w:t>)</w:t>
                                </w:r>
                              </w:ins>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16" name="正方形/長方形 216"/>
                        <wps:cNvSpPr/>
                        <wps:spPr>
                          <a:xfrm>
                            <a:off x="1767146" y="5855986"/>
                            <a:ext cx="2304373" cy="266034"/>
                          </a:xfrm>
                          <a:prstGeom prst="rect">
                            <a:avLst/>
                          </a:prstGeom>
                        </wps:spPr>
                        <wps:style>
                          <a:lnRef idx="2">
                            <a:schemeClr val="dk1"/>
                          </a:lnRef>
                          <a:fillRef idx="1">
                            <a:schemeClr val="lt1"/>
                          </a:fillRef>
                          <a:effectRef idx="0">
                            <a:schemeClr val="dk1"/>
                          </a:effectRef>
                          <a:fontRef idx="minor">
                            <a:schemeClr val="dk1"/>
                          </a:fontRef>
                        </wps:style>
                        <wps:txbx>
                          <w:txbxContent>
                            <w:p w14:paraId="715C602C" w14:textId="3FCF04AC" w:rsidR="00404A68" w:rsidRPr="00194DF1" w:rsidRDefault="00404A68" w:rsidP="00117AF9">
                              <w:pPr>
                                <w:pStyle w:val="NormalWeb"/>
                                <w:spacing w:before="0" w:beforeAutospacing="0" w:after="0" w:afterAutospacing="0" w:line="240" w:lineRule="exact"/>
                                <w:jc w:val="center"/>
                                <w:rPr>
                                  <w:rFonts w:ascii="Times New Roman" w:hAnsi="Times New Roman" w:cs="Times New Roman"/>
                                </w:rPr>
                              </w:pPr>
                              <w:ins w:id="703" w:author="Finalized" w:date="2017-06-02T04:59:00Z">
                                <w:r w:rsidRPr="00194DF1">
                                  <w:rPr>
                                    <w:rFonts w:ascii="Times New Roman" w:eastAsia="MS Mincho" w:hAnsi="Times New Roman" w:cs="Times New Roman"/>
                                    <w:color w:val="000000"/>
                                    <w:kern w:val="24"/>
                                    <w:sz w:val="20"/>
                                    <w:szCs w:val="20"/>
                                  </w:rPr>
                                  <w:t>Calculation</w:t>
                                </w:r>
                                <w:r>
                                  <w:rPr>
                                    <w:rFonts w:ascii="Times New Roman" w:eastAsia="MS Mincho" w:hAnsi="Times New Roman" w:cs="Times New Roman" w:hint="eastAsia"/>
                                    <w:color w:val="000000"/>
                                    <w:kern w:val="24"/>
                                    <w:sz w:val="20"/>
                                    <w:szCs w:val="20"/>
                                  </w:rPr>
                                  <w:t>s</w:t>
                                </w:r>
                              </w:ins>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18" name="正方形/長方形 218"/>
                        <wps:cNvSpPr/>
                        <wps:spPr>
                          <a:xfrm>
                            <a:off x="2301710" y="6294392"/>
                            <a:ext cx="1285827" cy="257915"/>
                          </a:xfrm>
                          <a:prstGeom prst="rect">
                            <a:avLst/>
                          </a:prstGeom>
                        </wps:spPr>
                        <wps:style>
                          <a:lnRef idx="2">
                            <a:schemeClr val="dk1"/>
                          </a:lnRef>
                          <a:fillRef idx="1">
                            <a:schemeClr val="lt1"/>
                          </a:fillRef>
                          <a:effectRef idx="0">
                            <a:schemeClr val="dk1"/>
                          </a:effectRef>
                          <a:fontRef idx="minor">
                            <a:schemeClr val="dk1"/>
                          </a:fontRef>
                        </wps:style>
                        <wps:txbx>
                          <w:txbxContent>
                            <w:p w14:paraId="7FE27C3B" w14:textId="476ED96C" w:rsidR="00404A68" w:rsidRPr="00194DF1" w:rsidRDefault="00404A68" w:rsidP="00117AF9">
                              <w:pPr>
                                <w:pStyle w:val="NormalWeb"/>
                                <w:spacing w:before="0" w:beforeAutospacing="0" w:after="0" w:afterAutospacing="0" w:line="240" w:lineRule="exact"/>
                                <w:jc w:val="center"/>
                                <w:rPr>
                                  <w:rFonts w:ascii="Times New Roman" w:hAnsi="Times New Roman" w:cs="Times New Roman"/>
                                </w:rPr>
                              </w:pPr>
                              <w:ins w:id="704" w:author="Finalized" w:date="2017-06-02T04:59:00Z">
                                <w:r w:rsidRPr="00194DF1">
                                  <w:rPr>
                                    <w:rFonts w:ascii="Times New Roman" w:eastAsia="MS Mincho" w:hAnsi="Times New Roman" w:cs="Times New Roman"/>
                                    <w:color w:val="000000"/>
                                    <w:kern w:val="24"/>
                                    <w:sz w:val="20"/>
                                    <w:szCs w:val="20"/>
                                    <w:lang w:val="en-GB"/>
                                  </w:rPr>
                                  <w:t>End</w:t>
                                </w:r>
                              </w:ins>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21" name="テキスト ボックス 21"/>
                        <wps:cNvSpPr txBox="1"/>
                        <wps:spPr>
                          <a:xfrm>
                            <a:off x="2974703" y="1540377"/>
                            <a:ext cx="740410" cy="237490"/>
                          </a:xfrm>
                          <a:prstGeom prst="rect">
                            <a:avLst/>
                          </a:prstGeom>
                          <a:noFill/>
                        </wps:spPr>
                        <wps:txbx>
                          <w:txbxContent>
                            <w:p w14:paraId="500D909A" w14:textId="09A776C7" w:rsidR="00404A68" w:rsidRPr="00194DF1" w:rsidRDefault="00404A68" w:rsidP="009D256F">
                              <w:pPr>
                                <w:pStyle w:val="NormalWeb"/>
                                <w:spacing w:before="0" w:beforeAutospacing="0" w:after="0" w:afterAutospacing="0"/>
                                <w:rPr>
                                  <w:rFonts w:ascii="Times New Roman" w:hAnsi="Times New Roman" w:cs="Times New Roman"/>
                                </w:rPr>
                              </w:pPr>
                              <w:ins w:id="705" w:author="Finalized" w:date="2017-06-02T04:56:00Z">
                                <w:r w:rsidRPr="00194DF1">
                                  <w:rPr>
                                    <w:rFonts w:ascii="Times New Roman" w:hAnsi="Times New Roman" w:cs="Times New Roman"/>
                                    <w:color w:val="000000"/>
                                    <w:kern w:val="24"/>
                                    <w:sz w:val="20"/>
                                    <w:szCs w:val="20"/>
                                  </w:rPr>
                                  <w:t>Max 5 min</w:t>
                                </w:r>
                              </w:ins>
                            </w:p>
                          </w:txbxContent>
                        </wps:txbx>
                        <wps:bodyPr wrap="none" rtlCol="0">
                          <a:spAutoFit/>
                        </wps:bodyPr>
                      </wps:wsp>
                      <wps:wsp>
                        <wps:cNvPr id="223" name="Rectangle 2"/>
                        <wps:cNvSpPr/>
                        <wps:spPr>
                          <a:xfrm>
                            <a:off x="4160036" y="400210"/>
                            <a:ext cx="1889760" cy="4618355"/>
                          </a:xfrm>
                          <a:prstGeom prst="rect">
                            <a:avLst/>
                          </a:prstGeom>
                        </wps:spPr>
                        <wps:txbx>
                          <w:txbxContent>
                            <w:p w14:paraId="057D69B7" w14:textId="77777777" w:rsidR="00404A68" w:rsidRPr="00FC049D" w:rsidRDefault="00404A68" w:rsidP="003B1178">
                              <w:pPr>
                                <w:pStyle w:val="NormalWeb"/>
                                <w:spacing w:before="0" w:beforeAutospacing="0" w:after="0" w:afterAutospacing="0"/>
                                <w:jc w:val="left"/>
                                <w:rPr>
                                  <w:ins w:id="706" w:author="Finalized" w:date="2017-06-02T04:54:00Z"/>
                                  <w:rFonts w:ascii="Times New Roman" w:hAnsi="Times New Roman" w:cs="Times New Roman"/>
                                  <w:sz w:val="20"/>
                                  <w:szCs w:val="20"/>
                                </w:rPr>
                              </w:pPr>
                              <w:ins w:id="707" w:author="Finalized" w:date="2017-06-02T04:54:00Z">
                                <w:r w:rsidRPr="00FC049D">
                                  <w:rPr>
                                    <w:rFonts w:ascii="Times New Roman" w:hAnsi="Times New Roman" w:cs="Times New Roman"/>
                                    <w:color w:val="000000"/>
                                    <w:kern w:val="24"/>
                                    <w:sz w:val="20"/>
                                    <w:szCs w:val="20"/>
                                  </w:rPr>
                                  <w:t>(1) Fuel temp. 18 °C ±</w:t>
                                </w:r>
                                <w:r w:rsidRPr="00FC049D">
                                  <w:rPr>
                                    <w:rFonts w:ascii="Times New Roman" w:hAnsi="Times New Roman" w:cs="Times New Roman" w:hint="eastAsia"/>
                                    <w:color w:val="000000"/>
                                    <w:kern w:val="24"/>
                                    <w:sz w:val="20"/>
                                    <w:szCs w:val="20"/>
                                  </w:rPr>
                                  <w:t>2</w:t>
                                </w:r>
                                <w:r w:rsidRPr="00FC049D">
                                  <w:rPr>
                                    <w:rFonts w:ascii="Times New Roman" w:hAnsi="Times New Roman" w:cs="Times New Roman"/>
                                    <w:color w:val="000000"/>
                                    <w:kern w:val="24"/>
                                    <w:sz w:val="20"/>
                                    <w:szCs w:val="20"/>
                                  </w:rPr>
                                  <w:t xml:space="preserve"> °C</w:t>
                                </w:r>
                              </w:ins>
                            </w:p>
                            <w:p w14:paraId="374D4CAD" w14:textId="77777777" w:rsidR="00404A68" w:rsidRPr="00FC049D" w:rsidRDefault="00404A68" w:rsidP="003B1178">
                              <w:pPr>
                                <w:pStyle w:val="NormalWeb"/>
                                <w:spacing w:before="0" w:beforeAutospacing="0" w:after="0" w:afterAutospacing="0"/>
                                <w:jc w:val="left"/>
                                <w:rPr>
                                  <w:ins w:id="708" w:author="Finalized" w:date="2017-06-02T04:54:00Z"/>
                                  <w:rFonts w:ascii="Times New Roman" w:hAnsi="Times New Roman" w:cs="Times New Roman"/>
                                  <w:color w:val="000000"/>
                                  <w:kern w:val="24"/>
                                  <w:sz w:val="20"/>
                                  <w:szCs w:val="20"/>
                                </w:rPr>
                              </w:pPr>
                              <w:ins w:id="709" w:author="Finalized" w:date="2017-06-02T04:54:00Z">
                                <w:r w:rsidRPr="00FC049D">
                                  <w:rPr>
                                    <w:rFonts w:ascii="Times New Roman" w:hAnsi="Times New Roman" w:cs="Times New Roman"/>
                                    <w:color w:val="000000"/>
                                    <w:kern w:val="24"/>
                                    <w:sz w:val="20"/>
                                    <w:szCs w:val="20"/>
                                  </w:rPr>
                                  <w:t>40 per cent ±2 per cent of nominal tank capacity</w:t>
                                </w:r>
                              </w:ins>
                            </w:p>
                            <w:p w14:paraId="2B834F5B" w14:textId="77777777" w:rsidR="00404A68" w:rsidRPr="00FC049D" w:rsidRDefault="00404A68" w:rsidP="003B1178">
                              <w:pPr>
                                <w:pStyle w:val="NormalWeb"/>
                                <w:spacing w:before="0" w:beforeAutospacing="0" w:after="0" w:afterAutospacing="0"/>
                                <w:jc w:val="left"/>
                                <w:rPr>
                                  <w:ins w:id="710" w:author="Finalized" w:date="2017-06-02T04:54:00Z"/>
                                  <w:rFonts w:ascii="Times New Roman" w:hAnsi="Times New Roman" w:cs="Times New Roman"/>
                                  <w:color w:val="000000"/>
                                  <w:kern w:val="24"/>
                                  <w:sz w:val="20"/>
                                  <w:szCs w:val="20"/>
                                </w:rPr>
                              </w:pPr>
                            </w:p>
                            <w:p w14:paraId="67882CF9" w14:textId="77777777" w:rsidR="00404A68" w:rsidRPr="00FC049D" w:rsidRDefault="00404A68" w:rsidP="003B1178">
                              <w:pPr>
                                <w:pStyle w:val="NormalWeb"/>
                                <w:spacing w:before="0" w:beforeAutospacing="0" w:after="0" w:afterAutospacing="0"/>
                                <w:jc w:val="left"/>
                                <w:rPr>
                                  <w:ins w:id="711" w:author="Finalized" w:date="2017-06-02T04:54:00Z"/>
                                  <w:rFonts w:ascii="Times New Roman" w:hAnsi="Times New Roman" w:cs="Times New Roman"/>
                                  <w:sz w:val="20"/>
                                  <w:szCs w:val="20"/>
                                </w:rPr>
                              </w:pPr>
                              <w:ins w:id="712" w:author="Finalized" w:date="2017-06-02T04:54:00Z">
                                <w:r w:rsidRPr="00FC049D">
                                  <w:rPr>
                                    <w:rFonts w:ascii="Times New Roman" w:hAnsi="Times New Roman" w:cs="Times New Roman"/>
                                    <w:color w:val="000000"/>
                                    <w:kern w:val="24"/>
                                    <w:sz w:val="20"/>
                                    <w:szCs w:val="20"/>
                                  </w:rPr>
                                  <w:t>(2) Low–Medium–High– Medium phase for Class 2 and 3 vehicles.</w:t>
                                </w:r>
                              </w:ins>
                            </w:p>
                            <w:p w14:paraId="6E324145" w14:textId="77777777" w:rsidR="00404A68" w:rsidRPr="00FC049D" w:rsidRDefault="00404A68" w:rsidP="003B1178">
                              <w:pPr>
                                <w:pStyle w:val="NormalWeb"/>
                                <w:spacing w:before="0" w:beforeAutospacing="0" w:after="0" w:afterAutospacing="0"/>
                                <w:jc w:val="left"/>
                                <w:rPr>
                                  <w:ins w:id="713" w:author="Finalized" w:date="2017-06-02T04:54:00Z"/>
                                  <w:rFonts w:ascii="Times New Roman" w:hAnsi="Times New Roman" w:cs="Times New Roman"/>
                                  <w:sz w:val="20"/>
                                  <w:szCs w:val="20"/>
                                </w:rPr>
                              </w:pPr>
                              <w:ins w:id="714" w:author="Finalized" w:date="2017-06-02T04:54:00Z">
                                <w:r w:rsidRPr="00FC049D">
                                  <w:rPr>
                                    <w:rFonts w:ascii="Times New Roman" w:hAnsi="Times New Roman" w:cs="Times New Roman"/>
                                    <w:color w:val="000000"/>
                                    <w:kern w:val="24"/>
                                    <w:sz w:val="20"/>
                                    <w:szCs w:val="20"/>
                                  </w:rPr>
                                  <w:t xml:space="preserve">Two times of Low–Medium– Low phase for Class 1 vehicles. </w:t>
                                </w:r>
                              </w:ins>
                            </w:p>
                            <w:p w14:paraId="18FED4BA" w14:textId="77777777" w:rsidR="00404A68" w:rsidRPr="00FC049D" w:rsidRDefault="00404A68" w:rsidP="003B1178">
                              <w:pPr>
                                <w:pStyle w:val="NormalWeb"/>
                                <w:spacing w:before="0" w:beforeAutospacing="0" w:after="0" w:afterAutospacing="0"/>
                                <w:jc w:val="left"/>
                                <w:rPr>
                                  <w:ins w:id="715" w:author="Finalized" w:date="2017-06-02T04:54:00Z"/>
                                  <w:rFonts w:ascii="Times New Roman" w:hAnsi="Times New Roman" w:cs="Times New Roman"/>
                                  <w:color w:val="000000"/>
                                  <w:kern w:val="24"/>
                                  <w:sz w:val="20"/>
                                  <w:szCs w:val="20"/>
                                </w:rPr>
                              </w:pPr>
                              <w:ins w:id="716" w:author="Finalized" w:date="2017-06-02T04:54:00Z">
                                <w:r w:rsidRPr="00FC049D">
                                  <w:rPr>
                                    <w:rFonts w:ascii="Times New Roman" w:hAnsi="Times New Roman" w:cs="Times New Roman"/>
                                    <w:color w:val="000000"/>
                                    <w:kern w:val="24"/>
                                    <w:sz w:val="20"/>
                                    <w:szCs w:val="20"/>
                                  </w:rPr>
                                  <w:t xml:space="preserve">Start </w:t>
                                </w:r>
                                <w:proofErr w:type="gramStart"/>
                                <w:r w:rsidRPr="00FC049D">
                                  <w:rPr>
                                    <w:rFonts w:ascii="Times New Roman" w:hAnsi="Times New Roman" w:cs="Times New Roman"/>
                                    <w:color w:val="000000"/>
                                    <w:kern w:val="24"/>
                                    <w:sz w:val="20"/>
                                    <w:szCs w:val="20"/>
                                  </w:rPr>
                                  <w:t>temp</w:t>
                                </w:r>
                                <w:proofErr w:type="gramEnd"/>
                                <w:r w:rsidRPr="00FC049D">
                                  <w:rPr>
                                    <w:rFonts w:ascii="Times New Roman" w:hAnsi="Times New Roman" w:cs="Times New Roman"/>
                                    <w:color w:val="000000"/>
                                    <w:kern w:val="24"/>
                                    <w:sz w:val="20"/>
                                    <w:szCs w:val="20"/>
                                  </w:rPr>
                                  <w:t>. = 23 °C ±</w:t>
                                </w:r>
                                <w:r w:rsidRPr="00FC049D">
                                  <w:rPr>
                                    <w:rFonts w:ascii="Times New Roman" w:hAnsi="Times New Roman" w:cs="Times New Roman" w:hint="eastAsia"/>
                                    <w:color w:val="000000"/>
                                    <w:kern w:val="24"/>
                                    <w:sz w:val="20"/>
                                    <w:szCs w:val="20"/>
                                  </w:rPr>
                                  <w:t>3</w:t>
                                </w:r>
                                <w:r w:rsidRPr="00FC049D">
                                  <w:rPr>
                                    <w:rFonts w:ascii="Times New Roman" w:hAnsi="Times New Roman" w:cs="Times New Roman"/>
                                    <w:color w:val="000000"/>
                                    <w:kern w:val="24"/>
                                    <w:sz w:val="20"/>
                                    <w:szCs w:val="20"/>
                                  </w:rPr>
                                  <w:t xml:space="preserve"> °C</w:t>
                                </w:r>
                              </w:ins>
                            </w:p>
                            <w:p w14:paraId="0333A330" w14:textId="77777777" w:rsidR="00404A68" w:rsidRPr="00FC049D" w:rsidRDefault="00404A68" w:rsidP="003B1178">
                              <w:pPr>
                                <w:pStyle w:val="NormalWeb"/>
                                <w:spacing w:before="0" w:beforeAutospacing="0" w:after="0" w:afterAutospacing="0"/>
                                <w:jc w:val="left"/>
                                <w:rPr>
                                  <w:ins w:id="717" w:author="Finalized" w:date="2017-06-02T04:54:00Z"/>
                                  <w:rFonts w:ascii="Times New Roman" w:hAnsi="Times New Roman" w:cs="Times New Roman"/>
                                  <w:color w:val="000000"/>
                                  <w:kern w:val="24"/>
                                  <w:sz w:val="20"/>
                                  <w:szCs w:val="20"/>
                                </w:rPr>
                              </w:pPr>
                            </w:p>
                            <w:p w14:paraId="6F082414" w14:textId="77777777" w:rsidR="00404A68" w:rsidRPr="00FC049D" w:rsidRDefault="00404A68" w:rsidP="003B1178">
                              <w:pPr>
                                <w:pStyle w:val="NormalWeb"/>
                                <w:spacing w:before="0" w:beforeAutospacing="0" w:after="0" w:afterAutospacing="0"/>
                                <w:jc w:val="left"/>
                                <w:rPr>
                                  <w:ins w:id="718" w:author="Finalized" w:date="2017-06-02T04:54:00Z"/>
                                  <w:rFonts w:ascii="Times New Roman" w:hAnsi="Times New Roman" w:cs="Times New Roman"/>
                                  <w:color w:val="000000"/>
                                  <w:kern w:val="24"/>
                                  <w:sz w:val="20"/>
                                  <w:szCs w:val="20"/>
                                </w:rPr>
                              </w:pPr>
                              <w:ins w:id="719" w:author="Finalized" w:date="2017-06-02T04:54:00Z">
                                <w:r w:rsidRPr="00FC049D">
                                  <w:rPr>
                                    <w:rFonts w:ascii="Times New Roman" w:hAnsi="Times New Roman" w:cs="Times New Roman"/>
                                    <w:color w:val="000000"/>
                                    <w:kern w:val="24"/>
                                    <w:sz w:val="20"/>
                                    <w:szCs w:val="20"/>
                                  </w:rPr>
                                  <w:t>(3) Soak at 23 °C ±</w:t>
                                </w:r>
                                <w:r w:rsidRPr="00FC049D">
                                  <w:rPr>
                                    <w:rFonts w:ascii="Times New Roman" w:hAnsi="Times New Roman" w:cs="Times New Roman" w:hint="eastAsia"/>
                                    <w:color w:val="000000"/>
                                    <w:kern w:val="24"/>
                                    <w:sz w:val="20"/>
                                    <w:szCs w:val="20"/>
                                  </w:rPr>
                                  <w:t>3</w:t>
                                </w:r>
                                <w:r w:rsidRPr="00FC049D">
                                  <w:rPr>
                                    <w:rFonts w:ascii="Times New Roman" w:hAnsi="Times New Roman" w:cs="Times New Roman"/>
                                    <w:color w:val="000000"/>
                                    <w:kern w:val="24"/>
                                    <w:sz w:val="20"/>
                                    <w:szCs w:val="20"/>
                                  </w:rPr>
                                  <w:t xml:space="preserve"> °C</w:t>
                                </w:r>
                              </w:ins>
                            </w:p>
                            <w:p w14:paraId="265D0396" w14:textId="77777777" w:rsidR="00404A68" w:rsidRPr="00FC049D" w:rsidRDefault="00404A68" w:rsidP="003B1178">
                              <w:pPr>
                                <w:pStyle w:val="NormalWeb"/>
                                <w:spacing w:before="0" w:beforeAutospacing="0" w:after="0" w:afterAutospacing="0"/>
                                <w:jc w:val="left"/>
                                <w:rPr>
                                  <w:ins w:id="720" w:author="Finalized" w:date="2017-06-02T04:54:00Z"/>
                                  <w:rFonts w:ascii="Times New Roman" w:hAnsi="Times New Roman" w:cs="Times New Roman"/>
                                  <w:color w:val="000000"/>
                                  <w:kern w:val="24"/>
                                  <w:sz w:val="20"/>
                                  <w:szCs w:val="20"/>
                                </w:rPr>
                              </w:pPr>
                            </w:p>
                            <w:p w14:paraId="595F66AF" w14:textId="77777777" w:rsidR="00404A68" w:rsidRPr="00FC049D" w:rsidRDefault="00404A68" w:rsidP="003B1178">
                              <w:pPr>
                                <w:pStyle w:val="NormalWeb"/>
                                <w:spacing w:before="0" w:beforeAutospacing="0" w:after="0" w:afterAutospacing="0"/>
                                <w:jc w:val="left"/>
                                <w:rPr>
                                  <w:ins w:id="721" w:author="Finalized" w:date="2017-06-02T04:54:00Z"/>
                                  <w:rFonts w:ascii="Times New Roman" w:hAnsi="Times New Roman" w:cs="Times New Roman"/>
                                  <w:sz w:val="20"/>
                                  <w:szCs w:val="20"/>
                                </w:rPr>
                              </w:pPr>
                              <w:ins w:id="722" w:author="Finalized" w:date="2017-06-02T04:54:00Z">
                                <w:r w:rsidRPr="00FC049D">
                                  <w:rPr>
                                    <w:rFonts w:ascii="Times New Roman" w:hAnsi="Times New Roman" w:cs="Times New Roman" w:hint="eastAsia"/>
                                    <w:color w:val="000000"/>
                                    <w:kern w:val="24"/>
                                    <w:sz w:val="20"/>
                                    <w:szCs w:val="20"/>
                                  </w:rPr>
                                  <w:t xml:space="preserve">(4) </w:t>
                                </w:r>
                                <w:proofErr w:type="gramStart"/>
                                <w:r w:rsidRPr="00FC049D">
                                  <w:rPr>
                                    <w:rFonts w:ascii="Times New Roman" w:hAnsi="Times New Roman" w:cs="Times New Roman"/>
                                    <w:color w:val="000000"/>
                                    <w:kern w:val="24"/>
                                    <w:sz w:val="20"/>
                                    <w:szCs w:val="20"/>
                                  </w:rPr>
                                  <w:t>for</w:t>
                                </w:r>
                                <w:proofErr w:type="gramEnd"/>
                                <w:r w:rsidRPr="00FC049D">
                                  <w:rPr>
                                    <w:rFonts w:ascii="Times New Roman" w:hAnsi="Times New Roman" w:cs="Times New Roman"/>
                                    <w:color w:val="000000"/>
                                    <w:kern w:val="24"/>
                                    <w:sz w:val="20"/>
                                    <w:szCs w:val="20"/>
                                  </w:rPr>
                                  <w:t xml:space="preserve"> OVC-HEV only</w:t>
                                </w:r>
                              </w:ins>
                            </w:p>
                            <w:p w14:paraId="3BF33592" w14:textId="77777777" w:rsidR="00404A68" w:rsidRPr="00FC049D" w:rsidRDefault="00404A68" w:rsidP="003B1178">
                              <w:pPr>
                                <w:pStyle w:val="NormalWeb"/>
                                <w:spacing w:before="0" w:beforeAutospacing="0" w:after="0" w:afterAutospacing="0"/>
                                <w:jc w:val="left"/>
                                <w:rPr>
                                  <w:ins w:id="723" w:author="Finalized" w:date="2017-06-02T04:54:00Z"/>
                                  <w:rFonts w:ascii="Times New Roman" w:hAnsi="Times New Roman" w:cs="Times New Roman"/>
                                  <w:sz w:val="20"/>
                                  <w:szCs w:val="20"/>
                                </w:rPr>
                              </w:pPr>
                            </w:p>
                            <w:p w14:paraId="7C5AEE63" w14:textId="67F970F0" w:rsidR="00404A68" w:rsidRPr="00FC049D" w:rsidRDefault="00404A68" w:rsidP="003B1178">
                              <w:pPr>
                                <w:pStyle w:val="NormalWeb"/>
                                <w:spacing w:before="0" w:beforeAutospacing="0" w:after="0" w:afterAutospacing="0"/>
                                <w:jc w:val="left"/>
                                <w:rPr>
                                  <w:ins w:id="724" w:author="Finalized" w:date="2017-06-02T04:54:00Z"/>
                                  <w:rFonts w:ascii="Times New Roman" w:hAnsi="Times New Roman" w:cs="Times New Roman"/>
                                  <w:color w:val="000000"/>
                                  <w:kern w:val="24"/>
                                  <w:sz w:val="20"/>
                                  <w:szCs w:val="20"/>
                                </w:rPr>
                              </w:pPr>
                              <w:ins w:id="725" w:author="Finalized" w:date="2017-06-02T04:54:00Z">
                                <w:r w:rsidRPr="00FC049D">
                                  <w:rPr>
                                    <w:rFonts w:ascii="Times New Roman" w:hAnsi="Times New Roman" w:cs="Times New Roman"/>
                                    <w:color w:val="000000"/>
                                    <w:kern w:val="24"/>
                                    <w:sz w:val="20"/>
                                    <w:szCs w:val="20"/>
                                  </w:rPr>
                                  <w:t>(</w:t>
                                </w:r>
                                <w:r>
                                  <w:rPr>
                                    <w:rFonts w:ascii="Times New Roman" w:hAnsi="Times New Roman" w:cs="Times New Roman" w:hint="eastAsia"/>
                                    <w:color w:val="000000"/>
                                    <w:kern w:val="24"/>
                                    <w:sz w:val="20"/>
                                    <w:szCs w:val="20"/>
                                  </w:rPr>
                                  <w:t>5</w:t>
                                </w:r>
                                <w:r w:rsidRPr="00FC049D">
                                  <w:rPr>
                                    <w:rFonts w:ascii="Times New Roman" w:hAnsi="Times New Roman" w:cs="Times New Roman"/>
                                    <w:color w:val="000000"/>
                                    <w:kern w:val="24"/>
                                    <w:sz w:val="20"/>
                                    <w:szCs w:val="20"/>
                                  </w:rPr>
                                  <w:t xml:space="preserve">) Within 7 minutes of the end of the test drive and within 2 minutes of the engine being switched off. </w:t>
                                </w:r>
                              </w:ins>
                            </w:p>
                            <w:p w14:paraId="47784FB0" w14:textId="77777777" w:rsidR="00404A68" w:rsidRPr="00FC049D" w:rsidRDefault="00404A68" w:rsidP="003B1178">
                              <w:pPr>
                                <w:pStyle w:val="NormalWeb"/>
                                <w:spacing w:before="0" w:beforeAutospacing="0" w:after="0" w:afterAutospacing="0"/>
                                <w:jc w:val="left"/>
                                <w:rPr>
                                  <w:ins w:id="726" w:author="Finalized" w:date="2017-06-02T04:54:00Z"/>
                                  <w:rFonts w:ascii="Times New Roman" w:hAnsi="Times New Roman" w:cs="Times New Roman"/>
                                  <w:color w:val="000000"/>
                                  <w:kern w:val="24"/>
                                  <w:sz w:val="20"/>
                                  <w:szCs w:val="20"/>
                                </w:rPr>
                              </w:pPr>
                            </w:p>
                            <w:p w14:paraId="6D95F936" w14:textId="5F0BEFC0" w:rsidR="00404A68" w:rsidRPr="00FC049D" w:rsidRDefault="00404A68" w:rsidP="003B1178">
                              <w:pPr>
                                <w:pStyle w:val="NormalWeb"/>
                                <w:spacing w:before="0" w:beforeAutospacing="0" w:after="0" w:afterAutospacing="0"/>
                                <w:jc w:val="left"/>
                                <w:rPr>
                                  <w:ins w:id="727" w:author="Finalized" w:date="2017-06-02T04:54:00Z"/>
                                  <w:rFonts w:ascii="Times New Roman" w:hAnsi="Times New Roman" w:cs="Times New Roman"/>
                                  <w:sz w:val="20"/>
                                  <w:szCs w:val="20"/>
                                  <w:lang w:val="fr-CH"/>
                                </w:rPr>
                              </w:pPr>
                              <w:ins w:id="728" w:author="Finalized" w:date="2017-06-02T04:54:00Z">
                                <w:r w:rsidRPr="00FC049D">
                                  <w:rPr>
                                    <w:rFonts w:ascii="Times New Roman" w:hAnsi="Times New Roman" w:cs="Times New Roman"/>
                                    <w:color w:val="000000"/>
                                    <w:kern w:val="24"/>
                                    <w:sz w:val="20"/>
                                    <w:szCs w:val="20"/>
                                    <w:lang w:val="fr-CH"/>
                                  </w:rPr>
                                  <w:t>(</w:t>
                                </w:r>
                                <w:r>
                                  <w:rPr>
                                    <w:rFonts w:ascii="Times New Roman" w:hAnsi="Times New Roman" w:cs="Times New Roman" w:hint="eastAsia"/>
                                    <w:color w:val="000000"/>
                                    <w:kern w:val="24"/>
                                    <w:sz w:val="20"/>
                                    <w:szCs w:val="20"/>
                                    <w:lang w:val="fr-CH"/>
                                  </w:rPr>
                                  <w:t>6</w:t>
                                </w:r>
                                <w:r w:rsidRPr="00FC049D">
                                  <w:rPr>
                                    <w:rFonts w:ascii="Times New Roman" w:hAnsi="Times New Roman" w:cs="Times New Roman"/>
                                    <w:color w:val="000000"/>
                                    <w:kern w:val="24"/>
                                    <w:sz w:val="20"/>
                                    <w:szCs w:val="20"/>
                                    <w:lang w:val="fr-CH"/>
                                  </w:rPr>
                                  <w:t>) Min. temp. = 23 °C</w:t>
                                </w:r>
                              </w:ins>
                            </w:p>
                            <w:p w14:paraId="2D868A80" w14:textId="77777777" w:rsidR="00404A68" w:rsidRPr="00FC049D" w:rsidRDefault="00404A68" w:rsidP="003B1178">
                              <w:pPr>
                                <w:pStyle w:val="NormalWeb"/>
                                <w:spacing w:before="0" w:beforeAutospacing="0" w:after="0" w:afterAutospacing="0"/>
                                <w:jc w:val="left"/>
                                <w:rPr>
                                  <w:ins w:id="729" w:author="Finalized" w:date="2017-06-02T04:54:00Z"/>
                                  <w:rFonts w:ascii="Times New Roman" w:hAnsi="Times New Roman" w:cs="Times New Roman"/>
                                  <w:sz w:val="20"/>
                                  <w:szCs w:val="20"/>
                                  <w:lang w:val="fr-CH"/>
                                </w:rPr>
                              </w:pPr>
                              <w:ins w:id="730" w:author="Finalized" w:date="2017-06-02T04:54:00Z">
                                <w:r w:rsidRPr="00FC049D">
                                  <w:rPr>
                                    <w:rFonts w:ascii="Times New Roman" w:hAnsi="Times New Roman" w:cs="Times New Roman"/>
                                    <w:color w:val="000000"/>
                                    <w:kern w:val="24"/>
                                    <w:sz w:val="20"/>
                                    <w:szCs w:val="20"/>
                                    <w:lang w:val="fr-CH"/>
                                  </w:rPr>
                                  <w:t>Max. temp. = 31 °C</w:t>
                                </w:r>
                              </w:ins>
                            </w:p>
                            <w:p w14:paraId="1D7C09F9" w14:textId="77777777" w:rsidR="00404A68" w:rsidRPr="00FC049D" w:rsidRDefault="00404A68" w:rsidP="003B1178">
                              <w:pPr>
                                <w:pStyle w:val="NormalWeb"/>
                                <w:spacing w:before="0" w:beforeAutospacing="0" w:after="0" w:afterAutospacing="0"/>
                                <w:jc w:val="left"/>
                                <w:rPr>
                                  <w:ins w:id="731" w:author="Finalized" w:date="2017-06-02T04:54:00Z"/>
                                  <w:rFonts w:ascii="Times New Roman" w:hAnsi="Times New Roman" w:cs="Times New Roman"/>
                                  <w:color w:val="000000"/>
                                  <w:kern w:val="24"/>
                                  <w:sz w:val="20"/>
                                  <w:szCs w:val="20"/>
                                  <w:lang w:val="fr-CH"/>
                                </w:rPr>
                              </w:pPr>
                              <w:ins w:id="732" w:author="Finalized" w:date="2017-06-02T04:54:00Z">
                                <w:r w:rsidRPr="00FC049D">
                                  <w:rPr>
                                    <w:rFonts w:ascii="Times New Roman" w:hAnsi="Times New Roman" w:cs="Times New Roman"/>
                                    <w:color w:val="000000"/>
                                    <w:kern w:val="24"/>
                                    <w:sz w:val="20"/>
                                    <w:szCs w:val="20"/>
                                    <w:lang w:val="fr-CH"/>
                                  </w:rPr>
                                  <w:t>Duration = 60 min ±0.5 min</w:t>
                                </w:r>
                              </w:ins>
                            </w:p>
                            <w:p w14:paraId="3A975526" w14:textId="77777777" w:rsidR="00404A68" w:rsidRDefault="00404A68" w:rsidP="003B1178">
                              <w:pPr>
                                <w:pStyle w:val="NormalWeb"/>
                                <w:spacing w:before="0" w:beforeAutospacing="0" w:after="0" w:afterAutospacing="0"/>
                                <w:jc w:val="left"/>
                                <w:rPr>
                                  <w:ins w:id="733" w:author="Finalized" w:date="2017-06-02T04:54:00Z"/>
                                  <w:rFonts w:ascii="Times New Roman" w:hAnsi="Times New Roman" w:cs="Times New Roman"/>
                                  <w:sz w:val="20"/>
                                  <w:szCs w:val="20"/>
                                  <w:lang w:val="fr-CH"/>
                                </w:rPr>
                              </w:pPr>
                            </w:p>
                            <w:p w14:paraId="5AAA556A" w14:textId="77777777" w:rsidR="00404A68" w:rsidRPr="009A26DE" w:rsidRDefault="00404A68" w:rsidP="003B1178">
                              <w:pPr>
                                <w:pStyle w:val="NormalWeb"/>
                                <w:spacing w:before="0" w:beforeAutospacing="0" w:after="0" w:afterAutospacing="0"/>
                                <w:jc w:val="left"/>
                                <w:rPr>
                                  <w:ins w:id="734" w:author="Finalized" w:date="2017-06-02T04:54:00Z"/>
                                  <w:rFonts w:ascii="Times New Roman" w:hAnsi="Times New Roman" w:cs="Times New Roman"/>
                                  <w:sz w:val="20"/>
                                  <w:szCs w:val="20"/>
                                </w:rPr>
                              </w:pPr>
                              <w:ins w:id="735" w:author="Finalized" w:date="2017-06-02T04:54:00Z">
                                <w:r w:rsidRPr="009A26DE">
                                  <w:rPr>
                                    <w:rFonts w:ascii="Times New Roman" w:hAnsi="Times New Roman" w:cs="Times New Roman"/>
                                    <w:sz w:val="20"/>
                                    <w:szCs w:val="20"/>
                                  </w:rPr>
                                  <w:t xml:space="preserve">(7) Soak </w:t>
                                </w:r>
                                <w:r>
                                  <w:rPr>
                                    <w:rFonts w:ascii="Times New Roman" w:hAnsi="Times New Roman" w:cs="Times New Roman" w:hint="eastAsia"/>
                                    <w:sz w:val="20"/>
                                    <w:szCs w:val="20"/>
                                  </w:rPr>
                                  <w:t>at</w:t>
                                </w:r>
                                <w:r w:rsidRPr="009A26DE">
                                  <w:rPr>
                                    <w:rFonts w:ascii="Times New Roman" w:hAnsi="Times New Roman" w:cs="Times New Roman"/>
                                    <w:sz w:val="20"/>
                                    <w:szCs w:val="20"/>
                                  </w:rPr>
                                  <w:t xml:space="preserve"> </w:t>
                                </w:r>
                                <w:r w:rsidRPr="00EE116E">
                                  <w:rPr>
                                    <w:rFonts w:ascii="Times New Roman" w:hAnsi="Times New Roman" w:cs="Times New Roman"/>
                                    <w:sz w:val="20"/>
                                    <w:szCs w:val="20"/>
                                  </w:rPr>
                                  <w:t>20 °C ±2 °C</w:t>
                                </w:r>
                              </w:ins>
                            </w:p>
                            <w:p w14:paraId="539BAFB4" w14:textId="77777777" w:rsidR="00404A68" w:rsidRPr="009A26DE" w:rsidRDefault="00404A68" w:rsidP="003B1178">
                              <w:pPr>
                                <w:pStyle w:val="NormalWeb"/>
                                <w:spacing w:before="0" w:beforeAutospacing="0" w:after="0" w:afterAutospacing="0"/>
                                <w:jc w:val="left"/>
                                <w:rPr>
                                  <w:ins w:id="736" w:author="Finalized" w:date="2017-06-02T04:54:00Z"/>
                                  <w:rFonts w:ascii="Times New Roman" w:hAnsi="Times New Roman" w:cs="Times New Roman"/>
                                  <w:sz w:val="20"/>
                                  <w:szCs w:val="20"/>
                                </w:rPr>
                              </w:pPr>
                            </w:p>
                            <w:p w14:paraId="16B07152" w14:textId="0913FE35" w:rsidR="00404A68" w:rsidRPr="00AB18BA" w:rsidRDefault="00404A68" w:rsidP="003B1178">
                              <w:pPr>
                                <w:pStyle w:val="NormalWeb"/>
                                <w:spacing w:before="0" w:beforeAutospacing="0" w:after="0" w:afterAutospacing="0"/>
                                <w:jc w:val="left"/>
                                <w:rPr>
                                  <w:ins w:id="737" w:author="Finalized" w:date="2017-06-02T04:54:00Z"/>
                                  <w:rFonts w:ascii="Times New Roman" w:hAnsi="Times New Roman" w:cs="Times New Roman"/>
                                  <w:sz w:val="20"/>
                                  <w:szCs w:val="20"/>
                                </w:rPr>
                              </w:pPr>
                              <w:ins w:id="738" w:author="Finalized" w:date="2017-06-02T04:54:00Z">
                                <w:r w:rsidRPr="00FC049D">
                                  <w:rPr>
                                    <w:rFonts w:ascii="Times New Roman" w:hAnsi="Times New Roman" w:cs="Times New Roman"/>
                                    <w:color w:val="000000"/>
                                    <w:kern w:val="24"/>
                                    <w:sz w:val="20"/>
                                    <w:szCs w:val="20"/>
                                  </w:rPr>
                                  <w:t>(</w:t>
                                </w:r>
                                <w:r>
                                  <w:rPr>
                                    <w:rFonts w:ascii="Times New Roman" w:hAnsi="Times New Roman" w:cs="Times New Roman" w:hint="eastAsia"/>
                                    <w:color w:val="000000"/>
                                    <w:kern w:val="24"/>
                                    <w:sz w:val="20"/>
                                    <w:szCs w:val="20"/>
                                  </w:rPr>
                                  <w:t>8</w:t>
                                </w:r>
                                <w:r w:rsidRPr="00FC049D">
                                  <w:rPr>
                                    <w:rFonts w:ascii="Times New Roman" w:hAnsi="Times New Roman" w:cs="Times New Roman"/>
                                    <w:color w:val="000000"/>
                                    <w:kern w:val="24"/>
                                    <w:sz w:val="20"/>
                                    <w:szCs w:val="20"/>
                                  </w:rPr>
                                  <w:t xml:space="preserve">) Start </w:t>
                                </w:r>
                                <w:proofErr w:type="gramStart"/>
                                <w:r w:rsidRPr="00FC049D">
                                  <w:rPr>
                                    <w:rFonts w:ascii="Times New Roman" w:hAnsi="Times New Roman" w:cs="Times New Roman"/>
                                    <w:color w:val="000000"/>
                                    <w:kern w:val="24"/>
                                    <w:sz w:val="20"/>
                                    <w:szCs w:val="20"/>
                                  </w:rPr>
                                  <w:t>temp</w:t>
                                </w:r>
                                <w:proofErr w:type="gramEnd"/>
                                <w:r w:rsidRPr="00FC049D">
                                  <w:rPr>
                                    <w:rFonts w:ascii="Times New Roman" w:hAnsi="Times New Roman" w:cs="Times New Roman"/>
                                    <w:color w:val="000000"/>
                                    <w:kern w:val="24"/>
                                    <w:sz w:val="20"/>
                                    <w:szCs w:val="20"/>
                                  </w:rPr>
                                  <w:t xml:space="preserve">. </w:t>
                                </w:r>
                                <w:r w:rsidRPr="00AB18BA">
                                  <w:rPr>
                                    <w:rFonts w:ascii="Times New Roman" w:hAnsi="Times New Roman" w:cs="Times New Roman"/>
                                    <w:color w:val="000000"/>
                                    <w:kern w:val="24"/>
                                    <w:sz w:val="20"/>
                                    <w:szCs w:val="20"/>
                                  </w:rPr>
                                  <w:t>= 20 °C</w:t>
                                </w:r>
                              </w:ins>
                            </w:p>
                            <w:p w14:paraId="09F823F8" w14:textId="77777777" w:rsidR="00404A68" w:rsidRPr="00AB18BA" w:rsidRDefault="00404A68" w:rsidP="003B1178">
                              <w:pPr>
                                <w:pStyle w:val="NormalWeb"/>
                                <w:spacing w:before="0" w:beforeAutospacing="0" w:after="0" w:afterAutospacing="0"/>
                                <w:jc w:val="left"/>
                                <w:rPr>
                                  <w:ins w:id="739" w:author="Finalized" w:date="2017-06-02T04:54:00Z"/>
                                  <w:rFonts w:ascii="Times New Roman" w:hAnsi="Times New Roman" w:cs="Times New Roman"/>
                                  <w:sz w:val="20"/>
                                  <w:szCs w:val="20"/>
                                </w:rPr>
                              </w:pPr>
                              <w:ins w:id="740" w:author="Finalized" w:date="2017-06-02T04:54:00Z">
                                <w:r w:rsidRPr="00AB18BA">
                                  <w:rPr>
                                    <w:rFonts w:ascii="Times New Roman" w:hAnsi="Times New Roman" w:cs="Times New Roman"/>
                                    <w:color w:val="000000"/>
                                    <w:kern w:val="24"/>
                                    <w:sz w:val="20"/>
                                    <w:szCs w:val="20"/>
                                  </w:rPr>
                                  <w:t>Max. temp. = 35 °C</w:t>
                                </w:r>
                              </w:ins>
                            </w:p>
                            <w:p w14:paraId="0F889805" w14:textId="77777777" w:rsidR="00404A68" w:rsidRPr="00FC049D" w:rsidRDefault="00404A68" w:rsidP="003B1178">
                              <w:pPr>
                                <w:pStyle w:val="NormalWeb"/>
                                <w:spacing w:before="0" w:beforeAutospacing="0" w:after="0" w:afterAutospacing="0"/>
                                <w:jc w:val="left"/>
                                <w:rPr>
                                  <w:ins w:id="741" w:author="Finalized" w:date="2017-06-02T04:54:00Z"/>
                                  <w:rFonts w:ascii="Times New Roman" w:hAnsi="Times New Roman" w:cs="Times New Roman"/>
                                  <w:sz w:val="20"/>
                                  <w:szCs w:val="20"/>
                                </w:rPr>
                              </w:pPr>
                              <w:ins w:id="742" w:author="Finalized" w:date="2017-06-02T04:54:00Z">
                                <w:r w:rsidRPr="00AB18BA">
                                  <w:rPr>
                                    <w:rFonts w:ascii="Times New Roman" w:hAnsi="Times New Roman" w:cs="Times New Roman"/>
                                    <w:color w:val="000000"/>
                                    <w:kern w:val="24"/>
                                    <w:sz w:val="20"/>
                                    <w:szCs w:val="20"/>
                                  </w:rPr>
                                  <w:t xml:space="preserve">Delta temp. </w:t>
                                </w:r>
                                <w:r w:rsidRPr="00FC049D">
                                  <w:rPr>
                                    <w:rFonts w:ascii="Times New Roman" w:hAnsi="Times New Roman" w:cs="Times New Roman"/>
                                    <w:color w:val="000000"/>
                                    <w:kern w:val="24"/>
                                    <w:sz w:val="20"/>
                                    <w:szCs w:val="20"/>
                                  </w:rPr>
                                  <w:t>=15 °C</w:t>
                                </w:r>
                              </w:ins>
                            </w:p>
                            <w:p w14:paraId="063CB0C4" w14:textId="77777777" w:rsidR="00404A68" w:rsidRPr="00FC049D" w:rsidRDefault="00404A68" w:rsidP="003B1178">
                              <w:pPr>
                                <w:pStyle w:val="NormalWeb"/>
                                <w:spacing w:before="0" w:beforeAutospacing="0" w:after="0" w:afterAutospacing="0"/>
                                <w:jc w:val="left"/>
                                <w:rPr>
                                  <w:ins w:id="743" w:author="Finalized" w:date="2017-06-02T04:54:00Z"/>
                                  <w:rFonts w:ascii="Times New Roman" w:hAnsi="Times New Roman" w:cs="Times New Roman"/>
                                  <w:sz w:val="20"/>
                                  <w:szCs w:val="20"/>
                                </w:rPr>
                              </w:pPr>
                              <w:ins w:id="744" w:author="Finalized" w:date="2017-06-02T04:54:00Z">
                                <w:r w:rsidRPr="00FC049D">
                                  <w:rPr>
                                    <w:rFonts w:ascii="Times New Roman" w:hAnsi="Times New Roman" w:cs="Times New Roman"/>
                                    <w:color w:val="000000"/>
                                    <w:kern w:val="24"/>
                                    <w:sz w:val="20"/>
                                    <w:szCs w:val="20"/>
                                  </w:rPr>
                                  <w:t>Duration = 24 hours</w:t>
                                </w:r>
                              </w:ins>
                            </w:p>
                            <w:p w14:paraId="77B99FA1" w14:textId="40CCBA4D" w:rsidR="00404A68" w:rsidRPr="00FC049D" w:rsidRDefault="00404A68" w:rsidP="009D256F">
                              <w:pPr>
                                <w:pStyle w:val="NormalWeb"/>
                                <w:spacing w:before="0" w:beforeAutospacing="0" w:after="0" w:afterAutospacing="0"/>
                                <w:jc w:val="left"/>
                                <w:rPr>
                                  <w:rFonts w:ascii="Times New Roman" w:hAnsi="Times New Roman" w:cs="Times New Roman"/>
                                  <w:sz w:val="20"/>
                                  <w:szCs w:val="20"/>
                                </w:rPr>
                              </w:pPr>
                              <w:ins w:id="745" w:author="Finalized" w:date="2017-06-02T04:54:00Z">
                                <w:r w:rsidRPr="00FC049D">
                                  <w:rPr>
                                    <w:rFonts w:ascii="Times New Roman" w:hAnsi="Times New Roman" w:cs="Times New Roman"/>
                                    <w:color w:val="000000"/>
                                    <w:kern w:val="24"/>
                                    <w:sz w:val="20"/>
                                    <w:szCs w:val="20"/>
                                  </w:rPr>
                                  <w:t>Number of diurnals = 2 days</w:t>
                                </w:r>
                              </w:ins>
                            </w:p>
                          </w:txbxContent>
                        </wps:txbx>
                        <wps:bodyPr wrap="square">
                          <a:spAutoFit/>
                        </wps:bodyPr>
                      </wps:wsp>
                      <wps:wsp>
                        <wps:cNvPr id="290" name="テキスト ボックス 35"/>
                        <wps:cNvSpPr txBox="1"/>
                        <wps:spPr>
                          <a:xfrm>
                            <a:off x="2974703" y="3487997"/>
                            <a:ext cx="868680" cy="275590"/>
                          </a:xfrm>
                          <a:prstGeom prst="rect">
                            <a:avLst/>
                          </a:prstGeom>
                          <a:noFill/>
                        </wps:spPr>
                        <wps:txbx>
                          <w:txbxContent>
                            <w:p w14:paraId="272DDF6C" w14:textId="0F085D59" w:rsidR="00404A68" w:rsidRPr="00194DF1" w:rsidRDefault="00404A68" w:rsidP="009D256F">
                              <w:pPr>
                                <w:pStyle w:val="NormalWeb"/>
                                <w:spacing w:before="0" w:beforeAutospacing="0" w:after="0" w:afterAutospacing="0"/>
                                <w:rPr>
                                  <w:rFonts w:ascii="Times New Roman" w:hAnsi="Times New Roman" w:cs="Times New Roman"/>
                                </w:rPr>
                              </w:pPr>
                              <w:ins w:id="746" w:author="Finalized" w:date="2017-06-02T04:57:00Z">
                                <w:r w:rsidRPr="00194DF1">
                                  <w:rPr>
                                    <w:rFonts w:ascii="Times New Roman" w:hAnsi="Times New Roman" w:cs="Times New Roman"/>
                                    <w:color w:val="000000"/>
                                    <w:kern w:val="24"/>
                                    <w:sz w:val="20"/>
                                    <w:szCs w:val="20"/>
                                  </w:rPr>
                                  <w:t xml:space="preserve">Max 7 min </w:t>
                                </w:r>
                                <w:r w:rsidRPr="00194DF1">
                                  <w:rPr>
                                    <w:rFonts w:ascii="Times New Roman" w:hAnsi="Times New Roman" w:cs="Times New Roman"/>
                                    <w:color w:val="000000"/>
                                    <w:kern w:val="24"/>
                                    <w:position w:val="6"/>
                                    <w:sz w:val="20"/>
                                    <w:szCs w:val="20"/>
                                    <w:vertAlign w:val="superscript"/>
                                  </w:rPr>
                                  <w:t>(</w:t>
                                </w:r>
                                <w:r>
                                  <w:rPr>
                                    <w:rFonts w:ascii="Times New Roman" w:hAnsi="Times New Roman" w:cs="Times New Roman" w:hint="eastAsia"/>
                                    <w:color w:val="000000"/>
                                    <w:kern w:val="24"/>
                                    <w:position w:val="6"/>
                                    <w:sz w:val="20"/>
                                    <w:szCs w:val="20"/>
                                    <w:vertAlign w:val="superscript"/>
                                  </w:rPr>
                                  <w:t>5</w:t>
                                </w:r>
                                <w:r w:rsidRPr="00194DF1">
                                  <w:rPr>
                                    <w:rFonts w:ascii="Times New Roman" w:hAnsi="Times New Roman" w:cs="Times New Roman"/>
                                    <w:color w:val="000000"/>
                                    <w:kern w:val="24"/>
                                    <w:position w:val="6"/>
                                    <w:sz w:val="20"/>
                                    <w:szCs w:val="20"/>
                                    <w:vertAlign w:val="superscript"/>
                                  </w:rPr>
                                  <w:t>)</w:t>
                                </w:r>
                              </w:ins>
                            </w:p>
                          </w:txbxContent>
                        </wps:txbx>
                        <wps:bodyPr wrap="none" rtlCol="0">
                          <a:spAutoFit/>
                        </wps:bodyPr>
                      </wps:wsp>
                      <wps:wsp>
                        <wps:cNvPr id="299" name="正方形/長方形 299"/>
                        <wps:cNvSpPr/>
                        <wps:spPr>
                          <a:xfrm>
                            <a:off x="1808136" y="2565071"/>
                            <a:ext cx="2293461" cy="427817"/>
                          </a:xfrm>
                          <a:prstGeom prst="rect">
                            <a:avLst/>
                          </a:prstGeom>
                        </wps:spPr>
                        <wps:style>
                          <a:lnRef idx="2">
                            <a:schemeClr val="dk1"/>
                          </a:lnRef>
                          <a:fillRef idx="1">
                            <a:schemeClr val="lt1"/>
                          </a:fillRef>
                          <a:effectRef idx="0">
                            <a:schemeClr val="dk1"/>
                          </a:effectRef>
                          <a:fontRef idx="minor">
                            <a:schemeClr val="dk1"/>
                          </a:fontRef>
                        </wps:style>
                        <wps:txbx>
                          <w:txbxContent>
                            <w:p w14:paraId="25E0F659" w14:textId="7551DA93" w:rsidR="00404A68" w:rsidRPr="000D1969" w:rsidRDefault="00404A68" w:rsidP="00D84A6F">
                              <w:pPr>
                                <w:pStyle w:val="NormalWeb"/>
                                <w:spacing w:before="0" w:beforeAutospacing="0" w:after="0" w:afterAutospacing="0" w:line="240" w:lineRule="exact"/>
                                <w:jc w:val="center"/>
                                <w:rPr>
                                  <w:rFonts w:ascii="Times New Roman" w:hAnsi="Times New Roman" w:cs="Times New Roman"/>
                                </w:rPr>
                              </w:pPr>
                              <w:ins w:id="747" w:author="Finalized" w:date="2017-06-02T04:56:00Z">
                                <w:r>
                                  <w:rPr>
                                    <w:rFonts w:ascii="Times New Roman" w:eastAsia="MS Mincho" w:hAnsi="Times New Roman" w:cs="Times New Roman" w:hint="eastAsia"/>
                                    <w:color w:val="000000"/>
                                    <w:kern w:val="24"/>
                                    <w:sz w:val="20"/>
                                    <w:szCs w:val="20"/>
                                    <w:lang w:val="en-GB"/>
                                  </w:rPr>
                                  <w:t>Load a</w:t>
                                </w:r>
                                <w:r w:rsidRPr="00194DF1">
                                  <w:rPr>
                                    <w:rFonts w:ascii="Times New Roman" w:eastAsia="MS Mincho" w:hAnsi="Times New Roman" w:cs="Times New Roman"/>
                                    <w:color w:val="000000"/>
                                    <w:kern w:val="24"/>
                                    <w:sz w:val="20"/>
                                    <w:szCs w:val="20"/>
                                    <w:lang w:val="en-GB"/>
                                  </w:rPr>
                                  <w:t>ged canister to</w:t>
                                </w:r>
                                <w:r>
                                  <w:rPr>
                                    <w:rFonts w:ascii="Times New Roman" w:eastAsia="MS Mincho" w:hAnsi="Times New Roman" w:cs="Times New Roman" w:hint="eastAsia"/>
                                    <w:color w:val="000000"/>
                                    <w:kern w:val="24"/>
                                    <w:sz w:val="20"/>
                                    <w:szCs w:val="20"/>
                                    <w:lang w:val="en-GB"/>
                                  </w:rPr>
                                  <w:t xml:space="preserve"> 2 g </w:t>
                                </w:r>
                                <w:r w:rsidRPr="00194DF1">
                                  <w:rPr>
                                    <w:rFonts w:ascii="Times New Roman" w:eastAsia="MS Mincho" w:hAnsi="Times New Roman" w:cs="Times New Roman"/>
                                    <w:color w:val="000000"/>
                                    <w:kern w:val="24"/>
                                    <w:sz w:val="20"/>
                                    <w:szCs w:val="20"/>
                                    <w:lang w:val="en-GB"/>
                                  </w:rPr>
                                  <w:t>breakthrough</w:t>
                                </w:r>
                                <w:r>
                                  <w:rPr>
                                    <w:rFonts w:ascii="Times New Roman" w:eastAsia="MS Mincho" w:hAnsi="Times New Roman" w:cs="Times New Roman"/>
                                    <w:color w:val="000000"/>
                                    <w:kern w:val="24"/>
                                    <w:sz w:val="20"/>
                                    <w:szCs w:val="20"/>
                                    <w:lang w:val="en-GB"/>
                                  </w:rPr>
                                  <w:t xml:space="preserve"> </w:t>
                                </w:r>
                              </w:ins>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00" name="正方形/長方形 300"/>
                        <wps:cNvSpPr/>
                        <wps:spPr>
                          <a:xfrm>
                            <a:off x="1771517" y="4247854"/>
                            <a:ext cx="2304373" cy="316196"/>
                          </a:xfrm>
                          <a:prstGeom prst="rect">
                            <a:avLst/>
                          </a:prstGeom>
                        </wps:spPr>
                        <wps:style>
                          <a:lnRef idx="2">
                            <a:schemeClr val="dk1"/>
                          </a:lnRef>
                          <a:fillRef idx="1">
                            <a:schemeClr val="lt1"/>
                          </a:fillRef>
                          <a:effectRef idx="0">
                            <a:schemeClr val="dk1"/>
                          </a:effectRef>
                          <a:fontRef idx="minor">
                            <a:schemeClr val="dk1"/>
                          </a:fontRef>
                        </wps:style>
                        <wps:txbx>
                          <w:txbxContent>
                            <w:p w14:paraId="0229A4B4" w14:textId="62ECB5F6" w:rsidR="00404A68" w:rsidRPr="00194DF1" w:rsidRDefault="00404A68" w:rsidP="002C7AAC">
                              <w:pPr>
                                <w:pStyle w:val="NormalWeb"/>
                                <w:spacing w:before="0" w:beforeAutospacing="0" w:after="0" w:afterAutospacing="0" w:line="240" w:lineRule="exact"/>
                                <w:jc w:val="center"/>
                                <w:rPr>
                                  <w:rFonts w:ascii="Times New Roman" w:hAnsi="Times New Roman" w:cs="Times New Roman"/>
                                </w:rPr>
                              </w:pPr>
                              <w:ins w:id="748" w:author="Finalized" w:date="2017-06-02T04:57:00Z">
                                <w:r>
                                  <w:rPr>
                                    <w:rFonts w:ascii="Times New Roman" w:eastAsia="MS Mincho" w:hAnsi="Times New Roman" w:cs="Times New Roman" w:hint="eastAsia"/>
                                    <w:color w:val="000000"/>
                                    <w:kern w:val="24"/>
                                    <w:sz w:val="20"/>
                                    <w:szCs w:val="20"/>
                                    <w:lang w:val="en-GB"/>
                                  </w:rPr>
                                  <w:t xml:space="preserve">Soak </w:t>
                                </w:r>
                                <w:r w:rsidRPr="00FC049D">
                                  <w:rPr>
                                    <w:rFonts w:ascii="Times New Roman" w:eastAsia="MS Mincho" w:hAnsi="Times New Roman" w:cs="Times New Roman" w:hint="eastAsia"/>
                                    <w:color w:val="000000"/>
                                    <w:kern w:val="24"/>
                                    <w:sz w:val="20"/>
                                    <w:szCs w:val="20"/>
                                    <w:vertAlign w:val="superscript"/>
                                    <w:lang w:val="en-GB"/>
                                  </w:rPr>
                                  <w:t>(7)</w:t>
                                </w:r>
                                <w:r w:rsidRPr="00CB35C3">
                                  <w:rPr>
                                    <w:rFonts w:ascii="Times New Roman" w:eastAsia="MS Mincho" w:hAnsi="Times New Roman" w:cs="Times New Roman" w:hint="eastAsia"/>
                                    <w:color w:val="000000"/>
                                    <w:kern w:val="24"/>
                                    <w:sz w:val="20"/>
                                    <w:szCs w:val="20"/>
                                    <w:lang w:val="en-GB"/>
                                  </w:rPr>
                                  <w:t xml:space="preserve"> for</w:t>
                                </w:r>
                                <w:r>
                                  <w:rPr>
                                    <w:rFonts w:ascii="Times New Roman" w:eastAsia="MS Mincho" w:hAnsi="Times New Roman" w:cs="Times New Roman" w:hint="eastAsia"/>
                                    <w:color w:val="000000"/>
                                    <w:kern w:val="24"/>
                                    <w:sz w:val="20"/>
                                    <w:szCs w:val="20"/>
                                    <w:lang w:val="en-GB"/>
                                  </w:rPr>
                                  <w:t xml:space="preserve"> 6 to 36 hours</w:t>
                                </w:r>
                              </w:ins>
                            </w:p>
                            <w:p w14:paraId="42576C14" w14:textId="302E7ACC" w:rsidR="00404A68" w:rsidRPr="00194DF1" w:rsidRDefault="00404A68" w:rsidP="009D256F">
                              <w:pPr>
                                <w:pStyle w:val="NormalWeb"/>
                                <w:spacing w:before="0" w:beforeAutospacing="0" w:after="0" w:afterAutospacing="0" w:line="240" w:lineRule="exact"/>
                                <w:jc w:val="center"/>
                                <w:rPr>
                                  <w:rFonts w:ascii="Times New Roman" w:hAnsi="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06" name="正方形/長方形 306"/>
                        <wps:cNvSpPr/>
                        <wps:spPr>
                          <a:xfrm>
                            <a:off x="1771516" y="3808514"/>
                            <a:ext cx="2304374" cy="325335"/>
                          </a:xfrm>
                          <a:prstGeom prst="rect">
                            <a:avLst/>
                          </a:prstGeom>
                        </wps:spPr>
                        <wps:style>
                          <a:lnRef idx="2">
                            <a:schemeClr val="dk1"/>
                          </a:lnRef>
                          <a:fillRef idx="1">
                            <a:schemeClr val="lt1"/>
                          </a:fillRef>
                          <a:effectRef idx="0">
                            <a:schemeClr val="dk1"/>
                          </a:effectRef>
                          <a:fontRef idx="minor">
                            <a:schemeClr val="dk1"/>
                          </a:fontRef>
                        </wps:style>
                        <wps:txbx>
                          <w:txbxContent>
                            <w:p w14:paraId="0037752C" w14:textId="6308727C" w:rsidR="00404A68" w:rsidRPr="004126E6" w:rsidRDefault="00404A68" w:rsidP="002C7AAC">
                              <w:pPr>
                                <w:pStyle w:val="NormalWeb"/>
                                <w:spacing w:before="0" w:beforeAutospacing="0" w:after="0" w:afterAutospacing="0" w:line="240" w:lineRule="exact"/>
                                <w:jc w:val="center"/>
                                <w:rPr>
                                  <w:rFonts w:ascii="Times New Roman" w:hAnsi="Times New Roman" w:cs="Times New Roman"/>
                                  <w:vertAlign w:val="superscript"/>
                                </w:rPr>
                              </w:pPr>
                              <w:ins w:id="749" w:author="Finalized" w:date="2017-06-02T04:57:00Z">
                                <w:r w:rsidRPr="00A15821">
                                  <w:rPr>
                                    <w:rFonts w:ascii="Times New Roman" w:eastAsia="MS Mincho" w:hAnsi="Times New Roman" w:cs="Times New Roman"/>
                                    <w:color w:val="000000"/>
                                    <w:kern w:val="24"/>
                                    <w:sz w:val="20"/>
                                    <w:szCs w:val="20"/>
                                    <w:lang w:val="en-GB"/>
                                  </w:rPr>
                                  <w:t>Hot soak test: M</w:t>
                                </w:r>
                                <w:r w:rsidRPr="00A15821">
                                  <w:rPr>
                                    <w:rFonts w:ascii="Times New Roman" w:eastAsia="MS Mincho" w:hAnsi="Times New Roman" w:cs="Times New Roman"/>
                                    <w:color w:val="000000"/>
                                    <w:kern w:val="24"/>
                                    <w:position w:val="-5"/>
                                    <w:sz w:val="20"/>
                                    <w:szCs w:val="20"/>
                                    <w:vertAlign w:val="subscript"/>
                                    <w:lang w:val="en-GB"/>
                                  </w:rPr>
                                  <w:t>HS</w:t>
                                </w:r>
                                <w:r w:rsidRPr="00A15821">
                                  <w:rPr>
                                    <w:rFonts w:ascii="Times New Roman" w:eastAsia="MS Mincho" w:hAnsi="Times New Roman" w:cs="Times New Roman"/>
                                    <w:color w:val="000000"/>
                                    <w:kern w:val="24"/>
                                    <w:sz w:val="20"/>
                                    <w:szCs w:val="20"/>
                                    <w:lang w:val="en-GB"/>
                                  </w:rPr>
                                  <w:t xml:space="preserve"> </w:t>
                                </w:r>
                                <w:r w:rsidRPr="00A15821">
                                  <w:rPr>
                                    <w:rFonts w:ascii="Times New Roman" w:eastAsia="MS Mincho" w:hAnsi="Times New Roman" w:cs="Times New Roman"/>
                                    <w:color w:val="000000"/>
                                    <w:kern w:val="24"/>
                                    <w:sz w:val="20"/>
                                    <w:szCs w:val="20"/>
                                    <w:vertAlign w:val="superscript"/>
                                    <w:lang w:val="en-GB"/>
                                  </w:rPr>
                                  <w:t>(</w:t>
                                </w:r>
                                <w:r>
                                  <w:rPr>
                                    <w:rFonts w:ascii="Times New Roman" w:eastAsia="MS Mincho" w:hAnsi="Times New Roman" w:cs="Times New Roman" w:hint="eastAsia"/>
                                    <w:color w:val="000000"/>
                                    <w:kern w:val="24"/>
                                    <w:sz w:val="20"/>
                                    <w:szCs w:val="20"/>
                                    <w:vertAlign w:val="superscript"/>
                                    <w:lang w:val="en-GB"/>
                                  </w:rPr>
                                  <w:t>6</w:t>
                                </w:r>
                                <w:r w:rsidRPr="00A15821">
                                  <w:rPr>
                                    <w:rFonts w:ascii="Times New Roman" w:eastAsia="MS Mincho" w:hAnsi="Times New Roman" w:cs="Times New Roman"/>
                                    <w:color w:val="000000"/>
                                    <w:kern w:val="24"/>
                                    <w:sz w:val="20"/>
                                    <w:szCs w:val="20"/>
                                    <w:vertAlign w:val="superscript"/>
                                    <w:lang w:val="en-GB"/>
                                  </w:rPr>
                                  <w:t>)</w:t>
                                </w:r>
                              </w:ins>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07" name="正方形/長方形 307"/>
                        <wps:cNvSpPr/>
                        <wps:spPr>
                          <a:xfrm>
                            <a:off x="1767146" y="4877466"/>
                            <a:ext cx="2304374" cy="294609"/>
                          </a:xfrm>
                          <a:prstGeom prst="rect">
                            <a:avLst/>
                          </a:prstGeom>
                        </wps:spPr>
                        <wps:style>
                          <a:lnRef idx="2">
                            <a:schemeClr val="dk1"/>
                          </a:lnRef>
                          <a:fillRef idx="1">
                            <a:schemeClr val="lt1"/>
                          </a:fillRef>
                          <a:effectRef idx="0">
                            <a:schemeClr val="dk1"/>
                          </a:effectRef>
                          <a:fontRef idx="minor">
                            <a:schemeClr val="dk1"/>
                          </a:fontRef>
                        </wps:style>
                        <wps:txbx>
                          <w:txbxContent>
                            <w:p w14:paraId="6A96D633" w14:textId="0DC39C26" w:rsidR="00404A68" w:rsidRPr="00194DF1" w:rsidRDefault="00404A68" w:rsidP="002C7AAC">
                              <w:pPr>
                                <w:pStyle w:val="NormalWeb"/>
                                <w:spacing w:before="0" w:beforeAutospacing="0" w:after="0" w:afterAutospacing="0" w:line="240" w:lineRule="exact"/>
                                <w:jc w:val="center"/>
                                <w:rPr>
                                  <w:rFonts w:ascii="Times New Roman" w:hAnsi="Times New Roman" w:cs="Times New Roman"/>
                                </w:rPr>
                              </w:pPr>
                              <w:ins w:id="750" w:author="Finalized" w:date="2017-06-02T04:58:00Z">
                                <w:r w:rsidRPr="00A15821">
                                  <w:rPr>
                                    <w:rFonts w:ascii="Times New Roman" w:eastAsia="MS Mincho" w:hAnsi="Times New Roman" w:cs="Times New Roman"/>
                                    <w:color w:val="000000"/>
                                    <w:kern w:val="24"/>
                                    <w:sz w:val="20"/>
                                    <w:szCs w:val="20"/>
                                    <w:lang w:val="en-GB"/>
                                  </w:rPr>
                                  <w:t>1</w:t>
                                </w:r>
                                <w:r w:rsidRPr="00527A9F">
                                  <w:rPr>
                                    <w:rFonts w:ascii="Times New Roman" w:eastAsia="MS Mincho" w:hAnsi="Times New Roman" w:cs="Times New Roman"/>
                                    <w:color w:val="000000"/>
                                    <w:kern w:val="24"/>
                                    <w:sz w:val="20"/>
                                    <w:szCs w:val="20"/>
                                    <w:vertAlign w:val="superscript"/>
                                    <w:lang w:val="en-GB"/>
                                  </w:rPr>
                                  <w:t>st</w:t>
                                </w:r>
                                <w:r w:rsidRPr="00A15821">
                                  <w:rPr>
                                    <w:rFonts w:ascii="Times New Roman" w:eastAsia="MS Mincho" w:hAnsi="Times New Roman" w:cs="Times New Roman"/>
                                    <w:color w:val="000000"/>
                                    <w:kern w:val="24"/>
                                    <w:sz w:val="20"/>
                                    <w:szCs w:val="20"/>
                                    <w:lang w:val="en-GB"/>
                                  </w:rPr>
                                  <w:t xml:space="preserve"> day diurnal: M</w:t>
                                </w:r>
                                <w:r w:rsidRPr="00A15821">
                                  <w:rPr>
                                    <w:rFonts w:ascii="Times New Roman" w:eastAsia="MS Mincho" w:hAnsi="Times New Roman" w:cs="Times New Roman"/>
                                    <w:color w:val="000000"/>
                                    <w:kern w:val="24"/>
                                    <w:position w:val="-5"/>
                                    <w:sz w:val="20"/>
                                    <w:szCs w:val="20"/>
                                    <w:vertAlign w:val="subscript"/>
                                    <w:lang w:val="en-GB"/>
                                  </w:rPr>
                                  <w:t>D1</w:t>
                                </w:r>
                                <w:r w:rsidRPr="00A15821">
                                  <w:rPr>
                                    <w:rFonts w:ascii="Times New Roman" w:eastAsia="MS Mincho" w:hAnsi="Times New Roman" w:cs="Times New Roman"/>
                                    <w:color w:val="000000"/>
                                    <w:kern w:val="24"/>
                                    <w:sz w:val="20"/>
                                    <w:szCs w:val="20"/>
                                    <w:lang w:val="en-GB"/>
                                  </w:rPr>
                                  <w:t xml:space="preserve"> </w:t>
                                </w:r>
                                <w:r w:rsidRPr="00A15821">
                                  <w:rPr>
                                    <w:rFonts w:ascii="Times New Roman" w:eastAsia="MS Mincho" w:hAnsi="Times New Roman" w:cs="Times New Roman"/>
                                    <w:color w:val="000000"/>
                                    <w:kern w:val="24"/>
                                    <w:sz w:val="20"/>
                                    <w:szCs w:val="20"/>
                                    <w:vertAlign w:val="superscript"/>
                                    <w:lang w:val="en-GB"/>
                                  </w:rPr>
                                  <w:t>(</w:t>
                                </w:r>
                                <w:r>
                                  <w:rPr>
                                    <w:rFonts w:ascii="Times New Roman" w:eastAsia="MS Mincho" w:hAnsi="Times New Roman" w:cs="Times New Roman" w:hint="eastAsia"/>
                                    <w:color w:val="000000"/>
                                    <w:kern w:val="24"/>
                                    <w:sz w:val="20"/>
                                    <w:szCs w:val="20"/>
                                    <w:vertAlign w:val="superscript"/>
                                    <w:lang w:val="en-GB"/>
                                  </w:rPr>
                                  <w:t>8</w:t>
                                </w:r>
                                <w:r w:rsidRPr="00A15821">
                                  <w:rPr>
                                    <w:rFonts w:ascii="Times New Roman" w:eastAsia="MS Mincho" w:hAnsi="Times New Roman" w:cs="Times New Roman"/>
                                    <w:color w:val="000000"/>
                                    <w:kern w:val="24"/>
                                    <w:sz w:val="20"/>
                                    <w:szCs w:val="20"/>
                                    <w:vertAlign w:val="superscript"/>
                                    <w:lang w:val="en-GB"/>
                                  </w:rPr>
                                  <w:t>)</w:t>
                                </w:r>
                              </w:ins>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08" name="カギ線コネクタ 308"/>
                        <wps:cNvCnPr>
                          <a:stCxn id="309" idx="1"/>
                          <a:endCxn id="315" idx="1"/>
                        </wps:cNvCnPr>
                        <wps:spPr>
                          <a:xfrm rot="10800000" flipV="1">
                            <a:off x="1764022" y="1895902"/>
                            <a:ext cx="33203" cy="1475801"/>
                          </a:xfrm>
                          <a:prstGeom prst="bentConnector3">
                            <a:avLst>
                              <a:gd name="adj1" fmla="val 788492"/>
                            </a:avLst>
                          </a:prstGeom>
                          <a:ln>
                            <a:solidFill>
                              <a:schemeClr val="tx1"/>
                            </a:solidFill>
                            <a:headEnd type="none" w="med" len="med"/>
                            <a:tailEnd type="arrow" w="med" len="med"/>
                          </a:ln>
                        </wps:spPr>
                        <wps:style>
                          <a:lnRef idx="1">
                            <a:schemeClr val="accent1"/>
                          </a:lnRef>
                          <a:fillRef idx="0">
                            <a:schemeClr val="accent1"/>
                          </a:fillRef>
                          <a:effectRef idx="0">
                            <a:schemeClr val="accent1"/>
                          </a:effectRef>
                          <a:fontRef idx="minor">
                            <a:schemeClr val="tx1"/>
                          </a:fontRef>
                        </wps:style>
                        <wps:bodyPr/>
                      </wps:wsp>
                      <wps:wsp>
                        <wps:cNvPr id="309" name="正方形/長方形 309"/>
                        <wps:cNvSpPr/>
                        <wps:spPr>
                          <a:xfrm>
                            <a:off x="1797224" y="1764990"/>
                            <a:ext cx="2304373" cy="261825"/>
                          </a:xfrm>
                          <a:prstGeom prst="rect">
                            <a:avLst/>
                          </a:prstGeom>
                        </wps:spPr>
                        <wps:style>
                          <a:lnRef idx="2">
                            <a:schemeClr val="dk1"/>
                          </a:lnRef>
                          <a:fillRef idx="1">
                            <a:schemeClr val="lt1"/>
                          </a:fillRef>
                          <a:effectRef idx="0">
                            <a:schemeClr val="dk1"/>
                          </a:effectRef>
                          <a:fontRef idx="minor">
                            <a:schemeClr val="dk1"/>
                          </a:fontRef>
                        </wps:style>
                        <wps:txbx>
                          <w:txbxContent>
                            <w:p w14:paraId="37A44BBB" w14:textId="569454D0" w:rsidR="00404A68" w:rsidRPr="00A62C96" w:rsidRDefault="00404A68" w:rsidP="00D84A6F">
                              <w:pPr>
                                <w:pStyle w:val="NormalWeb"/>
                                <w:spacing w:before="0" w:beforeAutospacing="0" w:after="0" w:afterAutospacing="0" w:line="240" w:lineRule="exact"/>
                                <w:jc w:val="center"/>
                                <w:rPr>
                                  <w:rFonts w:ascii="Times New Roman" w:hAnsi="Times New Roman" w:cs="Times New Roman"/>
                                </w:rPr>
                              </w:pPr>
                              <w:ins w:id="751" w:author="Finalized" w:date="2017-06-02T04:56:00Z">
                                <w:r w:rsidRPr="00A62C96">
                                  <w:rPr>
                                    <w:rFonts w:ascii="Times New Roman" w:eastAsia="MS Mincho" w:hAnsi="Times New Roman" w:cs="Times New Roman" w:hint="eastAsia"/>
                                    <w:kern w:val="24"/>
                                    <w:sz w:val="20"/>
                                    <w:szCs w:val="20"/>
                                    <w:lang w:val="en-GB"/>
                                  </w:rPr>
                                  <w:t xml:space="preserve">Start </w:t>
                                </w:r>
                                <w:proofErr w:type="gramStart"/>
                                <w:r w:rsidRPr="00A62C96">
                                  <w:rPr>
                                    <w:rFonts w:ascii="Times New Roman" w:eastAsia="MS Mincho" w:hAnsi="Times New Roman" w:cs="Times New Roman" w:hint="eastAsia"/>
                                    <w:kern w:val="24"/>
                                    <w:sz w:val="20"/>
                                    <w:szCs w:val="20"/>
                                    <w:lang w:val="en-GB"/>
                                  </w:rPr>
                                  <w:t>soaking</w:t>
                                </w:r>
                                <w:r w:rsidRPr="00A62C96">
                                  <w:rPr>
                                    <w:rFonts w:ascii="Times New Roman" w:eastAsia="MS Mincho" w:hAnsi="Times New Roman" w:cs="Times New Roman" w:hint="eastAsia"/>
                                    <w:kern w:val="24"/>
                                    <w:sz w:val="20"/>
                                    <w:szCs w:val="20"/>
                                    <w:vertAlign w:val="superscript"/>
                                    <w:lang w:val="en-GB"/>
                                  </w:rPr>
                                  <w:t>(</w:t>
                                </w:r>
                                <w:proofErr w:type="gramEnd"/>
                                <w:r w:rsidRPr="00A62C96">
                                  <w:rPr>
                                    <w:rFonts w:ascii="Times New Roman" w:eastAsia="MS Mincho" w:hAnsi="Times New Roman" w:cs="Times New Roman" w:hint="eastAsia"/>
                                    <w:kern w:val="24"/>
                                    <w:sz w:val="20"/>
                                    <w:szCs w:val="20"/>
                                    <w:vertAlign w:val="superscript"/>
                                    <w:lang w:val="en-GB"/>
                                  </w:rPr>
                                  <w:t>3)</w:t>
                                </w:r>
                              </w:ins>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10" name="テキスト ボックス 43"/>
                        <wps:cNvSpPr txBox="1"/>
                        <wps:spPr>
                          <a:xfrm rot="16200000">
                            <a:off x="1039060" y="2574504"/>
                            <a:ext cx="789940" cy="237490"/>
                          </a:xfrm>
                          <a:prstGeom prst="rect">
                            <a:avLst/>
                          </a:prstGeom>
                          <a:noFill/>
                        </wps:spPr>
                        <wps:txbx>
                          <w:txbxContent>
                            <w:p w14:paraId="34FA07B2" w14:textId="4B6D8410" w:rsidR="00404A68" w:rsidRPr="00194DF1" w:rsidRDefault="00404A68" w:rsidP="009D256F">
                              <w:pPr>
                                <w:pStyle w:val="NormalWeb"/>
                                <w:spacing w:before="0" w:beforeAutospacing="0" w:after="0" w:afterAutospacing="0"/>
                                <w:rPr>
                                  <w:rFonts w:ascii="Times New Roman" w:hAnsi="Times New Roman" w:cs="Times New Roman"/>
                                </w:rPr>
                              </w:pPr>
                              <w:ins w:id="752" w:author="Finalized" w:date="2017-06-02T04:55:00Z">
                                <w:r w:rsidRPr="00194DF1">
                                  <w:rPr>
                                    <w:rFonts w:ascii="Times New Roman" w:hAnsi="Times New Roman" w:cs="Times New Roman"/>
                                    <w:color w:val="000000"/>
                                    <w:kern w:val="24"/>
                                    <w:sz w:val="20"/>
                                    <w:szCs w:val="20"/>
                                  </w:rPr>
                                  <w:t>12 h to 36 h</w:t>
                                </w:r>
                              </w:ins>
                            </w:p>
                          </w:txbxContent>
                        </wps:txbx>
                        <wps:bodyPr wrap="none" rtlCol="0">
                          <a:spAutoFit/>
                        </wps:bodyPr>
                      </wps:wsp>
                      <wps:wsp>
                        <wps:cNvPr id="311" name="正方形/長方形 311"/>
                        <wps:cNvSpPr/>
                        <wps:spPr>
                          <a:xfrm>
                            <a:off x="1764020" y="645411"/>
                            <a:ext cx="2304373" cy="257914"/>
                          </a:xfrm>
                          <a:prstGeom prst="rect">
                            <a:avLst/>
                          </a:prstGeom>
                        </wps:spPr>
                        <wps:style>
                          <a:lnRef idx="2">
                            <a:schemeClr val="dk1"/>
                          </a:lnRef>
                          <a:fillRef idx="1">
                            <a:schemeClr val="lt1"/>
                          </a:fillRef>
                          <a:effectRef idx="0">
                            <a:schemeClr val="dk1"/>
                          </a:effectRef>
                          <a:fontRef idx="minor">
                            <a:schemeClr val="dk1"/>
                          </a:fontRef>
                        </wps:style>
                        <wps:txbx>
                          <w:txbxContent>
                            <w:p w14:paraId="7C8A3644" w14:textId="77777777" w:rsidR="00404A68" w:rsidRPr="00A15821" w:rsidRDefault="00404A68" w:rsidP="003B1178">
                              <w:pPr>
                                <w:pStyle w:val="NormalWeb"/>
                                <w:spacing w:before="0" w:beforeAutospacing="0" w:after="0" w:afterAutospacing="0" w:line="240" w:lineRule="exact"/>
                                <w:jc w:val="center"/>
                                <w:rPr>
                                  <w:ins w:id="753" w:author="Finalized" w:date="2017-06-02T04:55:00Z"/>
                                  <w:rFonts w:ascii="Times New Roman" w:hAnsi="Times New Roman" w:cs="Times New Roman"/>
                                </w:rPr>
                              </w:pPr>
                              <w:ins w:id="754" w:author="Finalized" w:date="2017-06-02T04:55:00Z">
                                <w:r w:rsidRPr="00A15821">
                                  <w:rPr>
                                    <w:rFonts w:ascii="Times New Roman" w:eastAsia="MS Mincho" w:hAnsi="Times New Roman" w:cs="Times New Roman"/>
                                    <w:color w:val="000000"/>
                                    <w:kern w:val="24"/>
                                    <w:sz w:val="20"/>
                                    <w:szCs w:val="20"/>
                                    <w:lang w:val="en-GB"/>
                                  </w:rPr>
                                  <w:t xml:space="preserve">Fuel drain and refill </w:t>
                                </w:r>
                                <w:r w:rsidRPr="00A15821">
                                  <w:rPr>
                                    <w:rFonts w:ascii="Times New Roman" w:eastAsia="MS Mincho" w:hAnsi="Times New Roman" w:cs="Times New Roman"/>
                                    <w:color w:val="000000"/>
                                    <w:kern w:val="24"/>
                                    <w:sz w:val="20"/>
                                    <w:szCs w:val="20"/>
                                    <w:vertAlign w:val="superscript"/>
                                    <w:lang w:val="en-GB"/>
                                  </w:rPr>
                                  <w:t>(1)</w:t>
                                </w:r>
                              </w:ins>
                            </w:p>
                            <w:p w14:paraId="5D50DBB7" w14:textId="77777777" w:rsidR="00404A68" w:rsidRPr="00194DF1" w:rsidRDefault="00404A68" w:rsidP="003B1178">
                              <w:pPr>
                                <w:pStyle w:val="NormalWeb"/>
                                <w:spacing w:before="0" w:beforeAutospacing="0" w:after="0" w:afterAutospacing="0" w:line="240" w:lineRule="exact"/>
                                <w:jc w:val="center"/>
                                <w:rPr>
                                  <w:ins w:id="755" w:author="Finalized" w:date="2017-06-02T04:55:00Z"/>
                                  <w:rFonts w:ascii="Times New Roman" w:hAnsi="Times New Roman" w:cs="Times New Roman"/>
                                </w:rPr>
                              </w:pPr>
                            </w:p>
                            <w:p w14:paraId="3DF17E03" w14:textId="77777777" w:rsidR="00404A68" w:rsidRPr="00194DF1" w:rsidRDefault="00404A68" w:rsidP="009D256F">
                              <w:pPr>
                                <w:pStyle w:val="NormalWeb"/>
                                <w:spacing w:before="0" w:beforeAutospacing="0" w:after="0" w:afterAutospacing="0" w:line="240" w:lineRule="exact"/>
                                <w:jc w:val="center"/>
                                <w:rPr>
                                  <w:rFonts w:ascii="Times New Roman" w:hAnsi="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15" name="正方形/長方形 315"/>
                        <wps:cNvSpPr/>
                        <wps:spPr>
                          <a:xfrm>
                            <a:off x="1764021" y="3242746"/>
                            <a:ext cx="2304373" cy="257915"/>
                          </a:xfrm>
                          <a:prstGeom prst="rect">
                            <a:avLst/>
                          </a:prstGeom>
                        </wps:spPr>
                        <wps:style>
                          <a:lnRef idx="2">
                            <a:schemeClr val="dk1"/>
                          </a:lnRef>
                          <a:fillRef idx="1">
                            <a:schemeClr val="lt1"/>
                          </a:fillRef>
                          <a:effectRef idx="0">
                            <a:schemeClr val="dk1"/>
                          </a:effectRef>
                          <a:fontRef idx="minor">
                            <a:schemeClr val="dk1"/>
                          </a:fontRef>
                        </wps:style>
                        <wps:txbx>
                          <w:txbxContent>
                            <w:p w14:paraId="060D1487" w14:textId="114AAEAE" w:rsidR="00404A68" w:rsidRPr="00A15821" w:rsidRDefault="00404A68" w:rsidP="00D84A6F">
                              <w:pPr>
                                <w:pStyle w:val="NormalWeb"/>
                                <w:spacing w:before="0" w:beforeAutospacing="0" w:after="0" w:afterAutospacing="0" w:line="240" w:lineRule="exact"/>
                                <w:jc w:val="center"/>
                                <w:rPr>
                                  <w:ins w:id="756" w:author="Finalized" w:date="2017-06-02T04:56:00Z"/>
                                  <w:rFonts w:ascii="Times New Roman" w:hAnsi="Times New Roman" w:cs="Times New Roman"/>
                                </w:rPr>
                              </w:pPr>
                              <w:ins w:id="757" w:author="Finalized" w:date="2017-06-02T04:56:00Z">
                                <w:r w:rsidRPr="005F4EDE">
                                  <w:rPr>
                                    <w:rFonts w:ascii="Times New Roman" w:eastAsia="MS Mincho" w:hAnsi="Times New Roman" w:cs="Times New Roman"/>
                                    <w:color w:val="000000"/>
                                    <w:kern w:val="24"/>
                                    <w:sz w:val="20"/>
                                    <w:szCs w:val="20"/>
                                    <w:lang w:val="en-GB"/>
                                  </w:rPr>
                                  <w:t>Dynamometer test</w:t>
                                </w:r>
                                <w:r w:rsidRPr="00A15821" w:rsidDel="00BE0072">
                                  <w:rPr>
                                    <w:rFonts w:ascii="Times New Roman" w:eastAsia="MS Mincho" w:hAnsi="Times New Roman" w:cs="Times New Roman"/>
                                    <w:color w:val="000000"/>
                                    <w:kern w:val="24"/>
                                    <w:sz w:val="20"/>
                                    <w:szCs w:val="20"/>
                                    <w:lang w:val="en-GB"/>
                                  </w:rPr>
                                  <w:t xml:space="preserve"> </w:t>
                                </w:r>
                                <w:r w:rsidRPr="00A15821">
                                  <w:rPr>
                                    <w:rFonts w:ascii="Times New Roman" w:eastAsia="MS Mincho" w:hAnsi="Times New Roman" w:cs="Times New Roman"/>
                                    <w:color w:val="000000"/>
                                    <w:kern w:val="24"/>
                                    <w:sz w:val="20"/>
                                    <w:szCs w:val="20"/>
                                    <w:vertAlign w:val="superscript"/>
                                    <w:lang w:val="en-GB"/>
                                  </w:rPr>
                                  <w:t>(2)</w:t>
                                </w:r>
                              </w:ins>
                            </w:p>
                            <w:p w14:paraId="3ED9269B" w14:textId="77777777" w:rsidR="00404A68" w:rsidRPr="00194DF1" w:rsidRDefault="00404A68" w:rsidP="00D84A6F">
                              <w:pPr>
                                <w:pStyle w:val="NormalWeb"/>
                                <w:spacing w:before="0" w:beforeAutospacing="0" w:after="0" w:afterAutospacing="0" w:line="240" w:lineRule="exact"/>
                                <w:jc w:val="center"/>
                                <w:rPr>
                                  <w:ins w:id="758" w:author="Finalized" w:date="2017-06-02T04:56:00Z"/>
                                  <w:rFonts w:ascii="Times New Roman" w:hAnsi="Times New Roman" w:cs="Times New Roman"/>
                                </w:rPr>
                              </w:pPr>
                            </w:p>
                            <w:p w14:paraId="1B55C505" w14:textId="77777777" w:rsidR="00404A68" w:rsidRPr="00194DF1" w:rsidRDefault="00404A68" w:rsidP="009D256F">
                              <w:pPr>
                                <w:pStyle w:val="NormalWeb"/>
                                <w:spacing w:before="0" w:beforeAutospacing="0" w:after="0" w:afterAutospacing="0" w:line="240" w:lineRule="exact"/>
                                <w:jc w:val="center"/>
                                <w:rPr>
                                  <w:rFonts w:ascii="Times New Roman" w:hAnsi="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16" name="正方形/長方形 316"/>
                        <wps:cNvSpPr/>
                        <wps:spPr>
                          <a:xfrm>
                            <a:off x="1797225" y="2193032"/>
                            <a:ext cx="2304373" cy="261825"/>
                          </a:xfrm>
                          <a:prstGeom prst="rect">
                            <a:avLst/>
                          </a:prstGeom>
                        </wps:spPr>
                        <wps:style>
                          <a:lnRef idx="2">
                            <a:schemeClr val="dk1"/>
                          </a:lnRef>
                          <a:fillRef idx="1">
                            <a:schemeClr val="lt1"/>
                          </a:fillRef>
                          <a:effectRef idx="0">
                            <a:schemeClr val="dk1"/>
                          </a:effectRef>
                          <a:fontRef idx="minor">
                            <a:schemeClr val="dk1"/>
                          </a:fontRef>
                        </wps:style>
                        <wps:txbx>
                          <w:txbxContent>
                            <w:p w14:paraId="44740A36" w14:textId="77777777" w:rsidR="00404A68" w:rsidRPr="00194DF1" w:rsidRDefault="00404A68" w:rsidP="009D256F">
                              <w:pPr>
                                <w:pStyle w:val="NormalWeb"/>
                                <w:spacing w:before="0" w:beforeAutospacing="0" w:after="0" w:afterAutospacing="0" w:line="240" w:lineRule="exact"/>
                                <w:jc w:val="center"/>
                                <w:rPr>
                                  <w:ins w:id="759" w:author="Finalized" w:date="2017-03-28T20:21:00Z"/>
                                  <w:rFonts w:ascii="Times New Roman" w:hAnsi="Times New Roman" w:cs="Times New Roman"/>
                                </w:rPr>
                              </w:pPr>
                              <w:ins w:id="760" w:author="Finalized" w:date="2017-03-28T20:21:00Z">
                                <w:r>
                                  <w:rPr>
                                    <w:rFonts w:ascii="Times New Roman" w:eastAsia="MS Mincho" w:hAnsi="Times New Roman" w:cs="Times New Roman" w:hint="eastAsia"/>
                                    <w:color w:val="000000"/>
                                    <w:kern w:val="24"/>
                                    <w:sz w:val="20"/>
                                    <w:szCs w:val="20"/>
                                    <w:lang w:val="en-GB"/>
                                  </w:rPr>
                                  <w:t xml:space="preserve">Start </w:t>
                                </w:r>
                                <w:r>
                                  <w:rPr>
                                    <w:rFonts w:ascii="Times New Roman" w:eastAsia="MS Mincho" w:hAnsi="Times New Roman" w:cs="Times New Roman"/>
                                    <w:color w:val="000000"/>
                                    <w:kern w:val="24"/>
                                    <w:sz w:val="20"/>
                                    <w:szCs w:val="20"/>
                                    <w:lang w:val="en-GB"/>
                                  </w:rPr>
                                  <w:t>REESS charge</w:t>
                                </w:r>
                                <w:r w:rsidDel="00CF7476">
                                  <w:rPr>
                                    <w:rFonts w:ascii="Times New Roman" w:eastAsia="MS Mincho" w:hAnsi="Times New Roman" w:cs="Times New Roman" w:hint="eastAsia"/>
                                    <w:color w:val="000000"/>
                                    <w:kern w:val="24"/>
                                    <w:sz w:val="20"/>
                                    <w:szCs w:val="20"/>
                                    <w:lang w:val="en-GB"/>
                                  </w:rPr>
                                  <w:t xml:space="preserve"> </w:t>
                                </w:r>
                                <w:r>
                                  <w:rPr>
                                    <w:rFonts w:ascii="Times New Roman" w:eastAsia="MS Mincho" w:hAnsi="Times New Roman" w:cs="Times New Roman" w:hint="eastAsia"/>
                                    <w:color w:val="000000"/>
                                    <w:kern w:val="24"/>
                                    <w:sz w:val="20"/>
                                    <w:szCs w:val="20"/>
                                    <w:vertAlign w:val="superscript"/>
                                    <w:lang w:val="en-GB"/>
                                  </w:rPr>
                                  <w:t>(4</w:t>
                                </w:r>
                                <w:r w:rsidRPr="003478EB">
                                  <w:rPr>
                                    <w:rFonts w:ascii="Times New Roman" w:eastAsia="MS Mincho" w:hAnsi="Times New Roman" w:cs="Times New Roman" w:hint="eastAsia"/>
                                    <w:color w:val="000000"/>
                                    <w:kern w:val="24"/>
                                    <w:sz w:val="20"/>
                                    <w:szCs w:val="20"/>
                                    <w:vertAlign w:val="superscript"/>
                                    <w:lang w:val="en-GB"/>
                                  </w:rPr>
                                  <w:t>)</w:t>
                                </w:r>
                              </w:ins>
                            </w:p>
                            <w:p w14:paraId="32B898B4" w14:textId="77777777" w:rsidR="00404A68" w:rsidRPr="00194DF1" w:rsidRDefault="00404A68" w:rsidP="009D256F">
                              <w:pPr>
                                <w:pStyle w:val="NormalWeb"/>
                                <w:spacing w:before="0" w:beforeAutospacing="0" w:after="0" w:afterAutospacing="0" w:line="240" w:lineRule="exact"/>
                                <w:jc w:val="center"/>
                                <w:rPr>
                                  <w:rFonts w:ascii="Times New Roman" w:hAnsi="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18" name="正方形/長方形 318"/>
                        <wps:cNvSpPr/>
                        <wps:spPr>
                          <a:xfrm>
                            <a:off x="1764017" y="1247447"/>
                            <a:ext cx="2304373" cy="257915"/>
                          </a:xfrm>
                          <a:prstGeom prst="rect">
                            <a:avLst/>
                          </a:prstGeom>
                        </wps:spPr>
                        <wps:style>
                          <a:lnRef idx="2">
                            <a:schemeClr val="dk1"/>
                          </a:lnRef>
                          <a:fillRef idx="1">
                            <a:schemeClr val="lt1"/>
                          </a:fillRef>
                          <a:effectRef idx="0">
                            <a:schemeClr val="dk1"/>
                          </a:effectRef>
                          <a:fontRef idx="minor">
                            <a:schemeClr val="dk1"/>
                          </a:fontRef>
                        </wps:style>
                        <wps:txbx>
                          <w:txbxContent>
                            <w:p w14:paraId="5885172E" w14:textId="040C5F97" w:rsidR="00404A68" w:rsidRPr="00A15821" w:rsidRDefault="00404A68" w:rsidP="003B1178">
                              <w:pPr>
                                <w:pStyle w:val="NormalWeb"/>
                                <w:spacing w:before="0" w:beforeAutospacing="0" w:after="0" w:afterAutospacing="0" w:line="240" w:lineRule="exact"/>
                                <w:jc w:val="center"/>
                                <w:rPr>
                                  <w:ins w:id="761" w:author="Finalized" w:date="2017-06-02T04:55:00Z"/>
                                  <w:rFonts w:ascii="Times New Roman" w:hAnsi="Times New Roman" w:cs="Times New Roman"/>
                                </w:rPr>
                              </w:pPr>
                              <w:ins w:id="762" w:author="Finalized" w:date="2017-06-02T04:55:00Z">
                                <w:r>
                                  <w:rPr>
                                    <w:rFonts w:ascii="Times New Roman" w:eastAsia="MS Mincho" w:hAnsi="Times New Roman" w:cs="Times New Roman" w:hint="eastAsia"/>
                                    <w:color w:val="000000"/>
                                    <w:kern w:val="24"/>
                                    <w:sz w:val="20"/>
                                    <w:szCs w:val="20"/>
                                    <w:lang w:val="en-GB"/>
                                  </w:rPr>
                                  <w:t>Preconditioning</w:t>
                                </w:r>
                                <w:r w:rsidRPr="00A15821">
                                  <w:rPr>
                                    <w:rFonts w:ascii="Times New Roman" w:eastAsia="MS Mincho" w:hAnsi="Times New Roman" w:cs="Times New Roman"/>
                                    <w:color w:val="000000"/>
                                    <w:kern w:val="24"/>
                                    <w:sz w:val="20"/>
                                    <w:szCs w:val="20"/>
                                    <w:lang w:val="en-GB"/>
                                  </w:rPr>
                                  <w:t xml:space="preserve"> drive </w:t>
                                </w:r>
                                <w:r w:rsidRPr="00A15821">
                                  <w:rPr>
                                    <w:rFonts w:ascii="Times New Roman" w:eastAsia="MS Mincho" w:hAnsi="Times New Roman" w:cs="Times New Roman"/>
                                    <w:color w:val="000000"/>
                                    <w:kern w:val="24"/>
                                    <w:sz w:val="20"/>
                                    <w:szCs w:val="20"/>
                                    <w:vertAlign w:val="superscript"/>
                                    <w:lang w:val="en-GB"/>
                                  </w:rPr>
                                  <w:t>(2)</w:t>
                                </w:r>
                              </w:ins>
                            </w:p>
                            <w:p w14:paraId="04D71FEC" w14:textId="77777777" w:rsidR="00404A68" w:rsidRPr="00194DF1" w:rsidRDefault="00404A68" w:rsidP="003B1178">
                              <w:pPr>
                                <w:pStyle w:val="NormalWeb"/>
                                <w:spacing w:before="0" w:beforeAutospacing="0" w:after="0" w:afterAutospacing="0" w:line="240" w:lineRule="exact"/>
                                <w:jc w:val="center"/>
                                <w:rPr>
                                  <w:ins w:id="763" w:author="Finalized" w:date="2017-06-02T04:55:00Z"/>
                                  <w:rFonts w:ascii="Times New Roman" w:hAnsi="Times New Roman" w:cs="Times New Roman"/>
                                </w:rPr>
                              </w:pPr>
                            </w:p>
                            <w:p w14:paraId="4BF05CE7" w14:textId="77777777" w:rsidR="00404A68" w:rsidRPr="00A15821" w:rsidRDefault="00404A68" w:rsidP="003B1178">
                              <w:pPr>
                                <w:pStyle w:val="NormalWeb"/>
                                <w:spacing w:before="0" w:beforeAutospacing="0" w:after="0" w:afterAutospacing="0" w:line="240" w:lineRule="exact"/>
                                <w:jc w:val="center"/>
                                <w:rPr>
                                  <w:ins w:id="764" w:author="Finalized" w:date="2017-06-02T04:55:00Z"/>
                                  <w:rFonts w:ascii="Times New Roman" w:hAnsi="Times New Roman" w:cs="Times New Roman"/>
                                </w:rPr>
                              </w:pPr>
                              <w:ins w:id="765" w:author="Finalized" w:date="2017-06-02T04:55:00Z">
                                <w:r w:rsidRPr="00A15821">
                                  <w:rPr>
                                    <w:rFonts w:ascii="Times New Roman" w:eastAsia="MS Mincho" w:hAnsi="Times New Roman" w:cs="Times New Roman"/>
                                    <w:color w:val="000000"/>
                                    <w:kern w:val="24"/>
                                    <w:sz w:val="20"/>
                                    <w:szCs w:val="20"/>
                                    <w:lang w:val="en-GB"/>
                                  </w:rPr>
                                  <w:t xml:space="preserve">Pre-conditioning drive </w:t>
                                </w:r>
                                <w:r w:rsidRPr="00A15821">
                                  <w:rPr>
                                    <w:rFonts w:ascii="Times New Roman" w:eastAsia="MS Mincho" w:hAnsi="Times New Roman" w:cs="Times New Roman"/>
                                    <w:color w:val="000000"/>
                                    <w:kern w:val="24"/>
                                    <w:sz w:val="20"/>
                                    <w:szCs w:val="20"/>
                                    <w:vertAlign w:val="superscript"/>
                                    <w:lang w:val="en-GB"/>
                                  </w:rPr>
                                  <w:t>(2)</w:t>
                                </w:r>
                              </w:ins>
                            </w:p>
                            <w:p w14:paraId="5F28DE49" w14:textId="77777777" w:rsidR="00404A68" w:rsidRPr="00194DF1" w:rsidRDefault="00404A68" w:rsidP="003B1178">
                              <w:pPr>
                                <w:pStyle w:val="NormalWeb"/>
                                <w:spacing w:before="0" w:beforeAutospacing="0" w:after="0" w:afterAutospacing="0" w:line="240" w:lineRule="exact"/>
                                <w:jc w:val="center"/>
                                <w:rPr>
                                  <w:ins w:id="766" w:author="Finalized" w:date="2017-06-02T04:55:00Z"/>
                                  <w:rFonts w:ascii="Times New Roman" w:hAnsi="Times New Roman" w:cs="Times New Roman"/>
                                </w:rPr>
                              </w:pPr>
                            </w:p>
                            <w:p w14:paraId="02BF682E" w14:textId="77777777" w:rsidR="00404A68" w:rsidRPr="00194DF1" w:rsidRDefault="00404A68" w:rsidP="003B1178">
                              <w:pPr>
                                <w:pStyle w:val="NormalWeb"/>
                                <w:spacing w:before="0" w:beforeAutospacing="0" w:after="0" w:afterAutospacing="0" w:line="240" w:lineRule="exact"/>
                                <w:jc w:val="center"/>
                                <w:rPr>
                                  <w:ins w:id="767" w:author="Finalized" w:date="2017-06-02T04:55:00Z"/>
                                  <w:rFonts w:ascii="Times New Roman" w:hAnsi="Times New Roman" w:cs="Times New Roman"/>
                                </w:rPr>
                              </w:pPr>
                            </w:p>
                            <w:p w14:paraId="1A6A59B0" w14:textId="77777777" w:rsidR="00404A68" w:rsidRPr="00194DF1" w:rsidRDefault="00404A68" w:rsidP="009D256F">
                              <w:pPr>
                                <w:pStyle w:val="NormalWeb"/>
                                <w:spacing w:before="0" w:beforeAutospacing="0" w:after="0" w:afterAutospacing="0" w:line="240" w:lineRule="exact"/>
                                <w:jc w:val="center"/>
                                <w:rPr>
                                  <w:rFonts w:ascii="Times New Roman" w:hAnsi="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90" name="正方形/長方形 190"/>
                        <wps:cNvSpPr/>
                        <wps:spPr>
                          <a:xfrm>
                            <a:off x="1764017" y="964134"/>
                            <a:ext cx="2304373" cy="257915"/>
                          </a:xfrm>
                          <a:prstGeom prst="rect">
                            <a:avLst/>
                          </a:prstGeom>
                        </wps:spPr>
                        <wps:style>
                          <a:lnRef idx="2">
                            <a:schemeClr val="dk1"/>
                          </a:lnRef>
                          <a:fillRef idx="1">
                            <a:schemeClr val="lt1"/>
                          </a:fillRef>
                          <a:effectRef idx="0">
                            <a:schemeClr val="dk1"/>
                          </a:effectRef>
                          <a:fontRef idx="minor">
                            <a:schemeClr val="dk1"/>
                          </a:fontRef>
                        </wps:style>
                        <wps:txbx>
                          <w:txbxContent>
                            <w:p w14:paraId="73D86ACA" w14:textId="55CA0CD8" w:rsidR="00404A68" w:rsidRPr="00161512" w:rsidRDefault="00404A68" w:rsidP="009D256F">
                              <w:pPr>
                                <w:pStyle w:val="NormalWeb"/>
                                <w:spacing w:before="0" w:beforeAutospacing="0" w:after="0" w:afterAutospacing="0" w:line="240" w:lineRule="exact"/>
                                <w:jc w:val="center"/>
                                <w:rPr>
                                  <w:rFonts w:ascii="Times New Roman" w:hAnsi="Times New Roman" w:cs="Times New Roman"/>
                                  <w:sz w:val="20"/>
                                  <w:szCs w:val="20"/>
                                </w:rPr>
                              </w:pPr>
                              <w:ins w:id="768" w:author="Finalized" w:date="2017-05-23T13:58:00Z">
                                <w:r w:rsidRPr="00E66F7E">
                                  <w:rPr>
                                    <w:rFonts w:ascii="Times New Roman" w:hAnsi="Times New Roman" w:cs="Times New Roman" w:hint="eastAsia"/>
                                    <w:sz w:val="20"/>
                                    <w:szCs w:val="20"/>
                                  </w:rPr>
                                  <w:t>Soak</w:t>
                                </w:r>
                              </w:ins>
                              <w:ins w:id="769" w:author="Finalized" w:date="2017-05-23T14:00:00Z">
                                <w:r w:rsidRPr="00E66F7E">
                                  <w:rPr>
                                    <w:rFonts w:ascii="Times New Roman" w:hAnsi="Times New Roman" w:cs="Times New Roman" w:hint="eastAsia"/>
                                    <w:sz w:val="20"/>
                                    <w:szCs w:val="20"/>
                                  </w:rPr>
                                  <w:t xml:space="preserve"> </w:t>
                                </w:r>
                              </w:ins>
                              <w:ins w:id="770" w:author="Finalized" w:date="2017-05-23T13:58:00Z">
                                <w:r w:rsidRPr="00E66F7E">
                                  <w:rPr>
                                    <w:rFonts w:ascii="Times New Roman" w:hAnsi="Times New Roman" w:cs="Times New Roman" w:hint="eastAsia"/>
                                    <w:sz w:val="20"/>
                                    <w:szCs w:val="20"/>
                                    <w:vertAlign w:val="superscript"/>
                                  </w:rPr>
                                  <w:t>(3)</w:t>
                                </w:r>
                                <w:r w:rsidRPr="00E66F7E">
                                  <w:rPr>
                                    <w:rFonts w:ascii="Times New Roman" w:hAnsi="Times New Roman" w:cs="Times New Roman" w:hint="eastAsia"/>
                                    <w:sz w:val="20"/>
                                    <w:szCs w:val="20"/>
                                  </w:rPr>
                                  <w:t xml:space="preserve"> for 6 to 36 hours</w:t>
                                </w:r>
                              </w:ins>
                            </w:p>
                          </w:txbxContent>
                        </wps:txbx>
                        <wps:bodyPr rot="0" spcFirstLastPara="0" vert="horz" wrap="square" lIns="91440" tIns="45720" rIns="91440" bIns="45720" numCol="1" spcCol="0" rtlCol="0" fromWordArt="0" anchor="ctr" anchorCtr="0" forceAA="0" compatLnSpc="1">
                          <a:prstTxWarp prst="textNoShape">
                            <a:avLst/>
                          </a:prstTxWarp>
                          <a:noAutofit/>
                        </wps:bodyPr>
                      </wps:wsp>
                    </wpc:wpc>
                  </a:graphicData>
                </a:graphic>
                <wp14:sizeRelH relativeFrom="page">
                  <wp14:pctWidth>0</wp14:pctWidth>
                </wp14:sizeRelH>
                <wp14:sizeRelV relativeFrom="page">
                  <wp14:pctHeight>0</wp14:pctHeight>
                </wp14:sizeRelV>
              </wp:anchor>
            </w:drawing>
          </mc:Choice>
          <mc:Fallback>
            <w:pict>
              <v:group id="キャンバス 321" o:spid="_x0000_s1101" editas="canvas" style="position:absolute;left:0;text-align:left;margin-left:14.05pt;margin-top:16.8pt;width:486.5pt;height:529.4pt;z-index:251777024;mso-position-horizontal-relative:text;mso-position-vertical-relative:text" coordsize="61785,67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">
                <v:shape id="_x0000_s1102" type="#_x0000_t75" style="position:absolute;width:61785;height:67233;visibility:visible;mso-wrap-style:square">
                  <v:fill o:detectmouseclick="t"/>
                  <v:path o:connecttype="none"/>
                </v:shape>
                <v:line id="直線コネクタ 262" o:spid="_x0000_s1103" style="position:absolute;flip:x;visibility:visible;mso-wrap-style:square" from="29446,4895" to="29640,629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SpXi8MAAADcAAAADwAAAGRycy9kb3ducmV2LnhtbESPQWsCMRSE7wX/Q3iCt5p1DyJbo8iC&#10;tgcvapEeH5vn7mrysiRRt/31RhB6HGbmG2a+7K0RN/KhdaxgMs5AEFdOt1wr+D6s32cgQkTWaByT&#10;gl8KsFwM3uZYaHfnHd32sRYJwqFABU2MXSFlqBqyGMauI07eyXmLMUlfS+3xnuDWyDzLptJiy2mh&#10;wY7KhqrL/moVlOb4039uPMfj+e903dK6PBuj1GjYrz5AROrjf/jV/tIK8mkOzzPpCMjF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kqV4vDAAAA3AAAAA8AAAAAAAAAAAAA&#10;AAAAoQIAAGRycy9kb3ducmV2LnhtbFBLBQYAAAAABAAEAPkAAACRAwAAAAA=&#10;" strokecolor="black [3213]" strokeweight=".5pt">
                  <v:stroke joinstyle="miter"/>
                </v:line>
                <v:rect id="正方形/長方形 214" o:spid="_x0000_s1104" style="position:absolute;left:23211;top:2316;width:12858;height:257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Cs4MUA&#10;AADcAAAADwAAAGRycy9kb3ducmV2LnhtbESPT2vCQBTE70K/w/IKvelGKf6JriKlhUJFMXrw+Mi+&#10;JqHZt2F3m8Rv7wqCx2FmfsOsNr2pRUvOV5YVjEcJCOLc6ooLBefT13AOwgdkjbVlUnAlD5v1y2CF&#10;qbYdH6nNQiEihH2KCsoQmlRKn5dk0I9sQxy9X+sMhihdIbXDLsJNLSdJMpUGK44LJTb0UVL+l/0b&#10;BfZQXeutW+zbHc0uP4eQdP30U6m31367BBGoD8/wo/2tFUzG73A/E4+AX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AKzgxQAAANwAAAAPAAAAAAAAAAAAAAAAAJgCAABkcnMv&#10;ZG93bnJldi54bWxQSwUGAAAAAAQABAD1AAAAigMAAAAA&#10;" fillcolor="white [3201]" strokecolor="black [3200]" strokeweight="1pt">
                  <v:textbox>
                    <w:txbxContent>
                      <w:p w14:paraId="6000D365" w14:textId="77777777" w:rsidR="00404A68" w:rsidRPr="00194DF1" w:rsidRDefault="00404A68" w:rsidP="003B1178">
                        <w:pPr>
                          <w:pStyle w:val="Web"/>
                          <w:spacing w:before="0" w:beforeAutospacing="0" w:after="0" w:afterAutospacing="0" w:line="240" w:lineRule="exact"/>
                          <w:jc w:val="center"/>
                          <w:rPr>
                            <w:ins w:id="875" w:author="Finalized" w:date="2017-06-02T04:55:00Z"/>
                            <w:rFonts w:ascii="Times New Roman" w:hAnsi="Times New Roman" w:cs="Times New Roman"/>
                          </w:rPr>
                        </w:pPr>
                        <w:ins w:id="876" w:author="Finalized" w:date="2017-06-02T04:55:00Z">
                          <w:r w:rsidRPr="00194DF1">
                            <w:rPr>
                              <w:rFonts w:ascii="Times New Roman" w:eastAsia="ＭＳ 明朝" w:hAnsi="Times New Roman" w:cs="Times New Roman"/>
                              <w:color w:val="000000"/>
                              <w:kern w:val="24"/>
                              <w:sz w:val="20"/>
                              <w:szCs w:val="20"/>
                              <w:lang w:val="en-GB"/>
                            </w:rPr>
                            <w:t>Start</w:t>
                          </w:r>
                        </w:ins>
                      </w:p>
                      <w:p w14:paraId="1ABAC46D" w14:textId="77777777" w:rsidR="00404A68" w:rsidRPr="00194DF1" w:rsidRDefault="00404A68" w:rsidP="003B1178">
                        <w:pPr>
                          <w:pStyle w:val="Web"/>
                          <w:spacing w:before="0" w:beforeAutospacing="0" w:after="0" w:afterAutospacing="0" w:line="240" w:lineRule="exact"/>
                          <w:jc w:val="center"/>
                          <w:rPr>
                            <w:ins w:id="877" w:author="Finalized" w:date="2017-06-02T04:55:00Z"/>
                            <w:rFonts w:ascii="Times New Roman" w:hAnsi="Times New Roman" w:cs="Times New Roman"/>
                          </w:rPr>
                        </w:pPr>
                      </w:p>
                      <w:p w14:paraId="5BB2CB76" w14:textId="77777777" w:rsidR="00404A68" w:rsidRPr="00194DF1" w:rsidRDefault="00404A68" w:rsidP="009D256F">
                        <w:pPr>
                          <w:pStyle w:val="Web"/>
                          <w:spacing w:before="0" w:beforeAutospacing="0" w:after="0" w:afterAutospacing="0" w:line="240" w:lineRule="exact"/>
                          <w:jc w:val="center"/>
                          <w:rPr>
                            <w:rFonts w:ascii="Times New Roman" w:hAnsi="Times New Roman" w:cs="Times New Roman"/>
                          </w:rPr>
                        </w:pPr>
                      </w:p>
                    </w:txbxContent>
                  </v:textbox>
                </v:rect>
                <v:rect id="正方形/長方形 215" o:spid="_x0000_s1105" style="position:absolute;left:17640;top:53639;width:23043;height:303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kwJe8UA&#10;AADcAAAADwAAAGRycy9kb3ducmV2LnhtbESPT2vCQBTE70K/w/IKvelGof6JriKlhUJFMXrw+Mi+&#10;JqHZt2F3m8Rv7wqCx2FmfsOsNr2pRUvOV5YVjEcJCOLc6ooLBefT13AOwgdkjbVlUnAlD5v1y2CF&#10;qbYdH6nNQiEihH2KCsoQmlRKn5dk0I9sQxy9X+sMhihdIbXDLsJNLSdJMpUGK44LJTb0UVL+l/0b&#10;BfZQXeutW+zbHc0uP4eQdP30U6m31367BBGoD8/wo/2tFUzG73A/E4+AX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TAl7xQAAANwAAAAPAAAAAAAAAAAAAAAAAJgCAABkcnMv&#10;ZG93bnJldi54bWxQSwUGAAAAAAQABAD1AAAAigMAAAAA&#10;" fillcolor="white [3201]" strokecolor="black [3200]" strokeweight="1pt">
                  <v:textbox>
                    <w:txbxContent>
                      <w:p w14:paraId="75344588" w14:textId="77774124" w:rsidR="00404A68" w:rsidRPr="004126E6" w:rsidRDefault="00404A68" w:rsidP="00117AF9">
                        <w:pPr>
                          <w:pStyle w:val="Web"/>
                          <w:spacing w:before="0" w:beforeAutospacing="0" w:after="0" w:afterAutospacing="0" w:line="240" w:lineRule="exact"/>
                          <w:jc w:val="center"/>
                          <w:rPr>
                            <w:rFonts w:ascii="Times New Roman" w:hAnsi="Times New Roman" w:cs="Times New Roman"/>
                            <w:lang w:val="en-GB"/>
                          </w:rPr>
                        </w:pPr>
                        <w:ins w:id="878" w:author="Finalized" w:date="2017-06-02T04:58:00Z">
                          <w:r w:rsidRPr="00A15821">
                            <w:rPr>
                              <w:rFonts w:ascii="Times New Roman" w:eastAsia="ＭＳ 明朝" w:hAnsi="Times New Roman" w:cs="Times New Roman"/>
                              <w:color w:val="000000"/>
                              <w:kern w:val="24"/>
                              <w:sz w:val="20"/>
                              <w:szCs w:val="20"/>
                              <w:lang w:val="en-GB"/>
                            </w:rPr>
                            <w:t>2</w:t>
                          </w:r>
                          <w:r w:rsidRPr="00527A9F">
                            <w:rPr>
                              <w:rFonts w:ascii="Times New Roman" w:eastAsia="ＭＳ 明朝" w:hAnsi="Times New Roman" w:cs="Times New Roman"/>
                              <w:color w:val="000000"/>
                              <w:kern w:val="24"/>
                              <w:sz w:val="20"/>
                              <w:szCs w:val="20"/>
                              <w:vertAlign w:val="superscript"/>
                              <w:lang w:val="en-GB"/>
                            </w:rPr>
                            <w:t>nd</w:t>
                          </w:r>
                          <w:r w:rsidRPr="00A15821">
                            <w:rPr>
                              <w:rFonts w:ascii="Times New Roman" w:eastAsia="ＭＳ 明朝" w:hAnsi="Times New Roman" w:cs="Times New Roman"/>
                              <w:color w:val="000000"/>
                              <w:kern w:val="24"/>
                              <w:sz w:val="20"/>
                              <w:szCs w:val="20"/>
                              <w:lang w:val="en-GB"/>
                            </w:rPr>
                            <w:t xml:space="preserve"> day diurnal: M</w:t>
                          </w:r>
                          <w:r w:rsidRPr="00A15821">
                            <w:rPr>
                              <w:rFonts w:ascii="Times New Roman" w:eastAsia="ＭＳ 明朝" w:hAnsi="Times New Roman" w:cs="Times New Roman"/>
                              <w:color w:val="000000"/>
                              <w:kern w:val="24"/>
                              <w:position w:val="-5"/>
                              <w:sz w:val="20"/>
                              <w:szCs w:val="20"/>
                              <w:vertAlign w:val="subscript"/>
                              <w:lang w:val="en-GB"/>
                            </w:rPr>
                            <w:t>D2</w:t>
                          </w:r>
                          <w:r w:rsidRPr="00A15821">
                            <w:rPr>
                              <w:rFonts w:ascii="Times New Roman" w:eastAsia="ＭＳ 明朝" w:hAnsi="Times New Roman" w:cs="Times New Roman"/>
                              <w:color w:val="000000"/>
                              <w:kern w:val="24"/>
                              <w:sz w:val="20"/>
                              <w:szCs w:val="20"/>
                              <w:lang w:val="en-GB"/>
                            </w:rPr>
                            <w:t xml:space="preserve"> </w:t>
                          </w:r>
                          <w:r w:rsidRPr="00A15821">
                            <w:rPr>
                              <w:rFonts w:ascii="Times New Roman" w:eastAsia="ＭＳ 明朝" w:hAnsi="Times New Roman" w:cs="Times New Roman"/>
                              <w:color w:val="000000"/>
                              <w:kern w:val="24"/>
                              <w:sz w:val="20"/>
                              <w:szCs w:val="20"/>
                              <w:vertAlign w:val="superscript"/>
                              <w:lang w:val="en-GB"/>
                            </w:rPr>
                            <w:t>(</w:t>
                          </w:r>
                          <w:r>
                            <w:rPr>
                              <w:rFonts w:ascii="Times New Roman" w:eastAsia="ＭＳ 明朝" w:hAnsi="Times New Roman" w:cs="Times New Roman" w:hint="eastAsia"/>
                              <w:color w:val="000000"/>
                              <w:kern w:val="24"/>
                              <w:sz w:val="20"/>
                              <w:szCs w:val="20"/>
                              <w:vertAlign w:val="superscript"/>
                              <w:lang w:val="en-GB"/>
                            </w:rPr>
                            <w:t>8</w:t>
                          </w:r>
                          <w:r w:rsidRPr="00A15821">
                            <w:rPr>
                              <w:rFonts w:ascii="Times New Roman" w:eastAsia="ＭＳ 明朝" w:hAnsi="Times New Roman" w:cs="Times New Roman"/>
                              <w:color w:val="000000"/>
                              <w:kern w:val="24"/>
                              <w:sz w:val="20"/>
                              <w:szCs w:val="20"/>
                              <w:vertAlign w:val="superscript"/>
                              <w:lang w:val="en-GB"/>
                            </w:rPr>
                            <w:t>)</w:t>
                          </w:r>
                        </w:ins>
                      </w:p>
                    </w:txbxContent>
                  </v:textbox>
                </v:rect>
                <v:rect id="正方形/長方形 216" o:spid="_x0000_s1106" style="position:absolute;left:17671;top:58559;width:23044;height:266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6XDMQA&#10;AADcAAAADwAAAGRycy9kb3ducmV2LnhtbESPQWvCQBSE7wX/w/KE3upGD6lGVxFpQWipGD14fGSf&#10;STD7NuyuSfz33ULB4zAz3zCrzWAa0ZHztWUF00kCgriwuuZSwfn0+TYH4QOyxsYyKXiQh8169LLC&#10;TNuej9TloRQRwj5DBVUIbSalLyoy6Ce2JY7e1TqDIUpXSu2wj3DTyFmSpNJgzXGhwpZ2FRW3/G4U&#10;2EP9aLZu8dN90/vl6xCSfkg/lHodD9sliEBDeIb/23utYDZN4e9MPAJy/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KelwzEAAAA3AAAAA8AAAAAAAAAAAAAAAAAmAIAAGRycy9k&#10;b3ducmV2LnhtbFBLBQYAAAAABAAEAPUAAACJAwAAAAA=&#10;" fillcolor="white [3201]" strokecolor="black [3200]" strokeweight="1pt">
                  <v:textbox>
                    <w:txbxContent>
                      <w:p w14:paraId="715C602C" w14:textId="3FCF04AC" w:rsidR="00404A68" w:rsidRPr="00194DF1" w:rsidRDefault="00404A68" w:rsidP="00117AF9">
                        <w:pPr>
                          <w:pStyle w:val="Web"/>
                          <w:spacing w:before="0" w:beforeAutospacing="0" w:after="0" w:afterAutospacing="0" w:line="240" w:lineRule="exact"/>
                          <w:jc w:val="center"/>
                          <w:rPr>
                            <w:rFonts w:ascii="Times New Roman" w:hAnsi="Times New Roman" w:cs="Times New Roman"/>
                          </w:rPr>
                        </w:pPr>
                        <w:ins w:id="879" w:author="Finalized" w:date="2017-06-02T04:59:00Z">
                          <w:r w:rsidRPr="00194DF1">
                            <w:rPr>
                              <w:rFonts w:ascii="Times New Roman" w:eastAsia="ＭＳ 明朝" w:hAnsi="Times New Roman" w:cs="Times New Roman"/>
                              <w:color w:val="000000"/>
                              <w:kern w:val="24"/>
                              <w:sz w:val="20"/>
                              <w:szCs w:val="20"/>
                            </w:rPr>
                            <w:t>Calculation</w:t>
                          </w:r>
                          <w:r>
                            <w:rPr>
                              <w:rFonts w:ascii="Times New Roman" w:eastAsia="ＭＳ 明朝" w:hAnsi="Times New Roman" w:cs="Times New Roman" w:hint="eastAsia"/>
                              <w:color w:val="000000"/>
                              <w:kern w:val="24"/>
                              <w:sz w:val="20"/>
                              <w:szCs w:val="20"/>
                            </w:rPr>
                            <w:t>s</w:t>
                          </w:r>
                        </w:ins>
                      </w:p>
                    </w:txbxContent>
                  </v:textbox>
                </v:rect>
                <v:rect id="正方形/長方形 218" o:spid="_x0000_s1107" style="position:absolute;left:23017;top:62943;width:12858;height:25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2m5cEA&#10;AADcAAAADwAAAGRycy9kb3ducmV2LnhtbERPy4rCMBTdC/5DuII7TXXho2MUEQeEEcXqYpaX5k5b&#10;prkpSaatfz9ZCC4P573Z9aYWLTlfWVYwmyYgiHOrKy4UPO6fkxUIH5A11pZJwZM87LbDwQZTbTu+&#10;UZuFQsQQ9ikqKENoUil9XpJBP7UNceR+rDMYInSF1A67GG5qOU+ShTRYcWwosaFDSflv9mcU2Gv1&#10;rPdufWnPtPz+uoak6xdHpcajfv8BIlAf3uKX+6QVzGdxbTwTj4Dc/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xNpuXBAAAA3AAAAA8AAAAAAAAAAAAAAAAAmAIAAGRycy9kb3du&#10;cmV2LnhtbFBLBQYAAAAABAAEAPUAAACGAwAAAAA=&#10;" fillcolor="white [3201]" strokecolor="black [3200]" strokeweight="1pt">
                  <v:textbox>
                    <w:txbxContent>
                      <w:p w14:paraId="7FE27C3B" w14:textId="476ED96C" w:rsidR="00404A68" w:rsidRPr="00194DF1" w:rsidRDefault="00404A68" w:rsidP="00117AF9">
                        <w:pPr>
                          <w:pStyle w:val="Web"/>
                          <w:spacing w:before="0" w:beforeAutospacing="0" w:after="0" w:afterAutospacing="0" w:line="240" w:lineRule="exact"/>
                          <w:jc w:val="center"/>
                          <w:rPr>
                            <w:rFonts w:ascii="Times New Roman" w:hAnsi="Times New Roman" w:cs="Times New Roman"/>
                          </w:rPr>
                        </w:pPr>
                        <w:ins w:id="880" w:author="Finalized" w:date="2017-06-02T04:59:00Z">
                          <w:r w:rsidRPr="00194DF1">
                            <w:rPr>
                              <w:rFonts w:ascii="Times New Roman" w:eastAsia="ＭＳ 明朝" w:hAnsi="Times New Roman" w:cs="Times New Roman"/>
                              <w:color w:val="000000"/>
                              <w:kern w:val="24"/>
                              <w:sz w:val="20"/>
                              <w:szCs w:val="20"/>
                              <w:lang w:val="en-GB"/>
                            </w:rPr>
                            <w:t>End</w:t>
                          </w:r>
                        </w:ins>
                      </w:p>
                    </w:txbxContent>
                  </v:textbox>
                </v:rect>
                <v:shape id="テキスト ボックス 21" o:spid="_x0000_s1108" type="#_x0000_t202" style="position:absolute;left:29747;top:15403;width:7404;height:237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5/csQA&#10;AADcAAAADwAAAGRycy9kb3ducmV2LnhtbESP0WrCQBRE34X+w3KFvukmoYqNrlK0Bd+0th9wyV6z&#10;Mdm7Ibtq2q93BcHHYWbOMItVbxtxoc5XjhWk4wQEceF0xaWC35+v0QyED8gaG8ek4I88rJYvgwXm&#10;2l35my6HUIoIYZ+jAhNCm0vpC0MW/di1xNE7us5iiLIrpe7wGuG2kVmSTKXFiuOCwZbWhor6cLYK&#10;Zond1fV7tvf27T+dmPXGfbYnpV6H/cccRKA+PMOP9lYryLIU7mfiEZDL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Of3LEAAAA3AAAAA8AAAAAAAAAAAAAAAAAmAIAAGRycy9k&#10;b3ducmV2LnhtbFBLBQYAAAAABAAEAPUAAACJAwAAAAA=&#10;" filled="f" stroked="f">
                  <v:textbox style="mso-fit-shape-to-text:t">
                    <w:txbxContent>
                      <w:p w14:paraId="500D909A" w14:textId="09A776C7" w:rsidR="00404A68" w:rsidRPr="00194DF1" w:rsidRDefault="00404A68" w:rsidP="009D256F">
                        <w:pPr>
                          <w:pStyle w:val="Web"/>
                          <w:spacing w:before="0" w:beforeAutospacing="0" w:after="0" w:afterAutospacing="0"/>
                          <w:rPr>
                            <w:rFonts w:ascii="Times New Roman" w:hAnsi="Times New Roman" w:cs="Times New Roman"/>
                          </w:rPr>
                        </w:pPr>
                        <w:ins w:id="881" w:author="Finalized" w:date="2017-06-02T04:56:00Z">
                          <w:r w:rsidRPr="00194DF1">
                            <w:rPr>
                              <w:rFonts w:ascii="Times New Roman" w:hAnsi="Times New Roman" w:cs="Times New Roman"/>
                              <w:color w:val="000000"/>
                              <w:kern w:val="24"/>
                              <w:sz w:val="20"/>
                              <w:szCs w:val="20"/>
                            </w:rPr>
                            <w:t>Max 5 min</w:t>
                          </w:r>
                        </w:ins>
                      </w:p>
                    </w:txbxContent>
                  </v:textbox>
                </v:shape>
                <v:rect id="Rectangle 2" o:spid="_x0000_s1109" style="position:absolute;left:41600;top:4002;width:18897;height:461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WkcUA&#10;AADcAAAADwAAAGRycy9kb3ducmV2LnhtbESP0WrCQBRE3wX/YblCX6RuTIut0VWKthB9M/UDrtlr&#10;Es3eDdlV0793hYKPw8ycYebLztTiSq2rLCsYjyIQxLnVFRcK9r8/r58gnEfWWFsmBX/kYLno9+aY&#10;aHvjHV0zX4gAYZeggtL7JpHS5SUZdCPbEAfvaFuDPsi2kLrFW4CbWsZRNJEGKw4LJTa0Kik/Zxej&#10;YLN93+5XqTydp9V6mH5kkTxMvpV6GXRfMxCeOv8M/7dTrSCO3+BxJhw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5KhaRxQAAANwAAAAPAAAAAAAAAAAAAAAAAJgCAABkcnMv&#10;ZG93bnJldi54bWxQSwUGAAAAAAQABAD1AAAAigMAAAAA&#10;" filled="f" stroked="f">
                  <v:textbox style="mso-fit-shape-to-text:t">
                    <w:txbxContent>
                      <w:p w14:paraId="057D69B7" w14:textId="77777777" w:rsidR="00404A68" w:rsidRPr="00FC049D" w:rsidRDefault="00404A68" w:rsidP="003B1178">
                        <w:pPr>
                          <w:pStyle w:val="Web"/>
                          <w:spacing w:before="0" w:beforeAutospacing="0" w:after="0" w:afterAutospacing="0"/>
                          <w:jc w:val="left"/>
                          <w:rPr>
                            <w:ins w:id="882" w:author="Finalized" w:date="2017-06-02T04:54:00Z"/>
                            <w:rFonts w:ascii="Times New Roman" w:hAnsi="Times New Roman" w:cs="Times New Roman"/>
                            <w:sz w:val="20"/>
                            <w:szCs w:val="20"/>
                          </w:rPr>
                        </w:pPr>
                        <w:ins w:id="883" w:author="Finalized" w:date="2017-06-02T04:54:00Z">
                          <w:r w:rsidRPr="00FC049D">
                            <w:rPr>
                              <w:rFonts w:ascii="Times New Roman" w:hAnsi="Times New Roman" w:cs="Times New Roman"/>
                              <w:color w:val="000000"/>
                              <w:kern w:val="24"/>
                              <w:sz w:val="20"/>
                              <w:szCs w:val="20"/>
                            </w:rPr>
                            <w:t>(1) Fuel temp. 18 °C ±</w:t>
                          </w:r>
                          <w:r w:rsidRPr="00FC049D">
                            <w:rPr>
                              <w:rFonts w:ascii="Times New Roman" w:hAnsi="Times New Roman" w:cs="Times New Roman" w:hint="eastAsia"/>
                              <w:color w:val="000000"/>
                              <w:kern w:val="24"/>
                              <w:sz w:val="20"/>
                              <w:szCs w:val="20"/>
                            </w:rPr>
                            <w:t>2</w:t>
                          </w:r>
                          <w:r w:rsidRPr="00FC049D">
                            <w:rPr>
                              <w:rFonts w:ascii="Times New Roman" w:hAnsi="Times New Roman" w:cs="Times New Roman"/>
                              <w:color w:val="000000"/>
                              <w:kern w:val="24"/>
                              <w:sz w:val="20"/>
                              <w:szCs w:val="20"/>
                            </w:rPr>
                            <w:t xml:space="preserve"> °C</w:t>
                          </w:r>
                        </w:ins>
                      </w:p>
                      <w:p w14:paraId="374D4CAD" w14:textId="77777777" w:rsidR="00404A68" w:rsidRPr="00FC049D" w:rsidRDefault="00404A68" w:rsidP="003B1178">
                        <w:pPr>
                          <w:pStyle w:val="Web"/>
                          <w:spacing w:before="0" w:beforeAutospacing="0" w:after="0" w:afterAutospacing="0"/>
                          <w:jc w:val="left"/>
                          <w:rPr>
                            <w:ins w:id="884" w:author="Finalized" w:date="2017-06-02T04:54:00Z"/>
                            <w:rFonts w:ascii="Times New Roman" w:hAnsi="Times New Roman" w:cs="Times New Roman"/>
                            <w:color w:val="000000"/>
                            <w:kern w:val="24"/>
                            <w:sz w:val="20"/>
                            <w:szCs w:val="20"/>
                          </w:rPr>
                        </w:pPr>
                        <w:ins w:id="885" w:author="Finalized" w:date="2017-06-02T04:54:00Z">
                          <w:r w:rsidRPr="00FC049D">
                            <w:rPr>
                              <w:rFonts w:ascii="Times New Roman" w:hAnsi="Times New Roman" w:cs="Times New Roman"/>
                              <w:color w:val="000000"/>
                              <w:kern w:val="24"/>
                              <w:sz w:val="20"/>
                              <w:szCs w:val="20"/>
                            </w:rPr>
                            <w:t>40 per cent ±2 per cent of nominal tank capacity</w:t>
                          </w:r>
                        </w:ins>
                      </w:p>
                      <w:p w14:paraId="2B834F5B" w14:textId="77777777" w:rsidR="00404A68" w:rsidRPr="00FC049D" w:rsidRDefault="00404A68" w:rsidP="003B1178">
                        <w:pPr>
                          <w:pStyle w:val="Web"/>
                          <w:spacing w:before="0" w:beforeAutospacing="0" w:after="0" w:afterAutospacing="0"/>
                          <w:jc w:val="left"/>
                          <w:rPr>
                            <w:ins w:id="886" w:author="Finalized" w:date="2017-06-02T04:54:00Z"/>
                            <w:rFonts w:ascii="Times New Roman" w:hAnsi="Times New Roman" w:cs="Times New Roman"/>
                            <w:color w:val="000000"/>
                            <w:kern w:val="24"/>
                            <w:sz w:val="20"/>
                            <w:szCs w:val="20"/>
                          </w:rPr>
                        </w:pPr>
                      </w:p>
                      <w:p w14:paraId="67882CF9" w14:textId="77777777" w:rsidR="00404A68" w:rsidRPr="00FC049D" w:rsidRDefault="00404A68" w:rsidP="003B1178">
                        <w:pPr>
                          <w:pStyle w:val="Web"/>
                          <w:spacing w:before="0" w:beforeAutospacing="0" w:after="0" w:afterAutospacing="0"/>
                          <w:jc w:val="left"/>
                          <w:rPr>
                            <w:ins w:id="887" w:author="Finalized" w:date="2017-06-02T04:54:00Z"/>
                            <w:rFonts w:ascii="Times New Roman" w:hAnsi="Times New Roman" w:cs="Times New Roman"/>
                            <w:sz w:val="20"/>
                            <w:szCs w:val="20"/>
                          </w:rPr>
                        </w:pPr>
                        <w:ins w:id="888" w:author="Finalized" w:date="2017-06-02T04:54:00Z">
                          <w:r w:rsidRPr="00FC049D">
                            <w:rPr>
                              <w:rFonts w:ascii="Times New Roman" w:hAnsi="Times New Roman" w:cs="Times New Roman"/>
                              <w:color w:val="000000"/>
                              <w:kern w:val="24"/>
                              <w:sz w:val="20"/>
                              <w:szCs w:val="20"/>
                            </w:rPr>
                            <w:t>(2) Low–Medium–High– Medium phase for Class 2 and 3 vehicles.</w:t>
                          </w:r>
                        </w:ins>
                      </w:p>
                      <w:p w14:paraId="6E324145" w14:textId="77777777" w:rsidR="00404A68" w:rsidRPr="00FC049D" w:rsidRDefault="00404A68" w:rsidP="003B1178">
                        <w:pPr>
                          <w:pStyle w:val="Web"/>
                          <w:spacing w:before="0" w:beforeAutospacing="0" w:after="0" w:afterAutospacing="0"/>
                          <w:jc w:val="left"/>
                          <w:rPr>
                            <w:ins w:id="889" w:author="Finalized" w:date="2017-06-02T04:54:00Z"/>
                            <w:rFonts w:ascii="Times New Roman" w:hAnsi="Times New Roman" w:cs="Times New Roman"/>
                            <w:sz w:val="20"/>
                            <w:szCs w:val="20"/>
                          </w:rPr>
                        </w:pPr>
                        <w:ins w:id="890" w:author="Finalized" w:date="2017-06-02T04:54:00Z">
                          <w:r w:rsidRPr="00FC049D">
                            <w:rPr>
                              <w:rFonts w:ascii="Times New Roman" w:hAnsi="Times New Roman" w:cs="Times New Roman"/>
                              <w:color w:val="000000"/>
                              <w:kern w:val="24"/>
                              <w:sz w:val="20"/>
                              <w:szCs w:val="20"/>
                            </w:rPr>
                            <w:t xml:space="preserve">Two times of Low–Medium– Low phase for Class 1 vehicles. </w:t>
                          </w:r>
                        </w:ins>
                      </w:p>
                      <w:p w14:paraId="18FED4BA" w14:textId="77777777" w:rsidR="00404A68" w:rsidRPr="00FC049D" w:rsidRDefault="00404A68" w:rsidP="003B1178">
                        <w:pPr>
                          <w:pStyle w:val="Web"/>
                          <w:spacing w:before="0" w:beforeAutospacing="0" w:after="0" w:afterAutospacing="0"/>
                          <w:jc w:val="left"/>
                          <w:rPr>
                            <w:ins w:id="891" w:author="Finalized" w:date="2017-06-02T04:54:00Z"/>
                            <w:rFonts w:ascii="Times New Roman" w:hAnsi="Times New Roman" w:cs="Times New Roman"/>
                            <w:color w:val="000000"/>
                            <w:kern w:val="24"/>
                            <w:sz w:val="20"/>
                            <w:szCs w:val="20"/>
                          </w:rPr>
                        </w:pPr>
                        <w:ins w:id="892" w:author="Finalized" w:date="2017-06-02T04:54:00Z">
                          <w:r w:rsidRPr="00FC049D">
                            <w:rPr>
                              <w:rFonts w:ascii="Times New Roman" w:hAnsi="Times New Roman" w:cs="Times New Roman"/>
                              <w:color w:val="000000"/>
                              <w:kern w:val="24"/>
                              <w:sz w:val="20"/>
                              <w:szCs w:val="20"/>
                            </w:rPr>
                            <w:t>Start temp. = 23 °C ±</w:t>
                          </w:r>
                          <w:r w:rsidRPr="00FC049D">
                            <w:rPr>
                              <w:rFonts w:ascii="Times New Roman" w:hAnsi="Times New Roman" w:cs="Times New Roman" w:hint="eastAsia"/>
                              <w:color w:val="000000"/>
                              <w:kern w:val="24"/>
                              <w:sz w:val="20"/>
                              <w:szCs w:val="20"/>
                            </w:rPr>
                            <w:t>3</w:t>
                          </w:r>
                          <w:r w:rsidRPr="00FC049D">
                            <w:rPr>
                              <w:rFonts w:ascii="Times New Roman" w:hAnsi="Times New Roman" w:cs="Times New Roman"/>
                              <w:color w:val="000000"/>
                              <w:kern w:val="24"/>
                              <w:sz w:val="20"/>
                              <w:szCs w:val="20"/>
                            </w:rPr>
                            <w:t xml:space="preserve"> °C</w:t>
                          </w:r>
                        </w:ins>
                      </w:p>
                      <w:p w14:paraId="0333A330" w14:textId="77777777" w:rsidR="00404A68" w:rsidRPr="00FC049D" w:rsidRDefault="00404A68" w:rsidP="003B1178">
                        <w:pPr>
                          <w:pStyle w:val="Web"/>
                          <w:spacing w:before="0" w:beforeAutospacing="0" w:after="0" w:afterAutospacing="0"/>
                          <w:jc w:val="left"/>
                          <w:rPr>
                            <w:ins w:id="893" w:author="Finalized" w:date="2017-06-02T04:54:00Z"/>
                            <w:rFonts w:ascii="Times New Roman" w:hAnsi="Times New Roman" w:cs="Times New Roman"/>
                            <w:color w:val="000000"/>
                            <w:kern w:val="24"/>
                            <w:sz w:val="20"/>
                            <w:szCs w:val="20"/>
                          </w:rPr>
                        </w:pPr>
                      </w:p>
                      <w:p w14:paraId="6F082414" w14:textId="77777777" w:rsidR="00404A68" w:rsidRPr="00FC049D" w:rsidRDefault="00404A68" w:rsidP="003B1178">
                        <w:pPr>
                          <w:pStyle w:val="Web"/>
                          <w:spacing w:before="0" w:beforeAutospacing="0" w:after="0" w:afterAutospacing="0"/>
                          <w:jc w:val="left"/>
                          <w:rPr>
                            <w:ins w:id="894" w:author="Finalized" w:date="2017-06-02T04:54:00Z"/>
                            <w:rFonts w:ascii="Times New Roman" w:hAnsi="Times New Roman" w:cs="Times New Roman"/>
                            <w:color w:val="000000"/>
                            <w:kern w:val="24"/>
                            <w:sz w:val="20"/>
                            <w:szCs w:val="20"/>
                          </w:rPr>
                        </w:pPr>
                        <w:ins w:id="895" w:author="Finalized" w:date="2017-06-02T04:54:00Z">
                          <w:r w:rsidRPr="00FC049D">
                            <w:rPr>
                              <w:rFonts w:ascii="Times New Roman" w:hAnsi="Times New Roman" w:cs="Times New Roman"/>
                              <w:color w:val="000000"/>
                              <w:kern w:val="24"/>
                              <w:sz w:val="20"/>
                              <w:szCs w:val="20"/>
                            </w:rPr>
                            <w:t>(3) Soak at 23 °C ±</w:t>
                          </w:r>
                          <w:r w:rsidRPr="00FC049D">
                            <w:rPr>
                              <w:rFonts w:ascii="Times New Roman" w:hAnsi="Times New Roman" w:cs="Times New Roman" w:hint="eastAsia"/>
                              <w:color w:val="000000"/>
                              <w:kern w:val="24"/>
                              <w:sz w:val="20"/>
                              <w:szCs w:val="20"/>
                            </w:rPr>
                            <w:t>3</w:t>
                          </w:r>
                          <w:r w:rsidRPr="00FC049D">
                            <w:rPr>
                              <w:rFonts w:ascii="Times New Roman" w:hAnsi="Times New Roman" w:cs="Times New Roman"/>
                              <w:color w:val="000000"/>
                              <w:kern w:val="24"/>
                              <w:sz w:val="20"/>
                              <w:szCs w:val="20"/>
                            </w:rPr>
                            <w:t xml:space="preserve"> °C</w:t>
                          </w:r>
                        </w:ins>
                      </w:p>
                      <w:p w14:paraId="265D0396" w14:textId="77777777" w:rsidR="00404A68" w:rsidRPr="00FC049D" w:rsidRDefault="00404A68" w:rsidP="003B1178">
                        <w:pPr>
                          <w:pStyle w:val="Web"/>
                          <w:spacing w:before="0" w:beforeAutospacing="0" w:after="0" w:afterAutospacing="0"/>
                          <w:jc w:val="left"/>
                          <w:rPr>
                            <w:ins w:id="896" w:author="Finalized" w:date="2017-06-02T04:54:00Z"/>
                            <w:rFonts w:ascii="Times New Roman" w:hAnsi="Times New Roman" w:cs="Times New Roman"/>
                            <w:color w:val="000000"/>
                            <w:kern w:val="24"/>
                            <w:sz w:val="20"/>
                            <w:szCs w:val="20"/>
                          </w:rPr>
                        </w:pPr>
                      </w:p>
                      <w:p w14:paraId="595F66AF" w14:textId="77777777" w:rsidR="00404A68" w:rsidRPr="00FC049D" w:rsidRDefault="00404A68" w:rsidP="003B1178">
                        <w:pPr>
                          <w:pStyle w:val="Web"/>
                          <w:spacing w:before="0" w:beforeAutospacing="0" w:after="0" w:afterAutospacing="0"/>
                          <w:jc w:val="left"/>
                          <w:rPr>
                            <w:ins w:id="897" w:author="Finalized" w:date="2017-06-02T04:54:00Z"/>
                            <w:rFonts w:ascii="Times New Roman" w:hAnsi="Times New Roman" w:cs="Times New Roman"/>
                            <w:sz w:val="20"/>
                            <w:szCs w:val="20"/>
                          </w:rPr>
                        </w:pPr>
                        <w:ins w:id="898" w:author="Finalized" w:date="2017-06-02T04:54:00Z">
                          <w:r w:rsidRPr="00FC049D">
                            <w:rPr>
                              <w:rFonts w:ascii="Times New Roman" w:hAnsi="Times New Roman" w:cs="Times New Roman" w:hint="eastAsia"/>
                              <w:color w:val="000000"/>
                              <w:kern w:val="24"/>
                              <w:sz w:val="20"/>
                              <w:szCs w:val="20"/>
                            </w:rPr>
                            <w:t xml:space="preserve">(4) </w:t>
                          </w:r>
                          <w:r w:rsidRPr="00FC049D">
                            <w:rPr>
                              <w:rFonts w:ascii="Times New Roman" w:hAnsi="Times New Roman" w:cs="Times New Roman"/>
                              <w:color w:val="000000"/>
                              <w:kern w:val="24"/>
                              <w:sz w:val="20"/>
                              <w:szCs w:val="20"/>
                            </w:rPr>
                            <w:t>for OVC-HEV only</w:t>
                          </w:r>
                        </w:ins>
                      </w:p>
                      <w:p w14:paraId="3BF33592" w14:textId="77777777" w:rsidR="00404A68" w:rsidRPr="00FC049D" w:rsidRDefault="00404A68" w:rsidP="003B1178">
                        <w:pPr>
                          <w:pStyle w:val="Web"/>
                          <w:spacing w:before="0" w:beforeAutospacing="0" w:after="0" w:afterAutospacing="0"/>
                          <w:jc w:val="left"/>
                          <w:rPr>
                            <w:ins w:id="899" w:author="Finalized" w:date="2017-06-02T04:54:00Z"/>
                            <w:rFonts w:ascii="Times New Roman" w:hAnsi="Times New Roman" w:cs="Times New Roman"/>
                            <w:sz w:val="20"/>
                            <w:szCs w:val="20"/>
                          </w:rPr>
                        </w:pPr>
                      </w:p>
                      <w:p w14:paraId="7C5AEE63" w14:textId="67F970F0" w:rsidR="00404A68" w:rsidRPr="00FC049D" w:rsidRDefault="00404A68" w:rsidP="003B1178">
                        <w:pPr>
                          <w:pStyle w:val="Web"/>
                          <w:spacing w:before="0" w:beforeAutospacing="0" w:after="0" w:afterAutospacing="0"/>
                          <w:jc w:val="left"/>
                          <w:rPr>
                            <w:ins w:id="900" w:author="Finalized" w:date="2017-06-02T04:54:00Z"/>
                            <w:rFonts w:ascii="Times New Roman" w:hAnsi="Times New Roman" w:cs="Times New Roman"/>
                            <w:color w:val="000000"/>
                            <w:kern w:val="24"/>
                            <w:sz w:val="20"/>
                            <w:szCs w:val="20"/>
                          </w:rPr>
                        </w:pPr>
                        <w:ins w:id="901" w:author="Finalized" w:date="2017-06-02T04:54:00Z">
                          <w:r w:rsidRPr="00FC049D">
                            <w:rPr>
                              <w:rFonts w:ascii="Times New Roman" w:hAnsi="Times New Roman" w:cs="Times New Roman"/>
                              <w:color w:val="000000"/>
                              <w:kern w:val="24"/>
                              <w:sz w:val="20"/>
                              <w:szCs w:val="20"/>
                            </w:rPr>
                            <w:t>(</w:t>
                          </w:r>
                          <w:r>
                            <w:rPr>
                              <w:rFonts w:ascii="Times New Roman" w:hAnsi="Times New Roman" w:cs="Times New Roman" w:hint="eastAsia"/>
                              <w:color w:val="000000"/>
                              <w:kern w:val="24"/>
                              <w:sz w:val="20"/>
                              <w:szCs w:val="20"/>
                            </w:rPr>
                            <w:t>5</w:t>
                          </w:r>
                          <w:r w:rsidRPr="00FC049D">
                            <w:rPr>
                              <w:rFonts w:ascii="Times New Roman" w:hAnsi="Times New Roman" w:cs="Times New Roman"/>
                              <w:color w:val="000000"/>
                              <w:kern w:val="24"/>
                              <w:sz w:val="20"/>
                              <w:szCs w:val="20"/>
                            </w:rPr>
                            <w:t xml:space="preserve">) Within 7 minutes of the end of the test drive and within 2 minutes of the engine being switched off. </w:t>
                          </w:r>
                        </w:ins>
                      </w:p>
                      <w:p w14:paraId="47784FB0" w14:textId="77777777" w:rsidR="00404A68" w:rsidRPr="00FC049D" w:rsidRDefault="00404A68" w:rsidP="003B1178">
                        <w:pPr>
                          <w:pStyle w:val="Web"/>
                          <w:spacing w:before="0" w:beforeAutospacing="0" w:after="0" w:afterAutospacing="0"/>
                          <w:jc w:val="left"/>
                          <w:rPr>
                            <w:ins w:id="902" w:author="Finalized" w:date="2017-06-02T04:54:00Z"/>
                            <w:rFonts w:ascii="Times New Roman" w:hAnsi="Times New Roman" w:cs="Times New Roman"/>
                            <w:color w:val="000000"/>
                            <w:kern w:val="24"/>
                            <w:sz w:val="20"/>
                            <w:szCs w:val="20"/>
                          </w:rPr>
                        </w:pPr>
                      </w:p>
                      <w:p w14:paraId="6D95F936" w14:textId="5F0BEFC0" w:rsidR="00404A68" w:rsidRPr="00FC049D" w:rsidRDefault="00404A68" w:rsidP="003B1178">
                        <w:pPr>
                          <w:pStyle w:val="Web"/>
                          <w:spacing w:before="0" w:beforeAutospacing="0" w:after="0" w:afterAutospacing="0"/>
                          <w:jc w:val="left"/>
                          <w:rPr>
                            <w:ins w:id="903" w:author="Finalized" w:date="2017-06-02T04:54:00Z"/>
                            <w:rFonts w:ascii="Times New Roman" w:hAnsi="Times New Roman" w:cs="Times New Roman"/>
                            <w:sz w:val="20"/>
                            <w:szCs w:val="20"/>
                            <w:lang w:val="fr-CH"/>
                          </w:rPr>
                        </w:pPr>
                        <w:ins w:id="904" w:author="Finalized" w:date="2017-06-02T04:54:00Z">
                          <w:r w:rsidRPr="00FC049D">
                            <w:rPr>
                              <w:rFonts w:ascii="Times New Roman" w:hAnsi="Times New Roman" w:cs="Times New Roman"/>
                              <w:color w:val="000000"/>
                              <w:kern w:val="24"/>
                              <w:sz w:val="20"/>
                              <w:szCs w:val="20"/>
                              <w:lang w:val="fr-CH"/>
                            </w:rPr>
                            <w:t>(</w:t>
                          </w:r>
                          <w:r>
                            <w:rPr>
                              <w:rFonts w:ascii="Times New Roman" w:hAnsi="Times New Roman" w:cs="Times New Roman" w:hint="eastAsia"/>
                              <w:color w:val="000000"/>
                              <w:kern w:val="24"/>
                              <w:sz w:val="20"/>
                              <w:szCs w:val="20"/>
                              <w:lang w:val="fr-CH"/>
                            </w:rPr>
                            <w:t>6</w:t>
                          </w:r>
                          <w:r w:rsidRPr="00FC049D">
                            <w:rPr>
                              <w:rFonts w:ascii="Times New Roman" w:hAnsi="Times New Roman" w:cs="Times New Roman"/>
                              <w:color w:val="000000"/>
                              <w:kern w:val="24"/>
                              <w:sz w:val="20"/>
                              <w:szCs w:val="20"/>
                              <w:lang w:val="fr-CH"/>
                            </w:rPr>
                            <w:t>) Min. temp. = 23 °C</w:t>
                          </w:r>
                        </w:ins>
                      </w:p>
                      <w:p w14:paraId="2D868A80" w14:textId="77777777" w:rsidR="00404A68" w:rsidRPr="00FC049D" w:rsidRDefault="00404A68" w:rsidP="003B1178">
                        <w:pPr>
                          <w:pStyle w:val="Web"/>
                          <w:spacing w:before="0" w:beforeAutospacing="0" w:after="0" w:afterAutospacing="0"/>
                          <w:jc w:val="left"/>
                          <w:rPr>
                            <w:ins w:id="905" w:author="Finalized" w:date="2017-06-02T04:54:00Z"/>
                            <w:rFonts w:ascii="Times New Roman" w:hAnsi="Times New Roman" w:cs="Times New Roman"/>
                            <w:sz w:val="20"/>
                            <w:szCs w:val="20"/>
                            <w:lang w:val="fr-CH"/>
                          </w:rPr>
                        </w:pPr>
                        <w:ins w:id="906" w:author="Finalized" w:date="2017-06-02T04:54:00Z">
                          <w:r w:rsidRPr="00FC049D">
                            <w:rPr>
                              <w:rFonts w:ascii="Times New Roman" w:hAnsi="Times New Roman" w:cs="Times New Roman"/>
                              <w:color w:val="000000"/>
                              <w:kern w:val="24"/>
                              <w:sz w:val="20"/>
                              <w:szCs w:val="20"/>
                              <w:lang w:val="fr-CH"/>
                            </w:rPr>
                            <w:t>Max. temp. = 31 °C</w:t>
                          </w:r>
                        </w:ins>
                      </w:p>
                      <w:p w14:paraId="1D7C09F9" w14:textId="77777777" w:rsidR="00404A68" w:rsidRPr="00FC049D" w:rsidRDefault="00404A68" w:rsidP="003B1178">
                        <w:pPr>
                          <w:pStyle w:val="Web"/>
                          <w:spacing w:before="0" w:beforeAutospacing="0" w:after="0" w:afterAutospacing="0"/>
                          <w:jc w:val="left"/>
                          <w:rPr>
                            <w:ins w:id="907" w:author="Finalized" w:date="2017-06-02T04:54:00Z"/>
                            <w:rFonts w:ascii="Times New Roman" w:hAnsi="Times New Roman" w:cs="Times New Roman"/>
                            <w:color w:val="000000"/>
                            <w:kern w:val="24"/>
                            <w:sz w:val="20"/>
                            <w:szCs w:val="20"/>
                            <w:lang w:val="fr-CH"/>
                          </w:rPr>
                        </w:pPr>
                        <w:ins w:id="908" w:author="Finalized" w:date="2017-06-02T04:54:00Z">
                          <w:r w:rsidRPr="00FC049D">
                            <w:rPr>
                              <w:rFonts w:ascii="Times New Roman" w:hAnsi="Times New Roman" w:cs="Times New Roman"/>
                              <w:color w:val="000000"/>
                              <w:kern w:val="24"/>
                              <w:sz w:val="20"/>
                              <w:szCs w:val="20"/>
                              <w:lang w:val="fr-CH"/>
                            </w:rPr>
                            <w:t>Duration = 60 min ±0.5 min</w:t>
                          </w:r>
                        </w:ins>
                      </w:p>
                      <w:p w14:paraId="3A975526" w14:textId="77777777" w:rsidR="00404A68" w:rsidRDefault="00404A68" w:rsidP="003B1178">
                        <w:pPr>
                          <w:pStyle w:val="Web"/>
                          <w:spacing w:before="0" w:beforeAutospacing="0" w:after="0" w:afterAutospacing="0"/>
                          <w:jc w:val="left"/>
                          <w:rPr>
                            <w:ins w:id="909" w:author="Finalized" w:date="2017-06-02T04:54:00Z"/>
                            <w:rFonts w:ascii="Times New Roman" w:hAnsi="Times New Roman" w:cs="Times New Roman"/>
                            <w:sz w:val="20"/>
                            <w:szCs w:val="20"/>
                            <w:lang w:val="fr-CH"/>
                          </w:rPr>
                        </w:pPr>
                      </w:p>
                      <w:p w14:paraId="5AAA556A" w14:textId="77777777" w:rsidR="00404A68" w:rsidRPr="009A26DE" w:rsidRDefault="00404A68" w:rsidP="003B1178">
                        <w:pPr>
                          <w:pStyle w:val="Web"/>
                          <w:spacing w:before="0" w:beforeAutospacing="0" w:after="0" w:afterAutospacing="0"/>
                          <w:jc w:val="left"/>
                          <w:rPr>
                            <w:ins w:id="910" w:author="Finalized" w:date="2017-06-02T04:54:00Z"/>
                            <w:rFonts w:ascii="Times New Roman" w:hAnsi="Times New Roman" w:cs="Times New Roman"/>
                            <w:sz w:val="20"/>
                            <w:szCs w:val="20"/>
                          </w:rPr>
                        </w:pPr>
                        <w:ins w:id="911" w:author="Finalized" w:date="2017-06-02T04:54:00Z">
                          <w:r w:rsidRPr="009A26DE">
                            <w:rPr>
                              <w:rFonts w:ascii="Times New Roman" w:hAnsi="Times New Roman" w:cs="Times New Roman"/>
                              <w:sz w:val="20"/>
                              <w:szCs w:val="20"/>
                            </w:rPr>
                            <w:t xml:space="preserve">(7) Soak </w:t>
                          </w:r>
                          <w:r>
                            <w:rPr>
                              <w:rFonts w:ascii="Times New Roman" w:hAnsi="Times New Roman" w:cs="Times New Roman" w:hint="eastAsia"/>
                              <w:sz w:val="20"/>
                              <w:szCs w:val="20"/>
                            </w:rPr>
                            <w:t>at</w:t>
                          </w:r>
                          <w:r w:rsidRPr="009A26DE">
                            <w:rPr>
                              <w:rFonts w:ascii="Times New Roman" w:hAnsi="Times New Roman" w:cs="Times New Roman"/>
                              <w:sz w:val="20"/>
                              <w:szCs w:val="20"/>
                            </w:rPr>
                            <w:t xml:space="preserve"> </w:t>
                          </w:r>
                          <w:r w:rsidRPr="00EE116E">
                            <w:rPr>
                              <w:rFonts w:ascii="Times New Roman" w:hAnsi="Times New Roman" w:cs="Times New Roman"/>
                              <w:sz w:val="20"/>
                              <w:szCs w:val="20"/>
                            </w:rPr>
                            <w:t>20 °C ±2 °C</w:t>
                          </w:r>
                        </w:ins>
                      </w:p>
                      <w:p w14:paraId="539BAFB4" w14:textId="77777777" w:rsidR="00404A68" w:rsidRPr="009A26DE" w:rsidRDefault="00404A68" w:rsidP="003B1178">
                        <w:pPr>
                          <w:pStyle w:val="Web"/>
                          <w:spacing w:before="0" w:beforeAutospacing="0" w:after="0" w:afterAutospacing="0"/>
                          <w:jc w:val="left"/>
                          <w:rPr>
                            <w:ins w:id="912" w:author="Finalized" w:date="2017-06-02T04:54:00Z"/>
                            <w:rFonts w:ascii="Times New Roman" w:hAnsi="Times New Roman" w:cs="Times New Roman"/>
                            <w:sz w:val="20"/>
                            <w:szCs w:val="20"/>
                          </w:rPr>
                        </w:pPr>
                      </w:p>
                      <w:p w14:paraId="16B07152" w14:textId="0913FE35" w:rsidR="00404A68" w:rsidRPr="009A26DE" w:rsidRDefault="00404A68" w:rsidP="003B1178">
                        <w:pPr>
                          <w:pStyle w:val="Web"/>
                          <w:spacing w:before="0" w:beforeAutospacing="0" w:after="0" w:afterAutospacing="0"/>
                          <w:jc w:val="left"/>
                          <w:rPr>
                            <w:ins w:id="913" w:author="Finalized" w:date="2017-06-02T04:54:00Z"/>
                            <w:rFonts w:ascii="Times New Roman" w:hAnsi="Times New Roman" w:cs="Times New Roman"/>
                            <w:sz w:val="20"/>
                            <w:szCs w:val="20"/>
                            <w:lang w:val="fr-FR"/>
                          </w:rPr>
                        </w:pPr>
                        <w:ins w:id="914" w:author="Finalized" w:date="2017-06-02T04:54:00Z">
                          <w:r w:rsidRPr="00FC049D">
                            <w:rPr>
                              <w:rFonts w:ascii="Times New Roman" w:hAnsi="Times New Roman" w:cs="Times New Roman"/>
                              <w:color w:val="000000"/>
                              <w:kern w:val="24"/>
                              <w:sz w:val="20"/>
                              <w:szCs w:val="20"/>
                            </w:rPr>
                            <w:t>(</w:t>
                          </w:r>
                          <w:r>
                            <w:rPr>
                              <w:rFonts w:ascii="Times New Roman" w:hAnsi="Times New Roman" w:cs="Times New Roman" w:hint="eastAsia"/>
                              <w:color w:val="000000"/>
                              <w:kern w:val="24"/>
                              <w:sz w:val="20"/>
                              <w:szCs w:val="20"/>
                            </w:rPr>
                            <w:t>8</w:t>
                          </w:r>
                          <w:r w:rsidRPr="00FC049D">
                            <w:rPr>
                              <w:rFonts w:ascii="Times New Roman" w:hAnsi="Times New Roman" w:cs="Times New Roman"/>
                              <w:color w:val="000000"/>
                              <w:kern w:val="24"/>
                              <w:sz w:val="20"/>
                              <w:szCs w:val="20"/>
                            </w:rPr>
                            <w:t xml:space="preserve">) Start temp. </w:t>
                          </w:r>
                          <w:r w:rsidRPr="009A26DE">
                            <w:rPr>
                              <w:rFonts w:ascii="Times New Roman" w:hAnsi="Times New Roman" w:cs="Times New Roman"/>
                              <w:color w:val="000000"/>
                              <w:kern w:val="24"/>
                              <w:sz w:val="20"/>
                              <w:szCs w:val="20"/>
                              <w:lang w:val="fr-FR"/>
                            </w:rPr>
                            <w:t>= 20 °C</w:t>
                          </w:r>
                        </w:ins>
                      </w:p>
                      <w:p w14:paraId="09F823F8" w14:textId="77777777" w:rsidR="00404A68" w:rsidRPr="009A26DE" w:rsidRDefault="00404A68" w:rsidP="003B1178">
                        <w:pPr>
                          <w:pStyle w:val="Web"/>
                          <w:spacing w:before="0" w:beforeAutospacing="0" w:after="0" w:afterAutospacing="0"/>
                          <w:jc w:val="left"/>
                          <w:rPr>
                            <w:ins w:id="915" w:author="Finalized" w:date="2017-06-02T04:54:00Z"/>
                            <w:rFonts w:ascii="Times New Roman" w:hAnsi="Times New Roman" w:cs="Times New Roman"/>
                            <w:sz w:val="20"/>
                            <w:szCs w:val="20"/>
                            <w:lang w:val="fr-FR"/>
                          </w:rPr>
                        </w:pPr>
                        <w:ins w:id="916" w:author="Finalized" w:date="2017-06-02T04:54:00Z">
                          <w:r w:rsidRPr="009A26DE">
                            <w:rPr>
                              <w:rFonts w:ascii="Times New Roman" w:hAnsi="Times New Roman" w:cs="Times New Roman"/>
                              <w:color w:val="000000"/>
                              <w:kern w:val="24"/>
                              <w:sz w:val="20"/>
                              <w:szCs w:val="20"/>
                              <w:lang w:val="fr-FR"/>
                            </w:rPr>
                            <w:t>Max. temp. = 35 °C</w:t>
                          </w:r>
                        </w:ins>
                      </w:p>
                      <w:p w14:paraId="0F889805" w14:textId="77777777" w:rsidR="00404A68" w:rsidRPr="00FC049D" w:rsidRDefault="00404A68" w:rsidP="003B1178">
                        <w:pPr>
                          <w:pStyle w:val="Web"/>
                          <w:spacing w:before="0" w:beforeAutospacing="0" w:after="0" w:afterAutospacing="0"/>
                          <w:jc w:val="left"/>
                          <w:rPr>
                            <w:ins w:id="917" w:author="Finalized" w:date="2017-06-02T04:54:00Z"/>
                            <w:rFonts w:ascii="Times New Roman" w:hAnsi="Times New Roman" w:cs="Times New Roman"/>
                            <w:sz w:val="20"/>
                            <w:szCs w:val="20"/>
                          </w:rPr>
                        </w:pPr>
                        <w:ins w:id="918" w:author="Finalized" w:date="2017-06-02T04:54:00Z">
                          <w:r w:rsidRPr="009A26DE">
                            <w:rPr>
                              <w:rFonts w:ascii="Times New Roman" w:hAnsi="Times New Roman" w:cs="Times New Roman"/>
                              <w:color w:val="000000"/>
                              <w:kern w:val="24"/>
                              <w:sz w:val="20"/>
                              <w:szCs w:val="20"/>
                              <w:lang w:val="fr-FR"/>
                            </w:rPr>
                            <w:t xml:space="preserve">Delta temp. </w:t>
                          </w:r>
                          <w:r w:rsidRPr="00FC049D">
                            <w:rPr>
                              <w:rFonts w:ascii="Times New Roman" w:hAnsi="Times New Roman" w:cs="Times New Roman"/>
                              <w:color w:val="000000"/>
                              <w:kern w:val="24"/>
                              <w:sz w:val="20"/>
                              <w:szCs w:val="20"/>
                            </w:rPr>
                            <w:t>=15 °C</w:t>
                          </w:r>
                        </w:ins>
                      </w:p>
                      <w:p w14:paraId="063CB0C4" w14:textId="77777777" w:rsidR="00404A68" w:rsidRPr="00FC049D" w:rsidRDefault="00404A68" w:rsidP="003B1178">
                        <w:pPr>
                          <w:pStyle w:val="Web"/>
                          <w:spacing w:before="0" w:beforeAutospacing="0" w:after="0" w:afterAutospacing="0"/>
                          <w:jc w:val="left"/>
                          <w:rPr>
                            <w:ins w:id="919" w:author="Finalized" w:date="2017-06-02T04:54:00Z"/>
                            <w:rFonts w:ascii="Times New Roman" w:hAnsi="Times New Roman" w:cs="Times New Roman"/>
                            <w:sz w:val="20"/>
                            <w:szCs w:val="20"/>
                          </w:rPr>
                        </w:pPr>
                        <w:ins w:id="920" w:author="Finalized" w:date="2017-06-02T04:54:00Z">
                          <w:r w:rsidRPr="00FC049D">
                            <w:rPr>
                              <w:rFonts w:ascii="Times New Roman" w:hAnsi="Times New Roman" w:cs="Times New Roman"/>
                              <w:color w:val="000000"/>
                              <w:kern w:val="24"/>
                              <w:sz w:val="20"/>
                              <w:szCs w:val="20"/>
                            </w:rPr>
                            <w:t>Duration = 24 hours</w:t>
                          </w:r>
                        </w:ins>
                      </w:p>
                      <w:p w14:paraId="77B99FA1" w14:textId="40CCBA4D" w:rsidR="00404A68" w:rsidRPr="00FC049D" w:rsidRDefault="00404A68" w:rsidP="009D256F">
                        <w:pPr>
                          <w:pStyle w:val="Web"/>
                          <w:spacing w:before="0" w:beforeAutospacing="0" w:after="0" w:afterAutospacing="0"/>
                          <w:jc w:val="left"/>
                          <w:rPr>
                            <w:rFonts w:ascii="Times New Roman" w:hAnsi="Times New Roman" w:cs="Times New Roman"/>
                            <w:sz w:val="20"/>
                            <w:szCs w:val="20"/>
                          </w:rPr>
                        </w:pPr>
                        <w:ins w:id="921" w:author="Finalized" w:date="2017-06-02T04:54:00Z">
                          <w:r w:rsidRPr="00FC049D">
                            <w:rPr>
                              <w:rFonts w:ascii="Times New Roman" w:hAnsi="Times New Roman" w:cs="Times New Roman"/>
                              <w:color w:val="000000"/>
                              <w:kern w:val="24"/>
                              <w:sz w:val="20"/>
                              <w:szCs w:val="20"/>
                            </w:rPr>
                            <w:t>Number of diurnals = 2 days</w:t>
                          </w:r>
                        </w:ins>
                      </w:p>
                    </w:txbxContent>
                  </v:textbox>
                </v:rect>
                <v:shape id="テキスト ボックス 35" o:spid="_x0000_s1110" type="#_x0000_t202" style="position:absolute;left:29747;top:34879;width:8686;height:275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0TDsAA&#10;AADcAAAADwAAAGRycy9kb3ducmV2LnhtbERPy4rCMBTdC/5DuMLsNLXooNUoog64m/HxAZfm2tQ2&#10;N6WJ2pmvnywEl4fzXq47W4sHtb50rGA8SkAQ506XXCi4nL+GMxA+IGusHZOCX/KwXvV7S8y0e/KR&#10;HqdQiBjCPkMFJoQmk9Lnhiz6kWuII3d1rcUQYVtI3eIzhttapknyKS2WHBsMNrQ1lFenu1UwS+x3&#10;Vc3TH28nf+Op2e7cvrkp9THoNgsQgbrwFr/cB60gncf58Uw8AnL1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n0TDsAAAADcAAAADwAAAAAAAAAAAAAAAACYAgAAZHJzL2Rvd25y&#10;ZXYueG1sUEsFBgAAAAAEAAQA9QAAAIUDAAAAAA==&#10;" filled="f" stroked="f">
                  <v:textbox style="mso-fit-shape-to-text:t">
                    <w:txbxContent>
                      <w:p w14:paraId="272DDF6C" w14:textId="0F085D59" w:rsidR="00404A68" w:rsidRPr="00194DF1" w:rsidRDefault="00404A68" w:rsidP="009D256F">
                        <w:pPr>
                          <w:pStyle w:val="Web"/>
                          <w:spacing w:before="0" w:beforeAutospacing="0" w:after="0" w:afterAutospacing="0"/>
                          <w:rPr>
                            <w:rFonts w:ascii="Times New Roman" w:hAnsi="Times New Roman" w:cs="Times New Roman"/>
                          </w:rPr>
                        </w:pPr>
                        <w:ins w:id="922" w:author="Finalized" w:date="2017-06-02T04:57:00Z">
                          <w:r w:rsidRPr="00194DF1">
                            <w:rPr>
                              <w:rFonts w:ascii="Times New Roman" w:hAnsi="Times New Roman" w:cs="Times New Roman"/>
                              <w:color w:val="000000"/>
                              <w:kern w:val="24"/>
                              <w:sz w:val="20"/>
                              <w:szCs w:val="20"/>
                            </w:rPr>
                            <w:t xml:space="preserve">Max 7 min </w:t>
                          </w:r>
                          <w:r w:rsidRPr="00194DF1">
                            <w:rPr>
                              <w:rFonts w:ascii="Times New Roman" w:hAnsi="Times New Roman" w:cs="Times New Roman"/>
                              <w:color w:val="000000"/>
                              <w:kern w:val="24"/>
                              <w:position w:val="6"/>
                              <w:sz w:val="20"/>
                              <w:szCs w:val="20"/>
                              <w:vertAlign w:val="superscript"/>
                            </w:rPr>
                            <w:t>(</w:t>
                          </w:r>
                          <w:r>
                            <w:rPr>
                              <w:rFonts w:ascii="Times New Roman" w:hAnsi="Times New Roman" w:cs="Times New Roman" w:hint="eastAsia"/>
                              <w:color w:val="000000"/>
                              <w:kern w:val="24"/>
                              <w:position w:val="6"/>
                              <w:sz w:val="20"/>
                              <w:szCs w:val="20"/>
                              <w:vertAlign w:val="superscript"/>
                            </w:rPr>
                            <w:t>5</w:t>
                          </w:r>
                          <w:r w:rsidRPr="00194DF1">
                            <w:rPr>
                              <w:rFonts w:ascii="Times New Roman" w:hAnsi="Times New Roman" w:cs="Times New Roman"/>
                              <w:color w:val="000000"/>
                              <w:kern w:val="24"/>
                              <w:position w:val="6"/>
                              <w:sz w:val="20"/>
                              <w:szCs w:val="20"/>
                              <w:vertAlign w:val="superscript"/>
                            </w:rPr>
                            <w:t>)</w:t>
                          </w:r>
                        </w:ins>
                      </w:p>
                    </w:txbxContent>
                  </v:textbox>
                </v:shape>
                <v:rect id="正方形/長方形 299" o:spid="_x0000_s1111" style="position:absolute;left:18081;top:25650;width:22934;height:427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IAJMQA&#10;AADcAAAADwAAAGRycy9kb3ducmV2LnhtbESPQWvCQBSE70L/w/IK3nRTD2pSV5GiUFAU0x56fGRf&#10;k9Ds27C7TeK/dwXB4zAz3zCrzWAa0ZHztWUFb9MEBHFhdc2lgu+v/WQJwgdkjY1lUnAlD5v1y2iF&#10;mbY9X6jLQykihH2GCqoQ2kxKX1Rk0E9tSxy9X+sMhihdKbXDPsJNI2dJMpcGa44LFbb0UVHxl/8b&#10;BfZcX5utS0/dkRY/h3NI+mG+U2r8OmzfQQQawjP8aH9qBbM0hfuZeATk+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7SACTEAAAA3AAAAA8AAAAAAAAAAAAAAAAAmAIAAGRycy9k&#10;b3ducmV2LnhtbFBLBQYAAAAABAAEAPUAAACJAwAAAAA=&#10;" fillcolor="white [3201]" strokecolor="black [3200]" strokeweight="1pt">
                  <v:textbox>
                    <w:txbxContent>
                      <w:p w14:paraId="25E0F659" w14:textId="7551DA93" w:rsidR="00404A68" w:rsidRPr="000D1969" w:rsidRDefault="00404A68" w:rsidP="00D84A6F">
                        <w:pPr>
                          <w:pStyle w:val="Web"/>
                          <w:spacing w:before="0" w:beforeAutospacing="0" w:after="0" w:afterAutospacing="0" w:line="240" w:lineRule="exact"/>
                          <w:jc w:val="center"/>
                          <w:rPr>
                            <w:rFonts w:ascii="Times New Roman" w:hAnsi="Times New Roman" w:cs="Times New Roman"/>
                          </w:rPr>
                        </w:pPr>
                        <w:ins w:id="923" w:author="Finalized" w:date="2017-06-02T04:56:00Z">
                          <w:r>
                            <w:rPr>
                              <w:rFonts w:ascii="Times New Roman" w:eastAsia="ＭＳ 明朝" w:hAnsi="Times New Roman" w:cs="Times New Roman" w:hint="eastAsia"/>
                              <w:color w:val="000000"/>
                              <w:kern w:val="24"/>
                              <w:sz w:val="20"/>
                              <w:szCs w:val="20"/>
                              <w:lang w:val="en-GB"/>
                            </w:rPr>
                            <w:t>Load a</w:t>
                          </w:r>
                          <w:r w:rsidRPr="00194DF1">
                            <w:rPr>
                              <w:rFonts w:ascii="Times New Roman" w:eastAsia="ＭＳ 明朝" w:hAnsi="Times New Roman" w:cs="Times New Roman"/>
                              <w:color w:val="000000"/>
                              <w:kern w:val="24"/>
                              <w:sz w:val="20"/>
                              <w:szCs w:val="20"/>
                              <w:lang w:val="en-GB"/>
                            </w:rPr>
                            <w:t>ged canister to</w:t>
                          </w:r>
                          <w:r>
                            <w:rPr>
                              <w:rFonts w:ascii="Times New Roman" w:eastAsia="ＭＳ 明朝" w:hAnsi="Times New Roman" w:cs="Times New Roman" w:hint="eastAsia"/>
                              <w:color w:val="000000"/>
                              <w:kern w:val="24"/>
                              <w:sz w:val="20"/>
                              <w:szCs w:val="20"/>
                              <w:lang w:val="en-GB"/>
                            </w:rPr>
                            <w:t xml:space="preserve"> 2 g </w:t>
                          </w:r>
                          <w:r w:rsidRPr="00194DF1">
                            <w:rPr>
                              <w:rFonts w:ascii="Times New Roman" w:eastAsia="ＭＳ 明朝" w:hAnsi="Times New Roman" w:cs="Times New Roman"/>
                              <w:color w:val="000000"/>
                              <w:kern w:val="24"/>
                              <w:sz w:val="20"/>
                              <w:szCs w:val="20"/>
                              <w:lang w:val="en-GB"/>
                            </w:rPr>
                            <w:t>breakthrough</w:t>
                          </w:r>
                          <w:r>
                            <w:rPr>
                              <w:rFonts w:ascii="Times New Roman" w:eastAsia="ＭＳ 明朝" w:hAnsi="Times New Roman" w:cs="Times New Roman"/>
                              <w:color w:val="000000"/>
                              <w:kern w:val="24"/>
                              <w:sz w:val="20"/>
                              <w:szCs w:val="20"/>
                              <w:lang w:val="en-GB"/>
                            </w:rPr>
                            <w:t xml:space="preserve"> </w:t>
                          </w:r>
                        </w:ins>
                      </w:p>
                    </w:txbxContent>
                  </v:textbox>
                </v:rect>
                <v:rect id="正方形/長方形 300" o:spid="_x0000_s1112" style="position:absolute;left:17715;top:42478;width:23043;height:316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Mzo8IA&#10;AADcAAAADwAAAGRycy9kb3ducmV2LnhtbERPz2vCMBS+C/sfwht402QTdOtMi4wJgkPR7bDjo3lr&#10;y5qXksS2/vfLQfD48f1eF6NtRU8+NI41PM0VCOLSmYYrDd9f29kLiBCRDbaOScOVAhT5w2SNmXED&#10;n6g/x0qkEA4Zaqhj7DIpQ1mTxTB3HXHifp23GBP0lTQehxRuW/ms1FJabDg11NjRe03l3/liNbhj&#10;c203/vXQf9LqZ3+MahiXH1pPH8fNG4hIY7yLb+6d0bBQaX46k46AzP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AzOjwgAAANwAAAAPAAAAAAAAAAAAAAAAAJgCAABkcnMvZG93&#10;bnJldi54bWxQSwUGAAAAAAQABAD1AAAAhwMAAAAA&#10;" fillcolor="white [3201]" strokecolor="black [3200]" strokeweight="1pt">
                  <v:textbox>
                    <w:txbxContent>
                      <w:p w14:paraId="0229A4B4" w14:textId="62ECB5F6" w:rsidR="00404A68" w:rsidRPr="00194DF1" w:rsidRDefault="00404A68" w:rsidP="002C7AAC">
                        <w:pPr>
                          <w:pStyle w:val="Web"/>
                          <w:spacing w:before="0" w:beforeAutospacing="0" w:after="0" w:afterAutospacing="0" w:line="240" w:lineRule="exact"/>
                          <w:jc w:val="center"/>
                          <w:rPr>
                            <w:rFonts w:ascii="Times New Roman" w:hAnsi="Times New Roman" w:cs="Times New Roman"/>
                          </w:rPr>
                        </w:pPr>
                        <w:ins w:id="924" w:author="Finalized" w:date="2017-06-02T04:57:00Z">
                          <w:r>
                            <w:rPr>
                              <w:rFonts w:ascii="Times New Roman" w:eastAsia="ＭＳ 明朝" w:hAnsi="Times New Roman" w:cs="Times New Roman" w:hint="eastAsia"/>
                              <w:color w:val="000000"/>
                              <w:kern w:val="24"/>
                              <w:sz w:val="20"/>
                              <w:szCs w:val="20"/>
                              <w:lang w:val="en-GB"/>
                            </w:rPr>
                            <w:t xml:space="preserve">Soak </w:t>
                          </w:r>
                          <w:r w:rsidRPr="00FC049D">
                            <w:rPr>
                              <w:rFonts w:ascii="Times New Roman" w:eastAsia="ＭＳ 明朝" w:hAnsi="Times New Roman" w:cs="Times New Roman" w:hint="eastAsia"/>
                              <w:color w:val="000000"/>
                              <w:kern w:val="24"/>
                              <w:sz w:val="20"/>
                              <w:szCs w:val="20"/>
                              <w:vertAlign w:val="superscript"/>
                              <w:lang w:val="en-GB"/>
                            </w:rPr>
                            <w:t>(7)</w:t>
                          </w:r>
                          <w:r w:rsidRPr="00CB35C3">
                            <w:rPr>
                              <w:rFonts w:ascii="Times New Roman" w:eastAsia="ＭＳ 明朝" w:hAnsi="Times New Roman" w:cs="Times New Roman" w:hint="eastAsia"/>
                              <w:color w:val="000000"/>
                              <w:kern w:val="24"/>
                              <w:sz w:val="20"/>
                              <w:szCs w:val="20"/>
                              <w:lang w:val="en-GB"/>
                            </w:rPr>
                            <w:t xml:space="preserve"> for</w:t>
                          </w:r>
                          <w:r>
                            <w:rPr>
                              <w:rFonts w:ascii="Times New Roman" w:eastAsia="ＭＳ 明朝" w:hAnsi="Times New Roman" w:cs="Times New Roman" w:hint="eastAsia"/>
                              <w:color w:val="000000"/>
                              <w:kern w:val="24"/>
                              <w:sz w:val="20"/>
                              <w:szCs w:val="20"/>
                              <w:lang w:val="en-GB"/>
                            </w:rPr>
                            <w:t xml:space="preserve"> 6 to 36 hours</w:t>
                          </w:r>
                        </w:ins>
                      </w:p>
                      <w:p w14:paraId="42576C14" w14:textId="302E7ACC" w:rsidR="00404A68" w:rsidRPr="00194DF1" w:rsidRDefault="00404A68" w:rsidP="009D256F">
                        <w:pPr>
                          <w:pStyle w:val="Web"/>
                          <w:spacing w:before="0" w:beforeAutospacing="0" w:after="0" w:afterAutospacing="0" w:line="240" w:lineRule="exact"/>
                          <w:jc w:val="center"/>
                          <w:rPr>
                            <w:rFonts w:ascii="Times New Roman" w:hAnsi="Times New Roman" w:cs="Times New Roman"/>
                          </w:rPr>
                        </w:pPr>
                      </w:p>
                    </w:txbxContent>
                  </v:textbox>
                </v:rect>
                <v:rect id="正方形/長方形 306" o:spid="_x0000_s1113" style="position:absolute;left:17715;top:38085;width:23043;height:32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aYOTMUA&#10;AADcAAAADwAAAGRycy9kb3ducmV2LnhtbESPQWsCMRSE7wX/Q3iF3mpSC9t2NYqIQqFS0fbg8bF5&#10;3V26eVmSuLv+eyMIHoeZ+YaZLQbbiI58qB1reBkrEMSFMzWXGn5/Ns/vIEJENtg4Jg1nCrCYjx5m&#10;mBvX8566QyxFgnDIUUMVY5tLGYqKLIaxa4mT9+e8xZikL6Xx2Ce4beREqUxarDktVNjSqqLi/3Cy&#10;GtyuPjdL//Hdbent+LWLqh+ytdZPj8NyCiLSEO/hW/vTaHhVGVzPpCMg5x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pg5MxQAAANwAAAAPAAAAAAAAAAAAAAAAAJgCAABkcnMv&#10;ZG93bnJldi54bWxQSwUGAAAAAAQABAD1AAAAigMAAAAA&#10;" fillcolor="white [3201]" strokecolor="black [3200]" strokeweight="1pt">
                  <v:textbox>
                    <w:txbxContent>
                      <w:p w14:paraId="0037752C" w14:textId="6308727C" w:rsidR="00404A68" w:rsidRPr="004126E6" w:rsidRDefault="00404A68" w:rsidP="002C7AAC">
                        <w:pPr>
                          <w:pStyle w:val="Web"/>
                          <w:spacing w:before="0" w:beforeAutospacing="0" w:after="0" w:afterAutospacing="0" w:line="240" w:lineRule="exact"/>
                          <w:jc w:val="center"/>
                          <w:rPr>
                            <w:rFonts w:ascii="Times New Roman" w:hAnsi="Times New Roman" w:cs="Times New Roman"/>
                            <w:vertAlign w:val="superscript"/>
                          </w:rPr>
                        </w:pPr>
                        <w:ins w:id="925" w:author="Finalized" w:date="2017-06-02T04:57:00Z">
                          <w:r w:rsidRPr="00A15821">
                            <w:rPr>
                              <w:rFonts w:ascii="Times New Roman" w:eastAsia="ＭＳ 明朝" w:hAnsi="Times New Roman" w:cs="Times New Roman"/>
                              <w:color w:val="000000"/>
                              <w:kern w:val="24"/>
                              <w:sz w:val="20"/>
                              <w:szCs w:val="20"/>
                              <w:lang w:val="en-GB"/>
                            </w:rPr>
                            <w:t>Hot soak test: M</w:t>
                          </w:r>
                          <w:r w:rsidRPr="00A15821">
                            <w:rPr>
                              <w:rFonts w:ascii="Times New Roman" w:eastAsia="ＭＳ 明朝" w:hAnsi="Times New Roman" w:cs="Times New Roman"/>
                              <w:color w:val="000000"/>
                              <w:kern w:val="24"/>
                              <w:position w:val="-5"/>
                              <w:sz w:val="20"/>
                              <w:szCs w:val="20"/>
                              <w:vertAlign w:val="subscript"/>
                              <w:lang w:val="en-GB"/>
                            </w:rPr>
                            <w:t>HS</w:t>
                          </w:r>
                          <w:r w:rsidRPr="00A15821">
                            <w:rPr>
                              <w:rFonts w:ascii="Times New Roman" w:eastAsia="ＭＳ 明朝" w:hAnsi="Times New Roman" w:cs="Times New Roman"/>
                              <w:color w:val="000000"/>
                              <w:kern w:val="24"/>
                              <w:sz w:val="20"/>
                              <w:szCs w:val="20"/>
                              <w:lang w:val="en-GB"/>
                            </w:rPr>
                            <w:t xml:space="preserve"> </w:t>
                          </w:r>
                          <w:r w:rsidRPr="00A15821">
                            <w:rPr>
                              <w:rFonts w:ascii="Times New Roman" w:eastAsia="ＭＳ 明朝" w:hAnsi="Times New Roman" w:cs="Times New Roman"/>
                              <w:color w:val="000000"/>
                              <w:kern w:val="24"/>
                              <w:sz w:val="20"/>
                              <w:szCs w:val="20"/>
                              <w:vertAlign w:val="superscript"/>
                              <w:lang w:val="en-GB"/>
                            </w:rPr>
                            <w:t>(</w:t>
                          </w:r>
                          <w:r>
                            <w:rPr>
                              <w:rFonts w:ascii="Times New Roman" w:eastAsia="ＭＳ 明朝" w:hAnsi="Times New Roman" w:cs="Times New Roman" w:hint="eastAsia"/>
                              <w:color w:val="000000"/>
                              <w:kern w:val="24"/>
                              <w:sz w:val="20"/>
                              <w:szCs w:val="20"/>
                              <w:vertAlign w:val="superscript"/>
                              <w:lang w:val="en-GB"/>
                            </w:rPr>
                            <w:t>6</w:t>
                          </w:r>
                          <w:r w:rsidRPr="00A15821">
                            <w:rPr>
                              <w:rFonts w:ascii="Times New Roman" w:eastAsia="ＭＳ 明朝" w:hAnsi="Times New Roman" w:cs="Times New Roman"/>
                              <w:color w:val="000000"/>
                              <w:kern w:val="24"/>
                              <w:sz w:val="20"/>
                              <w:szCs w:val="20"/>
                              <w:vertAlign w:val="superscript"/>
                              <w:lang w:val="en-GB"/>
                            </w:rPr>
                            <w:t>)</w:t>
                          </w:r>
                        </w:ins>
                      </w:p>
                    </w:txbxContent>
                  </v:textbox>
                </v:rect>
                <v:rect id="正方形/長方形 307" o:spid="_x0000_s1114" style="position:absolute;left:17671;top:48774;width:23044;height:294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qr18UA&#10;AADcAAAADwAAAGRycy9kb3ducmV2LnhtbESPQWsCMRSE70L/Q3iF3jSpBbVbo4i0UKgobj14fGxe&#10;d5duXpYk3V3/fSMIHoeZ+YZZrgfbiI58qB1reJ4oEMSFMzWXGk7fH+MFiBCRDTaOScOFAqxXD6Ml&#10;Zsb1fKQuj6VIEA4ZaqhibDMpQ1GRxTBxLXHyfpy3GJP0pTQe+wS3jZwqNZMWa04LFba0raj4zf+s&#10;BneoL83Gv+67Hc3PX4eo+mH2rvXT47B5AxFpiPfwrf1pNLyoOVzPpCMg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6qvXxQAAANwAAAAPAAAAAAAAAAAAAAAAAJgCAABkcnMv&#10;ZG93bnJldi54bWxQSwUGAAAAAAQABAD1AAAAigMAAAAA&#10;" fillcolor="white [3201]" strokecolor="black [3200]" strokeweight="1pt">
                  <v:textbox>
                    <w:txbxContent>
                      <w:p w14:paraId="6A96D633" w14:textId="0DC39C26" w:rsidR="00404A68" w:rsidRPr="00194DF1" w:rsidRDefault="00404A68" w:rsidP="002C7AAC">
                        <w:pPr>
                          <w:pStyle w:val="Web"/>
                          <w:spacing w:before="0" w:beforeAutospacing="0" w:after="0" w:afterAutospacing="0" w:line="240" w:lineRule="exact"/>
                          <w:jc w:val="center"/>
                          <w:rPr>
                            <w:rFonts w:ascii="Times New Roman" w:hAnsi="Times New Roman" w:cs="Times New Roman"/>
                          </w:rPr>
                        </w:pPr>
                        <w:ins w:id="926" w:author="Finalized" w:date="2017-06-02T04:58:00Z">
                          <w:r w:rsidRPr="00A15821">
                            <w:rPr>
                              <w:rFonts w:ascii="Times New Roman" w:eastAsia="ＭＳ 明朝" w:hAnsi="Times New Roman" w:cs="Times New Roman"/>
                              <w:color w:val="000000"/>
                              <w:kern w:val="24"/>
                              <w:sz w:val="20"/>
                              <w:szCs w:val="20"/>
                              <w:lang w:val="en-GB"/>
                            </w:rPr>
                            <w:t>1</w:t>
                          </w:r>
                          <w:r w:rsidRPr="00527A9F">
                            <w:rPr>
                              <w:rFonts w:ascii="Times New Roman" w:eastAsia="ＭＳ 明朝" w:hAnsi="Times New Roman" w:cs="Times New Roman"/>
                              <w:color w:val="000000"/>
                              <w:kern w:val="24"/>
                              <w:sz w:val="20"/>
                              <w:szCs w:val="20"/>
                              <w:vertAlign w:val="superscript"/>
                              <w:lang w:val="en-GB"/>
                            </w:rPr>
                            <w:t>st</w:t>
                          </w:r>
                          <w:r w:rsidRPr="00A15821">
                            <w:rPr>
                              <w:rFonts w:ascii="Times New Roman" w:eastAsia="ＭＳ 明朝" w:hAnsi="Times New Roman" w:cs="Times New Roman"/>
                              <w:color w:val="000000"/>
                              <w:kern w:val="24"/>
                              <w:sz w:val="20"/>
                              <w:szCs w:val="20"/>
                              <w:lang w:val="en-GB"/>
                            </w:rPr>
                            <w:t xml:space="preserve"> day diurnal: M</w:t>
                          </w:r>
                          <w:r w:rsidRPr="00A15821">
                            <w:rPr>
                              <w:rFonts w:ascii="Times New Roman" w:eastAsia="ＭＳ 明朝" w:hAnsi="Times New Roman" w:cs="Times New Roman"/>
                              <w:color w:val="000000"/>
                              <w:kern w:val="24"/>
                              <w:position w:val="-5"/>
                              <w:sz w:val="20"/>
                              <w:szCs w:val="20"/>
                              <w:vertAlign w:val="subscript"/>
                              <w:lang w:val="en-GB"/>
                            </w:rPr>
                            <w:t>D1</w:t>
                          </w:r>
                          <w:r w:rsidRPr="00A15821">
                            <w:rPr>
                              <w:rFonts w:ascii="Times New Roman" w:eastAsia="ＭＳ 明朝" w:hAnsi="Times New Roman" w:cs="Times New Roman"/>
                              <w:color w:val="000000"/>
                              <w:kern w:val="24"/>
                              <w:sz w:val="20"/>
                              <w:szCs w:val="20"/>
                              <w:lang w:val="en-GB"/>
                            </w:rPr>
                            <w:t xml:space="preserve"> </w:t>
                          </w:r>
                          <w:r w:rsidRPr="00A15821">
                            <w:rPr>
                              <w:rFonts w:ascii="Times New Roman" w:eastAsia="ＭＳ 明朝" w:hAnsi="Times New Roman" w:cs="Times New Roman"/>
                              <w:color w:val="000000"/>
                              <w:kern w:val="24"/>
                              <w:sz w:val="20"/>
                              <w:szCs w:val="20"/>
                              <w:vertAlign w:val="superscript"/>
                              <w:lang w:val="en-GB"/>
                            </w:rPr>
                            <w:t>(</w:t>
                          </w:r>
                          <w:r>
                            <w:rPr>
                              <w:rFonts w:ascii="Times New Roman" w:eastAsia="ＭＳ 明朝" w:hAnsi="Times New Roman" w:cs="Times New Roman" w:hint="eastAsia"/>
                              <w:color w:val="000000"/>
                              <w:kern w:val="24"/>
                              <w:sz w:val="20"/>
                              <w:szCs w:val="20"/>
                              <w:vertAlign w:val="superscript"/>
                              <w:lang w:val="en-GB"/>
                            </w:rPr>
                            <w:t>8</w:t>
                          </w:r>
                          <w:r w:rsidRPr="00A15821">
                            <w:rPr>
                              <w:rFonts w:ascii="Times New Roman" w:eastAsia="ＭＳ 明朝" w:hAnsi="Times New Roman" w:cs="Times New Roman"/>
                              <w:color w:val="000000"/>
                              <w:kern w:val="24"/>
                              <w:sz w:val="20"/>
                              <w:szCs w:val="20"/>
                              <w:vertAlign w:val="superscript"/>
                              <w:lang w:val="en-GB"/>
                            </w:rPr>
                            <w:t>)</w:t>
                          </w:r>
                        </w:ins>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カギ線コネクタ 308" o:spid="_x0000_s1115" type="#_x0000_t34" style="position:absolute;left:17640;top:18959;width:332;height:14758;rotation:18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w/EZsIAAADcAAAADwAAAGRycy9kb3ducmV2LnhtbERPz2vCMBS+C/4P4Qm7aeoGc1TTIo6N&#10;MZhg50Fvj+bZFpOXkmTa/vfLYbDjx/d7Uw7WiBv50DlWsFxkIIhrpztuFBy/3+YvIEJE1mgck4KR&#10;ApTFdLLBXLs7H+hWxUakEA45Kmhj7HMpQ92SxbBwPXHiLs5bjAn6RmqP9xRujXzMsmdpsePU0GJP&#10;u5bqa/VjFeyr05fRq1H6z3f/eq7McvTeKPUwG7ZrEJGG+C/+c39oBU9ZWpvOpCMgi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w/EZsIAAADcAAAADwAAAAAAAAAAAAAA&#10;AAChAgAAZHJzL2Rvd25yZXYueG1sUEsFBgAAAAAEAAQA+QAAAJADAAAAAA==&#10;" adj="170314" strokecolor="black [3213]" strokeweight=".5pt">
                  <v:stroke endarrow="open"/>
                </v:shape>
                <v:rect id="正方形/長方形 309" o:spid="_x0000_s1116" style="position:absolute;left:17972;top:17649;width:23043;height:26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maPsUA&#10;AADcAAAADwAAAGRycy9kb3ducmV2LnhtbESPQWsCMRSE74L/ITyhN01sQetqFJEWChWl2x48Pjav&#10;u0s3L0uS7q7/3hQKHoeZ+YbZ7AbbiI58qB1rmM8UCOLCmZpLDV+fr9NnECEiG2wck4YrBdhtx6MN&#10;Zsb1/EFdHkuRIBwy1FDF2GZShqIii2HmWuLkfTtvMSbpS2k89gluG/mo1EJarDktVNjSoaLiJ/+1&#10;Gty5vjZ7vzp1R1pe3s9R9cPiReuHybBfg4g0xHv4v/1mNDypFfydSUdAbm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OZo+xQAAANwAAAAPAAAAAAAAAAAAAAAAAJgCAABkcnMv&#10;ZG93bnJldi54bWxQSwUGAAAAAAQABAD1AAAAigMAAAAA&#10;" fillcolor="white [3201]" strokecolor="black [3200]" strokeweight="1pt">
                  <v:textbox>
                    <w:txbxContent>
                      <w:p w14:paraId="37A44BBB" w14:textId="569454D0" w:rsidR="00404A68" w:rsidRPr="00A62C96" w:rsidRDefault="00404A68" w:rsidP="00D84A6F">
                        <w:pPr>
                          <w:pStyle w:val="Web"/>
                          <w:spacing w:before="0" w:beforeAutospacing="0" w:after="0" w:afterAutospacing="0" w:line="240" w:lineRule="exact"/>
                          <w:jc w:val="center"/>
                          <w:rPr>
                            <w:rFonts w:ascii="Times New Roman" w:hAnsi="Times New Roman" w:cs="Times New Roman"/>
                          </w:rPr>
                        </w:pPr>
                        <w:ins w:id="927" w:author="Finalized" w:date="2017-06-02T04:56:00Z">
                          <w:r w:rsidRPr="00A62C96">
                            <w:rPr>
                              <w:rFonts w:ascii="Times New Roman" w:eastAsia="ＭＳ 明朝" w:hAnsi="Times New Roman" w:cs="Times New Roman" w:hint="eastAsia"/>
                              <w:kern w:val="24"/>
                              <w:sz w:val="20"/>
                              <w:szCs w:val="20"/>
                              <w:lang w:val="en-GB"/>
                            </w:rPr>
                            <w:t>Start soaking</w:t>
                          </w:r>
                          <w:r w:rsidRPr="00A62C96">
                            <w:rPr>
                              <w:rFonts w:ascii="Times New Roman" w:eastAsia="ＭＳ 明朝" w:hAnsi="Times New Roman" w:cs="Times New Roman" w:hint="eastAsia"/>
                              <w:kern w:val="24"/>
                              <w:sz w:val="20"/>
                              <w:szCs w:val="20"/>
                              <w:vertAlign w:val="superscript"/>
                              <w:lang w:val="en-GB"/>
                            </w:rPr>
                            <w:t>(3)</w:t>
                          </w:r>
                        </w:ins>
                      </w:p>
                    </w:txbxContent>
                  </v:textbox>
                </v:rect>
                <v:shape id="テキスト ボックス 43" o:spid="_x0000_s1117" type="#_x0000_t202" style="position:absolute;left:10390;top:25744;width:7900;height:2375;rotation:-9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3DNsEA&#10;AADcAAAADwAAAGRycy9kb3ducmV2LnhtbERPy2oCMRTdC/5DuAV3mplqRUejSKHi1geW7i6T62To&#10;5GZI0nHarzcLocvDea+3vW1ERz7UjhXkkwwEcel0zZWCy/ljvAARIrLGxjEp+KUA281wsMZCuzsf&#10;qTvFSqQQDgUqMDG2hZShNGQxTFxLnLib8xZjgr6S2uM9hdtGvmbZXFqsOTUYbOndUPl9+rEKlp/d&#10;3k99+/U3u85tbvJwfLstlBq99LsViEh9/Bc/3QetYJqn+elMOgJy8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XdwzbBAAAA3AAAAA8AAAAAAAAAAAAAAAAAmAIAAGRycy9kb3du&#10;cmV2LnhtbFBLBQYAAAAABAAEAPUAAACGAwAAAAA=&#10;" filled="f" stroked="f">
                  <v:textbox style="mso-fit-shape-to-text:t">
                    <w:txbxContent>
                      <w:p w14:paraId="34FA07B2" w14:textId="4B6D8410" w:rsidR="00404A68" w:rsidRPr="00194DF1" w:rsidRDefault="00404A68" w:rsidP="009D256F">
                        <w:pPr>
                          <w:pStyle w:val="Web"/>
                          <w:spacing w:before="0" w:beforeAutospacing="0" w:after="0" w:afterAutospacing="0"/>
                          <w:rPr>
                            <w:rFonts w:ascii="Times New Roman" w:hAnsi="Times New Roman" w:cs="Times New Roman"/>
                          </w:rPr>
                        </w:pPr>
                        <w:ins w:id="928" w:author="Finalized" w:date="2017-06-02T04:55:00Z">
                          <w:r w:rsidRPr="00194DF1">
                            <w:rPr>
                              <w:rFonts w:ascii="Times New Roman" w:hAnsi="Times New Roman" w:cs="Times New Roman"/>
                              <w:color w:val="000000"/>
                              <w:kern w:val="24"/>
                              <w:sz w:val="20"/>
                              <w:szCs w:val="20"/>
                            </w:rPr>
                            <w:t>12 h to 36 h</w:t>
                          </w:r>
                        </w:ins>
                      </w:p>
                    </w:txbxContent>
                  </v:textbox>
                </v:shape>
                <v:rect id="正方形/長方形 311" o:spid="_x0000_s1118" style="position:absolute;left:17640;top:6454;width:23043;height:257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5YA5cQA&#10;AADcAAAADwAAAGRycy9kb3ducmV2LnhtbESPQWvCQBSE74X+h+UVvNVNFLSmriJFQbAoVQ8eH9nX&#10;JDT7NuyuSfz3XUHwOMzMN8x82ZtatOR8ZVlBOkxAEOdWV1woOJ827x8gfEDWWFsmBTfysFy8vswx&#10;07bjH2qPoRARwj5DBWUITSalz0sy6Ie2IY7er3UGQ5SukNphF+GmlqMkmUiDFceFEhv6Kin/O16N&#10;AnuobvXKzfbtN00vu0NIun6yVmrw1q8+QQTqwzP8aG+1gnGawv1MPAJy8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uWAOXEAAAA3AAAAA8AAAAAAAAAAAAAAAAAmAIAAGRycy9k&#10;b3ducmV2LnhtbFBLBQYAAAAABAAEAPUAAACJAwAAAAA=&#10;" fillcolor="white [3201]" strokecolor="black [3200]" strokeweight="1pt">
                  <v:textbox>
                    <w:txbxContent>
                      <w:p w14:paraId="7C8A3644" w14:textId="77777777" w:rsidR="00404A68" w:rsidRPr="00A15821" w:rsidRDefault="00404A68" w:rsidP="003B1178">
                        <w:pPr>
                          <w:pStyle w:val="Web"/>
                          <w:spacing w:before="0" w:beforeAutospacing="0" w:after="0" w:afterAutospacing="0" w:line="240" w:lineRule="exact"/>
                          <w:jc w:val="center"/>
                          <w:rPr>
                            <w:ins w:id="929" w:author="Finalized" w:date="2017-06-02T04:55:00Z"/>
                            <w:rFonts w:ascii="Times New Roman" w:hAnsi="Times New Roman" w:cs="Times New Roman"/>
                          </w:rPr>
                        </w:pPr>
                        <w:ins w:id="930" w:author="Finalized" w:date="2017-06-02T04:55:00Z">
                          <w:r w:rsidRPr="00A15821">
                            <w:rPr>
                              <w:rFonts w:ascii="Times New Roman" w:eastAsia="ＭＳ 明朝" w:hAnsi="Times New Roman" w:cs="Times New Roman"/>
                              <w:color w:val="000000"/>
                              <w:kern w:val="24"/>
                              <w:sz w:val="20"/>
                              <w:szCs w:val="20"/>
                              <w:lang w:val="en-GB"/>
                            </w:rPr>
                            <w:t xml:space="preserve">Fuel drain and refill </w:t>
                          </w:r>
                          <w:r w:rsidRPr="00A15821">
                            <w:rPr>
                              <w:rFonts w:ascii="Times New Roman" w:eastAsia="ＭＳ 明朝" w:hAnsi="Times New Roman" w:cs="Times New Roman"/>
                              <w:color w:val="000000"/>
                              <w:kern w:val="24"/>
                              <w:sz w:val="20"/>
                              <w:szCs w:val="20"/>
                              <w:vertAlign w:val="superscript"/>
                              <w:lang w:val="en-GB"/>
                            </w:rPr>
                            <w:t>(1)</w:t>
                          </w:r>
                        </w:ins>
                      </w:p>
                      <w:p w14:paraId="5D50DBB7" w14:textId="77777777" w:rsidR="00404A68" w:rsidRPr="00194DF1" w:rsidRDefault="00404A68" w:rsidP="003B1178">
                        <w:pPr>
                          <w:pStyle w:val="Web"/>
                          <w:spacing w:before="0" w:beforeAutospacing="0" w:after="0" w:afterAutospacing="0" w:line="240" w:lineRule="exact"/>
                          <w:jc w:val="center"/>
                          <w:rPr>
                            <w:ins w:id="931" w:author="Finalized" w:date="2017-06-02T04:55:00Z"/>
                            <w:rFonts w:ascii="Times New Roman" w:hAnsi="Times New Roman" w:cs="Times New Roman"/>
                          </w:rPr>
                        </w:pPr>
                      </w:p>
                      <w:p w14:paraId="3DF17E03" w14:textId="77777777" w:rsidR="00404A68" w:rsidRPr="00194DF1" w:rsidRDefault="00404A68" w:rsidP="009D256F">
                        <w:pPr>
                          <w:pStyle w:val="Web"/>
                          <w:spacing w:before="0" w:beforeAutospacing="0" w:after="0" w:afterAutospacing="0" w:line="240" w:lineRule="exact"/>
                          <w:jc w:val="center"/>
                          <w:rPr>
                            <w:rFonts w:ascii="Times New Roman" w:hAnsi="Times New Roman" w:cs="Times New Roman"/>
                          </w:rPr>
                        </w:pPr>
                      </w:p>
                    </w:txbxContent>
                  </v:textbox>
                </v:rect>
                <v:rect id="正方形/長方形 315" o:spid="_x0000_s1119" style="position:absolute;left:17640;top:32427;width:23043;height:257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0G5sYA&#10;AADcAAAADwAAAGRycy9kb3ducmV2LnhtbESPT2vCQBTE70K/w/IKvdVNWrSauhEpLQhKxT8Hj4/s&#10;axKafRt2t0n89q5Q8DjMzG+YxXIwjejI+dqygnScgCAurK65VHA6fj3PQPiArLGxTAou5GGZP4wW&#10;mGnb8566QyhFhLDPUEEVQptJ6YuKDPqxbYmj92OdwRClK6V22Ee4aeRLkkylwZrjQoUtfVRU/B7+&#10;jAK7qy/Nys2/uy29nTe7kPTD9FOpp8dh9Q4i0BDu4f/2Wit4TSdwOxOPgMy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K0G5sYAAADcAAAADwAAAAAAAAAAAAAAAACYAgAAZHJz&#10;L2Rvd25yZXYueG1sUEsFBgAAAAAEAAQA9QAAAIsDAAAAAA==&#10;" fillcolor="white [3201]" strokecolor="black [3200]" strokeweight="1pt">
                  <v:textbox>
                    <w:txbxContent>
                      <w:p w14:paraId="060D1487" w14:textId="114AAEAE" w:rsidR="00404A68" w:rsidRPr="00A15821" w:rsidRDefault="00404A68" w:rsidP="00D84A6F">
                        <w:pPr>
                          <w:pStyle w:val="Web"/>
                          <w:spacing w:before="0" w:beforeAutospacing="0" w:after="0" w:afterAutospacing="0" w:line="240" w:lineRule="exact"/>
                          <w:jc w:val="center"/>
                          <w:rPr>
                            <w:ins w:id="932" w:author="Finalized" w:date="2017-06-02T04:56:00Z"/>
                            <w:rFonts w:ascii="Times New Roman" w:hAnsi="Times New Roman" w:cs="Times New Roman"/>
                          </w:rPr>
                        </w:pPr>
                        <w:ins w:id="933" w:author="Finalized" w:date="2017-06-02T04:56:00Z">
                          <w:r w:rsidRPr="005F4EDE">
                            <w:rPr>
                              <w:rFonts w:ascii="Times New Roman" w:eastAsia="ＭＳ 明朝" w:hAnsi="Times New Roman" w:cs="Times New Roman"/>
                              <w:color w:val="000000"/>
                              <w:kern w:val="24"/>
                              <w:sz w:val="20"/>
                              <w:szCs w:val="20"/>
                              <w:lang w:val="en-GB"/>
                            </w:rPr>
                            <w:t>Dynamometer test</w:t>
                          </w:r>
                          <w:r w:rsidRPr="00A15821" w:rsidDel="00BE0072">
                            <w:rPr>
                              <w:rFonts w:ascii="Times New Roman" w:eastAsia="ＭＳ 明朝" w:hAnsi="Times New Roman" w:cs="Times New Roman"/>
                              <w:color w:val="000000"/>
                              <w:kern w:val="24"/>
                              <w:sz w:val="20"/>
                              <w:szCs w:val="20"/>
                              <w:lang w:val="en-GB"/>
                            </w:rPr>
                            <w:t xml:space="preserve"> </w:t>
                          </w:r>
                          <w:r w:rsidRPr="00A15821">
                            <w:rPr>
                              <w:rFonts w:ascii="Times New Roman" w:eastAsia="ＭＳ 明朝" w:hAnsi="Times New Roman" w:cs="Times New Roman"/>
                              <w:color w:val="000000"/>
                              <w:kern w:val="24"/>
                              <w:sz w:val="20"/>
                              <w:szCs w:val="20"/>
                              <w:vertAlign w:val="superscript"/>
                              <w:lang w:val="en-GB"/>
                            </w:rPr>
                            <w:t>(2)</w:t>
                          </w:r>
                        </w:ins>
                      </w:p>
                      <w:p w14:paraId="3ED9269B" w14:textId="77777777" w:rsidR="00404A68" w:rsidRPr="00194DF1" w:rsidRDefault="00404A68" w:rsidP="00D84A6F">
                        <w:pPr>
                          <w:pStyle w:val="Web"/>
                          <w:spacing w:before="0" w:beforeAutospacing="0" w:after="0" w:afterAutospacing="0" w:line="240" w:lineRule="exact"/>
                          <w:jc w:val="center"/>
                          <w:rPr>
                            <w:ins w:id="934" w:author="Finalized" w:date="2017-06-02T04:56:00Z"/>
                            <w:rFonts w:ascii="Times New Roman" w:hAnsi="Times New Roman" w:cs="Times New Roman"/>
                          </w:rPr>
                        </w:pPr>
                      </w:p>
                      <w:p w14:paraId="1B55C505" w14:textId="77777777" w:rsidR="00404A68" w:rsidRPr="00194DF1" w:rsidRDefault="00404A68" w:rsidP="009D256F">
                        <w:pPr>
                          <w:pStyle w:val="Web"/>
                          <w:spacing w:before="0" w:beforeAutospacing="0" w:after="0" w:afterAutospacing="0" w:line="240" w:lineRule="exact"/>
                          <w:jc w:val="center"/>
                          <w:rPr>
                            <w:rFonts w:ascii="Times New Roman" w:hAnsi="Times New Roman" w:cs="Times New Roman"/>
                          </w:rPr>
                        </w:pPr>
                      </w:p>
                    </w:txbxContent>
                  </v:textbox>
                </v:rect>
                <v:rect id="正方形/長方形 316" o:spid="_x0000_s1120" style="position:absolute;left:17972;top:21930;width:23043;height:26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YkcUA&#10;AADcAAAADwAAAGRycy9kb3ducmV2LnhtbESPT2vCQBTE7wW/w/KE3upGC1Gjq4hYKLQo/jl4fGSf&#10;STD7Nuxuk/jtu4WCx2FmfsMs172pRUvOV5YVjEcJCOLc6ooLBZfzx9sMhA/IGmvLpOBBHtarwcsS&#10;M207PlJ7CoWIEPYZKihDaDIpfV6SQT+yDXH0btYZDFG6QmqHXYSbWk6SJJUGK44LJTa0LSm/n36M&#10;AnuoHvXGzfftN02vX4eQdH26U+p12G8WIAL14Rn+b39qBe/jFP7OxCM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f5iRxQAAANwAAAAPAAAAAAAAAAAAAAAAAJgCAABkcnMv&#10;ZG93bnJldi54bWxQSwUGAAAAAAQABAD1AAAAigMAAAAA&#10;" fillcolor="white [3201]" strokecolor="black [3200]" strokeweight="1pt">
                  <v:textbox>
                    <w:txbxContent>
                      <w:p w14:paraId="44740A36" w14:textId="77777777" w:rsidR="00404A68" w:rsidRPr="00194DF1" w:rsidRDefault="00404A68" w:rsidP="009D256F">
                        <w:pPr>
                          <w:pStyle w:val="Web"/>
                          <w:spacing w:before="0" w:beforeAutospacing="0" w:after="0" w:afterAutospacing="0" w:line="240" w:lineRule="exact"/>
                          <w:jc w:val="center"/>
                          <w:rPr>
                            <w:ins w:id="935" w:author="Finalized" w:date="2017-03-28T20:21:00Z"/>
                            <w:rFonts w:ascii="Times New Roman" w:hAnsi="Times New Roman" w:cs="Times New Roman"/>
                          </w:rPr>
                        </w:pPr>
                        <w:ins w:id="936" w:author="Finalized" w:date="2017-03-28T20:21:00Z">
                          <w:r>
                            <w:rPr>
                              <w:rFonts w:ascii="Times New Roman" w:eastAsia="ＭＳ 明朝" w:hAnsi="Times New Roman" w:cs="Times New Roman" w:hint="eastAsia"/>
                              <w:color w:val="000000"/>
                              <w:kern w:val="24"/>
                              <w:sz w:val="20"/>
                              <w:szCs w:val="20"/>
                              <w:lang w:val="en-GB"/>
                            </w:rPr>
                            <w:t xml:space="preserve">Start </w:t>
                          </w:r>
                          <w:r>
                            <w:rPr>
                              <w:rFonts w:ascii="Times New Roman" w:eastAsia="ＭＳ 明朝" w:hAnsi="Times New Roman" w:cs="Times New Roman"/>
                              <w:color w:val="000000"/>
                              <w:kern w:val="24"/>
                              <w:sz w:val="20"/>
                              <w:szCs w:val="20"/>
                              <w:lang w:val="en-GB"/>
                            </w:rPr>
                            <w:t>REESS charge</w:t>
                          </w:r>
                          <w:r w:rsidDel="00CF7476">
                            <w:rPr>
                              <w:rFonts w:ascii="Times New Roman" w:eastAsia="ＭＳ 明朝" w:hAnsi="Times New Roman" w:cs="Times New Roman" w:hint="eastAsia"/>
                              <w:color w:val="000000"/>
                              <w:kern w:val="24"/>
                              <w:sz w:val="20"/>
                              <w:szCs w:val="20"/>
                              <w:lang w:val="en-GB"/>
                            </w:rPr>
                            <w:t xml:space="preserve"> </w:t>
                          </w:r>
                          <w:r>
                            <w:rPr>
                              <w:rFonts w:ascii="Times New Roman" w:eastAsia="ＭＳ 明朝" w:hAnsi="Times New Roman" w:cs="Times New Roman" w:hint="eastAsia"/>
                              <w:color w:val="000000"/>
                              <w:kern w:val="24"/>
                              <w:sz w:val="20"/>
                              <w:szCs w:val="20"/>
                              <w:vertAlign w:val="superscript"/>
                              <w:lang w:val="en-GB"/>
                            </w:rPr>
                            <w:t>(4</w:t>
                          </w:r>
                          <w:r w:rsidRPr="003478EB">
                            <w:rPr>
                              <w:rFonts w:ascii="Times New Roman" w:eastAsia="ＭＳ 明朝" w:hAnsi="Times New Roman" w:cs="Times New Roman" w:hint="eastAsia"/>
                              <w:color w:val="000000"/>
                              <w:kern w:val="24"/>
                              <w:sz w:val="20"/>
                              <w:szCs w:val="20"/>
                              <w:vertAlign w:val="superscript"/>
                              <w:lang w:val="en-GB"/>
                            </w:rPr>
                            <w:t>)</w:t>
                          </w:r>
                        </w:ins>
                      </w:p>
                      <w:p w14:paraId="32B898B4" w14:textId="77777777" w:rsidR="00404A68" w:rsidRPr="00194DF1" w:rsidRDefault="00404A68" w:rsidP="009D256F">
                        <w:pPr>
                          <w:pStyle w:val="Web"/>
                          <w:spacing w:before="0" w:beforeAutospacing="0" w:after="0" w:afterAutospacing="0" w:line="240" w:lineRule="exact"/>
                          <w:jc w:val="center"/>
                          <w:rPr>
                            <w:rFonts w:ascii="Times New Roman" w:hAnsi="Times New Roman" w:cs="Times New Roman"/>
                          </w:rPr>
                        </w:pPr>
                      </w:p>
                    </w:txbxContent>
                  </v:textbox>
                </v:rect>
                <v:rect id="正方形/長方形 318" o:spid="_x0000_s1121" style="position:absolute;left:17640;top:12474;width:23043;height:257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ypeMEA&#10;AADcAAAADwAAAGRycy9kb3ducmV2LnhtbERPy4rCMBTdC/5DuMLsNNUBHx2jiCgMjCjqLGZ5ae60&#10;xeamJLGtf28WgsvDeS/XnalEQ86XlhWMRwkI4szqknMFv9f9cA7CB2SNlWVS8CAP61W/t8RU25bP&#10;1FxCLmII+xQVFCHUqZQ+K8igH9maOHL/1hkMEbpcaodtDDeVnCTJVBosOTYUWNO2oOx2uRsF9lQ+&#10;qo1bHJsDzf5+TiFpu+lOqY9Bt/kCEagLb/HL/a0VfI7j2ngmHgG5e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qsqXjBAAAA3AAAAA8AAAAAAAAAAAAAAAAAmAIAAGRycy9kb3du&#10;cmV2LnhtbFBLBQYAAAAABAAEAPUAAACGAwAAAAA=&#10;" fillcolor="white [3201]" strokecolor="black [3200]" strokeweight="1pt">
                  <v:textbox>
                    <w:txbxContent>
                      <w:p w14:paraId="5885172E" w14:textId="040C5F97" w:rsidR="00404A68" w:rsidRPr="00A15821" w:rsidRDefault="00404A68" w:rsidP="003B1178">
                        <w:pPr>
                          <w:pStyle w:val="Web"/>
                          <w:spacing w:before="0" w:beforeAutospacing="0" w:after="0" w:afterAutospacing="0" w:line="240" w:lineRule="exact"/>
                          <w:jc w:val="center"/>
                          <w:rPr>
                            <w:ins w:id="937" w:author="Finalized" w:date="2017-06-02T04:55:00Z"/>
                            <w:rFonts w:ascii="Times New Roman" w:hAnsi="Times New Roman" w:cs="Times New Roman"/>
                          </w:rPr>
                        </w:pPr>
                        <w:ins w:id="938" w:author="Finalized" w:date="2017-06-02T04:55:00Z">
                          <w:r>
                            <w:rPr>
                              <w:rFonts w:ascii="Times New Roman" w:eastAsia="ＭＳ 明朝" w:hAnsi="Times New Roman" w:cs="Times New Roman" w:hint="eastAsia"/>
                              <w:color w:val="000000"/>
                              <w:kern w:val="24"/>
                              <w:sz w:val="20"/>
                              <w:szCs w:val="20"/>
                              <w:lang w:val="en-GB"/>
                            </w:rPr>
                            <w:t>Preconditioning</w:t>
                          </w:r>
                          <w:r w:rsidRPr="00A15821">
                            <w:rPr>
                              <w:rFonts w:ascii="Times New Roman" w:eastAsia="ＭＳ 明朝" w:hAnsi="Times New Roman" w:cs="Times New Roman"/>
                              <w:color w:val="000000"/>
                              <w:kern w:val="24"/>
                              <w:sz w:val="20"/>
                              <w:szCs w:val="20"/>
                              <w:lang w:val="en-GB"/>
                            </w:rPr>
                            <w:t xml:space="preserve"> drive </w:t>
                          </w:r>
                          <w:r w:rsidRPr="00A15821">
                            <w:rPr>
                              <w:rFonts w:ascii="Times New Roman" w:eastAsia="ＭＳ 明朝" w:hAnsi="Times New Roman" w:cs="Times New Roman"/>
                              <w:color w:val="000000"/>
                              <w:kern w:val="24"/>
                              <w:sz w:val="20"/>
                              <w:szCs w:val="20"/>
                              <w:vertAlign w:val="superscript"/>
                              <w:lang w:val="en-GB"/>
                            </w:rPr>
                            <w:t>(2)</w:t>
                          </w:r>
                        </w:ins>
                      </w:p>
                      <w:p w14:paraId="04D71FEC" w14:textId="77777777" w:rsidR="00404A68" w:rsidRPr="00194DF1" w:rsidRDefault="00404A68" w:rsidP="003B1178">
                        <w:pPr>
                          <w:pStyle w:val="Web"/>
                          <w:spacing w:before="0" w:beforeAutospacing="0" w:after="0" w:afterAutospacing="0" w:line="240" w:lineRule="exact"/>
                          <w:jc w:val="center"/>
                          <w:rPr>
                            <w:ins w:id="939" w:author="Finalized" w:date="2017-06-02T04:55:00Z"/>
                            <w:rFonts w:ascii="Times New Roman" w:hAnsi="Times New Roman" w:cs="Times New Roman"/>
                          </w:rPr>
                        </w:pPr>
                      </w:p>
                      <w:p w14:paraId="4BF05CE7" w14:textId="77777777" w:rsidR="00404A68" w:rsidRPr="00A15821" w:rsidRDefault="00404A68" w:rsidP="003B1178">
                        <w:pPr>
                          <w:pStyle w:val="Web"/>
                          <w:spacing w:before="0" w:beforeAutospacing="0" w:after="0" w:afterAutospacing="0" w:line="240" w:lineRule="exact"/>
                          <w:jc w:val="center"/>
                          <w:rPr>
                            <w:ins w:id="940" w:author="Finalized" w:date="2017-06-02T04:55:00Z"/>
                            <w:rFonts w:ascii="Times New Roman" w:hAnsi="Times New Roman" w:cs="Times New Roman"/>
                          </w:rPr>
                        </w:pPr>
                        <w:ins w:id="941" w:author="Finalized" w:date="2017-06-02T04:55:00Z">
                          <w:r w:rsidRPr="00A15821">
                            <w:rPr>
                              <w:rFonts w:ascii="Times New Roman" w:eastAsia="ＭＳ 明朝" w:hAnsi="Times New Roman" w:cs="Times New Roman"/>
                              <w:color w:val="000000"/>
                              <w:kern w:val="24"/>
                              <w:sz w:val="20"/>
                              <w:szCs w:val="20"/>
                              <w:lang w:val="en-GB"/>
                            </w:rPr>
                            <w:t xml:space="preserve">Pre-conditioning drive </w:t>
                          </w:r>
                          <w:r w:rsidRPr="00A15821">
                            <w:rPr>
                              <w:rFonts w:ascii="Times New Roman" w:eastAsia="ＭＳ 明朝" w:hAnsi="Times New Roman" w:cs="Times New Roman"/>
                              <w:color w:val="000000"/>
                              <w:kern w:val="24"/>
                              <w:sz w:val="20"/>
                              <w:szCs w:val="20"/>
                              <w:vertAlign w:val="superscript"/>
                              <w:lang w:val="en-GB"/>
                            </w:rPr>
                            <w:t>(2)</w:t>
                          </w:r>
                        </w:ins>
                      </w:p>
                      <w:p w14:paraId="5F28DE49" w14:textId="77777777" w:rsidR="00404A68" w:rsidRPr="00194DF1" w:rsidRDefault="00404A68" w:rsidP="003B1178">
                        <w:pPr>
                          <w:pStyle w:val="Web"/>
                          <w:spacing w:before="0" w:beforeAutospacing="0" w:after="0" w:afterAutospacing="0" w:line="240" w:lineRule="exact"/>
                          <w:jc w:val="center"/>
                          <w:rPr>
                            <w:ins w:id="942" w:author="Finalized" w:date="2017-06-02T04:55:00Z"/>
                            <w:rFonts w:ascii="Times New Roman" w:hAnsi="Times New Roman" w:cs="Times New Roman"/>
                          </w:rPr>
                        </w:pPr>
                      </w:p>
                      <w:p w14:paraId="02BF682E" w14:textId="77777777" w:rsidR="00404A68" w:rsidRPr="00194DF1" w:rsidRDefault="00404A68" w:rsidP="003B1178">
                        <w:pPr>
                          <w:pStyle w:val="Web"/>
                          <w:spacing w:before="0" w:beforeAutospacing="0" w:after="0" w:afterAutospacing="0" w:line="240" w:lineRule="exact"/>
                          <w:jc w:val="center"/>
                          <w:rPr>
                            <w:ins w:id="943" w:author="Finalized" w:date="2017-06-02T04:55:00Z"/>
                            <w:rFonts w:ascii="Times New Roman" w:hAnsi="Times New Roman" w:cs="Times New Roman"/>
                          </w:rPr>
                        </w:pPr>
                      </w:p>
                      <w:p w14:paraId="1A6A59B0" w14:textId="77777777" w:rsidR="00404A68" w:rsidRPr="00194DF1" w:rsidRDefault="00404A68" w:rsidP="009D256F">
                        <w:pPr>
                          <w:pStyle w:val="Web"/>
                          <w:spacing w:before="0" w:beforeAutospacing="0" w:after="0" w:afterAutospacing="0" w:line="240" w:lineRule="exact"/>
                          <w:jc w:val="center"/>
                          <w:rPr>
                            <w:rFonts w:ascii="Times New Roman" w:hAnsi="Times New Roman" w:cs="Times New Roman"/>
                          </w:rPr>
                        </w:pPr>
                      </w:p>
                    </w:txbxContent>
                  </v:textbox>
                </v:rect>
                <v:rect id="正方形/長方形 190" o:spid="_x0000_s1122" style="position:absolute;left:17640;top:9641;width:23043;height:257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3IxcUA&#10;AADcAAAADwAAAGRycy9kb3ducmV2LnhtbESPT2vCQBDF7wW/wzKCt7qxB6upq4i0ILQo/jn0OGSn&#10;SWh2Nuxuk/jtOwfB2wzvzXu/WW0G16iOQqw9G5hNM1DEhbc1lwaul4/nBaiYkC02nsnAjSJs1qOn&#10;FebW93yi7pxKJSEcczRQpdTmWseiIodx6lti0X58cJhkDaW2AXsJd41+ybK5dlizNFTY0q6i4vf8&#10;5wz4Y31rtmF56L7o9fvzmLJ+mL8bMxkP2zdQiYb0MN+v91bwl4Ivz8gEev0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zcjFxQAAANwAAAAPAAAAAAAAAAAAAAAAAJgCAABkcnMv&#10;ZG93bnJldi54bWxQSwUGAAAAAAQABAD1AAAAigMAAAAA&#10;" fillcolor="white [3201]" strokecolor="black [3200]" strokeweight="1pt">
                  <v:textbox>
                    <w:txbxContent>
                      <w:p w14:paraId="73D86ACA" w14:textId="55CA0CD8" w:rsidR="00404A68" w:rsidRPr="00161512" w:rsidRDefault="00404A68" w:rsidP="009D256F">
                        <w:pPr>
                          <w:pStyle w:val="Web"/>
                          <w:spacing w:before="0" w:beforeAutospacing="0" w:after="0" w:afterAutospacing="0" w:line="240" w:lineRule="exact"/>
                          <w:jc w:val="center"/>
                          <w:rPr>
                            <w:rFonts w:ascii="Times New Roman" w:hAnsi="Times New Roman" w:cs="Times New Roman"/>
                            <w:sz w:val="20"/>
                            <w:szCs w:val="20"/>
                          </w:rPr>
                        </w:pPr>
                        <w:ins w:id="944" w:author="Finalized" w:date="2017-05-23T13:58:00Z">
                          <w:r w:rsidRPr="00E66F7E">
                            <w:rPr>
                              <w:rFonts w:ascii="Times New Roman" w:hAnsi="Times New Roman" w:cs="Times New Roman" w:hint="eastAsia"/>
                              <w:sz w:val="20"/>
                              <w:szCs w:val="20"/>
                            </w:rPr>
                            <w:t>Soak</w:t>
                          </w:r>
                        </w:ins>
                        <w:ins w:id="945" w:author="Finalized" w:date="2017-05-23T14:00:00Z">
                          <w:r w:rsidRPr="00E66F7E">
                            <w:rPr>
                              <w:rFonts w:ascii="Times New Roman" w:hAnsi="Times New Roman" w:cs="Times New Roman" w:hint="eastAsia"/>
                              <w:sz w:val="20"/>
                              <w:szCs w:val="20"/>
                            </w:rPr>
                            <w:t xml:space="preserve"> </w:t>
                          </w:r>
                        </w:ins>
                        <w:ins w:id="946" w:author="Finalized" w:date="2017-05-23T13:58:00Z">
                          <w:r w:rsidRPr="00E66F7E">
                            <w:rPr>
                              <w:rFonts w:ascii="Times New Roman" w:hAnsi="Times New Roman" w:cs="Times New Roman" w:hint="eastAsia"/>
                              <w:sz w:val="20"/>
                              <w:szCs w:val="20"/>
                              <w:vertAlign w:val="superscript"/>
                            </w:rPr>
                            <w:t>(3)</w:t>
                          </w:r>
                          <w:r w:rsidRPr="00E66F7E">
                            <w:rPr>
                              <w:rFonts w:ascii="Times New Roman" w:hAnsi="Times New Roman" w:cs="Times New Roman" w:hint="eastAsia"/>
                              <w:sz w:val="20"/>
                              <w:szCs w:val="20"/>
                            </w:rPr>
                            <w:t xml:space="preserve"> for 6 to 36 hours</w:t>
                          </w:r>
                        </w:ins>
                      </w:p>
                    </w:txbxContent>
                  </v:textbox>
                </v:rect>
                <w10:wrap type="topAndBottom"/>
              </v:group>
            </w:pict>
          </mc:Fallback>
        </mc:AlternateContent>
      </w:r>
      <w:ins w:id="771" w:author="Finalized" w:date="2017-03-28T20:17:00Z">
        <w:r w:rsidR="00A62C96">
          <w:rPr>
            <w:b/>
            <w:lang w:eastAsia="ja-JP"/>
          </w:rPr>
          <w:t>Test procedure for</w:t>
        </w:r>
        <w:r w:rsidR="00A62C96" w:rsidRPr="00A649C1">
          <w:rPr>
            <w:b/>
            <w:lang w:eastAsia="ja-JP"/>
          </w:rPr>
          <w:t xml:space="preserve"> </w:t>
        </w:r>
        <w:r w:rsidR="00A62C96">
          <w:rPr>
            <w:rFonts w:hint="eastAsia"/>
            <w:b/>
            <w:lang w:eastAsia="ja-JP"/>
          </w:rPr>
          <w:t>non</w:t>
        </w:r>
        <w:r w:rsidR="00A62C96">
          <w:rPr>
            <w:b/>
            <w:lang w:eastAsia="ja-JP"/>
          </w:rPr>
          <w:t>-</w:t>
        </w:r>
        <w:r w:rsidR="00A62C96">
          <w:rPr>
            <w:rFonts w:hint="eastAsia"/>
            <w:b/>
            <w:lang w:eastAsia="ja-JP"/>
          </w:rPr>
          <w:t>sealed fuel tank system</w:t>
        </w:r>
      </w:ins>
      <w:ins w:id="772" w:author="Finalized" w:date="2017-05-23T14:56:00Z">
        <w:r w:rsidR="00ED1C28">
          <w:rPr>
            <w:rFonts w:hint="eastAsia"/>
            <w:b/>
            <w:lang w:eastAsia="ja-JP"/>
          </w:rPr>
          <w:t>s</w:t>
        </w:r>
      </w:ins>
    </w:p>
    <w:p w14:paraId="1281A345" w14:textId="5769712F" w:rsidR="00273CAA" w:rsidRPr="00273CAA" w:rsidRDefault="00273CAA" w:rsidP="00966D6A">
      <w:pPr>
        <w:ind w:left="1134"/>
        <w:rPr>
          <w:szCs w:val="24"/>
          <w:lang w:eastAsia="ja-JP"/>
        </w:rPr>
      </w:pPr>
      <w:del w:id="773" w:author="Finalized" w:date="2017-03-28T20:31:00Z">
        <w:r w:rsidRPr="00273CAA" w:rsidDel="00FA473B">
          <w:rPr>
            <w:szCs w:val="24"/>
            <w:lang w:eastAsia="ja-JP"/>
          </w:rPr>
          <w:delText>5.3.2</w:delText>
        </w:r>
      </w:del>
      <w:ins w:id="774" w:author="Finalized" w:date="2017-03-28T20:31:00Z">
        <w:r w:rsidR="00FA473B">
          <w:rPr>
            <w:rFonts w:hint="eastAsia"/>
            <w:szCs w:val="24"/>
            <w:lang w:eastAsia="ja-JP"/>
          </w:rPr>
          <w:t>6.</w:t>
        </w:r>
      </w:ins>
      <w:ins w:id="775" w:author="Finalized" w:date="2017-04-17T14:57:00Z">
        <w:r w:rsidR="007F0278">
          <w:rPr>
            <w:rFonts w:hint="eastAsia"/>
            <w:szCs w:val="24"/>
            <w:lang w:eastAsia="ja-JP"/>
          </w:rPr>
          <w:t>5</w:t>
        </w:r>
      </w:ins>
      <w:ins w:id="776" w:author="Finalized" w:date="2017-03-28T20:31:00Z">
        <w:r w:rsidR="00FA473B">
          <w:rPr>
            <w:rFonts w:hint="eastAsia"/>
            <w:szCs w:val="24"/>
            <w:lang w:eastAsia="ja-JP"/>
          </w:rPr>
          <w:t>.1</w:t>
        </w:r>
      </w:ins>
      <w:r w:rsidRPr="00273CAA">
        <w:rPr>
          <w:szCs w:val="24"/>
          <w:lang w:eastAsia="ja-JP"/>
        </w:rPr>
        <w:t>.</w:t>
      </w:r>
      <w:r w:rsidRPr="00273CAA">
        <w:rPr>
          <w:szCs w:val="24"/>
          <w:lang w:eastAsia="ja-JP"/>
        </w:rPr>
        <w:tab/>
      </w:r>
      <w:r w:rsidR="00966D6A">
        <w:rPr>
          <w:szCs w:val="24"/>
          <w:lang w:eastAsia="ja-JP"/>
        </w:rPr>
        <w:tab/>
      </w:r>
      <w:r w:rsidRPr="00273CAA">
        <w:rPr>
          <w:szCs w:val="24"/>
          <w:lang w:eastAsia="ja-JP"/>
        </w:rPr>
        <w:t>Fuel drain and refill</w:t>
      </w:r>
    </w:p>
    <w:p w14:paraId="12614870" w14:textId="3EF12963" w:rsidR="00273CAA" w:rsidRPr="007559C5" w:rsidRDefault="00273CAA" w:rsidP="00273CAA">
      <w:pPr>
        <w:pStyle w:val="SingleTxtG"/>
        <w:ind w:left="2268" w:hanging="1134"/>
        <w:rPr>
          <w:szCs w:val="24"/>
          <w:lang w:eastAsia="ja-JP"/>
        </w:rPr>
      </w:pPr>
      <w:r>
        <w:rPr>
          <w:rFonts w:hint="eastAsia"/>
          <w:szCs w:val="24"/>
          <w:lang w:eastAsia="ja-JP"/>
        </w:rPr>
        <w:tab/>
      </w:r>
      <w:r w:rsidR="00822B6F" w:rsidRPr="00822B6F">
        <w:rPr>
          <w:szCs w:val="24"/>
          <w:lang w:eastAsia="ja-JP"/>
        </w:rPr>
        <w:t>The fuel tank of the vehicle shall be emptied</w:t>
      </w:r>
      <w:r w:rsidR="00B42BF5">
        <w:rPr>
          <w:rFonts w:hint="eastAsia"/>
          <w:szCs w:val="24"/>
          <w:lang w:eastAsia="ja-JP"/>
        </w:rPr>
        <w:t>.</w:t>
      </w:r>
      <w:r w:rsidR="00822B6F" w:rsidRPr="00822B6F">
        <w:rPr>
          <w:szCs w:val="24"/>
          <w:lang w:eastAsia="ja-JP"/>
        </w:rPr>
        <w:t xml:space="preserve"> This shall be done so as not to abnormally purge or abnormally load the evaporative control devices fitted to the vehicle. Removal of the fuel cap is normally sufficient to achieve this. The fuel tank shall be refilled with test fuel at a </w:t>
      </w:r>
      <w:r w:rsidR="00822B6F">
        <w:rPr>
          <w:szCs w:val="24"/>
          <w:lang w:eastAsia="ja-JP"/>
        </w:rPr>
        <w:t xml:space="preserve">temperature of 18 °C ±2 °C to </w:t>
      </w:r>
      <w:r w:rsidR="00822B6F">
        <w:rPr>
          <w:rFonts w:hint="eastAsia"/>
          <w:szCs w:val="24"/>
          <w:lang w:eastAsia="ja-JP"/>
        </w:rPr>
        <w:t>40</w:t>
      </w:r>
      <w:r w:rsidR="003A27E2">
        <w:rPr>
          <w:szCs w:val="24"/>
          <w:lang w:eastAsia="ja-JP"/>
        </w:rPr>
        <w:t> </w:t>
      </w:r>
      <w:r w:rsidR="00822B6F" w:rsidRPr="00822B6F">
        <w:rPr>
          <w:szCs w:val="24"/>
          <w:lang w:eastAsia="ja-JP"/>
        </w:rPr>
        <w:t>±2 per cent</w:t>
      </w:r>
      <w:r w:rsidR="0044655B">
        <w:rPr>
          <w:szCs w:val="24"/>
          <w:lang w:eastAsia="ja-JP"/>
        </w:rPr>
        <w:t xml:space="preserve"> of </w:t>
      </w:r>
      <w:del w:id="777" w:author="Finalized" w:date="2017-05-17T11:26:00Z">
        <w:r w:rsidR="0044655B" w:rsidDel="00102D0D">
          <w:rPr>
            <w:szCs w:val="24"/>
            <w:lang w:eastAsia="ja-JP"/>
          </w:rPr>
          <w:delText xml:space="preserve">the tank's </w:delText>
        </w:r>
      </w:del>
      <w:del w:id="778" w:author="Finalized" w:date="2017-03-09T17:50:00Z">
        <w:r w:rsidR="0044655B" w:rsidDel="00D23BF6">
          <w:rPr>
            <w:szCs w:val="24"/>
            <w:lang w:eastAsia="ja-JP"/>
          </w:rPr>
          <w:delText xml:space="preserve">normal </w:delText>
        </w:r>
      </w:del>
      <w:ins w:id="779" w:author="Finalized" w:date="2017-05-17T11:26:00Z">
        <w:r w:rsidR="00102D0D">
          <w:rPr>
            <w:rFonts w:hint="eastAsia"/>
            <w:szCs w:val="24"/>
            <w:lang w:eastAsia="ja-JP"/>
          </w:rPr>
          <w:t xml:space="preserve">its </w:t>
        </w:r>
      </w:ins>
      <w:ins w:id="780" w:author="Finalized" w:date="2017-03-09T17:50:00Z">
        <w:r w:rsidR="00D23BF6">
          <w:rPr>
            <w:rFonts w:hint="eastAsia"/>
            <w:szCs w:val="24"/>
            <w:lang w:eastAsia="ja-JP"/>
          </w:rPr>
          <w:t>nominal</w:t>
        </w:r>
        <w:r w:rsidR="00D23BF6">
          <w:rPr>
            <w:szCs w:val="24"/>
            <w:lang w:eastAsia="ja-JP"/>
          </w:rPr>
          <w:t xml:space="preserve"> </w:t>
        </w:r>
      </w:ins>
      <w:r w:rsidR="0044655B">
        <w:rPr>
          <w:szCs w:val="24"/>
          <w:lang w:eastAsia="ja-JP"/>
        </w:rPr>
        <w:t>capacity.</w:t>
      </w:r>
    </w:p>
    <w:p w14:paraId="3924B745" w14:textId="06F2CF67" w:rsidR="00273CAA" w:rsidRPr="00273CAA" w:rsidRDefault="00273CAA" w:rsidP="00273CAA">
      <w:pPr>
        <w:pStyle w:val="SingleTxtG"/>
        <w:ind w:left="2268" w:hanging="1134"/>
        <w:rPr>
          <w:szCs w:val="24"/>
          <w:lang w:eastAsia="ja-JP"/>
        </w:rPr>
      </w:pPr>
      <w:del w:id="781" w:author="Finalized" w:date="2017-03-28T20:31:00Z">
        <w:r w:rsidRPr="00273CAA" w:rsidDel="00FA473B">
          <w:rPr>
            <w:szCs w:val="24"/>
            <w:lang w:eastAsia="ja-JP"/>
          </w:rPr>
          <w:delText>5.3.3</w:delText>
        </w:r>
      </w:del>
      <w:ins w:id="782" w:author="Finalized" w:date="2017-03-28T20:31:00Z">
        <w:r w:rsidR="00FA473B">
          <w:rPr>
            <w:rFonts w:hint="eastAsia"/>
            <w:szCs w:val="24"/>
            <w:lang w:eastAsia="ja-JP"/>
          </w:rPr>
          <w:t>6.</w:t>
        </w:r>
      </w:ins>
      <w:ins w:id="783" w:author="Finalized" w:date="2017-04-17T14:57:00Z">
        <w:r w:rsidR="007F0278">
          <w:rPr>
            <w:rFonts w:hint="eastAsia"/>
            <w:szCs w:val="24"/>
            <w:lang w:eastAsia="ja-JP"/>
          </w:rPr>
          <w:t>5</w:t>
        </w:r>
      </w:ins>
      <w:ins w:id="784" w:author="Finalized" w:date="2017-03-28T20:31:00Z">
        <w:r w:rsidR="00FA473B">
          <w:rPr>
            <w:rFonts w:hint="eastAsia"/>
            <w:szCs w:val="24"/>
            <w:lang w:eastAsia="ja-JP"/>
          </w:rPr>
          <w:t>.2</w:t>
        </w:r>
      </w:ins>
      <w:r w:rsidRPr="00273CAA">
        <w:rPr>
          <w:szCs w:val="24"/>
          <w:lang w:eastAsia="ja-JP"/>
        </w:rPr>
        <w:t>.</w:t>
      </w:r>
      <w:r w:rsidRPr="00273CAA">
        <w:rPr>
          <w:szCs w:val="24"/>
          <w:lang w:eastAsia="ja-JP"/>
        </w:rPr>
        <w:tab/>
      </w:r>
      <w:del w:id="785" w:author="Finalized" w:date="2017-05-17T11:26:00Z">
        <w:r w:rsidRPr="00273CAA" w:rsidDel="00C12D3A">
          <w:rPr>
            <w:szCs w:val="24"/>
            <w:lang w:eastAsia="ja-JP"/>
          </w:rPr>
          <w:delText xml:space="preserve">Preconditioning </w:delText>
        </w:r>
      </w:del>
      <w:ins w:id="786" w:author="Finalized" w:date="2017-05-17T11:26:00Z">
        <w:r w:rsidR="00C12D3A">
          <w:rPr>
            <w:rFonts w:hint="eastAsia"/>
            <w:szCs w:val="24"/>
            <w:lang w:eastAsia="ja-JP"/>
          </w:rPr>
          <w:t>Soak and p</w:t>
        </w:r>
        <w:r w:rsidR="00C12D3A" w:rsidRPr="00273CAA">
          <w:rPr>
            <w:szCs w:val="24"/>
            <w:lang w:eastAsia="ja-JP"/>
          </w:rPr>
          <w:t xml:space="preserve">reconditioning </w:t>
        </w:r>
      </w:ins>
      <w:r w:rsidRPr="00273CAA">
        <w:rPr>
          <w:szCs w:val="24"/>
          <w:lang w:eastAsia="ja-JP"/>
        </w:rPr>
        <w:t>drive</w:t>
      </w:r>
    </w:p>
    <w:p w14:paraId="5097AFF3" w14:textId="4D934F57" w:rsidR="005F4966" w:rsidRDefault="00273CAA" w:rsidP="00273CAA">
      <w:pPr>
        <w:pStyle w:val="SingleTxtG"/>
        <w:ind w:left="2268" w:hanging="1134"/>
        <w:rPr>
          <w:szCs w:val="24"/>
          <w:lang w:eastAsia="ja-JP"/>
        </w:rPr>
      </w:pPr>
      <w:r>
        <w:rPr>
          <w:rFonts w:hint="eastAsia"/>
          <w:szCs w:val="24"/>
          <w:lang w:eastAsia="ja-JP"/>
        </w:rPr>
        <w:tab/>
      </w:r>
      <w:ins w:id="787" w:author="Finalized" w:date="2017-05-17T11:28:00Z">
        <w:r w:rsidR="00C12D3A">
          <w:rPr>
            <w:szCs w:val="24"/>
            <w:lang w:eastAsia="ja-JP"/>
          </w:rPr>
          <w:t>The vehicle shall be soaked</w:t>
        </w:r>
        <w:r w:rsidR="00C12D3A" w:rsidDel="00C12D3A">
          <w:rPr>
            <w:rFonts w:hint="eastAsia"/>
            <w:szCs w:val="24"/>
            <w:lang w:eastAsia="ja-JP"/>
          </w:rPr>
          <w:t xml:space="preserve"> </w:t>
        </w:r>
      </w:ins>
      <w:del w:id="788" w:author="Finalized" w:date="2017-05-17T11:28:00Z">
        <w:r w:rsidR="0017287B" w:rsidDel="00C12D3A">
          <w:rPr>
            <w:rFonts w:hint="eastAsia"/>
            <w:szCs w:val="24"/>
            <w:lang w:eastAsia="ja-JP"/>
          </w:rPr>
          <w:tab/>
          <w:delText>A</w:delText>
        </w:r>
        <w:r w:rsidR="00E82B57" w:rsidDel="00C12D3A">
          <w:rPr>
            <w:szCs w:val="24"/>
            <w:lang w:eastAsia="ja-JP"/>
          </w:rPr>
          <w:delText xml:space="preserve">fter </w:delText>
        </w:r>
        <w:r w:rsidRPr="009B1E98" w:rsidDel="00C12D3A">
          <w:rPr>
            <w:szCs w:val="24"/>
            <w:lang w:eastAsia="ja-JP"/>
          </w:rPr>
          <w:delText xml:space="preserve">completing </w:delText>
        </w:r>
        <w:r w:rsidR="00E82B57" w:rsidDel="00C12D3A">
          <w:rPr>
            <w:szCs w:val="24"/>
            <w:lang w:eastAsia="ja-JP"/>
          </w:rPr>
          <w:delText>the</w:delText>
        </w:r>
        <w:r w:rsidR="00E82B57" w:rsidRPr="009B1E98" w:rsidDel="00C12D3A">
          <w:rPr>
            <w:szCs w:val="24"/>
            <w:lang w:eastAsia="ja-JP"/>
          </w:rPr>
          <w:delText xml:space="preserve"> </w:delText>
        </w:r>
        <w:r w:rsidRPr="009B1E98" w:rsidDel="00C12D3A">
          <w:rPr>
            <w:szCs w:val="24"/>
            <w:lang w:eastAsia="ja-JP"/>
          </w:rPr>
          <w:delText>fuel drain and refill</w:delText>
        </w:r>
        <w:r w:rsidR="003A27E2" w:rsidDel="00C12D3A">
          <w:rPr>
            <w:szCs w:val="24"/>
            <w:lang w:eastAsia="ja-JP"/>
          </w:rPr>
          <w:delText>ing</w:delText>
        </w:r>
        <w:r w:rsidR="005F306D" w:rsidDel="00C12D3A">
          <w:rPr>
            <w:rFonts w:hint="eastAsia"/>
            <w:szCs w:val="24"/>
            <w:lang w:eastAsia="ja-JP"/>
          </w:rPr>
          <w:delText xml:space="preserve"> following </w:delText>
        </w:r>
        <w:r w:rsidR="003A27E2" w:rsidDel="00C12D3A">
          <w:rPr>
            <w:szCs w:val="24"/>
            <w:lang w:eastAsia="ja-JP"/>
          </w:rPr>
          <w:delText xml:space="preserve">soaking </w:delText>
        </w:r>
      </w:del>
      <w:r w:rsidR="003A27E2">
        <w:rPr>
          <w:szCs w:val="24"/>
          <w:lang w:eastAsia="ja-JP"/>
        </w:rPr>
        <w:t xml:space="preserve">for a </w:t>
      </w:r>
      <w:r w:rsidR="005F306D">
        <w:rPr>
          <w:rFonts w:hint="eastAsia"/>
          <w:szCs w:val="24"/>
          <w:lang w:eastAsia="ja-JP"/>
        </w:rPr>
        <w:t xml:space="preserve">minimum </w:t>
      </w:r>
      <w:r w:rsidR="003A27E2">
        <w:rPr>
          <w:szCs w:val="24"/>
          <w:lang w:eastAsia="ja-JP"/>
        </w:rPr>
        <w:t xml:space="preserve">of </w:t>
      </w:r>
      <w:r w:rsidR="005F306D">
        <w:rPr>
          <w:rFonts w:hint="eastAsia"/>
          <w:szCs w:val="24"/>
          <w:lang w:eastAsia="ja-JP"/>
        </w:rPr>
        <w:t xml:space="preserve">6 hours </w:t>
      </w:r>
      <w:r w:rsidR="00065517">
        <w:rPr>
          <w:rFonts w:hint="eastAsia"/>
          <w:szCs w:val="24"/>
          <w:lang w:eastAsia="ja-JP"/>
        </w:rPr>
        <w:t xml:space="preserve">and </w:t>
      </w:r>
      <w:r w:rsidR="003A27E2">
        <w:rPr>
          <w:szCs w:val="24"/>
          <w:lang w:eastAsia="ja-JP"/>
        </w:rPr>
        <w:t xml:space="preserve">a </w:t>
      </w:r>
      <w:r w:rsidR="00065517">
        <w:rPr>
          <w:rFonts w:hint="eastAsia"/>
          <w:szCs w:val="24"/>
          <w:lang w:eastAsia="ja-JP"/>
        </w:rPr>
        <w:t xml:space="preserve">maximum </w:t>
      </w:r>
      <w:r w:rsidR="003A27E2">
        <w:rPr>
          <w:szCs w:val="24"/>
          <w:lang w:eastAsia="ja-JP"/>
        </w:rPr>
        <w:t xml:space="preserve">of </w:t>
      </w:r>
      <w:r w:rsidR="00065517">
        <w:rPr>
          <w:rFonts w:hint="eastAsia"/>
          <w:szCs w:val="24"/>
          <w:lang w:eastAsia="ja-JP"/>
        </w:rPr>
        <w:t>36 hours</w:t>
      </w:r>
      <w:r w:rsidR="005E690D">
        <w:rPr>
          <w:rFonts w:hint="eastAsia"/>
          <w:szCs w:val="24"/>
          <w:lang w:eastAsia="ja-JP"/>
        </w:rPr>
        <w:t xml:space="preserve"> at</w:t>
      </w:r>
      <w:r w:rsidR="00CD131C">
        <w:rPr>
          <w:rFonts w:hint="eastAsia"/>
          <w:szCs w:val="24"/>
          <w:lang w:eastAsia="ja-JP"/>
        </w:rPr>
        <w:t xml:space="preserve"> </w:t>
      </w:r>
      <w:r w:rsidR="00CD131C">
        <w:t>23 °C ±3</w:t>
      </w:r>
      <w:r w:rsidR="00504C70">
        <w:t xml:space="preserve"> </w:t>
      </w:r>
      <w:r w:rsidR="00CD131C">
        <w:t>°C</w:t>
      </w:r>
      <w:del w:id="789" w:author="Finalized" w:date="2017-05-17T11:28:00Z">
        <w:r w:rsidRPr="009B1E98" w:rsidDel="008438C4">
          <w:rPr>
            <w:szCs w:val="24"/>
            <w:lang w:eastAsia="ja-JP"/>
          </w:rPr>
          <w:delText>,</w:delText>
        </w:r>
      </w:del>
      <w:ins w:id="790" w:author="Finalized" w:date="2017-05-17T11:29:00Z">
        <w:r w:rsidR="008438C4">
          <w:rPr>
            <w:rFonts w:hint="eastAsia"/>
            <w:szCs w:val="24"/>
            <w:lang w:eastAsia="ja-JP"/>
          </w:rPr>
          <w:t>.</w:t>
        </w:r>
      </w:ins>
      <w:r w:rsidRPr="009B1E98">
        <w:rPr>
          <w:szCs w:val="24"/>
          <w:lang w:eastAsia="ja-JP"/>
        </w:rPr>
        <w:t xml:space="preserve"> </w:t>
      </w:r>
      <w:del w:id="791" w:author="Finalized" w:date="2017-05-17T11:29:00Z">
        <w:r w:rsidRPr="009B1E98" w:rsidDel="008438C4">
          <w:rPr>
            <w:szCs w:val="24"/>
            <w:lang w:eastAsia="ja-JP"/>
          </w:rPr>
          <w:delText xml:space="preserve">the </w:delText>
        </w:r>
      </w:del>
      <w:ins w:id="792" w:author="Finalized" w:date="2017-05-17T11:29:00Z">
        <w:r w:rsidR="008438C4">
          <w:rPr>
            <w:rFonts w:hint="eastAsia"/>
            <w:szCs w:val="24"/>
            <w:lang w:eastAsia="ja-JP"/>
          </w:rPr>
          <w:t>T</w:t>
        </w:r>
        <w:r w:rsidR="008438C4" w:rsidRPr="009B1E98">
          <w:rPr>
            <w:szCs w:val="24"/>
            <w:lang w:eastAsia="ja-JP"/>
          </w:rPr>
          <w:t xml:space="preserve">he </w:t>
        </w:r>
      </w:ins>
      <w:r w:rsidRPr="009B1E98">
        <w:rPr>
          <w:szCs w:val="24"/>
          <w:lang w:eastAsia="ja-JP"/>
        </w:rPr>
        <w:t xml:space="preserve">vehicle </w:t>
      </w:r>
      <w:r w:rsidR="00E82B57">
        <w:rPr>
          <w:szCs w:val="24"/>
          <w:lang w:eastAsia="ja-JP"/>
        </w:rPr>
        <w:t xml:space="preserve">shall </w:t>
      </w:r>
      <w:ins w:id="793" w:author="Finalized" w:date="2017-05-17T11:29:00Z">
        <w:r w:rsidR="008438C4">
          <w:rPr>
            <w:rFonts w:hint="eastAsia"/>
            <w:szCs w:val="24"/>
            <w:lang w:eastAsia="ja-JP"/>
          </w:rPr>
          <w:t xml:space="preserve">then </w:t>
        </w:r>
      </w:ins>
      <w:r w:rsidR="00E82B57">
        <w:rPr>
          <w:szCs w:val="24"/>
          <w:lang w:eastAsia="ja-JP"/>
        </w:rPr>
        <w:t>be</w:t>
      </w:r>
      <w:r w:rsidR="00E82B57" w:rsidRPr="009B1E98">
        <w:rPr>
          <w:szCs w:val="24"/>
          <w:lang w:eastAsia="ja-JP"/>
        </w:rPr>
        <w:t xml:space="preserve"> </w:t>
      </w:r>
      <w:r w:rsidRPr="009B1E98">
        <w:rPr>
          <w:szCs w:val="24"/>
          <w:lang w:eastAsia="ja-JP"/>
        </w:rPr>
        <w:t xml:space="preserve">placed on </w:t>
      </w:r>
      <w:r w:rsidR="00CE62E4">
        <w:rPr>
          <w:szCs w:val="24"/>
          <w:lang w:eastAsia="ja-JP"/>
        </w:rPr>
        <w:t>a</w:t>
      </w:r>
      <w:r w:rsidR="00CE62E4" w:rsidRPr="009B1E98">
        <w:rPr>
          <w:szCs w:val="24"/>
          <w:lang w:eastAsia="ja-JP"/>
        </w:rPr>
        <w:t xml:space="preserve"> </w:t>
      </w:r>
      <w:r w:rsidRPr="009B1E98">
        <w:rPr>
          <w:szCs w:val="24"/>
          <w:lang w:eastAsia="ja-JP"/>
        </w:rPr>
        <w:t xml:space="preserve">chassis dynamometer and driven </w:t>
      </w:r>
      <w:r w:rsidR="005F4966">
        <w:rPr>
          <w:szCs w:val="24"/>
          <w:lang w:eastAsia="ja-JP"/>
        </w:rPr>
        <w:t xml:space="preserve">over the following phases of the cycle described in </w:t>
      </w:r>
      <w:del w:id="794" w:author="Finalized" w:date="2017-06-02T04:49:00Z">
        <w:r w:rsidR="005F4966" w:rsidDel="00FC3863">
          <w:rPr>
            <w:szCs w:val="24"/>
            <w:lang w:eastAsia="ja-JP"/>
          </w:rPr>
          <w:delText xml:space="preserve">Annex </w:delText>
        </w:r>
      </w:del>
      <w:ins w:id="795" w:author="Finalized" w:date="2017-06-02T04:49:00Z">
        <w:r w:rsidR="00FC3863">
          <w:rPr>
            <w:rFonts w:hint="eastAsia"/>
            <w:szCs w:val="24"/>
            <w:lang w:eastAsia="ja-JP"/>
          </w:rPr>
          <w:t>a</w:t>
        </w:r>
        <w:r w:rsidR="00FC3863">
          <w:rPr>
            <w:szCs w:val="24"/>
            <w:lang w:eastAsia="ja-JP"/>
          </w:rPr>
          <w:t xml:space="preserve">nnex </w:t>
        </w:r>
      </w:ins>
      <w:r w:rsidR="005F4966">
        <w:rPr>
          <w:szCs w:val="24"/>
          <w:lang w:eastAsia="ja-JP"/>
        </w:rPr>
        <w:t xml:space="preserve">1 of </w:t>
      </w:r>
      <w:del w:id="796" w:author="Finalized" w:date="2017-03-28T20:29:00Z">
        <w:r w:rsidR="005F4966" w:rsidDel="00FA473B">
          <w:rPr>
            <w:szCs w:val="24"/>
            <w:lang w:eastAsia="ja-JP"/>
          </w:rPr>
          <w:delText>gtr</w:delText>
        </w:r>
      </w:del>
      <w:ins w:id="797" w:author="Finalized" w:date="2017-03-28T20:29:00Z">
        <w:r w:rsidR="00FA473B">
          <w:rPr>
            <w:rFonts w:hint="eastAsia"/>
            <w:szCs w:val="24"/>
            <w:lang w:eastAsia="ja-JP"/>
          </w:rPr>
          <w:t>UN GTR</w:t>
        </w:r>
      </w:ins>
      <w:r w:rsidR="005F4966">
        <w:rPr>
          <w:szCs w:val="24"/>
          <w:lang w:eastAsia="ja-JP"/>
        </w:rPr>
        <w:t xml:space="preserve"> </w:t>
      </w:r>
      <w:r w:rsidR="001E6F93">
        <w:rPr>
          <w:szCs w:val="24"/>
          <w:lang w:eastAsia="ja-JP"/>
        </w:rPr>
        <w:t xml:space="preserve">No. </w:t>
      </w:r>
      <w:r w:rsidR="005F4966">
        <w:rPr>
          <w:szCs w:val="24"/>
          <w:lang w:eastAsia="ja-JP"/>
        </w:rPr>
        <w:t>15:</w:t>
      </w:r>
    </w:p>
    <w:p w14:paraId="6645EDF8" w14:textId="02251842" w:rsidR="005F4966" w:rsidRDefault="00C12D3A" w:rsidP="00C12D3A">
      <w:pPr>
        <w:pStyle w:val="SingleTxtG"/>
        <w:ind w:left="2835" w:hanging="567"/>
        <w:jc w:val="left"/>
        <w:rPr>
          <w:lang w:eastAsia="ja-JP"/>
        </w:rPr>
      </w:pPr>
      <w:ins w:id="798" w:author="Finalized" w:date="2017-05-17T11:27:00Z">
        <w:r>
          <w:rPr>
            <w:rFonts w:hint="eastAsia"/>
            <w:szCs w:val="24"/>
            <w:lang w:eastAsia="ja-JP"/>
          </w:rPr>
          <w:t>(</w:t>
        </w:r>
      </w:ins>
      <w:r w:rsidR="005F4966">
        <w:rPr>
          <w:szCs w:val="24"/>
          <w:lang w:eastAsia="ja-JP"/>
        </w:rPr>
        <w:t>a)</w:t>
      </w:r>
      <w:r w:rsidR="005F4966">
        <w:rPr>
          <w:szCs w:val="24"/>
          <w:lang w:eastAsia="ja-JP"/>
        </w:rPr>
        <w:tab/>
      </w:r>
      <w:r w:rsidR="00065517">
        <w:rPr>
          <w:rFonts w:hint="eastAsia"/>
          <w:lang w:eastAsia="ja-JP"/>
        </w:rPr>
        <w:t>F</w:t>
      </w:r>
      <w:r w:rsidR="005F4966" w:rsidRPr="009B1E98">
        <w:rPr>
          <w:rFonts w:hint="eastAsia"/>
          <w:lang w:eastAsia="ja-JP"/>
        </w:rPr>
        <w:t xml:space="preserve">or </w:t>
      </w:r>
      <w:r w:rsidR="003A27E2">
        <w:rPr>
          <w:lang w:eastAsia="ja-JP"/>
        </w:rPr>
        <w:t>C</w:t>
      </w:r>
      <w:r w:rsidR="003A27E2" w:rsidRPr="009B1E98">
        <w:rPr>
          <w:rFonts w:hint="eastAsia"/>
          <w:lang w:eastAsia="ja-JP"/>
        </w:rPr>
        <w:t xml:space="preserve">lass1 </w:t>
      </w:r>
      <w:r w:rsidR="005F4966" w:rsidRPr="009B1E98">
        <w:rPr>
          <w:rFonts w:hint="eastAsia"/>
          <w:lang w:eastAsia="ja-JP"/>
        </w:rPr>
        <w:t>vehicles</w:t>
      </w:r>
      <w:r w:rsidR="005F4966">
        <w:rPr>
          <w:lang w:eastAsia="ja-JP"/>
        </w:rPr>
        <w:t>:</w:t>
      </w:r>
      <w:r w:rsidR="005F4966">
        <w:rPr>
          <w:lang w:eastAsia="ja-JP"/>
        </w:rPr>
        <w:br/>
      </w:r>
      <w:r w:rsidR="00CE62E4">
        <w:rPr>
          <w:lang w:eastAsia="ja-JP"/>
        </w:rPr>
        <w:tab/>
      </w:r>
      <w:r w:rsidR="005F4966" w:rsidRPr="009B1E98">
        <w:rPr>
          <w:rFonts w:hint="eastAsia"/>
          <w:lang w:eastAsia="ja-JP"/>
        </w:rPr>
        <w:t>low</w:t>
      </w:r>
      <w:r w:rsidR="005F4966">
        <w:rPr>
          <w:rFonts w:hint="eastAsia"/>
          <w:lang w:eastAsia="ja-JP"/>
        </w:rPr>
        <w:t>,</w:t>
      </w:r>
      <w:r w:rsidR="005F4966" w:rsidRPr="009B1E98">
        <w:rPr>
          <w:rFonts w:hint="eastAsia"/>
          <w:lang w:eastAsia="ja-JP"/>
        </w:rPr>
        <w:t xml:space="preserve"> medium</w:t>
      </w:r>
      <w:r w:rsidR="005F4966">
        <w:rPr>
          <w:lang w:eastAsia="ja-JP"/>
        </w:rPr>
        <w:t>,</w:t>
      </w:r>
      <w:r w:rsidR="005F4966">
        <w:rPr>
          <w:rFonts w:hint="eastAsia"/>
          <w:lang w:eastAsia="ja-JP"/>
        </w:rPr>
        <w:t xml:space="preserve"> low</w:t>
      </w:r>
      <w:r w:rsidR="005F4966">
        <w:rPr>
          <w:lang w:eastAsia="ja-JP"/>
        </w:rPr>
        <w:t>,</w:t>
      </w:r>
      <w:r w:rsidR="005F4966">
        <w:rPr>
          <w:rFonts w:hint="eastAsia"/>
          <w:lang w:eastAsia="ja-JP"/>
        </w:rPr>
        <w:t xml:space="preserve"> </w:t>
      </w:r>
      <w:r w:rsidR="005F4966" w:rsidRPr="009B1E98">
        <w:rPr>
          <w:rFonts w:hint="eastAsia"/>
          <w:lang w:eastAsia="ja-JP"/>
        </w:rPr>
        <w:t>low</w:t>
      </w:r>
      <w:r w:rsidR="005F4966">
        <w:rPr>
          <w:rFonts w:hint="eastAsia"/>
          <w:lang w:eastAsia="ja-JP"/>
        </w:rPr>
        <w:t>,</w:t>
      </w:r>
      <w:r w:rsidR="005F4966" w:rsidRPr="009B1E98">
        <w:rPr>
          <w:rFonts w:hint="eastAsia"/>
          <w:lang w:eastAsia="ja-JP"/>
        </w:rPr>
        <w:t xml:space="preserve"> medium</w:t>
      </w:r>
      <w:r w:rsidR="005F4966">
        <w:rPr>
          <w:lang w:eastAsia="ja-JP"/>
        </w:rPr>
        <w:t>,</w:t>
      </w:r>
      <w:r w:rsidR="005F4966">
        <w:rPr>
          <w:rFonts w:hint="eastAsia"/>
          <w:lang w:eastAsia="ja-JP"/>
        </w:rPr>
        <w:t xml:space="preserve"> </w:t>
      </w:r>
      <w:proofErr w:type="gramStart"/>
      <w:r w:rsidR="005F4966">
        <w:rPr>
          <w:rFonts w:hint="eastAsia"/>
          <w:lang w:eastAsia="ja-JP"/>
        </w:rPr>
        <w:t>low</w:t>
      </w:r>
      <w:proofErr w:type="gramEnd"/>
    </w:p>
    <w:p w14:paraId="23C72421" w14:textId="1A87FED2" w:rsidR="005F4966" w:rsidRDefault="00C12D3A" w:rsidP="00C12D3A">
      <w:pPr>
        <w:pStyle w:val="SingleTxtG"/>
        <w:ind w:left="2835" w:hanging="567"/>
        <w:jc w:val="left"/>
        <w:rPr>
          <w:lang w:eastAsia="ja-JP"/>
        </w:rPr>
      </w:pPr>
      <w:ins w:id="799" w:author="Finalized" w:date="2017-05-17T11:28:00Z">
        <w:r>
          <w:rPr>
            <w:rFonts w:hint="eastAsia"/>
            <w:szCs w:val="24"/>
            <w:lang w:eastAsia="ja-JP"/>
          </w:rPr>
          <w:t>(</w:t>
        </w:r>
      </w:ins>
      <w:r w:rsidR="005F4966">
        <w:rPr>
          <w:szCs w:val="24"/>
          <w:lang w:eastAsia="ja-JP"/>
        </w:rPr>
        <w:t>b)</w:t>
      </w:r>
      <w:r>
        <w:rPr>
          <w:rFonts w:hint="eastAsia"/>
          <w:szCs w:val="24"/>
          <w:lang w:eastAsia="ja-JP"/>
        </w:rPr>
        <w:tab/>
      </w:r>
      <w:r w:rsidR="005F4966">
        <w:rPr>
          <w:szCs w:val="24"/>
          <w:lang w:eastAsia="ja-JP"/>
        </w:rPr>
        <w:t xml:space="preserve">For </w:t>
      </w:r>
      <w:ins w:id="800" w:author="Finalized" w:date="2017-03-28T20:30:00Z">
        <w:r w:rsidR="00FA473B">
          <w:rPr>
            <w:szCs w:val="24"/>
            <w:lang w:eastAsia="ja-JP"/>
          </w:rPr>
          <w:t xml:space="preserve">Class 2 and 3 </w:t>
        </w:r>
      </w:ins>
      <w:r w:rsidR="005F4966">
        <w:rPr>
          <w:szCs w:val="24"/>
          <w:lang w:eastAsia="ja-JP"/>
        </w:rPr>
        <w:t>vehicles</w:t>
      </w:r>
      <w:del w:id="801" w:author="Finalized" w:date="2017-03-28T20:30:00Z">
        <w:r w:rsidR="005F4966" w:rsidDel="00FA473B">
          <w:rPr>
            <w:szCs w:val="24"/>
            <w:lang w:eastAsia="ja-JP"/>
          </w:rPr>
          <w:delText xml:space="preserve"> of </w:delText>
        </w:r>
        <w:r w:rsidR="003A27E2" w:rsidDel="00FA473B">
          <w:rPr>
            <w:szCs w:val="24"/>
            <w:lang w:eastAsia="ja-JP"/>
          </w:rPr>
          <w:delText xml:space="preserve">Classes </w:delText>
        </w:r>
        <w:r w:rsidR="001E6F93" w:rsidDel="00FA473B">
          <w:rPr>
            <w:szCs w:val="24"/>
            <w:lang w:eastAsia="ja-JP"/>
          </w:rPr>
          <w:delText>2 and 3</w:delText>
        </w:r>
      </w:del>
      <w:r w:rsidR="001E6F93">
        <w:rPr>
          <w:szCs w:val="24"/>
          <w:lang w:eastAsia="ja-JP"/>
        </w:rPr>
        <w:t>:</w:t>
      </w:r>
      <w:ins w:id="802" w:author="Finalized" w:date="2017-06-04T19:01:00Z">
        <w:r w:rsidR="0024777E">
          <w:rPr>
            <w:rFonts w:hint="eastAsia"/>
            <w:szCs w:val="24"/>
            <w:lang w:eastAsia="ja-JP"/>
          </w:rPr>
          <w:t xml:space="preserve"> </w:t>
        </w:r>
      </w:ins>
      <w:r w:rsidR="005F4966" w:rsidRPr="009B1E98">
        <w:rPr>
          <w:rFonts w:hint="eastAsia"/>
          <w:lang w:eastAsia="ja-JP"/>
        </w:rPr>
        <w:t>low, medium</w:t>
      </w:r>
      <w:r w:rsidR="005F4966">
        <w:rPr>
          <w:lang w:eastAsia="ja-JP"/>
        </w:rPr>
        <w:t>,</w:t>
      </w:r>
      <w:r w:rsidR="005F4966" w:rsidRPr="009B1E98">
        <w:rPr>
          <w:rFonts w:hint="eastAsia"/>
          <w:lang w:eastAsia="ja-JP"/>
        </w:rPr>
        <w:t xml:space="preserve"> high</w:t>
      </w:r>
      <w:r w:rsidR="00FD1D0F">
        <w:rPr>
          <w:rFonts w:hint="eastAsia"/>
          <w:lang w:eastAsia="ja-JP"/>
        </w:rPr>
        <w:t>,</w:t>
      </w:r>
      <w:r w:rsidR="00C269E3">
        <w:rPr>
          <w:rFonts w:hint="eastAsia"/>
          <w:lang w:eastAsia="ja-JP"/>
        </w:rPr>
        <w:t xml:space="preserve"> </w:t>
      </w:r>
      <w:proofErr w:type="gramStart"/>
      <w:r w:rsidR="00383AED">
        <w:rPr>
          <w:rFonts w:hint="eastAsia"/>
          <w:lang w:eastAsia="ja-JP"/>
        </w:rPr>
        <w:t>medium</w:t>
      </w:r>
      <w:proofErr w:type="gramEnd"/>
      <w:ins w:id="803" w:author="Finalized" w:date="2017-05-22T18:30:00Z">
        <w:r w:rsidR="00C46C59">
          <w:rPr>
            <w:rFonts w:hint="eastAsia"/>
            <w:lang w:eastAsia="ja-JP"/>
          </w:rPr>
          <w:t>.</w:t>
        </w:r>
      </w:ins>
    </w:p>
    <w:p w14:paraId="4742EE19" w14:textId="0873F0E2" w:rsidR="0024777E" w:rsidRDefault="000D1237" w:rsidP="00273CAA">
      <w:pPr>
        <w:pStyle w:val="SingleTxtG"/>
        <w:ind w:left="2268"/>
        <w:rPr>
          <w:ins w:id="804" w:author="Finalized" w:date="2017-06-04T19:01:00Z"/>
          <w:szCs w:val="24"/>
          <w:lang w:eastAsia="ja-JP"/>
        </w:rPr>
      </w:pPr>
      <w:ins w:id="805" w:author="Finalized" w:date="2017-03-09T17:51:00Z">
        <w:r>
          <w:rPr>
            <w:rFonts w:hint="eastAsia"/>
            <w:szCs w:val="24"/>
            <w:lang w:eastAsia="ja-JP"/>
          </w:rPr>
          <w:t xml:space="preserve">For OVC-HEV, </w:t>
        </w:r>
        <w:r>
          <w:rPr>
            <w:szCs w:val="24"/>
            <w:lang w:eastAsia="ja-JP"/>
          </w:rPr>
          <w:t xml:space="preserve">preconditioning drive shall be </w:t>
        </w:r>
      </w:ins>
      <w:ins w:id="806" w:author="Finalized" w:date="2017-03-28T20:30:00Z">
        <w:r w:rsidR="00FA473B">
          <w:rPr>
            <w:rFonts w:hint="eastAsia"/>
            <w:szCs w:val="24"/>
            <w:lang w:eastAsia="ja-JP"/>
          </w:rPr>
          <w:t xml:space="preserve">performed </w:t>
        </w:r>
      </w:ins>
      <w:ins w:id="807" w:author="Finalized" w:date="2017-03-09T17:51:00Z">
        <w:r>
          <w:rPr>
            <w:rFonts w:hint="eastAsia"/>
            <w:szCs w:val="24"/>
            <w:lang w:eastAsia="ja-JP"/>
          </w:rPr>
          <w:t xml:space="preserve">under </w:t>
        </w:r>
      </w:ins>
      <w:ins w:id="808" w:author="Finalized" w:date="2017-03-28T20:30:00Z">
        <w:r w:rsidR="00FA473B">
          <w:rPr>
            <w:rFonts w:hint="eastAsia"/>
            <w:szCs w:val="24"/>
            <w:lang w:eastAsia="ja-JP"/>
          </w:rPr>
          <w:t xml:space="preserve">the </w:t>
        </w:r>
      </w:ins>
      <w:ins w:id="809" w:author="Finalized" w:date="2017-03-09T17:51:00Z">
        <w:r>
          <w:rPr>
            <w:rFonts w:hint="eastAsia"/>
            <w:szCs w:val="24"/>
            <w:lang w:eastAsia="ja-JP"/>
          </w:rPr>
          <w:t>charge</w:t>
        </w:r>
        <w:r>
          <w:rPr>
            <w:szCs w:val="24"/>
            <w:lang w:eastAsia="ja-JP"/>
          </w:rPr>
          <w:t>-</w:t>
        </w:r>
        <w:r>
          <w:rPr>
            <w:rFonts w:hint="eastAsia"/>
            <w:szCs w:val="24"/>
            <w:lang w:eastAsia="ja-JP"/>
          </w:rPr>
          <w:t xml:space="preserve">sustaining </w:t>
        </w:r>
        <w:r>
          <w:t xml:space="preserve">operating condition as defined in paragraph 3.3.6. </w:t>
        </w:r>
        <w:proofErr w:type="gramStart"/>
        <w:r>
          <w:rPr>
            <w:szCs w:val="24"/>
            <w:lang w:eastAsia="ja-JP"/>
          </w:rPr>
          <w:t>of</w:t>
        </w:r>
        <w:proofErr w:type="gramEnd"/>
        <w:r>
          <w:rPr>
            <w:szCs w:val="24"/>
            <w:lang w:eastAsia="ja-JP"/>
          </w:rPr>
          <w:t xml:space="preserve"> </w:t>
        </w:r>
      </w:ins>
      <w:ins w:id="810" w:author="Finalized" w:date="2017-03-21T14:55:00Z">
        <w:r w:rsidR="00362FB7">
          <w:rPr>
            <w:szCs w:val="24"/>
            <w:lang w:eastAsia="ja-JP"/>
          </w:rPr>
          <w:t>UN</w:t>
        </w:r>
      </w:ins>
      <w:ins w:id="811" w:author="Finalized" w:date="2017-06-04T18:57:00Z">
        <w:r w:rsidR="00390CC2">
          <w:rPr>
            <w:rFonts w:hint="eastAsia"/>
            <w:szCs w:val="24"/>
            <w:lang w:eastAsia="ja-JP"/>
          </w:rPr>
          <w:t xml:space="preserve"> </w:t>
        </w:r>
      </w:ins>
      <w:ins w:id="812" w:author="Finalized" w:date="2017-03-21T14:55:00Z">
        <w:r w:rsidR="00362FB7">
          <w:rPr>
            <w:szCs w:val="24"/>
            <w:lang w:eastAsia="ja-JP"/>
          </w:rPr>
          <w:t>GTR</w:t>
        </w:r>
      </w:ins>
      <w:ins w:id="813" w:author="Finalized" w:date="2017-05-22T18:28:00Z">
        <w:r w:rsidR="006A5976">
          <w:rPr>
            <w:szCs w:val="24"/>
            <w:lang w:eastAsia="ja-JP"/>
          </w:rPr>
          <w:t xml:space="preserve">  </w:t>
        </w:r>
      </w:ins>
      <w:ins w:id="814" w:author="Finalized" w:date="2017-03-09T17:51:00Z">
        <w:r>
          <w:rPr>
            <w:szCs w:val="24"/>
            <w:lang w:eastAsia="ja-JP"/>
          </w:rPr>
          <w:t>No.</w:t>
        </w:r>
      </w:ins>
      <w:ins w:id="815" w:author="Finalized" w:date="2017-05-22T18:28:00Z">
        <w:r w:rsidR="006A5976">
          <w:rPr>
            <w:rFonts w:hint="eastAsia"/>
            <w:szCs w:val="24"/>
            <w:lang w:eastAsia="ja-JP"/>
          </w:rPr>
          <w:t xml:space="preserve"> </w:t>
        </w:r>
      </w:ins>
      <w:ins w:id="816" w:author="Finalized" w:date="2017-03-09T17:51:00Z">
        <w:r>
          <w:rPr>
            <w:szCs w:val="24"/>
            <w:lang w:eastAsia="ja-JP"/>
          </w:rPr>
          <w:t>15</w:t>
        </w:r>
        <w:r>
          <w:rPr>
            <w:rFonts w:hint="eastAsia"/>
            <w:szCs w:val="24"/>
            <w:lang w:eastAsia="ja-JP"/>
          </w:rPr>
          <w:t>.</w:t>
        </w:r>
      </w:ins>
      <w:ins w:id="817" w:author="Finalized" w:date="2017-05-22T18:27:00Z">
        <w:r w:rsidR="006A5976">
          <w:rPr>
            <w:rFonts w:hint="eastAsia"/>
            <w:szCs w:val="24"/>
            <w:lang w:eastAsia="ja-JP"/>
          </w:rPr>
          <w:t xml:space="preserve">  Upon the request of responsible authority, any other mode </w:t>
        </w:r>
      </w:ins>
      <w:ins w:id="818" w:author="Finalized" w:date="2017-06-01T17:09:00Z">
        <w:r w:rsidR="008D165E">
          <w:rPr>
            <w:rFonts w:hint="eastAsia"/>
            <w:szCs w:val="24"/>
            <w:lang w:eastAsia="ja-JP"/>
          </w:rPr>
          <w:t>may</w:t>
        </w:r>
      </w:ins>
      <w:ins w:id="819" w:author="Finalized" w:date="2017-05-22T18:27:00Z">
        <w:r w:rsidR="006A5976">
          <w:rPr>
            <w:rFonts w:hint="eastAsia"/>
            <w:szCs w:val="24"/>
            <w:lang w:eastAsia="ja-JP"/>
          </w:rPr>
          <w:t xml:space="preserve"> be used.</w:t>
        </w:r>
      </w:ins>
    </w:p>
    <w:p w14:paraId="29C1C215" w14:textId="55C10881" w:rsidR="00273CAA" w:rsidRPr="00273CAA" w:rsidDel="00C12D3A" w:rsidRDefault="00273CAA" w:rsidP="0024777E">
      <w:pPr>
        <w:pStyle w:val="SingleTxtG"/>
        <w:ind w:left="2268"/>
        <w:rPr>
          <w:del w:id="820" w:author="Finalized" w:date="2017-05-17T11:27:00Z"/>
          <w:szCs w:val="24"/>
          <w:lang w:eastAsia="ja-JP"/>
        </w:rPr>
      </w:pPr>
      <w:del w:id="821" w:author="Finalized" w:date="2017-05-17T11:27:00Z">
        <w:r w:rsidRPr="00273CAA" w:rsidDel="00C12D3A">
          <w:rPr>
            <w:szCs w:val="24"/>
            <w:lang w:eastAsia="ja-JP"/>
          </w:rPr>
          <w:delText xml:space="preserve">Exhaust emissions </w:delText>
        </w:r>
        <w:r w:rsidR="00787524" w:rsidDel="00C12D3A">
          <w:rPr>
            <w:szCs w:val="24"/>
            <w:lang w:eastAsia="ja-JP"/>
          </w:rPr>
          <w:delText>need</w:delText>
        </w:r>
        <w:r w:rsidR="00787524" w:rsidRPr="00273CAA" w:rsidDel="00C12D3A">
          <w:rPr>
            <w:szCs w:val="24"/>
            <w:lang w:eastAsia="ja-JP"/>
          </w:rPr>
          <w:delText xml:space="preserve"> </w:delText>
        </w:r>
        <w:r w:rsidRPr="00273CAA" w:rsidDel="00C12D3A">
          <w:rPr>
            <w:szCs w:val="24"/>
            <w:lang w:eastAsia="ja-JP"/>
          </w:rPr>
          <w:delText xml:space="preserve">not </w:delText>
        </w:r>
        <w:r w:rsidR="00787524" w:rsidDel="00C12D3A">
          <w:rPr>
            <w:szCs w:val="24"/>
            <w:lang w:eastAsia="ja-JP"/>
          </w:rPr>
          <w:delText xml:space="preserve">be </w:delText>
        </w:r>
        <w:r w:rsidR="00E2667C" w:rsidDel="00C12D3A">
          <w:rPr>
            <w:szCs w:val="24"/>
            <w:lang w:eastAsia="ja-JP"/>
          </w:rPr>
          <w:delText>measured</w:delText>
        </w:r>
        <w:r w:rsidR="00E2667C" w:rsidRPr="00273CAA" w:rsidDel="00C12D3A">
          <w:rPr>
            <w:szCs w:val="24"/>
            <w:lang w:eastAsia="ja-JP"/>
          </w:rPr>
          <w:delText xml:space="preserve"> </w:delText>
        </w:r>
        <w:r w:rsidRPr="00273CAA" w:rsidDel="00C12D3A">
          <w:rPr>
            <w:szCs w:val="24"/>
            <w:lang w:eastAsia="ja-JP"/>
          </w:rPr>
          <w:delText>during this operation.</w:delText>
        </w:r>
      </w:del>
    </w:p>
    <w:p w14:paraId="093F6D09" w14:textId="35694BC2" w:rsidR="007559C5" w:rsidRPr="00273CAA" w:rsidDel="00FA473B" w:rsidRDefault="007559C5" w:rsidP="007559C5">
      <w:pPr>
        <w:pStyle w:val="SingleTxtG"/>
        <w:ind w:left="2268" w:hanging="1134"/>
        <w:rPr>
          <w:del w:id="822" w:author="Finalized" w:date="2017-03-28T20:30:00Z"/>
          <w:szCs w:val="24"/>
          <w:lang w:eastAsia="ja-JP"/>
        </w:rPr>
      </w:pPr>
      <w:del w:id="823" w:author="Finalized" w:date="2017-03-28T20:30:00Z">
        <w:r w:rsidRPr="00273CAA" w:rsidDel="00FA473B">
          <w:rPr>
            <w:szCs w:val="24"/>
            <w:lang w:eastAsia="ja-JP"/>
          </w:rPr>
          <w:delText>5.3.4.</w:delText>
        </w:r>
        <w:r w:rsidRPr="00273CAA" w:rsidDel="00FA473B">
          <w:rPr>
            <w:szCs w:val="24"/>
            <w:lang w:eastAsia="ja-JP"/>
          </w:rPr>
          <w:tab/>
        </w:r>
        <w:r w:rsidDel="00FA473B">
          <w:rPr>
            <w:rFonts w:hint="eastAsia"/>
            <w:szCs w:val="24"/>
            <w:lang w:eastAsia="ja-JP"/>
          </w:rPr>
          <w:delText>S</w:delText>
        </w:r>
        <w:r w:rsidRPr="00273CAA" w:rsidDel="00FA473B">
          <w:rPr>
            <w:szCs w:val="24"/>
            <w:lang w:eastAsia="ja-JP"/>
          </w:rPr>
          <w:delText>oak</w:delText>
        </w:r>
        <w:r w:rsidDel="00FA473B">
          <w:rPr>
            <w:rFonts w:hint="eastAsia"/>
            <w:szCs w:val="24"/>
            <w:lang w:eastAsia="ja-JP"/>
          </w:rPr>
          <w:delText xml:space="preserve"> and canister breakthrough for non-sealed tank system</w:delText>
        </w:r>
      </w:del>
    </w:p>
    <w:p w14:paraId="614697BB" w14:textId="6F95D139" w:rsidR="00EF1BD0" w:rsidRDefault="00273CAA" w:rsidP="00EF1BD0">
      <w:pPr>
        <w:pStyle w:val="SingleTxtG"/>
        <w:ind w:left="2268" w:hanging="1134"/>
        <w:rPr>
          <w:szCs w:val="24"/>
          <w:lang w:eastAsia="ja-JP"/>
        </w:rPr>
      </w:pPr>
      <w:del w:id="824" w:author="Finalized" w:date="2017-03-28T20:31:00Z">
        <w:r w:rsidDel="00FA473B">
          <w:rPr>
            <w:rFonts w:hint="eastAsia"/>
            <w:szCs w:val="24"/>
            <w:lang w:eastAsia="ja-JP"/>
          </w:rPr>
          <w:delText>5.3.4.1</w:delText>
        </w:r>
      </w:del>
      <w:ins w:id="825" w:author="Finalized" w:date="2017-03-28T20:31:00Z">
        <w:r w:rsidR="00FA473B">
          <w:rPr>
            <w:rFonts w:hint="eastAsia"/>
            <w:szCs w:val="24"/>
            <w:lang w:eastAsia="ja-JP"/>
          </w:rPr>
          <w:t>6.</w:t>
        </w:r>
      </w:ins>
      <w:ins w:id="826" w:author="Finalized" w:date="2017-04-17T14:57:00Z">
        <w:r w:rsidR="007F0278">
          <w:rPr>
            <w:rFonts w:hint="eastAsia"/>
            <w:szCs w:val="24"/>
            <w:lang w:eastAsia="ja-JP"/>
          </w:rPr>
          <w:t>5</w:t>
        </w:r>
      </w:ins>
      <w:ins w:id="827" w:author="Finalized" w:date="2017-03-28T20:31:00Z">
        <w:r w:rsidR="00FA473B">
          <w:rPr>
            <w:rFonts w:hint="eastAsia"/>
            <w:szCs w:val="24"/>
            <w:lang w:eastAsia="ja-JP"/>
          </w:rPr>
          <w:t>.3</w:t>
        </w:r>
      </w:ins>
      <w:r>
        <w:rPr>
          <w:rFonts w:hint="eastAsia"/>
          <w:szCs w:val="24"/>
          <w:lang w:eastAsia="ja-JP"/>
        </w:rPr>
        <w:t>.</w:t>
      </w:r>
      <w:r w:rsidR="00F91C35">
        <w:rPr>
          <w:rFonts w:hint="eastAsia"/>
          <w:szCs w:val="24"/>
          <w:lang w:eastAsia="ja-JP"/>
        </w:rPr>
        <w:tab/>
      </w:r>
      <w:del w:id="828" w:author="Finalized" w:date="2017-03-28T20:31:00Z">
        <w:r w:rsidR="00F91C35" w:rsidDel="00FA473B">
          <w:rPr>
            <w:rFonts w:hint="eastAsia"/>
            <w:szCs w:val="24"/>
            <w:lang w:eastAsia="ja-JP"/>
          </w:rPr>
          <w:delText>Second s</w:delText>
        </w:r>
      </w:del>
      <w:ins w:id="829" w:author="Finalized" w:date="2017-03-28T20:31:00Z">
        <w:r w:rsidR="00FA473B">
          <w:rPr>
            <w:rFonts w:hint="eastAsia"/>
            <w:szCs w:val="24"/>
            <w:lang w:eastAsia="ja-JP"/>
          </w:rPr>
          <w:t>S</w:t>
        </w:r>
      </w:ins>
      <w:r w:rsidR="00F91C35">
        <w:rPr>
          <w:rFonts w:hint="eastAsia"/>
          <w:szCs w:val="24"/>
          <w:lang w:eastAsia="ja-JP"/>
        </w:rPr>
        <w:t>oak</w:t>
      </w:r>
    </w:p>
    <w:p w14:paraId="555DCD2A" w14:textId="47FDE5F5" w:rsidR="0024777E" w:rsidRDefault="00EF1BD0" w:rsidP="00985DD3">
      <w:pPr>
        <w:pStyle w:val="SingleTxtG"/>
        <w:ind w:left="2268" w:hanging="1134"/>
        <w:rPr>
          <w:ins w:id="830" w:author="Finalized" w:date="2017-06-04T19:02:00Z"/>
          <w:szCs w:val="24"/>
          <w:lang w:eastAsia="ja-JP"/>
        </w:rPr>
      </w:pPr>
      <w:r>
        <w:rPr>
          <w:rFonts w:hint="eastAsia"/>
          <w:szCs w:val="24"/>
          <w:lang w:eastAsia="ja-JP"/>
        </w:rPr>
        <w:tab/>
      </w:r>
      <w:r w:rsidR="00273CAA" w:rsidRPr="00273CAA">
        <w:rPr>
          <w:szCs w:val="24"/>
          <w:lang w:eastAsia="ja-JP"/>
        </w:rPr>
        <w:t>Within five minutes of completing preconditioning</w:t>
      </w:r>
      <w:r w:rsidR="007C07AC">
        <w:rPr>
          <w:szCs w:val="24"/>
          <w:lang w:eastAsia="ja-JP"/>
        </w:rPr>
        <w:t>,</w:t>
      </w:r>
      <w:r w:rsidR="00273CAA" w:rsidRPr="00273CAA">
        <w:rPr>
          <w:szCs w:val="24"/>
          <w:lang w:eastAsia="ja-JP"/>
        </w:rPr>
        <w:t xml:space="preserve"> the vehicle </w:t>
      </w:r>
      <w:r w:rsidR="007C07AC">
        <w:rPr>
          <w:szCs w:val="24"/>
          <w:lang w:eastAsia="ja-JP"/>
        </w:rPr>
        <w:t>shall be</w:t>
      </w:r>
      <w:r w:rsidR="007C07AC" w:rsidRPr="00273CAA">
        <w:rPr>
          <w:szCs w:val="24"/>
          <w:lang w:eastAsia="ja-JP"/>
        </w:rPr>
        <w:t xml:space="preserve"> </w:t>
      </w:r>
      <w:r w:rsidR="00273CAA" w:rsidRPr="00273CAA">
        <w:rPr>
          <w:szCs w:val="24"/>
          <w:lang w:eastAsia="ja-JP"/>
        </w:rPr>
        <w:t xml:space="preserve">parked for a minimum of 12 hours and a maximum of 36 hours </w:t>
      </w:r>
      <w:r w:rsidR="00383AED">
        <w:rPr>
          <w:rFonts w:hint="eastAsia"/>
          <w:szCs w:val="24"/>
          <w:lang w:eastAsia="ja-JP"/>
        </w:rPr>
        <w:t xml:space="preserve">at </w:t>
      </w:r>
      <w:r w:rsidR="00383AED">
        <w:t>23</w:t>
      </w:r>
      <w:r w:rsidR="00CE62E4">
        <w:t xml:space="preserve"> °C </w:t>
      </w:r>
      <w:r w:rsidR="00383AED">
        <w:t>±3</w:t>
      </w:r>
      <w:r w:rsidR="00504C70">
        <w:t xml:space="preserve"> </w:t>
      </w:r>
      <w:r w:rsidR="00383AED">
        <w:t>°</w:t>
      </w:r>
      <w:r w:rsidR="00E82D18">
        <w:t>C.</w:t>
      </w:r>
      <w:del w:id="831" w:author="Finalized" w:date="2017-05-17T11:29:00Z">
        <w:r w:rsidR="00273CAA" w:rsidRPr="00273CAA" w:rsidDel="00870267">
          <w:rPr>
            <w:szCs w:val="24"/>
            <w:lang w:eastAsia="ja-JP"/>
          </w:rPr>
          <w:delText xml:space="preserve"> The engine oil and coolant temperatures shall have reached </w:delText>
        </w:r>
        <w:r w:rsidR="005F4966" w:rsidDel="00870267">
          <w:rPr>
            <w:szCs w:val="24"/>
            <w:lang w:eastAsia="ja-JP"/>
          </w:rPr>
          <w:delText>a</w:delText>
        </w:r>
        <w:r w:rsidR="005F4966" w:rsidRPr="00273CAA" w:rsidDel="00870267">
          <w:rPr>
            <w:szCs w:val="24"/>
            <w:lang w:eastAsia="ja-JP"/>
          </w:rPr>
          <w:delText xml:space="preserve"> </w:delText>
        </w:r>
        <w:r w:rsidR="00273CAA" w:rsidRPr="00273CAA" w:rsidDel="00870267">
          <w:rPr>
            <w:szCs w:val="24"/>
            <w:lang w:eastAsia="ja-JP"/>
          </w:rPr>
          <w:delText xml:space="preserve">temperature within ±3 </w:delText>
        </w:r>
        <w:r w:rsidR="00CE62E4" w:rsidDel="00870267">
          <w:rPr>
            <w:szCs w:val="24"/>
            <w:lang w:eastAsia="ja-JP"/>
          </w:rPr>
          <w:delText>°</w:delText>
        </w:r>
        <w:r w:rsidR="00273CAA" w:rsidRPr="00273CAA" w:rsidDel="00870267">
          <w:rPr>
            <w:szCs w:val="24"/>
            <w:lang w:eastAsia="ja-JP"/>
          </w:rPr>
          <w:delText xml:space="preserve">C </w:delText>
        </w:r>
        <w:r w:rsidR="005F4966" w:rsidRPr="00273CAA" w:rsidDel="00870267">
          <w:rPr>
            <w:szCs w:val="24"/>
            <w:lang w:eastAsia="ja-JP"/>
          </w:rPr>
          <w:delText xml:space="preserve">of the area </w:delText>
        </w:r>
        <w:r w:rsidR="005F4966" w:rsidDel="00870267">
          <w:rPr>
            <w:szCs w:val="24"/>
            <w:lang w:eastAsia="ja-JP"/>
          </w:rPr>
          <w:delText>before the canister breakthrough loading may begin</w:delText>
        </w:r>
        <w:r w:rsidR="00273CAA" w:rsidRPr="00273CAA" w:rsidDel="00870267">
          <w:rPr>
            <w:szCs w:val="24"/>
            <w:lang w:eastAsia="ja-JP"/>
          </w:rPr>
          <w:delText>.</w:delText>
        </w:r>
      </w:del>
    </w:p>
    <w:p w14:paraId="34D543F7" w14:textId="4C476D90" w:rsidR="00985DD3" w:rsidRDefault="00FA473B" w:rsidP="00985DD3">
      <w:pPr>
        <w:pStyle w:val="SingleTxtG"/>
        <w:ind w:left="2268" w:hanging="1134"/>
        <w:rPr>
          <w:ins w:id="832" w:author="Finalized" w:date="2017-03-09T17:51:00Z"/>
          <w:szCs w:val="24"/>
          <w:lang w:eastAsia="ja-JP"/>
        </w:rPr>
      </w:pPr>
      <w:ins w:id="833" w:author="Finalized" w:date="2017-03-28T20:31:00Z">
        <w:r>
          <w:rPr>
            <w:rFonts w:hint="eastAsia"/>
            <w:szCs w:val="24"/>
            <w:lang w:eastAsia="ja-JP"/>
          </w:rPr>
          <w:t>6.</w:t>
        </w:r>
      </w:ins>
      <w:ins w:id="834" w:author="Finalized" w:date="2017-04-17T14:57:00Z">
        <w:r w:rsidR="007F0278">
          <w:rPr>
            <w:rFonts w:hint="eastAsia"/>
            <w:szCs w:val="24"/>
            <w:lang w:eastAsia="ja-JP"/>
          </w:rPr>
          <w:t>5</w:t>
        </w:r>
      </w:ins>
      <w:ins w:id="835" w:author="Finalized" w:date="2017-03-28T20:31:00Z">
        <w:r>
          <w:rPr>
            <w:rFonts w:hint="eastAsia"/>
            <w:szCs w:val="24"/>
            <w:lang w:eastAsia="ja-JP"/>
          </w:rPr>
          <w:t>.4</w:t>
        </w:r>
      </w:ins>
      <w:ins w:id="836" w:author="Finalized" w:date="2017-03-09T17:51:00Z">
        <w:r w:rsidR="00985DD3">
          <w:rPr>
            <w:szCs w:val="24"/>
            <w:lang w:eastAsia="ja-JP"/>
          </w:rPr>
          <w:t>.</w:t>
        </w:r>
        <w:r w:rsidR="00985DD3">
          <w:rPr>
            <w:szCs w:val="24"/>
            <w:lang w:eastAsia="ja-JP"/>
          </w:rPr>
          <w:tab/>
          <w:t>REESS charge</w:t>
        </w:r>
      </w:ins>
    </w:p>
    <w:p w14:paraId="749D1A6B" w14:textId="15F2CDA5" w:rsidR="00985DD3" w:rsidRPr="00273CAA" w:rsidRDefault="00985DD3" w:rsidP="00985DD3">
      <w:pPr>
        <w:pStyle w:val="SingleTxtG"/>
        <w:ind w:left="2268"/>
        <w:rPr>
          <w:ins w:id="837" w:author="Finalized" w:date="2017-03-09T17:51:00Z"/>
          <w:szCs w:val="24"/>
          <w:lang w:eastAsia="ja-JP"/>
        </w:rPr>
      </w:pPr>
      <w:ins w:id="838" w:author="Finalized" w:date="2017-03-09T17:51:00Z">
        <w:r>
          <w:rPr>
            <w:szCs w:val="24"/>
            <w:lang w:eastAsia="ja-JP"/>
          </w:rPr>
          <w:t>For OVC-HEV, the REESS shall be</w:t>
        </w:r>
        <w:r w:rsidRPr="005975DE">
          <w:rPr>
            <w:szCs w:val="24"/>
            <w:lang w:eastAsia="ja-JP"/>
          </w:rPr>
          <w:t xml:space="preserve"> fully charged </w:t>
        </w:r>
      </w:ins>
      <w:ins w:id="839" w:author="Finalized" w:date="2017-05-17T11:29:00Z">
        <w:r w:rsidR="00870267">
          <w:rPr>
            <w:szCs w:val="24"/>
            <w:lang w:eastAsia="ja-JP"/>
          </w:rPr>
          <w:t xml:space="preserve">during soaking </w:t>
        </w:r>
      </w:ins>
      <w:ins w:id="840" w:author="Finalized" w:date="2017-03-09T17:51:00Z">
        <w:r w:rsidRPr="005975DE">
          <w:rPr>
            <w:szCs w:val="24"/>
            <w:lang w:eastAsia="ja-JP"/>
          </w:rPr>
          <w:t xml:space="preserve">according to the charging requirements described in paragraph 2.2.3. </w:t>
        </w:r>
        <w:proofErr w:type="gramStart"/>
        <w:r w:rsidRPr="005975DE">
          <w:rPr>
            <w:szCs w:val="24"/>
            <w:lang w:eastAsia="ja-JP"/>
          </w:rPr>
          <w:t>of</w:t>
        </w:r>
        <w:proofErr w:type="gramEnd"/>
        <w:r w:rsidRPr="005975DE">
          <w:rPr>
            <w:szCs w:val="24"/>
            <w:lang w:eastAsia="ja-JP"/>
          </w:rPr>
          <w:t xml:space="preserve"> </w:t>
        </w:r>
      </w:ins>
      <w:ins w:id="841" w:author="Finalized" w:date="2017-06-02T05:28:00Z">
        <w:r w:rsidR="00A42D1D">
          <w:rPr>
            <w:rFonts w:hint="eastAsia"/>
            <w:szCs w:val="24"/>
            <w:lang w:eastAsia="ja-JP"/>
          </w:rPr>
          <w:t>a</w:t>
        </w:r>
      </w:ins>
      <w:ins w:id="842" w:author="Finalized" w:date="2017-03-09T17:51:00Z">
        <w:r w:rsidRPr="005975DE">
          <w:rPr>
            <w:szCs w:val="24"/>
            <w:lang w:eastAsia="ja-JP"/>
          </w:rPr>
          <w:t xml:space="preserve">ppendix 4 to </w:t>
        </w:r>
      </w:ins>
      <w:ins w:id="843" w:author="Finalized" w:date="2017-06-02T04:49:00Z">
        <w:r w:rsidR="00FC3863">
          <w:rPr>
            <w:rFonts w:hint="eastAsia"/>
            <w:szCs w:val="24"/>
            <w:lang w:eastAsia="ja-JP"/>
          </w:rPr>
          <w:t>a</w:t>
        </w:r>
      </w:ins>
      <w:ins w:id="844" w:author="Finalized" w:date="2017-03-09T17:51:00Z">
        <w:r w:rsidRPr="005975DE">
          <w:rPr>
            <w:szCs w:val="24"/>
            <w:lang w:eastAsia="ja-JP"/>
          </w:rPr>
          <w:t>nnex</w:t>
        </w:r>
        <w:r>
          <w:rPr>
            <w:szCs w:val="24"/>
            <w:lang w:eastAsia="ja-JP"/>
          </w:rPr>
          <w:t xml:space="preserve"> 8 to </w:t>
        </w:r>
      </w:ins>
      <w:ins w:id="845" w:author="Finalized" w:date="2017-03-21T14:56:00Z">
        <w:r w:rsidR="00362FB7">
          <w:rPr>
            <w:szCs w:val="24"/>
            <w:lang w:eastAsia="ja-JP"/>
          </w:rPr>
          <w:t>UN GTR</w:t>
        </w:r>
      </w:ins>
      <w:ins w:id="846" w:author="Finalized" w:date="2017-03-09T17:51:00Z">
        <w:r>
          <w:rPr>
            <w:szCs w:val="24"/>
            <w:lang w:eastAsia="ja-JP"/>
          </w:rPr>
          <w:t xml:space="preserve"> No.15.</w:t>
        </w:r>
      </w:ins>
    </w:p>
    <w:p w14:paraId="35BC5949" w14:textId="057ED475" w:rsidR="00273CAA" w:rsidRPr="00273CAA" w:rsidRDefault="00273CAA" w:rsidP="00273CAA">
      <w:pPr>
        <w:pStyle w:val="SingleTxtG"/>
        <w:ind w:left="2268" w:hanging="1134"/>
        <w:rPr>
          <w:szCs w:val="24"/>
          <w:lang w:eastAsia="ja-JP"/>
        </w:rPr>
      </w:pPr>
      <w:del w:id="847" w:author="Finalized" w:date="2017-03-28T20:32:00Z">
        <w:r w:rsidRPr="00273CAA" w:rsidDel="00581D9C">
          <w:rPr>
            <w:szCs w:val="24"/>
            <w:lang w:eastAsia="ja-JP"/>
          </w:rPr>
          <w:delText>5.3</w:delText>
        </w:r>
        <w:r w:rsidR="00EF1BD0" w:rsidDel="00581D9C">
          <w:rPr>
            <w:rFonts w:hint="eastAsia"/>
            <w:szCs w:val="24"/>
            <w:lang w:eastAsia="ja-JP"/>
          </w:rPr>
          <w:delText>.4.2</w:delText>
        </w:r>
      </w:del>
      <w:bookmarkStart w:id="848" w:name="_Hlk481658710"/>
      <w:ins w:id="849" w:author="Finalized" w:date="2017-03-28T20:32:00Z">
        <w:r w:rsidR="00581D9C">
          <w:rPr>
            <w:rFonts w:hint="eastAsia"/>
            <w:szCs w:val="24"/>
            <w:lang w:eastAsia="ja-JP"/>
          </w:rPr>
          <w:t>6.</w:t>
        </w:r>
      </w:ins>
      <w:ins w:id="850" w:author="Finalized" w:date="2017-04-17T14:57:00Z">
        <w:r w:rsidR="007F0278">
          <w:rPr>
            <w:rFonts w:hint="eastAsia"/>
            <w:szCs w:val="24"/>
            <w:lang w:eastAsia="ja-JP"/>
          </w:rPr>
          <w:t>5</w:t>
        </w:r>
      </w:ins>
      <w:ins w:id="851" w:author="Finalized" w:date="2017-03-28T20:32:00Z">
        <w:r w:rsidR="00581D9C">
          <w:rPr>
            <w:rFonts w:hint="eastAsia"/>
            <w:szCs w:val="24"/>
            <w:lang w:eastAsia="ja-JP"/>
          </w:rPr>
          <w:t>.5</w:t>
        </w:r>
      </w:ins>
      <w:r w:rsidR="00EF1BD0">
        <w:rPr>
          <w:rFonts w:hint="eastAsia"/>
          <w:szCs w:val="24"/>
          <w:lang w:eastAsia="ja-JP"/>
        </w:rPr>
        <w:t>.</w:t>
      </w:r>
      <w:r w:rsidRPr="00273CAA">
        <w:rPr>
          <w:szCs w:val="24"/>
          <w:lang w:eastAsia="ja-JP"/>
        </w:rPr>
        <w:tab/>
        <w:t xml:space="preserve">Canister </w:t>
      </w:r>
      <w:del w:id="852" w:author="Finalized" w:date="2017-03-28T20:32:00Z">
        <w:r w:rsidRPr="00273CAA" w:rsidDel="00581D9C">
          <w:rPr>
            <w:szCs w:val="24"/>
            <w:lang w:eastAsia="ja-JP"/>
          </w:rPr>
          <w:delText>breakthrough</w:delText>
        </w:r>
      </w:del>
      <w:ins w:id="853" w:author="Finalized" w:date="2017-03-28T20:32:00Z">
        <w:r w:rsidR="00581D9C">
          <w:rPr>
            <w:rFonts w:hint="eastAsia"/>
            <w:szCs w:val="24"/>
            <w:lang w:eastAsia="ja-JP"/>
          </w:rPr>
          <w:t>loading</w:t>
        </w:r>
      </w:ins>
    </w:p>
    <w:p w14:paraId="008E4749" w14:textId="6FF3F73A" w:rsidR="00051BC4" w:rsidDel="0024777E" w:rsidRDefault="00273CAA" w:rsidP="00273CAA">
      <w:pPr>
        <w:pStyle w:val="SingleTxtG"/>
        <w:ind w:left="2268" w:hanging="1134"/>
        <w:rPr>
          <w:del w:id="854" w:author="Finalized" w:date="2017-06-04T19:02:00Z"/>
          <w:szCs w:val="24"/>
          <w:lang w:eastAsia="ja-JP"/>
        </w:rPr>
      </w:pPr>
      <w:r>
        <w:rPr>
          <w:rFonts w:hint="eastAsia"/>
          <w:szCs w:val="24"/>
          <w:lang w:eastAsia="ja-JP"/>
        </w:rPr>
        <w:tab/>
      </w:r>
      <w:r w:rsidRPr="00F440E8">
        <w:rPr>
          <w:szCs w:val="24"/>
          <w:lang w:eastAsia="ja-JP"/>
        </w:rPr>
        <w:t>The canister</w:t>
      </w:r>
      <w:r w:rsidR="007559C5" w:rsidRPr="00F440E8">
        <w:rPr>
          <w:rFonts w:hint="eastAsia"/>
          <w:szCs w:val="24"/>
          <w:lang w:eastAsia="ja-JP"/>
        </w:rPr>
        <w:t xml:space="preserve"> </w:t>
      </w:r>
      <w:r w:rsidRPr="00F440E8">
        <w:rPr>
          <w:szCs w:val="24"/>
          <w:lang w:eastAsia="ja-JP"/>
        </w:rPr>
        <w:t>aged according to the sequence described in paragraph 5.1</w:t>
      </w:r>
      <w:r w:rsidR="007C07AC" w:rsidRPr="00F440E8">
        <w:rPr>
          <w:szCs w:val="24"/>
          <w:lang w:eastAsia="ja-JP"/>
        </w:rPr>
        <w:t xml:space="preserve">. </w:t>
      </w:r>
      <w:proofErr w:type="gramStart"/>
      <w:r w:rsidR="007C07AC" w:rsidRPr="00F440E8">
        <w:rPr>
          <w:szCs w:val="24"/>
          <w:lang w:eastAsia="ja-JP"/>
        </w:rPr>
        <w:t>of</w:t>
      </w:r>
      <w:proofErr w:type="gramEnd"/>
      <w:r w:rsidR="007C07AC" w:rsidRPr="00F440E8">
        <w:rPr>
          <w:szCs w:val="24"/>
          <w:lang w:eastAsia="ja-JP"/>
        </w:rPr>
        <w:t xml:space="preserve"> this annex shall be</w:t>
      </w:r>
      <w:r w:rsidRPr="00F440E8">
        <w:rPr>
          <w:szCs w:val="24"/>
          <w:lang w:eastAsia="ja-JP"/>
        </w:rPr>
        <w:t xml:space="preserve"> loaded to breakthrough according to the procedure </w:t>
      </w:r>
      <w:r w:rsidR="00FD2B58" w:rsidRPr="00F440E8">
        <w:rPr>
          <w:szCs w:val="24"/>
          <w:lang w:eastAsia="ja-JP"/>
        </w:rPr>
        <w:t xml:space="preserve">described in </w:t>
      </w:r>
      <w:r w:rsidRPr="00F440E8">
        <w:rPr>
          <w:szCs w:val="24"/>
          <w:lang w:eastAsia="ja-JP"/>
        </w:rPr>
        <w:t>paragraph 5.1.4</w:t>
      </w:r>
      <w:r w:rsidR="007C07AC" w:rsidRPr="00F440E8">
        <w:rPr>
          <w:szCs w:val="24"/>
          <w:lang w:eastAsia="ja-JP"/>
        </w:rPr>
        <w:t>.</w:t>
      </w:r>
      <w:r w:rsidRPr="00F440E8">
        <w:rPr>
          <w:szCs w:val="24"/>
          <w:lang w:eastAsia="ja-JP"/>
        </w:rPr>
        <w:t xml:space="preserve"> </w:t>
      </w:r>
      <w:proofErr w:type="gramStart"/>
      <w:r w:rsidRPr="00F440E8">
        <w:rPr>
          <w:szCs w:val="24"/>
          <w:lang w:eastAsia="ja-JP"/>
        </w:rPr>
        <w:t>of</w:t>
      </w:r>
      <w:proofErr w:type="gramEnd"/>
      <w:r w:rsidRPr="00F440E8">
        <w:rPr>
          <w:szCs w:val="24"/>
          <w:lang w:eastAsia="ja-JP"/>
        </w:rPr>
        <w:t xml:space="preserve"> </w:t>
      </w:r>
      <w:del w:id="855" w:author="Finalized" w:date="2017-06-01T17:21:00Z">
        <w:r w:rsidRPr="00F440E8" w:rsidDel="003D0FD3">
          <w:rPr>
            <w:szCs w:val="24"/>
            <w:lang w:eastAsia="ja-JP"/>
          </w:rPr>
          <w:delText xml:space="preserve">Annex </w:delText>
        </w:r>
      </w:del>
      <w:ins w:id="856" w:author="Finalized" w:date="2017-06-01T17:21:00Z">
        <w:r w:rsidR="003D0FD3">
          <w:rPr>
            <w:rFonts w:hint="eastAsia"/>
            <w:szCs w:val="24"/>
            <w:lang w:eastAsia="ja-JP"/>
          </w:rPr>
          <w:t>a</w:t>
        </w:r>
        <w:r w:rsidR="003D0FD3" w:rsidRPr="00F440E8">
          <w:rPr>
            <w:szCs w:val="24"/>
            <w:lang w:eastAsia="ja-JP"/>
          </w:rPr>
          <w:t xml:space="preserve">nnex </w:t>
        </w:r>
      </w:ins>
      <w:r w:rsidRPr="00F440E8">
        <w:rPr>
          <w:szCs w:val="24"/>
          <w:lang w:eastAsia="ja-JP"/>
        </w:rPr>
        <w:t xml:space="preserve">7 </w:t>
      </w:r>
      <w:r w:rsidR="005D47C5">
        <w:rPr>
          <w:szCs w:val="24"/>
          <w:lang w:eastAsia="ja-JP"/>
        </w:rPr>
        <w:t>to</w:t>
      </w:r>
      <w:r w:rsidRPr="00F440E8">
        <w:rPr>
          <w:szCs w:val="24"/>
          <w:lang w:eastAsia="ja-JP"/>
        </w:rPr>
        <w:t xml:space="preserve"> Regulation No</w:t>
      </w:r>
      <w:r w:rsidR="007C07AC" w:rsidRPr="00F440E8">
        <w:rPr>
          <w:szCs w:val="24"/>
          <w:lang w:eastAsia="ja-JP"/>
        </w:rPr>
        <w:t>.</w:t>
      </w:r>
      <w:r w:rsidRPr="00F440E8">
        <w:rPr>
          <w:szCs w:val="24"/>
          <w:lang w:eastAsia="ja-JP"/>
        </w:rPr>
        <w:t xml:space="preserve"> 83</w:t>
      </w:r>
      <w:r w:rsidR="00C269E3">
        <w:rPr>
          <w:rFonts w:hint="eastAsia"/>
          <w:szCs w:val="24"/>
          <w:lang w:eastAsia="ja-JP"/>
        </w:rPr>
        <w:t>-07</w:t>
      </w:r>
      <w:ins w:id="857" w:author="Finalized" w:date="2017-06-04T19:02:00Z">
        <w:r w:rsidR="0024777E">
          <w:rPr>
            <w:rFonts w:hint="eastAsia"/>
            <w:szCs w:val="24"/>
            <w:lang w:eastAsia="ja-JP"/>
          </w:rPr>
          <w:t>.</w:t>
        </w:r>
      </w:ins>
    </w:p>
    <w:p w14:paraId="7D606719" w14:textId="77777777" w:rsidR="0024777E" w:rsidRDefault="0024777E" w:rsidP="00D47F54">
      <w:pPr>
        <w:pStyle w:val="SingleTxtG"/>
        <w:ind w:left="2268" w:hanging="1134"/>
        <w:rPr>
          <w:ins w:id="858" w:author="Finalized" w:date="2017-06-04T19:02:00Z"/>
          <w:szCs w:val="24"/>
          <w:lang w:eastAsia="ja-JP"/>
        </w:rPr>
      </w:pPr>
    </w:p>
    <w:p w14:paraId="15BA1A91" w14:textId="2D17B407" w:rsidR="00273CAA" w:rsidRPr="005D47C5" w:rsidDel="006B1C74" w:rsidRDefault="00F21342" w:rsidP="00343A12">
      <w:pPr>
        <w:pStyle w:val="SingleTxtG"/>
        <w:ind w:left="2268"/>
        <w:rPr>
          <w:del w:id="859" w:author="Finalized" w:date="2017-05-23T14:09:00Z"/>
          <w:szCs w:val="24"/>
          <w:lang w:eastAsia="ja-JP"/>
        </w:rPr>
      </w:pPr>
      <w:del w:id="860" w:author="Finalized" w:date="2017-05-23T14:09:00Z">
        <w:r w:rsidRPr="00F440E8" w:rsidDel="006B1C74">
          <w:rPr>
            <w:szCs w:val="24"/>
            <w:lang w:eastAsia="ja-JP"/>
          </w:rPr>
          <w:delText>Within one hour after completing canister loading, the vehicle shall be placed on the chassis dynamometer</w:delText>
        </w:r>
        <w:r w:rsidRPr="00F440E8" w:rsidDel="006B1C74">
          <w:rPr>
            <w:rFonts w:hint="eastAsia"/>
            <w:szCs w:val="24"/>
            <w:lang w:eastAsia="ja-JP"/>
          </w:rPr>
          <w:delText>.</w:delText>
        </w:r>
      </w:del>
    </w:p>
    <w:bookmarkEnd w:id="848"/>
    <w:p w14:paraId="1F99E65F" w14:textId="58EC7290" w:rsidR="00EF1BD0" w:rsidDel="00B477E3" w:rsidRDefault="00EF1BD0" w:rsidP="0019722A">
      <w:pPr>
        <w:pStyle w:val="SingleTxtG"/>
        <w:ind w:left="2268" w:hanging="1134"/>
        <w:rPr>
          <w:del w:id="861" w:author="Finalized" w:date="2017-03-28T20:33:00Z"/>
          <w:szCs w:val="24"/>
          <w:lang w:eastAsia="ja-JP"/>
        </w:rPr>
      </w:pPr>
      <w:del w:id="862" w:author="Finalized" w:date="2017-03-28T20:33:00Z">
        <w:r w:rsidRPr="008724E9" w:rsidDel="00B477E3">
          <w:rPr>
            <w:rFonts w:hint="eastAsia"/>
            <w:szCs w:val="24"/>
            <w:lang w:eastAsia="ja-JP"/>
          </w:rPr>
          <w:delText>5.3.5.</w:delText>
        </w:r>
        <w:r w:rsidRPr="008724E9" w:rsidDel="00B477E3">
          <w:rPr>
            <w:rFonts w:hint="eastAsia"/>
            <w:szCs w:val="24"/>
            <w:lang w:eastAsia="ja-JP"/>
          </w:rPr>
          <w:tab/>
        </w:r>
        <w:r w:rsidRPr="00F16B2F" w:rsidDel="00B477E3">
          <w:rPr>
            <w:rFonts w:hint="eastAsia"/>
            <w:szCs w:val="24"/>
            <w:lang w:eastAsia="ja-JP"/>
          </w:rPr>
          <w:delText>S</w:delText>
        </w:r>
        <w:r w:rsidRPr="00F16B2F" w:rsidDel="00B477E3">
          <w:rPr>
            <w:szCs w:val="24"/>
            <w:lang w:eastAsia="ja-JP"/>
          </w:rPr>
          <w:delText>oak</w:delText>
        </w:r>
        <w:r w:rsidRPr="00F16B2F" w:rsidDel="00B477E3">
          <w:rPr>
            <w:rFonts w:hint="eastAsia"/>
            <w:szCs w:val="24"/>
            <w:lang w:eastAsia="ja-JP"/>
          </w:rPr>
          <w:delText xml:space="preserve"> and canister breakthrough for sealed tank system</w:delText>
        </w:r>
      </w:del>
    </w:p>
    <w:p w14:paraId="6E279F1A" w14:textId="073E8DBA" w:rsidR="00AD79EE" w:rsidDel="00B477E3" w:rsidRDefault="00AD79EE" w:rsidP="0019722A">
      <w:pPr>
        <w:pStyle w:val="SingleTxtG"/>
        <w:ind w:left="2268" w:hanging="1134"/>
        <w:rPr>
          <w:del w:id="863" w:author="Finalized" w:date="2017-03-28T20:33:00Z"/>
          <w:szCs w:val="24"/>
          <w:lang w:eastAsia="ja-JP"/>
        </w:rPr>
      </w:pPr>
      <w:del w:id="864" w:author="Finalized" w:date="2017-03-28T20:33:00Z">
        <w:r w:rsidDel="00B477E3">
          <w:rPr>
            <w:rFonts w:hint="eastAsia"/>
            <w:szCs w:val="24"/>
            <w:lang w:eastAsia="ja-JP"/>
          </w:rPr>
          <w:tab/>
          <w:delText>[Reserved]</w:delText>
        </w:r>
      </w:del>
    </w:p>
    <w:p w14:paraId="010FAB6D" w14:textId="0F1FA7D8" w:rsidR="00273CAA" w:rsidRPr="00273CAA" w:rsidRDefault="00273CAA" w:rsidP="00273CAA">
      <w:pPr>
        <w:pStyle w:val="SingleTxtG"/>
        <w:ind w:left="2268" w:hanging="1134"/>
        <w:rPr>
          <w:szCs w:val="24"/>
          <w:lang w:eastAsia="ja-JP"/>
        </w:rPr>
      </w:pPr>
      <w:del w:id="865" w:author="Finalized" w:date="2017-03-28T20:33:00Z">
        <w:r w:rsidRPr="00273CAA" w:rsidDel="00B477E3">
          <w:rPr>
            <w:szCs w:val="24"/>
            <w:lang w:eastAsia="ja-JP"/>
          </w:rPr>
          <w:delText>5.3.6</w:delText>
        </w:r>
      </w:del>
      <w:ins w:id="866" w:author="Finalized" w:date="2017-03-28T20:33:00Z">
        <w:r w:rsidR="00B477E3">
          <w:rPr>
            <w:rFonts w:hint="eastAsia"/>
            <w:szCs w:val="24"/>
            <w:lang w:eastAsia="ja-JP"/>
          </w:rPr>
          <w:t>6.</w:t>
        </w:r>
      </w:ins>
      <w:ins w:id="867" w:author="Finalized" w:date="2017-04-17T14:57:00Z">
        <w:r w:rsidR="007F0278">
          <w:rPr>
            <w:rFonts w:hint="eastAsia"/>
            <w:szCs w:val="24"/>
            <w:lang w:eastAsia="ja-JP"/>
          </w:rPr>
          <w:t>5</w:t>
        </w:r>
      </w:ins>
      <w:ins w:id="868" w:author="Finalized" w:date="2017-03-28T20:33:00Z">
        <w:r w:rsidR="00B477E3">
          <w:rPr>
            <w:rFonts w:hint="eastAsia"/>
            <w:szCs w:val="24"/>
            <w:lang w:eastAsia="ja-JP"/>
          </w:rPr>
          <w:t>.6</w:t>
        </w:r>
      </w:ins>
      <w:r w:rsidRPr="00273CAA">
        <w:rPr>
          <w:szCs w:val="24"/>
          <w:lang w:eastAsia="ja-JP"/>
        </w:rPr>
        <w:t>.</w:t>
      </w:r>
      <w:r w:rsidRPr="00273CAA">
        <w:rPr>
          <w:szCs w:val="24"/>
          <w:lang w:eastAsia="ja-JP"/>
        </w:rPr>
        <w:tab/>
        <w:t>Dynamometer test</w:t>
      </w:r>
    </w:p>
    <w:p w14:paraId="19C4718F" w14:textId="11652770" w:rsidR="00B37E28" w:rsidRDefault="00273CAA" w:rsidP="00524FB4">
      <w:pPr>
        <w:pStyle w:val="SingleTxtG"/>
        <w:ind w:left="2268" w:hanging="1134"/>
        <w:rPr>
          <w:szCs w:val="24"/>
          <w:lang w:eastAsia="ja-JP"/>
        </w:rPr>
      </w:pPr>
      <w:r w:rsidRPr="00C11C19">
        <w:rPr>
          <w:szCs w:val="24"/>
          <w:lang w:eastAsia="ja-JP"/>
        </w:rPr>
        <w:tab/>
      </w:r>
      <w:r w:rsidR="00E717B2">
        <w:rPr>
          <w:rFonts w:hint="eastAsia"/>
          <w:szCs w:val="24"/>
          <w:lang w:eastAsia="ja-JP"/>
        </w:rPr>
        <w:t>T</w:t>
      </w:r>
      <w:r w:rsidRPr="00C11C19">
        <w:rPr>
          <w:szCs w:val="24"/>
          <w:lang w:eastAsia="ja-JP"/>
        </w:rPr>
        <w:t xml:space="preserve">he vehicle </w:t>
      </w:r>
      <w:r w:rsidR="007C07AC">
        <w:rPr>
          <w:szCs w:val="24"/>
          <w:lang w:eastAsia="ja-JP"/>
        </w:rPr>
        <w:t>shall be</w:t>
      </w:r>
      <w:r w:rsidR="007C07AC" w:rsidRPr="00C11C19">
        <w:rPr>
          <w:szCs w:val="24"/>
          <w:lang w:eastAsia="ja-JP"/>
        </w:rPr>
        <w:t xml:space="preserve"> </w:t>
      </w:r>
      <w:r w:rsidRPr="00C11C19">
        <w:rPr>
          <w:szCs w:val="24"/>
          <w:lang w:eastAsia="ja-JP"/>
        </w:rPr>
        <w:t xml:space="preserve">driven </w:t>
      </w:r>
      <w:r w:rsidR="00783BF4">
        <w:rPr>
          <w:lang w:eastAsia="ja-JP"/>
        </w:rPr>
        <w:t xml:space="preserve">over the cycles </w:t>
      </w:r>
      <w:r w:rsidR="00783BF4">
        <w:rPr>
          <w:szCs w:val="24"/>
          <w:lang w:eastAsia="ja-JP"/>
        </w:rPr>
        <w:t>as described in paragraph</w:t>
      </w:r>
      <w:del w:id="869" w:author="Finalized" w:date="2017-03-28T20:33:00Z">
        <w:r w:rsidR="00783BF4" w:rsidDel="00B477E3">
          <w:rPr>
            <w:szCs w:val="24"/>
            <w:lang w:eastAsia="ja-JP"/>
          </w:rPr>
          <w:delText xml:space="preserve"> 5.3.3</w:delText>
        </w:r>
      </w:del>
      <w:del w:id="870" w:author="Finalized" w:date="2017-04-17T14:58:00Z">
        <w:r w:rsidR="00783BF4" w:rsidDel="007F0278">
          <w:rPr>
            <w:szCs w:val="24"/>
            <w:lang w:eastAsia="ja-JP"/>
          </w:rPr>
          <w:delText>.</w:delText>
        </w:r>
      </w:del>
      <w:ins w:id="871" w:author="Finalized" w:date="2017-04-17T14:58:00Z">
        <w:r w:rsidR="007F0278" w:rsidRPr="007F0278">
          <w:rPr>
            <w:rFonts w:hint="eastAsia"/>
            <w:szCs w:val="24"/>
            <w:lang w:eastAsia="ja-JP"/>
          </w:rPr>
          <w:t xml:space="preserve"> </w:t>
        </w:r>
        <w:r w:rsidR="007F0278">
          <w:rPr>
            <w:rFonts w:hint="eastAsia"/>
            <w:szCs w:val="24"/>
            <w:lang w:eastAsia="ja-JP"/>
          </w:rPr>
          <w:t>6.5.2.</w:t>
        </w:r>
      </w:ins>
      <w:ins w:id="872" w:author="Finalized" w:date="2017-04-17T14:29:00Z">
        <w:r w:rsidR="007F0278">
          <w:rPr>
            <w:rFonts w:hint="eastAsia"/>
            <w:szCs w:val="24"/>
            <w:lang w:eastAsia="ja-JP"/>
          </w:rPr>
          <w:t xml:space="preserve"> </w:t>
        </w:r>
      </w:ins>
      <w:ins w:id="873" w:author="Finalized" w:date="2017-05-23T14:09:00Z">
        <w:r w:rsidR="006B1C74">
          <w:rPr>
            <w:rFonts w:hint="eastAsia"/>
            <w:szCs w:val="24"/>
            <w:lang w:eastAsia="ja-JP"/>
          </w:rPr>
          <w:t>(</w:t>
        </w:r>
      </w:ins>
      <w:ins w:id="874" w:author="Finalized" w:date="2017-04-17T14:29:00Z">
        <w:r w:rsidR="007F0278">
          <w:rPr>
            <w:rFonts w:hint="eastAsia"/>
            <w:szCs w:val="24"/>
            <w:lang w:eastAsia="ja-JP"/>
          </w:rPr>
          <w:t xml:space="preserve">a) </w:t>
        </w:r>
        <w:proofErr w:type="gramStart"/>
        <w:r w:rsidR="007F0278">
          <w:rPr>
            <w:rFonts w:hint="eastAsia"/>
            <w:szCs w:val="24"/>
            <w:lang w:eastAsia="ja-JP"/>
          </w:rPr>
          <w:t>or</w:t>
        </w:r>
        <w:proofErr w:type="gramEnd"/>
        <w:r w:rsidR="007F0278">
          <w:rPr>
            <w:rFonts w:hint="eastAsia"/>
            <w:szCs w:val="24"/>
            <w:lang w:eastAsia="ja-JP"/>
          </w:rPr>
          <w:t xml:space="preserve"> </w:t>
        </w:r>
      </w:ins>
      <w:ins w:id="875" w:author="Finalized" w:date="2017-05-23T14:09:00Z">
        <w:r w:rsidR="006B1C74">
          <w:rPr>
            <w:rFonts w:hint="eastAsia"/>
            <w:szCs w:val="24"/>
            <w:lang w:eastAsia="ja-JP"/>
          </w:rPr>
          <w:t>(</w:t>
        </w:r>
      </w:ins>
      <w:ins w:id="876" w:author="Finalized" w:date="2017-04-17T14:29:00Z">
        <w:r w:rsidR="00DB1992">
          <w:rPr>
            <w:rFonts w:hint="eastAsia"/>
            <w:szCs w:val="24"/>
            <w:lang w:eastAsia="ja-JP"/>
          </w:rPr>
          <w:t>b)</w:t>
        </w:r>
      </w:ins>
      <w:r w:rsidR="005B15F7">
        <w:rPr>
          <w:lang w:eastAsia="ja-JP"/>
        </w:rPr>
        <w:t xml:space="preserve"> of this annex.</w:t>
      </w:r>
      <w:r w:rsidR="0080465E" w:rsidRPr="00AA20B9">
        <w:rPr>
          <w:rFonts w:hint="eastAsia"/>
          <w:lang w:eastAsia="ja-JP"/>
        </w:rPr>
        <w:t xml:space="preserve"> </w:t>
      </w:r>
      <w:ins w:id="877" w:author="Finalized" w:date="2017-05-17T11:31:00Z">
        <w:r w:rsidR="00D40AEA" w:rsidRPr="00AA20B9">
          <w:rPr>
            <w:rFonts w:eastAsia="MS Gothic"/>
          </w:rPr>
          <w:t>OVC-HEVs shall be operated in charge-depleting operating condition.</w:t>
        </w:r>
        <w:r w:rsidR="00D40AEA" w:rsidRPr="00AA20B9">
          <w:rPr>
            <w:szCs w:val="24"/>
            <w:lang w:eastAsia="ja-JP"/>
          </w:rPr>
          <w:t xml:space="preserve"> </w:t>
        </w:r>
      </w:ins>
      <w:r w:rsidR="00CB08B3" w:rsidRPr="00C11C19">
        <w:rPr>
          <w:szCs w:val="24"/>
          <w:lang w:eastAsia="ja-JP"/>
        </w:rPr>
        <w:t>The</w:t>
      </w:r>
      <w:r w:rsidRPr="00C11C19">
        <w:rPr>
          <w:szCs w:val="24"/>
          <w:lang w:eastAsia="ja-JP"/>
        </w:rPr>
        <w:t xml:space="preserve"> engine </w:t>
      </w:r>
      <w:r w:rsidR="00F77326">
        <w:rPr>
          <w:szCs w:val="24"/>
          <w:lang w:eastAsia="ja-JP"/>
        </w:rPr>
        <w:t>shall be subsequently</w:t>
      </w:r>
      <w:r w:rsidRPr="00C11C19">
        <w:rPr>
          <w:szCs w:val="24"/>
          <w:lang w:eastAsia="ja-JP"/>
        </w:rPr>
        <w:t xml:space="preserve"> shut off. Exhaust emissions may be sampled during this operation </w:t>
      </w:r>
      <w:del w:id="878" w:author="Finalized" w:date="2017-05-17T11:32:00Z">
        <w:r w:rsidRPr="00C11C19" w:rsidDel="00524FB4">
          <w:rPr>
            <w:szCs w:val="24"/>
            <w:lang w:eastAsia="ja-JP"/>
          </w:rPr>
          <w:delText xml:space="preserve">but </w:delText>
        </w:r>
      </w:del>
      <w:ins w:id="879" w:author="Finalized" w:date="2017-05-17T11:32:00Z">
        <w:r w:rsidR="00524FB4">
          <w:rPr>
            <w:rFonts w:hint="eastAsia"/>
            <w:szCs w:val="24"/>
            <w:lang w:eastAsia="ja-JP"/>
          </w:rPr>
          <w:t xml:space="preserve">and </w:t>
        </w:r>
      </w:ins>
      <w:r w:rsidRPr="00C11C19">
        <w:rPr>
          <w:szCs w:val="24"/>
          <w:lang w:eastAsia="ja-JP"/>
        </w:rPr>
        <w:t xml:space="preserve">the results </w:t>
      </w:r>
      <w:del w:id="880" w:author="Finalized" w:date="2017-05-17T11:32:00Z">
        <w:r w:rsidRPr="00C11C19" w:rsidDel="00524FB4">
          <w:rPr>
            <w:szCs w:val="24"/>
            <w:lang w:eastAsia="ja-JP"/>
          </w:rPr>
          <w:delText>shall not</w:delText>
        </w:r>
      </w:del>
      <w:ins w:id="881" w:author="Finalized" w:date="2017-05-17T11:32:00Z">
        <w:r w:rsidR="00524FB4">
          <w:rPr>
            <w:rFonts w:hint="eastAsia"/>
            <w:szCs w:val="24"/>
            <w:lang w:eastAsia="ja-JP"/>
          </w:rPr>
          <w:t>may</w:t>
        </w:r>
      </w:ins>
      <w:r w:rsidRPr="00C11C19">
        <w:rPr>
          <w:szCs w:val="24"/>
          <w:lang w:eastAsia="ja-JP"/>
        </w:rPr>
        <w:t xml:space="preserve"> be used for the purpose of exhaust emission</w:t>
      </w:r>
      <w:ins w:id="882" w:author="Finalized" w:date="2017-05-17T11:32:00Z">
        <w:r w:rsidR="00524FB4">
          <w:rPr>
            <w:rFonts w:hint="eastAsia"/>
            <w:szCs w:val="24"/>
            <w:lang w:eastAsia="ja-JP"/>
          </w:rPr>
          <w:t xml:space="preserve"> and fuel consumption</w:t>
        </w:r>
      </w:ins>
      <w:r w:rsidRPr="00C11C19">
        <w:rPr>
          <w:szCs w:val="24"/>
          <w:lang w:eastAsia="ja-JP"/>
        </w:rPr>
        <w:t xml:space="preserve"> type approval</w:t>
      </w:r>
      <w:ins w:id="883" w:author="Finalized" w:date="2017-05-17T11:32:00Z">
        <w:r w:rsidR="00524FB4">
          <w:rPr>
            <w:rFonts w:hint="eastAsia"/>
            <w:szCs w:val="24"/>
            <w:lang w:eastAsia="ja-JP"/>
          </w:rPr>
          <w:t xml:space="preserve"> if </w:t>
        </w:r>
        <w:proofErr w:type="gramStart"/>
        <w:r w:rsidR="00524FB4">
          <w:rPr>
            <w:rFonts w:hint="eastAsia"/>
            <w:szCs w:val="24"/>
            <w:lang w:eastAsia="ja-JP"/>
          </w:rPr>
          <w:t>this operation meet</w:t>
        </w:r>
        <w:proofErr w:type="gramEnd"/>
        <w:r w:rsidR="00524FB4">
          <w:rPr>
            <w:rFonts w:hint="eastAsia"/>
            <w:szCs w:val="24"/>
            <w:lang w:eastAsia="ja-JP"/>
          </w:rPr>
          <w:t xml:space="preserve"> the requirement described in </w:t>
        </w:r>
      </w:ins>
      <w:ins w:id="884" w:author="Finalized" w:date="2017-06-01T17:21:00Z">
        <w:r w:rsidR="003D0FD3">
          <w:rPr>
            <w:rFonts w:hint="eastAsia"/>
            <w:szCs w:val="24"/>
            <w:lang w:eastAsia="ja-JP"/>
          </w:rPr>
          <w:t>a</w:t>
        </w:r>
      </w:ins>
      <w:ins w:id="885" w:author="Finalized" w:date="2017-05-17T11:32:00Z">
        <w:r w:rsidR="00524FB4">
          <w:rPr>
            <w:rFonts w:hint="eastAsia"/>
            <w:szCs w:val="24"/>
            <w:lang w:eastAsia="ja-JP"/>
          </w:rPr>
          <w:t xml:space="preserve">nnex 6 or </w:t>
        </w:r>
      </w:ins>
      <w:ins w:id="886" w:author="Finalized" w:date="2017-06-01T17:21:00Z">
        <w:r w:rsidR="003D0FD3">
          <w:rPr>
            <w:rFonts w:hint="eastAsia"/>
            <w:szCs w:val="24"/>
            <w:lang w:eastAsia="ja-JP"/>
          </w:rPr>
          <w:t>a</w:t>
        </w:r>
      </w:ins>
      <w:ins w:id="887" w:author="Finalized" w:date="2017-05-17T11:32:00Z">
        <w:r w:rsidR="00524FB4">
          <w:rPr>
            <w:rFonts w:hint="eastAsia"/>
            <w:szCs w:val="24"/>
            <w:lang w:eastAsia="ja-JP"/>
          </w:rPr>
          <w:t xml:space="preserve">nnex 8 of </w:t>
        </w:r>
      </w:ins>
      <w:ins w:id="888" w:author="Finalized" w:date="2017-06-01T17:21:00Z">
        <w:r w:rsidR="003D0FD3">
          <w:rPr>
            <w:rFonts w:hint="eastAsia"/>
            <w:szCs w:val="24"/>
            <w:lang w:eastAsia="ja-JP"/>
          </w:rPr>
          <w:t>UN</w:t>
        </w:r>
      </w:ins>
      <w:ins w:id="889" w:author="Finalized" w:date="2017-05-17T11:32:00Z">
        <w:r w:rsidR="00524FB4">
          <w:rPr>
            <w:rFonts w:hint="eastAsia"/>
            <w:szCs w:val="24"/>
            <w:lang w:eastAsia="ja-JP"/>
          </w:rPr>
          <w:t xml:space="preserve"> GTR</w:t>
        </w:r>
      </w:ins>
      <w:ins w:id="890" w:author="Finalized" w:date="2017-05-25T17:47:00Z">
        <w:r w:rsidR="000924B2">
          <w:rPr>
            <w:rFonts w:hint="eastAsia"/>
            <w:szCs w:val="24"/>
            <w:lang w:eastAsia="ja-JP"/>
          </w:rPr>
          <w:t xml:space="preserve"> No.</w:t>
        </w:r>
      </w:ins>
      <w:ins w:id="891" w:author="Finalized" w:date="2017-05-17T11:32:00Z">
        <w:r w:rsidR="00524FB4">
          <w:rPr>
            <w:rFonts w:hint="eastAsia"/>
            <w:szCs w:val="24"/>
            <w:lang w:eastAsia="ja-JP"/>
          </w:rPr>
          <w:t>15</w:t>
        </w:r>
      </w:ins>
      <w:r w:rsidRPr="00C11C19">
        <w:rPr>
          <w:szCs w:val="24"/>
          <w:lang w:eastAsia="ja-JP"/>
        </w:rPr>
        <w:t>.</w:t>
      </w:r>
    </w:p>
    <w:p w14:paraId="3CA9D32A" w14:textId="1037EF4D" w:rsidR="00273CAA" w:rsidRPr="00273CAA" w:rsidRDefault="00273CAA" w:rsidP="00390CC2">
      <w:pPr>
        <w:pStyle w:val="SingleTxtG"/>
        <w:ind w:left="567" w:firstLine="567"/>
        <w:rPr>
          <w:szCs w:val="24"/>
          <w:lang w:eastAsia="ja-JP"/>
        </w:rPr>
      </w:pPr>
      <w:del w:id="892" w:author="Finalized" w:date="2017-03-28T20:33:00Z">
        <w:r w:rsidDel="00B477E3">
          <w:rPr>
            <w:szCs w:val="24"/>
            <w:lang w:eastAsia="ja-JP"/>
          </w:rPr>
          <w:delText>5.3.</w:delText>
        </w:r>
        <w:r w:rsidRPr="00273CAA" w:rsidDel="00B477E3">
          <w:rPr>
            <w:szCs w:val="24"/>
            <w:lang w:eastAsia="ja-JP"/>
          </w:rPr>
          <w:delText>7</w:delText>
        </w:r>
      </w:del>
      <w:ins w:id="893" w:author="Finalized" w:date="2017-03-28T20:33:00Z">
        <w:r w:rsidR="00B477E3">
          <w:rPr>
            <w:rFonts w:hint="eastAsia"/>
            <w:szCs w:val="24"/>
            <w:lang w:eastAsia="ja-JP"/>
          </w:rPr>
          <w:t>6.</w:t>
        </w:r>
      </w:ins>
      <w:ins w:id="894" w:author="Finalized" w:date="2017-04-17T14:58:00Z">
        <w:r w:rsidR="009D57FC">
          <w:rPr>
            <w:rFonts w:hint="eastAsia"/>
            <w:szCs w:val="24"/>
            <w:lang w:eastAsia="ja-JP"/>
          </w:rPr>
          <w:t>5</w:t>
        </w:r>
      </w:ins>
      <w:ins w:id="895" w:author="Finalized" w:date="2017-03-28T20:33:00Z">
        <w:r w:rsidR="00B477E3">
          <w:rPr>
            <w:rFonts w:hint="eastAsia"/>
            <w:szCs w:val="24"/>
            <w:lang w:eastAsia="ja-JP"/>
          </w:rPr>
          <w:t>.7</w:t>
        </w:r>
      </w:ins>
      <w:r w:rsidRPr="00273CAA">
        <w:rPr>
          <w:szCs w:val="24"/>
          <w:lang w:eastAsia="ja-JP"/>
        </w:rPr>
        <w:t>.</w:t>
      </w:r>
      <w:r w:rsidRPr="00273CAA">
        <w:rPr>
          <w:szCs w:val="24"/>
          <w:lang w:eastAsia="ja-JP"/>
        </w:rPr>
        <w:tab/>
      </w:r>
      <w:ins w:id="896" w:author="Finalized" w:date="2017-06-04T18:58:00Z">
        <w:r w:rsidR="00390CC2">
          <w:rPr>
            <w:rFonts w:hint="eastAsia"/>
            <w:szCs w:val="24"/>
            <w:lang w:eastAsia="ja-JP"/>
          </w:rPr>
          <w:tab/>
        </w:r>
      </w:ins>
      <w:r w:rsidRPr="00273CAA">
        <w:rPr>
          <w:szCs w:val="24"/>
          <w:lang w:eastAsia="ja-JP"/>
        </w:rPr>
        <w:t xml:space="preserve">Hot </w:t>
      </w:r>
      <w:r w:rsidR="007C07AC">
        <w:rPr>
          <w:szCs w:val="24"/>
          <w:lang w:eastAsia="ja-JP"/>
        </w:rPr>
        <w:t>s</w:t>
      </w:r>
      <w:r w:rsidR="007C07AC" w:rsidRPr="00273CAA">
        <w:rPr>
          <w:szCs w:val="24"/>
          <w:lang w:eastAsia="ja-JP"/>
        </w:rPr>
        <w:t>oak</w:t>
      </w:r>
      <w:r w:rsidR="007559C5">
        <w:rPr>
          <w:rFonts w:hint="eastAsia"/>
          <w:szCs w:val="24"/>
          <w:lang w:eastAsia="ja-JP"/>
        </w:rPr>
        <w:t xml:space="preserve"> </w:t>
      </w:r>
      <w:r w:rsidR="007559C5">
        <w:rPr>
          <w:lang w:val="en-US"/>
        </w:rPr>
        <w:t>evaporative emissions test</w:t>
      </w:r>
    </w:p>
    <w:p w14:paraId="22306D3F" w14:textId="0ABA4B5D" w:rsidR="000D2D5D" w:rsidDel="0024777E" w:rsidRDefault="00273CAA" w:rsidP="0024777E">
      <w:pPr>
        <w:pStyle w:val="SingleTxtG"/>
        <w:ind w:left="2268"/>
        <w:rPr>
          <w:del w:id="897" w:author="Finalized" w:date="2017-06-04T19:02:00Z"/>
          <w:szCs w:val="24"/>
          <w:lang w:eastAsia="ja-JP"/>
        </w:rPr>
      </w:pPr>
      <w:r w:rsidRPr="00E717B2">
        <w:rPr>
          <w:szCs w:val="24"/>
          <w:lang w:eastAsia="ja-JP"/>
        </w:rPr>
        <w:t xml:space="preserve">After the </w:t>
      </w:r>
      <w:r w:rsidR="007C07AC" w:rsidRPr="00E717B2">
        <w:rPr>
          <w:szCs w:val="24"/>
          <w:lang w:eastAsia="ja-JP"/>
        </w:rPr>
        <w:t xml:space="preserve">dynamometer </w:t>
      </w:r>
      <w:r w:rsidRPr="00E717B2">
        <w:rPr>
          <w:szCs w:val="24"/>
          <w:lang w:eastAsia="ja-JP"/>
        </w:rPr>
        <w:t xml:space="preserve">test, </w:t>
      </w:r>
      <w:r w:rsidR="007C07AC" w:rsidRPr="00E717B2">
        <w:rPr>
          <w:szCs w:val="24"/>
          <w:lang w:eastAsia="ja-JP"/>
        </w:rPr>
        <w:t xml:space="preserve">the </w:t>
      </w:r>
      <w:r w:rsidRPr="00E717B2">
        <w:rPr>
          <w:szCs w:val="24"/>
          <w:lang w:eastAsia="ja-JP"/>
        </w:rPr>
        <w:t xml:space="preserve">hot soak evaporative emissions test </w:t>
      </w:r>
      <w:r w:rsidR="007C07AC" w:rsidRPr="00E717B2">
        <w:rPr>
          <w:szCs w:val="24"/>
          <w:lang w:eastAsia="ja-JP"/>
        </w:rPr>
        <w:t xml:space="preserve">shall be </w:t>
      </w:r>
      <w:r w:rsidRPr="00E717B2">
        <w:rPr>
          <w:szCs w:val="24"/>
          <w:lang w:eastAsia="ja-JP"/>
        </w:rPr>
        <w:t>performed in accordance to paragraph 5.5</w:t>
      </w:r>
      <w:r w:rsidR="007C07AC" w:rsidRPr="00E717B2">
        <w:rPr>
          <w:szCs w:val="24"/>
          <w:lang w:eastAsia="ja-JP"/>
        </w:rPr>
        <w:t>.</w:t>
      </w:r>
      <w:r w:rsidRPr="00E717B2">
        <w:rPr>
          <w:szCs w:val="24"/>
          <w:lang w:eastAsia="ja-JP"/>
        </w:rPr>
        <w:t xml:space="preserve"> </w:t>
      </w:r>
      <w:proofErr w:type="gramStart"/>
      <w:r w:rsidRPr="00E717B2">
        <w:rPr>
          <w:szCs w:val="24"/>
          <w:lang w:eastAsia="ja-JP"/>
        </w:rPr>
        <w:t>of</w:t>
      </w:r>
      <w:proofErr w:type="gramEnd"/>
      <w:r w:rsidRPr="00E717B2">
        <w:rPr>
          <w:szCs w:val="24"/>
          <w:lang w:eastAsia="ja-JP"/>
        </w:rPr>
        <w:t xml:space="preserve"> </w:t>
      </w:r>
      <w:del w:id="898" w:author="Finalized" w:date="2017-06-02T04:49:00Z">
        <w:r w:rsidRPr="00E717B2" w:rsidDel="00FC3863">
          <w:rPr>
            <w:szCs w:val="24"/>
            <w:lang w:eastAsia="ja-JP"/>
          </w:rPr>
          <w:delText xml:space="preserve">Annex </w:delText>
        </w:r>
      </w:del>
      <w:ins w:id="899" w:author="Finalized" w:date="2017-06-02T04:49:00Z">
        <w:r w:rsidR="00FC3863">
          <w:rPr>
            <w:rFonts w:hint="eastAsia"/>
            <w:szCs w:val="24"/>
            <w:lang w:eastAsia="ja-JP"/>
          </w:rPr>
          <w:t>a</w:t>
        </w:r>
        <w:r w:rsidR="00FC3863" w:rsidRPr="00E717B2">
          <w:rPr>
            <w:szCs w:val="24"/>
            <w:lang w:eastAsia="ja-JP"/>
          </w:rPr>
          <w:t xml:space="preserve">nnex </w:t>
        </w:r>
      </w:ins>
      <w:r w:rsidRPr="00E717B2">
        <w:rPr>
          <w:szCs w:val="24"/>
          <w:lang w:eastAsia="ja-JP"/>
        </w:rPr>
        <w:t xml:space="preserve">7 </w:t>
      </w:r>
      <w:r w:rsidR="005D47C5">
        <w:rPr>
          <w:szCs w:val="24"/>
          <w:lang w:eastAsia="ja-JP"/>
        </w:rPr>
        <w:t>to</w:t>
      </w:r>
      <w:r w:rsidRPr="00E717B2">
        <w:rPr>
          <w:szCs w:val="24"/>
          <w:lang w:eastAsia="ja-JP"/>
        </w:rPr>
        <w:t xml:space="preserve"> Regulation No</w:t>
      </w:r>
      <w:r w:rsidR="00CF387F" w:rsidRPr="00E717B2">
        <w:rPr>
          <w:szCs w:val="24"/>
          <w:lang w:eastAsia="ja-JP"/>
        </w:rPr>
        <w:t>.</w:t>
      </w:r>
      <w:r w:rsidRPr="00E717B2">
        <w:rPr>
          <w:szCs w:val="24"/>
          <w:lang w:eastAsia="ja-JP"/>
        </w:rPr>
        <w:t xml:space="preserve"> 83</w:t>
      </w:r>
      <w:r w:rsidR="00C269E3">
        <w:rPr>
          <w:rFonts w:hint="eastAsia"/>
          <w:szCs w:val="24"/>
          <w:lang w:eastAsia="ja-JP"/>
        </w:rPr>
        <w:t>-07</w:t>
      </w:r>
      <w:r w:rsidRPr="00E717B2">
        <w:rPr>
          <w:szCs w:val="24"/>
          <w:lang w:eastAsia="ja-JP"/>
        </w:rPr>
        <w:t xml:space="preserve">. The hot soak losses result </w:t>
      </w:r>
      <w:r w:rsidR="007C07AC" w:rsidRPr="00E717B2">
        <w:rPr>
          <w:szCs w:val="24"/>
          <w:lang w:eastAsia="ja-JP"/>
        </w:rPr>
        <w:t xml:space="preserve">shall be </w:t>
      </w:r>
      <w:r w:rsidRPr="00E717B2">
        <w:rPr>
          <w:szCs w:val="24"/>
          <w:lang w:eastAsia="ja-JP"/>
        </w:rPr>
        <w:t xml:space="preserve">calculated according to paragraph </w:t>
      </w:r>
      <w:del w:id="900" w:author="Finalized" w:date="2017-06-01T17:19:00Z">
        <w:r w:rsidRPr="00E717B2" w:rsidDel="00A046F5">
          <w:rPr>
            <w:szCs w:val="24"/>
            <w:lang w:eastAsia="ja-JP"/>
          </w:rPr>
          <w:delText>6</w:delText>
        </w:r>
      </w:del>
      <w:ins w:id="901" w:author="Finalized" w:date="2017-06-01T17:19:00Z">
        <w:r w:rsidR="00A046F5">
          <w:rPr>
            <w:rFonts w:hint="eastAsia"/>
            <w:szCs w:val="24"/>
            <w:lang w:eastAsia="ja-JP"/>
          </w:rPr>
          <w:t>7.1</w:t>
        </w:r>
      </w:ins>
      <w:r w:rsidR="007C07AC" w:rsidRPr="00E717B2">
        <w:rPr>
          <w:szCs w:val="24"/>
          <w:lang w:eastAsia="ja-JP"/>
        </w:rPr>
        <w:t>.</w:t>
      </w:r>
      <w:r w:rsidRPr="00E717B2">
        <w:rPr>
          <w:szCs w:val="24"/>
          <w:lang w:eastAsia="ja-JP"/>
        </w:rPr>
        <w:t xml:space="preserve"> </w:t>
      </w:r>
      <w:proofErr w:type="gramStart"/>
      <w:r w:rsidRPr="00E717B2">
        <w:rPr>
          <w:szCs w:val="24"/>
          <w:lang w:eastAsia="ja-JP"/>
        </w:rPr>
        <w:t>of</w:t>
      </w:r>
      <w:proofErr w:type="gramEnd"/>
      <w:r w:rsidRPr="00E717B2">
        <w:rPr>
          <w:szCs w:val="24"/>
          <w:lang w:eastAsia="ja-JP"/>
        </w:rPr>
        <w:t xml:space="preserve"> </w:t>
      </w:r>
      <w:ins w:id="902" w:author="Finalized" w:date="2017-06-01T17:19:00Z">
        <w:r w:rsidR="00A046F5">
          <w:rPr>
            <w:rFonts w:hint="eastAsia"/>
            <w:szCs w:val="24"/>
            <w:lang w:eastAsia="ja-JP"/>
          </w:rPr>
          <w:t>this annex</w:t>
        </w:r>
      </w:ins>
      <w:del w:id="903" w:author="Finalized" w:date="2017-06-01T17:19:00Z">
        <w:r w:rsidRPr="00E717B2" w:rsidDel="00A046F5">
          <w:rPr>
            <w:szCs w:val="24"/>
            <w:lang w:eastAsia="ja-JP"/>
          </w:rPr>
          <w:delText xml:space="preserve">Annex 7 </w:delText>
        </w:r>
        <w:r w:rsidR="005D47C5" w:rsidDel="00A046F5">
          <w:rPr>
            <w:szCs w:val="24"/>
            <w:lang w:eastAsia="ja-JP"/>
          </w:rPr>
          <w:delText>to</w:delText>
        </w:r>
        <w:r w:rsidRPr="00E717B2" w:rsidDel="00A046F5">
          <w:rPr>
            <w:szCs w:val="24"/>
            <w:lang w:eastAsia="ja-JP"/>
          </w:rPr>
          <w:delText xml:space="preserve"> Regulation </w:delText>
        </w:r>
        <w:r w:rsidR="00E56050" w:rsidDel="00A046F5">
          <w:rPr>
            <w:szCs w:val="24"/>
            <w:lang w:eastAsia="ja-JP"/>
          </w:rPr>
          <w:delText>No. 83-</w:delText>
        </w:r>
        <w:r w:rsidR="0032285A" w:rsidDel="00A046F5">
          <w:rPr>
            <w:rFonts w:hint="eastAsia"/>
            <w:szCs w:val="24"/>
            <w:lang w:eastAsia="ja-JP"/>
          </w:rPr>
          <w:delText>0</w:delText>
        </w:r>
        <w:r w:rsidR="00E56050" w:rsidDel="00A046F5">
          <w:rPr>
            <w:szCs w:val="24"/>
            <w:lang w:eastAsia="ja-JP"/>
          </w:rPr>
          <w:delText>7</w:delText>
        </w:r>
      </w:del>
      <w:r w:rsidR="00AE5C3C">
        <w:rPr>
          <w:szCs w:val="24"/>
          <w:lang w:eastAsia="ja-JP"/>
        </w:rPr>
        <w:t xml:space="preserve"> </w:t>
      </w:r>
      <w:r w:rsidRPr="00E717B2">
        <w:rPr>
          <w:szCs w:val="24"/>
          <w:lang w:eastAsia="ja-JP"/>
        </w:rPr>
        <w:t>and recorded as M</w:t>
      </w:r>
      <w:r w:rsidRPr="00E717B2">
        <w:rPr>
          <w:szCs w:val="24"/>
          <w:vertAlign w:val="subscript"/>
          <w:lang w:eastAsia="ja-JP"/>
        </w:rPr>
        <w:t>HS</w:t>
      </w:r>
      <w:r w:rsidRPr="00E717B2">
        <w:rPr>
          <w:szCs w:val="24"/>
          <w:lang w:eastAsia="ja-JP"/>
        </w:rPr>
        <w:t>.</w:t>
      </w:r>
    </w:p>
    <w:p w14:paraId="511027BB" w14:textId="77777777" w:rsidR="0024777E" w:rsidRDefault="0024777E" w:rsidP="00390CC2">
      <w:pPr>
        <w:pStyle w:val="SingleTxtG"/>
        <w:ind w:left="2268"/>
        <w:rPr>
          <w:ins w:id="904" w:author="Finalized" w:date="2017-06-04T19:02:00Z"/>
          <w:szCs w:val="24"/>
          <w:lang w:eastAsia="ja-JP"/>
        </w:rPr>
      </w:pPr>
    </w:p>
    <w:p w14:paraId="39AEB517" w14:textId="36DBBF9C" w:rsidR="00273CAA" w:rsidRPr="00E717B2" w:rsidRDefault="00AE5C3C" w:rsidP="0024777E">
      <w:pPr>
        <w:pStyle w:val="SingleTxtG"/>
        <w:ind w:left="2268" w:hanging="1134"/>
        <w:rPr>
          <w:szCs w:val="24"/>
          <w:lang w:eastAsia="ja-JP"/>
        </w:rPr>
      </w:pPr>
      <w:del w:id="905" w:author="Finalized" w:date="2017-03-28T20:33:00Z">
        <w:r w:rsidDel="00B477E3">
          <w:rPr>
            <w:szCs w:val="24"/>
            <w:lang w:eastAsia="ja-JP"/>
          </w:rPr>
          <w:delText>5.3.8</w:delText>
        </w:r>
      </w:del>
      <w:ins w:id="906" w:author="Finalized" w:date="2017-03-28T20:33:00Z">
        <w:r w:rsidR="00B477E3">
          <w:rPr>
            <w:rFonts w:hint="eastAsia"/>
            <w:szCs w:val="24"/>
            <w:lang w:eastAsia="ja-JP"/>
          </w:rPr>
          <w:t>6.</w:t>
        </w:r>
      </w:ins>
      <w:ins w:id="907" w:author="Finalized" w:date="2017-04-17T14:58:00Z">
        <w:r w:rsidR="009D57FC">
          <w:rPr>
            <w:rFonts w:hint="eastAsia"/>
            <w:szCs w:val="24"/>
            <w:lang w:eastAsia="ja-JP"/>
          </w:rPr>
          <w:t>5</w:t>
        </w:r>
      </w:ins>
      <w:ins w:id="908" w:author="Finalized" w:date="2017-03-28T20:33:00Z">
        <w:r w:rsidR="00B477E3">
          <w:rPr>
            <w:rFonts w:hint="eastAsia"/>
            <w:szCs w:val="24"/>
            <w:lang w:eastAsia="ja-JP"/>
          </w:rPr>
          <w:t>.8</w:t>
        </w:r>
      </w:ins>
      <w:r>
        <w:rPr>
          <w:szCs w:val="24"/>
          <w:lang w:eastAsia="ja-JP"/>
        </w:rPr>
        <w:t>.</w:t>
      </w:r>
      <w:r w:rsidR="00273CAA" w:rsidRPr="00E717B2">
        <w:rPr>
          <w:rFonts w:hint="eastAsia"/>
          <w:szCs w:val="24"/>
          <w:lang w:eastAsia="ja-JP"/>
        </w:rPr>
        <w:tab/>
      </w:r>
      <w:del w:id="909" w:author="Finalized" w:date="2017-03-28T20:34:00Z">
        <w:r w:rsidR="00FB7050" w:rsidRPr="00E717B2" w:rsidDel="00B477E3">
          <w:rPr>
            <w:rFonts w:hint="eastAsia"/>
            <w:szCs w:val="24"/>
            <w:lang w:eastAsia="ja-JP"/>
          </w:rPr>
          <w:delText>Third s</w:delText>
        </w:r>
      </w:del>
      <w:ins w:id="910" w:author="Finalized" w:date="2017-03-28T20:34:00Z">
        <w:r w:rsidR="00B477E3">
          <w:rPr>
            <w:rFonts w:hint="eastAsia"/>
            <w:szCs w:val="24"/>
            <w:lang w:eastAsia="ja-JP"/>
          </w:rPr>
          <w:t>S</w:t>
        </w:r>
      </w:ins>
      <w:r w:rsidR="00273CAA" w:rsidRPr="00E717B2">
        <w:rPr>
          <w:szCs w:val="24"/>
          <w:lang w:eastAsia="ja-JP"/>
        </w:rPr>
        <w:t>oak</w:t>
      </w:r>
    </w:p>
    <w:p w14:paraId="7E65F37E" w14:textId="5439E623" w:rsidR="00273CAA" w:rsidRPr="00E717B2" w:rsidRDefault="004D7261" w:rsidP="0093071F">
      <w:pPr>
        <w:pStyle w:val="SingleTxtG"/>
        <w:ind w:left="2268" w:hanging="1134"/>
        <w:rPr>
          <w:szCs w:val="24"/>
          <w:lang w:eastAsia="ja-JP"/>
        </w:rPr>
      </w:pPr>
      <w:r>
        <w:rPr>
          <w:szCs w:val="24"/>
          <w:lang w:eastAsia="ja-JP"/>
        </w:rPr>
        <w:tab/>
      </w:r>
      <w:r w:rsidR="00273CAA" w:rsidRPr="00E717B2">
        <w:rPr>
          <w:szCs w:val="24"/>
          <w:lang w:eastAsia="ja-JP"/>
        </w:rPr>
        <w:t xml:space="preserve">After </w:t>
      </w:r>
      <w:r w:rsidR="007C07AC" w:rsidRPr="00E717B2">
        <w:rPr>
          <w:szCs w:val="24"/>
          <w:lang w:eastAsia="ja-JP"/>
        </w:rPr>
        <w:t xml:space="preserve">the </w:t>
      </w:r>
      <w:r w:rsidR="00273CAA" w:rsidRPr="00E717B2">
        <w:rPr>
          <w:szCs w:val="24"/>
          <w:lang w:eastAsia="ja-JP"/>
        </w:rPr>
        <w:t>hot soak evaporative emissions test,</w:t>
      </w:r>
      <w:r w:rsidR="009F4D3F" w:rsidRPr="009F4D3F">
        <w:t xml:space="preserve"> </w:t>
      </w:r>
      <w:r w:rsidR="009F4D3F">
        <w:rPr>
          <w:rFonts w:hint="eastAsia"/>
          <w:lang w:eastAsia="ja-JP"/>
        </w:rPr>
        <w:t>t</w:t>
      </w:r>
      <w:r w:rsidR="009F4D3F" w:rsidRPr="009F4D3F">
        <w:rPr>
          <w:szCs w:val="24"/>
          <w:lang w:eastAsia="ja-JP"/>
        </w:rPr>
        <w:t>he test vehicle shall be soaked for not less than 6 hours and not more than</w:t>
      </w:r>
      <w:r w:rsidR="009F4D3F">
        <w:rPr>
          <w:rFonts w:hint="eastAsia"/>
          <w:szCs w:val="24"/>
          <w:lang w:eastAsia="ja-JP"/>
        </w:rPr>
        <w:t xml:space="preserve"> </w:t>
      </w:r>
      <w:r w:rsidR="009F4D3F" w:rsidRPr="009F4D3F">
        <w:rPr>
          <w:szCs w:val="24"/>
          <w:lang w:eastAsia="ja-JP"/>
        </w:rPr>
        <w:t>36 hours between the end of the hot soak test and the start of the diurnal</w:t>
      </w:r>
      <w:r w:rsidR="009F4D3F">
        <w:rPr>
          <w:rFonts w:hint="eastAsia"/>
          <w:szCs w:val="24"/>
          <w:lang w:eastAsia="ja-JP"/>
        </w:rPr>
        <w:t xml:space="preserve"> </w:t>
      </w:r>
      <w:r w:rsidR="009F4D3F" w:rsidRPr="009F4D3F">
        <w:rPr>
          <w:szCs w:val="24"/>
          <w:lang w:eastAsia="ja-JP"/>
        </w:rPr>
        <w:t xml:space="preserve">emission test. For at least </w:t>
      </w:r>
      <w:ins w:id="911" w:author="Finalized" w:date="2017-05-17T11:35:00Z">
        <w:r w:rsidR="008C4297">
          <w:rPr>
            <w:rFonts w:hint="eastAsia"/>
            <w:szCs w:val="24"/>
            <w:lang w:eastAsia="ja-JP"/>
          </w:rPr>
          <w:t xml:space="preserve">last </w:t>
        </w:r>
      </w:ins>
      <w:r w:rsidR="009F4D3F" w:rsidRPr="009F4D3F">
        <w:rPr>
          <w:szCs w:val="24"/>
          <w:lang w:eastAsia="ja-JP"/>
        </w:rPr>
        <w:t>6 hours of this period the vehicle shall be soaked at</w:t>
      </w:r>
      <w:r w:rsidR="009F4D3F">
        <w:rPr>
          <w:rFonts w:hint="eastAsia"/>
          <w:szCs w:val="24"/>
          <w:lang w:eastAsia="ja-JP"/>
        </w:rPr>
        <w:t xml:space="preserve"> </w:t>
      </w:r>
      <w:r w:rsidR="00532306">
        <w:rPr>
          <w:rFonts w:hint="eastAsia"/>
          <w:color w:val="000000"/>
          <w:kern w:val="24"/>
        </w:rPr>
        <w:t>2</w:t>
      </w:r>
      <w:r w:rsidR="00532306">
        <w:rPr>
          <w:rFonts w:hint="eastAsia"/>
          <w:color w:val="000000"/>
          <w:kern w:val="24"/>
          <w:lang w:eastAsia="ja-JP"/>
        </w:rPr>
        <w:t>0</w:t>
      </w:r>
      <w:r w:rsidR="00504C70">
        <w:rPr>
          <w:color w:val="000000"/>
          <w:kern w:val="24"/>
          <w:lang w:eastAsia="ja-JP"/>
        </w:rPr>
        <w:t xml:space="preserve"> </w:t>
      </w:r>
      <w:r w:rsidR="009F4D3F" w:rsidRPr="00194DF1">
        <w:rPr>
          <w:color w:val="000000"/>
          <w:kern w:val="24"/>
        </w:rPr>
        <w:t>°C</w:t>
      </w:r>
      <w:r w:rsidR="003A27E2">
        <w:rPr>
          <w:color w:val="000000"/>
          <w:kern w:val="24"/>
        </w:rPr>
        <w:t xml:space="preserve"> </w:t>
      </w:r>
      <w:r w:rsidR="009F4D3F" w:rsidRPr="00194DF1">
        <w:rPr>
          <w:color w:val="000000"/>
          <w:kern w:val="24"/>
        </w:rPr>
        <w:t>±</w:t>
      </w:r>
      <w:r w:rsidR="00532306">
        <w:rPr>
          <w:rFonts w:hint="eastAsia"/>
          <w:color w:val="000000"/>
          <w:kern w:val="24"/>
          <w:lang w:eastAsia="ja-JP"/>
        </w:rPr>
        <w:t>2</w:t>
      </w:r>
      <w:r w:rsidR="00504C70">
        <w:rPr>
          <w:color w:val="000000"/>
          <w:kern w:val="24"/>
          <w:lang w:eastAsia="ja-JP"/>
        </w:rPr>
        <w:t xml:space="preserve"> </w:t>
      </w:r>
      <w:r w:rsidR="009F4D3F" w:rsidRPr="00194DF1">
        <w:rPr>
          <w:color w:val="000000"/>
          <w:kern w:val="24"/>
        </w:rPr>
        <w:t>°C</w:t>
      </w:r>
      <w:r w:rsidR="00273CAA" w:rsidRPr="00E717B2">
        <w:rPr>
          <w:szCs w:val="24"/>
          <w:lang w:eastAsia="ja-JP"/>
        </w:rPr>
        <w:t>.</w:t>
      </w:r>
    </w:p>
    <w:p w14:paraId="283B1532" w14:textId="68D15466" w:rsidR="00273CAA" w:rsidRDefault="00273CAA" w:rsidP="00273CAA">
      <w:pPr>
        <w:pStyle w:val="SingleTxtG"/>
        <w:ind w:left="2268" w:hanging="1134"/>
        <w:rPr>
          <w:szCs w:val="24"/>
          <w:lang w:eastAsia="ja-JP"/>
        </w:rPr>
      </w:pPr>
      <w:del w:id="912" w:author="Finalized" w:date="2017-03-28T20:34:00Z">
        <w:r w:rsidRPr="00273CAA" w:rsidDel="00B477E3">
          <w:rPr>
            <w:szCs w:val="24"/>
            <w:lang w:eastAsia="ja-JP"/>
          </w:rPr>
          <w:delText>5.3.9</w:delText>
        </w:r>
      </w:del>
      <w:ins w:id="913" w:author="Finalized" w:date="2017-03-28T20:34:00Z">
        <w:r w:rsidR="00B477E3">
          <w:rPr>
            <w:rFonts w:hint="eastAsia"/>
            <w:szCs w:val="24"/>
            <w:lang w:eastAsia="ja-JP"/>
          </w:rPr>
          <w:t>6.</w:t>
        </w:r>
      </w:ins>
      <w:ins w:id="914" w:author="Finalized" w:date="2017-04-17T14:58:00Z">
        <w:r w:rsidR="009D57FC">
          <w:rPr>
            <w:rFonts w:hint="eastAsia"/>
            <w:szCs w:val="24"/>
            <w:lang w:eastAsia="ja-JP"/>
          </w:rPr>
          <w:t>5</w:t>
        </w:r>
      </w:ins>
      <w:ins w:id="915" w:author="Finalized" w:date="2017-03-28T20:34:00Z">
        <w:r w:rsidR="00B477E3">
          <w:rPr>
            <w:rFonts w:hint="eastAsia"/>
            <w:szCs w:val="24"/>
            <w:lang w:eastAsia="ja-JP"/>
          </w:rPr>
          <w:t>.9</w:t>
        </w:r>
      </w:ins>
      <w:r w:rsidRPr="00273CAA">
        <w:rPr>
          <w:szCs w:val="24"/>
          <w:lang w:eastAsia="ja-JP"/>
        </w:rPr>
        <w:t>.</w:t>
      </w:r>
      <w:r w:rsidRPr="00273CAA">
        <w:rPr>
          <w:szCs w:val="24"/>
          <w:lang w:eastAsia="ja-JP"/>
        </w:rPr>
        <w:tab/>
        <w:t>Diurnal test</w:t>
      </w:r>
      <w:r w:rsidR="00E06192">
        <w:rPr>
          <w:szCs w:val="24"/>
          <w:lang w:eastAsia="ja-JP"/>
        </w:rPr>
        <w:t>ing</w:t>
      </w:r>
    </w:p>
    <w:p w14:paraId="7DA8F2B5" w14:textId="3BEBCA3C" w:rsidR="006F464A" w:rsidRPr="00337A07" w:rsidRDefault="006F464A" w:rsidP="0093071F">
      <w:pPr>
        <w:pStyle w:val="SingleTxtG"/>
        <w:spacing w:before="120"/>
        <w:ind w:left="2268" w:hanging="1134"/>
        <w:rPr>
          <w:lang w:eastAsia="ja-JP"/>
        </w:rPr>
      </w:pPr>
      <w:del w:id="916" w:author="Finalized" w:date="2017-03-28T20:34:00Z">
        <w:r w:rsidDel="00B477E3">
          <w:delText>5.3.9.</w:delText>
        </w:r>
        <w:r w:rsidRPr="00337A07" w:rsidDel="00B477E3">
          <w:delText>1</w:delText>
        </w:r>
      </w:del>
      <w:ins w:id="917" w:author="Finalized" w:date="2017-03-28T20:34:00Z">
        <w:r w:rsidR="00B477E3">
          <w:rPr>
            <w:rFonts w:hint="eastAsia"/>
            <w:lang w:eastAsia="ja-JP"/>
          </w:rPr>
          <w:t>6.</w:t>
        </w:r>
      </w:ins>
      <w:ins w:id="918" w:author="Finalized" w:date="2017-04-17T14:58:00Z">
        <w:r w:rsidR="009D57FC">
          <w:rPr>
            <w:rFonts w:hint="eastAsia"/>
            <w:lang w:eastAsia="ja-JP"/>
          </w:rPr>
          <w:t>5</w:t>
        </w:r>
      </w:ins>
      <w:ins w:id="919" w:author="Finalized" w:date="2017-03-28T20:34:00Z">
        <w:r w:rsidR="00B477E3">
          <w:rPr>
            <w:rFonts w:hint="eastAsia"/>
            <w:lang w:eastAsia="ja-JP"/>
          </w:rPr>
          <w:t>.9.1</w:t>
        </w:r>
      </w:ins>
      <w:r w:rsidRPr="00337A07">
        <w:t>.</w:t>
      </w:r>
      <w:r w:rsidRPr="00337A07">
        <w:tab/>
        <w:t>The te</w:t>
      </w:r>
      <w:r w:rsidR="00C76233">
        <w:t xml:space="preserve">st vehicle shall be exposed to </w:t>
      </w:r>
      <w:r w:rsidR="00C76233">
        <w:rPr>
          <w:rFonts w:hint="eastAsia"/>
          <w:lang w:eastAsia="ja-JP"/>
        </w:rPr>
        <w:t>two</w:t>
      </w:r>
      <w:r w:rsidRPr="00337A07">
        <w:t xml:space="preserve"> cycle</w:t>
      </w:r>
      <w:r w:rsidR="002D19C7">
        <w:t>s</w:t>
      </w:r>
      <w:r w:rsidRPr="00337A07">
        <w:t xml:space="preserve"> of ambient temperature according to the profile specified </w:t>
      </w:r>
      <w:r w:rsidR="00AF0741">
        <w:t xml:space="preserve">for the diurnal emission test </w:t>
      </w:r>
      <w:r w:rsidRPr="00337A07">
        <w:t xml:space="preserve">in </w:t>
      </w:r>
      <w:del w:id="920" w:author="Finalized" w:date="2017-06-02T05:28:00Z">
        <w:r w:rsidRPr="00337A07" w:rsidDel="00A42D1D">
          <w:delText xml:space="preserve">Appendix </w:delText>
        </w:r>
      </w:del>
      <w:ins w:id="921" w:author="Finalized" w:date="2017-06-02T05:28:00Z">
        <w:r w:rsidR="00A42D1D">
          <w:rPr>
            <w:rFonts w:hint="eastAsia"/>
            <w:lang w:eastAsia="ja-JP"/>
          </w:rPr>
          <w:t>a</w:t>
        </w:r>
        <w:r w:rsidR="00A42D1D" w:rsidRPr="00337A07">
          <w:t xml:space="preserve">ppendix </w:t>
        </w:r>
      </w:ins>
      <w:r w:rsidRPr="00337A07">
        <w:t>2</w:t>
      </w:r>
      <w:r w:rsidR="0095410E" w:rsidRPr="0095410E">
        <w:rPr>
          <w:szCs w:val="24"/>
          <w:lang w:eastAsia="ja-JP"/>
        </w:rPr>
        <w:t xml:space="preserve"> </w:t>
      </w:r>
      <w:r w:rsidR="00754F2C">
        <w:rPr>
          <w:szCs w:val="24"/>
          <w:lang w:eastAsia="ja-JP"/>
        </w:rPr>
        <w:t>to</w:t>
      </w:r>
      <w:r w:rsidR="00754F2C" w:rsidRPr="00E717B2">
        <w:rPr>
          <w:szCs w:val="24"/>
          <w:lang w:eastAsia="ja-JP"/>
        </w:rPr>
        <w:t xml:space="preserve"> </w:t>
      </w:r>
      <w:del w:id="922" w:author="Finalized" w:date="2017-06-02T04:50:00Z">
        <w:r w:rsidR="0095410E" w:rsidRPr="00E717B2" w:rsidDel="00FC3863">
          <w:rPr>
            <w:szCs w:val="24"/>
            <w:lang w:eastAsia="ja-JP"/>
          </w:rPr>
          <w:delText xml:space="preserve">Annex </w:delText>
        </w:r>
      </w:del>
      <w:ins w:id="923" w:author="Finalized" w:date="2017-06-02T04:50:00Z">
        <w:r w:rsidR="00FC3863">
          <w:rPr>
            <w:rFonts w:hint="eastAsia"/>
            <w:szCs w:val="24"/>
            <w:lang w:eastAsia="ja-JP"/>
          </w:rPr>
          <w:t>a</w:t>
        </w:r>
        <w:r w:rsidR="00FC3863" w:rsidRPr="00E717B2">
          <w:rPr>
            <w:szCs w:val="24"/>
            <w:lang w:eastAsia="ja-JP"/>
          </w:rPr>
          <w:t xml:space="preserve">nnex </w:t>
        </w:r>
      </w:ins>
      <w:r w:rsidR="0095410E" w:rsidRPr="00E717B2">
        <w:rPr>
          <w:szCs w:val="24"/>
          <w:lang w:eastAsia="ja-JP"/>
        </w:rPr>
        <w:t xml:space="preserve">7 </w:t>
      </w:r>
      <w:r w:rsidR="00AE5C3C">
        <w:rPr>
          <w:szCs w:val="24"/>
          <w:lang w:eastAsia="ja-JP"/>
        </w:rPr>
        <w:t>to</w:t>
      </w:r>
      <w:r w:rsidR="0095410E" w:rsidRPr="00E717B2">
        <w:rPr>
          <w:szCs w:val="24"/>
          <w:lang w:eastAsia="ja-JP"/>
        </w:rPr>
        <w:t xml:space="preserve"> Regulation No. 83</w:t>
      </w:r>
      <w:r w:rsidR="00C269E3">
        <w:rPr>
          <w:rFonts w:hint="eastAsia"/>
          <w:szCs w:val="24"/>
          <w:lang w:eastAsia="ja-JP"/>
        </w:rPr>
        <w:t>-07</w:t>
      </w:r>
      <w:r w:rsidRPr="00337A07">
        <w:t xml:space="preserve"> with a maximum deviation of </w:t>
      </w:r>
      <w:r w:rsidRPr="00337A07">
        <w:sym w:font="Symbol" w:char="F0B1"/>
      </w:r>
      <w:r w:rsidRPr="00337A07">
        <w:t>2 </w:t>
      </w:r>
      <w:r w:rsidR="003B2782" w:rsidRPr="00EF1BD0">
        <w:rPr>
          <w:szCs w:val="24"/>
          <w:lang w:eastAsia="ja-JP"/>
        </w:rPr>
        <w:t>°C</w:t>
      </w:r>
      <w:r w:rsidRPr="00337A07">
        <w:t xml:space="preserve"> at any time. The average temperature deviation from the profile, calculated using the absolute value of each measured deviation, shall not exceed </w:t>
      </w:r>
      <w:r w:rsidRPr="00337A07">
        <w:sym w:font="Symbol" w:char="F0B1"/>
      </w:r>
      <w:r w:rsidRPr="00337A07">
        <w:t>1 </w:t>
      </w:r>
      <w:r w:rsidR="003B2782" w:rsidRPr="00EF1BD0">
        <w:rPr>
          <w:szCs w:val="24"/>
          <w:lang w:eastAsia="ja-JP"/>
        </w:rPr>
        <w:t>°C</w:t>
      </w:r>
      <w:r w:rsidRPr="00337A07">
        <w:t xml:space="preserve">. Ambient temperature shall be </w:t>
      </w:r>
      <w:r w:rsidRPr="00F16B2F">
        <w:t xml:space="preserve">measured </w:t>
      </w:r>
      <w:ins w:id="924" w:author="Finalized" w:date="2017-03-10T12:01:00Z">
        <w:r w:rsidR="0045022E" w:rsidRPr="00F16B2F">
          <w:rPr>
            <w:rFonts w:hint="eastAsia"/>
            <w:lang w:eastAsia="ja-JP"/>
          </w:rPr>
          <w:t>and recorded</w:t>
        </w:r>
        <w:r w:rsidR="0045022E">
          <w:rPr>
            <w:rFonts w:hint="eastAsia"/>
            <w:lang w:eastAsia="ja-JP"/>
          </w:rPr>
          <w:t xml:space="preserve"> </w:t>
        </w:r>
      </w:ins>
      <w:r w:rsidRPr="00337A07">
        <w:t xml:space="preserve">at least every minute. Temperature cycling begins when time </w:t>
      </w:r>
      <w:proofErr w:type="spellStart"/>
      <w:r w:rsidRPr="00337A07">
        <w:t>T</w:t>
      </w:r>
      <w:r w:rsidRPr="00337A07">
        <w:rPr>
          <w:vertAlign w:val="subscript"/>
        </w:rPr>
        <w:t>start</w:t>
      </w:r>
      <w:proofErr w:type="spellEnd"/>
      <w:r w:rsidRPr="00337A07">
        <w:t> = 0, as specified in paragraph </w:t>
      </w:r>
      <w:del w:id="925" w:author="Finalized" w:date="2017-03-28T20:34:00Z">
        <w:r w:rsidDel="00B477E3">
          <w:delText>5.3.9.</w:delText>
        </w:r>
        <w:r w:rsidRPr="00337A07" w:rsidDel="00B477E3">
          <w:delText>6</w:delText>
        </w:r>
      </w:del>
      <w:ins w:id="926" w:author="Finalized" w:date="2017-03-28T20:34:00Z">
        <w:r w:rsidR="00B477E3">
          <w:rPr>
            <w:rFonts w:hint="eastAsia"/>
            <w:lang w:eastAsia="ja-JP"/>
          </w:rPr>
          <w:t>6.</w:t>
        </w:r>
      </w:ins>
      <w:ins w:id="927" w:author="Finalized" w:date="2017-04-17T14:58:00Z">
        <w:r w:rsidR="009D57FC">
          <w:rPr>
            <w:rFonts w:hint="eastAsia"/>
            <w:lang w:eastAsia="ja-JP"/>
          </w:rPr>
          <w:t>5</w:t>
        </w:r>
      </w:ins>
      <w:ins w:id="928" w:author="Finalized" w:date="2017-03-28T20:34:00Z">
        <w:r w:rsidR="00B477E3">
          <w:rPr>
            <w:rFonts w:hint="eastAsia"/>
            <w:lang w:eastAsia="ja-JP"/>
          </w:rPr>
          <w:t>.9.6</w:t>
        </w:r>
      </w:ins>
      <w:r w:rsidRPr="00337A07">
        <w:t xml:space="preserve">. </w:t>
      </w:r>
      <w:proofErr w:type="gramStart"/>
      <w:r w:rsidRPr="00337A07">
        <w:t>of</w:t>
      </w:r>
      <w:proofErr w:type="gramEnd"/>
      <w:r w:rsidRPr="00337A07">
        <w:t xml:space="preserve"> this annex.</w:t>
      </w:r>
    </w:p>
    <w:p w14:paraId="5573F7E6" w14:textId="7AB35BDA" w:rsidR="006F464A" w:rsidRPr="00337A07" w:rsidRDefault="006F464A" w:rsidP="0093071F">
      <w:pPr>
        <w:pStyle w:val="SingleTxtG"/>
        <w:spacing w:before="120"/>
        <w:ind w:left="2268" w:hanging="1134"/>
      </w:pPr>
      <w:del w:id="929" w:author="Finalized" w:date="2017-03-28T20:34:00Z">
        <w:r w:rsidDel="00B477E3">
          <w:delText>5.3.9.</w:delText>
        </w:r>
        <w:r w:rsidRPr="00337A07" w:rsidDel="00B477E3">
          <w:delText>2</w:delText>
        </w:r>
      </w:del>
      <w:ins w:id="930" w:author="Finalized" w:date="2017-03-28T20:34:00Z">
        <w:r w:rsidR="00B477E3">
          <w:rPr>
            <w:rFonts w:hint="eastAsia"/>
            <w:lang w:eastAsia="ja-JP"/>
          </w:rPr>
          <w:t>6.</w:t>
        </w:r>
      </w:ins>
      <w:ins w:id="931" w:author="Finalized" w:date="2017-04-17T14:58:00Z">
        <w:r w:rsidR="009D57FC">
          <w:rPr>
            <w:rFonts w:hint="eastAsia"/>
            <w:lang w:eastAsia="ja-JP"/>
          </w:rPr>
          <w:t>5</w:t>
        </w:r>
      </w:ins>
      <w:ins w:id="932" w:author="Finalized" w:date="2017-03-28T20:34:00Z">
        <w:r w:rsidR="00B477E3">
          <w:rPr>
            <w:rFonts w:hint="eastAsia"/>
            <w:lang w:eastAsia="ja-JP"/>
          </w:rPr>
          <w:t>.9.2</w:t>
        </w:r>
      </w:ins>
      <w:r w:rsidRPr="00337A07">
        <w:t>.</w:t>
      </w:r>
      <w:r w:rsidRPr="00337A07">
        <w:tab/>
        <w:t xml:space="preserve">The </w:t>
      </w:r>
      <w:r w:rsidR="00257664">
        <w:t>enclosure</w:t>
      </w:r>
      <w:r w:rsidRPr="00337A07">
        <w:t xml:space="preserve"> shall be purged for several minutes immediately before the test until a stable background is </w:t>
      </w:r>
      <w:r w:rsidR="00257664">
        <w:t>obtained</w:t>
      </w:r>
      <w:r w:rsidRPr="00337A07">
        <w:t>. The chamber mixing fan(s) shall also be switched on at this time.</w:t>
      </w:r>
    </w:p>
    <w:p w14:paraId="5CFA0CFE" w14:textId="66E5FA82" w:rsidR="006F464A" w:rsidRPr="00337A07" w:rsidRDefault="006F464A" w:rsidP="0093071F">
      <w:pPr>
        <w:pStyle w:val="SingleTxtG"/>
        <w:spacing w:before="120"/>
        <w:ind w:left="2268" w:hanging="1134"/>
      </w:pPr>
      <w:del w:id="933" w:author="Finalized" w:date="2017-03-28T20:35:00Z">
        <w:r w:rsidDel="00B477E3">
          <w:delText>5.3.9.</w:delText>
        </w:r>
        <w:r w:rsidRPr="00337A07" w:rsidDel="00B477E3">
          <w:delText>3</w:delText>
        </w:r>
      </w:del>
      <w:ins w:id="934" w:author="Finalized" w:date="2017-03-28T20:35:00Z">
        <w:r w:rsidR="00B477E3">
          <w:rPr>
            <w:rFonts w:hint="eastAsia"/>
            <w:lang w:eastAsia="ja-JP"/>
          </w:rPr>
          <w:t>6.</w:t>
        </w:r>
      </w:ins>
      <w:ins w:id="935" w:author="Finalized" w:date="2017-04-17T14:58:00Z">
        <w:r w:rsidR="009D57FC">
          <w:rPr>
            <w:rFonts w:hint="eastAsia"/>
            <w:lang w:eastAsia="ja-JP"/>
          </w:rPr>
          <w:t>5</w:t>
        </w:r>
      </w:ins>
      <w:ins w:id="936" w:author="Finalized" w:date="2017-03-28T20:35:00Z">
        <w:r w:rsidR="00B477E3">
          <w:rPr>
            <w:rFonts w:hint="eastAsia"/>
            <w:lang w:eastAsia="ja-JP"/>
          </w:rPr>
          <w:t>.9.3</w:t>
        </w:r>
      </w:ins>
      <w:r w:rsidRPr="00337A07">
        <w:t>.</w:t>
      </w:r>
      <w:r w:rsidRPr="00337A07">
        <w:tab/>
        <w:t xml:space="preserve">The test vehicle, with the engine shut off and the test vehicle windows and luggage compartment(s) </w:t>
      </w:r>
      <w:proofErr w:type="gramStart"/>
      <w:r w:rsidRPr="00337A07">
        <w:t>opened</w:t>
      </w:r>
      <w:r w:rsidR="00754F2C">
        <w:t>,</w:t>
      </w:r>
      <w:proofErr w:type="gramEnd"/>
      <w:r w:rsidRPr="00337A07">
        <w:t xml:space="preserve"> shall be moved into the measuring chamber. The mixing fan(s) shall be adjusted in such a way as to maintain a minimum air circulation speed of 8 km/h under the fuel tank of the test vehicle.</w:t>
      </w:r>
    </w:p>
    <w:p w14:paraId="7FD14F53" w14:textId="5FC2C3FD" w:rsidR="006F464A" w:rsidRPr="00337A07" w:rsidRDefault="006F464A" w:rsidP="0093071F">
      <w:pPr>
        <w:pStyle w:val="SingleTxtG"/>
        <w:spacing w:before="120"/>
        <w:ind w:left="2268" w:hanging="1134"/>
      </w:pPr>
      <w:del w:id="937" w:author="Finalized" w:date="2017-03-28T20:35:00Z">
        <w:r w:rsidDel="00B477E3">
          <w:delText>5.3.9.</w:delText>
        </w:r>
        <w:r w:rsidRPr="00337A07" w:rsidDel="00B477E3">
          <w:delText>4</w:delText>
        </w:r>
      </w:del>
      <w:ins w:id="938" w:author="Finalized" w:date="2017-03-28T20:35:00Z">
        <w:r w:rsidR="00B477E3">
          <w:rPr>
            <w:rFonts w:hint="eastAsia"/>
            <w:lang w:eastAsia="ja-JP"/>
          </w:rPr>
          <w:t>6.</w:t>
        </w:r>
      </w:ins>
      <w:ins w:id="939" w:author="Finalized" w:date="2017-04-17T14:58:00Z">
        <w:r w:rsidR="009D57FC">
          <w:rPr>
            <w:rFonts w:hint="eastAsia"/>
            <w:lang w:eastAsia="ja-JP"/>
          </w:rPr>
          <w:t>5</w:t>
        </w:r>
      </w:ins>
      <w:ins w:id="940" w:author="Finalized" w:date="2017-03-28T20:35:00Z">
        <w:r w:rsidR="00B477E3">
          <w:rPr>
            <w:rFonts w:hint="eastAsia"/>
            <w:lang w:eastAsia="ja-JP"/>
          </w:rPr>
          <w:t>.9.4</w:t>
        </w:r>
      </w:ins>
      <w:r w:rsidRPr="00337A07">
        <w:t>.</w:t>
      </w:r>
      <w:r w:rsidRPr="00337A07">
        <w:tab/>
        <w:t>The hydrocarbon analyser shall be zeroed and spanned immediately before the test.</w:t>
      </w:r>
    </w:p>
    <w:p w14:paraId="1BDD284D" w14:textId="7E9390B8" w:rsidR="006F464A" w:rsidRPr="00337A07" w:rsidRDefault="006F464A" w:rsidP="0093071F">
      <w:pPr>
        <w:pStyle w:val="SingleTxtG"/>
        <w:spacing w:before="120"/>
        <w:ind w:left="2268" w:hanging="1134"/>
      </w:pPr>
      <w:del w:id="941" w:author="Finalized" w:date="2017-03-28T20:35:00Z">
        <w:r w:rsidDel="00B477E3">
          <w:delText>5.3.9.</w:delText>
        </w:r>
        <w:r w:rsidRPr="00337A07" w:rsidDel="00B477E3">
          <w:delText>5</w:delText>
        </w:r>
      </w:del>
      <w:ins w:id="942" w:author="Finalized" w:date="2017-03-28T20:35:00Z">
        <w:r w:rsidR="00B477E3">
          <w:rPr>
            <w:rFonts w:hint="eastAsia"/>
            <w:lang w:eastAsia="ja-JP"/>
          </w:rPr>
          <w:t>6.</w:t>
        </w:r>
      </w:ins>
      <w:ins w:id="943" w:author="Finalized" w:date="2017-04-17T14:58:00Z">
        <w:r w:rsidR="009D57FC">
          <w:rPr>
            <w:rFonts w:hint="eastAsia"/>
            <w:lang w:eastAsia="ja-JP"/>
          </w:rPr>
          <w:t>5</w:t>
        </w:r>
      </w:ins>
      <w:ins w:id="944" w:author="Finalized" w:date="2017-03-28T20:35:00Z">
        <w:r w:rsidR="00B477E3">
          <w:rPr>
            <w:rFonts w:hint="eastAsia"/>
            <w:lang w:eastAsia="ja-JP"/>
          </w:rPr>
          <w:t>.9.5</w:t>
        </w:r>
      </w:ins>
      <w:r w:rsidRPr="00337A07">
        <w:t>.</w:t>
      </w:r>
      <w:r w:rsidRPr="00337A07">
        <w:tab/>
        <w:t xml:space="preserve">The enclosure doors shall be closed and </w:t>
      </w:r>
      <w:ins w:id="945" w:author="Finalized" w:date="2017-03-28T20:35:00Z">
        <w:r w:rsidR="00B477E3">
          <w:rPr>
            <w:rFonts w:hint="eastAsia"/>
            <w:lang w:eastAsia="ja-JP"/>
          </w:rPr>
          <w:t xml:space="preserve">sealed </w:t>
        </w:r>
      </w:ins>
      <w:r w:rsidRPr="00337A07">
        <w:t>gas-tight</w:t>
      </w:r>
      <w:del w:id="946" w:author="Finalized" w:date="2017-03-28T20:36:00Z">
        <w:r w:rsidRPr="00337A07" w:rsidDel="00B477E3">
          <w:delText xml:space="preserve"> sealed</w:delText>
        </w:r>
      </w:del>
      <w:r w:rsidRPr="00337A07">
        <w:t>.</w:t>
      </w:r>
    </w:p>
    <w:p w14:paraId="0E5FE346" w14:textId="3EBF1814" w:rsidR="006F464A" w:rsidRPr="00337A07" w:rsidRDefault="006F464A" w:rsidP="0093071F">
      <w:pPr>
        <w:pStyle w:val="SingleTxtG"/>
        <w:spacing w:before="120"/>
        <w:ind w:left="2268" w:hanging="1134"/>
      </w:pPr>
      <w:del w:id="947" w:author="Finalized" w:date="2017-03-28T20:35:00Z">
        <w:r w:rsidDel="00B477E3">
          <w:delText>5.3.9.</w:delText>
        </w:r>
        <w:r w:rsidRPr="00337A07" w:rsidDel="00B477E3">
          <w:delText>6</w:delText>
        </w:r>
      </w:del>
      <w:ins w:id="948" w:author="Finalized" w:date="2017-03-28T20:35:00Z">
        <w:r w:rsidR="00B477E3">
          <w:rPr>
            <w:rFonts w:hint="eastAsia"/>
            <w:lang w:eastAsia="ja-JP"/>
          </w:rPr>
          <w:t>6.</w:t>
        </w:r>
      </w:ins>
      <w:ins w:id="949" w:author="Finalized" w:date="2017-04-17T14:58:00Z">
        <w:r w:rsidR="009D57FC">
          <w:rPr>
            <w:rFonts w:hint="eastAsia"/>
            <w:lang w:eastAsia="ja-JP"/>
          </w:rPr>
          <w:t>5</w:t>
        </w:r>
      </w:ins>
      <w:ins w:id="950" w:author="Finalized" w:date="2017-03-28T20:35:00Z">
        <w:r w:rsidR="00B477E3">
          <w:rPr>
            <w:rFonts w:hint="eastAsia"/>
            <w:lang w:eastAsia="ja-JP"/>
          </w:rPr>
          <w:t>.9.</w:t>
        </w:r>
      </w:ins>
      <w:ins w:id="951" w:author="Finalized" w:date="2017-03-28T20:36:00Z">
        <w:r w:rsidR="00B477E3">
          <w:rPr>
            <w:rFonts w:hint="eastAsia"/>
            <w:lang w:eastAsia="ja-JP"/>
          </w:rPr>
          <w:t>6</w:t>
        </w:r>
      </w:ins>
      <w:r w:rsidRPr="00337A07">
        <w:t>.</w:t>
      </w:r>
      <w:r w:rsidRPr="00337A07">
        <w:tab/>
        <w:t xml:space="preserve">Within 10 minutes of closing and sealing the doors, the hydrocarbon concentration, temperature and barometric pressure </w:t>
      </w:r>
      <w:r w:rsidR="002D19C7">
        <w:t>shall be</w:t>
      </w:r>
      <w:r w:rsidRPr="00337A07">
        <w:t xml:space="preserve"> measured to give initial readings </w:t>
      </w:r>
      <w:r w:rsidR="002D19C7">
        <w:t xml:space="preserve">of </w:t>
      </w:r>
      <w:r w:rsidR="003B2782">
        <w:rPr>
          <w:lang w:val="en-US"/>
        </w:rPr>
        <w:t>hydrocarbon concentration in the enclosure</w:t>
      </w:r>
      <w:r w:rsidR="003B2782">
        <w:rPr>
          <w:rFonts w:hint="eastAsia"/>
          <w:lang w:val="en-US" w:eastAsia="ja-JP"/>
        </w:rPr>
        <w:t xml:space="preserve"> </w:t>
      </w:r>
      <w:proofErr w:type="spellStart"/>
      <w:r w:rsidR="003B2782" w:rsidRPr="00337A07">
        <w:t>C</w:t>
      </w:r>
      <w:r w:rsidR="003B2782" w:rsidRPr="00337A07">
        <w:rPr>
          <w:vertAlign w:val="subscript"/>
        </w:rPr>
        <w:t>HC</w:t>
      </w:r>
      <w:r w:rsidR="003B2782">
        <w:rPr>
          <w:rFonts w:hint="eastAsia"/>
          <w:vertAlign w:val="subscript"/>
          <w:lang w:eastAsia="ja-JP"/>
        </w:rPr>
        <w:t>i</w:t>
      </w:r>
      <w:proofErr w:type="spellEnd"/>
      <w:r w:rsidR="003B2782" w:rsidRPr="00337A07">
        <w:t xml:space="preserve">, </w:t>
      </w:r>
      <w:r w:rsidR="003B2782">
        <w:rPr>
          <w:lang w:val="en-US"/>
        </w:rPr>
        <w:t>barometric pressure</w:t>
      </w:r>
      <w:r w:rsidR="003B2782">
        <w:rPr>
          <w:rFonts w:hint="eastAsia"/>
          <w:lang w:val="en-US" w:eastAsia="ja-JP"/>
        </w:rPr>
        <w:t xml:space="preserve"> </w:t>
      </w:r>
      <w:r w:rsidR="003B2782" w:rsidRPr="00337A07">
        <w:t>P</w:t>
      </w:r>
      <w:r w:rsidR="003B2782" w:rsidRPr="003B2782">
        <w:rPr>
          <w:rFonts w:hint="eastAsia"/>
          <w:vertAlign w:val="subscript"/>
          <w:lang w:eastAsia="ja-JP"/>
        </w:rPr>
        <w:t>i</w:t>
      </w:r>
      <w:r w:rsidR="003B2782" w:rsidRPr="00337A07">
        <w:t xml:space="preserve"> and </w:t>
      </w:r>
      <w:r w:rsidR="003B2782">
        <w:rPr>
          <w:lang w:val="en-US"/>
        </w:rPr>
        <w:t>ambient chamber temperature</w:t>
      </w:r>
      <w:r w:rsidR="003B2782">
        <w:rPr>
          <w:rFonts w:hint="eastAsia"/>
          <w:lang w:val="en-US" w:eastAsia="ja-JP"/>
        </w:rPr>
        <w:t xml:space="preserve"> </w:t>
      </w:r>
      <w:r w:rsidR="003B2782" w:rsidRPr="00337A07">
        <w:t>T</w:t>
      </w:r>
      <w:r w:rsidR="003B2782" w:rsidRPr="003B2782">
        <w:rPr>
          <w:rFonts w:hint="eastAsia"/>
          <w:vertAlign w:val="subscript"/>
          <w:lang w:eastAsia="ja-JP"/>
        </w:rPr>
        <w:t>i</w:t>
      </w:r>
      <w:r w:rsidR="003B2782" w:rsidRPr="00337A07">
        <w:t xml:space="preserve"> </w:t>
      </w:r>
      <w:r w:rsidRPr="00337A07">
        <w:t>for the diurnal test</w:t>
      </w:r>
      <w:r w:rsidR="00E06192">
        <w:t>ing</w:t>
      </w:r>
      <w:r w:rsidRPr="00337A07">
        <w:t xml:space="preserve">. </w:t>
      </w:r>
      <w:proofErr w:type="spellStart"/>
      <w:r w:rsidRPr="00337A07">
        <w:t>T</w:t>
      </w:r>
      <w:r w:rsidRPr="00337A07">
        <w:rPr>
          <w:vertAlign w:val="subscript"/>
        </w:rPr>
        <w:t>start</w:t>
      </w:r>
      <w:proofErr w:type="spellEnd"/>
      <w:r w:rsidR="003A27E2">
        <w:rPr>
          <w:vertAlign w:val="subscript"/>
        </w:rPr>
        <w:t> </w:t>
      </w:r>
      <w:r w:rsidRPr="00337A07">
        <w:t>=</w:t>
      </w:r>
      <w:r w:rsidR="003A27E2">
        <w:t> </w:t>
      </w:r>
      <w:r w:rsidRPr="00337A07">
        <w:t>0</w:t>
      </w:r>
      <w:r w:rsidR="002D19C7">
        <w:t xml:space="preserve"> starts at this time</w:t>
      </w:r>
      <w:r w:rsidRPr="00337A07">
        <w:t>.</w:t>
      </w:r>
    </w:p>
    <w:p w14:paraId="0F9EAAFB" w14:textId="0B6003C2" w:rsidR="006F464A" w:rsidRPr="00337A07" w:rsidRDefault="006F464A" w:rsidP="0093071F">
      <w:pPr>
        <w:pStyle w:val="SingleTxtG"/>
        <w:spacing w:before="120"/>
        <w:ind w:left="2268" w:hanging="1134"/>
      </w:pPr>
      <w:del w:id="952" w:author="Finalized" w:date="2017-03-28T20:36:00Z">
        <w:r w:rsidDel="00B477E3">
          <w:delText>5.3.9.</w:delText>
        </w:r>
        <w:r w:rsidRPr="00337A07" w:rsidDel="00B477E3">
          <w:delText>7</w:delText>
        </w:r>
      </w:del>
      <w:ins w:id="953" w:author="Finalized" w:date="2017-03-28T20:36:00Z">
        <w:r w:rsidR="00B477E3">
          <w:rPr>
            <w:rFonts w:hint="eastAsia"/>
            <w:lang w:eastAsia="ja-JP"/>
          </w:rPr>
          <w:t>6.</w:t>
        </w:r>
      </w:ins>
      <w:ins w:id="954" w:author="Finalized" w:date="2017-04-17T14:58:00Z">
        <w:r w:rsidR="009D57FC">
          <w:rPr>
            <w:rFonts w:hint="eastAsia"/>
            <w:lang w:eastAsia="ja-JP"/>
          </w:rPr>
          <w:t>5</w:t>
        </w:r>
      </w:ins>
      <w:ins w:id="955" w:author="Finalized" w:date="2017-03-28T20:36:00Z">
        <w:r w:rsidR="00B477E3">
          <w:rPr>
            <w:rFonts w:hint="eastAsia"/>
            <w:lang w:eastAsia="ja-JP"/>
          </w:rPr>
          <w:t>.9.7</w:t>
        </w:r>
      </w:ins>
      <w:r w:rsidRPr="00337A07">
        <w:t>.</w:t>
      </w:r>
      <w:r w:rsidRPr="00337A07">
        <w:tab/>
        <w:t xml:space="preserve">The hydrocarbon analyser shall be zeroed and spanned immediately before the end of </w:t>
      </w:r>
      <w:r w:rsidR="00C76233">
        <w:rPr>
          <w:rFonts w:hint="eastAsia"/>
          <w:lang w:eastAsia="ja-JP"/>
        </w:rPr>
        <w:t>each emission sampling period</w:t>
      </w:r>
      <w:r w:rsidRPr="00337A07">
        <w:t>.</w:t>
      </w:r>
    </w:p>
    <w:p w14:paraId="55121BA6" w14:textId="0AC0B624" w:rsidR="00C76233" w:rsidRDefault="006F464A" w:rsidP="0093071F">
      <w:pPr>
        <w:pStyle w:val="SingleTxtG"/>
        <w:spacing w:before="120"/>
        <w:ind w:left="2268" w:hanging="1134"/>
        <w:rPr>
          <w:lang w:eastAsia="ja-JP"/>
        </w:rPr>
      </w:pPr>
      <w:bookmarkStart w:id="956" w:name="DiscussionPoint4_WrongReference"/>
      <w:del w:id="957" w:author="Finalized" w:date="2017-03-28T20:36:00Z">
        <w:r w:rsidDel="00B477E3">
          <w:delText>5.3.9.</w:delText>
        </w:r>
        <w:r w:rsidRPr="00337A07" w:rsidDel="00B477E3">
          <w:delText>8</w:delText>
        </w:r>
      </w:del>
      <w:ins w:id="958" w:author="Finalized" w:date="2017-03-28T20:36:00Z">
        <w:r w:rsidR="00B477E3">
          <w:rPr>
            <w:rFonts w:hint="eastAsia"/>
            <w:lang w:eastAsia="ja-JP"/>
          </w:rPr>
          <w:t>6.</w:t>
        </w:r>
      </w:ins>
      <w:ins w:id="959" w:author="Finalized" w:date="2017-04-17T14:58:00Z">
        <w:r w:rsidR="009D57FC">
          <w:rPr>
            <w:rFonts w:hint="eastAsia"/>
            <w:lang w:eastAsia="ja-JP"/>
          </w:rPr>
          <w:t>5</w:t>
        </w:r>
      </w:ins>
      <w:ins w:id="960" w:author="Finalized" w:date="2017-03-28T20:36:00Z">
        <w:r w:rsidR="00B477E3">
          <w:rPr>
            <w:rFonts w:hint="eastAsia"/>
            <w:lang w:eastAsia="ja-JP"/>
          </w:rPr>
          <w:t>.9.8</w:t>
        </w:r>
      </w:ins>
      <w:r w:rsidRPr="00337A07">
        <w:t>.</w:t>
      </w:r>
      <w:bookmarkEnd w:id="956"/>
      <w:r w:rsidRPr="00337A07">
        <w:tab/>
        <w:t xml:space="preserve">The end of the </w:t>
      </w:r>
      <w:r w:rsidR="00C76233">
        <w:rPr>
          <w:rFonts w:hint="eastAsia"/>
          <w:lang w:eastAsia="ja-JP"/>
        </w:rPr>
        <w:t xml:space="preserve">first and second </w:t>
      </w:r>
      <w:r w:rsidRPr="00337A07">
        <w:t xml:space="preserve">emission sampling period </w:t>
      </w:r>
      <w:r w:rsidR="00C76233">
        <w:rPr>
          <w:rFonts w:hint="eastAsia"/>
          <w:lang w:eastAsia="ja-JP"/>
        </w:rPr>
        <w:t xml:space="preserve">shall </w:t>
      </w:r>
      <w:r w:rsidRPr="00337A07">
        <w:t xml:space="preserve">occur </w:t>
      </w:r>
      <w:r w:rsidR="00C76233" w:rsidRPr="00337A07">
        <w:t>24</w:t>
      </w:r>
      <w:r w:rsidR="007254F1">
        <w:t> </w:t>
      </w:r>
      <w:r w:rsidR="00C76233" w:rsidRPr="00337A07">
        <w:t>hours</w:t>
      </w:r>
      <w:r w:rsidR="003A27E2">
        <w:t> </w:t>
      </w:r>
      <w:r w:rsidR="00C76233" w:rsidRPr="00337A07">
        <w:sym w:font="Symbol" w:char="F0B1"/>
      </w:r>
      <w:r w:rsidR="00C76233" w:rsidRPr="00337A07">
        <w:t>6 minutes</w:t>
      </w:r>
      <w:r w:rsidR="002D19C7">
        <w:t xml:space="preserve"> and</w:t>
      </w:r>
      <w:r w:rsidR="00C76233">
        <w:rPr>
          <w:rFonts w:hint="eastAsia"/>
          <w:lang w:eastAsia="ja-JP"/>
        </w:rPr>
        <w:t xml:space="preserve"> 48</w:t>
      </w:r>
      <w:r w:rsidR="00C76233" w:rsidRPr="00337A07">
        <w:t xml:space="preserve"> hours </w:t>
      </w:r>
      <w:r w:rsidR="00C76233" w:rsidRPr="00337A07">
        <w:sym w:font="Symbol" w:char="F0B1"/>
      </w:r>
      <w:r w:rsidR="00C76233" w:rsidRPr="00337A07">
        <w:t>6 minutes</w:t>
      </w:r>
      <w:r w:rsidR="00C76233">
        <w:rPr>
          <w:rFonts w:hint="eastAsia"/>
          <w:lang w:eastAsia="ja-JP"/>
        </w:rPr>
        <w:t xml:space="preserve">, respectively, </w:t>
      </w:r>
      <w:r w:rsidRPr="00337A07">
        <w:t>after the beginning of the initial sampling, as specified in paragraph </w:t>
      </w:r>
      <w:del w:id="961" w:author="Finalized" w:date="2017-03-28T20:37:00Z">
        <w:r w:rsidDel="00B477E3">
          <w:delText>5.3.9.</w:delText>
        </w:r>
        <w:r w:rsidRPr="00337A07" w:rsidDel="00B477E3">
          <w:delText>6</w:delText>
        </w:r>
      </w:del>
      <w:ins w:id="962" w:author="Finalized" w:date="2017-03-28T20:37:00Z">
        <w:r w:rsidR="00B477E3">
          <w:rPr>
            <w:rFonts w:hint="eastAsia"/>
            <w:lang w:eastAsia="ja-JP"/>
          </w:rPr>
          <w:t>6.</w:t>
        </w:r>
      </w:ins>
      <w:ins w:id="963" w:author="Finalized" w:date="2017-04-17T14:58:00Z">
        <w:r w:rsidR="009D57FC">
          <w:rPr>
            <w:rFonts w:hint="eastAsia"/>
            <w:lang w:eastAsia="ja-JP"/>
          </w:rPr>
          <w:t>5</w:t>
        </w:r>
      </w:ins>
      <w:ins w:id="964" w:author="Finalized" w:date="2017-03-28T20:37:00Z">
        <w:r w:rsidR="00B477E3">
          <w:rPr>
            <w:rFonts w:hint="eastAsia"/>
            <w:lang w:eastAsia="ja-JP"/>
          </w:rPr>
          <w:t>.9.6</w:t>
        </w:r>
      </w:ins>
      <w:r w:rsidRPr="00337A07">
        <w:t xml:space="preserve">. </w:t>
      </w:r>
      <w:proofErr w:type="gramStart"/>
      <w:r w:rsidRPr="00337A07">
        <w:t>of</w:t>
      </w:r>
      <w:proofErr w:type="gramEnd"/>
      <w:r w:rsidRPr="00337A07">
        <w:t xml:space="preserve"> this annex. The </w:t>
      </w:r>
      <w:r w:rsidR="002D19C7">
        <w:t xml:space="preserve">elapsed </w:t>
      </w:r>
      <w:r w:rsidRPr="00337A07">
        <w:t xml:space="preserve">time </w:t>
      </w:r>
      <w:r w:rsidR="002D19C7">
        <w:t>shall be</w:t>
      </w:r>
      <w:r w:rsidRPr="00337A07">
        <w:t xml:space="preserve"> reco</w:t>
      </w:r>
      <w:r w:rsidR="00C76233">
        <w:t>rded.</w:t>
      </w:r>
    </w:p>
    <w:p w14:paraId="3C018992" w14:textId="77777777" w:rsidR="00BD51D8" w:rsidRDefault="00C76233" w:rsidP="0093071F">
      <w:pPr>
        <w:pStyle w:val="SingleTxtG"/>
        <w:ind w:left="2268" w:hanging="1134"/>
        <w:rPr>
          <w:ins w:id="965" w:author="Finalized" w:date="2017-06-04T19:15:00Z"/>
          <w:szCs w:val="24"/>
          <w:lang w:eastAsia="ja-JP"/>
        </w:rPr>
      </w:pPr>
      <w:r>
        <w:rPr>
          <w:rFonts w:hint="eastAsia"/>
          <w:lang w:eastAsia="ja-JP"/>
        </w:rPr>
        <w:tab/>
        <w:t>At the end of each emission sampling period, t</w:t>
      </w:r>
      <w:r w:rsidR="006F464A" w:rsidRPr="00337A07">
        <w:t xml:space="preserve">he hydrocarbon concentration, temperature and barometric pressure </w:t>
      </w:r>
      <w:r w:rsidR="002D19C7">
        <w:t>shall be</w:t>
      </w:r>
      <w:r w:rsidR="006F464A" w:rsidRPr="00337A07">
        <w:t xml:space="preserve"> measured </w:t>
      </w:r>
      <w:ins w:id="966" w:author="Finalized" w:date="2017-05-17T11:36:00Z">
        <w:r w:rsidR="008C4297">
          <w:rPr>
            <w:lang w:val="en-US"/>
          </w:rPr>
          <w:t xml:space="preserve">and used to calculate the diurnal test results using the equation in paragraph 7.1. </w:t>
        </w:r>
        <w:proofErr w:type="gramStart"/>
        <w:r w:rsidR="008C4297">
          <w:rPr>
            <w:lang w:val="en-US"/>
          </w:rPr>
          <w:t>of</w:t>
        </w:r>
        <w:proofErr w:type="gramEnd"/>
        <w:r w:rsidR="008C4297">
          <w:rPr>
            <w:lang w:val="en-US"/>
          </w:rPr>
          <w:t xml:space="preserve"> this annex. </w:t>
        </w:r>
      </w:ins>
      <w:del w:id="967" w:author="Finalized" w:date="2017-05-17T11:36:00Z">
        <w:r w:rsidR="006F464A" w:rsidRPr="00337A07" w:rsidDel="008C4297">
          <w:delText xml:space="preserve">to give the readings </w:delText>
        </w:r>
        <w:r w:rsidR="00754F2C" w:rsidDel="008C4297">
          <w:delText xml:space="preserve">of </w:delText>
        </w:r>
        <w:r w:rsidR="00931E37" w:rsidDel="008C4297">
          <w:rPr>
            <w:lang w:val="en-US"/>
          </w:rPr>
          <w:delText>hydrocarbon concentration in the enclosure</w:delText>
        </w:r>
        <w:r w:rsidR="00931E37" w:rsidDel="008C4297">
          <w:rPr>
            <w:rFonts w:hint="eastAsia"/>
            <w:lang w:val="en-US" w:eastAsia="ja-JP"/>
          </w:rPr>
          <w:delText xml:space="preserve"> </w:delText>
        </w:r>
        <w:r w:rsidR="006F464A" w:rsidRPr="00337A07" w:rsidDel="008C4297">
          <w:delText>C</w:delText>
        </w:r>
        <w:r w:rsidR="006F464A" w:rsidRPr="00337A07" w:rsidDel="008C4297">
          <w:rPr>
            <w:vertAlign w:val="subscript"/>
          </w:rPr>
          <w:delText>HC</w:delText>
        </w:r>
        <w:r w:rsidR="003B2782" w:rsidDel="008C4297">
          <w:rPr>
            <w:rFonts w:hint="eastAsia"/>
            <w:vertAlign w:val="subscript"/>
            <w:lang w:eastAsia="ja-JP"/>
          </w:rPr>
          <w:delText>f</w:delText>
        </w:r>
        <w:r w:rsidR="006F464A" w:rsidRPr="00337A07" w:rsidDel="008C4297">
          <w:delText xml:space="preserve">, </w:delText>
        </w:r>
        <w:r w:rsidR="00931E37" w:rsidDel="008C4297">
          <w:rPr>
            <w:lang w:val="en-US"/>
          </w:rPr>
          <w:delText>barometric pressure</w:delText>
        </w:r>
        <w:r w:rsidR="00931E37" w:rsidDel="008C4297">
          <w:rPr>
            <w:rFonts w:hint="eastAsia"/>
            <w:lang w:val="en-US" w:eastAsia="ja-JP"/>
          </w:rPr>
          <w:delText xml:space="preserve"> </w:delText>
        </w:r>
        <w:r w:rsidR="006F464A" w:rsidRPr="00337A07" w:rsidDel="008C4297">
          <w:delText>P</w:delText>
        </w:r>
        <w:r w:rsidR="003B2782" w:rsidRPr="003B2782" w:rsidDel="008C4297">
          <w:rPr>
            <w:rFonts w:hint="eastAsia"/>
            <w:vertAlign w:val="subscript"/>
            <w:lang w:eastAsia="ja-JP"/>
          </w:rPr>
          <w:delText>f</w:delText>
        </w:r>
        <w:r w:rsidR="006F464A" w:rsidRPr="00337A07" w:rsidDel="008C4297">
          <w:delText xml:space="preserve"> and </w:delText>
        </w:r>
        <w:r w:rsidR="00931E37" w:rsidDel="008C4297">
          <w:rPr>
            <w:lang w:val="en-US"/>
          </w:rPr>
          <w:delText>ambient chamber temperature</w:delText>
        </w:r>
        <w:r w:rsidR="00931E37" w:rsidDel="008C4297">
          <w:rPr>
            <w:rFonts w:hint="eastAsia"/>
            <w:lang w:val="en-US" w:eastAsia="ja-JP"/>
          </w:rPr>
          <w:delText xml:space="preserve"> </w:delText>
        </w:r>
        <w:r w:rsidR="006F464A" w:rsidRPr="00337A07" w:rsidDel="008C4297">
          <w:delText>T</w:delText>
        </w:r>
        <w:r w:rsidR="003B2782" w:rsidRPr="003B2782" w:rsidDel="008C4297">
          <w:rPr>
            <w:rFonts w:hint="eastAsia"/>
            <w:vertAlign w:val="subscript"/>
            <w:lang w:eastAsia="ja-JP"/>
          </w:rPr>
          <w:delText>f</w:delText>
        </w:r>
        <w:r w:rsidR="006F464A" w:rsidRPr="00337A07" w:rsidDel="008C4297">
          <w:delText xml:space="preserve"> for the diurnal test</w:delText>
        </w:r>
        <w:r w:rsidR="00E06192" w:rsidDel="008C4297">
          <w:delText>ing</w:delText>
        </w:r>
        <w:r w:rsidR="006F464A" w:rsidRPr="00337A07" w:rsidDel="008C4297">
          <w:delText xml:space="preserve"> used for the calculation in paragraph 6.</w:delText>
        </w:r>
        <w:r w:rsidR="00304E1C" w:rsidDel="008C4297">
          <w:rPr>
            <w:rFonts w:hint="eastAsia"/>
            <w:lang w:eastAsia="ja-JP"/>
          </w:rPr>
          <w:delText>1.</w:delText>
        </w:r>
        <w:r w:rsidR="006F464A" w:rsidRPr="00337A07" w:rsidDel="008C4297">
          <w:delText xml:space="preserve"> of this </w:delText>
        </w:r>
        <w:r w:rsidR="003A27E2" w:rsidDel="008C4297">
          <w:delText>gtr</w:delText>
        </w:r>
        <w:r w:rsidR="00304E1C" w:rsidDel="008C4297">
          <w:rPr>
            <w:rFonts w:hint="eastAsia"/>
            <w:lang w:eastAsia="ja-JP"/>
          </w:rPr>
          <w:delText>.</w:delText>
        </w:r>
        <w:r w:rsidR="006F464A" w:rsidRPr="00337A07" w:rsidDel="008C4297">
          <w:delText xml:space="preserve"> </w:delText>
        </w:r>
      </w:del>
      <w:r w:rsidR="00304E1C" w:rsidRPr="00273CAA">
        <w:rPr>
          <w:szCs w:val="24"/>
          <w:lang w:eastAsia="ja-JP"/>
        </w:rPr>
        <w:t xml:space="preserve">The </w:t>
      </w:r>
      <w:del w:id="968" w:author="Finalized" w:date="2017-05-17T11:36:00Z">
        <w:r w:rsidR="00304E1C" w:rsidRPr="00273CAA" w:rsidDel="00F95B69">
          <w:rPr>
            <w:szCs w:val="24"/>
            <w:lang w:eastAsia="ja-JP"/>
          </w:rPr>
          <w:delText>value</w:delText>
        </w:r>
        <w:r w:rsidR="00304E1C" w:rsidDel="00F95B69">
          <w:rPr>
            <w:rFonts w:hint="eastAsia"/>
            <w:szCs w:val="24"/>
            <w:lang w:eastAsia="ja-JP"/>
          </w:rPr>
          <w:delText xml:space="preserve"> </w:delText>
        </w:r>
      </w:del>
      <w:ins w:id="969" w:author="Finalized" w:date="2017-05-17T11:36:00Z">
        <w:r w:rsidR="00F95B69">
          <w:rPr>
            <w:rFonts w:hint="eastAsia"/>
            <w:szCs w:val="24"/>
            <w:lang w:eastAsia="ja-JP"/>
          </w:rPr>
          <w:t xml:space="preserve">result </w:t>
        </w:r>
      </w:ins>
      <w:r w:rsidR="002D19C7" w:rsidRPr="00273CAA">
        <w:rPr>
          <w:szCs w:val="24"/>
          <w:lang w:eastAsia="ja-JP"/>
        </w:rPr>
        <w:t xml:space="preserve">obtained </w:t>
      </w:r>
      <w:r w:rsidR="00304E1C">
        <w:rPr>
          <w:rFonts w:hint="eastAsia"/>
          <w:szCs w:val="24"/>
          <w:lang w:eastAsia="ja-JP"/>
        </w:rPr>
        <w:t xml:space="preserve">from </w:t>
      </w:r>
      <w:r w:rsidR="002D19C7">
        <w:rPr>
          <w:szCs w:val="24"/>
          <w:lang w:eastAsia="ja-JP"/>
        </w:rPr>
        <w:t xml:space="preserve">the </w:t>
      </w:r>
      <w:r w:rsidR="00304E1C">
        <w:rPr>
          <w:rFonts w:hint="eastAsia"/>
          <w:szCs w:val="24"/>
          <w:lang w:eastAsia="ja-JP"/>
        </w:rPr>
        <w:t>first 24 hours</w:t>
      </w:r>
      <w:r w:rsidR="00304E1C" w:rsidRPr="00273CAA">
        <w:rPr>
          <w:szCs w:val="24"/>
          <w:lang w:eastAsia="ja-JP"/>
        </w:rPr>
        <w:t xml:space="preserve"> </w:t>
      </w:r>
      <w:r w:rsidR="00304E1C">
        <w:rPr>
          <w:szCs w:val="24"/>
          <w:lang w:eastAsia="ja-JP"/>
        </w:rPr>
        <w:t>shall be</w:t>
      </w:r>
      <w:r w:rsidR="00304E1C" w:rsidRPr="00273CAA">
        <w:rPr>
          <w:szCs w:val="24"/>
          <w:lang w:eastAsia="ja-JP"/>
        </w:rPr>
        <w:t xml:space="preserve"> recorded as M</w:t>
      </w:r>
      <w:r w:rsidR="00304E1C" w:rsidRPr="005F7D10">
        <w:rPr>
          <w:szCs w:val="24"/>
          <w:vertAlign w:val="subscript"/>
          <w:lang w:eastAsia="ja-JP"/>
        </w:rPr>
        <w:t>D1</w:t>
      </w:r>
      <w:r w:rsidR="00304E1C" w:rsidRPr="00273CAA">
        <w:rPr>
          <w:szCs w:val="24"/>
          <w:lang w:eastAsia="ja-JP"/>
        </w:rPr>
        <w:t>.</w:t>
      </w:r>
      <w:r w:rsidR="00304E1C" w:rsidRPr="00304E1C">
        <w:rPr>
          <w:szCs w:val="24"/>
          <w:lang w:eastAsia="ja-JP"/>
        </w:rPr>
        <w:t xml:space="preserve"> </w:t>
      </w:r>
      <w:r w:rsidR="00304E1C" w:rsidRPr="00273CAA">
        <w:rPr>
          <w:szCs w:val="24"/>
          <w:lang w:eastAsia="ja-JP"/>
        </w:rPr>
        <w:t xml:space="preserve">The </w:t>
      </w:r>
      <w:del w:id="970" w:author="Finalized" w:date="2017-05-17T11:36:00Z">
        <w:r w:rsidR="00304E1C" w:rsidRPr="00273CAA" w:rsidDel="00F95B69">
          <w:rPr>
            <w:szCs w:val="24"/>
            <w:lang w:eastAsia="ja-JP"/>
          </w:rPr>
          <w:delText xml:space="preserve">value </w:delText>
        </w:r>
      </w:del>
      <w:ins w:id="971" w:author="Finalized" w:date="2017-05-17T11:36:00Z">
        <w:r w:rsidR="00F95B69">
          <w:rPr>
            <w:rFonts w:hint="eastAsia"/>
            <w:szCs w:val="24"/>
            <w:lang w:eastAsia="ja-JP"/>
          </w:rPr>
          <w:t>result</w:t>
        </w:r>
        <w:r w:rsidR="00F95B69" w:rsidRPr="00273CAA">
          <w:rPr>
            <w:szCs w:val="24"/>
            <w:lang w:eastAsia="ja-JP"/>
          </w:rPr>
          <w:t xml:space="preserve"> </w:t>
        </w:r>
      </w:ins>
      <w:r w:rsidR="002D19C7" w:rsidRPr="00273CAA">
        <w:rPr>
          <w:szCs w:val="24"/>
          <w:lang w:eastAsia="ja-JP"/>
        </w:rPr>
        <w:t xml:space="preserve">obtained </w:t>
      </w:r>
      <w:r w:rsidR="00304E1C">
        <w:rPr>
          <w:rFonts w:hint="eastAsia"/>
          <w:szCs w:val="24"/>
          <w:lang w:eastAsia="ja-JP"/>
        </w:rPr>
        <w:t xml:space="preserve">from </w:t>
      </w:r>
      <w:r w:rsidR="002D19C7">
        <w:rPr>
          <w:szCs w:val="24"/>
          <w:lang w:eastAsia="ja-JP"/>
        </w:rPr>
        <w:t xml:space="preserve">the </w:t>
      </w:r>
      <w:r w:rsidR="00304E1C">
        <w:rPr>
          <w:rFonts w:hint="eastAsia"/>
          <w:szCs w:val="24"/>
          <w:lang w:eastAsia="ja-JP"/>
        </w:rPr>
        <w:t xml:space="preserve">second 24 hours </w:t>
      </w:r>
      <w:r w:rsidR="00304E1C">
        <w:rPr>
          <w:szCs w:val="24"/>
          <w:lang w:eastAsia="ja-JP"/>
        </w:rPr>
        <w:t>shall be</w:t>
      </w:r>
      <w:r w:rsidR="00304E1C" w:rsidRPr="00273CAA">
        <w:rPr>
          <w:szCs w:val="24"/>
          <w:lang w:eastAsia="ja-JP"/>
        </w:rPr>
        <w:t xml:space="preserve"> recorded as M</w:t>
      </w:r>
      <w:r w:rsidR="00304E1C" w:rsidRPr="005F7D10">
        <w:rPr>
          <w:szCs w:val="24"/>
          <w:vertAlign w:val="subscript"/>
          <w:lang w:eastAsia="ja-JP"/>
        </w:rPr>
        <w:t>D</w:t>
      </w:r>
      <w:r w:rsidR="00304E1C">
        <w:rPr>
          <w:rFonts w:hint="eastAsia"/>
          <w:szCs w:val="24"/>
          <w:vertAlign w:val="subscript"/>
          <w:lang w:eastAsia="ja-JP"/>
        </w:rPr>
        <w:t>2</w:t>
      </w:r>
      <w:r w:rsidR="00304E1C" w:rsidRPr="00273CAA">
        <w:rPr>
          <w:szCs w:val="24"/>
          <w:lang w:eastAsia="ja-JP"/>
        </w:rPr>
        <w:t>.</w:t>
      </w:r>
    </w:p>
    <w:p w14:paraId="25983DEB" w14:textId="22077F0E" w:rsidR="00B477E3" w:rsidRDefault="00B477E3" w:rsidP="0093071F">
      <w:pPr>
        <w:pStyle w:val="SingleTxtG"/>
        <w:ind w:left="2268" w:hanging="1134"/>
        <w:rPr>
          <w:ins w:id="972" w:author="Finalized" w:date="2017-03-28T20:37:00Z"/>
          <w:szCs w:val="24"/>
          <w:lang w:eastAsia="ja-JP"/>
        </w:rPr>
      </w:pPr>
      <w:ins w:id="973" w:author="Finalized" w:date="2017-03-28T20:37:00Z">
        <w:r>
          <w:rPr>
            <w:rFonts w:hint="eastAsia"/>
            <w:szCs w:val="24"/>
            <w:lang w:eastAsia="ja-JP"/>
          </w:rPr>
          <w:t>6.</w:t>
        </w:r>
      </w:ins>
      <w:ins w:id="974" w:author="Finalized" w:date="2017-04-17T15:00:00Z">
        <w:r w:rsidR="009D57FC">
          <w:rPr>
            <w:rFonts w:hint="eastAsia"/>
            <w:szCs w:val="24"/>
            <w:lang w:eastAsia="ja-JP"/>
          </w:rPr>
          <w:t>6</w:t>
        </w:r>
        <w:r w:rsidR="009D57FC">
          <w:rPr>
            <w:szCs w:val="24"/>
            <w:lang w:eastAsia="ja-JP"/>
          </w:rPr>
          <w:t>.</w:t>
        </w:r>
        <w:r w:rsidR="00AC69FB">
          <w:rPr>
            <w:rFonts w:hint="eastAsia"/>
            <w:szCs w:val="24"/>
            <w:lang w:eastAsia="ja-JP"/>
          </w:rPr>
          <w:tab/>
          <w:t xml:space="preserve">Test procedure for </w:t>
        </w:r>
        <w:r w:rsidR="009D57FC">
          <w:rPr>
            <w:rFonts w:hint="eastAsia"/>
            <w:szCs w:val="24"/>
            <w:lang w:eastAsia="ja-JP"/>
          </w:rPr>
          <w:t>sealed fuel tank system</w:t>
        </w:r>
      </w:ins>
      <w:ins w:id="975" w:author="Finalized" w:date="2017-06-02T05:01:00Z">
        <w:r w:rsidR="00AC69FB">
          <w:rPr>
            <w:rFonts w:hint="eastAsia"/>
            <w:szCs w:val="24"/>
            <w:lang w:eastAsia="ja-JP"/>
          </w:rPr>
          <w:t>s</w:t>
        </w:r>
      </w:ins>
      <w:ins w:id="976" w:author="Finalized" w:date="2017-05-17T11:39:00Z">
        <w:r w:rsidR="00161F57">
          <w:rPr>
            <w:rFonts w:hint="eastAsia"/>
            <w:szCs w:val="24"/>
            <w:lang w:eastAsia="ja-JP"/>
          </w:rPr>
          <w:t>: option 1</w:t>
        </w:r>
      </w:ins>
    </w:p>
    <w:p w14:paraId="3C1B62FD" w14:textId="77777777" w:rsidR="00161F57" w:rsidRDefault="00161F57" w:rsidP="00161F57">
      <w:pPr>
        <w:keepNext/>
        <w:keepLines/>
        <w:spacing w:line="240" w:lineRule="auto"/>
        <w:ind w:left="1701" w:hanging="567"/>
        <w:outlineLvl w:val="0"/>
        <w:rPr>
          <w:ins w:id="977" w:author="Finalized" w:date="2017-05-17T11:40:00Z"/>
          <w:lang w:eastAsia="ja-JP"/>
        </w:rPr>
      </w:pPr>
      <w:ins w:id="978" w:author="Finalized" w:date="2017-05-17T11:40:00Z">
        <w:r>
          <w:t>Figure</w:t>
        </w:r>
        <w:r w:rsidRPr="00DD2DA8">
          <w:t xml:space="preserve"> </w:t>
        </w:r>
        <w:r>
          <w:t>A</w:t>
        </w:r>
        <w:r w:rsidRPr="00DD2DA8">
          <w:t>1</w:t>
        </w:r>
        <w:r>
          <w:t>/</w:t>
        </w:r>
        <w:r>
          <w:rPr>
            <w:rFonts w:hint="eastAsia"/>
            <w:lang w:eastAsia="ja-JP"/>
          </w:rPr>
          <w:t>5b</w:t>
        </w:r>
      </w:ins>
    </w:p>
    <w:p w14:paraId="01B15FC7" w14:textId="77777777" w:rsidR="00161F57" w:rsidRDefault="00161F57" w:rsidP="00161F57">
      <w:pPr>
        <w:keepNext/>
        <w:keepLines/>
        <w:spacing w:line="240" w:lineRule="auto"/>
        <w:ind w:left="1701" w:hanging="567"/>
        <w:outlineLvl w:val="0"/>
        <w:rPr>
          <w:ins w:id="979" w:author="Finalized" w:date="2017-05-17T11:40:00Z"/>
          <w:b/>
          <w:lang w:eastAsia="ja-JP"/>
        </w:rPr>
      </w:pPr>
      <w:ins w:id="980" w:author="Finalized" w:date="2017-05-17T11:40:00Z">
        <w:r>
          <w:rPr>
            <w:b/>
            <w:lang w:eastAsia="ja-JP"/>
          </w:rPr>
          <w:t>The</w:t>
        </w:r>
        <w:r w:rsidRPr="00A649C1">
          <w:rPr>
            <w:b/>
            <w:lang w:eastAsia="ja-JP"/>
          </w:rPr>
          <w:t xml:space="preserve"> evaporative emission test with </w:t>
        </w:r>
        <w:r>
          <w:rPr>
            <w:rFonts w:hint="eastAsia"/>
            <w:b/>
            <w:lang w:eastAsia="ja-JP"/>
          </w:rPr>
          <w:t>one series of test procedure</w:t>
        </w:r>
      </w:ins>
    </w:p>
    <w:p w14:paraId="0CB3FCEF" w14:textId="77777777" w:rsidR="00161F57" w:rsidRDefault="00161F57" w:rsidP="00161F57">
      <w:pPr>
        <w:keepNext/>
        <w:keepLines/>
        <w:spacing w:line="240" w:lineRule="auto"/>
        <w:ind w:left="1701" w:firstLine="567"/>
        <w:outlineLvl w:val="0"/>
        <w:rPr>
          <w:ins w:id="981" w:author="Finalized" w:date="2017-05-17T11:40:00Z"/>
          <w:b/>
          <w:lang w:eastAsia="ja-JP"/>
        </w:rPr>
      </w:pPr>
    </w:p>
    <w:p w14:paraId="6FFB13AC" w14:textId="77777777" w:rsidR="00161F57" w:rsidRDefault="00161F57" w:rsidP="00161F57">
      <w:pPr>
        <w:keepNext/>
        <w:keepLines/>
        <w:spacing w:line="240" w:lineRule="auto"/>
        <w:ind w:left="1701" w:firstLine="567"/>
        <w:outlineLvl w:val="0"/>
        <w:rPr>
          <w:ins w:id="982" w:author="Finalized" w:date="2017-05-17T11:40:00Z"/>
          <w:b/>
          <w:lang w:eastAsia="ja-JP"/>
        </w:rPr>
      </w:pPr>
    </w:p>
    <w:p w14:paraId="0E2E9CD2" w14:textId="77777777" w:rsidR="00161F57" w:rsidRDefault="00161F57" w:rsidP="00161F57">
      <w:pPr>
        <w:keepNext/>
        <w:keepLines/>
        <w:spacing w:line="240" w:lineRule="auto"/>
        <w:ind w:left="1701" w:firstLine="567"/>
        <w:outlineLvl w:val="0"/>
        <w:rPr>
          <w:ins w:id="983" w:author="Finalized" w:date="2017-05-17T11:40:00Z"/>
          <w:b/>
          <w:lang w:eastAsia="ja-JP"/>
        </w:rPr>
      </w:pPr>
    </w:p>
    <w:p w14:paraId="2D42EBB2" w14:textId="77777777" w:rsidR="00161F57" w:rsidRDefault="00161F57" w:rsidP="00161F57">
      <w:pPr>
        <w:keepNext/>
        <w:keepLines/>
        <w:spacing w:line="240" w:lineRule="auto"/>
        <w:ind w:left="1701" w:firstLine="567"/>
        <w:outlineLvl w:val="0"/>
        <w:rPr>
          <w:ins w:id="984" w:author="Finalized" w:date="2017-05-17T11:40:00Z"/>
          <w:b/>
          <w:lang w:eastAsia="ja-JP"/>
        </w:rPr>
      </w:pPr>
      <w:ins w:id="985" w:author="Finalized" w:date="2017-05-17T11:40:00Z">
        <w:r>
          <w:rPr>
            <w:noProof/>
            <w:lang w:val="en-US"/>
          </w:rPr>
          <mc:AlternateContent>
            <mc:Choice Requires="wpc">
              <w:drawing>
                <wp:anchor distT="0" distB="0" distL="114300" distR="114300" simplePos="0" relativeHeight="251774976" behindDoc="0" locked="0" layoutInCell="1" allowOverlap="1" wp14:anchorId="7B58E979" wp14:editId="3871AD12">
                  <wp:simplePos x="0" y="0"/>
                  <wp:positionH relativeFrom="column">
                    <wp:posOffset>91440</wp:posOffset>
                  </wp:positionH>
                  <wp:positionV relativeFrom="paragraph">
                    <wp:posOffset>82550</wp:posOffset>
                  </wp:positionV>
                  <wp:extent cx="6085840" cy="8061325"/>
                  <wp:effectExtent l="0" t="0" r="0" b="0"/>
                  <wp:wrapTopAndBottom/>
                  <wp:docPr id="486" name="キャンバス 486"/>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439" name="直線コネクタ 439"/>
                          <wps:cNvCnPr>
                            <a:stCxn id="440" idx="2"/>
                            <a:endCxn id="443" idx="0"/>
                          </wps:cNvCnPr>
                          <wps:spPr>
                            <a:xfrm flipH="1">
                              <a:off x="2854870" y="260299"/>
                              <a:ext cx="5938" cy="744874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40" name="正方形/長方形 440"/>
                          <wps:cNvSpPr/>
                          <wps:spPr>
                            <a:xfrm>
                              <a:off x="2217894" y="8299"/>
                              <a:ext cx="1285827" cy="252000"/>
                            </a:xfrm>
                            <a:prstGeom prst="rect">
                              <a:avLst/>
                            </a:prstGeom>
                          </wps:spPr>
                          <wps:style>
                            <a:lnRef idx="2">
                              <a:schemeClr val="dk1"/>
                            </a:lnRef>
                            <a:fillRef idx="1">
                              <a:schemeClr val="lt1"/>
                            </a:fillRef>
                            <a:effectRef idx="0">
                              <a:schemeClr val="dk1"/>
                            </a:effectRef>
                            <a:fontRef idx="minor">
                              <a:schemeClr val="dk1"/>
                            </a:fontRef>
                          </wps:style>
                          <wps:txbx>
                            <w:txbxContent>
                              <w:p w14:paraId="1CE9D1E6" w14:textId="26B12C6C" w:rsidR="00404A68" w:rsidRPr="00B457B1" w:rsidRDefault="00404A68" w:rsidP="00161F57">
                                <w:pPr>
                                  <w:pStyle w:val="NormalWeb"/>
                                  <w:spacing w:before="0" w:beforeAutospacing="0" w:after="0" w:afterAutospacing="0" w:line="240" w:lineRule="exact"/>
                                  <w:jc w:val="center"/>
                                  <w:rPr>
                                    <w:rFonts w:ascii="Times New Roman" w:hAnsi="Times New Roman" w:cs="Times New Roman"/>
                                    <w:sz w:val="20"/>
                                    <w:szCs w:val="20"/>
                                  </w:rPr>
                                </w:pPr>
                                <w:ins w:id="986" w:author="Finalized" w:date="2017-05-17T11:41:00Z">
                                  <w:r w:rsidRPr="00B457B1">
                                    <w:rPr>
                                      <w:rFonts w:ascii="Times New Roman" w:hAnsi="Times New Roman" w:cs="Times New Roman"/>
                                      <w:sz w:val="20"/>
                                      <w:szCs w:val="20"/>
                                    </w:rPr>
                                    <w:t>Start</w:t>
                                  </w:r>
                                </w:ins>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48" name="Rectangle 2"/>
                          <wps:cNvSpPr/>
                          <wps:spPr>
                            <a:xfrm>
                              <a:off x="4201793" y="323748"/>
                              <a:ext cx="1889760" cy="7310755"/>
                            </a:xfrm>
                            <a:prstGeom prst="rect">
                              <a:avLst/>
                            </a:prstGeom>
                          </wps:spPr>
                          <wps:txbx>
                            <w:txbxContent>
                              <w:p w14:paraId="546B55BF" w14:textId="77777777" w:rsidR="00404A68" w:rsidRPr="00B457B1" w:rsidRDefault="00404A68" w:rsidP="00161F57">
                                <w:pPr>
                                  <w:pStyle w:val="NormalWeb"/>
                                  <w:spacing w:before="0" w:beforeAutospacing="0" w:after="0" w:afterAutospacing="0"/>
                                  <w:rPr>
                                    <w:ins w:id="987" w:author="Finalized" w:date="2017-05-17T11:40:00Z"/>
                                    <w:rFonts w:ascii="Times New Roman" w:hAnsi="Times New Roman" w:cs="Times New Roman"/>
                                    <w:color w:val="000000"/>
                                    <w:kern w:val="24"/>
                                    <w:sz w:val="20"/>
                                    <w:szCs w:val="20"/>
                                  </w:rPr>
                                </w:pPr>
                                <w:ins w:id="988" w:author="Finalized" w:date="2017-05-17T11:40:00Z">
                                  <w:r w:rsidRPr="00B457B1">
                                    <w:rPr>
                                      <w:rFonts w:ascii="Times New Roman" w:hAnsi="Times New Roman" w:cs="Times New Roman"/>
                                      <w:color w:val="000000"/>
                                      <w:kern w:val="24"/>
                                      <w:sz w:val="20"/>
                                      <w:szCs w:val="20"/>
                                    </w:rPr>
                                    <w:t>(1) Fuel temp.: 18 °C ±2 °C</w:t>
                                  </w:r>
                                </w:ins>
                              </w:p>
                              <w:p w14:paraId="34C5610C" w14:textId="77777777" w:rsidR="00404A68" w:rsidRPr="00B457B1" w:rsidRDefault="00404A68" w:rsidP="00161F57">
                                <w:pPr>
                                  <w:pStyle w:val="NormalWeb"/>
                                  <w:spacing w:before="0" w:beforeAutospacing="0" w:after="0" w:afterAutospacing="0"/>
                                  <w:rPr>
                                    <w:ins w:id="989" w:author="Finalized" w:date="2017-05-17T11:40:00Z"/>
                                    <w:rFonts w:ascii="Times New Roman" w:hAnsi="Times New Roman" w:cs="Times New Roman"/>
                                    <w:color w:val="000000"/>
                                    <w:kern w:val="24"/>
                                    <w:sz w:val="20"/>
                                    <w:szCs w:val="20"/>
                                  </w:rPr>
                                </w:pPr>
                                <w:ins w:id="990" w:author="Finalized" w:date="2017-05-17T11:40:00Z">
                                  <w:r w:rsidRPr="00B457B1">
                                    <w:rPr>
                                      <w:rFonts w:ascii="Times New Roman" w:hAnsi="Times New Roman" w:cs="Times New Roman"/>
                                      <w:color w:val="000000"/>
                                      <w:kern w:val="24"/>
                                      <w:sz w:val="20"/>
                                      <w:szCs w:val="20"/>
                                    </w:rPr>
                                    <w:t>40 per cent ± 2 per cent of nominal tank capacity</w:t>
                                  </w:r>
                                </w:ins>
                              </w:p>
                              <w:p w14:paraId="1328C8FA" w14:textId="77777777" w:rsidR="00404A68" w:rsidRPr="00B457B1" w:rsidRDefault="00404A68" w:rsidP="00161F57">
                                <w:pPr>
                                  <w:pStyle w:val="NormalWeb"/>
                                  <w:spacing w:before="0" w:beforeAutospacing="0" w:after="0" w:afterAutospacing="0"/>
                                  <w:rPr>
                                    <w:ins w:id="991" w:author="Finalized" w:date="2017-05-17T11:40:00Z"/>
                                    <w:rFonts w:ascii="Times New Roman" w:hAnsi="Times New Roman" w:cs="Times New Roman"/>
                                    <w:color w:val="000000"/>
                                    <w:kern w:val="24"/>
                                    <w:sz w:val="20"/>
                                    <w:szCs w:val="20"/>
                                  </w:rPr>
                                </w:pPr>
                              </w:p>
                              <w:p w14:paraId="1EB2DA77" w14:textId="77777777" w:rsidR="00404A68" w:rsidRPr="00B457B1" w:rsidRDefault="00404A68" w:rsidP="00161F57">
                                <w:pPr>
                                  <w:pStyle w:val="NormalWeb"/>
                                  <w:spacing w:before="0" w:beforeAutospacing="0" w:after="0" w:afterAutospacing="0"/>
                                  <w:jc w:val="left"/>
                                  <w:rPr>
                                    <w:ins w:id="992" w:author="Finalized" w:date="2017-05-17T11:40:00Z"/>
                                    <w:rFonts w:ascii="Times New Roman" w:hAnsi="Times New Roman" w:cs="Times New Roman"/>
                                    <w:sz w:val="20"/>
                                    <w:szCs w:val="20"/>
                                  </w:rPr>
                                </w:pPr>
                                <w:ins w:id="993" w:author="Finalized" w:date="2017-05-17T11:40:00Z">
                                  <w:r w:rsidRPr="00B457B1">
                                    <w:rPr>
                                      <w:rFonts w:ascii="Times New Roman" w:hAnsi="Times New Roman" w:cs="Times New Roman"/>
                                      <w:color w:val="000000"/>
                                      <w:kern w:val="24"/>
                                      <w:sz w:val="20"/>
                                      <w:szCs w:val="20"/>
                                    </w:rPr>
                                    <w:t>(2) Low–Medium–High– Medium phase for Class 2 and 3 vehicles.</w:t>
                                  </w:r>
                                </w:ins>
                              </w:p>
                              <w:p w14:paraId="4E73D12F" w14:textId="77777777" w:rsidR="00404A68" w:rsidRPr="00B457B1" w:rsidRDefault="00404A68" w:rsidP="00161F57">
                                <w:pPr>
                                  <w:pStyle w:val="NormalWeb"/>
                                  <w:spacing w:before="0" w:beforeAutospacing="0" w:after="0" w:afterAutospacing="0"/>
                                  <w:jc w:val="left"/>
                                  <w:rPr>
                                    <w:ins w:id="994" w:author="Finalized" w:date="2017-05-17T11:40:00Z"/>
                                    <w:rFonts w:ascii="Times New Roman" w:hAnsi="Times New Roman" w:cs="Times New Roman"/>
                                    <w:sz w:val="20"/>
                                    <w:szCs w:val="20"/>
                                  </w:rPr>
                                </w:pPr>
                                <w:ins w:id="995" w:author="Finalized" w:date="2017-05-17T11:40:00Z">
                                  <w:r w:rsidRPr="00B457B1">
                                    <w:rPr>
                                      <w:rFonts w:ascii="Times New Roman" w:hAnsi="Times New Roman" w:cs="Times New Roman"/>
                                      <w:color w:val="000000"/>
                                      <w:kern w:val="24"/>
                                      <w:sz w:val="20"/>
                                      <w:szCs w:val="20"/>
                                    </w:rPr>
                                    <w:t xml:space="preserve">Two times of Low–Medium– Low phase for Class 1 vehicles. </w:t>
                                  </w:r>
                                </w:ins>
                              </w:p>
                              <w:p w14:paraId="4C2CDCA1" w14:textId="77777777" w:rsidR="00404A68" w:rsidRPr="00B457B1" w:rsidRDefault="00404A68" w:rsidP="00161F57">
                                <w:pPr>
                                  <w:pStyle w:val="NormalWeb"/>
                                  <w:spacing w:before="0" w:beforeAutospacing="0" w:after="0" w:afterAutospacing="0"/>
                                  <w:jc w:val="left"/>
                                  <w:rPr>
                                    <w:ins w:id="996" w:author="Finalized" w:date="2017-05-17T11:40:00Z"/>
                                    <w:rFonts w:ascii="Times New Roman" w:hAnsi="Times New Roman" w:cs="Times New Roman"/>
                                    <w:color w:val="000000"/>
                                    <w:kern w:val="24"/>
                                    <w:sz w:val="20"/>
                                    <w:szCs w:val="20"/>
                                  </w:rPr>
                                </w:pPr>
                                <w:ins w:id="997" w:author="Finalized" w:date="2017-05-17T11:40:00Z">
                                  <w:r w:rsidRPr="00B457B1">
                                    <w:rPr>
                                      <w:rFonts w:ascii="Times New Roman" w:hAnsi="Times New Roman" w:cs="Times New Roman"/>
                                      <w:color w:val="000000"/>
                                      <w:kern w:val="24"/>
                                      <w:sz w:val="20"/>
                                      <w:szCs w:val="20"/>
                                    </w:rPr>
                                    <w:t xml:space="preserve">Start </w:t>
                                  </w:r>
                                  <w:proofErr w:type="gramStart"/>
                                  <w:r w:rsidRPr="00B457B1">
                                    <w:rPr>
                                      <w:rFonts w:ascii="Times New Roman" w:hAnsi="Times New Roman" w:cs="Times New Roman"/>
                                      <w:color w:val="000000"/>
                                      <w:kern w:val="24"/>
                                      <w:sz w:val="20"/>
                                      <w:szCs w:val="20"/>
                                    </w:rPr>
                                    <w:t>temp</w:t>
                                  </w:r>
                                  <w:proofErr w:type="gramEnd"/>
                                  <w:r w:rsidRPr="00B457B1">
                                    <w:rPr>
                                      <w:rFonts w:ascii="Times New Roman" w:hAnsi="Times New Roman" w:cs="Times New Roman"/>
                                      <w:color w:val="000000"/>
                                      <w:kern w:val="24"/>
                                      <w:sz w:val="20"/>
                                      <w:szCs w:val="20"/>
                                    </w:rPr>
                                    <w:t>. = 23 °C ±3 °C</w:t>
                                  </w:r>
                                </w:ins>
                              </w:p>
                              <w:p w14:paraId="7018DD2F" w14:textId="77777777" w:rsidR="00404A68" w:rsidRPr="00B457B1" w:rsidRDefault="00404A68" w:rsidP="00161F57">
                                <w:pPr>
                                  <w:pStyle w:val="NormalWeb"/>
                                  <w:spacing w:before="0" w:beforeAutospacing="0" w:after="0" w:afterAutospacing="0"/>
                                  <w:rPr>
                                    <w:ins w:id="998" w:author="Finalized" w:date="2017-05-17T11:40:00Z"/>
                                    <w:rFonts w:ascii="Times New Roman" w:hAnsi="Times New Roman" w:cs="Times New Roman"/>
                                    <w:color w:val="000000"/>
                                    <w:kern w:val="24"/>
                                    <w:sz w:val="20"/>
                                    <w:szCs w:val="20"/>
                                  </w:rPr>
                                </w:pPr>
                              </w:p>
                              <w:p w14:paraId="04EA45F8" w14:textId="77777777" w:rsidR="00404A68" w:rsidRPr="00B457B1" w:rsidRDefault="00404A68" w:rsidP="00161F57">
                                <w:pPr>
                                  <w:pStyle w:val="NormalWeb"/>
                                  <w:spacing w:before="0" w:beforeAutospacing="0" w:after="0" w:afterAutospacing="0"/>
                                  <w:rPr>
                                    <w:ins w:id="999" w:author="Finalized" w:date="2017-05-17T11:40:00Z"/>
                                    <w:rFonts w:ascii="Times New Roman" w:hAnsi="Times New Roman" w:cs="Times New Roman"/>
                                    <w:color w:val="000000"/>
                                    <w:kern w:val="24"/>
                                    <w:sz w:val="20"/>
                                    <w:szCs w:val="20"/>
                                  </w:rPr>
                                </w:pPr>
                                <w:ins w:id="1000" w:author="Finalized" w:date="2017-05-17T11:40:00Z">
                                  <w:r w:rsidRPr="00B457B1">
                                    <w:rPr>
                                      <w:rFonts w:ascii="Times New Roman" w:hAnsi="Times New Roman" w:cs="Times New Roman"/>
                                      <w:color w:val="000000"/>
                                      <w:kern w:val="24"/>
                                      <w:sz w:val="20"/>
                                      <w:szCs w:val="20"/>
                                    </w:rPr>
                                    <w:t>(3) Soak at 23 °C ±3 °C</w:t>
                                  </w:r>
                                </w:ins>
                              </w:p>
                              <w:p w14:paraId="2A8AF22B" w14:textId="77777777" w:rsidR="00404A68" w:rsidRPr="00B457B1" w:rsidRDefault="00404A68" w:rsidP="00161F57">
                                <w:pPr>
                                  <w:pStyle w:val="NormalWeb"/>
                                  <w:spacing w:before="0" w:beforeAutospacing="0" w:after="0" w:afterAutospacing="0"/>
                                  <w:rPr>
                                    <w:ins w:id="1001" w:author="Finalized" w:date="2017-05-17T11:40:00Z"/>
                                    <w:rFonts w:ascii="Times New Roman" w:hAnsi="Times New Roman" w:cs="Times New Roman"/>
                                    <w:color w:val="000000"/>
                                    <w:kern w:val="24"/>
                                    <w:sz w:val="20"/>
                                    <w:szCs w:val="20"/>
                                  </w:rPr>
                                </w:pPr>
                              </w:p>
                              <w:p w14:paraId="2F792281" w14:textId="77777777" w:rsidR="00404A68" w:rsidRPr="00B457B1" w:rsidRDefault="00404A68" w:rsidP="00161F57">
                                <w:pPr>
                                  <w:pStyle w:val="NormalWeb"/>
                                  <w:spacing w:before="0" w:beforeAutospacing="0" w:after="0" w:afterAutospacing="0"/>
                                  <w:rPr>
                                    <w:ins w:id="1002" w:author="Finalized" w:date="2017-05-17T11:40:00Z"/>
                                    <w:rFonts w:ascii="Times New Roman" w:hAnsi="Times New Roman" w:cs="Times New Roman"/>
                                    <w:color w:val="000000"/>
                                    <w:kern w:val="24"/>
                                    <w:sz w:val="20"/>
                                    <w:szCs w:val="20"/>
                                  </w:rPr>
                                </w:pPr>
                                <w:ins w:id="1003" w:author="Finalized" w:date="2017-05-17T11:40:00Z">
                                  <w:r w:rsidRPr="00B457B1">
                                    <w:rPr>
                                      <w:rFonts w:ascii="Times New Roman" w:hAnsi="Times New Roman" w:cs="Times New Roman"/>
                                      <w:color w:val="000000"/>
                                      <w:kern w:val="24"/>
                                      <w:sz w:val="20"/>
                                      <w:szCs w:val="20"/>
                                    </w:rPr>
                                    <w:t xml:space="preserve">(4) </w:t>
                                  </w:r>
                                  <w:proofErr w:type="gramStart"/>
                                  <w:r w:rsidRPr="00B457B1">
                                    <w:rPr>
                                      <w:rFonts w:ascii="Times New Roman" w:hAnsi="Times New Roman" w:cs="Times New Roman"/>
                                      <w:color w:val="000000"/>
                                      <w:kern w:val="24"/>
                                      <w:sz w:val="20"/>
                                      <w:szCs w:val="20"/>
                                    </w:rPr>
                                    <w:t>for</w:t>
                                  </w:r>
                                  <w:proofErr w:type="gramEnd"/>
                                  <w:r w:rsidRPr="00B457B1">
                                    <w:rPr>
                                      <w:rFonts w:ascii="Times New Roman" w:hAnsi="Times New Roman" w:cs="Times New Roman"/>
                                      <w:color w:val="000000"/>
                                      <w:kern w:val="24"/>
                                      <w:sz w:val="20"/>
                                      <w:szCs w:val="20"/>
                                    </w:rPr>
                                    <w:t xml:space="preserve"> OVC-HEV only</w:t>
                                  </w:r>
                                </w:ins>
                              </w:p>
                              <w:p w14:paraId="552D8242" w14:textId="77777777" w:rsidR="00404A68" w:rsidRPr="00B457B1" w:rsidRDefault="00404A68" w:rsidP="00161F57">
                                <w:pPr>
                                  <w:pStyle w:val="NormalWeb"/>
                                  <w:jc w:val="left"/>
                                  <w:rPr>
                                    <w:ins w:id="1004" w:author="Finalized" w:date="2017-05-17T11:40:00Z"/>
                                    <w:rFonts w:ascii="Times New Roman" w:hAnsi="Times New Roman" w:cs="Times New Roman"/>
                                    <w:color w:val="000000"/>
                                    <w:kern w:val="24"/>
                                    <w:sz w:val="20"/>
                                    <w:szCs w:val="20"/>
                                  </w:rPr>
                                </w:pPr>
                                <w:ins w:id="1005" w:author="Finalized" w:date="2017-05-17T11:40:00Z">
                                  <w:r w:rsidRPr="00B457B1">
                                    <w:rPr>
                                      <w:rFonts w:ascii="Times New Roman" w:hAnsi="Times New Roman" w:cs="Times New Roman"/>
                                      <w:color w:val="000000"/>
                                      <w:kern w:val="24"/>
                                      <w:sz w:val="20"/>
                                      <w:szCs w:val="20"/>
                                    </w:rPr>
                                    <w:t>(5) Fuel temp.: 18 °C ±2 °C</w:t>
                                  </w:r>
                                  <w:r w:rsidRPr="00B457B1">
                                    <w:rPr>
                                      <w:rFonts w:ascii="Times New Roman" w:hAnsi="Times New Roman" w:cs="Times New Roman"/>
                                      <w:color w:val="000000"/>
                                      <w:kern w:val="24"/>
                                      <w:sz w:val="20"/>
                                      <w:szCs w:val="20"/>
                                    </w:rPr>
                                    <w:br/>
                                    <w:t>15 per cent ± 2 per cent of nominal tank capacity</w:t>
                                  </w:r>
                                </w:ins>
                              </w:p>
                              <w:p w14:paraId="4DEAFE2F" w14:textId="77777777" w:rsidR="00404A68" w:rsidRPr="00B457B1" w:rsidRDefault="00404A68" w:rsidP="00161F57">
                                <w:pPr>
                                  <w:pStyle w:val="NormalWeb"/>
                                  <w:spacing w:before="0" w:beforeAutospacing="0" w:after="0" w:afterAutospacing="0"/>
                                  <w:rPr>
                                    <w:ins w:id="1006" w:author="Finalized" w:date="2017-05-17T11:40:00Z"/>
                                    <w:rFonts w:ascii="Times New Roman" w:hAnsi="Times New Roman" w:cs="Times New Roman"/>
                                    <w:color w:val="000000"/>
                                    <w:kern w:val="24"/>
                                    <w:sz w:val="20"/>
                                    <w:szCs w:val="20"/>
                                  </w:rPr>
                                </w:pPr>
                                <w:ins w:id="1007" w:author="Finalized" w:date="2017-05-17T11:40:00Z">
                                  <w:r w:rsidRPr="00B457B1">
                                    <w:rPr>
                                      <w:rFonts w:ascii="Times New Roman" w:hAnsi="Times New Roman" w:cs="Times New Roman"/>
                                      <w:color w:val="000000"/>
                                      <w:kern w:val="24"/>
                                      <w:sz w:val="20"/>
                                      <w:szCs w:val="20"/>
                                    </w:rPr>
                                    <w:t xml:space="preserve">(6) Soak at </w:t>
                                  </w:r>
                                  <w:r w:rsidRPr="00B457B1">
                                    <w:rPr>
                                      <w:rFonts w:ascii="Times New Roman" w:eastAsia="MS Mincho" w:hAnsi="Times New Roman" w:cs="Times New Roman"/>
                                      <w:color w:val="000000"/>
                                      <w:kern w:val="24"/>
                                      <w:sz w:val="20"/>
                                      <w:szCs w:val="20"/>
                                      <w:lang w:val="en-GB"/>
                                    </w:rPr>
                                    <w:t xml:space="preserve">20 </w:t>
                                  </w:r>
                                  <w:r w:rsidRPr="00B457B1">
                                    <w:rPr>
                                      <w:rFonts w:ascii="Times New Roman" w:hAnsi="Times New Roman" w:cs="Times New Roman"/>
                                      <w:color w:val="000000"/>
                                      <w:kern w:val="24"/>
                                      <w:sz w:val="20"/>
                                      <w:szCs w:val="20"/>
                                    </w:rPr>
                                    <w:t>°C ±2 °C</w:t>
                                  </w:r>
                                </w:ins>
                              </w:p>
                              <w:p w14:paraId="4B26339B" w14:textId="77777777" w:rsidR="00404A68" w:rsidRPr="00B457B1" w:rsidRDefault="00404A68" w:rsidP="00161F57">
                                <w:pPr>
                                  <w:pStyle w:val="NormalWeb"/>
                                  <w:spacing w:before="0" w:beforeAutospacing="0" w:after="0" w:afterAutospacing="0"/>
                                  <w:rPr>
                                    <w:ins w:id="1008" w:author="Finalized" w:date="2017-05-17T11:40:00Z"/>
                                    <w:rFonts w:ascii="Times New Roman" w:hAnsi="Times New Roman" w:cs="Times New Roman"/>
                                    <w:color w:val="000000"/>
                                    <w:kern w:val="24"/>
                                    <w:sz w:val="20"/>
                                    <w:szCs w:val="20"/>
                                  </w:rPr>
                                </w:pPr>
                              </w:p>
                              <w:p w14:paraId="139695AE" w14:textId="77777777" w:rsidR="00404A68" w:rsidRPr="00B457B1" w:rsidRDefault="00404A68" w:rsidP="00161F57">
                                <w:pPr>
                                  <w:pStyle w:val="NormalWeb"/>
                                  <w:spacing w:before="0" w:beforeAutospacing="0" w:after="0" w:afterAutospacing="0"/>
                                  <w:jc w:val="left"/>
                                  <w:rPr>
                                    <w:ins w:id="1009" w:author="Finalized" w:date="2017-05-17T11:40:00Z"/>
                                    <w:rFonts w:ascii="Times New Roman" w:hAnsi="Times New Roman" w:cs="Times New Roman"/>
                                    <w:sz w:val="20"/>
                                    <w:szCs w:val="20"/>
                                  </w:rPr>
                                </w:pPr>
                                <w:ins w:id="1010" w:author="Finalized" w:date="2017-05-17T11:40:00Z">
                                  <w:r w:rsidRPr="00B457B1">
                                    <w:rPr>
                                      <w:rFonts w:ascii="Times New Roman" w:hAnsi="Times New Roman" w:cs="Times New Roman"/>
                                      <w:color w:val="000000"/>
                                      <w:kern w:val="24"/>
                                      <w:sz w:val="20"/>
                                      <w:szCs w:val="20"/>
                                    </w:rPr>
                                    <w:t xml:space="preserve">(7) Up to 85 per cent fuel consumption equivalent defined in 6.4.1.4.1. </w:t>
                                  </w:r>
                                  <w:proofErr w:type="gramStart"/>
                                  <w:r w:rsidRPr="00B457B1">
                                    <w:rPr>
                                      <w:rFonts w:ascii="Times New Roman" w:hAnsi="Times New Roman" w:cs="Times New Roman"/>
                                      <w:color w:val="000000"/>
                                      <w:kern w:val="24"/>
                                      <w:sz w:val="20"/>
                                      <w:szCs w:val="20"/>
                                    </w:rPr>
                                    <w:t>in</w:t>
                                  </w:r>
                                  <w:proofErr w:type="gramEnd"/>
                                  <w:r w:rsidRPr="00B457B1">
                                    <w:rPr>
                                      <w:rFonts w:ascii="Times New Roman" w:hAnsi="Times New Roman" w:cs="Times New Roman"/>
                                      <w:color w:val="000000"/>
                                      <w:kern w:val="24"/>
                                      <w:sz w:val="20"/>
                                      <w:szCs w:val="20"/>
                                    </w:rPr>
                                    <w:t xml:space="preserve"> this Annex.</w:t>
                                  </w:r>
                                </w:ins>
                              </w:p>
                              <w:p w14:paraId="12F8FBEC" w14:textId="77777777" w:rsidR="00404A68" w:rsidRPr="00B457B1" w:rsidRDefault="00404A68" w:rsidP="00161F57">
                                <w:pPr>
                                  <w:pStyle w:val="NormalWeb"/>
                                  <w:spacing w:before="0" w:beforeAutospacing="0" w:after="0" w:afterAutospacing="0"/>
                                  <w:rPr>
                                    <w:ins w:id="1011" w:author="Finalized" w:date="2017-05-17T11:40:00Z"/>
                                    <w:rFonts w:ascii="Times New Roman" w:hAnsi="Times New Roman" w:cs="Times New Roman"/>
                                    <w:sz w:val="20"/>
                                    <w:szCs w:val="20"/>
                                  </w:rPr>
                                </w:pPr>
                              </w:p>
                              <w:p w14:paraId="74E539B0" w14:textId="40DCA033" w:rsidR="00404A68" w:rsidRPr="00B457B1" w:rsidRDefault="00404A68" w:rsidP="00161F57">
                                <w:pPr>
                                  <w:pStyle w:val="NormalWeb"/>
                                  <w:spacing w:before="0" w:beforeAutospacing="0" w:after="0" w:afterAutospacing="0"/>
                                  <w:jc w:val="left"/>
                                  <w:rPr>
                                    <w:ins w:id="1012" w:author="Finalized" w:date="2017-05-17T11:40:00Z"/>
                                    <w:rFonts w:ascii="Times New Roman" w:hAnsi="Times New Roman" w:cs="Times New Roman"/>
                                    <w:sz w:val="20"/>
                                    <w:szCs w:val="20"/>
                                  </w:rPr>
                                </w:pPr>
                                <w:ins w:id="1013" w:author="Finalized" w:date="2017-05-17T11:40:00Z">
                                  <w:r w:rsidRPr="00B457B1">
                                    <w:rPr>
                                      <w:rFonts w:ascii="Times New Roman" w:hAnsi="Times New Roman" w:cs="Times New Roman"/>
                                      <w:color w:val="000000"/>
                                      <w:kern w:val="24"/>
                                      <w:sz w:val="20"/>
                                      <w:szCs w:val="20"/>
                                    </w:rPr>
                                    <w:t>(8) Temperature profile is the first</w:t>
                                  </w:r>
                                  <w:r>
                                    <w:rPr>
                                      <w:rFonts w:ascii="Times New Roman" w:hAnsi="Times New Roman" w:cs="Times New Roman"/>
                                      <w:color w:val="000000"/>
                                      <w:kern w:val="24"/>
                                      <w:sz w:val="20"/>
                                      <w:szCs w:val="20"/>
                                    </w:rPr>
                                    <w:t xml:space="preserve"> 11 hours portion specified in </w:t>
                                  </w:r>
                                </w:ins>
                                <w:ins w:id="1014" w:author="Finalized" w:date="2017-06-02T05:28:00Z">
                                  <w:r>
                                    <w:rPr>
                                      <w:rFonts w:ascii="Times New Roman" w:hAnsi="Times New Roman" w:cs="Times New Roman" w:hint="eastAsia"/>
                                      <w:color w:val="000000"/>
                                      <w:kern w:val="24"/>
                                      <w:sz w:val="20"/>
                                      <w:szCs w:val="20"/>
                                    </w:rPr>
                                    <w:t>a</w:t>
                                  </w:r>
                                </w:ins>
                                <w:ins w:id="1015" w:author="Finalized" w:date="2017-05-17T11:40:00Z">
                                  <w:r w:rsidRPr="00B457B1">
                                    <w:rPr>
                                      <w:rFonts w:ascii="Times New Roman" w:hAnsi="Times New Roman" w:cs="Times New Roman"/>
                                      <w:color w:val="000000"/>
                                      <w:kern w:val="24"/>
                                      <w:sz w:val="20"/>
                                      <w:szCs w:val="20"/>
                                    </w:rPr>
                                    <w:t>ppendix 2 to Annex 7 to Regulation No. 83-07.</w:t>
                                  </w:r>
                                </w:ins>
                              </w:p>
                              <w:p w14:paraId="18E3148B" w14:textId="77777777" w:rsidR="00404A68" w:rsidRPr="00B457B1" w:rsidRDefault="00404A68" w:rsidP="00161F57">
                                <w:pPr>
                                  <w:pStyle w:val="NormalWeb"/>
                                  <w:spacing w:before="0" w:beforeAutospacing="0" w:after="0" w:afterAutospacing="0"/>
                                  <w:jc w:val="left"/>
                                  <w:rPr>
                                    <w:ins w:id="1016" w:author="Finalized" w:date="2017-05-17T11:40:00Z"/>
                                    <w:rFonts w:ascii="Times New Roman" w:hAnsi="Times New Roman" w:cs="Times New Roman"/>
                                    <w:color w:val="000000"/>
                                    <w:kern w:val="24"/>
                                    <w:sz w:val="20"/>
                                    <w:szCs w:val="20"/>
                                  </w:rPr>
                                </w:pPr>
                              </w:p>
                              <w:p w14:paraId="5A97D8DC" w14:textId="0D35F6AF" w:rsidR="00404A68" w:rsidRPr="00B457B1" w:rsidRDefault="00404A68" w:rsidP="00161F57">
                                <w:pPr>
                                  <w:pStyle w:val="NormalWeb"/>
                                  <w:spacing w:before="0" w:beforeAutospacing="0" w:after="0" w:afterAutospacing="0"/>
                                  <w:jc w:val="left"/>
                                  <w:rPr>
                                    <w:ins w:id="1017" w:author="Finalized" w:date="2017-05-17T11:40:00Z"/>
                                    <w:rFonts w:ascii="Times New Roman" w:hAnsi="Times New Roman" w:cs="Times New Roman"/>
                                    <w:color w:val="000000"/>
                                    <w:kern w:val="24"/>
                                    <w:sz w:val="20"/>
                                    <w:szCs w:val="20"/>
                                  </w:rPr>
                                </w:pPr>
                                <w:ins w:id="1018" w:author="Finalized" w:date="2017-05-17T11:40:00Z">
                                  <w:r w:rsidRPr="00B457B1">
                                    <w:rPr>
                                      <w:rFonts w:ascii="Times New Roman" w:hAnsi="Times New Roman" w:cs="Times New Roman"/>
                                      <w:color w:val="000000"/>
                                      <w:kern w:val="24"/>
                                      <w:sz w:val="20"/>
                                      <w:szCs w:val="20"/>
                                    </w:rPr>
                                    <w:t xml:space="preserve">(9) </w:t>
                                  </w:r>
                                </w:ins>
                                <w:proofErr w:type="spellStart"/>
                                <w:ins w:id="1019" w:author="Finalized" w:date="2017-05-19T12:53:00Z">
                                  <w:r w:rsidRPr="00B457B1">
                                    <w:rPr>
                                      <w:rFonts w:ascii="Times New Roman" w:hAnsi="Times New Roman" w:cs="Times New Roman"/>
                                      <w:color w:val="000000"/>
                                      <w:kern w:val="24"/>
                                      <w:sz w:val="20"/>
                                      <w:szCs w:val="20"/>
                                    </w:rPr>
                                    <w:t>Depressura</w:t>
                                  </w:r>
                                </w:ins>
                                <w:ins w:id="1020" w:author="Finalized" w:date="2017-05-19T17:36:00Z">
                                  <w:r>
                                    <w:rPr>
                                      <w:rFonts w:ascii="Times New Roman" w:hAnsi="Times New Roman" w:cs="Times New Roman" w:hint="eastAsia"/>
                                      <w:color w:val="000000"/>
                                      <w:kern w:val="24"/>
                                      <w:sz w:val="20"/>
                                      <w:szCs w:val="20"/>
                                    </w:rPr>
                                    <w:t>s</w:t>
                                  </w:r>
                                </w:ins>
                                <w:ins w:id="1021" w:author="Finalized" w:date="2017-05-19T12:53:00Z">
                                  <w:r w:rsidRPr="00B457B1">
                                    <w:rPr>
                                      <w:rFonts w:ascii="Times New Roman" w:hAnsi="Times New Roman" w:cs="Times New Roman"/>
                                      <w:color w:val="000000"/>
                                      <w:kern w:val="24"/>
                                      <w:sz w:val="20"/>
                                      <w:szCs w:val="20"/>
                                    </w:rPr>
                                    <w:t>ation</w:t>
                                  </w:r>
                                  <w:proofErr w:type="spellEnd"/>
                                  <w:r w:rsidRPr="00B457B1">
                                    <w:rPr>
                                      <w:rFonts w:ascii="Times New Roman" w:hAnsi="Times New Roman" w:cs="Times New Roman"/>
                                      <w:color w:val="000000"/>
                                      <w:kern w:val="24"/>
                                      <w:sz w:val="20"/>
                                      <w:szCs w:val="20"/>
                                    </w:rPr>
                                    <w:t xml:space="preserve"> puff loss o</w:t>
                                  </w:r>
                                </w:ins>
                                <w:ins w:id="1022" w:author="Finalized" w:date="2017-05-17T11:40:00Z">
                                  <w:r w:rsidRPr="00B457B1">
                                    <w:rPr>
                                      <w:rFonts w:ascii="Times New Roman" w:hAnsi="Times New Roman" w:cs="Times New Roman"/>
                                      <w:color w:val="000000"/>
                                      <w:kern w:val="24"/>
                                      <w:sz w:val="20"/>
                                      <w:szCs w:val="20"/>
                                    </w:rPr>
                                    <w:t>verflow mass shall be measured by either connecting an auxiliary canister or using a SHED.</w:t>
                                  </w:r>
                                </w:ins>
                              </w:p>
                              <w:p w14:paraId="0E674AE3" w14:textId="77777777" w:rsidR="00404A68" w:rsidRPr="00B457B1" w:rsidRDefault="00404A68" w:rsidP="00161F57">
                                <w:pPr>
                                  <w:pStyle w:val="NormalWeb"/>
                                  <w:spacing w:before="0" w:beforeAutospacing="0" w:after="0" w:afterAutospacing="0"/>
                                  <w:jc w:val="left"/>
                                  <w:rPr>
                                    <w:ins w:id="1023" w:author="Finalized" w:date="2017-05-17T11:40:00Z"/>
                                    <w:rFonts w:ascii="Times New Roman" w:hAnsi="Times New Roman" w:cs="Times New Roman"/>
                                    <w:color w:val="000000"/>
                                    <w:kern w:val="24"/>
                                    <w:sz w:val="20"/>
                                    <w:szCs w:val="20"/>
                                  </w:rPr>
                                </w:pPr>
                              </w:p>
                              <w:p w14:paraId="2BB0AD93" w14:textId="77777777" w:rsidR="00404A68" w:rsidRPr="00B457B1" w:rsidRDefault="00404A68" w:rsidP="00161F57">
                                <w:pPr>
                                  <w:pStyle w:val="NormalWeb"/>
                                  <w:spacing w:before="0" w:beforeAutospacing="0" w:after="0" w:afterAutospacing="0"/>
                                  <w:jc w:val="left"/>
                                  <w:rPr>
                                    <w:ins w:id="1024" w:author="Finalized" w:date="2017-05-17T11:40:00Z"/>
                                    <w:rFonts w:ascii="Times New Roman" w:hAnsi="Times New Roman" w:cs="Times New Roman"/>
                                    <w:color w:val="000000"/>
                                    <w:kern w:val="24"/>
                                    <w:sz w:val="20"/>
                                    <w:szCs w:val="20"/>
                                  </w:rPr>
                                </w:pPr>
                                <w:ins w:id="1025" w:author="Finalized" w:date="2017-05-17T11:40:00Z">
                                  <w:r w:rsidRPr="00B457B1">
                                    <w:rPr>
                                      <w:rFonts w:ascii="Times New Roman" w:hAnsi="Times New Roman" w:cs="Times New Roman"/>
                                      <w:color w:val="000000"/>
                                      <w:kern w:val="24"/>
                                      <w:sz w:val="20"/>
                                      <w:szCs w:val="20"/>
                                    </w:rPr>
                                    <w:t xml:space="preserve">(10) Within 7 minutes of the end of the test drive and within 2 minutes of the engine being switched off. </w:t>
                                  </w:r>
                                </w:ins>
                              </w:p>
                              <w:p w14:paraId="33FFA257" w14:textId="77777777" w:rsidR="00404A68" w:rsidRPr="00B457B1" w:rsidRDefault="00404A68" w:rsidP="00161F57">
                                <w:pPr>
                                  <w:pStyle w:val="NormalWeb"/>
                                  <w:spacing w:before="0" w:beforeAutospacing="0" w:after="0" w:afterAutospacing="0"/>
                                  <w:jc w:val="left"/>
                                  <w:rPr>
                                    <w:ins w:id="1026" w:author="Finalized" w:date="2017-05-17T11:40:00Z"/>
                                    <w:rFonts w:ascii="Times New Roman" w:hAnsi="Times New Roman" w:cs="Times New Roman"/>
                                    <w:color w:val="000000"/>
                                    <w:kern w:val="24"/>
                                    <w:sz w:val="20"/>
                                    <w:szCs w:val="20"/>
                                  </w:rPr>
                                </w:pPr>
                              </w:p>
                              <w:p w14:paraId="7103B773" w14:textId="77777777" w:rsidR="00404A68" w:rsidRPr="00B457B1" w:rsidRDefault="00404A68" w:rsidP="00161F57">
                                <w:pPr>
                                  <w:pStyle w:val="NormalWeb"/>
                                  <w:spacing w:before="0" w:beforeAutospacing="0" w:after="0" w:afterAutospacing="0"/>
                                  <w:rPr>
                                    <w:ins w:id="1027" w:author="Finalized" w:date="2017-05-17T11:40:00Z"/>
                                    <w:rFonts w:ascii="Times New Roman" w:hAnsi="Times New Roman" w:cs="Times New Roman"/>
                                    <w:sz w:val="20"/>
                                    <w:szCs w:val="20"/>
                                    <w:lang w:val="fr-FR"/>
                                  </w:rPr>
                                </w:pPr>
                                <w:ins w:id="1028" w:author="Finalized" w:date="2017-05-17T11:40:00Z">
                                  <w:r w:rsidRPr="00B457B1">
                                    <w:rPr>
                                      <w:rFonts w:ascii="Times New Roman" w:hAnsi="Times New Roman" w:cs="Times New Roman"/>
                                      <w:color w:val="000000"/>
                                      <w:kern w:val="24"/>
                                      <w:sz w:val="20"/>
                                      <w:szCs w:val="20"/>
                                      <w:lang w:val="fr-FR"/>
                                    </w:rPr>
                                    <w:t>(10) Min. temp. = 23 °C</w:t>
                                  </w:r>
                                </w:ins>
                              </w:p>
                              <w:p w14:paraId="36A19A6F" w14:textId="77777777" w:rsidR="00404A68" w:rsidRPr="00B457B1" w:rsidRDefault="00404A68" w:rsidP="00161F57">
                                <w:pPr>
                                  <w:pStyle w:val="NormalWeb"/>
                                  <w:spacing w:before="0" w:beforeAutospacing="0" w:after="0" w:afterAutospacing="0"/>
                                  <w:rPr>
                                    <w:ins w:id="1029" w:author="Finalized" w:date="2017-05-17T11:40:00Z"/>
                                    <w:rFonts w:ascii="Times New Roman" w:hAnsi="Times New Roman" w:cs="Times New Roman"/>
                                    <w:sz w:val="20"/>
                                    <w:szCs w:val="20"/>
                                    <w:lang w:val="fr-FR"/>
                                  </w:rPr>
                                </w:pPr>
                                <w:ins w:id="1030" w:author="Finalized" w:date="2017-05-17T11:40:00Z">
                                  <w:r w:rsidRPr="00B457B1">
                                    <w:rPr>
                                      <w:rFonts w:ascii="Times New Roman" w:hAnsi="Times New Roman" w:cs="Times New Roman"/>
                                      <w:color w:val="000000"/>
                                      <w:kern w:val="24"/>
                                      <w:sz w:val="20"/>
                                      <w:szCs w:val="20"/>
                                      <w:lang w:val="fr-FR"/>
                                    </w:rPr>
                                    <w:t>Max. temp. = 31 °C</w:t>
                                  </w:r>
                                </w:ins>
                              </w:p>
                              <w:p w14:paraId="70AE5E20" w14:textId="77777777" w:rsidR="00404A68" w:rsidRPr="00B457B1" w:rsidRDefault="00404A68" w:rsidP="00161F57">
                                <w:pPr>
                                  <w:pStyle w:val="NormalWeb"/>
                                  <w:spacing w:before="0" w:beforeAutospacing="0" w:after="0" w:afterAutospacing="0"/>
                                  <w:rPr>
                                    <w:ins w:id="1031" w:author="Finalized" w:date="2017-05-17T11:40:00Z"/>
                                    <w:rFonts w:ascii="Times New Roman" w:hAnsi="Times New Roman" w:cs="Times New Roman"/>
                                    <w:sz w:val="20"/>
                                    <w:szCs w:val="20"/>
                                    <w:lang w:val="fr-FR"/>
                                  </w:rPr>
                                </w:pPr>
                                <w:ins w:id="1032" w:author="Finalized" w:date="2017-05-17T11:40:00Z">
                                  <w:r w:rsidRPr="00B457B1">
                                    <w:rPr>
                                      <w:rFonts w:ascii="Times New Roman" w:hAnsi="Times New Roman" w:cs="Times New Roman"/>
                                      <w:color w:val="000000"/>
                                      <w:kern w:val="24"/>
                                      <w:sz w:val="20"/>
                                      <w:szCs w:val="20"/>
                                      <w:lang w:val="fr-FR"/>
                                    </w:rPr>
                                    <w:t>Duration = 60 min ±0.5 min</w:t>
                                  </w:r>
                                </w:ins>
                              </w:p>
                              <w:p w14:paraId="6C5DEE9A" w14:textId="77777777" w:rsidR="00404A68" w:rsidRPr="00B457B1" w:rsidRDefault="00404A68" w:rsidP="00161F57">
                                <w:pPr>
                                  <w:pStyle w:val="NormalWeb"/>
                                  <w:spacing w:before="0" w:beforeAutospacing="0" w:after="0" w:afterAutospacing="0"/>
                                  <w:jc w:val="left"/>
                                  <w:rPr>
                                    <w:ins w:id="1033" w:author="Finalized" w:date="2017-05-17T11:40:00Z"/>
                                    <w:rFonts w:ascii="Times New Roman" w:hAnsi="Times New Roman" w:cs="Times New Roman"/>
                                    <w:sz w:val="20"/>
                                    <w:szCs w:val="20"/>
                                    <w:lang w:val="fr-FR"/>
                                  </w:rPr>
                                </w:pPr>
                              </w:p>
                              <w:p w14:paraId="6A97893F" w14:textId="77777777" w:rsidR="00404A68" w:rsidRPr="00B457B1" w:rsidRDefault="00404A68" w:rsidP="00161F57">
                                <w:pPr>
                                  <w:pStyle w:val="NormalWeb"/>
                                  <w:spacing w:before="0" w:beforeAutospacing="0" w:after="0" w:afterAutospacing="0"/>
                                  <w:rPr>
                                    <w:ins w:id="1034" w:author="Finalized" w:date="2017-05-17T11:40:00Z"/>
                                    <w:rFonts w:ascii="Times New Roman" w:hAnsi="Times New Roman" w:cs="Times New Roman"/>
                                    <w:sz w:val="20"/>
                                    <w:szCs w:val="20"/>
                                  </w:rPr>
                                </w:pPr>
                                <w:ins w:id="1035" w:author="Finalized" w:date="2017-05-17T11:40:00Z">
                                  <w:r w:rsidRPr="00B457B1">
                                    <w:rPr>
                                      <w:rFonts w:ascii="Times New Roman" w:hAnsi="Times New Roman" w:cs="Times New Roman"/>
                                      <w:color w:val="000000"/>
                                      <w:kern w:val="24"/>
                                      <w:sz w:val="20"/>
                                      <w:szCs w:val="20"/>
                                    </w:rPr>
                                    <w:t xml:space="preserve">(11) Start </w:t>
                                  </w:r>
                                  <w:proofErr w:type="gramStart"/>
                                  <w:r w:rsidRPr="00B457B1">
                                    <w:rPr>
                                      <w:rFonts w:ascii="Times New Roman" w:hAnsi="Times New Roman" w:cs="Times New Roman"/>
                                      <w:color w:val="000000"/>
                                      <w:kern w:val="24"/>
                                      <w:sz w:val="20"/>
                                      <w:szCs w:val="20"/>
                                    </w:rPr>
                                    <w:t>temp</w:t>
                                  </w:r>
                                  <w:proofErr w:type="gramEnd"/>
                                  <w:r w:rsidRPr="00B457B1">
                                    <w:rPr>
                                      <w:rFonts w:ascii="Times New Roman" w:hAnsi="Times New Roman" w:cs="Times New Roman"/>
                                      <w:color w:val="000000"/>
                                      <w:kern w:val="24"/>
                                      <w:sz w:val="20"/>
                                      <w:szCs w:val="20"/>
                                    </w:rPr>
                                    <w:t>. = 20 °C</w:t>
                                  </w:r>
                                </w:ins>
                              </w:p>
                              <w:p w14:paraId="5279271A" w14:textId="77777777" w:rsidR="00404A68" w:rsidRPr="00B457B1" w:rsidRDefault="00404A68" w:rsidP="00161F57">
                                <w:pPr>
                                  <w:pStyle w:val="NormalWeb"/>
                                  <w:spacing w:before="0" w:beforeAutospacing="0" w:after="0" w:afterAutospacing="0"/>
                                  <w:rPr>
                                    <w:ins w:id="1036" w:author="Finalized" w:date="2017-05-17T11:40:00Z"/>
                                    <w:rFonts w:ascii="Times New Roman" w:hAnsi="Times New Roman" w:cs="Times New Roman"/>
                                    <w:sz w:val="20"/>
                                    <w:szCs w:val="20"/>
                                    <w:lang w:val="it-IT"/>
                                  </w:rPr>
                                </w:pPr>
                                <w:ins w:id="1037" w:author="Finalized" w:date="2017-05-17T11:40:00Z">
                                  <w:r w:rsidRPr="00B457B1">
                                    <w:rPr>
                                      <w:rFonts w:ascii="Times New Roman" w:hAnsi="Times New Roman" w:cs="Times New Roman"/>
                                      <w:color w:val="000000"/>
                                      <w:kern w:val="24"/>
                                      <w:sz w:val="20"/>
                                      <w:szCs w:val="20"/>
                                      <w:lang w:val="it-IT"/>
                                    </w:rPr>
                                    <w:t>Max. temp. = 35 or 38 °C</w:t>
                                  </w:r>
                                </w:ins>
                              </w:p>
                              <w:p w14:paraId="0CDDFBE5" w14:textId="77777777" w:rsidR="00404A68" w:rsidRPr="00B457B1" w:rsidRDefault="00404A68" w:rsidP="00161F57">
                                <w:pPr>
                                  <w:pStyle w:val="NormalWeb"/>
                                  <w:spacing w:before="0" w:beforeAutospacing="0" w:after="0" w:afterAutospacing="0"/>
                                  <w:rPr>
                                    <w:ins w:id="1038" w:author="Finalized" w:date="2017-05-17T11:40:00Z"/>
                                    <w:rFonts w:ascii="Times New Roman" w:hAnsi="Times New Roman" w:cs="Times New Roman"/>
                                    <w:sz w:val="20"/>
                                    <w:szCs w:val="20"/>
                                  </w:rPr>
                                </w:pPr>
                                <w:ins w:id="1039" w:author="Finalized" w:date="2017-05-17T11:40:00Z">
                                  <w:r w:rsidRPr="00B457B1">
                                    <w:rPr>
                                      <w:rFonts w:ascii="Times New Roman" w:hAnsi="Times New Roman" w:cs="Times New Roman"/>
                                      <w:color w:val="000000"/>
                                      <w:kern w:val="24"/>
                                      <w:sz w:val="20"/>
                                      <w:szCs w:val="20"/>
                                      <w:lang w:val="it-IT"/>
                                    </w:rPr>
                                    <w:t xml:space="preserve">Delta temp. </w:t>
                                  </w:r>
                                  <w:r w:rsidRPr="00B457B1">
                                    <w:rPr>
                                      <w:rFonts w:ascii="Times New Roman" w:hAnsi="Times New Roman" w:cs="Times New Roman"/>
                                      <w:color w:val="000000"/>
                                      <w:kern w:val="24"/>
                                      <w:sz w:val="20"/>
                                      <w:szCs w:val="20"/>
                                    </w:rPr>
                                    <w:t>=15 °C</w:t>
                                  </w:r>
                                </w:ins>
                              </w:p>
                              <w:p w14:paraId="3B1545CD" w14:textId="77777777" w:rsidR="00404A68" w:rsidRPr="00B457B1" w:rsidRDefault="00404A68" w:rsidP="00161F57">
                                <w:pPr>
                                  <w:pStyle w:val="NormalWeb"/>
                                  <w:spacing w:before="0" w:beforeAutospacing="0" w:after="0" w:afterAutospacing="0"/>
                                  <w:rPr>
                                    <w:ins w:id="1040" w:author="Finalized" w:date="2017-05-17T11:40:00Z"/>
                                    <w:rFonts w:ascii="Times New Roman" w:hAnsi="Times New Roman" w:cs="Times New Roman"/>
                                    <w:sz w:val="20"/>
                                    <w:szCs w:val="20"/>
                                  </w:rPr>
                                </w:pPr>
                                <w:ins w:id="1041" w:author="Finalized" w:date="2017-05-17T11:40:00Z">
                                  <w:r w:rsidRPr="00B457B1">
                                    <w:rPr>
                                      <w:rFonts w:ascii="Times New Roman" w:hAnsi="Times New Roman" w:cs="Times New Roman"/>
                                      <w:color w:val="000000"/>
                                      <w:kern w:val="24"/>
                                      <w:sz w:val="20"/>
                                      <w:szCs w:val="20"/>
                                    </w:rPr>
                                    <w:t>Duration = 24hours</w:t>
                                  </w:r>
                                </w:ins>
                              </w:p>
                              <w:p w14:paraId="12236CAD" w14:textId="4609A702" w:rsidR="00404A68" w:rsidRPr="00B457B1" w:rsidRDefault="00404A68" w:rsidP="00161F57">
                                <w:pPr>
                                  <w:pStyle w:val="NormalWeb"/>
                                  <w:spacing w:before="0" w:beforeAutospacing="0" w:after="0" w:afterAutospacing="0"/>
                                  <w:rPr>
                                    <w:rFonts w:ascii="Times New Roman" w:hAnsi="Times New Roman" w:cs="Times New Roman"/>
                                    <w:sz w:val="20"/>
                                    <w:szCs w:val="20"/>
                                  </w:rPr>
                                </w:pPr>
                                <w:ins w:id="1042" w:author="Finalized" w:date="2017-05-17T11:40:00Z">
                                  <w:r w:rsidRPr="00B457B1">
                                    <w:rPr>
                                      <w:rFonts w:ascii="Times New Roman" w:hAnsi="Times New Roman" w:cs="Times New Roman"/>
                                      <w:color w:val="000000"/>
                                      <w:kern w:val="24"/>
                                      <w:sz w:val="20"/>
                                      <w:szCs w:val="20"/>
                                    </w:rPr>
                                    <w:t>Number of diurnals = 2 days</w:t>
                                  </w:r>
                                </w:ins>
                              </w:p>
                            </w:txbxContent>
                          </wps:txbx>
                          <wps:bodyPr wrap="square">
                            <a:spAutoFit/>
                          </wps:bodyPr>
                        </wps:wsp>
                        <wps:wsp>
                          <wps:cNvPr id="504" name="正方形/長方形 504"/>
                          <wps:cNvSpPr/>
                          <wps:spPr>
                            <a:xfrm>
                              <a:off x="1702799" y="318891"/>
                              <a:ext cx="2340000" cy="252000"/>
                            </a:xfrm>
                            <a:prstGeom prst="rect">
                              <a:avLst/>
                            </a:prstGeom>
                          </wps:spPr>
                          <wps:style>
                            <a:lnRef idx="2">
                              <a:schemeClr val="dk1"/>
                            </a:lnRef>
                            <a:fillRef idx="1">
                              <a:schemeClr val="lt1"/>
                            </a:fillRef>
                            <a:effectRef idx="0">
                              <a:schemeClr val="dk1"/>
                            </a:effectRef>
                            <a:fontRef idx="minor">
                              <a:schemeClr val="dk1"/>
                            </a:fontRef>
                          </wps:style>
                          <wps:txbx>
                            <w:txbxContent>
                              <w:p w14:paraId="3C79962B" w14:textId="2768C536" w:rsidR="00404A68" w:rsidRPr="00B457B1" w:rsidRDefault="00404A68" w:rsidP="00483820">
                                <w:pPr>
                                  <w:pStyle w:val="NormalWeb"/>
                                  <w:spacing w:before="0" w:beforeAutospacing="0" w:after="0" w:afterAutospacing="0" w:line="240" w:lineRule="exact"/>
                                  <w:jc w:val="center"/>
                                  <w:rPr>
                                    <w:rFonts w:ascii="Times New Roman" w:hAnsi="Times New Roman" w:cs="Times New Roman"/>
                                    <w:sz w:val="20"/>
                                    <w:szCs w:val="20"/>
                                  </w:rPr>
                                </w:pPr>
                                <w:ins w:id="1043" w:author="Finalized" w:date="2017-05-17T11:41:00Z">
                                  <w:r w:rsidRPr="00B457B1">
                                    <w:rPr>
                                      <w:rFonts w:ascii="Times New Roman" w:eastAsia="MS Mincho" w:hAnsi="Times New Roman" w:cs="Times New Roman"/>
                                      <w:color w:val="000000"/>
                                      <w:kern w:val="24"/>
                                      <w:sz w:val="20"/>
                                      <w:szCs w:val="20"/>
                                      <w:lang w:val="en-GB"/>
                                    </w:rPr>
                                    <w:t xml:space="preserve">Fuel drain and refill </w:t>
                                  </w:r>
                                  <w:r w:rsidRPr="00B457B1">
                                    <w:rPr>
                                      <w:rFonts w:ascii="Times New Roman" w:eastAsia="MS Mincho" w:hAnsi="Times New Roman" w:cs="Times New Roman"/>
                                      <w:color w:val="000000"/>
                                      <w:kern w:val="24"/>
                                      <w:sz w:val="20"/>
                                      <w:szCs w:val="20"/>
                                      <w:vertAlign w:val="superscript"/>
                                      <w:lang w:val="en-GB"/>
                                    </w:rPr>
                                    <w:t>(1)</w:t>
                                  </w:r>
                                </w:ins>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43" name="正方形/長方形 443"/>
                          <wps:cNvSpPr/>
                          <wps:spPr>
                            <a:xfrm>
                              <a:off x="2211956" y="7709044"/>
                              <a:ext cx="1285827" cy="242807"/>
                            </a:xfrm>
                            <a:prstGeom prst="rect">
                              <a:avLst/>
                            </a:prstGeom>
                          </wps:spPr>
                          <wps:style>
                            <a:lnRef idx="2">
                              <a:schemeClr val="dk1"/>
                            </a:lnRef>
                            <a:fillRef idx="1">
                              <a:schemeClr val="lt1"/>
                            </a:fillRef>
                            <a:effectRef idx="0">
                              <a:schemeClr val="dk1"/>
                            </a:effectRef>
                            <a:fontRef idx="minor">
                              <a:schemeClr val="dk1"/>
                            </a:fontRef>
                          </wps:style>
                          <wps:txbx>
                            <w:txbxContent>
                              <w:p w14:paraId="22108183" w14:textId="77777777" w:rsidR="00404A68" w:rsidRPr="00B457B1" w:rsidRDefault="00404A68" w:rsidP="00F35A73">
                                <w:pPr>
                                  <w:pStyle w:val="NormalWeb"/>
                                  <w:spacing w:before="0" w:beforeAutospacing="0" w:after="0" w:afterAutospacing="0" w:line="240" w:lineRule="exact"/>
                                  <w:jc w:val="center"/>
                                  <w:rPr>
                                    <w:ins w:id="1044" w:author="Finalized" w:date="2017-05-19T15:29:00Z"/>
                                    <w:rFonts w:ascii="Times New Roman" w:hAnsi="Times New Roman" w:cs="Times New Roman"/>
                                    <w:sz w:val="20"/>
                                    <w:szCs w:val="20"/>
                                  </w:rPr>
                                </w:pPr>
                                <w:ins w:id="1045" w:author="Finalized" w:date="2017-05-19T15:29:00Z">
                                  <w:r w:rsidRPr="00B457B1">
                                    <w:rPr>
                                      <w:rFonts w:ascii="Times New Roman" w:eastAsia="MS Mincho" w:hAnsi="Times New Roman" w:cs="Times New Roman"/>
                                      <w:color w:val="000000"/>
                                      <w:kern w:val="24"/>
                                      <w:sz w:val="20"/>
                                      <w:szCs w:val="20"/>
                                      <w:lang w:val="en-GB"/>
                                    </w:rPr>
                                    <w:t>End</w:t>
                                  </w:r>
                                </w:ins>
                              </w:p>
                              <w:p w14:paraId="7CA77C84" w14:textId="59475EE6" w:rsidR="00404A68" w:rsidRPr="00B457B1" w:rsidRDefault="00404A68" w:rsidP="00161F57">
                                <w:pPr>
                                  <w:pStyle w:val="NormalWeb"/>
                                  <w:spacing w:before="0" w:beforeAutospacing="0" w:after="0" w:afterAutospacing="0" w:line="240" w:lineRule="exact"/>
                                  <w:jc w:val="center"/>
                                  <w:rPr>
                                    <w:rFonts w:ascii="Times New Roman" w:hAnsi="Times New Roman" w:cs="Times New Roman"/>
                                    <w:sz w:val="20"/>
                                    <w:szCs w:val="20"/>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41" name="正方形/長方形 441"/>
                          <wps:cNvSpPr/>
                          <wps:spPr>
                            <a:xfrm>
                              <a:off x="1686144" y="7007548"/>
                              <a:ext cx="2340000" cy="288000"/>
                            </a:xfrm>
                            <a:prstGeom prst="rect">
                              <a:avLst/>
                            </a:prstGeom>
                          </wps:spPr>
                          <wps:style>
                            <a:lnRef idx="2">
                              <a:schemeClr val="dk1"/>
                            </a:lnRef>
                            <a:fillRef idx="1">
                              <a:schemeClr val="lt1"/>
                            </a:fillRef>
                            <a:effectRef idx="0">
                              <a:schemeClr val="dk1"/>
                            </a:effectRef>
                            <a:fontRef idx="minor">
                              <a:schemeClr val="dk1"/>
                            </a:fontRef>
                          </wps:style>
                          <wps:txbx>
                            <w:txbxContent>
                              <w:p w14:paraId="10A16E32" w14:textId="77777777" w:rsidR="00404A68" w:rsidRPr="00B457B1" w:rsidRDefault="00404A68" w:rsidP="00F35A73">
                                <w:pPr>
                                  <w:pStyle w:val="NormalWeb"/>
                                  <w:spacing w:before="0" w:beforeAutospacing="0" w:after="0" w:afterAutospacing="0" w:line="240" w:lineRule="exact"/>
                                  <w:jc w:val="center"/>
                                  <w:rPr>
                                    <w:ins w:id="1046" w:author="Finalized" w:date="2017-05-19T15:28:00Z"/>
                                    <w:rFonts w:ascii="Times New Roman" w:hAnsi="Times New Roman" w:cs="Times New Roman"/>
                                    <w:sz w:val="20"/>
                                    <w:szCs w:val="20"/>
                                    <w:lang w:val="en-GB"/>
                                  </w:rPr>
                                </w:pPr>
                                <w:ins w:id="1047" w:author="Finalized" w:date="2017-05-19T15:28:00Z">
                                  <w:r w:rsidRPr="00B457B1">
                                    <w:rPr>
                                      <w:rFonts w:ascii="Times New Roman" w:eastAsia="MS Mincho" w:hAnsi="Times New Roman" w:cs="Times New Roman"/>
                                      <w:color w:val="000000"/>
                                      <w:kern w:val="24"/>
                                      <w:sz w:val="20"/>
                                      <w:szCs w:val="20"/>
                                      <w:lang w:val="en-GB"/>
                                    </w:rPr>
                                    <w:t>2</w:t>
                                  </w:r>
                                  <w:r w:rsidRPr="00B457B1">
                                    <w:rPr>
                                      <w:rFonts w:ascii="Times New Roman" w:eastAsia="MS Mincho" w:hAnsi="Times New Roman" w:cs="Times New Roman"/>
                                      <w:color w:val="000000"/>
                                      <w:kern w:val="24"/>
                                      <w:sz w:val="20"/>
                                      <w:szCs w:val="20"/>
                                      <w:vertAlign w:val="superscript"/>
                                      <w:lang w:val="en-GB"/>
                                    </w:rPr>
                                    <w:t>nd</w:t>
                                  </w:r>
                                  <w:r w:rsidRPr="00B457B1">
                                    <w:rPr>
                                      <w:rFonts w:ascii="Times New Roman" w:eastAsia="MS Mincho" w:hAnsi="Times New Roman" w:cs="Times New Roman"/>
                                      <w:color w:val="000000"/>
                                      <w:kern w:val="24"/>
                                      <w:sz w:val="20"/>
                                      <w:szCs w:val="20"/>
                                      <w:lang w:val="en-GB"/>
                                    </w:rPr>
                                    <w:t xml:space="preserve"> day </w:t>
                                  </w:r>
                                  <w:proofErr w:type="gramStart"/>
                                  <w:r w:rsidRPr="00B457B1">
                                    <w:rPr>
                                      <w:rFonts w:ascii="Times New Roman" w:eastAsia="MS Mincho" w:hAnsi="Times New Roman" w:cs="Times New Roman"/>
                                      <w:color w:val="000000"/>
                                      <w:kern w:val="24"/>
                                      <w:sz w:val="20"/>
                                      <w:szCs w:val="20"/>
                                      <w:lang w:val="en-GB"/>
                                    </w:rPr>
                                    <w:t>diurnal :</w:t>
                                  </w:r>
                                  <w:proofErr w:type="gramEnd"/>
                                  <w:r w:rsidRPr="00B457B1">
                                    <w:rPr>
                                      <w:rFonts w:ascii="Times New Roman" w:eastAsia="MS Mincho" w:hAnsi="Times New Roman" w:cs="Times New Roman"/>
                                      <w:color w:val="000000"/>
                                      <w:kern w:val="24"/>
                                      <w:sz w:val="20"/>
                                      <w:szCs w:val="20"/>
                                      <w:lang w:val="en-GB"/>
                                    </w:rPr>
                                    <w:t xml:space="preserve"> M</w:t>
                                  </w:r>
                                  <w:r w:rsidRPr="00B457B1">
                                    <w:rPr>
                                      <w:rFonts w:ascii="Times New Roman" w:eastAsia="MS Mincho" w:hAnsi="Times New Roman" w:cs="Times New Roman"/>
                                      <w:color w:val="000000"/>
                                      <w:kern w:val="24"/>
                                      <w:position w:val="-5"/>
                                      <w:sz w:val="20"/>
                                      <w:szCs w:val="20"/>
                                      <w:vertAlign w:val="subscript"/>
                                      <w:lang w:val="en-GB"/>
                                    </w:rPr>
                                    <w:t>D2</w:t>
                                  </w:r>
                                  <w:r w:rsidRPr="00B457B1">
                                    <w:rPr>
                                      <w:rFonts w:ascii="Times New Roman" w:eastAsia="MS Mincho" w:hAnsi="Times New Roman" w:cs="Times New Roman"/>
                                      <w:color w:val="000000"/>
                                      <w:kern w:val="24"/>
                                      <w:position w:val="-5"/>
                                      <w:sz w:val="20"/>
                                      <w:szCs w:val="20"/>
                                      <w:lang w:val="en-GB"/>
                                    </w:rPr>
                                    <w:t xml:space="preserve"> </w:t>
                                  </w:r>
                                  <w:r w:rsidRPr="00B457B1">
                                    <w:rPr>
                                      <w:rFonts w:ascii="Times New Roman" w:eastAsia="MS Mincho" w:hAnsi="Times New Roman" w:cs="Times New Roman"/>
                                      <w:color w:val="000000"/>
                                      <w:kern w:val="24"/>
                                      <w:sz w:val="20"/>
                                      <w:szCs w:val="20"/>
                                      <w:vertAlign w:val="superscript"/>
                                      <w:lang w:val="en-GB"/>
                                    </w:rPr>
                                    <w:t>(11)</w:t>
                                  </w:r>
                                </w:ins>
                              </w:p>
                              <w:p w14:paraId="1C0D4008" w14:textId="77777777" w:rsidR="00404A68" w:rsidRPr="00B457B1" w:rsidRDefault="00404A68" w:rsidP="00F35A73">
                                <w:pPr>
                                  <w:pStyle w:val="NormalWeb"/>
                                  <w:spacing w:before="0" w:beforeAutospacing="0" w:after="0" w:afterAutospacing="0" w:line="240" w:lineRule="exact"/>
                                  <w:jc w:val="center"/>
                                  <w:rPr>
                                    <w:ins w:id="1048" w:author="Finalized" w:date="2017-05-19T15:28:00Z"/>
                                    <w:rFonts w:ascii="Times New Roman" w:hAnsi="Times New Roman" w:cs="Times New Roman"/>
                                    <w:sz w:val="20"/>
                                    <w:szCs w:val="20"/>
                                    <w:lang w:val="en-GB"/>
                                  </w:rPr>
                                </w:pPr>
                              </w:p>
                              <w:p w14:paraId="6F68F3B1" w14:textId="77777777" w:rsidR="00404A68" w:rsidRPr="00B457B1" w:rsidRDefault="00404A68" w:rsidP="00161F57">
                                <w:pPr>
                                  <w:pStyle w:val="NormalWeb"/>
                                  <w:spacing w:before="0" w:beforeAutospacing="0" w:after="0" w:afterAutospacing="0" w:line="240" w:lineRule="exact"/>
                                  <w:jc w:val="center"/>
                                  <w:rPr>
                                    <w:rFonts w:ascii="Times New Roman" w:hAnsi="Times New Roman" w:cs="Times New Roman"/>
                                    <w:sz w:val="20"/>
                                    <w:szCs w:val="20"/>
                                    <w:lang w:val="en-GB"/>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42" name="正方形/長方形 442"/>
                          <wps:cNvSpPr/>
                          <wps:spPr>
                            <a:xfrm>
                              <a:off x="1677392" y="7342566"/>
                              <a:ext cx="2340000" cy="252000"/>
                            </a:xfrm>
                            <a:prstGeom prst="rect">
                              <a:avLst/>
                            </a:prstGeom>
                          </wps:spPr>
                          <wps:style>
                            <a:lnRef idx="2">
                              <a:schemeClr val="dk1"/>
                            </a:lnRef>
                            <a:fillRef idx="1">
                              <a:schemeClr val="lt1"/>
                            </a:fillRef>
                            <a:effectRef idx="0">
                              <a:schemeClr val="dk1"/>
                            </a:effectRef>
                            <a:fontRef idx="minor">
                              <a:schemeClr val="dk1"/>
                            </a:fontRef>
                          </wps:style>
                          <wps:txbx>
                            <w:txbxContent>
                              <w:p w14:paraId="771B1BD7" w14:textId="77777777" w:rsidR="00404A68" w:rsidRPr="00B457B1" w:rsidRDefault="00404A68" w:rsidP="00F35A73">
                                <w:pPr>
                                  <w:pStyle w:val="NormalWeb"/>
                                  <w:spacing w:before="0" w:beforeAutospacing="0" w:after="0" w:afterAutospacing="0" w:line="240" w:lineRule="exact"/>
                                  <w:jc w:val="center"/>
                                  <w:rPr>
                                    <w:ins w:id="1049" w:author="Finalized" w:date="2017-05-19T15:29:00Z"/>
                                    <w:rFonts w:ascii="Times New Roman" w:hAnsi="Times New Roman" w:cs="Times New Roman"/>
                                    <w:sz w:val="20"/>
                                    <w:szCs w:val="20"/>
                                  </w:rPr>
                                </w:pPr>
                                <w:ins w:id="1050" w:author="Finalized" w:date="2017-05-19T15:29:00Z">
                                  <w:r w:rsidRPr="00B457B1">
                                    <w:rPr>
                                      <w:rFonts w:ascii="Times New Roman" w:eastAsia="MS Mincho" w:hAnsi="Times New Roman" w:cs="Times New Roman"/>
                                      <w:color w:val="000000"/>
                                      <w:kern w:val="24"/>
                                      <w:sz w:val="20"/>
                                      <w:szCs w:val="20"/>
                                    </w:rPr>
                                    <w:t>Calculation</w:t>
                                  </w:r>
                                </w:ins>
                              </w:p>
                              <w:p w14:paraId="14EEE4EA" w14:textId="1050640E" w:rsidR="00404A68" w:rsidRPr="00B457B1" w:rsidRDefault="00404A68" w:rsidP="00161F57">
                                <w:pPr>
                                  <w:pStyle w:val="NormalWeb"/>
                                  <w:spacing w:before="0" w:beforeAutospacing="0" w:after="0" w:afterAutospacing="0" w:line="240" w:lineRule="exact"/>
                                  <w:jc w:val="center"/>
                                  <w:rPr>
                                    <w:rFonts w:ascii="Times New Roman" w:hAnsi="Times New Roman" w:cs="Times New Roman"/>
                                    <w:sz w:val="20"/>
                                    <w:szCs w:val="20"/>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63" name="正方形/長方形 463"/>
                          <wps:cNvSpPr/>
                          <wps:spPr>
                            <a:xfrm>
                              <a:off x="1686144" y="6671971"/>
                              <a:ext cx="2340000" cy="288000"/>
                            </a:xfrm>
                            <a:prstGeom prst="rect">
                              <a:avLst/>
                            </a:prstGeom>
                          </wps:spPr>
                          <wps:style>
                            <a:lnRef idx="2">
                              <a:schemeClr val="dk1"/>
                            </a:lnRef>
                            <a:fillRef idx="1">
                              <a:schemeClr val="lt1"/>
                            </a:fillRef>
                            <a:effectRef idx="0">
                              <a:schemeClr val="dk1"/>
                            </a:effectRef>
                            <a:fontRef idx="minor">
                              <a:schemeClr val="dk1"/>
                            </a:fontRef>
                          </wps:style>
                          <wps:txbx>
                            <w:txbxContent>
                              <w:p w14:paraId="30ED9D5C" w14:textId="26BA8EE4" w:rsidR="00404A68" w:rsidRPr="00B457B1" w:rsidRDefault="00404A68" w:rsidP="00F35A73">
                                <w:pPr>
                                  <w:pStyle w:val="NormalWeb"/>
                                  <w:spacing w:before="0" w:beforeAutospacing="0" w:after="0" w:afterAutospacing="0" w:line="240" w:lineRule="exact"/>
                                  <w:jc w:val="center"/>
                                  <w:rPr>
                                    <w:ins w:id="1051" w:author="Finalized" w:date="2017-05-19T15:28:00Z"/>
                                    <w:rFonts w:ascii="Times New Roman" w:hAnsi="Times New Roman" w:cs="Times New Roman"/>
                                    <w:sz w:val="20"/>
                                    <w:szCs w:val="20"/>
                                    <w:lang w:val="en-GB"/>
                                  </w:rPr>
                                </w:pPr>
                                <w:ins w:id="1052" w:author="Finalized" w:date="2017-05-19T15:28:00Z">
                                  <w:r w:rsidRPr="00B457B1">
                                    <w:rPr>
                                      <w:rFonts w:ascii="Times New Roman" w:eastAsia="MS Mincho" w:hAnsi="Times New Roman" w:cs="Times New Roman"/>
                                      <w:color w:val="000000"/>
                                      <w:kern w:val="24"/>
                                      <w:sz w:val="20"/>
                                      <w:szCs w:val="20"/>
                                      <w:lang w:val="en-GB"/>
                                    </w:rPr>
                                    <w:t>1</w:t>
                                  </w:r>
                                  <w:r w:rsidRPr="00B457B1">
                                    <w:rPr>
                                      <w:rFonts w:ascii="Times New Roman" w:eastAsia="MS Mincho" w:hAnsi="Times New Roman" w:cs="Times New Roman"/>
                                      <w:color w:val="000000"/>
                                      <w:kern w:val="24"/>
                                      <w:sz w:val="20"/>
                                      <w:szCs w:val="20"/>
                                      <w:vertAlign w:val="superscript"/>
                                      <w:lang w:val="en-GB"/>
                                    </w:rPr>
                                    <w:t>st</w:t>
                                  </w:r>
                                  <w:r w:rsidRPr="00B457B1">
                                    <w:rPr>
                                      <w:rFonts w:ascii="Times New Roman" w:eastAsia="MS Mincho" w:hAnsi="Times New Roman" w:cs="Times New Roman"/>
                                      <w:color w:val="000000"/>
                                      <w:kern w:val="24"/>
                                      <w:sz w:val="20"/>
                                      <w:szCs w:val="20"/>
                                      <w:lang w:val="en-GB"/>
                                    </w:rPr>
                                    <w:t xml:space="preserve"> day </w:t>
                                  </w:r>
                                  <w:proofErr w:type="gramStart"/>
                                  <w:r w:rsidRPr="00B457B1">
                                    <w:rPr>
                                      <w:rFonts w:ascii="Times New Roman" w:eastAsia="MS Mincho" w:hAnsi="Times New Roman" w:cs="Times New Roman"/>
                                      <w:color w:val="000000"/>
                                      <w:kern w:val="24"/>
                                      <w:sz w:val="20"/>
                                      <w:szCs w:val="20"/>
                                      <w:lang w:val="en-GB"/>
                                    </w:rPr>
                                    <w:t>diurnal :</w:t>
                                  </w:r>
                                  <w:proofErr w:type="gramEnd"/>
                                  <w:r w:rsidRPr="00B457B1">
                                    <w:rPr>
                                      <w:rFonts w:ascii="Times New Roman" w:eastAsia="MS Mincho" w:hAnsi="Times New Roman" w:cs="Times New Roman"/>
                                      <w:color w:val="000000"/>
                                      <w:kern w:val="24"/>
                                      <w:sz w:val="20"/>
                                      <w:szCs w:val="20"/>
                                      <w:lang w:val="en-GB"/>
                                    </w:rPr>
                                    <w:t xml:space="preserve"> M</w:t>
                                  </w:r>
                                  <w:r w:rsidRPr="00B457B1">
                                    <w:rPr>
                                      <w:rFonts w:ascii="Times New Roman" w:eastAsia="MS Mincho" w:hAnsi="Times New Roman" w:cs="Times New Roman"/>
                                      <w:color w:val="000000"/>
                                      <w:kern w:val="24"/>
                                      <w:position w:val="-5"/>
                                      <w:sz w:val="20"/>
                                      <w:szCs w:val="20"/>
                                      <w:vertAlign w:val="subscript"/>
                                      <w:lang w:val="en-GB"/>
                                    </w:rPr>
                                    <w:t>D1</w:t>
                                  </w:r>
                                  <w:r w:rsidRPr="00B457B1">
                                    <w:rPr>
                                      <w:rFonts w:ascii="Times New Roman" w:eastAsia="MS Mincho" w:hAnsi="Times New Roman" w:cs="Times New Roman"/>
                                      <w:color w:val="000000"/>
                                      <w:kern w:val="24"/>
                                      <w:position w:val="-5"/>
                                      <w:sz w:val="20"/>
                                      <w:szCs w:val="20"/>
                                      <w:lang w:val="en-GB"/>
                                    </w:rPr>
                                    <w:t xml:space="preserve"> </w:t>
                                  </w:r>
                                  <w:r w:rsidRPr="00B457B1">
                                    <w:rPr>
                                      <w:rFonts w:ascii="Times New Roman" w:eastAsia="MS Mincho" w:hAnsi="Times New Roman" w:cs="Times New Roman"/>
                                      <w:color w:val="000000"/>
                                      <w:kern w:val="24"/>
                                      <w:sz w:val="20"/>
                                      <w:szCs w:val="20"/>
                                      <w:vertAlign w:val="superscript"/>
                                      <w:lang w:val="en-GB"/>
                                    </w:rPr>
                                    <w:t>(11)</w:t>
                                  </w:r>
                                </w:ins>
                              </w:p>
                              <w:p w14:paraId="3C3A3648" w14:textId="77777777" w:rsidR="00404A68" w:rsidRPr="00B457B1" w:rsidRDefault="00404A68" w:rsidP="00161F57">
                                <w:pPr>
                                  <w:pStyle w:val="NormalWeb"/>
                                  <w:spacing w:before="0" w:beforeAutospacing="0" w:after="0" w:afterAutospacing="0" w:line="240" w:lineRule="exact"/>
                                  <w:rPr>
                                    <w:rFonts w:ascii="Times New Roman" w:hAnsi="Times New Roman" w:cs="Times New Roman"/>
                                    <w:sz w:val="20"/>
                                    <w:szCs w:val="20"/>
                                    <w:lang w:val="en-GB"/>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50" name="テキスト ボックス 35"/>
                          <wps:cNvSpPr txBox="1"/>
                          <wps:spPr>
                            <a:xfrm>
                              <a:off x="2855730" y="5801125"/>
                              <a:ext cx="799075" cy="248435"/>
                            </a:xfrm>
                            <a:prstGeom prst="rect">
                              <a:avLst/>
                            </a:prstGeom>
                            <a:noFill/>
                          </wps:spPr>
                          <wps:txbx>
                            <w:txbxContent>
                              <w:p w14:paraId="2DCBDE0C" w14:textId="6700FC7F" w:rsidR="00404A68" w:rsidRPr="00B457B1" w:rsidRDefault="00404A68" w:rsidP="00161F57">
                                <w:pPr>
                                  <w:pStyle w:val="NormalWeb"/>
                                  <w:spacing w:before="0" w:beforeAutospacing="0" w:after="0" w:afterAutospacing="0"/>
                                  <w:rPr>
                                    <w:rFonts w:ascii="Times New Roman" w:hAnsi="Times New Roman" w:cs="Times New Roman"/>
                                    <w:sz w:val="20"/>
                                    <w:szCs w:val="20"/>
                                  </w:rPr>
                                </w:pPr>
                                <w:ins w:id="1053" w:author="Finalized" w:date="2017-05-19T15:34:00Z">
                                  <w:r w:rsidRPr="00B457B1">
                                    <w:rPr>
                                      <w:rFonts w:ascii="Times New Roman" w:hAnsi="Times New Roman" w:cs="Times New Roman"/>
                                      <w:color w:val="000000"/>
                                      <w:kern w:val="24"/>
                                      <w:sz w:val="20"/>
                                      <w:szCs w:val="20"/>
                                    </w:rPr>
                                    <w:t xml:space="preserve">Max 7 min </w:t>
                                  </w:r>
                                  <w:r w:rsidRPr="00B457B1">
                                    <w:rPr>
                                      <w:rFonts w:ascii="Times New Roman" w:hAnsi="Times New Roman" w:cs="Times New Roman"/>
                                      <w:color w:val="000000"/>
                                      <w:kern w:val="24"/>
                                      <w:position w:val="6"/>
                                      <w:sz w:val="20"/>
                                      <w:szCs w:val="20"/>
                                      <w:vertAlign w:val="superscript"/>
                                    </w:rPr>
                                    <w:t>(10)</w:t>
                                  </w:r>
                                </w:ins>
                              </w:p>
                            </w:txbxContent>
                          </wps:txbx>
                          <wps:bodyPr wrap="none" lIns="36000" tIns="36000" rIns="36000" bIns="36000" rtlCol="0" anchor="ctr" anchorCtr="0">
                            <a:noAutofit/>
                          </wps:bodyPr>
                        </wps:wsp>
                        <wps:wsp>
                          <wps:cNvPr id="457" name="正方形/長方形 457"/>
                          <wps:cNvSpPr/>
                          <wps:spPr>
                            <a:xfrm>
                              <a:off x="1686326" y="5561324"/>
                              <a:ext cx="2340000" cy="252000"/>
                            </a:xfrm>
                            <a:prstGeom prst="rect">
                              <a:avLst/>
                            </a:prstGeom>
                          </wps:spPr>
                          <wps:style>
                            <a:lnRef idx="2">
                              <a:schemeClr val="dk1"/>
                            </a:lnRef>
                            <a:fillRef idx="1">
                              <a:schemeClr val="lt1"/>
                            </a:fillRef>
                            <a:effectRef idx="0">
                              <a:schemeClr val="dk1"/>
                            </a:effectRef>
                            <a:fontRef idx="minor">
                              <a:schemeClr val="dk1"/>
                            </a:fontRef>
                          </wps:style>
                          <wps:txbx>
                            <w:txbxContent>
                              <w:p w14:paraId="355599F6" w14:textId="18CA4863" w:rsidR="00404A68" w:rsidRPr="00B457B1" w:rsidRDefault="00404A68" w:rsidP="005A548B">
                                <w:pPr>
                                  <w:pStyle w:val="NormalWeb"/>
                                  <w:spacing w:before="0" w:beforeAutospacing="0" w:after="0" w:afterAutospacing="0" w:line="240" w:lineRule="exact"/>
                                  <w:jc w:val="center"/>
                                  <w:rPr>
                                    <w:rFonts w:ascii="Times New Roman" w:hAnsi="Times New Roman" w:cs="Times New Roman"/>
                                    <w:sz w:val="20"/>
                                    <w:szCs w:val="20"/>
                                  </w:rPr>
                                </w:pPr>
                                <w:ins w:id="1054" w:author="Finalized" w:date="2017-05-19T15:28:00Z">
                                  <w:r w:rsidRPr="00B457B1">
                                    <w:rPr>
                                      <w:rFonts w:ascii="Times New Roman" w:eastAsia="MS Mincho" w:hAnsi="Times New Roman" w:cs="Times New Roman"/>
                                      <w:color w:val="000000"/>
                                      <w:kern w:val="24"/>
                                      <w:sz w:val="20"/>
                                      <w:szCs w:val="20"/>
                                      <w:lang w:val="en-GB"/>
                                    </w:rPr>
                                    <w:t xml:space="preserve">Dynamometer test </w:t>
                                  </w:r>
                                  <w:r w:rsidRPr="00B457B1">
                                    <w:rPr>
                                      <w:rFonts w:ascii="Times New Roman" w:eastAsia="MS Mincho" w:hAnsi="Times New Roman" w:cs="Times New Roman"/>
                                      <w:color w:val="000000"/>
                                      <w:kern w:val="24"/>
                                      <w:sz w:val="20"/>
                                      <w:szCs w:val="20"/>
                                      <w:vertAlign w:val="superscript"/>
                                      <w:lang w:val="en-GB"/>
                                    </w:rPr>
                                    <w:t>(2)</w:t>
                                  </w:r>
                                </w:ins>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62" name="正方形/長方形 462"/>
                          <wps:cNvSpPr/>
                          <wps:spPr>
                            <a:xfrm>
                              <a:off x="1686142" y="6041268"/>
                              <a:ext cx="2340000" cy="288000"/>
                            </a:xfrm>
                            <a:prstGeom prst="rect">
                              <a:avLst/>
                            </a:prstGeom>
                          </wps:spPr>
                          <wps:style>
                            <a:lnRef idx="2">
                              <a:schemeClr val="dk1"/>
                            </a:lnRef>
                            <a:fillRef idx="1">
                              <a:schemeClr val="lt1"/>
                            </a:fillRef>
                            <a:effectRef idx="0">
                              <a:schemeClr val="dk1"/>
                            </a:effectRef>
                            <a:fontRef idx="minor">
                              <a:schemeClr val="dk1"/>
                            </a:fontRef>
                          </wps:style>
                          <wps:txbx>
                            <w:txbxContent>
                              <w:p w14:paraId="38D3CB58" w14:textId="65473603" w:rsidR="00404A68" w:rsidRPr="00B457B1" w:rsidRDefault="00404A68" w:rsidP="005A548B">
                                <w:pPr>
                                  <w:pStyle w:val="NormalWeb"/>
                                  <w:spacing w:before="0" w:beforeAutospacing="0" w:after="0" w:afterAutospacing="0" w:line="240" w:lineRule="exact"/>
                                  <w:jc w:val="center"/>
                                  <w:rPr>
                                    <w:rFonts w:ascii="Times New Roman" w:hAnsi="Times New Roman" w:cs="Times New Roman"/>
                                    <w:sz w:val="20"/>
                                    <w:szCs w:val="20"/>
                                    <w:vertAlign w:val="superscript"/>
                                    <w:lang w:val="en-GB"/>
                                  </w:rPr>
                                </w:pPr>
                                <w:ins w:id="1055" w:author="Finalized" w:date="2017-05-19T15:28:00Z">
                                  <w:r w:rsidRPr="00B457B1">
                                    <w:rPr>
                                      <w:rFonts w:ascii="Times New Roman" w:eastAsia="MS Mincho" w:hAnsi="Times New Roman" w:cs="Times New Roman"/>
                                      <w:color w:val="000000"/>
                                      <w:kern w:val="24"/>
                                      <w:sz w:val="20"/>
                                      <w:szCs w:val="20"/>
                                      <w:lang w:val="en-GB"/>
                                    </w:rPr>
                                    <w:t xml:space="preserve">Hot soak </w:t>
                                  </w:r>
                                  <w:proofErr w:type="gramStart"/>
                                  <w:r w:rsidRPr="00B457B1">
                                    <w:rPr>
                                      <w:rFonts w:ascii="Times New Roman" w:eastAsia="MS Mincho" w:hAnsi="Times New Roman" w:cs="Times New Roman"/>
                                      <w:color w:val="000000"/>
                                      <w:kern w:val="24"/>
                                      <w:sz w:val="20"/>
                                      <w:szCs w:val="20"/>
                                      <w:lang w:val="en-GB"/>
                                    </w:rPr>
                                    <w:t>test :</w:t>
                                  </w:r>
                                  <w:proofErr w:type="gramEnd"/>
                                  <w:r w:rsidRPr="00B457B1">
                                    <w:rPr>
                                      <w:rFonts w:ascii="Times New Roman" w:eastAsia="MS Mincho" w:hAnsi="Times New Roman" w:cs="Times New Roman"/>
                                      <w:color w:val="000000"/>
                                      <w:kern w:val="24"/>
                                      <w:sz w:val="20"/>
                                      <w:szCs w:val="20"/>
                                      <w:lang w:val="en-GB"/>
                                    </w:rPr>
                                    <w:t xml:space="preserve"> M</w:t>
                                  </w:r>
                                  <w:r w:rsidRPr="00B457B1">
                                    <w:rPr>
                                      <w:rFonts w:ascii="Times New Roman" w:eastAsia="MS Mincho" w:hAnsi="Times New Roman" w:cs="Times New Roman"/>
                                      <w:color w:val="000000"/>
                                      <w:kern w:val="24"/>
                                      <w:position w:val="-5"/>
                                      <w:sz w:val="20"/>
                                      <w:szCs w:val="20"/>
                                      <w:vertAlign w:val="subscript"/>
                                      <w:lang w:val="en-GB"/>
                                    </w:rPr>
                                    <w:t>HS</w:t>
                                  </w:r>
                                  <w:r w:rsidRPr="00B457B1">
                                    <w:rPr>
                                      <w:rFonts w:ascii="Times New Roman" w:eastAsia="MS Mincho" w:hAnsi="Times New Roman" w:cs="Times New Roman"/>
                                      <w:color w:val="000000"/>
                                      <w:kern w:val="24"/>
                                      <w:sz w:val="20"/>
                                      <w:szCs w:val="20"/>
                                      <w:vertAlign w:val="superscript"/>
                                      <w:lang w:val="en-GB"/>
                                    </w:rPr>
                                    <w:t>(10)</w:t>
                                  </w:r>
                                </w:ins>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67" name="正方形/長方形 467"/>
                          <wps:cNvSpPr/>
                          <wps:spPr>
                            <a:xfrm>
                              <a:off x="1692493" y="6378277"/>
                              <a:ext cx="2340000" cy="252000"/>
                            </a:xfrm>
                            <a:prstGeom prst="rect">
                              <a:avLst/>
                            </a:prstGeom>
                          </wps:spPr>
                          <wps:style>
                            <a:lnRef idx="2">
                              <a:schemeClr val="dk1"/>
                            </a:lnRef>
                            <a:fillRef idx="1">
                              <a:schemeClr val="lt1"/>
                            </a:fillRef>
                            <a:effectRef idx="0">
                              <a:schemeClr val="dk1"/>
                            </a:effectRef>
                            <a:fontRef idx="minor">
                              <a:schemeClr val="dk1"/>
                            </a:fontRef>
                          </wps:style>
                          <wps:txbx>
                            <w:txbxContent>
                              <w:p w14:paraId="27734C2F" w14:textId="7D2F7878" w:rsidR="00404A68" w:rsidRPr="00B457B1" w:rsidRDefault="00404A68" w:rsidP="00161F57">
                                <w:pPr>
                                  <w:pStyle w:val="NormalWeb"/>
                                  <w:spacing w:before="0" w:beforeAutospacing="0" w:after="0" w:afterAutospacing="0" w:line="240" w:lineRule="exact"/>
                                  <w:jc w:val="center"/>
                                  <w:rPr>
                                    <w:rFonts w:ascii="Times New Roman" w:hAnsi="Times New Roman" w:cs="Times New Roman"/>
                                    <w:sz w:val="20"/>
                                    <w:szCs w:val="20"/>
                                  </w:rPr>
                                </w:pPr>
                                <w:ins w:id="1056" w:author="Finalized" w:date="2017-05-23T14:12:00Z">
                                  <w:r w:rsidRPr="00B457B1">
                                    <w:rPr>
                                      <w:rFonts w:ascii="Times New Roman" w:eastAsia="MS Mincho" w:hAnsi="Times New Roman" w:cs="Times New Roman"/>
                                      <w:color w:val="000000"/>
                                      <w:kern w:val="24"/>
                                      <w:sz w:val="20"/>
                                      <w:szCs w:val="20"/>
                                      <w:lang w:val="en-GB"/>
                                    </w:rPr>
                                    <w:t xml:space="preserve">Soak </w:t>
                                  </w:r>
                                  <w:r w:rsidRPr="00B457B1">
                                    <w:rPr>
                                      <w:rFonts w:ascii="Times New Roman" w:eastAsia="MS Mincho" w:hAnsi="Times New Roman" w:cs="Times New Roman"/>
                                      <w:color w:val="000000"/>
                                      <w:kern w:val="24"/>
                                      <w:sz w:val="20"/>
                                      <w:szCs w:val="20"/>
                                      <w:vertAlign w:val="superscript"/>
                                      <w:lang w:val="en-GB"/>
                                    </w:rPr>
                                    <w:t>(6)</w:t>
                                  </w:r>
                                  <w:r w:rsidRPr="00B457B1">
                                    <w:rPr>
                                      <w:rFonts w:ascii="Times New Roman" w:eastAsia="MS Mincho" w:hAnsi="Times New Roman" w:cs="Times New Roman" w:hint="eastAsia"/>
                                      <w:color w:val="000000"/>
                                      <w:kern w:val="24"/>
                                      <w:sz w:val="20"/>
                                      <w:szCs w:val="20"/>
                                      <w:lang w:val="en-GB"/>
                                    </w:rPr>
                                    <w:t xml:space="preserve"> for 6 to 36 hours</w:t>
                                  </w:r>
                                </w:ins>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68" name="正方形/長方形 468"/>
                          <wps:cNvSpPr/>
                          <wps:spPr>
                            <a:xfrm>
                              <a:off x="1696847" y="2729011"/>
                              <a:ext cx="2340000" cy="252000"/>
                            </a:xfrm>
                            <a:prstGeom prst="rect">
                              <a:avLst/>
                            </a:prstGeom>
                          </wps:spPr>
                          <wps:style>
                            <a:lnRef idx="2">
                              <a:schemeClr val="dk1"/>
                            </a:lnRef>
                            <a:fillRef idx="1">
                              <a:schemeClr val="lt1"/>
                            </a:fillRef>
                            <a:effectRef idx="0">
                              <a:schemeClr val="dk1"/>
                            </a:effectRef>
                            <a:fontRef idx="minor">
                              <a:schemeClr val="dk1"/>
                            </a:fontRef>
                          </wps:style>
                          <wps:txbx>
                            <w:txbxContent>
                              <w:p w14:paraId="77183E8D" w14:textId="522B901B" w:rsidR="00404A68" w:rsidRPr="00B457B1" w:rsidRDefault="00404A68" w:rsidP="00161F57">
                                <w:pPr>
                                  <w:pStyle w:val="NormalWeb"/>
                                  <w:spacing w:before="0" w:beforeAutospacing="0" w:after="0" w:afterAutospacing="0" w:line="240" w:lineRule="exact"/>
                                  <w:jc w:val="center"/>
                                  <w:rPr>
                                    <w:rFonts w:ascii="Times New Roman" w:hAnsi="Times New Roman" w:cs="Times New Roman"/>
                                    <w:sz w:val="20"/>
                                    <w:szCs w:val="20"/>
                                  </w:rPr>
                                </w:pPr>
                                <w:ins w:id="1057" w:author="Finalized" w:date="2017-05-19T15:25:00Z">
                                  <w:r w:rsidRPr="00B457B1">
                                    <w:rPr>
                                      <w:rFonts w:ascii="Times New Roman" w:eastAsia="MS Mincho" w:hAnsi="Times New Roman" w:cs="Times New Roman"/>
                                      <w:color w:val="000000"/>
                                      <w:kern w:val="24"/>
                                      <w:sz w:val="20"/>
                                      <w:szCs w:val="20"/>
                                      <w:lang w:val="en-GB"/>
                                    </w:rPr>
                                    <w:t>Load aged canister to 2g breakthrough</w:t>
                                  </w:r>
                                </w:ins>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69" name="正方形/長方形 469"/>
                          <wps:cNvSpPr/>
                          <wps:spPr>
                            <a:xfrm>
                              <a:off x="1696847" y="3034758"/>
                              <a:ext cx="2340000" cy="252000"/>
                            </a:xfrm>
                            <a:prstGeom prst="rect">
                              <a:avLst/>
                            </a:prstGeom>
                          </wps:spPr>
                          <wps:style>
                            <a:lnRef idx="2">
                              <a:schemeClr val="dk1"/>
                            </a:lnRef>
                            <a:fillRef idx="1">
                              <a:schemeClr val="lt1"/>
                            </a:fillRef>
                            <a:effectRef idx="0">
                              <a:schemeClr val="dk1"/>
                            </a:effectRef>
                            <a:fontRef idx="minor">
                              <a:schemeClr val="dk1"/>
                            </a:fontRef>
                          </wps:style>
                          <wps:txbx>
                            <w:txbxContent>
                              <w:p w14:paraId="2FE78167" w14:textId="1F0E80BD" w:rsidR="00404A68" w:rsidRPr="00B457B1" w:rsidRDefault="00404A68" w:rsidP="00161F57">
                                <w:pPr>
                                  <w:pStyle w:val="NormalWeb"/>
                                  <w:spacing w:before="0" w:beforeAutospacing="0" w:after="0" w:afterAutospacing="0" w:line="240" w:lineRule="exact"/>
                                  <w:jc w:val="center"/>
                                  <w:rPr>
                                    <w:rFonts w:ascii="Times New Roman" w:hAnsi="Times New Roman" w:cs="Times New Roman"/>
                                    <w:sz w:val="20"/>
                                    <w:szCs w:val="20"/>
                                  </w:rPr>
                                </w:pPr>
                                <w:ins w:id="1058" w:author="Finalized" w:date="2017-05-19T15:25:00Z">
                                  <w:r w:rsidRPr="00B457B1">
                                    <w:rPr>
                                      <w:rFonts w:ascii="Times New Roman" w:eastAsia="MS Mincho" w:hAnsi="Times New Roman" w:cs="Times New Roman"/>
                                      <w:color w:val="000000"/>
                                      <w:kern w:val="24"/>
                                      <w:sz w:val="20"/>
                                      <w:szCs w:val="20"/>
                                      <w:lang w:val="en-GB"/>
                                    </w:rPr>
                                    <w:t xml:space="preserve">Canister purge </w:t>
                                  </w:r>
                                  <w:r w:rsidRPr="00B457B1">
                                    <w:rPr>
                                      <w:rFonts w:ascii="Times New Roman" w:eastAsia="MS Mincho" w:hAnsi="Times New Roman" w:cs="Times New Roman"/>
                                      <w:color w:val="000000"/>
                                      <w:kern w:val="24"/>
                                      <w:sz w:val="20"/>
                                      <w:szCs w:val="20"/>
                                      <w:vertAlign w:val="superscript"/>
                                      <w:lang w:val="en-GB"/>
                                    </w:rPr>
                                    <w:t>(7)</w:t>
                                  </w:r>
                                </w:ins>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70" name="正方形/長方形 470"/>
                          <wps:cNvSpPr/>
                          <wps:spPr>
                            <a:xfrm>
                              <a:off x="1695207" y="3341515"/>
                              <a:ext cx="2340000" cy="252000"/>
                            </a:xfrm>
                            <a:prstGeom prst="rect">
                              <a:avLst/>
                            </a:prstGeom>
                          </wps:spPr>
                          <wps:style>
                            <a:lnRef idx="2">
                              <a:schemeClr val="dk1"/>
                            </a:lnRef>
                            <a:fillRef idx="1">
                              <a:schemeClr val="lt1"/>
                            </a:fillRef>
                            <a:effectRef idx="0">
                              <a:schemeClr val="dk1"/>
                            </a:effectRef>
                            <a:fontRef idx="minor">
                              <a:schemeClr val="dk1"/>
                            </a:fontRef>
                          </wps:style>
                          <wps:txbx>
                            <w:txbxContent>
                              <w:p w14:paraId="6AAAE0E0" w14:textId="41A62CB9" w:rsidR="00404A68" w:rsidRPr="00B457B1" w:rsidRDefault="00404A68" w:rsidP="00161F57">
                                <w:pPr>
                                  <w:pStyle w:val="NormalWeb"/>
                                  <w:spacing w:before="0" w:beforeAutospacing="0" w:after="0" w:afterAutospacing="0" w:line="240" w:lineRule="exact"/>
                                  <w:jc w:val="center"/>
                                  <w:rPr>
                                    <w:rFonts w:ascii="Times New Roman" w:hAnsi="Times New Roman" w:cs="Times New Roman"/>
                                    <w:sz w:val="20"/>
                                    <w:szCs w:val="20"/>
                                  </w:rPr>
                                </w:pPr>
                                <w:ins w:id="1059" w:author="Finalized" w:date="2017-05-19T15:25:00Z">
                                  <w:r w:rsidRPr="00B457B1">
                                    <w:rPr>
                                      <w:rFonts w:ascii="Times New Roman" w:eastAsia="MS Mincho" w:hAnsi="Times New Roman" w:cs="Times New Roman"/>
                                      <w:color w:val="000000"/>
                                      <w:kern w:val="24"/>
                                      <w:sz w:val="20"/>
                                      <w:szCs w:val="20"/>
                                      <w:lang w:val="en-GB"/>
                                    </w:rPr>
                                    <w:t xml:space="preserve">Soak in enclosure </w:t>
                                  </w:r>
                                  <w:r w:rsidRPr="00B457B1">
                                    <w:rPr>
                                      <w:rFonts w:ascii="Times New Roman" w:eastAsia="MS Mincho" w:hAnsi="Times New Roman" w:cs="Times New Roman"/>
                                      <w:color w:val="000000"/>
                                      <w:kern w:val="24"/>
                                      <w:sz w:val="20"/>
                                      <w:szCs w:val="20"/>
                                      <w:vertAlign w:val="superscript"/>
                                      <w:lang w:val="en-GB"/>
                                    </w:rPr>
                                    <w:t>(8)</w:t>
                                  </w:r>
                                </w:ins>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71" name="正方形/長方形 471"/>
                          <wps:cNvSpPr/>
                          <wps:spPr>
                            <a:xfrm>
                              <a:off x="1693227" y="3844039"/>
                              <a:ext cx="2340000" cy="252000"/>
                            </a:xfrm>
                            <a:prstGeom prst="rect">
                              <a:avLst/>
                            </a:prstGeom>
                          </wps:spPr>
                          <wps:style>
                            <a:lnRef idx="2">
                              <a:schemeClr val="dk1"/>
                            </a:lnRef>
                            <a:fillRef idx="1">
                              <a:schemeClr val="lt1"/>
                            </a:fillRef>
                            <a:effectRef idx="0">
                              <a:schemeClr val="dk1"/>
                            </a:effectRef>
                            <a:fontRef idx="minor">
                              <a:schemeClr val="dk1"/>
                            </a:fontRef>
                          </wps:style>
                          <wps:txbx>
                            <w:txbxContent>
                              <w:p w14:paraId="0E16F241" w14:textId="77777777" w:rsidR="00404A68" w:rsidRPr="00B457B1" w:rsidRDefault="00404A68" w:rsidP="005A548B">
                                <w:pPr>
                                  <w:pStyle w:val="NormalWeb"/>
                                  <w:spacing w:line="240" w:lineRule="exact"/>
                                  <w:jc w:val="center"/>
                                  <w:rPr>
                                    <w:ins w:id="1060" w:author="Finalized" w:date="2017-05-19T15:26:00Z"/>
                                    <w:rFonts w:ascii="Times New Roman" w:hAnsi="Times New Roman" w:cs="Times New Roman"/>
                                    <w:sz w:val="20"/>
                                    <w:szCs w:val="20"/>
                                  </w:rPr>
                                </w:pPr>
                                <w:ins w:id="1061" w:author="Finalized" w:date="2017-05-19T15:26:00Z">
                                  <w:r w:rsidRPr="00B457B1">
                                    <w:rPr>
                                      <w:rFonts w:ascii="Times New Roman" w:eastAsia="MS Mincho" w:hAnsi="Times New Roman" w:cs="Times New Roman"/>
                                      <w:color w:val="000000"/>
                                      <w:kern w:val="24"/>
                                      <w:sz w:val="20"/>
                                      <w:szCs w:val="20"/>
                                      <w:lang w:val="en-GB"/>
                                    </w:rPr>
                                    <w:t xml:space="preserve">Tank pressure relief / puff loss loading </w:t>
                                  </w:r>
                                  <w:r w:rsidRPr="00B457B1">
                                    <w:rPr>
                                      <w:rFonts w:ascii="Times New Roman" w:eastAsia="MS Mincho" w:hAnsi="Times New Roman" w:cs="Times New Roman"/>
                                      <w:color w:val="000000"/>
                                      <w:kern w:val="24"/>
                                      <w:sz w:val="20"/>
                                      <w:szCs w:val="20"/>
                                      <w:vertAlign w:val="superscript"/>
                                      <w:lang w:val="en-GB"/>
                                    </w:rPr>
                                    <w:t>(9)</w:t>
                                  </w:r>
                                </w:ins>
                              </w:p>
                              <w:p w14:paraId="21585BFE" w14:textId="77777777" w:rsidR="00404A68" w:rsidRPr="00B457B1" w:rsidRDefault="00404A68" w:rsidP="005A548B">
                                <w:pPr>
                                  <w:pStyle w:val="NormalWeb"/>
                                  <w:spacing w:line="240" w:lineRule="exact"/>
                                  <w:jc w:val="center"/>
                                  <w:rPr>
                                    <w:ins w:id="1062" w:author="Finalized" w:date="2017-05-19T15:26:00Z"/>
                                    <w:rFonts w:ascii="Times New Roman" w:hAnsi="Times New Roman" w:cs="Times New Roman"/>
                                    <w:sz w:val="20"/>
                                    <w:szCs w:val="20"/>
                                  </w:rPr>
                                </w:pPr>
                              </w:p>
                              <w:p w14:paraId="4D35F730" w14:textId="77777777" w:rsidR="00404A68" w:rsidRPr="00B457B1" w:rsidRDefault="00404A68" w:rsidP="00161F57">
                                <w:pPr>
                                  <w:pStyle w:val="NormalWeb"/>
                                  <w:spacing w:line="240" w:lineRule="exact"/>
                                  <w:jc w:val="center"/>
                                  <w:rPr>
                                    <w:rFonts w:ascii="Times New Roman" w:hAnsi="Times New Roman" w:cs="Times New Roman"/>
                                    <w:sz w:val="20"/>
                                    <w:szCs w:val="20"/>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72" name="正方形/長方形 472"/>
                          <wps:cNvSpPr/>
                          <wps:spPr>
                            <a:xfrm>
                              <a:off x="1691483" y="4441605"/>
                              <a:ext cx="2340000" cy="252000"/>
                            </a:xfrm>
                            <a:prstGeom prst="rect">
                              <a:avLst/>
                            </a:prstGeom>
                          </wps:spPr>
                          <wps:style>
                            <a:lnRef idx="2">
                              <a:schemeClr val="dk1"/>
                            </a:lnRef>
                            <a:fillRef idx="1">
                              <a:schemeClr val="lt1"/>
                            </a:fillRef>
                            <a:effectRef idx="0">
                              <a:schemeClr val="dk1"/>
                            </a:effectRef>
                            <a:fontRef idx="minor">
                              <a:schemeClr val="dk1"/>
                            </a:fontRef>
                          </wps:style>
                          <wps:txbx>
                            <w:txbxContent>
                              <w:p w14:paraId="34B2128F" w14:textId="559A209A" w:rsidR="00404A68" w:rsidRPr="00B457B1" w:rsidRDefault="00404A68" w:rsidP="005A548B">
                                <w:pPr>
                                  <w:pStyle w:val="NormalWeb"/>
                                  <w:spacing w:before="0" w:beforeAutospacing="0" w:after="0" w:afterAutospacing="0" w:line="240" w:lineRule="exact"/>
                                  <w:jc w:val="center"/>
                                  <w:rPr>
                                    <w:ins w:id="1063" w:author="Finalized" w:date="2017-05-19T15:27:00Z"/>
                                    <w:rFonts w:ascii="Times New Roman" w:hAnsi="Times New Roman" w:cs="Times New Roman"/>
                                    <w:sz w:val="20"/>
                                    <w:szCs w:val="20"/>
                                  </w:rPr>
                                </w:pPr>
                                <w:ins w:id="1064" w:author="Finalized" w:date="2017-05-19T15:27:00Z">
                                  <w:r w:rsidRPr="00B457B1">
                                    <w:rPr>
                                      <w:rFonts w:ascii="Times New Roman" w:eastAsia="MS Mincho" w:hAnsi="Times New Roman" w:cs="Times New Roman"/>
                                      <w:color w:val="000000"/>
                                      <w:kern w:val="24"/>
                                      <w:sz w:val="20"/>
                                      <w:szCs w:val="20"/>
                                      <w:lang w:val="en-GB"/>
                                    </w:rPr>
                                    <w:t xml:space="preserve">Fuel </w:t>
                                  </w:r>
                                </w:ins>
                                <w:ins w:id="1065" w:author="Finalized" w:date="2017-05-23T14:10:00Z">
                                  <w:r>
                                    <w:rPr>
                                      <w:rFonts w:ascii="Times New Roman" w:eastAsia="MS Mincho" w:hAnsi="Times New Roman" w:cs="Times New Roman" w:hint="eastAsia"/>
                                      <w:color w:val="000000"/>
                                      <w:kern w:val="24"/>
                                      <w:sz w:val="20"/>
                                      <w:szCs w:val="20"/>
                                      <w:lang w:val="en-GB"/>
                                    </w:rPr>
                                    <w:t xml:space="preserve">drain and </w:t>
                                  </w:r>
                                </w:ins>
                                <w:ins w:id="1066" w:author="Finalized" w:date="2017-05-19T15:27:00Z">
                                  <w:r w:rsidRPr="00B457B1">
                                    <w:rPr>
                                      <w:rFonts w:ascii="Times New Roman" w:eastAsia="MS Mincho" w:hAnsi="Times New Roman" w:cs="Times New Roman"/>
                                      <w:color w:val="000000"/>
                                      <w:kern w:val="24"/>
                                      <w:sz w:val="20"/>
                                      <w:szCs w:val="20"/>
                                      <w:lang w:val="en-GB"/>
                                    </w:rPr>
                                    <w:t xml:space="preserve">refill </w:t>
                                  </w:r>
                                  <w:r w:rsidRPr="00B457B1">
                                    <w:rPr>
                                      <w:rFonts w:ascii="Times New Roman" w:eastAsia="MS Mincho" w:hAnsi="Times New Roman" w:cs="Times New Roman"/>
                                      <w:color w:val="000000"/>
                                      <w:kern w:val="24"/>
                                      <w:sz w:val="20"/>
                                      <w:szCs w:val="20"/>
                                      <w:vertAlign w:val="superscript"/>
                                      <w:lang w:val="en-GB"/>
                                    </w:rPr>
                                    <w:t>(1)</w:t>
                                  </w:r>
                                </w:ins>
                              </w:p>
                              <w:p w14:paraId="2AE0C1C9" w14:textId="4567A858" w:rsidR="00404A68" w:rsidRPr="00B457B1" w:rsidRDefault="00404A68" w:rsidP="00161F57">
                                <w:pPr>
                                  <w:pStyle w:val="NormalWeb"/>
                                  <w:spacing w:before="0" w:beforeAutospacing="0" w:after="0" w:afterAutospacing="0" w:line="240" w:lineRule="exact"/>
                                  <w:jc w:val="center"/>
                                  <w:rPr>
                                    <w:rFonts w:ascii="Times New Roman" w:hAnsi="Times New Roman" w:cs="Times New Roman"/>
                                    <w:sz w:val="20"/>
                                    <w:szCs w:val="20"/>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73" name="正方形/長方形 473"/>
                          <wps:cNvSpPr/>
                          <wps:spPr>
                            <a:xfrm>
                              <a:off x="1705515" y="1535669"/>
                              <a:ext cx="2340000" cy="252000"/>
                            </a:xfrm>
                            <a:prstGeom prst="rect">
                              <a:avLst/>
                            </a:prstGeom>
                          </wps:spPr>
                          <wps:style>
                            <a:lnRef idx="2">
                              <a:schemeClr val="dk1"/>
                            </a:lnRef>
                            <a:fillRef idx="1">
                              <a:schemeClr val="lt1"/>
                            </a:fillRef>
                            <a:effectRef idx="0">
                              <a:schemeClr val="dk1"/>
                            </a:effectRef>
                            <a:fontRef idx="minor">
                              <a:schemeClr val="dk1"/>
                            </a:fontRef>
                          </wps:style>
                          <wps:txbx>
                            <w:txbxContent>
                              <w:p w14:paraId="7035A59F" w14:textId="153962FE" w:rsidR="00404A68" w:rsidRPr="00B457B1" w:rsidRDefault="00404A68" w:rsidP="00161F57">
                                <w:pPr>
                                  <w:pStyle w:val="NormalWeb"/>
                                  <w:spacing w:before="0" w:beforeAutospacing="0" w:after="0" w:afterAutospacing="0" w:line="240" w:lineRule="exact"/>
                                  <w:jc w:val="center"/>
                                  <w:rPr>
                                    <w:rFonts w:ascii="Times New Roman" w:hAnsi="Times New Roman" w:cs="Times New Roman"/>
                                    <w:sz w:val="20"/>
                                    <w:szCs w:val="20"/>
                                  </w:rPr>
                                </w:pPr>
                                <w:ins w:id="1067" w:author="Finalized" w:date="2017-05-19T15:21:00Z">
                                  <w:r w:rsidRPr="00B457B1">
                                    <w:rPr>
                                      <w:rFonts w:ascii="Times New Roman" w:eastAsia="MS Mincho" w:hAnsi="Times New Roman" w:cs="Times New Roman"/>
                                      <w:color w:val="000000"/>
                                      <w:kern w:val="24"/>
                                      <w:sz w:val="20"/>
                                      <w:szCs w:val="20"/>
                                      <w:lang w:val="en-GB"/>
                                    </w:rPr>
                                    <w:t xml:space="preserve">Start REESS charge </w:t>
                                  </w:r>
                                  <w:r w:rsidRPr="00B457B1">
                                    <w:rPr>
                                      <w:rFonts w:ascii="Times New Roman" w:eastAsia="MS Mincho" w:hAnsi="Times New Roman" w:cs="Times New Roman"/>
                                      <w:color w:val="000000"/>
                                      <w:kern w:val="24"/>
                                      <w:sz w:val="20"/>
                                      <w:szCs w:val="20"/>
                                      <w:vertAlign w:val="superscript"/>
                                      <w:lang w:val="en-GB"/>
                                    </w:rPr>
                                    <w:t>(4)</w:t>
                                  </w:r>
                                </w:ins>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78" name="正方形/長方形 478"/>
                          <wps:cNvSpPr/>
                          <wps:spPr>
                            <a:xfrm>
                              <a:off x="1702119" y="1829091"/>
                              <a:ext cx="2340000" cy="252000"/>
                            </a:xfrm>
                            <a:prstGeom prst="rect">
                              <a:avLst/>
                            </a:prstGeom>
                          </wps:spPr>
                          <wps:style>
                            <a:lnRef idx="2">
                              <a:schemeClr val="dk1"/>
                            </a:lnRef>
                            <a:fillRef idx="1">
                              <a:schemeClr val="lt1"/>
                            </a:fillRef>
                            <a:effectRef idx="0">
                              <a:schemeClr val="dk1"/>
                            </a:effectRef>
                            <a:fontRef idx="minor">
                              <a:schemeClr val="dk1"/>
                            </a:fontRef>
                          </wps:style>
                          <wps:txbx>
                            <w:txbxContent>
                              <w:p w14:paraId="3941CF0B" w14:textId="10BF47FD" w:rsidR="00404A68" w:rsidRPr="00B457B1" w:rsidRDefault="00404A68" w:rsidP="005A548B">
                                <w:pPr>
                                  <w:pStyle w:val="NormalWeb"/>
                                  <w:spacing w:before="0" w:beforeAutospacing="0" w:after="0" w:afterAutospacing="0" w:line="240" w:lineRule="exact"/>
                                  <w:jc w:val="center"/>
                                  <w:rPr>
                                    <w:ins w:id="1068" w:author="Finalized" w:date="2017-05-19T15:21:00Z"/>
                                    <w:rFonts w:ascii="Times New Roman" w:hAnsi="Times New Roman" w:cs="Times New Roman"/>
                                    <w:sz w:val="20"/>
                                    <w:szCs w:val="20"/>
                                  </w:rPr>
                                </w:pPr>
                                <w:ins w:id="1069" w:author="Finalized" w:date="2017-05-19T15:21:00Z">
                                  <w:r w:rsidRPr="00B457B1">
                                    <w:rPr>
                                      <w:rFonts w:ascii="Times New Roman" w:eastAsia="MS Mincho" w:hAnsi="Times New Roman" w:cs="Times New Roman"/>
                                      <w:color w:val="000000"/>
                                      <w:kern w:val="24"/>
                                      <w:sz w:val="20"/>
                                      <w:szCs w:val="20"/>
                                      <w:lang w:val="en-GB"/>
                                    </w:rPr>
                                    <w:t xml:space="preserve">Fuel drain and refill </w:t>
                                  </w:r>
                                  <w:r w:rsidRPr="00B457B1">
                                    <w:rPr>
                                      <w:rFonts w:ascii="Times New Roman" w:eastAsia="MS Mincho" w:hAnsi="Times New Roman" w:cs="Times New Roman"/>
                                      <w:color w:val="000000"/>
                                      <w:kern w:val="24"/>
                                      <w:sz w:val="20"/>
                                      <w:szCs w:val="20"/>
                                      <w:vertAlign w:val="superscript"/>
                                      <w:lang w:val="en-GB"/>
                                    </w:rPr>
                                    <w:t>(5)</w:t>
                                  </w:r>
                                </w:ins>
                              </w:p>
                              <w:p w14:paraId="4688D730" w14:textId="77777777" w:rsidR="00404A68" w:rsidRPr="00B457B1" w:rsidRDefault="00404A68" w:rsidP="00161F57">
                                <w:pPr>
                                  <w:pStyle w:val="NormalWeb"/>
                                  <w:spacing w:line="240" w:lineRule="exact"/>
                                  <w:jc w:val="center"/>
                                  <w:rPr>
                                    <w:rFonts w:ascii="Times New Roman" w:hAnsi="Times New Roman" w:cs="Times New Roman"/>
                                    <w:sz w:val="20"/>
                                    <w:szCs w:val="20"/>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79" name="正方形/長方形 479"/>
                          <wps:cNvSpPr/>
                          <wps:spPr>
                            <a:xfrm>
                              <a:off x="1696374" y="2425909"/>
                              <a:ext cx="2340000" cy="252000"/>
                            </a:xfrm>
                            <a:prstGeom prst="rect">
                              <a:avLst/>
                            </a:prstGeom>
                          </wps:spPr>
                          <wps:style>
                            <a:lnRef idx="2">
                              <a:schemeClr val="dk1"/>
                            </a:lnRef>
                            <a:fillRef idx="1">
                              <a:schemeClr val="lt1"/>
                            </a:fillRef>
                            <a:effectRef idx="0">
                              <a:schemeClr val="dk1"/>
                            </a:effectRef>
                            <a:fontRef idx="minor">
                              <a:schemeClr val="dk1"/>
                            </a:fontRef>
                          </wps:style>
                          <wps:txbx>
                            <w:txbxContent>
                              <w:p w14:paraId="3B920A73" w14:textId="0A6D89BC" w:rsidR="00404A68" w:rsidRPr="00B457B1" w:rsidRDefault="00404A68" w:rsidP="00161F57">
                                <w:pPr>
                                  <w:pStyle w:val="NormalWeb"/>
                                  <w:spacing w:before="0" w:beforeAutospacing="0" w:after="0" w:afterAutospacing="0" w:line="240" w:lineRule="exact"/>
                                  <w:jc w:val="center"/>
                                  <w:rPr>
                                    <w:rFonts w:ascii="Times New Roman" w:hAnsi="Times New Roman" w:cs="Times New Roman"/>
                                    <w:sz w:val="20"/>
                                    <w:szCs w:val="20"/>
                                  </w:rPr>
                                </w:pPr>
                                <w:ins w:id="1070" w:author="Finalized" w:date="2017-05-19T15:25:00Z">
                                  <w:r w:rsidRPr="00B457B1">
                                    <w:rPr>
                                      <w:rFonts w:ascii="Times New Roman" w:eastAsia="MS Mincho" w:hAnsi="Times New Roman" w:cs="Times New Roman"/>
                                      <w:color w:val="000000"/>
                                      <w:kern w:val="24"/>
                                      <w:sz w:val="20"/>
                                      <w:szCs w:val="20"/>
                                      <w:lang w:val="en-GB"/>
                                    </w:rPr>
                                    <w:t>Fuel tank pressure relief</w:t>
                                  </w:r>
                                </w:ins>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91" name="正方形/長方形 491"/>
                          <wps:cNvSpPr/>
                          <wps:spPr>
                            <a:xfrm>
                              <a:off x="1702799" y="932373"/>
                              <a:ext cx="2340000" cy="252000"/>
                            </a:xfrm>
                            <a:prstGeom prst="rect">
                              <a:avLst/>
                            </a:prstGeom>
                          </wps:spPr>
                          <wps:style>
                            <a:lnRef idx="2">
                              <a:schemeClr val="dk1"/>
                            </a:lnRef>
                            <a:fillRef idx="1">
                              <a:schemeClr val="lt1"/>
                            </a:fillRef>
                            <a:effectRef idx="0">
                              <a:schemeClr val="dk1"/>
                            </a:effectRef>
                            <a:fontRef idx="minor">
                              <a:schemeClr val="dk1"/>
                            </a:fontRef>
                          </wps:style>
                          <wps:txbx>
                            <w:txbxContent>
                              <w:p w14:paraId="1709CCB6" w14:textId="59FC0EEF" w:rsidR="00404A68" w:rsidRPr="00B457B1" w:rsidRDefault="00404A68" w:rsidP="00161F57">
                                <w:pPr>
                                  <w:pStyle w:val="NormalWeb"/>
                                  <w:spacing w:before="0" w:beforeAutospacing="0" w:after="0" w:afterAutospacing="0" w:line="240" w:lineRule="exact"/>
                                  <w:jc w:val="center"/>
                                  <w:rPr>
                                    <w:rFonts w:ascii="Times New Roman" w:hAnsi="Times New Roman" w:cs="Times New Roman"/>
                                    <w:sz w:val="20"/>
                                    <w:szCs w:val="20"/>
                                  </w:rPr>
                                </w:pPr>
                                <w:ins w:id="1071" w:author="Finalized" w:date="2017-05-17T11:42:00Z">
                                  <w:r w:rsidRPr="00B457B1">
                                    <w:rPr>
                                      <w:rFonts w:ascii="Times New Roman" w:eastAsia="MS Mincho" w:hAnsi="Times New Roman" w:cs="Times New Roman"/>
                                      <w:color w:val="000000"/>
                                      <w:kern w:val="24"/>
                                      <w:sz w:val="20"/>
                                      <w:szCs w:val="20"/>
                                      <w:lang w:val="en-GB"/>
                                    </w:rPr>
                                    <w:t xml:space="preserve">Preconditioning drive </w:t>
                                  </w:r>
                                  <w:r w:rsidRPr="00B457B1">
                                    <w:rPr>
                                      <w:rFonts w:ascii="Times New Roman" w:eastAsia="MS Mincho" w:hAnsi="Times New Roman" w:cs="Times New Roman"/>
                                      <w:color w:val="000000"/>
                                      <w:kern w:val="24"/>
                                      <w:sz w:val="20"/>
                                      <w:szCs w:val="20"/>
                                      <w:vertAlign w:val="superscript"/>
                                      <w:lang w:val="en-GB"/>
                                    </w:rPr>
                                    <w:t>(2)</w:t>
                                  </w:r>
                                </w:ins>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94" name="正方形/長方形 494"/>
                          <wps:cNvSpPr/>
                          <wps:spPr>
                            <a:xfrm>
                              <a:off x="1706338" y="1233617"/>
                              <a:ext cx="2340000" cy="252000"/>
                            </a:xfrm>
                            <a:prstGeom prst="rect">
                              <a:avLst/>
                            </a:prstGeom>
                          </wps:spPr>
                          <wps:style>
                            <a:lnRef idx="2">
                              <a:schemeClr val="dk1"/>
                            </a:lnRef>
                            <a:fillRef idx="1">
                              <a:schemeClr val="lt1"/>
                            </a:fillRef>
                            <a:effectRef idx="0">
                              <a:schemeClr val="dk1"/>
                            </a:effectRef>
                            <a:fontRef idx="minor">
                              <a:schemeClr val="dk1"/>
                            </a:fontRef>
                          </wps:style>
                          <wps:txbx>
                            <w:txbxContent>
                              <w:p w14:paraId="71059632" w14:textId="2F07D17A" w:rsidR="00404A68" w:rsidRPr="00B457B1" w:rsidRDefault="00404A68" w:rsidP="00161F57">
                                <w:pPr>
                                  <w:pStyle w:val="NormalWeb"/>
                                  <w:spacing w:before="0" w:beforeAutospacing="0" w:after="0" w:afterAutospacing="0" w:line="240" w:lineRule="exact"/>
                                  <w:jc w:val="center"/>
                                  <w:rPr>
                                    <w:rFonts w:ascii="Times New Roman" w:hAnsi="Times New Roman" w:cs="Times New Roman"/>
                                    <w:sz w:val="20"/>
                                    <w:szCs w:val="20"/>
                                  </w:rPr>
                                </w:pPr>
                                <w:ins w:id="1072" w:author="Finalized" w:date="2017-05-19T13:41:00Z">
                                  <w:r w:rsidRPr="00B457B1">
                                    <w:rPr>
                                      <w:rFonts w:ascii="Times New Roman" w:eastAsia="MS Mincho" w:hAnsi="Times New Roman" w:cs="Times New Roman"/>
                                      <w:color w:val="000000"/>
                                      <w:kern w:val="24"/>
                                      <w:sz w:val="20"/>
                                      <w:szCs w:val="20"/>
                                      <w:lang w:val="en-GB"/>
                                    </w:rPr>
                                    <w:t xml:space="preserve">Start soaking </w:t>
                                  </w:r>
                                  <w:r w:rsidRPr="00B457B1">
                                    <w:rPr>
                                      <w:rFonts w:ascii="Times New Roman" w:eastAsia="MS Mincho" w:hAnsi="Times New Roman" w:cs="Times New Roman"/>
                                      <w:color w:val="000000"/>
                                      <w:kern w:val="24"/>
                                      <w:sz w:val="20"/>
                                      <w:szCs w:val="20"/>
                                      <w:vertAlign w:val="superscript"/>
                                      <w:lang w:val="en-GB"/>
                                    </w:rPr>
                                    <w:t>(3)</w:t>
                                  </w:r>
                                </w:ins>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95" name="テキスト ボックス 21"/>
                          <wps:cNvSpPr txBox="1"/>
                          <wps:spPr>
                            <a:xfrm>
                              <a:off x="2865752" y="3605937"/>
                              <a:ext cx="803910" cy="237490"/>
                            </a:xfrm>
                            <a:prstGeom prst="rect">
                              <a:avLst/>
                            </a:prstGeom>
                            <a:noFill/>
                          </wps:spPr>
                          <wps:txbx>
                            <w:txbxContent>
                              <w:p w14:paraId="3F95DF9C" w14:textId="287C3FBE" w:rsidR="00404A68" w:rsidRPr="00B457B1" w:rsidRDefault="00404A68" w:rsidP="00161F57">
                                <w:pPr>
                                  <w:pStyle w:val="NormalWeb"/>
                                  <w:spacing w:before="0" w:beforeAutospacing="0" w:after="0" w:afterAutospacing="0"/>
                                  <w:rPr>
                                    <w:rFonts w:ascii="Times New Roman" w:hAnsi="Times New Roman" w:cs="Times New Roman"/>
                                    <w:sz w:val="20"/>
                                    <w:szCs w:val="20"/>
                                  </w:rPr>
                                </w:pPr>
                                <w:ins w:id="1073" w:author="Finalized" w:date="2017-05-19T15:25:00Z">
                                  <w:r w:rsidRPr="00B457B1">
                                    <w:rPr>
                                      <w:rFonts w:ascii="Times New Roman" w:hAnsi="Times New Roman" w:cs="Times New Roman"/>
                                      <w:color w:val="000000"/>
                                      <w:kern w:val="24"/>
                                      <w:sz w:val="20"/>
                                      <w:szCs w:val="20"/>
                                    </w:rPr>
                                    <w:t>Max 15 min</w:t>
                                  </w:r>
                                </w:ins>
                              </w:p>
                            </w:txbxContent>
                          </wps:txbx>
                          <wps:bodyPr wrap="none" rtlCol="0" anchor="ctr" anchorCtr="0">
                            <a:spAutoFit/>
                          </wps:bodyPr>
                        </wps:wsp>
                        <wps:wsp>
                          <wps:cNvPr id="498" name="正方形/長方形 498"/>
                          <wps:cNvSpPr/>
                          <wps:spPr>
                            <a:xfrm>
                              <a:off x="1690923" y="4137125"/>
                              <a:ext cx="2340000" cy="252000"/>
                            </a:xfrm>
                            <a:prstGeom prst="rect">
                              <a:avLst/>
                            </a:prstGeom>
                          </wps:spPr>
                          <wps:style>
                            <a:lnRef idx="2">
                              <a:schemeClr val="dk1"/>
                            </a:lnRef>
                            <a:fillRef idx="1">
                              <a:schemeClr val="lt1"/>
                            </a:fillRef>
                            <a:effectRef idx="0">
                              <a:schemeClr val="dk1"/>
                            </a:effectRef>
                            <a:fontRef idx="minor">
                              <a:schemeClr val="dk1"/>
                            </a:fontRef>
                          </wps:style>
                          <wps:txbx>
                            <w:txbxContent>
                              <w:p w14:paraId="5399BD7B" w14:textId="19FE1D94" w:rsidR="00404A68" w:rsidRPr="00B457B1" w:rsidRDefault="00404A68" w:rsidP="005A548B">
                                <w:pPr>
                                  <w:pStyle w:val="NormalWeb"/>
                                  <w:spacing w:before="0" w:beforeAutospacing="0" w:after="0" w:afterAutospacing="0" w:line="240" w:lineRule="exact"/>
                                  <w:jc w:val="center"/>
                                  <w:rPr>
                                    <w:ins w:id="1074" w:author="Finalized" w:date="2017-05-19T15:26:00Z"/>
                                    <w:rFonts w:ascii="Times New Roman" w:hAnsi="Times New Roman" w:cs="Times New Roman"/>
                                    <w:sz w:val="20"/>
                                    <w:szCs w:val="20"/>
                                  </w:rPr>
                                </w:pPr>
                                <w:ins w:id="1075" w:author="Finalized" w:date="2017-05-19T15:26:00Z">
                                  <w:r w:rsidRPr="00B457B1">
                                    <w:rPr>
                                      <w:rFonts w:ascii="Times New Roman" w:eastAsia="MS Mincho" w:hAnsi="Times New Roman" w:cs="Times New Roman"/>
                                      <w:color w:val="000000"/>
                                      <w:kern w:val="24"/>
                                      <w:sz w:val="20"/>
                                      <w:szCs w:val="20"/>
                                      <w:lang w:val="en-GB"/>
                                    </w:rPr>
                                    <w:t xml:space="preserve">Soak </w:t>
                                  </w:r>
                                </w:ins>
                                <w:ins w:id="1076" w:author="Finalized" w:date="2017-05-23T14:10:00Z">
                                  <w:r w:rsidRPr="00B457B1">
                                    <w:rPr>
                                      <w:rFonts w:ascii="Times New Roman" w:eastAsia="MS Mincho" w:hAnsi="Times New Roman" w:cs="Times New Roman"/>
                                      <w:color w:val="000000"/>
                                      <w:kern w:val="24"/>
                                      <w:sz w:val="20"/>
                                      <w:szCs w:val="20"/>
                                      <w:vertAlign w:val="superscript"/>
                                      <w:lang w:val="en-GB"/>
                                    </w:rPr>
                                    <w:t>(6)</w:t>
                                  </w:r>
                                  <w:r w:rsidRPr="00B457B1">
                                    <w:rPr>
                                      <w:rFonts w:ascii="Times New Roman" w:eastAsia="MS Mincho" w:hAnsi="Times New Roman" w:cs="Times New Roman"/>
                                      <w:color w:val="000000"/>
                                      <w:kern w:val="24"/>
                                      <w:sz w:val="20"/>
                                      <w:szCs w:val="20"/>
                                      <w:lang w:val="en-GB"/>
                                    </w:rPr>
                                    <w:t xml:space="preserve"> for 6 to 36 hours</w:t>
                                  </w:r>
                                </w:ins>
                              </w:p>
                              <w:p w14:paraId="4C0705E7" w14:textId="77777777" w:rsidR="00404A68" w:rsidRPr="00B457B1" w:rsidRDefault="00404A68" w:rsidP="005A548B">
                                <w:pPr>
                                  <w:pStyle w:val="NormalWeb"/>
                                  <w:spacing w:before="0" w:beforeAutospacing="0" w:after="0" w:afterAutospacing="0" w:line="240" w:lineRule="exact"/>
                                  <w:jc w:val="center"/>
                                  <w:rPr>
                                    <w:ins w:id="1077" w:author="Finalized" w:date="2017-05-19T15:26:00Z"/>
                                    <w:rFonts w:ascii="Times New Roman" w:hAnsi="Times New Roman" w:cs="Times New Roman"/>
                                    <w:sz w:val="20"/>
                                    <w:szCs w:val="20"/>
                                  </w:rPr>
                                </w:pPr>
                              </w:p>
                              <w:p w14:paraId="273188D1" w14:textId="77777777" w:rsidR="00404A68" w:rsidRPr="00B457B1" w:rsidRDefault="00404A68" w:rsidP="00161F57">
                                <w:pPr>
                                  <w:pStyle w:val="NormalWeb"/>
                                  <w:spacing w:before="0" w:beforeAutospacing="0" w:after="0" w:afterAutospacing="0" w:line="240" w:lineRule="exact"/>
                                  <w:jc w:val="center"/>
                                  <w:rPr>
                                    <w:rFonts w:ascii="Times New Roman" w:hAnsi="Times New Roman" w:cs="Times New Roman"/>
                                    <w:sz w:val="20"/>
                                    <w:szCs w:val="20"/>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0" name="正方形/長方形 150"/>
                          <wps:cNvSpPr/>
                          <wps:spPr>
                            <a:xfrm>
                              <a:off x="1698014" y="2126502"/>
                              <a:ext cx="2340000" cy="252000"/>
                            </a:xfrm>
                            <a:prstGeom prst="rect">
                              <a:avLst/>
                            </a:prstGeom>
                          </wps:spPr>
                          <wps:style>
                            <a:lnRef idx="2">
                              <a:schemeClr val="dk1"/>
                            </a:lnRef>
                            <a:fillRef idx="1">
                              <a:schemeClr val="lt1"/>
                            </a:fillRef>
                            <a:effectRef idx="0">
                              <a:schemeClr val="dk1"/>
                            </a:effectRef>
                            <a:fontRef idx="minor">
                              <a:schemeClr val="dk1"/>
                            </a:fontRef>
                          </wps:style>
                          <wps:txbx>
                            <w:txbxContent>
                              <w:p w14:paraId="459681C4" w14:textId="28CD4C9D" w:rsidR="00404A68" w:rsidRPr="00B457B1" w:rsidRDefault="00404A68" w:rsidP="00161F57">
                                <w:pPr>
                                  <w:pStyle w:val="NormalWeb"/>
                                  <w:spacing w:before="0" w:beforeAutospacing="0" w:after="0" w:afterAutospacing="0" w:line="240" w:lineRule="exact"/>
                                  <w:jc w:val="center"/>
                                  <w:rPr>
                                    <w:rFonts w:ascii="Times New Roman" w:hAnsi="Times New Roman" w:cs="Times New Roman"/>
                                    <w:sz w:val="20"/>
                                    <w:szCs w:val="20"/>
                                  </w:rPr>
                                </w:pPr>
                                <w:ins w:id="1078" w:author="Finalized" w:date="2017-05-19T15:25:00Z">
                                  <w:r w:rsidRPr="00B457B1">
                                    <w:rPr>
                                      <w:rFonts w:ascii="Times New Roman" w:eastAsia="MS Mincho" w:hAnsi="Times New Roman" w:cs="Times New Roman"/>
                                      <w:color w:val="000000"/>
                                      <w:kern w:val="24"/>
                                      <w:sz w:val="20"/>
                                      <w:szCs w:val="20"/>
                                      <w:lang w:val="en-GB"/>
                                    </w:rPr>
                                    <w:t xml:space="preserve">Soak </w:t>
                                  </w:r>
                                  <w:r w:rsidRPr="00B457B1">
                                    <w:rPr>
                                      <w:rFonts w:ascii="Times New Roman" w:eastAsia="MS Mincho" w:hAnsi="Times New Roman" w:cs="Times New Roman"/>
                                      <w:color w:val="000000"/>
                                      <w:kern w:val="24"/>
                                      <w:sz w:val="20"/>
                                      <w:szCs w:val="20"/>
                                      <w:vertAlign w:val="superscript"/>
                                      <w:lang w:val="en-GB"/>
                                    </w:rPr>
                                    <w:t>(6)</w:t>
                                  </w:r>
                                </w:ins>
                                <w:ins w:id="1079" w:author="Finalized" w:date="2017-05-23T14:10:00Z">
                                  <w:r w:rsidRPr="00B457B1">
                                    <w:rPr>
                                      <w:rFonts w:ascii="Times New Roman" w:eastAsia="MS Mincho" w:hAnsi="Times New Roman" w:cs="Times New Roman"/>
                                      <w:color w:val="000000"/>
                                      <w:kern w:val="24"/>
                                      <w:sz w:val="20"/>
                                      <w:szCs w:val="20"/>
                                      <w:lang w:val="en-GB"/>
                                    </w:rPr>
                                    <w:t xml:space="preserve"> for 6 to 36 hours</w:t>
                                  </w:r>
                                </w:ins>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98" name="正方形/長方形 198"/>
                          <wps:cNvSpPr/>
                          <wps:spPr>
                            <a:xfrm>
                              <a:off x="1691814" y="4746264"/>
                              <a:ext cx="2340000" cy="252000"/>
                            </a:xfrm>
                            <a:prstGeom prst="rect">
                              <a:avLst/>
                            </a:prstGeom>
                          </wps:spPr>
                          <wps:style>
                            <a:lnRef idx="2">
                              <a:schemeClr val="dk1"/>
                            </a:lnRef>
                            <a:fillRef idx="1">
                              <a:schemeClr val="lt1"/>
                            </a:fillRef>
                            <a:effectRef idx="0">
                              <a:schemeClr val="dk1"/>
                            </a:effectRef>
                            <a:fontRef idx="minor">
                              <a:schemeClr val="dk1"/>
                            </a:fontRef>
                          </wps:style>
                          <wps:txbx>
                            <w:txbxContent>
                              <w:p w14:paraId="19EF8D47" w14:textId="1BAA2CDD" w:rsidR="00404A68" w:rsidRPr="00B457B1" w:rsidRDefault="00404A68" w:rsidP="00A05FAA">
                                <w:pPr>
                                  <w:pStyle w:val="NormalWeb"/>
                                  <w:spacing w:before="0" w:beforeAutospacing="0" w:after="0" w:afterAutospacing="0" w:line="240" w:lineRule="exact"/>
                                  <w:jc w:val="center"/>
                                  <w:rPr>
                                    <w:rFonts w:ascii="Times New Roman" w:hAnsi="Times New Roman" w:cs="Times New Roman"/>
                                    <w:sz w:val="20"/>
                                    <w:szCs w:val="20"/>
                                  </w:rPr>
                                </w:pPr>
                                <w:ins w:id="1080" w:author="Finalized" w:date="2017-05-23T14:11:00Z">
                                  <w:r w:rsidRPr="00B457B1">
                                    <w:rPr>
                                      <w:rFonts w:ascii="Times New Roman" w:hAnsi="Times New Roman" w:cs="Times New Roman"/>
                                      <w:sz w:val="20"/>
                                      <w:szCs w:val="20"/>
                                    </w:rPr>
                                    <w:t xml:space="preserve">Soak </w:t>
                                  </w:r>
                                  <w:r w:rsidRPr="00B457B1">
                                    <w:rPr>
                                      <w:rFonts w:ascii="Times New Roman" w:hAnsi="Times New Roman" w:cs="Times New Roman"/>
                                      <w:sz w:val="20"/>
                                      <w:szCs w:val="20"/>
                                      <w:vertAlign w:val="superscript"/>
                                    </w:rPr>
                                    <w:t>(</w:t>
                                  </w:r>
                                  <w:r>
                                    <w:rPr>
                                      <w:rFonts w:ascii="Times New Roman" w:hAnsi="Times New Roman" w:cs="Times New Roman" w:hint="eastAsia"/>
                                      <w:sz w:val="20"/>
                                      <w:szCs w:val="20"/>
                                      <w:vertAlign w:val="superscript"/>
                                    </w:rPr>
                                    <w:t>6</w:t>
                                  </w:r>
                                  <w:r w:rsidRPr="00B457B1">
                                    <w:rPr>
                                      <w:rFonts w:ascii="Times New Roman" w:hAnsi="Times New Roman" w:cs="Times New Roman"/>
                                      <w:sz w:val="20"/>
                                      <w:szCs w:val="20"/>
                                      <w:vertAlign w:val="superscript"/>
                                    </w:rPr>
                                    <w:t>)</w:t>
                                  </w:r>
                                  <w:r w:rsidRPr="00B457B1">
                                    <w:rPr>
                                      <w:rFonts w:ascii="Times New Roman" w:hAnsi="Times New Roman" w:cs="Times New Roman"/>
                                      <w:sz w:val="20"/>
                                      <w:szCs w:val="20"/>
                                    </w:rPr>
                                    <w:t xml:space="preserve"> for 6 to 36 hours</w:t>
                                  </w:r>
                                </w:ins>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02" name="正方形/長方形 202"/>
                          <wps:cNvSpPr/>
                          <wps:spPr>
                            <a:xfrm>
                              <a:off x="1699602" y="616088"/>
                              <a:ext cx="2339975" cy="251460"/>
                            </a:xfrm>
                            <a:prstGeom prst="rect">
                              <a:avLst/>
                            </a:prstGeom>
                          </wps:spPr>
                          <wps:style>
                            <a:lnRef idx="2">
                              <a:schemeClr val="dk1"/>
                            </a:lnRef>
                            <a:fillRef idx="1">
                              <a:schemeClr val="lt1"/>
                            </a:fillRef>
                            <a:effectRef idx="0">
                              <a:schemeClr val="dk1"/>
                            </a:effectRef>
                            <a:fontRef idx="minor">
                              <a:schemeClr val="dk1"/>
                            </a:fontRef>
                          </wps:style>
                          <wps:txbx>
                            <w:txbxContent>
                              <w:p w14:paraId="0F854BE8" w14:textId="48546D6E" w:rsidR="00404A68" w:rsidRPr="00B457B1" w:rsidRDefault="00404A68" w:rsidP="00B457B1">
                                <w:pPr>
                                  <w:pStyle w:val="NormalWeb"/>
                                  <w:spacing w:before="0" w:beforeAutospacing="0" w:after="0" w:afterAutospacing="0" w:line="240" w:lineRule="exact"/>
                                  <w:jc w:val="center"/>
                                  <w:rPr>
                                    <w:rFonts w:ascii="Times New Roman" w:hAnsi="Times New Roman" w:cs="Times New Roman"/>
                                    <w:sz w:val="20"/>
                                    <w:szCs w:val="20"/>
                                  </w:rPr>
                                </w:pPr>
                                <w:ins w:id="1081" w:author="Finalized" w:date="2017-05-23T14:10:00Z">
                                  <w:r>
                                    <w:rPr>
                                      <w:rFonts w:ascii="Times New Roman" w:hAnsi="Times New Roman" w:cs="Times New Roman" w:hint="eastAsia"/>
                                      <w:sz w:val="20"/>
                                      <w:szCs w:val="20"/>
                                    </w:rPr>
                                    <w:t xml:space="preserve">Soak </w:t>
                                  </w:r>
                                  <w:r w:rsidRPr="00B457B1">
                                    <w:rPr>
                                      <w:rFonts w:ascii="Times New Roman" w:hAnsi="Times New Roman" w:cs="Times New Roman" w:hint="eastAsia"/>
                                      <w:sz w:val="20"/>
                                      <w:szCs w:val="20"/>
                                      <w:vertAlign w:val="superscript"/>
                                    </w:rPr>
                                    <w:t>(3)</w:t>
                                  </w:r>
                                  <w:r>
                                    <w:rPr>
                                      <w:rFonts w:ascii="Times New Roman" w:hAnsi="Times New Roman" w:cs="Times New Roman" w:hint="eastAsia"/>
                                      <w:sz w:val="20"/>
                                      <w:szCs w:val="20"/>
                                    </w:rPr>
                                    <w:t xml:space="preserve"> for 6 to 36 hours</w:t>
                                  </w:r>
                                </w:ins>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03" name="正方形/長方形 203"/>
                          <wps:cNvSpPr/>
                          <wps:spPr>
                            <a:xfrm>
                              <a:off x="1686142" y="5057414"/>
                              <a:ext cx="2340000" cy="432000"/>
                            </a:xfrm>
                            <a:prstGeom prst="rect">
                              <a:avLst/>
                            </a:prstGeom>
                          </wps:spPr>
                          <wps:style>
                            <a:lnRef idx="2">
                              <a:schemeClr val="dk1"/>
                            </a:lnRef>
                            <a:fillRef idx="1">
                              <a:schemeClr val="lt1"/>
                            </a:fillRef>
                            <a:effectRef idx="0">
                              <a:schemeClr val="dk1"/>
                            </a:effectRef>
                            <a:fontRef idx="minor">
                              <a:schemeClr val="dk1"/>
                            </a:fontRef>
                          </wps:style>
                          <wps:txbx>
                            <w:txbxContent>
                              <w:p w14:paraId="7EE5E20C" w14:textId="77777777" w:rsidR="00404A68" w:rsidRPr="00B457B1" w:rsidRDefault="00404A68" w:rsidP="00A05FAA">
                                <w:pPr>
                                  <w:pStyle w:val="NormalWeb"/>
                                  <w:spacing w:before="0" w:beforeAutospacing="0" w:after="0" w:afterAutospacing="0" w:line="240" w:lineRule="exact"/>
                                  <w:jc w:val="center"/>
                                  <w:rPr>
                                    <w:ins w:id="1082" w:author="Finalized" w:date="2017-05-23T14:11:00Z"/>
                                    <w:rFonts w:ascii="Times New Roman" w:hAnsi="Times New Roman" w:cs="Times New Roman"/>
                                    <w:sz w:val="20"/>
                                    <w:szCs w:val="20"/>
                                  </w:rPr>
                                </w:pPr>
                                <w:ins w:id="1083" w:author="Finalized" w:date="2017-05-23T14:11:00Z">
                                  <w:r>
                                    <w:rPr>
                                      <w:rFonts w:ascii="Times New Roman" w:hAnsi="Times New Roman" w:cs="Times New Roman" w:hint="eastAsia"/>
                                      <w:sz w:val="20"/>
                                      <w:szCs w:val="20"/>
                                    </w:rPr>
                                    <w:t>Tank pressure relief with canister disconnected</w:t>
                                  </w:r>
                                </w:ins>
                              </w:p>
                              <w:p w14:paraId="07EBD4B4" w14:textId="77777777" w:rsidR="00404A68" w:rsidRPr="00B457B1" w:rsidRDefault="00404A68" w:rsidP="00161F57">
                                <w:pPr>
                                  <w:pStyle w:val="NormalWeb"/>
                                  <w:spacing w:before="0" w:beforeAutospacing="0" w:after="0" w:afterAutospacing="0" w:line="240" w:lineRule="exact"/>
                                  <w:jc w:val="center"/>
                                  <w:rPr>
                                    <w:rFonts w:ascii="Times New Roman" w:hAnsi="Times New Roman" w:cs="Times New Roman"/>
                                    <w:sz w:val="20"/>
                                    <w:szCs w:val="20"/>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c:wpc>
                    </a:graphicData>
                  </a:graphic>
                  <wp14:sizeRelH relativeFrom="page">
                    <wp14:pctWidth>0</wp14:pctWidth>
                  </wp14:sizeRelH>
                  <wp14:sizeRelV relativeFrom="page">
                    <wp14:pctHeight>0</wp14:pctHeight>
                  </wp14:sizeRelV>
                </wp:anchor>
              </w:drawing>
            </mc:Choice>
            <mc:Fallback>
              <w:pict>
                <v:group id="キャンバス 486" o:spid="_x0000_s1123" editas="canvas" style="position:absolute;left:0;text-align:left;margin-left:7.2pt;margin-top:6.5pt;width:479.2pt;height:634.75pt;z-index:251774976;mso-position-horizontal-relative:text;mso-position-vertical-relative:text" coordsize="60858,806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">
                  <v:shape id="_x0000_s1124" type="#_x0000_t75" style="position:absolute;width:60858;height:80613;visibility:visible;mso-wrap-style:square">
                    <v:fill o:detectmouseclick="t"/>
                    <v:path o:connecttype="none"/>
                  </v:shape>
                  <v:line id="直線コネクタ 439" o:spid="_x0000_s1125" style="position:absolute;flip:x;visibility:visible;mso-wrap-style:square" from="28548,2602" to="28608,770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nYoH8QAAADcAAAADwAAAGRycy9kb3ducmV2LnhtbESPQWsCMRSE7wX/Q3iCt5rVlqKrUWTB&#10;2kMvVRGPj81zdzV5WZKo2/76plDwOMzMN8x82VkjbuRD41jBaJiBIC6dbrhSsN+tnycgQkTWaByT&#10;gm8KsFz0nuaYa3fnL7ptYyUShEOOCuoY21zKUNZkMQxdS5y8k/MWY5K+ktrjPcGtkeMse5MWG04L&#10;NbZU1FRetleroDCHY7d59xwP55/T9ZPWxdkYpQb9bjUDEamLj/B/+0MreH2Zwt+ZdATk4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idigfxAAAANwAAAAPAAAAAAAAAAAA&#10;AAAAAKECAABkcnMvZG93bnJldi54bWxQSwUGAAAAAAQABAD5AAAAkgMAAAAA&#10;" strokecolor="black [3213]" strokeweight=".5pt">
                    <v:stroke joinstyle="miter"/>
                  </v:line>
                  <v:rect id="正方形/長方形 440" o:spid="_x0000_s1126" style="position:absolute;left:22178;top:82;width:12859;height:25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8NHBsEA&#10;AADcAAAADwAAAGRycy9kb3ducmV2LnhtbERPTYvCMBC9C/6HMMLeNF0RdatRRFxYWFF0PXgcmrEt&#10;20xKEtv6781B8Ph438t1ZyrRkPOlZQWfowQEcWZ1ybmCy9/3cA7CB2SNlWVS8CAP61W/t8RU25ZP&#10;1JxDLmII+xQVFCHUqZQ+K8igH9maOHI36wyGCF0utcM2hptKjpNkKg2WHBsKrGlbUPZ/vhsF9lg+&#10;qo37OjR7ml1/jyFpu+lOqY9Bt1mACNSFt/jl/tEKJpM4P56JR0Cun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fDRwbBAAAA3AAAAA8AAAAAAAAAAAAAAAAAmAIAAGRycy9kb3du&#10;cmV2LnhtbFBLBQYAAAAABAAEAPUAAACGAwAAAAA=&#10;" fillcolor="white [3201]" strokecolor="black [3200]" strokeweight="1pt">
                    <v:textbox>
                      <w:txbxContent>
                        <w:p w14:paraId="1CE9D1E6" w14:textId="26B12C6C" w:rsidR="00404A68" w:rsidRPr="00B457B1" w:rsidRDefault="00404A68" w:rsidP="00161F57">
                          <w:pPr>
                            <w:pStyle w:val="Web"/>
                            <w:spacing w:before="0" w:beforeAutospacing="0" w:after="0" w:afterAutospacing="0" w:line="240" w:lineRule="exact"/>
                            <w:jc w:val="center"/>
                            <w:rPr>
                              <w:rFonts w:ascii="Times New Roman" w:hAnsi="Times New Roman" w:cs="Times New Roman"/>
                              <w:sz w:val="20"/>
                              <w:szCs w:val="20"/>
                            </w:rPr>
                          </w:pPr>
                          <w:ins w:id="1260" w:author="Finalized" w:date="2017-05-17T11:41:00Z">
                            <w:r w:rsidRPr="00B457B1">
                              <w:rPr>
                                <w:rFonts w:ascii="Times New Roman" w:hAnsi="Times New Roman" w:cs="Times New Roman"/>
                                <w:sz w:val="20"/>
                                <w:szCs w:val="20"/>
                              </w:rPr>
                              <w:t>Start</w:t>
                            </w:r>
                          </w:ins>
                        </w:p>
                      </w:txbxContent>
                    </v:textbox>
                  </v:rect>
                  <v:rect id="Rectangle 2" o:spid="_x0000_s1127" style="position:absolute;left:42017;top:3237;width:18898;height:731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qjuMIA&#10;AADcAAAADwAAAGRycy9kb3ducmV2LnhtbERPy4rCMBTdC/5DuIIb0XSG4qMaZXBmoOPO6gdcm2tb&#10;bW5KE7X+vVkMuDyc92rTmVrcqXWVZQUfkwgEcW51xYWC4+F3PAfhPLLG2jIpeJKDzbrfW2Gi7YP3&#10;dM98IUIIuwQVlN43iZQuL8mgm9iGOHBn2xr0AbaF1C0+Qrip5WcUTaXBikNDiQ1tS8qv2c0o+NvF&#10;u+M2lZfrovoepbMskqfpj1LDQfe1BOGp82/xvzvVCuI4rA1nwhGQ6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GqO4wgAAANwAAAAPAAAAAAAAAAAAAAAAAJgCAABkcnMvZG93&#10;bnJldi54bWxQSwUGAAAAAAQABAD1AAAAhwMAAAAA&#10;" filled="f" stroked="f">
                    <v:textbox style="mso-fit-shape-to-text:t">
                      <w:txbxContent>
                        <w:p w14:paraId="546B55BF" w14:textId="77777777" w:rsidR="00404A68" w:rsidRPr="00B457B1" w:rsidRDefault="00404A68" w:rsidP="00161F57">
                          <w:pPr>
                            <w:pStyle w:val="Web"/>
                            <w:spacing w:before="0" w:beforeAutospacing="0" w:after="0" w:afterAutospacing="0"/>
                            <w:rPr>
                              <w:ins w:id="1261" w:author="Finalized" w:date="2017-05-17T11:40:00Z"/>
                              <w:rFonts w:ascii="Times New Roman" w:hAnsi="Times New Roman" w:cs="Times New Roman"/>
                              <w:color w:val="000000"/>
                              <w:kern w:val="24"/>
                              <w:sz w:val="20"/>
                              <w:szCs w:val="20"/>
                            </w:rPr>
                          </w:pPr>
                          <w:ins w:id="1262" w:author="Finalized" w:date="2017-05-17T11:40:00Z">
                            <w:r w:rsidRPr="00B457B1">
                              <w:rPr>
                                <w:rFonts w:ascii="Times New Roman" w:hAnsi="Times New Roman" w:cs="Times New Roman"/>
                                <w:color w:val="000000"/>
                                <w:kern w:val="24"/>
                                <w:sz w:val="20"/>
                                <w:szCs w:val="20"/>
                              </w:rPr>
                              <w:t>(1) Fuel temp.: 18 °C ±2 °C</w:t>
                            </w:r>
                          </w:ins>
                        </w:p>
                        <w:p w14:paraId="34C5610C" w14:textId="77777777" w:rsidR="00404A68" w:rsidRPr="00B457B1" w:rsidRDefault="00404A68" w:rsidP="00161F57">
                          <w:pPr>
                            <w:pStyle w:val="Web"/>
                            <w:spacing w:before="0" w:beforeAutospacing="0" w:after="0" w:afterAutospacing="0"/>
                            <w:rPr>
                              <w:ins w:id="1263" w:author="Finalized" w:date="2017-05-17T11:40:00Z"/>
                              <w:rFonts w:ascii="Times New Roman" w:hAnsi="Times New Roman" w:cs="Times New Roman"/>
                              <w:color w:val="000000"/>
                              <w:kern w:val="24"/>
                              <w:sz w:val="20"/>
                              <w:szCs w:val="20"/>
                            </w:rPr>
                          </w:pPr>
                          <w:ins w:id="1264" w:author="Finalized" w:date="2017-05-17T11:40:00Z">
                            <w:r w:rsidRPr="00B457B1">
                              <w:rPr>
                                <w:rFonts w:ascii="Times New Roman" w:hAnsi="Times New Roman" w:cs="Times New Roman"/>
                                <w:color w:val="000000"/>
                                <w:kern w:val="24"/>
                                <w:sz w:val="20"/>
                                <w:szCs w:val="20"/>
                              </w:rPr>
                              <w:t>40 per cent ± 2 per cent of nominal tank capacity</w:t>
                            </w:r>
                          </w:ins>
                        </w:p>
                        <w:p w14:paraId="1328C8FA" w14:textId="77777777" w:rsidR="00404A68" w:rsidRPr="00B457B1" w:rsidRDefault="00404A68" w:rsidP="00161F57">
                          <w:pPr>
                            <w:pStyle w:val="Web"/>
                            <w:spacing w:before="0" w:beforeAutospacing="0" w:after="0" w:afterAutospacing="0"/>
                            <w:rPr>
                              <w:ins w:id="1265" w:author="Finalized" w:date="2017-05-17T11:40:00Z"/>
                              <w:rFonts w:ascii="Times New Roman" w:hAnsi="Times New Roman" w:cs="Times New Roman"/>
                              <w:color w:val="000000"/>
                              <w:kern w:val="24"/>
                              <w:sz w:val="20"/>
                              <w:szCs w:val="20"/>
                            </w:rPr>
                          </w:pPr>
                        </w:p>
                        <w:p w14:paraId="1EB2DA77" w14:textId="77777777" w:rsidR="00404A68" w:rsidRPr="00B457B1" w:rsidRDefault="00404A68" w:rsidP="00161F57">
                          <w:pPr>
                            <w:pStyle w:val="Web"/>
                            <w:spacing w:before="0" w:beforeAutospacing="0" w:after="0" w:afterAutospacing="0"/>
                            <w:jc w:val="left"/>
                            <w:rPr>
                              <w:ins w:id="1266" w:author="Finalized" w:date="2017-05-17T11:40:00Z"/>
                              <w:rFonts w:ascii="Times New Roman" w:hAnsi="Times New Roman" w:cs="Times New Roman"/>
                              <w:sz w:val="20"/>
                              <w:szCs w:val="20"/>
                            </w:rPr>
                          </w:pPr>
                          <w:ins w:id="1267" w:author="Finalized" w:date="2017-05-17T11:40:00Z">
                            <w:r w:rsidRPr="00B457B1">
                              <w:rPr>
                                <w:rFonts w:ascii="Times New Roman" w:hAnsi="Times New Roman" w:cs="Times New Roman"/>
                                <w:color w:val="000000"/>
                                <w:kern w:val="24"/>
                                <w:sz w:val="20"/>
                                <w:szCs w:val="20"/>
                              </w:rPr>
                              <w:t>(2) Low–Medium–High– Medium phase for Class 2 and 3 vehicles.</w:t>
                            </w:r>
                          </w:ins>
                        </w:p>
                        <w:p w14:paraId="4E73D12F" w14:textId="77777777" w:rsidR="00404A68" w:rsidRPr="00B457B1" w:rsidRDefault="00404A68" w:rsidP="00161F57">
                          <w:pPr>
                            <w:pStyle w:val="Web"/>
                            <w:spacing w:before="0" w:beforeAutospacing="0" w:after="0" w:afterAutospacing="0"/>
                            <w:jc w:val="left"/>
                            <w:rPr>
                              <w:ins w:id="1268" w:author="Finalized" w:date="2017-05-17T11:40:00Z"/>
                              <w:rFonts w:ascii="Times New Roman" w:hAnsi="Times New Roman" w:cs="Times New Roman"/>
                              <w:sz w:val="20"/>
                              <w:szCs w:val="20"/>
                            </w:rPr>
                          </w:pPr>
                          <w:ins w:id="1269" w:author="Finalized" w:date="2017-05-17T11:40:00Z">
                            <w:r w:rsidRPr="00B457B1">
                              <w:rPr>
                                <w:rFonts w:ascii="Times New Roman" w:hAnsi="Times New Roman" w:cs="Times New Roman"/>
                                <w:color w:val="000000"/>
                                <w:kern w:val="24"/>
                                <w:sz w:val="20"/>
                                <w:szCs w:val="20"/>
                              </w:rPr>
                              <w:t xml:space="preserve">Two times of Low–Medium– Low phase for Class 1 vehicles. </w:t>
                            </w:r>
                          </w:ins>
                        </w:p>
                        <w:p w14:paraId="4C2CDCA1" w14:textId="77777777" w:rsidR="00404A68" w:rsidRPr="00B457B1" w:rsidRDefault="00404A68" w:rsidP="00161F57">
                          <w:pPr>
                            <w:pStyle w:val="Web"/>
                            <w:spacing w:before="0" w:beforeAutospacing="0" w:after="0" w:afterAutospacing="0"/>
                            <w:jc w:val="left"/>
                            <w:rPr>
                              <w:ins w:id="1270" w:author="Finalized" w:date="2017-05-17T11:40:00Z"/>
                              <w:rFonts w:ascii="Times New Roman" w:hAnsi="Times New Roman" w:cs="Times New Roman"/>
                              <w:color w:val="000000"/>
                              <w:kern w:val="24"/>
                              <w:sz w:val="20"/>
                              <w:szCs w:val="20"/>
                            </w:rPr>
                          </w:pPr>
                          <w:ins w:id="1271" w:author="Finalized" w:date="2017-05-17T11:40:00Z">
                            <w:r w:rsidRPr="00B457B1">
                              <w:rPr>
                                <w:rFonts w:ascii="Times New Roman" w:hAnsi="Times New Roman" w:cs="Times New Roman"/>
                                <w:color w:val="000000"/>
                                <w:kern w:val="24"/>
                                <w:sz w:val="20"/>
                                <w:szCs w:val="20"/>
                              </w:rPr>
                              <w:t>Start temp. = 23 °C ±3 °C</w:t>
                            </w:r>
                          </w:ins>
                        </w:p>
                        <w:p w14:paraId="7018DD2F" w14:textId="77777777" w:rsidR="00404A68" w:rsidRPr="00B457B1" w:rsidRDefault="00404A68" w:rsidP="00161F57">
                          <w:pPr>
                            <w:pStyle w:val="Web"/>
                            <w:spacing w:before="0" w:beforeAutospacing="0" w:after="0" w:afterAutospacing="0"/>
                            <w:rPr>
                              <w:ins w:id="1272" w:author="Finalized" w:date="2017-05-17T11:40:00Z"/>
                              <w:rFonts w:ascii="Times New Roman" w:hAnsi="Times New Roman" w:cs="Times New Roman"/>
                              <w:color w:val="000000"/>
                              <w:kern w:val="24"/>
                              <w:sz w:val="20"/>
                              <w:szCs w:val="20"/>
                            </w:rPr>
                          </w:pPr>
                        </w:p>
                        <w:p w14:paraId="04EA45F8" w14:textId="77777777" w:rsidR="00404A68" w:rsidRPr="00B457B1" w:rsidRDefault="00404A68" w:rsidP="00161F57">
                          <w:pPr>
                            <w:pStyle w:val="Web"/>
                            <w:spacing w:before="0" w:beforeAutospacing="0" w:after="0" w:afterAutospacing="0"/>
                            <w:rPr>
                              <w:ins w:id="1273" w:author="Finalized" w:date="2017-05-17T11:40:00Z"/>
                              <w:rFonts w:ascii="Times New Roman" w:hAnsi="Times New Roman" w:cs="Times New Roman"/>
                              <w:color w:val="000000"/>
                              <w:kern w:val="24"/>
                              <w:sz w:val="20"/>
                              <w:szCs w:val="20"/>
                            </w:rPr>
                          </w:pPr>
                          <w:ins w:id="1274" w:author="Finalized" w:date="2017-05-17T11:40:00Z">
                            <w:r w:rsidRPr="00B457B1">
                              <w:rPr>
                                <w:rFonts w:ascii="Times New Roman" w:hAnsi="Times New Roman" w:cs="Times New Roman"/>
                                <w:color w:val="000000"/>
                                <w:kern w:val="24"/>
                                <w:sz w:val="20"/>
                                <w:szCs w:val="20"/>
                              </w:rPr>
                              <w:t>(3) Soak at 23 °C ±3 °C</w:t>
                            </w:r>
                          </w:ins>
                        </w:p>
                        <w:p w14:paraId="2A8AF22B" w14:textId="77777777" w:rsidR="00404A68" w:rsidRPr="00B457B1" w:rsidRDefault="00404A68" w:rsidP="00161F57">
                          <w:pPr>
                            <w:pStyle w:val="Web"/>
                            <w:spacing w:before="0" w:beforeAutospacing="0" w:after="0" w:afterAutospacing="0"/>
                            <w:rPr>
                              <w:ins w:id="1275" w:author="Finalized" w:date="2017-05-17T11:40:00Z"/>
                              <w:rFonts w:ascii="Times New Roman" w:hAnsi="Times New Roman" w:cs="Times New Roman"/>
                              <w:color w:val="000000"/>
                              <w:kern w:val="24"/>
                              <w:sz w:val="20"/>
                              <w:szCs w:val="20"/>
                            </w:rPr>
                          </w:pPr>
                        </w:p>
                        <w:p w14:paraId="2F792281" w14:textId="77777777" w:rsidR="00404A68" w:rsidRPr="00B457B1" w:rsidRDefault="00404A68" w:rsidP="00161F57">
                          <w:pPr>
                            <w:pStyle w:val="Web"/>
                            <w:spacing w:before="0" w:beforeAutospacing="0" w:after="0" w:afterAutospacing="0"/>
                            <w:rPr>
                              <w:ins w:id="1276" w:author="Finalized" w:date="2017-05-17T11:40:00Z"/>
                              <w:rFonts w:ascii="Times New Roman" w:hAnsi="Times New Roman" w:cs="Times New Roman"/>
                              <w:color w:val="000000"/>
                              <w:kern w:val="24"/>
                              <w:sz w:val="20"/>
                              <w:szCs w:val="20"/>
                            </w:rPr>
                          </w:pPr>
                          <w:ins w:id="1277" w:author="Finalized" w:date="2017-05-17T11:40:00Z">
                            <w:r w:rsidRPr="00B457B1">
                              <w:rPr>
                                <w:rFonts w:ascii="Times New Roman" w:hAnsi="Times New Roman" w:cs="Times New Roman"/>
                                <w:color w:val="000000"/>
                                <w:kern w:val="24"/>
                                <w:sz w:val="20"/>
                                <w:szCs w:val="20"/>
                              </w:rPr>
                              <w:t>(4) for OVC-HEV only</w:t>
                            </w:r>
                          </w:ins>
                        </w:p>
                        <w:p w14:paraId="552D8242" w14:textId="77777777" w:rsidR="00404A68" w:rsidRPr="00B457B1" w:rsidRDefault="00404A68" w:rsidP="00161F57">
                          <w:pPr>
                            <w:pStyle w:val="Web"/>
                            <w:jc w:val="left"/>
                            <w:rPr>
                              <w:ins w:id="1278" w:author="Finalized" w:date="2017-05-17T11:40:00Z"/>
                              <w:rFonts w:ascii="Times New Roman" w:hAnsi="Times New Roman" w:cs="Times New Roman"/>
                              <w:color w:val="000000"/>
                              <w:kern w:val="24"/>
                              <w:sz w:val="20"/>
                              <w:szCs w:val="20"/>
                            </w:rPr>
                          </w:pPr>
                          <w:ins w:id="1279" w:author="Finalized" w:date="2017-05-17T11:40:00Z">
                            <w:r w:rsidRPr="00B457B1">
                              <w:rPr>
                                <w:rFonts w:ascii="Times New Roman" w:hAnsi="Times New Roman" w:cs="Times New Roman"/>
                                <w:color w:val="000000"/>
                                <w:kern w:val="24"/>
                                <w:sz w:val="20"/>
                                <w:szCs w:val="20"/>
                              </w:rPr>
                              <w:t>(5) Fuel temp.: 18 °C ±2 °C</w:t>
                            </w:r>
                            <w:r w:rsidRPr="00B457B1">
                              <w:rPr>
                                <w:rFonts w:ascii="Times New Roman" w:hAnsi="Times New Roman" w:cs="Times New Roman"/>
                                <w:color w:val="000000"/>
                                <w:kern w:val="24"/>
                                <w:sz w:val="20"/>
                                <w:szCs w:val="20"/>
                              </w:rPr>
                              <w:br/>
                              <w:t>15 per cent ± 2 per cent of nominal tank capacity</w:t>
                            </w:r>
                          </w:ins>
                        </w:p>
                        <w:p w14:paraId="4DEAFE2F" w14:textId="77777777" w:rsidR="00404A68" w:rsidRPr="00B457B1" w:rsidRDefault="00404A68" w:rsidP="00161F57">
                          <w:pPr>
                            <w:pStyle w:val="Web"/>
                            <w:spacing w:before="0" w:beforeAutospacing="0" w:after="0" w:afterAutospacing="0"/>
                            <w:rPr>
                              <w:ins w:id="1280" w:author="Finalized" w:date="2017-05-17T11:40:00Z"/>
                              <w:rFonts w:ascii="Times New Roman" w:hAnsi="Times New Roman" w:cs="Times New Roman"/>
                              <w:color w:val="000000"/>
                              <w:kern w:val="24"/>
                              <w:sz w:val="20"/>
                              <w:szCs w:val="20"/>
                            </w:rPr>
                          </w:pPr>
                          <w:ins w:id="1281" w:author="Finalized" w:date="2017-05-17T11:40:00Z">
                            <w:r w:rsidRPr="00B457B1">
                              <w:rPr>
                                <w:rFonts w:ascii="Times New Roman" w:hAnsi="Times New Roman" w:cs="Times New Roman"/>
                                <w:color w:val="000000"/>
                                <w:kern w:val="24"/>
                                <w:sz w:val="20"/>
                                <w:szCs w:val="20"/>
                              </w:rPr>
                              <w:t xml:space="preserve">(6) Soak at </w:t>
                            </w:r>
                            <w:r w:rsidRPr="00B457B1">
                              <w:rPr>
                                <w:rFonts w:ascii="Times New Roman" w:eastAsia="ＭＳ 明朝" w:hAnsi="Times New Roman" w:cs="Times New Roman"/>
                                <w:color w:val="000000"/>
                                <w:kern w:val="24"/>
                                <w:sz w:val="20"/>
                                <w:szCs w:val="20"/>
                                <w:lang w:val="en-GB"/>
                              </w:rPr>
                              <w:t xml:space="preserve">20 </w:t>
                            </w:r>
                            <w:r w:rsidRPr="00B457B1">
                              <w:rPr>
                                <w:rFonts w:ascii="Times New Roman" w:hAnsi="Times New Roman" w:cs="Times New Roman"/>
                                <w:color w:val="000000"/>
                                <w:kern w:val="24"/>
                                <w:sz w:val="20"/>
                                <w:szCs w:val="20"/>
                              </w:rPr>
                              <w:t>°C ±2 °C</w:t>
                            </w:r>
                          </w:ins>
                        </w:p>
                        <w:p w14:paraId="4B26339B" w14:textId="77777777" w:rsidR="00404A68" w:rsidRPr="00B457B1" w:rsidRDefault="00404A68" w:rsidP="00161F57">
                          <w:pPr>
                            <w:pStyle w:val="Web"/>
                            <w:spacing w:before="0" w:beforeAutospacing="0" w:after="0" w:afterAutospacing="0"/>
                            <w:rPr>
                              <w:ins w:id="1282" w:author="Finalized" w:date="2017-05-17T11:40:00Z"/>
                              <w:rFonts w:ascii="Times New Roman" w:hAnsi="Times New Roman" w:cs="Times New Roman"/>
                              <w:color w:val="000000"/>
                              <w:kern w:val="24"/>
                              <w:sz w:val="20"/>
                              <w:szCs w:val="20"/>
                            </w:rPr>
                          </w:pPr>
                        </w:p>
                        <w:p w14:paraId="139695AE" w14:textId="77777777" w:rsidR="00404A68" w:rsidRPr="00B457B1" w:rsidRDefault="00404A68" w:rsidP="00161F57">
                          <w:pPr>
                            <w:pStyle w:val="Web"/>
                            <w:spacing w:before="0" w:beforeAutospacing="0" w:after="0" w:afterAutospacing="0"/>
                            <w:jc w:val="left"/>
                            <w:rPr>
                              <w:ins w:id="1283" w:author="Finalized" w:date="2017-05-17T11:40:00Z"/>
                              <w:rFonts w:ascii="Times New Roman" w:hAnsi="Times New Roman" w:cs="Times New Roman"/>
                              <w:sz w:val="20"/>
                              <w:szCs w:val="20"/>
                            </w:rPr>
                          </w:pPr>
                          <w:ins w:id="1284" w:author="Finalized" w:date="2017-05-17T11:40:00Z">
                            <w:r w:rsidRPr="00B457B1">
                              <w:rPr>
                                <w:rFonts w:ascii="Times New Roman" w:hAnsi="Times New Roman" w:cs="Times New Roman"/>
                                <w:color w:val="000000"/>
                                <w:kern w:val="24"/>
                                <w:sz w:val="20"/>
                                <w:szCs w:val="20"/>
                              </w:rPr>
                              <w:t>(7) Up to 85 per cent fuel consumption equivalent defined in 6.4.1.4.1. in this Annex.</w:t>
                            </w:r>
                          </w:ins>
                        </w:p>
                        <w:p w14:paraId="12F8FBEC" w14:textId="77777777" w:rsidR="00404A68" w:rsidRPr="00B457B1" w:rsidRDefault="00404A68" w:rsidP="00161F57">
                          <w:pPr>
                            <w:pStyle w:val="Web"/>
                            <w:spacing w:before="0" w:beforeAutospacing="0" w:after="0" w:afterAutospacing="0"/>
                            <w:rPr>
                              <w:ins w:id="1285" w:author="Finalized" w:date="2017-05-17T11:40:00Z"/>
                              <w:rFonts w:ascii="Times New Roman" w:hAnsi="Times New Roman" w:cs="Times New Roman"/>
                              <w:sz w:val="20"/>
                              <w:szCs w:val="20"/>
                            </w:rPr>
                          </w:pPr>
                        </w:p>
                        <w:p w14:paraId="74E539B0" w14:textId="40DCA033" w:rsidR="00404A68" w:rsidRPr="00B457B1" w:rsidRDefault="00404A68" w:rsidP="00161F57">
                          <w:pPr>
                            <w:pStyle w:val="Web"/>
                            <w:spacing w:before="0" w:beforeAutospacing="0" w:after="0" w:afterAutospacing="0"/>
                            <w:jc w:val="left"/>
                            <w:rPr>
                              <w:ins w:id="1286" w:author="Finalized" w:date="2017-05-17T11:40:00Z"/>
                              <w:rFonts w:ascii="Times New Roman" w:hAnsi="Times New Roman" w:cs="Times New Roman"/>
                              <w:sz w:val="20"/>
                              <w:szCs w:val="20"/>
                            </w:rPr>
                          </w:pPr>
                          <w:ins w:id="1287" w:author="Finalized" w:date="2017-05-17T11:40:00Z">
                            <w:r w:rsidRPr="00B457B1">
                              <w:rPr>
                                <w:rFonts w:ascii="Times New Roman" w:hAnsi="Times New Roman" w:cs="Times New Roman"/>
                                <w:color w:val="000000"/>
                                <w:kern w:val="24"/>
                                <w:sz w:val="20"/>
                                <w:szCs w:val="20"/>
                              </w:rPr>
                              <w:t>(8) Temperature profile is the first</w:t>
                            </w:r>
                            <w:r>
                              <w:rPr>
                                <w:rFonts w:ascii="Times New Roman" w:hAnsi="Times New Roman" w:cs="Times New Roman"/>
                                <w:color w:val="000000"/>
                                <w:kern w:val="24"/>
                                <w:sz w:val="20"/>
                                <w:szCs w:val="20"/>
                              </w:rPr>
                              <w:t xml:space="preserve"> 11 hours portion specified in </w:t>
                            </w:r>
                          </w:ins>
                          <w:ins w:id="1288" w:author="Finalized" w:date="2017-06-02T05:28:00Z">
                            <w:r>
                              <w:rPr>
                                <w:rFonts w:ascii="Times New Roman" w:hAnsi="Times New Roman" w:cs="Times New Roman" w:hint="eastAsia"/>
                                <w:color w:val="000000"/>
                                <w:kern w:val="24"/>
                                <w:sz w:val="20"/>
                                <w:szCs w:val="20"/>
                              </w:rPr>
                              <w:t>a</w:t>
                            </w:r>
                          </w:ins>
                          <w:ins w:id="1289" w:author="Finalized" w:date="2017-05-17T11:40:00Z">
                            <w:r w:rsidRPr="00B457B1">
                              <w:rPr>
                                <w:rFonts w:ascii="Times New Roman" w:hAnsi="Times New Roman" w:cs="Times New Roman"/>
                                <w:color w:val="000000"/>
                                <w:kern w:val="24"/>
                                <w:sz w:val="20"/>
                                <w:szCs w:val="20"/>
                              </w:rPr>
                              <w:t>ppendix 2 to Annex 7 to Regulation No. 83-07.</w:t>
                            </w:r>
                          </w:ins>
                        </w:p>
                        <w:p w14:paraId="18E3148B" w14:textId="77777777" w:rsidR="00404A68" w:rsidRPr="00B457B1" w:rsidRDefault="00404A68" w:rsidP="00161F57">
                          <w:pPr>
                            <w:pStyle w:val="Web"/>
                            <w:spacing w:before="0" w:beforeAutospacing="0" w:after="0" w:afterAutospacing="0"/>
                            <w:jc w:val="left"/>
                            <w:rPr>
                              <w:ins w:id="1290" w:author="Finalized" w:date="2017-05-17T11:40:00Z"/>
                              <w:rFonts w:ascii="Times New Roman" w:hAnsi="Times New Roman" w:cs="Times New Roman"/>
                              <w:color w:val="000000"/>
                              <w:kern w:val="24"/>
                              <w:sz w:val="20"/>
                              <w:szCs w:val="20"/>
                            </w:rPr>
                          </w:pPr>
                        </w:p>
                        <w:p w14:paraId="5A97D8DC" w14:textId="0D35F6AF" w:rsidR="00404A68" w:rsidRPr="00B457B1" w:rsidRDefault="00404A68" w:rsidP="00161F57">
                          <w:pPr>
                            <w:pStyle w:val="Web"/>
                            <w:spacing w:before="0" w:beforeAutospacing="0" w:after="0" w:afterAutospacing="0"/>
                            <w:jc w:val="left"/>
                            <w:rPr>
                              <w:ins w:id="1291" w:author="Finalized" w:date="2017-05-17T11:40:00Z"/>
                              <w:rFonts w:ascii="Times New Roman" w:hAnsi="Times New Roman" w:cs="Times New Roman"/>
                              <w:color w:val="000000"/>
                              <w:kern w:val="24"/>
                              <w:sz w:val="20"/>
                              <w:szCs w:val="20"/>
                            </w:rPr>
                          </w:pPr>
                          <w:ins w:id="1292" w:author="Finalized" w:date="2017-05-17T11:40:00Z">
                            <w:r w:rsidRPr="00B457B1">
                              <w:rPr>
                                <w:rFonts w:ascii="Times New Roman" w:hAnsi="Times New Roman" w:cs="Times New Roman"/>
                                <w:color w:val="000000"/>
                                <w:kern w:val="24"/>
                                <w:sz w:val="20"/>
                                <w:szCs w:val="20"/>
                              </w:rPr>
                              <w:t xml:space="preserve">(9) </w:t>
                            </w:r>
                          </w:ins>
                          <w:ins w:id="1293" w:author="Finalized" w:date="2017-05-19T12:53:00Z">
                            <w:r w:rsidRPr="00B457B1">
                              <w:rPr>
                                <w:rFonts w:ascii="Times New Roman" w:hAnsi="Times New Roman" w:cs="Times New Roman"/>
                                <w:color w:val="000000"/>
                                <w:kern w:val="24"/>
                                <w:sz w:val="20"/>
                                <w:szCs w:val="20"/>
                              </w:rPr>
                              <w:t>Depressura</w:t>
                            </w:r>
                          </w:ins>
                          <w:ins w:id="1294" w:author="Finalized" w:date="2017-05-19T17:36:00Z">
                            <w:r>
                              <w:rPr>
                                <w:rFonts w:ascii="Times New Roman" w:hAnsi="Times New Roman" w:cs="Times New Roman" w:hint="eastAsia"/>
                                <w:color w:val="000000"/>
                                <w:kern w:val="24"/>
                                <w:sz w:val="20"/>
                                <w:szCs w:val="20"/>
                              </w:rPr>
                              <w:t>s</w:t>
                            </w:r>
                          </w:ins>
                          <w:ins w:id="1295" w:author="Finalized" w:date="2017-05-19T12:53:00Z">
                            <w:r w:rsidRPr="00B457B1">
                              <w:rPr>
                                <w:rFonts w:ascii="Times New Roman" w:hAnsi="Times New Roman" w:cs="Times New Roman"/>
                                <w:color w:val="000000"/>
                                <w:kern w:val="24"/>
                                <w:sz w:val="20"/>
                                <w:szCs w:val="20"/>
                              </w:rPr>
                              <w:t>ation puff loss o</w:t>
                            </w:r>
                          </w:ins>
                          <w:ins w:id="1296" w:author="Finalized" w:date="2017-05-17T11:40:00Z">
                            <w:r w:rsidRPr="00B457B1">
                              <w:rPr>
                                <w:rFonts w:ascii="Times New Roman" w:hAnsi="Times New Roman" w:cs="Times New Roman"/>
                                <w:color w:val="000000"/>
                                <w:kern w:val="24"/>
                                <w:sz w:val="20"/>
                                <w:szCs w:val="20"/>
                              </w:rPr>
                              <w:t>verflow mass shall be measured by either connecting an auxiliary canister or using a SHED.</w:t>
                            </w:r>
                          </w:ins>
                        </w:p>
                        <w:p w14:paraId="0E674AE3" w14:textId="77777777" w:rsidR="00404A68" w:rsidRPr="00B457B1" w:rsidRDefault="00404A68" w:rsidP="00161F57">
                          <w:pPr>
                            <w:pStyle w:val="Web"/>
                            <w:spacing w:before="0" w:beforeAutospacing="0" w:after="0" w:afterAutospacing="0"/>
                            <w:jc w:val="left"/>
                            <w:rPr>
                              <w:ins w:id="1297" w:author="Finalized" w:date="2017-05-17T11:40:00Z"/>
                              <w:rFonts w:ascii="Times New Roman" w:hAnsi="Times New Roman" w:cs="Times New Roman"/>
                              <w:color w:val="000000"/>
                              <w:kern w:val="24"/>
                              <w:sz w:val="20"/>
                              <w:szCs w:val="20"/>
                            </w:rPr>
                          </w:pPr>
                        </w:p>
                        <w:p w14:paraId="2BB0AD93" w14:textId="77777777" w:rsidR="00404A68" w:rsidRPr="00B457B1" w:rsidRDefault="00404A68" w:rsidP="00161F57">
                          <w:pPr>
                            <w:pStyle w:val="Web"/>
                            <w:spacing w:before="0" w:beforeAutospacing="0" w:after="0" w:afterAutospacing="0"/>
                            <w:jc w:val="left"/>
                            <w:rPr>
                              <w:ins w:id="1298" w:author="Finalized" w:date="2017-05-17T11:40:00Z"/>
                              <w:rFonts w:ascii="Times New Roman" w:hAnsi="Times New Roman" w:cs="Times New Roman"/>
                              <w:color w:val="000000"/>
                              <w:kern w:val="24"/>
                              <w:sz w:val="20"/>
                              <w:szCs w:val="20"/>
                            </w:rPr>
                          </w:pPr>
                          <w:ins w:id="1299" w:author="Finalized" w:date="2017-05-17T11:40:00Z">
                            <w:r w:rsidRPr="00B457B1">
                              <w:rPr>
                                <w:rFonts w:ascii="Times New Roman" w:hAnsi="Times New Roman" w:cs="Times New Roman"/>
                                <w:color w:val="000000"/>
                                <w:kern w:val="24"/>
                                <w:sz w:val="20"/>
                                <w:szCs w:val="20"/>
                              </w:rPr>
                              <w:t xml:space="preserve">(10) Within 7 minutes of the end of the test drive and within 2 minutes of the engine being switched off. </w:t>
                            </w:r>
                          </w:ins>
                        </w:p>
                        <w:p w14:paraId="33FFA257" w14:textId="77777777" w:rsidR="00404A68" w:rsidRPr="00B457B1" w:rsidRDefault="00404A68" w:rsidP="00161F57">
                          <w:pPr>
                            <w:pStyle w:val="Web"/>
                            <w:spacing w:before="0" w:beforeAutospacing="0" w:after="0" w:afterAutospacing="0"/>
                            <w:jc w:val="left"/>
                            <w:rPr>
                              <w:ins w:id="1300" w:author="Finalized" w:date="2017-05-17T11:40:00Z"/>
                              <w:rFonts w:ascii="Times New Roman" w:hAnsi="Times New Roman" w:cs="Times New Roman"/>
                              <w:color w:val="000000"/>
                              <w:kern w:val="24"/>
                              <w:sz w:val="20"/>
                              <w:szCs w:val="20"/>
                            </w:rPr>
                          </w:pPr>
                        </w:p>
                        <w:p w14:paraId="7103B773" w14:textId="77777777" w:rsidR="00404A68" w:rsidRPr="00B457B1" w:rsidRDefault="00404A68" w:rsidP="00161F57">
                          <w:pPr>
                            <w:pStyle w:val="Web"/>
                            <w:spacing w:before="0" w:beforeAutospacing="0" w:after="0" w:afterAutospacing="0"/>
                            <w:rPr>
                              <w:ins w:id="1301" w:author="Finalized" w:date="2017-05-17T11:40:00Z"/>
                              <w:rFonts w:ascii="Times New Roman" w:hAnsi="Times New Roman" w:cs="Times New Roman"/>
                              <w:sz w:val="20"/>
                              <w:szCs w:val="20"/>
                              <w:lang w:val="fr-FR"/>
                            </w:rPr>
                          </w:pPr>
                          <w:ins w:id="1302" w:author="Finalized" w:date="2017-05-17T11:40:00Z">
                            <w:r w:rsidRPr="00B457B1">
                              <w:rPr>
                                <w:rFonts w:ascii="Times New Roman" w:hAnsi="Times New Roman" w:cs="Times New Roman"/>
                                <w:color w:val="000000"/>
                                <w:kern w:val="24"/>
                                <w:sz w:val="20"/>
                                <w:szCs w:val="20"/>
                                <w:lang w:val="fr-FR"/>
                              </w:rPr>
                              <w:t>(10) Min. temp. = 23 °C</w:t>
                            </w:r>
                          </w:ins>
                        </w:p>
                        <w:p w14:paraId="36A19A6F" w14:textId="77777777" w:rsidR="00404A68" w:rsidRPr="00B457B1" w:rsidRDefault="00404A68" w:rsidP="00161F57">
                          <w:pPr>
                            <w:pStyle w:val="Web"/>
                            <w:spacing w:before="0" w:beforeAutospacing="0" w:after="0" w:afterAutospacing="0"/>
                            <w:rPr>
                              <w:ins w:id="1303" w:author="Finalized" w:date="2017-05-17T11:40:00Z"/>
                              <w:rFonts w:ascii="Times New Roman" w:hAnsi="Times New Roman" w:cs="Times New Roman"/>
                              <w:sz w:val="20"/>
                              <w:szCs w:val="20"/>
                              <w:lang w:val="fr-FR"/>
                            </w:rPr>
                          </w:pPr>
                          <w:ins w:id="1304" w:author="Finalized" w:date="2017-05-17T11:40:00Z">
                            <w:r w:rsidRPr="00B457B1">
                              <w:rPr>
                                <w:rFonts w:ascii="Times New Roman" w:hAnsi="Times New Roman" w:cs="Times New Roman"/>
                                <w:color w:val="000000"/>
                                <w:kern w:val="24"/>
                                <w:sz w:val="20"/>
                                <w:szCs w:val="20"/>
                                <w:lang w:val="fr-FR"/>
                              </w:rPr>
                              <w:t>Max. temp. = 31 °C</w:t>
                            </w:r>
                          </w:ins>
                        </w:p>
                        <w:p w14:paraId="70AE5E20" w14:textId="77777777" w:rsidR="00404A68" w:rsidRPr="00B457B1" w:rsidRDefault="00404A68" w:rsidP="00161F57">
                          <w:pPr>
                            <w:pStyle w:val="Web"/>
                            <w:spacing w:before="0" w:beforeAutospacing="0" w:after="0" w:afterAutospacing="0"/>
                            <w:rPr>
                              <w:ins w:id="1305" w:author="Finalized" w:date="2017-05-17T11:40:00Z"/>
                              <w:rFonts w:ascii="Times New Roman" w:hAnsi="Times New Roman" w:cs="Times New Roman"/>
                              <w:sz w:val="20"/>
                              <w:szCs w:val="20"/>
                              <w:lang w:val="fr-FR"/>
                            </w:rPr>
                          </w:pPr>
                          <w:ins w:id="1306" w:author="Finalized" w:date="2017-05-17T11:40:00Z">
                            <w:r w:rsidRPr="00B457B1">
                              <w:rPr>
                                <w:rFonts w:ascii="Times New Roman" w:hAnsi="Times New Roman" w:cs="Times New Roman"/>
                                <w:color w:val="000000"/>
                                <w:kern w:val="24"/>
                                <w:sz w:val="20"/>
                                <w:szCs w:val="20"/>
                                <w:lang w:val="fr-FR"/>
                              </w:rPr>
                              <w:t>Duration = 60 min ±0.5 min</w:t>
                            </w:r>
                          </w:ins>
                        </w:p>
                        <w:p w14:paraId="6C5DEE9A" w14:textId="77777777" w:rsidR="00404A68" w:rsidRPr="00B457B1" w:rsidRDefault="00404A68" w:rsidP="00161F57">
                          <w:pPr>
                            <w:pStyle w:val="Web"/>
                            <w:spacing w:before="0" w:beforeAutospacing="0" w:after="0" w:afterAutospacing="0"/>
                            <w:jc w:val="left"/>
                            <w:rPr>
                              <w:ins w:id="1307" w:author="Finalized" w:date="2017-05-17T11:40:00Z"/>
                              <w:rFonts w:ascii="Times New Roman" w:hAnsi="Times New Roman" w:cs="Times New Roman"/>
                              <w:sz w:val="20"/>
                              <w:szCs w:val="20"/>
                              <w:lang w:val="fr-FR"/>
                            </w:rPr>
                          </w:pPr>
                        </w:p>
                        <w:p w14:paraId="6A97893F" w14:textId="77777777" w:rsidR="00404A68" w:rsidRPr="00B457B1" w:rsidRDefault="00404A68" w:rsidP="00161F57">
                          <w:pPr>
                            <w:pStyle w:val="Web"/>
                            <w:spacing w:before="0" w:beforeAutospacing="0" w:after="0" w:afterAutospacing="0"/>
                            <w:rPr>
                              <w:ins w:id="1308" w:author="Finalized" w:date="2017-05-17T11:40:00Z"/>
                              <w:rFonts w:ascii="Times New Roman" w:hAnsi="Times New Roman" w:cs="Times New Roman"/>
                              <w:sz w:val="20"/>
                              <w:szCs w:val="20"/>
                            </w:rPr>
                          </w:pPr>
                          <w:ins w:id="1309" w:author="Finalized" w:date="2017-05-17T11:40:00Z">
                            <w:r w:rsidRPr="00B457B1">
                              <w:rPr>
                                <w:rFonts w:ascii="Times New Roman" w:hAnsi="Times New Roman" w:cs="Times New Roman"/>
                                <w:color w:val="000000"/>
                                <w:kern w:val="24"/>
                                <w:sz w:val="20"/>
                                <w:szCs w:val="20"/>
                              </w:rPr>
                              <w:t>(11) Start temp. = 20 °C</w:t>
                            </w:r>
                          </w:ins>
                        </w:p>
                        <w:p w14:paraId="5279271A" w14:textId="77777777" w:rsidR="00404A68" w:rsidRPr="00B457B1" w:rsidRDefault="00404A68" w:rsidP="00161F57">
                          <w:pPr>
                            <w:pStyle w:val="Web"/>
                            <w:spacing w:before="0" w:beforeAutospacing="0" w:after="0" w:afterAutospacing="0"/>
                            <w:rPr>
                              <w:ins w:id="1310" w:author="Finalized" w:date="2017-05-17T11:40:00Z"/>
                              <w:rFonts w:ascii="Times New Roman" w:hAnsi="Times New Roman" w:cs="Times New Roman"/>
                              <w:sz w:val="20"/>
                              <w:szCs w:val="20"/>
                              <w:lang w:val="it-IT"/>
                            </w:rPr>
                          </w:pPr>
                          <w:ins w:id="1311" w:author="Finalized" w:date="2017-05-17T11:40:00Z">
                            <w:r w:rsidRPr="00B457B1">
                              <w:rPr>
                                <w:rFonts w:ascii="Times New Roman" w:hAnsi="Times New Roman" w:cs="Times New Roman"/>
                                <w:color w:val="000000"/>
                                <w:kern w:val="24"/>
                                <w:sz w:val="20"/>
                                <w:szCs w:val="20"/>
                                <w:lang w:val="it-IT"/>
                              </w:rPr>
                              <w:t>Max. temp. = 35 or 38 °C</w:t>
                            </w:r>
                          </w:ins>
                        </w:p>
                        <w:p w14:paraId="0CDDFBE5" w14:textId="77777777" w:rsidR="00404A68" w:rsidRPr="00B457B1" w:rsidRDefault="00404A68" w:rsidP="00161F57">
                          <w:pPr>
                            <w:pStyle w:val="Web"/>
                            <w:spacing w:before="0" w:beforeAutospacing="0" w:after="0" w:afterAutospacing="0"/>
                            <w:rPr>
                              <w:ins w:id="1312" w:author="Finalized" w:date="2017-05-17T11:40:00Z"/>
                              <w:rFonts w:ascii="Times New Roman" w:hAnsi="Times New Roman" w:cs="Times New Roman"/>
                              <w:sz w:val="20"/>
                              <w:szCs w:val="20"/>
                            </w:rPr>
                          </w:pPr>
                          <w:ins w:id="1313" w:author="Finalized" w:date="2017-05-17T11:40:00Z">
                            <w:r w:rsidRPr="00B457B1">
                              <w:rPr>
                                <w:rFonts w:ascii="Times New Roman" w:hAnsi="Times New Roman" w:cs="Times New Roman"/>
                                <w:color w:val="000000"/>
                                <w:kern w:val="24"/>
                                <w:sz w:val="20"/>
                                <w:szCs w:val="20"/>
                                <w:lang w:val="it-IT"/>
                              </w:rPr>
                              <w:t xml:space="preserve">Delta temp. </w:t>
                            </w:r>
                            <w:r w:rsidRPr="00B457B1">
                              <w:rPr>
                                <w:rFonts w:ascii="Times New Roman" w:hAnsi="Times New Roman" w:cs="Times New Roman"/>
                                <w:color w:val="000000"/>
                                <w:kern w:val="24"/>
                                <w:sz w:val="20"/>
                                <w:szCs w:val="20"/>
                              </w:rPr>
                              <w:t>=15 °C</w:t>
                            </w:r>
                          </w:ins>
                        </w:p>
                        <w:p w14:paraId="3B1545CD" w14:textId="77777777" w:rsidR="00404A68" w:rsidRPr="00B457B1" w:rsidRDefault="00404A68" w:rsidP="00161F57">
                          <w:pPr>
                            <w:pStyle w:val="Web"/>
                            <w:spacing w:before="0" w:beforeAutospacing="0" w:after="0" w:afterAutospacing="0"/>
                            <w:rPr>
                              <w:ins w:id="1314" w:author="Finalized" w:date="2017-05-17T11:40:00Z"/>
                              <w:rFonts w:ascii="Times New Roman" w:hAnsi="Times New Roman" w:cs="Times New Roman"/>
                              <w:sz w:val="20"/>
                              <w:szCs w:val="20"/>
                            </w:rPr>
                          </w:pPr>
                          <w:ins w:id="1315" w:author="Finalized" w:date="2017-05-17T11:40:00Z">
                            <w:r w:rsidRPr="00B457B1">
                              <w:rPr>
                                <w:rFonts w:ascii="Times New Roman" w:hAnsi="Times New Roman" w:cs="Times New Roman"/>
                                <w:color w:val="000000"/>
                                <w:kern w:val="24"/>
                                <w:sz w:val="20"/>
                                <w:szCs w:val="20"/>
                              </w:rPr>
                              <w:t>Duration = 24hours</w:t>
                            </w:r>
                          </w:ins>
                        </w:p>
                        <w:p w14:paraId="12236CAD" w14:textId="4609A702" w:rsidR="00404A68" w:rsidRPr="00B457B1" w:rsidRDefault="00404A68" w:rsidP="00161F57">
                          <w:pPr>
                            <w:pStyle w:val="Web"/>
                            <w:spacing w:before="0" w:beforeAutospacing="0" w:after="0" w:afterAutospacing="0"/>
                            <w:rPr>
                              <w:rFonts w:ascii="Times New Roman" w:hAnsi="Times New Roman" w:cs="Times New Roman"/>
                              <w:sz w:val="20"/>
                              <w:szCs w:val="20"/>
                            </w:rPr>
                          </w:pPr>
                          <w:ins w:id="1316" w:author="Finalized" w:date="2017-05-17T11:40:00Z">
                            <w:r w:rsidRPr="00B457B1">
                              <w:rPr>
                                <w:rFonts w:ascii="Times New Roman" w:hAnsi="Times New Roman" w:cs="Times New Roman"/>
                                <w:color w:val="000000"/>
                                <w:kern w:val="24"/>
                                <w:sz w:val="20"/>
                                <w:szCs w:val="20"/>
                              </w:rPr>
                              <w:t>Number of diurnals = 2 days</w:t>
                            </w:r>
                          </w:ins>
                        </w:p>
                      </w:txbxContent>
                    </v:textbox>
                  </v:rect>
                  <v:rect id="正方形/長方形 504" o:spid="_x0000_s1128" style="position:absolute;left:17027;top:3188;width:23400;height:25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P3WMUA&#10;AADcAAAADwAAAGRycy9kb3ducmV2LnhtbESPQWsCMRSE74X+h/CE3jSxtFZXo0hpoWBRqh48PjbP&#10;3cXNy5Kku+u/NwWhx2FmvmEWq97WoiUfKscaxiMFgjh3puJCw/HwOZyCCBHZYO2YNFwpwGr5+LDA&#10;zLiOf6jdx0IkCIcMNZQxNpmUIS/JYhi5hjh5Z+ctxiR9IY3HLsFtLZ+VmkiLFaeFEht6Lym/7H+t&#10;BrerrvXaz7btN72dNruoun7yofXToF/PQUTq43/43v4yGl7VC/ydSUdALm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c/dYxQAAANwAAAAPAAAAAAAAAAAAAAAAAJgCAABkcnMv&#10;ZG93bnJldi54bWxQSwUGAAAAAAQABAD1AAAAigMAAAAA&#10;" fillcolor="white [3201]" strokecolor="black [3200]" strokeweight="1pt">
                    <v:textbox>
                      <w:txbxContent>
                        <w:p w14:paraId="3C79962B" w14:textId="2768C536" w:rsidR="00404A68" w:rsidRPr="00B457B1" w:rsidRDefault="00404A68" w:rsidP="00483820">
                          <w:pPr>
                            <w:pStyle w:val="Web"/>
                            <w:spacing w:before="0" w:beforeAutospacing="0" w:after="0" w:afterAutospacing="0" w:line="240" w:lineRule="exact"/>
                            <w:jc w:val="center"/>
                            <w:rPr>
                              <w:rFonts w:ascii="Times New Roman" w:hAnsi="Times New Roman" w:cs="Times New Roman"/>
                              <w:sz w:val="20"/>
                              <w:szCs w:val="20"/>
                            </w:rPr>
                          </w:pPr>
                          <w:ins w:id="1317" w:author="Finalized" w:date="2017-05-17T11:41:00Z">
                            <w:r w:rsidRPr="00B457B1">
                              <w:rPr>
                                <w:rFonts w:ascii="Times New Roman" w:eastAsia="ＭＳ 明朝" w:hAnsi="Times New Roman" w:cs="Times New Roman"/>
                                <w:color w:val="000000"/>
                                <w:kern w:val="24"/>
                                <w:sz w:val="20"/>
                                <w:szCs w:val="20"/>
                                <w:lang w:val="en-GB"/>
                              </w:rPr>
                              <w:t xml:space="preserve">Fuel drain and refill </w:t>
                            </w:r>
                            <w:r w:rsidRPr="00B457B1">
                              <w:rPr>
                                <w:rFonts w:ascii="Times New Roman" w:eastAsia="ＭＳ 明朝" w:hAnsi="Times New Roman" w:cs="Times New Roman"/>
                                <w:color w:val="000000"/>
                                <w:kern w:val="24"/>
                                <w:sz w:val="20"/>
                                <w:szCs w:val="20"/>
                                <w:vertAlign w:val="superscript"/>
                                <w:lang w:val="en-GB"/>
                              </w:rPr>
                              <w:t>(1)</w:t>
                            </w:r>
                          </w:ins>
                        </w:p>
                      </w:txbxContent>
                    </v:textbox>
                  </v:rect>
                  <v:rect id="正方形/長方形 443" o:spid="_x0000_s1129" style="position:absolute;left:22119;top:77090;width:12858;height:242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HZccUA&#10;AADcAAAADwAAAGRycy9kb3ducmV2LnhtbESPT2vCQBTE7wW/w/KE3nTjH2wbXUXEQkGpVD30+Mg+&#10;k2D2bdjdJvHbu4LQ4zAzv2EWq85UoiHnS8sKRsMEBHFmdcm5gvPpc/AOwgdkjZVlUnAjD6tl72WB&#10;qbYt/1BzDLmIEPYpKihCqFMpfVaQQT+0NXH0LtYZDFG6XGqHbYSbSo6TZCYNlhwXCqxpU1B2Pf4Z&#10;BfZQ3qq1+/hu9vT2uzuEpO1mW6Ve+916DiJQF/7Dz/aXVjCdTuBxJh4Bub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EdlxxQAAANwAAAAPAAAAAAAAAAAAAAAAAJgCAABkcnMv&#10;ZG93bnJldi54bWxQSwUGAAAAAAQABAD1AAAAigMAAAAA&#10;" fillcolor="white [3201]" strokecolor="black [3200]" strokeweight="1pt">
                    <v:textbox>
                      <w:txbxContent>
                        <w:p w14:paraId="22108183" w14:textId="77777777" w:rsidR="00404A68" w:rsidRPr="00B457B1" w:rsidRDefault="00404A68" w:rsidP="00F35A73">
                          <w:pPr>
                            <w:pStyle w:val="Web"/>
                            <w:spacing w:before="0" w:beforeAutospacing="0" w:after="0" w:afterAutospacing="0" w:line="240" w:lineRule="exact"/>
                            <w:jc w:val="center"/>
                            <w:rPr>
                              <w:ins w:id="1318" w:author="Finalized" w:date="2017-05-19T15:29:00Z"/>
                              <w:rFonts w:ascii="Times New Roman" w:hAnsi="Times New Roman" w:cs="Times New Roman"/>
                              <w:sz w:val="20"/>
                              <w:szCs w:val="20"/>
                            </w:rPr>
                          </w:pPr>
                          <w:ins w:id="1319" w:author="Finalized" w:date="2017-05-19T15:29:00Z">
                            <w:r w:rsidRPr="00B457B1">
                              <w:rPr>
                                <w:rFonts w:ascii="Times New Roman" w:eastAsia="ＭＳ 明朝" w:hAnsi="Times New Roman" w:cs="Times New Roman"/>
                                <w:color w:val="000000"/>
                                <w:kern w:val="24"/>
                                <w:sz w:val="20"/>
                                <w:szCs w:val="20"/>
                                <w:lang w:val="en-GB"/>
                              </w:rPr>
                              <w:t>End</w:t>
                            </w:r>
                          </w:ins>
                        </w:p>
                        <w:p w14:paraId="7CA77C84" w14:textId="59475EE6" w:rsidR="00404A68" w:rsidRPr="00B457B1" w:rsidRDefault="00404A68" w:rsidP="00161F57">
                          <w:pPr>
                            <w:pStyle w:val="Web"/>
                            <w:spacing w:before="0" w:beforeAutospacing="0" w:after="0" w:afterAutospacing="0" w:line="240" w:lineRule="exact"/>
                            <w:jc w:val="center"/>
                            <w:rPr>
                              <w:rFonts w:ascii="Times New Roman" w:hAnsi="Times New Roman" w:cs="Times New Roman"/>
                              <w:sz w:val="20"/>
                              <w:szCs w:val="20"/>
                            </w:rPr>
                          </w:pPr>
                        </w:p>
                      </w:txbxContent>
                    </v:textbox>
                  </v:rect>
                  <v:rect id="正方形/長方形 441" o:spid="_x0000_s1130" style="position:absolute;left:16861;top:70075;width:23400;height:28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incUA&#10;AADcAAAADwAAAGRycy9kb3ducmV2LnhtbESPT2vCQBTE70K/w/IKvenGIv6JriKlhUJFMXrw+Mi+&#10;JqHZt2F3m8Rv7wqCx2FmfsOsNr2pRUvOV5YVjEcJCOLc6ooLBefT13AOwgdkjbVlUnAlD5v1y2CF&#10;qbYdH6nNQiEihH2KCsoQmlRKn5dk0I9sQxy9X+sMhihdIbXDLsJNLd+TZCoNVhwXSmzoo6T8L/s3&#10;CuyhutZbt9i3O5pdfg4h6frpp1Jvr/12CSJQH57hR/tbK5hMxnA/E4+AX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4j+KdxQAAANwAAAAPAAAAAAAAAAAAAAAAAJgCAABkcnMv&#10;ZG93bnJldi54bWxQSwUGAAAAAAQABAD1AAAAigMAAAAA&#10;" fillcolor="white [3201]" strokecolor="black [3200]" strokeweight="1pt">
                    <v:textbox>
                      <w:txbxContent>
                        <w:p w14:paraId="10A16E32" w14:textId="77777777" w:rsidR="00404A68" w:rsidRPr="00B457B1" w:rsidRDefault="00404A68" w:rsidP="00F35A73">
                          <w:pPr>
                            <w:pStyle w:val="Web"/>
                            <w:spacing w:before="0" w:beforeAutospacing="0" w:after="0" w:afterAutospacing="0" w:line="240" w:lineRule="exact"/>
                            <w:jc w:val="center"/>
                            <w:rPr>
                              <w:ins w:id="1320" w:author="Finalized" w:date="2017-05-19T15:28:00Z"/>
                              <w:rFonts w:ascii="Times New Roman" w:hAnsi="Times New Roman" w:cs="Times New Roman"/>
                              <w:sz w:val="20"/>
                              <w:szCs w:val="20"/>
                              <w:lang w:val="en-GB"/>
                            </w:rPr>
                          </w:pPr>
                          <w:ins w:id="1321" w:author="Finalized" w:date="2017-05-19T15:28:00Z">
                            <w:r w:rsidRPr="00B457B1">
                              <w:rPr>
                                <w:rFonts w:ascii="Times New Roman" w:eastAsia="ＭＳ 明朝" w:hAnsi="Times New Roman" w:cs="Times New Roman"/>
                                <w:color w:val="000000"/>
                                <w:kern w:val="24"/>
                                <w:sz w:val="20"/>
                                <w:szCs w:val="20"/>
                                <w:lang w:val="en-GB"/>
                              </w:rPr>
                              <w:t>2</w:t>
                            </w:r>
                            <w:r w:rsidRPr="00B457B1">
                              <w:rPr>
                                <w:rFonts w:ascii="Times New Roman" w:eastAsia="ＭＳ 明朝" w:hAnsi="Times New Roman" w:cs="Times New Roman"/>
                                <w:color w:val="000000"/>
                                <w:kern w:val="24"/>
                                <w:sz w:val="20"/>
                                <w:szCs w:val="20"/>
                                <w:vertAlign w:val="superscript"/>
                                <w:lang w:val="en-GB"/>
                              </w:rPr>
                              <w:t>nd</w:t>
                            </w:r>
                            <w:r w:rsidRPr="00B457B1">
                              <w:rPr>
                                <w:rFonts w:ascii="Times New Roman" w:eastAsia="ＭＳ 明朝" w:hAnsi="Times New Roman" w:cs="Times New Roman"/>
                                <w:color w:val="000000"/>
                                <w:kern w:val="24"/>
                                <w:sz w:val="20"/>
                                <w:szCs w:val="20"/>
                                <w:lang w:val="en-GB"/>
                              </w:rPr>
                              <w:t xml:space="preserve"> day diurnal : M</w:t>
                            </w:r>
                            <w:r w:rsidRPr="00B457B1">
                              <w:rPr>
                                <w:rFonts w:ascii="Times New Roman" w:eastAsia="ＭＳ 明朝" w:hAnsi="Times New Roman" w:cs="Times New Roman"/>
                                <w:color w:val="000000"/>
                                <w:kern w:val="24"/>
                                <w:position w:val="-5"/>
                                <w:sz w:val="20"/>
                                <w:szCs w:val="20"/>
                                <w:vertAlign w:val="subscript"/>
                                <w:lang w:val="en-GB"/>
                              </w:rPr>
                              <w:t>D2</w:t>
                            </w:r>
                            <w:r w:rsidRPr="00B457B1">
                              <w:rPr>
                                <w:rFonts w:ascii="Times New Roman" w:eastAsia="ＭＳ 明朝" w:hAnsi="Times New Roman" w:cs="Times New Roman"/>
                                <w:color w:val="000000"/>
                                <w:kern w:val="24"/>
                                <w:position w:val="-5"/>
                                <w:sz w:val="20"/>
                                <w:szCs w:val="20"/>
                                <w:lang w:val="en-GB"/>
                              </w:rPr>
                              <w:t xml:space="preserve"> </w:t>
                            </w:r>
                            <w:r w:rsidRPr="00B457B1">
                              <w:rPr>
                                <w:rFonts w:ascii="Times New Roman" w:eastAsia="ＭＳ 明朝" w:hAnsi="Times New Roman" w:cs="Times New Roman"/>
                                <w:color w:val="000000"/>
                                <w:kern w:val="24"/>
                                <w:sz w:val="20"/>
                                <w:szCs w:val="20"/>
                                <w:vertAlign w:val="superscript"/>
                                <w:lang w:val="en-GB"/>
                              </w:rPr>
                              <w:t>(11)</w:t>
                            </w:r>
                          </w:ins>
                        </w:p>
                        <w:p w14:paraId="1C0D4008" w14:textId="77777777" w:rsidR="00404A68" w:rsidRPr="00B457B1" w:rsidRDefault="00404A68" w:rsidP="00F35A73">
                          <w:pPr>
                            <w:pStyle w:val="Web"/>
                            <w:spacing w:before="0" w:beforeAutospacing="0" w:after="0" w:afterAutospacing="0" w:line="240" w:lineRule="exact"/>
                            <w:jc w:val="center"/>
                            <w:rPr>
                              <w:ins w:id="1322" w:author="Finalized" w:date="2017-05-19T15:28:00Z"/>
                              <w:rFonts w:ascii="Times New Roman" w:hAnsi="Times New Roman" w:cs="Times New Roman"/>
                              <w:sz w:val="20"/>
                              <w:szCs w:val="20"/>
                              <w:lang w:val="en-GB"/>
                            </w:rPr>
                          </w:pPr>
                        </w:p>
                        <w:p w14:paraId="6F68F3B1" w14:textId="77777777" w:rsidR="00404A68" w:rsidRPr="00B457B1" w:rsidRDefault="00404A68" w:rsidP="00161F57">
                          <w:pPr>
                            <w:pStyle w:val="Web"/>
                            <w:spacing w:before="0" w:beforeAutospacing="0" w:after="0" w:afterAutospacing="0" w:line="240" w:lineRule="exact"/>
                            <w:jc w:val="center"/>
                            <w:rPr>
                              <w:rFonts w:ascii="Times New Roman" w:hAnsi="Times New Roman" w:cs="Times New Roman"/>
                              <w:sz w:val="20"/>
                              <w:szCs w:val="20"/>
                              <w:lang w:val="en-GB"/>
                            </w:rPr>
                          </w:pPr>
                        </w:p>
                      </w:txbxContent>
                    </v:textbox>
                  </v:rect>
                  <v:rect id="正方形/長方形 442" o:spid="_x0000_s1131" style="position:absolute;left:16773;top:73425;width:23400;height:25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186sUA&#10;AADcAAAADwAAAGRycy9kb3ducmV2LnhtbESPQWvCQBSE7wX/w/IEb3WjiG2jmyBSQbBUanvw+Mg+&#10;k2D2bdjdJvHfdwWhx2FmvmHW+WAa0ZHztWUFs2kCgriwuuZSwc/37vkVhA/IGhvLpOBGHvJs9LTG&#10;VNuev6g7hVJECPsUFVQhtKmUvqjIoJ/aljh6F+sMhihdKbXDPsJNI+dJspQGa44LFba0rai4nn6N&#10;Anusb83GvX12H/RyPhxD0g/Ld6Um42GzAhFoCP/hR3uvFSwWc7ifiUdAZ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XXzqxQAAANwAAAAPAAAAAAAAAAAAAAAAAJgCAABkcnMv&#10;ZG93bnJldi54bWxQSwUGAAAAAAQABAD1AAAAigMAAAAA&#10;" fillcolor="white [3201]" strokecolor="black [3200]" strokeweight="1pt">
                    <v:textbox>
                      <w:txbxContent>
                        <w:p w14:paraId="771B1BD7" w14:textId="77777777" w:rsidR="00404A68" w:rsidRPr="00B457B1" w:rsidRDefault="00404A68" w:rsidP="00F35A73">
                          <w:pPr>
                            <w:pStyle w:val="Web"/>
                            <w:spacing w:before="0" w:beforeAutospacing="0" w:after="0" w:afterAutospacing="0" w:line="240" w:lineRule="exact"/>
                            <w:jc w:val="center"/>
                            <w:rPr>
                              <w:ins w:id="1323" w:author="Finalized" w:date="2017-05-19T15:29:00Z"/>
                              <w:rFonts w:ascii="Times New Roman" w:hAnsi="Times New Roman" w:cs="Times New Roman"/>
                              <w:sz w:val="20"/>
                              <w:szCs w:val="20"/>
                            </w:rPr>
                          </w:pPr>
                          <w:ins w:id="1324" w:author="Finalized" w:date="2017-05-19T15:29:00Z">
                            <w:r w:rsidRPr="00B457B1">
                              <w:rPr>
                                <w:rFonts w:ascii="Times New Roman" w:eastAsia="ＭＳ 明朝" w:hAnsi="Times New Roman" w:cs="Times New Roman"/>
                                <w:color w:val="000000"/>
                                <w:kern w:val="24"/>
                                <w:sz w:val="20"/>
                                <w:szCs w:val="20"/>
                              </w:rPr>
                              <w:t>Calculation</w:t>
                            </w:r>
                          </w:ins>
                        </w:p>
                        <w:p w14:paraId="14EEE4EA" w14:textId="1050640E" w:rsidR="00404A68" w:rsidRPr="00B457B1" w:rsidRDefault="00404A68" w:rsidP="00161F57">
                          <w:pPr>
                            <w:pStyle w:val="Web"/>
                            <w:spacing w:before="0" w:beforeAutospacing="0" w:after="0" w:afterAutospacing="0" w:line="240" w:lineRule="exact"/>
                            <w:jc w:val="center"/>
                            <w:rPr>
                              <w:rFonts w:ascii="Times New Roman" w:hAnsi="Times New Roman" w:cs="Times New Roman"/>
                              <w:sz w:val="20"/>
                              <w:szCs w:val="20"/>
                            </w:rPr>
                          </w:pPr>
                        </w:p>
                      </w:txbxContent>
                    </v:textbox>
                  </v:rect>
                  <v:rect id="正方形/長方形 463" o:spid="_x0000_s1132" style="position:absolute;left:16861;top:66719;width:23400;height:28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KSFEcUA&#10;AADcAAAADwAAAGRycy9kb3ducmV2LnhtbESPT2vCQBTE70K/w/KE3urGVqJGV5HSgtCi+Ofg8ZF9&#10;JsHs27C7TeK37xYKHoeZ+Q2zXPemFi05X1lWMB4lIIhzqysuFJxPny8zED4ga6wtk4I7eVivngZL&#10;zLTt+EDtMRQiQthnqKAMocmk9HlJBv3INsTRu1pnMETpCqkddhFuavmaJKk0WHFcKLGh95Ly2/HH&#10;KLD76l5v3HzXftP08rUPSdenH0o9D/vNAkSgPjzC/+2tVjBJ3+DvTDwCcvU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pIURxQAAANwAAAAPAAAAAAAAAAAAAAAAAJgCAABkcnMv&#10;ZG93bnJldi54bWxQSwUGAAAAAAQABAD1AAAAigMAAAAA&#10;" fillcolor="white [3201]" strokecolor="black [3200]" strokeweight="1pt">
                    <v:textbox>
                      <w:txbxContent>
                        <w:p w14:paraId="30ED9D5C" w14:textId="26BA8EE4" w:rsidR="00404A68" w:rsidRPr="00B457B1" w:rsidRDefault="00404A68" w:rsidP="00F35A73">
                          <w:pPr>
                            <w:pStyle w:val="Web"/>
                            <w:spacing w:before="0" w:beforeAutospacing="0" w:after="0" w:afterAutospacing="0" w:line="240" w:lineRule="exact"/>
                            <w:jc w:val="center"/>
                            <w:rPr>
                              <w:ins w:id="1325" w:author="Finalized" w:date="2017-05-19T15:28:00Z"/>
                              <w:rFonts w:ascii="Times New Roman" w:hAnsi="Times New Roman" w:cs="Times New Roman"/>
                              <w:sz w:val="20"/>
                              <w:szCs w:val="20"/>
                              <w:lang w:val="en-GB"/>
                            </w:rPr>
                          </w:pPr>
                          <w:ins w:id="1326" w:author="Finalized" w:date="2017-05-19T15:28:00Z">
                            <w:r w:rsidRPr="00B457B1">
                              <w:rPr>
                                <w:rFonts w:ascii="Times New Roman" w:eastAsia="ＭＳ 明朝" w:hAnsi="Times New Roman" w:cs="Times New Roman"/>
                                <w:color w:val="000000"/>
                                <w:kern w:val="24"/>
                                <w:sz w:val="20"/>
                                <w:szCs w:val="20"/>
                                <w:lang w:val="en-GB"/>
                              </w:rPr>
                              <w:t>1</w:t>
                            </w:r>
                            <w:r w:rsidRPr="00B457B1">
                              <w:rPr>
                                <w:rFonts w:ascii="Times New Roman" w:eastAsia="ＭＳ 明朝" w:hAnsi="Times New Roman" w:cs="Times New Roman"/>
                                <w:color w:val="000000"/>
                                <w:kern w:val="24"/>
                                <w:sz w:val="20"/>
                                <w:szCs w:val="20"/>
                                <w:vertAlign w:val="superscript"/>
                                <w:lang w:val="en-GB"/>
                              </w:rPr>
                              <w:t>st</w:t>
                            </w:r>
                            <w:r w:rsidRPr="00B457B1">
                              <w:rPr>
                                <w:rFonts w:ascii="Times New Roman" w:eastAsia="ＭＳ 明朝" w:hAnsi="Times New Roman" w:cs="Times New Roman"/>
                                <w:color w:val="000000"/>
                                <w:kern w:val="24"/>
                                <w:sz w:val="20"/>
                                <w:szCs w:val="20"/>
                                <w:lang w:val="en-GB"/>
                              </w:rPr>
                              <w:t xml:space="preserve"> day diurnal : M</w:t>
                            </w:r>
                            <w:r w:rsidRPr="00B457B1">
                              <w:rPr>
                                <w:rFonts w:ascii="Times New Roman" w:eastAsia="ＭＳ 明朝" w:hAnsi="Times New Roman" w:cs="Times New Roman"/>
                                <w:color w:val="000000"/>
                                <w:kern w:val="24"/>
                                <w:position w:val="-5"/>
                                <w:sz w:val="20"/>
                                <w:szCs w:val="20"/>
                                <w:vertAlign w:val="subscript"/>
                                <w:lang w:val="en-GB"/>
                              </w:rPr>
                              <w:t>D1</w:t>
                            </w:r>
                            <w:r w:rsidRPr="00B457B1">
                              <w:rPr>
                                <w:rFonts w:ascii="Times New Roman" w:eastAsia="ＭＳ 明朝" w:hAnsi="Times New Roman" w:cs="Times New Roman"/>
                                <w:color w:val="000000"/>
                                <w:kern w:val="24"/>
                                <w:position w:val="-5"/>
                                <w:sz w:val="20"/>
                                <w:szCs w:val="20"/>
                                <w:lang w:val="en-GB"/>
                              </w:rPr>
                              <w:t xml:space="preserve"> </w:t>
                            </w:r>
                            <w:r w:rsidRPr="00B457B1">
                              <w:rPr>
                                <w:rFonts w:ascii="Times New Roman" w:eastAsia="ＭＳ 明朝" w:hAnsi="Times New Roman" w:cs="Times New Roman"/>
                                <w:color w:val="000000"/>
                                <w:kern w:val="24"/>
                                <w:sz w:val="20"/>
                                <w:szCs w:val="20"/>
                                <w:vertAlign w:val="superscript"/>
                                <w:lang w:val="en-GB"/>
                              </w:rPr>
                              <w:t>(11)</w:t>
                            </w:r>
                          </w:ins>
                        </w:p>
                        <w:p w14:paraId="3C3A3648" w14:textId="77777777" w:rsidR="00404A68" w:rsidRPr="00B457B1" w:rsidRDefault="00404A68" w:rsidP="00161F57">
                          <w:pPr>
                            <w:pStyle w:val="Web"/>
                            <w:spacing w:before="0" w:beforeAutospacing="0" w:after="0" w:afterAutospacing="0" w:line="240" w:lineRule="exact"/>
                            <w:rPr>
                              <w:rFonts w:ascii="Times New Roman" w:hAnsi="Times New Roman" w:cs="Times New Roman"/>
                              <w:sz w:val="20"/>
                              <w:szCs w:val="20"/>
                              <w:lang w:val="en-GB"/>
                            </w:rPr>
                          </w:pPr>
                        </w:p>
                      </w:txbxContent>
                    </v:textbox>
                  </v:rect>
                  <v:shape id="テキスト ボックス 35" o:spid="_x0000_s1133" type="#_x0000_t202" style="position:absolute;left:28557;top:58011;width:7991;height:2484;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EzRcQA&#10;AADcAAAADwAAAGRycy9kb3ducmV2LnhtbERPTWvCQBC9C/0PyxR6Ed1otUjqKioEelCx6qHeptlp&#10;EszOhuzWJP/ePQgeH+97vmxNKW5Uu8KygtEwAkGcWl1wpuB8SgYzEM4jaywtk4KOHCwXL705xto2&#10;/E23o89ECGEXo4Lc+yqW0qU5GXRDWxEH7s/WBn2AdSZ1jU0IN6UcR9GHNFhwaMixok1O6fX4bxSs&#10;L9vuGv287/rdBZtkO00O+9+RUm+v7eoThKfWP8UP95dWMJmG+eFMOAJyc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5hM0XEAAAA3AAAAA8AAAAAAAAAAAAAAAAAmAIAAGRycy9k&#10;b3ducmV2LnhtbFBLBQYAAAAABAAEAPUAAACJAwAAAAA=&#10;" filled="f" stroked="f">
                    <v:textbox inset="1mm,1mm,1mm,1mm">
                      <w:txbxContent>
                        <w:p w14:paraId="2DCBDE0C" w14:textId="6700FC7F" w:rsidR="00404A68" w:rsidRPr="00B457B1" w:rsidRDefault="00404A68" w:rsidP="00161F57">
                          <w:pPr>
                            <w:pStyle w:val="Web"/>
                            <w:spacing w:before="0" w:beforeAutospacing="0" w:after="0" w:afterAutospacing="0"/>
                            <w:rPr>
                              <w:rFonts w:ascii="Times New Roman" w:hAnsi="Times New Roman" w:cs="Times New Roman"/>
                              <w:sz w:val="20"/>
                              <w:szCs w:val="20"/>
                            </w:rPr>
                          </w:pPr>
                          <w:ins w:id="1327" w:author="Finalized" w:date="2017-05-19T15:34:00Z">
                            <w:r w:rsidRPr="00B457B1">
                              <w:rPr>
                                <w:rFonts w:ascii="Times New Roman" w:hAnsi="Times New Roman" w:cs="Times New Roman"/>
                                <w:color w:val="000000"/>
                                <w:kern w:val="24"/>
                                <w:sz w:val="20"/>
                                <w:szCs w:val="20"/>
                              </w:rPr>
                              <w:t xml:space="preserve">Max 7 min </w:t>
                            </w:r>
                            <w:r w:rsidRPr="00B457B1">
                              <w:rPr>
                                <w:rFonts w:ascii="Times New Roman" w:hAnsi="Times New Roman" w:cs="Times New Roman"/>
                                <w:color w:val="000000"/>
                                <w:kern w:val="24"/>
                                <w:position w:val="6"/>
                                <w:sz w:val="20"/>
                                <w:szCs w:val="20"/>
                                <w:vertAlign w:val="superscript"/>
                              </w:rPr>
                              <w:t>(10)</w:t>
                            </w:r>
                          </w:ins>
                        </w:p>
                      </w:txbxContent>
                    </v:textbox>
                  </v:shape>
                  <v:rect id="正方形/長方形 457" o:spid="_x0000_s1134" style="position:absolute;left:16863;top:55613;width:23400;height:25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NJr8UA&#10;AADcAAAADwAAAGRycy9kb3ducmV2LnhtbESPT2vCQBTE74LfYXlCb7pp8U8bXUWKhYKiVD30+Mg+&#10;k9Ds27C7TeK3dwXB4zAzv2EWq85UoiHnS8sKXkcJCOLM6pJzBefT1/AdhA/IGivLpOBKHlbLfm+B&#10;qbYt/1BzDLmIEPYpKihCqFMpfVaQQT+yNXH0LtYZDFG6XGqHbYSbSr4lyVQaLDkuFFjTZ0HZ3/Hf&#10;KLCH8lqt3ce+2dHsd3sISdtNN0q9DLr1HESgLjzDj/a3VjCezOB+Jh4Bub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80mvxQAAANwAAAAPAAAAAAAAAAAAAAAAAJgCAABkcnMv&#10;ZG93bnJldi54bWxQSwUGAAAAAAQABAD1AAAAigMAAAAA&#10;" fillcolor="white [3201]" strokecolor="black [3200]" strokeweight="1pt">
                    <v:textbox>
                      <w:txbxContent>
                        <w:p w14:paraId="355599F6" w14:textId="18CA4863" w:rsidR="00404A68" w:rsidRPr="00B457B1" w:rsidRDefault="00404A68" w:rsidP="005A548B">
                          <w:pPr>
                            <w:pStyle w:val="Web"/>
                            <w:spacing w:before="0" w:beforeAutospacing="0" w:after="0" w:afterAutospacing="0" w:line="240" w:lineRule="exact"/>
                            <w:jc w:val="center"/>
                            <w:rPr>
                              <w:rFonts w:ascii="Times New Roman" w:hAnsi="Times New Roman" w:cs="Times New Roman"/>
                              <w:sz w:val="20"/>
                              <w:szCs w:val="20"/>
                            </w:rPr>
                          </w:pPr>
                          <w:ins w:id="1328" w:author="Finalized" w:date="2017-05-19T15:28:00Z">
                            <w:r w:rsidRPr="00B457B1">
                              <w:rPr>
                                <w:rFonts w:ascii="Times New Roman" w:eastAsia="ＭＳ 明朝" w:hAnsi="Times New Roman" w:cs="Times New Roman"/>
                                <w:color w:val="000000"/>
                                <w:kern w:val="24"/>
                                <w:sz w:val="20"/>
                                <w:szCs w:val="20"/>
                                <w:lang w:val="en-GB"/>
                              </w:rPr>
                              <w:t xml:space="preserve">Dynamometer test </w:t>
                            </w:r>
                            <w:r w:rsidRPr="00B457B1">
                              <w:rPr>
                                <w:rFonts w:ascii="Times New Roman" w:eastAsia="ＭＳ 明朝" w:hAnsi="Times New Roman" w:cs="Times New Roman"/>
                                <w:color w:val="000000"/>
                                <w:kern w:val="24"/>
                                <w:sz w:val="20"/>
                                <w:szCs w:val="20"/>
                                <w:vertAlign w:val="superscript"/>
                                <w:lang w:val="en-GB"/>
                              </w:rPr>
                              <w:t>(2)</w:t>
                            </w:r>
                          </w:ins>
                        </w:p>
                      </w:txbxContent>
                    </v:textbox>
                  </v:rect>
                  <v:rect id="正方形/長方形 462" o:spid="_x0000_s1135" style="position:absolute;left:16861;top:60412;width:23400;height:28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gisQA&#10;AADcAAAADwAAAGRycy9kb3ducmV2LnhtbESPQWvCQBSE74L/YXmCN90okrbRVUQsCEqltoceH9ln&#10;Esy+DbvbJP57t1DwOMzMN8xq05tatOR8ZVnBbJqAIM6trrhQ8P31PnkF4QOyxtoyKbiTh816OFhh&#10;pm3Hn9ReQiEihH2GCsoQmkxKn5dk0E9tQxy9q3UGQ5SukNphF+GmlvMkSaXBiuNCiQ3tSspvl1+j&#10;wJ6re711bx/tiV5+jueQdH26V2o86rdLEIH68Az/tw9awSKdw9+ZeATk+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PoIIrEAAAA3AAAAA8AAAAAAAAAAAAAAAAAmAIAAGRycy9k&#10;b3ducmV2LnhtbFBLBQYAAAAABAAEAPUAAACJAwAAAAA=&#10;" fillcolor="white [3201]" strokecolor="black [3200]" strokeweight="1pt">
                    <v:textbox>
                      <w:txbxContent>
                        <w:p w14:paraId="38D3CB58" w14:textId="65473603" w:rsidR="00404A68" w:rsidRPr="00B457B1" w:rsidRDefault="00404A68" w:rsidP="005A548B">
                          <w:pPr>
                            <w:pStyle w:val="Web"/>
                            <w:spacing w:before="0" w:beforeAutospacing="0" w:after="0" w:afterAutospacing="0" w:line="240" w:lineRule="exact"/>
                            <w:jc w:val="center"/>
                            <w:rPr>
                              <w:rFonts w:ascii="Times New Roman" w:hAnsi="Times New Roman" w:cs="Times New Roman"/>
                              <w:sz w:val="20"/>
                              <w:szCs w:val="20"/>
                              <w:vertAlign w:val="superscript"/>
                              <w:lang w:val="en-GB"/>
                            </w:rPr>
                          </w:pPr>
                          <w:ins w:id="1329" w:author="Finalized" w:date="2017-05-19T15:28:00Z">
                            <w:r w:rsidRPr="00B457B1">
                              <w:rPr>
                                <w:rFonts w:ascii="Times New Roman" w:eastAsia="ＭＳ 明朝" w:hAnsi="Times New Roman" w:cs="Times New Roman"/>
                                <w:color w:val="000000"/>
                                <w:kern w:val="24"/>
                                <w:sz w:val="20"/>
                                <w:szCs w:val="20"/>
                                <w:lang w:val="en-GB"/>
                              </w:rPr>
                              <w:t>Hot soak test : M</w:t>
                            </w:r>
                            <w:r w:rsidRPr="00B457B1">
                              <w:rPr>
                                <w:rFonts w:ascii="Times New Roman" w:eastAsia="ＭＳ 明朝" w:hAnsi="Times New Roman" w:cs="Times New Roman"/>
                                <w:color w:val="000000"/>
                                <w:kern w:val="24"/>
                                <w:position w:val="-5"/>
                                <w:sz w:val="20"/>
                                <w:szCs w:val="20"/>
                                <w:vertAlign w:val="subscript"/>
                                <w:lang w:val="en-GB"/>
                              </w:rPr>
                              <w:t>HS</w:t>
                            </w:r>
                            <w:r w:rsidRPr="00B457B1">
                              <w:rPr>
                                <w:rFonts w:ascii="Times New Roman" w:eastAsia="ＭＳ 明朝" w:hAnsi="Times New Roman" w:cs="Times New Roman"/>
                                <w:color w:val="000000"/>
                                <w:kern w:val="24"/>
                                <w:sz w:val="20"/>
                                <w:szCs w:val="20"/>
                                <w:vertAlign w:val="superscript"/>
                                <w:lang w:val="en-GB"/>
                              </w:rPr>
                              <w:t>(10)</w:t>
                            </w:r>
                          </w:ins>
                        </w:p>
                      </w:txbxContent>
                    </v:textbox>
                  </v:rect>
                  <v:rect id="正方形/長方形 467" o:spid="_x0000_s1136" style="position:absolute;left:16924;top:63782;width:23400;height:25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5+DEsUA&#10;AADcAAAADwAAAGRycy9kb3ducmV2LnhtbESPT2vCQBTE70K/w/IKvemmRaKmriKlQkFR/HPw+Mi+&#10;JqHZt2F3m8Rv7wqCx2FmfsPMl72pRUvOV5YVvI8SEMS51RUXCs6n9XAKwgdkjbVlUnAlD8vFy2CO&#10;mbYdH6g9hkJECPsMFZQhNJmUPi/JoB/Zhjh6v9YZDFG6QmqHXYSbWn4kSSoNVhwXSmzoq6T87/hv&#10;FNh9da1XbrZrtzS5bPYh6fr0W6m31371CSJQH57hR/tHKxinE7ifiUdAL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n4MSxQAAANwAAAAPAAAAAAAAAAAAAAAAAJgCAABkcnMv&#10;ZG93bnJldi54bWxQSwUGAAAAAAQABAD1AAAAigMAAAAA&#10;" fillcolor="white [3201]" strokecolor="black [3200]" strokeweight="1pt">
                    <v:textbox>
                      <w:txbxContent>
                        <w:p w14:paraId="27734C2F" w14:textId="7D2F7878" w:rsidR="00404A68" w:rsidRPr="00B457B1" w:rsidRDefault="00404A68" w:rsidP="00161F57">
                          <w:pPr>
                            <w:pStyle w:val="Web"/>
                            <w:spacing w:before="0" w:beforeAutospacing="0" w:after="0" w:afterAutospacing="0" w:line="240" w:lineRule="exact"/>
                            <w:jc w:val="center"/>
                            <w:rPr>
                              <w:rFonts w:ascii="Times New Roman" w:hAnsi="Times New Roman" w:cs="Times New Roman"/>
                              <w:sz w:val="20"/>
                              <w:szCs w:val="20"/>
                            </w:rPr>
                          </w:pPr>
                          <w:ins w:id="1330" w:author="Finalized" w:date="2017-05-23T14:12:00Z">
                            <w:r w:rsidRPr="00B457B1">
                              <w:rPr>
                                <w:rFonts w:ascii="Times New Roman" w:eastAsia="ＭＳ 明朝" w:hAnsi="Times New Roman" w:cs="Times New Roman"/>
                                <w:color w:val="000000"/>
                                <w:kern w:val="24"/>
                                <w:sz w:val="20"/>
                                <w:szCs w:val="20"/>
                                <w:lang w:val="en-GB"/>
                              </w:rPr>
                              <w:t xml:space="preserve">Soak </w:t>
                            </w:r>
                            <w:r w:rsidRPr="00B457B1">
                              <w:rPr>
                                <w:rFonts w:ascii="Times New Roman" w:eastAsia="ＭＳ 明朝" w:hAnsi="Times New Roman" w:cs="Times New Roman"/>
                                <w:color w:val="000000"/>
                                <w:kern w:val="24"/>
                                <w:sz w:val="20"/>
                                <w:szCs w:val="20"/>
                                <w:vertAlign w:val="superscript"/>
                                <w:lang w:val="en-GB"/>
                              </w:rPr>
                              <w:t>(6)</w:t>
                            </w:r>
                            <w:r w:rsidRPr="00B457B1">
                              <w:rPr>
                                <w:rFonts w:ascii="Times New Roman" w:eastAsia="ＭＳ 明朝" w:hAnsi="Times New Roman" w:cs="Times New Roman" w:hint="eastAsia"/>
                                <w:color w:val="000000"/>
                                <w:kern w:val="24"/>
                                <w:sz w:val="20"/>
                                <w:szCs w:val="20"/>
                                <w:lang w:val="en-GB"/>
                              </w:rPr>
                              <w:t xml:space="preserve"> for 6 to 36 hours</w:t>
                            </w:r>
                          </w:ins>
                        </w:p>
                      </w:txbxContent>
                    </v:textbox>
                  </v:rect>
                  <v:rect id="正方形/長方形 468" o:spid="_x0000_s1137" style="position:absolute;left:16968;top:27290;width:23400;height:25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gAXYMIA&#10;AADcAAAADwAAAGRycy9kb3ducmV2LnhtbERPz2vCMBS+C/sfwht403QidavGUoYDwWHR7eDx0by1&#10;Zc1LSbK2/vfLYbDjx/d7l0+mEwM531pW8LRMQBBXVrdcK/j8eFs8g/ABWWNnmRTcyUO+f5jtMNN2&#10;5AsN11CLGMI+QwVNCH0mpa8aMuiXtieO3Jd1BkOErpba4RjDTSdXSZJKgy3HhgZ7em2o+r7+GAW2&#10;bO9d4V7OwzttbqcyJOOUHpSaP07FFkSgKfyL/9xHrWCdxrXxTD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ABdgwgAAANwAAAAPAAAAAAAAAAAAAAAAAJgCAABkcnMvZG93&#10;bnJldi54bWxQSwUGAAAAAAQABAD1AAAAhwMAAAAA&#10;" fillcolor="white [3201]" strokecolor="black [3200]" strokeweight="1pt">
                    <v:textbox>
                      <w:txbxContent>
                        <w:p w14:paraId="77183E8D" w14:textId="522B901B" w:rsidR="00404A68" w:rsidRPr="00B457B1" w:rsidRDefault="00404A68" w:rsidP="00161F57">
                          <w:pPr>
                            <w:pStyle w:val="Web"/>
                            <w:spacing w:before="0" w:beforeAutospacing="0" w:after="0" w:afterAutospacing="0" w:line="240" w:lineRule="exact"/>
                            <w:jc w:val="center"/>
                            <w:rPr>
                              <w:rFonts w:ascii="Times New Roman" w:hAnsi="Times New Roman" w:cs="Times New Roman"/>
                              <w:sz w:val="20"/>
                              <w:szCs w:val="20"/>
                            </w:rPr>
                          </w:pPr>
                          <w:ins w:id="1331" w:author="Finalized" w:date="2017-05-19T15:25:00Z">
                            <w:r w:rsidRPr="00B457B1">
                              <w:rPr>
                                <w:rFonts w:ascii="Times New Roman" w:eastAsia="ＭＳ 明朝" w:hAnsi="Times New Roman" w:cs="Times New Roman"/>
                                <w:color w:val="000000"/>
                                <w:kern w:val="24"/>
                                <w:sz w:val="20"/>
                                <w:szCs w:val="20"/>
                                <w:lang w:val="en-GB"/>
                              </w:rPr>
                              <w:t>Load aged canister to 2g breakthrough</w:t>
                            </w:r>
                          </w:ins>
                        </w:p>
                      </w:txbxContent>
                    </v:textbox>
                  </v:rect>
                  <v:rect id="正方形/長方形 469" o:spid="_x0000_s1138" style="position:absolute;left:16968;top:30347;width:23400;height:25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yy+8UA&#10;AADcAAAADwAAAGRycy9kb3ducmV2LnhtbESPQWvCQBSE74L/YXlCb7qxlFRTN0GkhUKlou2hx0f2&#10;mQSzb8PuNon/3i0UPA4z8w2zKUbTip6cbywrWC4SEMSl1Q1XCr6/3uYrED4ga2wtk4IreSjy6WSD&#10;mbYDH6k/hUpECPsMFdQhdJmUvqzJoF/Yjjh6Z+sMhihdJbXDIcJNKx+TJJUGG44LNXa0q6m8nH6N&#10;Antoru3WrT/7PT3/fBxCMozpq1IPs3H7AiLQGO7h//a7VvCUruHvTDwCMr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TLL7xQAAANwAAAAPAAAAAAAAAAAAAAAAAJgCAABkcnMv&#10;ZG93bnJldi54bWxQSwUGAAAAAAQABAD1AAAAigMAAAAA&#10;" fillcolor="white [3201]" strokecolor="black [3200]" strokeweight="1pt">
                    <v:textbox>
                      <w:txbxContent>
                        <w:p w14:paraId="2FE78167" w14:textId="1F0E80BD" w:rsidR="00404A68" w:rsidRPr="00B457B1" w:rsidRDefault="00404A68" w:rsidP="00161F57">
                          <w:pPr>
                            <w:pStyle w:val="Web"/>
                            <w:spacing w:before="0" w:beforeAutospacing="0" w:after="0" w:afterAutospacing="0" w:line="240" w:lineRule="exact"/>
                            <w:jc w:val="center"/>
                            <w:rPr>
                              <w:rFonts w:ascii="Times New Roman" w:hAnsi="Times New Roman" w:cs="Times New Roman"/>
                              <w:sz w:val="20"/>
                              <w:szCs w:val="20"/>
                            </w:rPr>
                          </w:pPr>
                          <w:ins w:id="1332" w:author="Finalized" w:date="2017-05-19T15:25:00Z">
                            <w:r w:rsidRPr="00B457B1">
                              <w:rPr>
                                <w:rFonts w:ascii="Times New Roman" w:eastAsia="ＭＳ 明朝" w:hAnsi="Times New Roman" w:cs="Times New Roman"/>
                                <w:color w:val="000000"/>
                                <w:kern w:val="24"/>
                                <w:sz w:val="20"/>
                                <w:szCs w:val="20"/>
                                <w:lang w:val="en-GB"/>
                              </w:rPr>
                              <w:t xml:space="preserve">Canister purge </w:t>
                            </w:r>
                            <w:r w:rsidRPr="00B457B1">
                              <w:rPr>
                                <w:rFonts w:ascii="Times New Roman" w:eastAsia="ＭＳ 明朝" w:hAnsi="Times New Roman" w:cs="Times New Roman"/>
                                <w:color w:val="000000"/>
                                <w:kern w:val="24"/>
                                <w:sz w:val="20"/>
                                <w:szCs w:val="20"/>
                                <w:vertAlign w:val="superscript"/>
                                <w:lang w:val="en-GB"/>
                              </w:rPr>
                              <w:t>(7)</w:t>
                            </w:r>
                          </w:ins>
                        </w:p>
                      </w:txbxContent>
                    </v:textbox>
                  </v:rect>
                  <v:rect id="正方形/長方形 470" o:spid="_x0000_s1139" style="position:absolute;left:16952;top:33415;width:23400;height:25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Nu8IA&#10;AADcAAAADwAAAGRycy9kb3ducmV2LnhtbERPz2vCMBS+D/wfwhO8zWQydKtGEdlAcKys8+Dx0Tzb&#10;sualJFlb/3tzGOz48f3e7Ebbip58aBxreJorEMSlMw1XGs7f748vIEJENtg6Jg03CrDbTh42mBk3&#10;8Bf1RaxECuGQoYY6xi6TMpQ1WQxz1xEn7uq8xZigr6TxOKRw28qFUktpseHUUGNHh5rKn+LXanB5&#10;c2v3/vWz/6DV5ZRHNYzLN61n03G/BhFpjP/iP/fRaHhepfnpTDoCcn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r427wgAAANwAAAAPAAAAAAAAAAAAAAAAAJgCAABkcnMvZG93&#10;bnJldi54bWxQSwUGAAAAAAQABAD1AAAAhwMAAAAA&#10;" fillcolor="white [3201]" strokecolor="black [3200]" strokeweight="1pt">
                    <v:textbox>
                      <w:txbxContent>
                        <w:p w14:paraId="6AAAE0E0" w14:textId="41A62CB9" w:rsidR="00404A68" w:rsidRPr="00B457B1" w:rsidRDefault="00404A68" w:rsidP="00161F57">
                          <w:pPr>
                            <w:pStyle w:val="Web"/>
                            <w:spacing w:before="0" w:beforeAutospacing="0" w:after="0" w:afterAutospacing="0" w:line="240" w:lineRule="exact"/>
                            <w:jc w:val="center"/>
                            <w:rPr>
                              <w:rFonts w:ascii="Times New Roman" w:hAnsi="Times New Roman" w:cs="Times New Roman"/>
                              <w:sz w:val="20"/>
                              <w:szCs w:val="20"/>
                            </w:rPr>
                          </w:pPr>
                          <w:ins w:id="1333" w:author="Finalized" w:date="2017-05-19T15:25:00Z">
                            <w:r w:rsidRPr="00B457B1">
                              <w:rPr>
                                <w:rFonts w:ascii="Times New Roman" w:eastAsia="ＭＳ 明朝" w:hAnsi="Times New Roman" w:cs="Times New Roman"/>
                                <w:color w:val="000000"/>
                                <w:kern w:val="24"/>
                                <w:sz w:val="20"/>
                                <w:szCs w:val="20"/>
                                <w:lang w:val="en-GB"/>
                              </w:rPr>
                              <w:t xml:space="preserve">Soak in enclosure </w:t>
                            </w:r>
                            <w:r w:rsidRPr="00B457B1">
                              <w:rPr>
                                <w:rFonts w:ascii="Times New Roman" w:eastAsia="ＭＳ 明朝" w:hAnsi="Times New Roman" w:cs="Times New Roman"/>
                                <w:color w:val="000000"/>
                                <w:kern w:val="24"/>
                                <w:sz w:val="20"/>
                                <w:szCs w:val="20"/>
                                <w:vertAlign w:val="superscript"/>
                                <w:lang w:val="en-GB"/>
                              </w:rPr>
                              <w:t>(8)</w:t>
                            </w:r>
                          </w:ins>
                        </w:p>
                      </w:txbxContent>
                    </v:textbox>
                  </v:rect>
                  <v:rect id="正方形/長方形 471" o:spid="_x0000_s1140" style="position:absolute;left:16932;top:38440;width:23400;height:25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uMoIMUA&#10;AADcAAAADwAAAGRycy9kb3ducmV2LnhtbESPT2vCQBTE70K/w/IKvenGUvwTXUVKCwVFMXrw+Mi+&#10;JqHZt2F3m8Rv7wqCx2FmfsMs172pRUvOV5YVjEcJCOLc6ooLBefT93AGwgdkjbVlUnAlD+vVy2CJ&#10;qbYdH6nNQiEihH2KCsoQmlRKn5dk0I9sQxy9X+sMhihdIbXDLsJNLd+TZCINVhwXSmzos6T8L/s3&#10;CuyhutYbN9+3O5petoeQdP3kS6m3136zABGoD8/wo/2jFXxMx3A/E4+AXN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24yggxQAAANwAAAAPAAAAAAAAAAAAAAAAAJgCAABkcnMv&#10;ZG93bnJldi54bWxQSwUGAAAAAAQABAD1AAAAigMAAAAA&#10;" fillcolor="white [3201]" strokecolor="black [3200]" strokeweight="1pt">
                    <v:textbox>
                      <w:txbxContent>
                        <w:p w14:paraId="0E16F241" w14:textId="77777777" w:rsidR="00404A68" w:rsidRPr="00B457B1" w:rsidRDefault="00404A68" w:rsidP="005A548B">
                          <w:pPr>
                            <w:pStyle w:val="Web"/>
                            <w:spacing w:line="240" w:lineRule="exact"/>
                            <w:jc w:val="center"/>
                            <w:rPr>
                              <w:ins w:id="1334" w:author="Finalized" w:date="2017-05-19T15:26:00Z"/>
                              <w:rFonts w:ascii="Times New Roman" w:hAnsi="Times New Roman" w:cs="Times New Roman"/>
                              <w:sz w:val="20"/>
                              <w:szCs w:val="20"/>
                            </w:rPr>
                          </w:pPr>
                          <w:ins w:id="1335" w:author="Finalized" w:date="2017-05-19T15:26:00Z">
                            <w:r w:rsidRPr="00B457B1">
                              <w:rPr>
                                <w:rFonts w:ascii="Times New Roman" w:eastAsia="ＭＳ 明朝" w:hAnsi="Times New Roman" w:cs="Times New Roman"/>
                                <w:color w:val="000000"/>
                                <w:kern w:val="24"/>
                                <w:sz w:val="20"/>
                                <w:szCs w:val="20"/>
                                <w:lang w:val="en-GB"/>
                              </w:rPr>
                              <w:t xml:space="preserve">Tank pressure relief / puff loss loading </w:t>
                            </w:r>
                            <w:r w:rsidRPr="00B457B1">
                              <w:rPr>
                                <w:rFonts w:ascii="Times New Roman" w:eastAsia="ＭＳ 明朝" w:hAnsi="Times New Roman" w:cs="Times New Roman"/>
                                <w:color w:val="000000"/>
                                <w:kern w:val="24"/>
                                <w:sz w:val="20"/>
                                <w:szCs w:val="20"/>
                                <w:vertAlign w:val="superscript"/>
                                <w:lang w:val="en-GB"/>
                              </w:rPr>
                              <w:t>(9)</w:t>
                            </w:r>
                          </w:ins>
                        </w:p>
                        <w:p w14:paraId="21585BFE" w14:textId="77777777" w:rsidR="00404A68" w:rsidRPr="00B457B1" w:rsidRDefault="00404A68" w:rsidP="005A548B">
                          <w:pPr>
                            <w:pStyle w:val="Web"/>
                            <w:spacing w:line="240" w:lineRule="exact"/>
                            <w:jc w:val="center"/>
                            <w:rPr>
                              <w:ins w:id="1336" w:author="Finalized" w:date="2017-05-19T15:26:00Z"/>
                              <w:rFonts w:ascii="Times New Roman" w:hAnsi="Times New Roman" w:cs="Times New Roman"/>
                              <w:sz w:val="20"/>
                              <w:szCs w:val="20"/>
                            </w:rPr>
                          </w:pPr>
                        </w:p>
                        <w:p w14:paraId="4D35F730" w14:textId="77777777" w:rsidR="00404A68" w:rsidRPr="00B457B1" w:rsidRDefault="00404A68" w:rsidP="00161F57">
                          <w:pPr>
                            <w:pStyle w:val="Web"/>
                            <w:spacing w:line="240" w:lineRule="exact"/>
                            <w:jc w:val="center"/>
                            <w:rPr>
                              <w:rFonts w:ascii="Times New Roman" w:hAnsi="Times New Roman" w:cs="Times New Roman"/>
                              <w:sz w:val="20"/>
                              <w:szCs w:val="20"/>
                            </w:rPr>
                          </w:pPr>
                        </w:p>
                      </w:txbxContent>
                    </v:textbox>
                  </v:rect>
                  <v:rect id="正方形/長方形 472" o:spid="_x0000_s1141" style="position:absolute;left:16914;top:44416;width:23400;height:25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G2V8UA&#10;AADcAAAADwAAAGRycy9kb3ducmV2LnhtbESPQWvCQBSE70L/w/IK3nRTKdpGN0GKBcGiNO3B4yP7&#10;moRm34bdNYn/3i0IPQ4z8w2zyUfTip6cbywreJonIIhLqxuuFHx/vc9eQPiArLG1TAqu5CHPHiYb&#10;TLUd+JP6IlQiQtinqKAOoUul9GVNBv3cdsTR+7HOYIjSVVI7HCLctHKRJEtpsOG4UGNHbzWVv8XF&#10;KLCn5tpu3eux/6DV+XAKyTAud0pNH8ftGkSgMfyH7+29VvC8WsDfmXgEZHY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MbZXxQAAANwAAAAPAAAAAAAAAAAAAAAAAJgCAABkcnMv&#10;ZG93bnJldi54bWxQSwUGAAAAAAQABAD1AAAAigMAAAAA&#10;" fillcolor="white [3201]" strokecolor="black [3200]" strokeweight="1pt">
                    <v:textbox>
                      <w:txbxContent>
                        <w:p w14:paraId="34B2128F" w14:textId="559A209A" w:rsidR="00404A68" w:rsidRPr="00B457B1" w:rsidRDefault="00404A68" w:rsidP="005A548B">
                          <w:pPr>
                            <w:pStyle w:val="Web"/>
                            <w:spacing w:before="0" w:beforeAutospacing="0" w:after="0" w:afterAutospacing="0" w:line="240" w:lineRule="exact"/>
                            <w:jc w:val="center"/>
                            <w:rPr>
                              <w:ins w:id="1337" w:author="Finalized" w:date="2017-05-19T15:27:00Z"/>
                              <w:rFonts w:ascii="Times New Roman" w:hAnsi="Times New Roman" w:cs="Times New Roman"/>
                              <w:sz w:val="20"/>
                              <w:szCs w:val="20"/>
                            </w:rPr>
                          </w:pPr>
                          <w:ins w:id="1338" w:author="Finalized" w:date="2017-05-19T15:27:00Z">
                            <w:r w:rsidRPr="00B457B1">
                              <w:rPr>
                                <w:rFonts w:ascii="Times New Roman" w:eastAsia="ＭＳ 明朝" w:hAnsi="Times New Roman" w:cs="Times New Roman"/>
                                <w:color w:val="000000"/>
                                <w:kern w:val="24"/>
                                <w:sz w:val="20"/>
                                <w:szCs w:val="20"/>
                                <w:lang w:val="en-GB"/>
                              </w:rPr>
                              <w:t xml:space="preserve">Fuel </w:t>
                            </w:r>
                          </w:ins>
                          <w:ins w:id="1339" w:author="Finalized" w:date="2017-05-23T14:10:00Z">
                            <w:r>
                              <w:rPr>
                                <w:rFonts w:ascii="Times New Roman" w:eastAsia="ＭＳ 明朝" w:hAnsi="Times New Roman" w:cs="Times New Roman" w:hint="eastAsia"/>
                                <w:color w:val="000000"/>
                                <w:kern w:val="24"/>
                                <w:sz w:val="20"/>
                                <w:szCs w:val="20"/>
                                <w:lang w:val="en-GB"/>
                              </w:rPr>
                              <w:t xml:space="preserve">drain and </w:t>
                            </w:r>
                          </w:ins>
                          <w:ins w:id="1340" w:author="Finalized" w:date="2017-05-19T15:27:00Z">
                            <w:r w:rsidRPr="00B457B1">
                              <w:rPr>
                                <w:rFonts w:ascii="Times New Roman" w:eastAsia="ＭＳ 明朝" w:hAnsi="Times New Roman" w:cs="Times New Roman"/>
                                <w:color w:val="000000"/>
                                <w:kern w:val="24"/>
                                <w:sz w:val="20"/>
                                <w:szCs w:val="20"/>
                                <w:lang w:val="en-GB"/>
                              </w:rPr>
                              <w:t xml:space="preserve">refill </w:t>
                            </w:r>
                            <w:r w:rsidRPr="00B457B1">
                              <w:rPr>
                                <w:rFonts w:ascii="Times New Roman" w:eastAsia="ＭＳ 明朝" w:hAnsi="Times New Roman" w:cs="Times New Roman"/>
                                <w:color w:val="000000"/>
                                <w:kern w:val="24"/>
                                <w:sz w:val="20"/>
                                <w:szCs w:val="20"/>
                                <w:vertAlign w:val="superscript"/>
                                <w:lang w:val="en-GB"/>
                              </w:rPr>
                              <w:t>(1)</w:t>
                            </w:r>
                          </w:ins>
                        </w:p>
                        <w:p w14:paraId="2AE0C1C9" w14:textId="4567A858" w:rsidR="00404A68" w:rsidRPr="00B457B1" w:rsidRDefault="00404A68" w:rsidP="00161F57">
                          <w:pPr>
                            <w:pStyle w:val="Web"/>
                            <w:spacing w:before="0" w:beforeAutospacing="0" w:after="0" w:afterAutospacing="0" w:line="240" w:lineRule="exact"/>
                            <w:jc w:val="center"/>
                            <w:rPr>
                              <w:rFonts w:ascii="Times New Roman" w:hAnsi="Times New Roman" w:cs="Times New Roman"/>
                              <w:sz w:val="20"/>
                              <w:szCs w:val="20"/>
                            </w:rPr>
                          </w:pPr>
                        </w:p>
                      </w:txbxContent>
                    </v:textbox>
                  </v:rect>
                  <v:rect id="正方形/長方形 473" o:spid="_x0000_s1142" style="position:absolute;left:17055;top:15356;width:23400;height:25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0TzMUA&#10;AADcAAAADwAAAGRycy9kb3ducmV2LnhtbESPQWvCQBSE74L/YXlCb7ppFW2jq0ixUFCUqoceH9ln&#10;Epp9G3a3Sfz3riB4HGbmG2ax6kwlGnK+tKzgdZSAIM6sLjlXcD59Dd9B+ICssbJMCq7kYbXs9xaY&#10;atvyDzXHkIsIYZ+igiKEOpXSZwUZ9CNbE0fvYp3BEKXLpXbYRrip5FuSTKXBkuNCgTV9FpT9Hf+N&#10;Ansor9XafeybHc1+t4eQtN10o9TLoFvPQQTqwjP8aH9rBZPZGO5n4hGQy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fRPMxQAAANwAAAAPAAAAAAAAAAAAAAAAAJgCAABkcnMv&#10;ZG93bnJldi54bWxQSwUGAAAAAAQABAD1AAAAigMAAAAA&#10;" fillcolor="white [3201]" strokecolor="black [3200]" strokeweight="1pt">
                    <v:textbox>
                      <w:txbxContent>
                        <w:p w14:paraId="7035A59F" w14:textId="153962FE" w:rsidR="00404A68" w:rsidRPr="00B457B1" w:rsidRDefault="00404A68" w:rsidP="00161F57">
                          <w:pPr>
                            <w:pStyle w:val="Web"/>
                            <w:spacing w:before="0" w:beforeAutospacing="0" w:after="0" w:afterAutospacing="0" w:line="240" w:lineRule="exact"/>
                            <w:jc w:val="center"/>
                            <w:rPr>
                              <w:rFonts w:ascii="Times New Roman" w:hAnsi="Times New Roman" w:cs="Times New Roman"/>
                              <w:sz w:val="20"/>
                              <w:szCs w:val="20"/>
                            </w:rPr>
                          </w:pPr>
                          <w:ins w:id="1341" w:author="Finalized" w:date="2017-05-19T15:21:00Z">
                            <w:r w:rsidRPr="00B457B1">
                              <w:rPr>
                                <w:rFonts w:ascii="Times New Roman" w:eastAsia="ＭＳ 明朝" w:hAnsi="Times New Roman" w:cs="Times New Roman"/>
                                <w:color w:val="000000"/>
                                <w:kern w:val="24"/>
                                <w:sz w:val="20"/>
                                <w:szCs w:val="20"/>
                                <w:lang w:val="en-GB"/>
                              </w:rPr>
                              <w:t xml:space="preserve">Start REESS charge </w:t>
                            </w:r>
                            <w:r w:rsidRPr="00B457B1">
                              <w:rPr>
                                <w:rFonts w:ascii="Times New Roman" w:eastAsia="ＭＳ 明朝" w:hAnsi="Times New Roman" w:cs="Times New Roman"/>
                                <w:color w:val="000000"/>
                                <w:kern w:val="24"/>
                                <w:sz w:val="20"/>
                                <w:szCs w:val="20"/>
                                <w:vertAlign w:val="superscript"/>
                                <w:lang w:val="en-GB"/>
                              </w:rPr>
                              <w:t>(4)</w:t>
                            </w:r>
                          </w:ins>
                        </w:p>
                      </w:txbxContent>
                    </v:textbox>
                  </v:rect>
                  <v:rect id="正方形/長方形 478" o:spid="_x0000_s1143" style="position:absolute;left:17021;top:18290;width:23400;height:25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9mBvcIA&#10;AADcAAAADwAAAGRycy9kb3ducmV2LnhtbERPz2vCMBS+D/wfwhO8zWQydKtGEdlAcKys8+Dx0Tzb&#10;sualJFlb/3tzGOz48f3e7Ebbip58aBxreJorEMSlMw1XGs7f748vIEJENtg6Jg03CrDbTh42mBk3&#10;8Bf1RaxECuGQoYY6xi6TMpQ1WQxz1xEn7uq8xZigr6TxOKRw28qFUktpseHUUGNHh5rKn+LXanB5&#10;c2v3/vWz/6DV5ZRHNYzLN61n03G/BhFpjP/iP/fRaHhepbXpTDoCcn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2YG9wgAAANwAAAAPAAAAAAAAAAAAAAAAAJgCAABkcnMvZG93&#10;bnJldi54bWxQSwUGAAAAAAQABAD1AAAAhwMAAAAA&#10;" fillcolor="white [3201]" strokecolor="black [3200]" strokeweight="1pt">
                    <v:textbox>
                      <w:txbxContent>
                        <w:p w14:paraId="3941CF0B" w14:textId="10BF47FD" w:rsidR="00404A68" w:rsidRPr="00B457B1" w:rsidRDefault="00404A68" w:rsidP="005A548B">
                          <w:pPr>
                            <w:pStyle w:val="Web"/>
                            <w:spacing w:before="0" w:beforeAutospacing="0" w:after="0" w:afterAutospacing="0" w:line="240" w:lineRule="exact"/>
                            <w:jc w:val="center"/>
                            <w:rPr>
                              <w:ins w:id="1342" w:author="Finalized" w:date="2017-05-19T15:21:00Z"/>
                              <w:rFonts w:ascii="Times New Roman" w:hAnsi="Times New Roman" w:cs="Times New Roman"/>
                              <w:sz w:val="20"/>
                              <w:szCs w:val="20"/>
                            </w:rPr>
                          </w:pPr>
                          <w:ins w:id="1343" w:author="Finalized" w:date="2017-05-19T15:21:00Z">
                            <w:r w:rsidRPr="00B457B1">
                              <w:rPr>
                                <w:rFonts w:ascii="Times New Roman" w:eastAsia="ＭＳ 明朝" w:hAnsi="Times New Roman" w:cs="Times New Roman"/>
                                <w:color w:val="000000"/>
                                <w:kern w:val="24"/>
                                <w:sz w:val="20"/>
                                <w:szCs w:val="20"/>
                                <w:lang w:val="en-GB"/>
                              </w:rPr>
                              <w:t xml:space="preserve">Fuel drain and refill </w:t>
                            </w:r>
                            <w:r w:rsidRPr="00B457B1">
                              <w:rPr>
                                <w:rFonts w:ascii="Times New Roman" w:eastAsia="ＭＳ 明朝" w:hAnsi="Times New Roman" w:cs="Times New Roman"/>
                                <w:color w:val="000000"/>
                                <w:kern w:val="24"/>
                                <w:sz w:val="20"/>
                                <w:szCs w:val="20"/>
                                <w:vertAlign w:val="superscript"/>
                                <w:lang w:val="en-GB"/>
                              </w:rPr>
                              <w:t>(5)</w:t>
                            </w:r>
                          </w:ins>
                        </w:p>
                        <w:p w14:paraId="4688D730" w14:textId="77777777" w:rsidR="00404A68" w:rsidRPr="00B457B1" w:rsidRDefault="00404A68" w:rsidP="00161F57">
                          <w:pPr>
                            <w:pStyle w:val="Web"/>
                            <w:spacing w:line="240" w:lineRule="exact"/>
                            <w:jc w:val="center"/>
                            <w:rPr>
                              <w:rFonts w:ascii="Times New Roman" w:hAnsi="Times New Roman" w:cs="Times New Roman"/>
                              <w:sz w:val="20"/>
                              <w:szCs w:val="20"/>
                            </w:rPr>
                          </w:pPr>
                        </w:p>
                      </w:txbxContent>
                    </v:textbox>
                  </v:rect>
                  <v:rect id="正方形/長方形 479" o:spid="_x0000_s1144" style="position:absolute;left:16963;top:24259;width:23400;height:25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UkJsUA&#10;AADcAAAADwAAAGRycy9kb3ducmV2LnhtbESPT2vCQBTE70K/w/IKvemmpfgnuoqUFgqKYvTg8ZF9&#10;JqHZt2F3m8Rv7wqCx2FmfsMsVr2pRUvOV5YVvI8SEMS51RUXCk7Hn+EUhA/IGmvLpOBKHlbLl8EC&#10;U207PlCbhUJECPsUFZQhNKmUPi/JoB/Zhjh6F+sMhihdIbXDLsJNLT+SZCwNVhwXSmzoq6T8L/s3&#10;Cuy+utZrN9u1W5qcN/uQdP34W6m31349BxGoD8/wo/2rFXxOZnA/E4+AX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lSQmxQAAANwAAAAPAAAAAAAAAAAAAAAAAJgCAABkcnMv&#10;ZG93bnJldi54bWxQSwUGAAAAAAQABAD1AAAAigMAAAAA&#10;" fillcolor="white [3201]" strokecolor="black [3200]" strokeweight="1pt">
                    <v:textbox>
                      <w:txbxContent>
                        <w:p w14:paraId="3B920A73" w14:textId="0A6D89BC" w:rsidR="00404A68" w:rsidRPr="00B457B1" w:rsidRDefault="00404A68" w:rsidP="00161F57">
                          <w:pPr>
                            <w:pStyle w:val="Web"/>
                            <w:spacing w:before="0" w:beforeAutospacing="0" w:after="0" w:afterAutospacing="0" w:line="240" w:lineRule="exact"/>
                            <w:jc w:val="center"/>
                            <w:rPr>
                              <w:rFonts w:ascii="Times New Roman" w:hAnsi="Times New Roman" w:cs="Times New Roman"/>
                              <w:sz w:val="20"/>
                              <w:szCs w:val="20"/>
                            </w:rPr>
                          </w:pPr>
                          <w:ins w:id="1344" w:author="Finalized" w:date="2017-05-19T15:25:00Z">
                            <w:r w:rsidRPr="00B457B1">
                              <w:rPr>
                                <w:rFonts w:ascii="Times New Roman" w:eastAsia="ＭＳ 明朝" w:hAnsi="Times New Roman" w:cs="Times New Roman"/>
                                <w:color w:val="000000"/>
                                <w:kern w:val="24"/>
                                <w:sz w:val="20"/>
                                <w:szCs w:val="20"/>
                                <w:lang w:val="en-GB"/>
                              </w:rPr>
                              <w:t>Fuel tank pressure relief</w:t>
                            </w:r>
                          </w:ins>
                        </w:p>
                      </w:txbxContent>
                    </v:textbox>
                  </v:rect>
                  <v:rect id="正方形/長方形 491" o:spid="_x0000_s1145" style="position:absolute;left:17027;top:9323;width:23400;height:25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O2sUA&#10;AADcAAAADwAAAGRycy9kb3ducmV2LnhtbESPT2vCQBTE7wW/w/KE3urGUmyNrhKkgqBUmvbQ4yP7&#10;TILZt2F3zZ9v7xYKPQ4z8xtmvR1MIzpyvrasYD5LQBAXVtdcKvj+2j+9gfABWWNjmRSM5GG7mTys&#10;MdW250/q8lCKCGGfooIqhDaV0hcVGfQz2xJH72KdwRClK6V22Ee4aeRzkiykwZrjQoUt7SoqrvnN&#10;KLDnemwyt/zoTvT6czyHpB8W70o9TodsBSLQEP7Df+2DVvCynMPvmXgE5OY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787axQAAANwAAAAPAAAAAAAAAAAAAAAAAJgCAABkcnMv&#10;ZG93bnJldi54bWxQSwUGAAAAAAQABAD1AAAAigMAAAAA&#10;" fillcolor="white [3201]" strokecolor="black [3200]" strokeweight="1pt">
                    <v:textbox>
                      <w:txbxContent>
                        <w:p w14:paraId="1709CCB6" w14:textId="59FC0EEF" w:rsidR="00404A68" w:rsidRPr="00B457B1" w:rsidRDefault="00404A68" w:rsidP="00161F57">
                          <w:pPr>
                            <w:pStyle w:val="Web"/>
                            <w:spacing w:before="0" w:beforeAutospacing="0" w:after="0" w:afterAutospacing="0" w:line="240" w:lineRule="exact"/>
                            <w:jc w:val="center"/>
                            <w:rPr>
                              <w:rFonts w:ascii="Times New Roman" w:hAnsi="Times New Roman" w:cs="Times New Roman"/>
                              <w:sz w:val="20"/>
                              <w:szCs w:val="20"/>
                            </w:rPr>
                          </w:pPr>
                          <w:ins w:id="1345" w:author="Finalized" w:date="2017-05-17T11:42:00Z">
                            <w:r w:rsidRPr="00B457B1">
                              <w:rPr>
                                <w:rFonts w:ascii="Times New Roman" w:eastAsia="ＭＳ 明朝" w:hAnsi="Times New Roman" w:cs="Times New Roman"/>
                                <w:color w:val="000000"/>
                                <w:kern w:val="24"/>
                                <w:sz w:val="20"/>
                                <w:szCs w:val="20"/>
                                <w:lang w:val="en-GB"/>
                              </w:rPr>
                              <w:t xml:space="preserve">Preconditioning drive </w:t>
                            </w:r>
                            <w:r w:rsidRPr="00B457B1">
                              <w:rPr>
                                <w:rFonts w:ascii="Times New Roman" w:eastAsia="ＭＳ 明朝" w:hAnsi="Times New Roman" w:cs="Times New Roman"/>
                                <w:color w:val="000000"/>
                                <w:kern w:val="24"/>
                                <w:sz w:val="20"/>
                                <w:szCs w:val="20"/>
                                <w:vertAlign w:val="superscript"/>
                                <w:lang w:val="en-GB"/>
                              </w:rPr>
                              <w:t>(2)</w:t>
                            </w:r>
                          </w:ins>
                        </w:p>
                      </w:txbxContent>
                    </v:textbox>
                  </v:rect>
                  <v:rect id="正方形/長方形 494" o:spid="_x0000_s1146" style="position:absolute;left:17063;top:12336;width:23400;height:25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htQsUA&#10;AADcAAAADwAAAGRycy9kb3ducmV2LnhtbESPT4vCMBTE7wt+h/AEb2uqiKvVKCIrLOyy4p+Dx0fz&#10;bIvNS0mybf32G0HwOMzMb5jlujOVaMj50rKC0TABQZxZXXKu4Hzavc9A+ICssbJMCu7kYb3qvS0x&#10;1bblAzXHkIsIYZ+igiKEOpXSZwUZ9ENbE0fvap3BEKXLpXbYRrip5DhJptJgyXGhwJq2BWW3459R&#10;YPflvdq4+W/zQx+X731I2m76qdSg320WIAJ14RV+tr+0gsl8Ao8z8QjI1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mG1CxQAAANwAAAAPAAAAAAAAAAAAAAAAAJgCAABkcnMv&#10;ZG93bnJldi54bWxQSwUGAAAAAAQABAD1AAAAigMAAAAA&#10;" fillcolor="white [3201]" strokecolor="black [3200]" strokeweight="1pt">
                    <v:textbox>
                      <w:txbxContent>
                        <w:p w14:paraId="71059632" w14:textId="2F07D17A" w:rsidR="00404A68" w:rsidRPr="00B457B1" w:rsidRDefault="00404A68" w:rsidP="00161F57">
                          <w:pPr>
                            <w:pStyle w:val="Web"/>
                            <w:spacing w:before="0" w:beforeAutospacing="0" w:after="0" w:afterAutospacing="0" w:line="240" w:lineRule="exact"/>
                            <w:jc w:val="center"/>
                            <w:rPr>
                              <w:rFonts w:ascii="Times New Roman" w:hAnsi="Times New Roman" w:cs="Times New Roman"/>
                              <w:sz w:val="20"/>
                              <w:szCs w:val="20"/>
                            </w:rPr>
                          </w:pPr>
                          <w:ins w:id="1346" w:author="Finalized" w:date="2017-05-19T13:41:00Z">
                            <w:r w:rsidRPr="00B457B1">
                              <w:rPr>
                                <w:rFonts w:ascii="Times New Roman" w:eastAsia="ＭＳ 明朝" w:hAnsi="Times New Roman" w:cs="Times New Roman"/>
                                <w:color w:val="000000"/>
                                <w:kern w:val="24"/>
                                <w:sz w:val="20"/>
                                <w:szCs w:val="20"/>
                                <w:lang w:val="en-GB"/>
                              </w:rPr>
                              <w:t xml:space="preserve">Start soaking </w:t>
                            </w:r>
                            <w:r w:rsidRPr="00B457B1">
                              <w:rPr>
                                <w:rFonts w:ascii="Times New Roman" w:eastAsia="ＭＳ 明朝" w:hAnsi="Times New Roman" w:cs="Times New Roman"/>
                                <w:color w:val="000000"/>
                                <w:kern w:val="24"/>
                                <w:sz w:val="20"/>
                                <w:szCs w:val="20"/>
                                <w:vertAlign w:val="superscript"/>
                                <w:lang w:val="en-GB"/>
                              </w:rPr>
                              <w:t>(3)</w:t>
                            </w:r>
                          </w:ins>
                        </w:p>
                      </w:txbxContent>
                    </v:textbox>
                  </v:rect>
                  <v:shape id="テキスト ボックス 21" o:spid="_x0000_s1147" type="#_x0000_t202" style="position:absolute;left:28657;top:36059;width:8039;height:2375;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2wvcQA&#10;AADcAAAADwAAAGRycy9kb3ducmV2LnhtbESPQWvCQBSE7wX/w/IEb3WjWKvRVaRQkHooNV68PbLP&#10;JJh9G3fXGP+9Kwg9DjPzDbNcd6YWLTlfWVYwGiYgiHOrKy4UHLLv9xkIH5A11pZJwZ08rFe9tyWm&#10;2t74j9p9KESEsE9RQRlCk0rp85IM+qFtiKN3ss5giNIVUju8Rbip5ThJptJgxXGhxIa+SsrP+6tR&#10;cDGb8/Q3zz7dln/mk+Iqs92xVWrQ7zYLEIG68B9+tbdawWT+Ac8z8QjI1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S9sL3EAAAA3AAAAA8AAAAAAAAAAAAAAAAAmAIAAGRycy9k&#10;b3ducmV2LnhtbFBLBQYAAAAABAAEAPUAAACJAwAAAAA=&#10;" filled="f" stroked="f">
                    <v:textbox style="mso-fit-shape-to-text:t">
                      <w:txbxContent>
                        <w:p w14:paraId="3F95DF9C" w14:textId="287C3FBE" w:rsidR="00404A68" w:rsidRPr="00B457B1" w:rsidRDefault="00404A68" w:rsidP="00161F57">
                          <w:pPr>
                            <w:pStyle w:val="Web"/>
                            <w:spacing w:before="0" w:beforeAutospacing="0" w:after="0" w:afterAutospacing="0"/>
                            <w:rPr>
                              <w:rFonts w:ascii="Times New Roman" w:hAnsi="Times New Roman" w:cs="Times New Roman"/>
                              <w:sz w:val="20"/>
                              <w:szCs w:val="20"/>
                            </w:rPr>
                          </w:pPr>
                          <w:ins w:id="1347" w:author="Finalized" w:date="2017-05-19T15:25:00Z">
                            <w:r w:rsidRPr="00B457B1">
                              <w:rPr>
                                <w:rFonts w:ascii="Times New Roman" w:hAnsi="Times New Roman" w:cs="Times New Roman"/>
                                <w:color w:val="000000"/>
                                <w:kern w:val="24"/>
                                <w:sz w:val="20"/>
                                <w:szCs w:val="20"/>
                              </w:rPr>
                              <w:t>Max 15 min</w:t>
                            </w:r>
                          </w:ins>
                        </w:p>
                      </w:txbxContent>
                    </v:textbox>
                  </v:shape>
                  <v:rect id="正方形/長方形 498" o:spid="_x0000_s1148" style="position:absolute;left:16909;top:41371;width:23400;height:25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9VnR8IA&#10;AADcAAAADwAAAGRycy9kb3ducmV2LnhtbERPy2rCQBTdF/yH4Qrd1YmlpDV1DEEqFCqV2i66vGSu&#10;STBzJ8yMefy9sxBcHs57nY+mFT0531hWsFwkIIhLqxuuFPz97p7eQPiArLG1TAom8pBvZg9rzLQd&#10;+If6Y6hEDGGfoYI6hC6T0pc1GfQL2xFH7mSdwRChq6R2OMRw08rnJEmlwYZjQ40dbWsqz8eLUWAP&#10;zdQWbvXd7+n1/+sQkmFMP5R6nI/FO4hAY7iLb+5PreBlFdfGM/EIyM0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1WdHwgAAANwAAAAPAAAAAAAAAAAAAAAAAJgCAABkcnMvZG93&#10;bnJldi54bWxQSwUGAAAAAAQABAD1AAAAhwMAAAAA&#10;" fillcolor="white [3201]" strokecolor="black [3200]" strokeweight="1pt">
                    <v:textbox>
                      <w:txbxContent>
                        <w:p w14:paraId="5399BD7B" w14:textId="19FE1D94" w:rsidR="00404A68" w:rsidRPr="00B457B1" w:rsidRDefault="00404A68" w:rsidP="005A548B">
                          <w:pPr>
                            <w:pStyle w:val="Web"/>
                            <w:spacing w:before="0" w:beforeAutospacing="0" w:after="0" w:afterAutospacing="0" w:line="240" w:lineRule="exact"/>
                            <w:jc w:val="center"/>
                            <w:rPr>
                              <w:ins w:id="1348" w:author="Finalized" w:date="2017-05-19T15:26:00Z"/>
                              <w:rFonts w:ascii="Times New Roman" w:hAnsi="Times New Roman" w:cs="Times New Roman"/>
                              <w:sz w:val="20"/>
                              <w:szCs w:val="20"/>
                            </w:rPr>
                          </w:pPr>
                          <w:ins w:id="1349" w:author="Finalized" w:date="2017-05-19T15:26:00Z">
                            <w:r w:rsidRPr="00B457B1">
                              <w:rPr>
                                <w:rFonts w:ascii="Times New Roman" w:eastAsia="ＭＳ 明朝" w:hAnsi="Times New Roman" w:cs="Times New Roman"/>
                                <w:color w:val="000000"/>
                                <w:kern w:val="24"/>
                                <w:sz w:val="20"/>
                                <w:szCs w:val="20"/>
                                <w:lang w:val="en-GB"/>
                              </w:rPr>
                              <w:t xml:space="preserve">Soak </w:t>
                            </w:r>
                          </w:ins>
                          <w:ins w:id="1350" w:author="Finalized" w:date="2017-05-23T14:10:00Z">
                            <w:r w:rsidRPr="00B457B1">
                              <w:rPr>
                                <w:rFonts w:ascii="Times New Roman" w:eastAsia="ＭＳ 明朝" w:hAnsi="Times New Roman" w:cs="Times New Roman"/>
                                <w:color w:val="000000"/>
                                <w:kern w:val="24"/>
                                <w:sz w:val="20"/>
                                <w:szCs w:val="20"/>
                                <w:vertAlign w:val="superscript"/>
                                <w:lang w:val="en-GB"/>
                              </w:rPr>
                              <w:t>(6)</w:t>
                            </w:r>
                            <w:r w:rsidRPr="00B457B1">
                              <w:rPr>
                                <w:rFonts w:ascii="Times New Roman" w:eastAsia="ＭＳ 明朝" w:hAnsi="Times New Roman" w:cs="Times New Roman"/>
                                <w:color w:val="000000"/>
                                <w:kern w:val="24"/>
                                <w:sz w:val="20"/>
                                <w:szCs w:val="20"/>
                                <w:lang w:val="en-GB"/>
                              </w:rPr>
                              <w:t xml:space="preserve"> for 6 to 36 hours</w:t>
                            </w:r>
                          </w:ins>
                        </w:p>
                        <w:p w14:paraId="4C0705E7" w14:textId="77777777" w:rsidR="00404A68" w:rsidRPr="00B457B1" w:rsidRDefault="00404A68" w:rsidP="005A548B">
                          <w:pPr>
                            <w:pStyle w:val="Web"/>
                            <w:spacing w:before="0" w:beforeAutospacing="0" w:after="0" w:afterAutospacing="0" w:line="240" w:lineRule="exact"/>
                            <w:jc w:val="center"/>
                            <w:rPr>
                              <w:ins w:id="1351" w:author="Finalized" w:date="2017-05-19T15:26:00Z"/>
                              <w:rFonts w:ascii="Times New Roman" w:hAnsi="Times New Roman" w:cs="Times New Roman"/>
                              <w:sz w:val="20"/>
                              <w:szCs w:val="20"/>
                            </w:rPr>
                          </w:pPr>
                        </w:p>
                        <w:p w14:paraId="273188D1" w14:textId="77777777" w:rsidR="00404A68" w:rsidRPr="00B457B1" w:rsidRDefault="00404A68" w:rsidP="00161F57">
                          <w:pPr>
                            <w:pStyle w:val="Web"/>
                            <w:spacing w:before="0" w:beforeAutospacing="0" w:after="0" w:afterAutospacing="0" w:line="240" w:lineRule="exact"/>
                            <w:jc w:val="center"/>
                            <w:rPr>
                              <w:rFonts w:ascii="Times New Roman" w:hAnsi="Times New Roman" w:cs="Times New Roman"/>
                              <w:sz w:val="20"/>
                              <w:szCs w:val="20"/>
                            </w:rPr>
                          </w:pPr>
                        </w:p>
                      </w:txbxContent>
                    </v:textbox>
                  </v:rect>
                  <v:rect id="正方形/長方形 150" o:spid="_x0000_s1149" style="position:absolute;left:16980;top:21265;width:23400;height:25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3RyX8YA&#10;AADcAAAADwAAAGRycy9kb3ducmV2LnhtbESPT2vCQBDF7wW/wzIFb3XTglajq4i0UGip+OfgcchO&#10;k9DsbNjdJvHbdw6Ctxnem/d+s9oMrlEdhVh7NvA8yUARF97WXBo4n96f5qBiQrbYeCYDV4qwWY8e&#10;Vphb3/OBumMqlYRwzNFAlVKbax2LihzGiW+JRfvxwWGSNZTaBuwl3DX6Jctm2mHN0lBhS7uKit/j&#10;nzPg9/W12YbFd/dFr5fPfcr6YfZmzPhx2C5BJRrS3Xy7/rCCPxV8eUYm0Ot/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3RyX8YAAADcAAAADwAAAAAAAAAAAAAAAACYAgAAZHJz&#10;L2Rvd25yZXYueG1sUEsFBgAAAAAEAAQA9QAAAIsDAAAAAA==&#10;" fillcolor="white [3201]" strokecolor="black [3200]" strokeweight="1pt">
                    <v:textbox>
                      <w:txbxContent>
                        <w:p w14:paraId="459681C4" w14:textId="28CD4C9D" w:rsidR="00404A68" w:rsidRPr="00B457B1" w:rsidRDefault="00404A68" w:rsidP="00161F57">
                          <w:pPr>
                            <w:pStyle w:val="Web"/>
                            <w:spacing w:before="0" w:beforeAutospacing="0" w:after="0" w:afterAutospacing="0" w:line="240" w:lineRule="exact"/>
                            <w:jc w:val="center"/>
                            <w:rPr>
                              <w:rFonts w:ascii="Times New Roman" w:hAnsi="Times New Roman" w:cs="Times New Roman"/>
                              <w:sz w:val="20"/>
                              <w:szCs w:val="20"/>
                            </w:rPr>
                          </w:pPr>
                          <w:ins w:id="1352" w:author="Finalized" w:date="2017-05-19T15:25:00Z">
                            <w:r w:rsidRPr="00B457B1">
                              <w:rPr>
                                <w:rFonts w:ascii="Times New Roman" w:eastAsia="ＭＳ 明朝" w:hAnsi="Times New Roman" w:cs="Times New Roman"/>
                                <w:color w:val="000000"/>
                                <w:kern w:val="24"/>
                                <w:sz w:val="20"/>
                                <w:szCs w:val="20"/>
                                <w:lang w:val="en-GB"/>
                              </w:rPr>
                              <w:t xml:space="preserve">Soak </w:t>
                            </w:r>
                            <w:r w:rsidRPr="00B457B1">
                              <w:rPr>
                                <w:rFonts w:ascii="Times New Roman" w:eastAsia="ＭＳ 明朝" w:hAnsi="Times New Roman" w:cs="Times New Roman"/>
                                <w:color w:val="000000"/>
                                <w:kern w:val="24"/>
                                <w:sz w:val="20"/>
                                <w:szCs w:val="20"/>
                                <w:vertAlign w:val="superscript"/>
                                <w:lang w:val="en-GB"/>
                              </w:rPr>
                              <w:t>(6)</w:t>
                            </w:r>
                          </w:ins>
                          <w:ins w:id="1353" w:author="Finalized" w:date="2017-05-23T14:10:00Z">
                            <w:r w:rsidRPr="00B457B1">
                              <w:rPr>
                                <w:rFonts w:ascii="Times New Roman" w:eastAsia="ＭＳ 明朝" w:hAnsi="Times New Roman" w:cs="Times New Roman"/>
                                <w:color w:val="000000"/>
                                <w:kern w:val="24"/>
                                <w:sz w:val="20"/>
                                <w:szCs w:val="20"/>
                                <w:lang w:val="en-GB"/>
                              </w:rPr>
                              <w:t xml:space="preserve"> for 6 to 36 hours</w:t>
                            </w:r>
                          </w:ins>
                        </w:p>
                      </w:txbxContent>
                    </v:textbox>
                  </v:rect>
                  <v:rect id="正方形/長方形 198" o:spid="_x0000_s1150" style="position:absolute;left:16918;top:47462;width:23400;height:25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vEw8UA&#10;AADcAAAADwAAAGRycy9kb3ducmV2LnhtbESPT2vCQBDF7wW/wzKCt7qxB6upq4i0ILQo/jn0OGSn&#10;SWh2Nuxuk/jtOwfB2wzvzXu/WW0G16iOQqw9G5hNM1DEhbc1lwaul4/nBaiYkC02nsnAjSJs1qOn&#10;FebW93yi7pxKJSEcczRQpdTmWseiIodx6lti0X58cJhkDaW2AXsJd41+ybK5dlizNFTY0q6i4vf8&#10;5wz4Y31rtmF56L7o9fvzmLJ+mL8bMxkP2zdQiYb0MN+v91bwl0Irz8gEev0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6u8TDxQAAANwAAAAPAAAAAAAAAAAAAAAAAJgCAABkcnMv&#10;ZG93bnJldi54bWxQSwUGAAAAAAQABAD1AAAAigMAAAAA&#10;" fillcolor="white [3201]" strokecolor="black [3200]" strokeweight="1pt">
                    <v:textbox>
                      <w:txbxContent>
                        <w:p w14:paraId="19EF8D47" w14:textId="1BAA2CDD" w:rsidR="00404A68" w:rsidRPr="00B457B1" w:rsidRDefault="00404A68" w:rsidP="00A05FAA">
                          <w:pPr>
                            <w:pStyle w:val="Web"/>
                            <w:spacing w:before="0" w:beforeAutospacing="0" w:after="0" w:afterAutospacing="0" w:line="240" w:lineRule="exact"/>
                            <w:jc w:val="center"/>
                            <w:rPr>
                              <w:rFonts w:ascii="Times New Roman" w:hAnsi="Times New Roman" w:cs="Times New Roman"/>
                              <w:sz w:val="20"/>
                              <w:szCs w:val="20"/>
                            </w:rPr>
                          </w:pPr>
                          <w:ins w:id="1354" w:author="Finalized" w:date="2017-05-23T14:11:00Z">
                            <w:r w:rsidRPr="00B457B1">
                              <w:rPr>
                                <w:rFonts w:ascii="Times New Roman" w:hAnsi="Times New Roman" w:cs="Times New Roman"/>
                                <w:sz w:val="20"/>
                                <w:szCs w:val="20"/>
                              </w:rPr>
                              <w:t xml:space="preserve">Soak </w:t>
                            </w:r>
                            <w:r w:rsidRPr="00B457B1">
                              <w:rPr>
                                <w:rFonts w:ascii="Times New Roman" w:hAnsi="Times New Roman" w:cs="Times New Roman"/>
                                <w:sz w:val="20"/>
                                <w:szCs w:val="20"/>
                                <w:vertAlign w:val="superscript"/>
                              </w:rPr>
                              <w:t>(</w:t>
                            </w:r>
                            <w:r>
                              <w:rPr>
                                <w:rFonts w:ascii="Times New Roman" w:hAnsi="Times New Roman" w:cs="Times New Roman" w:hint="eastAsia"/>
                                <w:sz w:val="20"/>
                                <w:szCs w:val="20"/>
                                <w:vertAlign w:val="superscript"/>
                              </w:rPr>
                              <w:t>6</w:t>
                            </w:r>
                            <w:r w:rsidRPr="00B457B1">
                              <w:rPr>
                                <w:rFonts w:ascii="Times New Roman" w:hAnsi="Times New Roman" w:cs="Times New Roman"/>
                                <w:sz w:val="20"/>
                                <w:szCs w:val="20"/>
                                <w:vertAlign w:val="superscript"/>
                              </w:rPr>
                              <w:t>)</w:t>
                            </w:r>
                            <w:r w:rsidRPr="00B457B1">
                              <w:rPr>
                                <w:rFonts w:ascii="Times New Roman" w:hAnsi="Times New Roman" w:cs="Times New Roman"/>
                                <w:sz w:val="20"/>
                                <w:szCs w:val="20"/>
                              </w:rPr>
                              <w:t xml:space="preserve"> for 6 to 36 hours</w:t>
                            </w:r>
                          </w:ins>
                        </w:p>
                      </w:txbxContent>
                    </v:textbox>
                  </v:rect>
                  <v:rect id="正方形/長方形 202" o:spid="_x0000_s1151" style="position:absolute;left:16996;top:6160;width:23399;height:25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wH0sQA&#10;AADcAAAADwAAAGRycy9kb3ducmV2LnhtbESPQWsCMRSE7wX/Q3hCbzVxD7ZdjSLSgtCiVD14fGye&#10;u4ublyWJu+u/bwpCj8PMfMMsVoNtREc+1I41TCcKBHHhTM2lhtPx8+UNRIjIBhvHpOFOAVbL0dMC&#10;c+N6/qHuEEuRIBxy1FDF2OZShqIii2HiWuLkXZy3GJP0pTQe+wS3jcyUmkmLNaeFClvaVFRcDzer&#10;we3re7P277vum17PX/uo+mH2ofXzeFjPQUQa4n/40d4aDZnK4O9MOgJy+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h8B9LEAAAA3AAAAA8AAAAAAAAAAAAAAAAAmAIAAGRycy9k&#10;b3ducmV2LnhtbFBLBQYAAAAABAAEAPUAAACJAwAAAAA=&#10;" fillcolor="white [3201]" strokecolor="black [3200]" strokeweight="1pt">
                    <v:textbox>
                      <w:txbxContent>
                        <w:p w14:paraId="0F854BE8" w14:textId="48546D6E" w:rsidR="00404A68" w:rsidRPr="00B457B1" w:rsidRDefault="00404A68" w:rsidP="00B457B1">
                          <w:pPr>
                            <w:pStyle w:val="Web"/>
                            <w:spacing w:before="0" w:beforeAutospacing="0" w:after="0" w:afterAutospacing="0" w:line="240" w:lineRule="exact"/>
                            <w:jc w:val="center"/>
                            <w:rPr>
                              <w:rFonts w:ascii="Times New Roman" w:hAnsi="Times New Roman" w:cs="Times New Roman"/>
                              <w:sz w:val="20"/>
                              <w:szCs w:val="20"/>
                            </w:rPr>
                          </w:pPr>
                          <w:ins w:id="1355" w:author="Finalized" w:date="2017-05-23T14:10:00Z">
                            <w:r>
                              <w:rPr>
                                <w:rFonts w:ascii="Times New Roman" w:hAnsi="Times New Roman" w:cs="Times New Roman" w:hint="eastAsia"/>
                                <w:sz w:val="20"/>
                                <w:szCs w:val="20"/>
                              </w:rPr>
                              <w:t xml:space="preserve">Soak </w:t>
                            </w:r>
                            <w:r w:rsidRPr="00B457B1">
                              <w:rPr>
                                <w:rFonts w:ascii="Times New Roman" w:hAnsi="Times New Roman" w:cs="Times New Roman" w:hint="eastAsia"/>
                                <w:sz w:val="20"/>
                                <w:szCs w:val="20"/>
                                <w:vertAlign w:val="superscript"/>
                              </w:rPr>
                              <w:t>(3)</w:t>
                            </w:r>
                            <w:r>
                              <w:rPr>
                                <w:rFonts w:ascii="Times New Roman" w:hAnsi="Times New Roman" w:cs="Times New Roman" w:hint="eastAsia"/>
                                <w:sz w:val="20"/>
                                <w:szCs w:val="20"/>
                              </w:rPr>
                              <w:t xml:space="preserve"> for 6 to 36 hours</w:t>
                            </w:r>
                          </w:ins>
                        </w:p>
                      </w:txbxContent>
                    </v:textbox>
                  </v:rect>
                  <v:rect id="正方形/長方形 203" o:spid="_x0000_s1152" style="position:absolute;left:16861;top:50574;width:23400;height:43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CiScQA&#10;AADcAAAADwAAAGRycy9kb3ducmV2LnhtbESPQWsCMRSE7wX/Q3hCbzXRgq2rUaRUECyVqgePj81z&#10;d3HzsiRxd/33TaHgcZiZb5jFqre1aMmHyrGG8UiBIM6dqbjQcDpuXt5BhIhssHZMGu4UYLUcPC0w&#10;M67jH2oPsRAJwiFDDWWMTSZlyEuyGEauIU7exXmLMUlfSOOxS3Bby4lSU2mx4rRQYkMfJeXXw81q&#10;cPvqXq/97Lv9orfzbh9V108/tX4e9us5iEh9fIT/21ujYaJe4e9MOgJy+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cwoknEAAAA3AAAAA8AAAAAAAAAAAAAAAAAmAIAAGRycy9k&#10;b3ducmV2LnhtbFBLBQYAAAAABAAEAPUAAACJAwAAAAA=&#10;" fillcolor="white [3201]" strokecolor="black [3200]" strokeweight="1pt">
                    <v:textbox>
                      <w:txbxContent>
                        <w:p w14:paraId="7EE5E20C" w14:textId="77777777" w:rsidR="00404A68" w:rsidRPr="00B457B1" w:rsidRDefault="00404A68" w:rsidP="00A05FAA">
                          <w:pPr>
                            <w:pStyle w:val="Web"/>
                            <w:spacing w:before="0" w:beforeAutospacing="0" w:after="0" w:afterAutospacing="0" w:line="240" w:lineRule="exact"/>
                            <w:jc w:val="center"/>
                            <w:rPr>
                              <w:ins w:id="1356" w:author="Finalized" w:date="2017-05-23T14:11:00Z"/>
                              <w:rFonts w:ascii="Times New Roman" w:hAnsi="Times New Roman" w:cs="Times New Roman"/>
                              <w:sz w:val="20"/>
                              <w:szCs w:val="20"/>
                            </w:rPr>
                          </w:pPr>
                          <w:ins w:id="1357" w:author="Finalized" w:date="2017-05-23T14:11:00Z">
                            <w:r>
                              <w:rPr>
                                <w:rFonts w:ascii="Times New Roman" w:hAnsi="Times New Roman" w:cs="Times New Roman" w:hint="eastAsia"/>
                                <w:sz w:val="20"/>
                                <w:szCs w:val="20"/>
                              </w:rPr>
                              <w:t>Tank pressure relief with canister disconnected</w:t>
                            </w:r>
                          </w:ins>
                        </w:p>
                        <w:p w14:paraId="07EBD4B4" w14:textId="77777777" w:rsidR="00404A68" w:rsidRPr="00B457B1" w:rsidRDefault="00404A68" w:rsidP="00161F57">
                          <w:pPr>
                            <w:pStyle w:val="Web"/>
                            <w:spacing w:before="0" w:beforeAutospacing="0" w:after="0" w:afterAutospacing="0" w:line="240" w:lineRule="exact"/>
                            <w:jc w:val="center"/>
                            <w:rPr>
                              <w:rFonts w:ascii="Times New Roman" w:hAnsi="Times New Roman" w:cs="Times New Roman"/>
                              <w:sz w:val="20"/>
                              <w:szCs w:val="20"/>
                            </w:rPr>
                          </w:pPr>
                        </w:p>
                      </w:txbxContent>
                    </v:textbox>
                  </v:rect>
                  <w10:wrap type="topAndBottom"/>
                </v:group>
              </w:pict>
            </mc:Fallback>
          </mc:AlternateContent>
        </w:r>
      </w:ins>
    </w:p>
    <w:p w14:paraId="59CB9973" w14:textId="2BE38FB2" w:rsidR="00306BCF" w:rsidRPr="006868D8" w:rsidRDefault="00306BCF" w:rsidP="009A26DE">
      <w:pPr>
        <w:suppressAutoHyphens w:val="0"/>
        <w:spacing w:line="240" w:lineRule="auto"/>
        <w:ind w:leftChars="567" w:left="2268" w:right="1134" w:hangingChars="567" w:hanging="1134"/>
        <w:rPr>
          <w:ins w:id="1084" w:author="Finalized" w:date="2017-03-28T20:54:00Z"/>
          <w:szCs w:val="24"/>
          <w:lang w:eastAsia="ja-JP"/>
        </w:rPr>
      </w:pPr>
      <w:ins w:id="1085" w:author="Finalized" w:date="2017-03-28T20:54:00Z">
        <w:r>
          <w:rPr>
            <w:rFonts w:hint="eastAsia"/>
            <w:szCs w:val="24"/>
            <w:lang w:eastAsia="ja-JP"/>
          </w:rPr>
          <w:t>6.</w:t>
        </w:r>
      </w:ins>
      <w:ins w:id="1086" w:author="Finalized" w:date="2017-04-17T15:10:00Z">
        <w:r w:rsidR="00D723ED">
          <w:rPr>
            <w:rFonts w:hint="eastAsia"/>
            <w:szCs w:val="24"/>
            <w:lang w:eastAsia="ja-JP"/>
          </w:rPr>
          <w:t>6</w:t>
        </w:r>
      </w:ins>
      <w:ins w:id="1087" w:author="Finalized" w:date="2017-03-28T20:54:00Z">
        <w:r>
          <w:rPr>
            <w:rFonts w:hint="eastAsia"/>
            <w:szCs w:val="24"/>
            <w:lang w:eastAsia="ja-JP"/>
          </w:rPr>
          <w:t>.1.</w:t>
        </w:r>
        <w:r>
          <w:rPr>
            <w:rFonts w:hint="eastAsia"/>
            <w:szCs w:val="24"/>
            <w:lang w:eastAsia="ja-JP"/>
          </w:rPr>
          <w:tab/>
          <w:t xml:space="preserve">In case that the </w:t>
        </w:r>
        <w:r w:rsidRPr="00520EC9">
          <w:rPr>
            <w:szCs w:val="24"/>
            <w:lang w:eastAsia="ja-JP"/>
          </w:rPr>
          <w:t xml:space="preserve">fuel tank relief </w:t>
        </w:r>
        <w:r>
          <w:rPr>
            <w:rFonts w:hint="eastAsia"/>
            <w:szCs w:val="24"/>
            <w:lang w:eastAsia="ja-JP"/>
          </w:rPr>
          <w:t xml:space="preserve">pressure is </w:t>
        </w:r>
      </w:ins>
      <w:ins w:id="1088" w:author="Finalized" w:date="2017-04-13T14:48:00Z">
        <w:r w:rsidR="00571627">
          <w:rPr>
            <w:rFonts w:hint="eastAsia"/>
            <w:szCs w:val="24"/>
            <w:lang w:eastAsia="ja-JP"/>
          </w:rPr>
          <w:t xml:space="preserve">greater than or </w:t>
        </w:r>
      </w:ins>
      <w:ins w:id="1089" w:author="Finalized" w:date="2017-03-28T20:54:00Z">
        <w:r>
          <w:rPr>
            <w:rFonts w:hint="eastAsia"/>
            <w:szCs w:val="24"/>
            <w:lang w:eastAsia="ja-JP"/>
          </w:rPr>
          <w:t>equal to 30</w:t>
        </w:r>
      </w:ins>
      <w:ins w:id="1090" w:author="Finalized" w:date="2017-05-22T19:11:00Z">
        <w:r w:rsidR="001F2CF1">
          <w:rPr>
            <w:rFonts w:hint="eastAsia"/>
            <w:szCs w:val="24"/>
            <w:lang w:eastAsia="ja-JP"/>
          </w:rPr>
          <w:t xml:space="preserve"> </w:t>
        </w:r>
      </w:ins>
      <w:proofErr w:type="spellStart"/>
      <w:ins w:id="1091" w:author="Finalized" w:date="2017-03-28T20:54:00Z">
        <w:r>
          <w:rPr>
            <w:rFonts w:hint="eastAsia"/>
            <w:szCs w:val="24"/>
            <w:lang w:eastAsia="ja-JP"/>
          </w:rPr>
          <w:t>kPa</w:t>
        </w:r>
        <w:proofErr w:type="spellEnd"/>
      </w:ins>
    </w:p>
    <w:p w14:paraId="72CABEC5" w14:textId="5388AEED" w:rsidR="00306BCF" w:rsidRDefault="00306BCF" w:rsidP="00306BCF">
      <w:pPr>
        <w:pStyle w:val="SingleTxtG"/>
        <w:spacing w:before="120"/>
        <w:ind w:left="2268" w:hanging="1134"/>
        <w:rPr>
          <w:ins w:id="1092" w:author="Finalized" w:date="2017-03-28T20:54:00Z"/>
          <w:lang w:eastAsia="ja-JP"/>
        </w:rPr>
      </w:pPr>
      <w:ins w:id="1093" w:author="Finalized" w:date="2017-03-28T20:54:00Z">
        <w:r>
          <w:rPr>
            <w:rFonts w:hint="eastAsia"/>
            <w:lang w:eastAsia="ja-JP"/>
          </w:rPr>
          <w:t>6.</w:t>
        </w:r>
      </w:ins>
      <w:ins w:id="1094" w:author="Finalized" w:date="2017-04-17T15:10:00Z">
        <w:r w:rsidR="00D723ED">
          <w:rPr>
            <w:rFonts w:hint="eastAsia"/>
            <w:lang w:eastAsia="ja-JP"/>
          </w:rPr>
          <w:t>6</w:t>
        </w:r>
      </w:ins>
      <w:ins w:id="1095" w:author="Finalized" w:date="2017-03-28T20:54:00Z">
        <w:r>
          <w:rPr>
            <w:rFonts w:hint="eastAsia"/>
            <w:lang w:eastAsia="ja-JP"/>
          </w:rPr>
          <w:t>.1.1.</w:t>
        </w:r>
        <w:r>
          <w:rPr>
            <w:rFonts w:hint="eastAsia"/>
            <w:lang w:eastAsia="ja-JP"/>
          </w:rPr>
          <w:tab/>
        </w:r>
        <w:r>
          <w:rPr>
            <w:lang w:eastAsia="ja-JP"/>
          </w:rPr>
          <w:t>The test</w:t>
        </w:r>
        <w:r>
          <w:rPr>
            <w:szCs w:val="24"/>
            <w:lang w:eastAsia="ja-JP"/>
          </w:rPr>
          <w:t xml:space="preserve"> shall be performed</w:t>
        </w:r>
        <w:r w:rsidRPr="00546E99">
          <w:t xml:space="preserve"> </w:t>
        </w:r>
        <w:r>
          <w:t xml:space="preserve">as described in paragraphs </w:t>
        </w:r>
        <w:r>
          <w:rPr>
            <w:rFonts w:hint="eastAsia"/>
            <w:lang w:eastAsia="ja-JP"/>
          </w:rPr>
          <w:t>6.</w:t>
        </w:r>
      </w:ins>
      <w:ins w:id="1096" w:author="Finalized" w:date="2017-04-17T15:10:00Z">
        <w:r w:rsidR="00D723ED">
          <w:rPr>
            <w:rFonts w:hint="eastAsia"/>
            <w:lang w:eastAsia="ja-JP"/>
          </w:rPr>
          <w:t>5</w:t>
        </w:r>
      </w:ins>
      <w:ins w:id="1097" w:author="Finalized" w:date="2017-03-28T20:54:00Z">
        <w:r>
          <w:rPr>
            <w:rFonts w:hint="eastAsia"/>
            <w:lang w:eastAsia="ja-JP"/>
          </w:rPr>
          <w:t>.1</w:t>
        </w:r>
        <w:r>
          <w:t xml:space="preserve">. </w:t>
        </w:r>
        <w:proofErr w:type="gramStart"/>
        <w:r>
          <w:t>to</w:t>
        </w:r>
        <w:proofErr w:type="gramEnd"/>
        <w:r>
          <w:t xml:space="preserve"> 6.</w:t>
        </w:r>
      </w:ins>
      <w:ins w:id="1098" w:author="Finalized" w:date="2017-04-17T15:10:00Z">
        <w:r w:rsidR="00D723ED">
          <w:rPr>
            <w:rFonts w:hint="eastAsia"/>
            <w:lang w:eastAsia="ja-JP"/>
          </w:rPr>
          <w:t>5</w:t>
        </w:r>
      </w:ins>
      <w:ins w:id="1099" w:author="Finalized" w:date="2017-03-28T20:54:00Z">
        <w:r>
          <w:t xml:space="preserve">.4. </w:t>
        </w:r>
        <w:proofErr w:type="gramStart"/>
        <w:r>
          <w:t>inclusive</w:t>
        </w:r>
        <w:proofErr w:type="gramEnd"/>
        <w:r>
          <w:t xml:space="preserve"> of this annex</w:t>
        </w:r>
        <w:r>
          <w:rPr>
            <w:rFonts w:hint="eastAsia"/>
            <w:lang w:eastAsia="ja-JP"/>
          </w:rPr>
          <w:t>.</w:t>
        </w:r>
      </w:ins>
    </w:p>
    <w:p w14:paraId="67057E48" w14:textId="10F147D3" w:rsidR="00306BCF" w:rsidRDefault="00306BCF" w:rsidP="00306BCF">
      <w:pPr>
        <w:pStyle w:val="SingleTxtG"/>
        <w:spacing w:before="120"/>
        <w:ind w:left="2268" w:hanging="1134"/>
        <w:rPr>
          <w:ins w:id="1100" w:author="Finalized" w:date="2017-03-28T20:54:00Z"/>
          <w:lang w:eastAsia="ja-JP"/>
        </w:rPr>
      </w:pPr>
      <w:ins w:id="1101" w:author="Finalized" w:date="2017-03-28T20:54:00Z">
        <w:r>
          <w:rPr>
            <w:rFonts w:hint="eastAsia"/>
            <w:lang w:eastAsia="ja-JP"/>
          </w:rPr>
          <w:t>6.</w:t>
        </w:r>
      </w:ins>
      <w:ins w:id="1102" w:author="Finalized" w:date="2017-04-17T15:10:00Z">
        <w:r w:rsidR="00D723ED">
          <w:rPr>
            <w:rFonts w:hint="eastAsia"/>
            <w:lang w:eastAsia="ja-JP"/>
          </w:rPr>
          <w:t>6</w:t>
        </w:r>
      </w:ins>
      <w:ins w:id="1103" w:author="Finalized" w:date="2017-03-28T20:54:00Z">
        <w:r>
          <w:rPr>
            <w:rFonts w:hint="eastAsia"/>
            <w:lang w:eastAsia="ja-JP"/>
          </w:rPr>
          <w:t>.1.2.</w:t>
        </w:r>
        <w:r>
          <w:rPr>
            <w:rFonts w:hint="eastAsia"/>
            <w:lang w:eastAsia="ja-JP"/>
          </w:rPr>
          <w:tab/>
          <w:t>Second f</w:t>
        </w:r>
        <w:r w:rsidRPr="00273CAA">
          <w:rPr>
            <w:szCs w:val="24"/>
            <w:lang w:eastAsia="ja-JP"/>
          </w:rPr>
          <w:t>uel drain and refill</w:t>
        </w:r>
      </w:ins>
    </w:p>
    <w:p w14:paraId="58CA6D97" w14:textId="7F613C39" w:rsidR="00306BCF" w:rsidRDefault="00E23952" w:rsidP="00306BCF">
      <w:pPr>
        <w:pStyle w:val="SingleTxtG"/>
        <w:ind w:left="2268"/>
        <w:rPr>
          <w:ins w:id="1104" w:author="Finalized" w:date="2017-03-28T20:54:00Z"/>
          <w:szCs w:val="24"/>
          <w:lang w:eastAsia="ja-JP"/>
        </w:rPr>
      </w:pPr>
      <w:ins w:id="1105" w:author="Finalized" w:date="2017-04-17T14:32:00Z">
        <w:r>
          <w:rPr>
            <w:rFonts w:hint="eastAsia"/>
            <w:szCs w:val="24"/>
            <w:lang w:eastAsia="ja-JP"/>
          </w:rPr>
          <w:t>Within</w:t>
        </w:r>
      </w:ins>
      <w:ins w:id="1106" w:author="Finalized" w:date="2017-03-28T20:54:00Z">
        <w:r w:rsidR="00306BCF">
          <w:rPr>
            <w:szCs w:val="24"/>
            <w:lang w:eastAsia="ja-JP"/>
          </w:rPr>
          <w:t xml:space="preserve"> one hour after preconditioning drive, t</w:t>
        </w:r>
        <w:r w:rsidR="00306BCF" w:rsidRPr="00822B6F">
          <w:rPr>
            <w:szCs w:val="24"/>
            <w:lang w:eastAsia="ja-JP"/>
          </w:rPr>
          <w:t>he fuel tank of the vehicle shall be emptied</w:t>
        </w:r>
        <w:r w:rsidR="00306BCF">
          <w:rPr>
            <w:rFonts w:hint="eastAsia"/>
            <w:szCs w:val="24"/>
            <w:lang w:eastAsia="ja-JP"/>
          </w:rPr>
          <w:t>.</w:t>
        </w:r>
        <w:r w:rsidR="00306BCF" w:rsidRPr="00822B6F">
          <w:rPr>
            <w:szCs w:val="24"/>
            <w:lang w:eastAsia="ja-JP"/>
          </w:rPr>
          <w:t xml:space="preserve"> This shall be done so as not to abnormally purge or abnormally load the evaporative control devices fitted to the vehicle. Rem</w:t>
        </w:r>
        <w:r w:rsidR="00306BCF" w:rsidRPr="00F16B2F">
          <w:rPr>
            <w:szCs w:val="24"/>
            <w:lang w:eastAsia="ja-JP"/>
          </w:rPr>
          <w:t xml:space="preserve">oval of the fuel cap is normally sufficient to achieve </w:t>
        </w:r>
        <w:proofErr w:type="gramStart"/>
        <w:r w:rsidR="00306BCF" w:rsidRPr="00F16B2F">
          <w:rPr>
            <w:szCs w:val="24"/>
            <w:lang w:eastAsia="ja-JP"/>
          </w:rPr>
          <w:t>this</w:t>
        </w:r>
        <w:r w:rsidR="00306BCF" w:rsidRPr="00F16B2F">
          <w:rPr>
            <w:rFonts w:hint="eastAsia"/>
            <w:szCs w:val="24"/>
            <w:lang w:eastAsia="ja-JP"/>
          </w:rPr>
          <w:t>,</w:t>
        </w:r>
        <w:proofErr w:type="gramEnd"/>
        <w:r w:rsidR="00306BCF" w:rsidRPr="00F16B2F">
          <w:rPr>
            <w:rFonts w:hint="eastAsia"/>
            <w:szCs w:val="24"/>
            <w:lang w:eastAsia="ja-JP"/>
          </w:rPr>
          <w:t xml:space="preserve"> otherwise the canister shall be disconnected</w:t>
        </w:r>
        <w:r w:rsidR="00306BCF" w:rsidRPr="00F16B2F">
          <w:rPr>
            <w:szCs w:val="24"/>
            <w:lang w:eastAsia="ja-JP"/>
          </w:rPr>
          <w:t>. The fuel tank shall be refilled with test fuel at a temperature of 18 °C ±2 °C to 15 ±2 per cent of the tank's nominal capacity</w:t>
        </w:r>
        <w:r w:rsidR="00306BCF">
          <w:rPr>
            <w:rFonts w:hint="eastAsia"/>
            <w:szCs w:val="24"/>
            <w:lang w:eastAsia="ja-JP"/>
          </w:rPr>
          <w:t>.</w:t>
        </w:r>
      </w:ins>
    </w:p>
    <w:p w14:paraId="68DB2719" w14:textId="7674929C" w:rsidR="00306BCF" w:rsidRDefault="00306BCF" w:rsidP="00306BCF">
      <w:pPr>
        <w:pStyle w:val="SingleTxtG"/>
        <w:rPr>
          <w:ins w:id="1107" w:author="Finalized" w:date="2017-03-28T20:54:00Z"/>
          <w:szCs w:val="24"/>
          <w:lang w:eastAsia="ja-JP"/>
        </w:rPr>
      </w:pPr>
      <w:ins w:id="1108" w:author="Finalized" w:date="2017-03-28T20:54:00Z">
        <w:r>
          <w:rPr>
            <w:rFonts w:hint="eastAsia"/>
            <w:szCs w:val="24"/>
            <w:lang w:eastAsia="ja-JP"/>
          </w:rPr>
          <w:t>6.</w:t>
        </w:r>
      </w:ins>
      <w:ins w:id="1109" w:author="Finalized" w:date="2017-04-17T15:10:00Z">
        <w:r w:rsidR="00D723ED">
          <w:rPr>
            <w:rFonts w:hint="eastAsia"/>
            <w:szCs w:val="24"/>
            <w:lang w:eastAsia="ja-JP"/>
          </w:rPr>
          <w:t>6</w:t>
        </w:r>
      </w:ins>
      <w:ins w:id="1110" w:author="Finalized" w:date="2017-03-28T20:54:00Z">
        <w:r>
          <w:rPr>
            <w:rFonts w:hint="eastAsia"/>
            <w:szCs w:val="24"/>
            <w:lang w:eastAsia="ja-JP"/>
          </w:rPr>
          <w:t>.1.3.</w:t>
        </w:r>
        <w:r w:rsidRPr="00EF1BD0">
          <w:rPr>
            <w:szCs w:val="24"/>
            <w:lang w:eastAsia="ja-JP"/>
          </w:rPr>
          <w:t xml:space="preserve"> </w:t>
        </w:r>
        <w:r>
          <w:rPr>
            <w:rFonts w:hint="eastAsia"/>
            <w:szCs w:val="24"/>
            <w:lang w:eastAsia="ja-JP"/>
          </w:rPr>
          <w:tab/>
        </w:r>
      </w:ins>
      <w:ins w:id="1111" w:author="Finalized" w:date="2017-05-19T17:33:00Z">
        <w:r w:rsidR="00661325">
          <w:rPr>
            <w:szCs w:val="24"/>
            <w:lang w:eastAsia="ja-JP"/>
          </w:rPr>
          <w:t xml:space="preserve">Soak and </w:t>
        </w:r>
        <w:r w:rsidR="00661325">
          <w:rPr>
            <w:rFonts w:hint="eastAsia"/>
            <w:szCs w:val="24"/>
            <w:lang w:eastAsia="ja-JP"/>
          </w:rPr>
          <w:t>relief of fuel tank pressure</w:t>
        </w:r>
      </w:ins>
    </w:p>
    <w:p w14:paraId="3A77E3D7" w14:textId="448561EE" w:rsidR="00306BCF" w:rsidRDefault="00306BCF" w:rsidP="00306BCF">
      <w:pPr>
        <w:pStyle w:val="SingleTxtG"/>
        <w:ind w:left="2268"/>
        <w:rPr>
          <w:ins w:id="1112" w:author="Finalized" w:date="2017-03-28T20:54:00Z"/>
          <w:szCs w:val="24"/>
          <w:lang w:eastAsia="ja-JP"/>
        </w:rPr>
      </w:pPr>
      <w:ins w:id="1113" w:author="Finalized" w:date="2017-03-28T20:54:00Z">
        <w:r w:rsidRPr="00EF1BD0">
          <w:rPr>
            <w:szCs w:val="24"/>
            <w:lang w:eastAsia="ja-JP"/>
          </w:rPr>
          <w:t xml:space="preserve">The vehicle </w:t>
        </w:r>
        <w:r>
          <w:rPr>
            <w:szCs w:val="24"/>
            <w:lang w:eastAsia="ja-JP"/>
          </w:rPr>
          <w:t>shall be</w:t>
        </w:r>
        <w:r w:rsidRPr="00EF1BD0">
          <w:rPr>
            <w:szCs w:val="24"/>
            <w:lang w:eastAsia="ja-JP"/>
          </w:rPr>
          <w:t xml:space="preserve"> </w:t>
        </w:r>
        <w:r>
          <w:rPr>
            <w:rFonts w:hint="eastAsia"/>
            <w:szCs w:val="24"/>
            <w:lang w:eastAsia="ja-JP"/>
          </w:rPr>
          <w:t xml:space="preserve">soaked for </w:t>
        </w:r>
        <w:r w:rsidRPr="00EF1BD0">
          <w:rPr>
            <w:szCs w:val="24"/>
            <w:lang w:eastAsia="ja-JP"/>
          </w:rPr>
          <w:t>stabili</w:t>
        </w:r>
        <w:r>
          <w:rPr>
            <w:szCs w:val="24"/>
            <w:lang w:eastAsia="ja-JP"/>
          </w:rPr>
          <w:t>zation for</w:t>
        </w:r>
        <w:r w:rsidRPr="00EF1BD0">
          <w:rPr>
            <w:szCs w:val="24"/>
            <w:lang w:eastAsia="ja-JP"/>
          </w:rPr>
          <w:t xml:space="preserve"> 6</w:t>
        </w:r>
        <w:r>
          <w:rPr>
            <w:rFonts w:hint="eastAsia"/>
            <w:szCs w:val="24"/>
            <w:lang w:eastAsia="ja-JP"/>
          </w:rPr>
          <w:t xml:space="preserve"> to 36</w:t>
        </w:r>
        <w:r w:rsidRPr="00EF1BD0">
          <w:rPr>
            <w:szCs w:val="24"/>
            <w:lang w:eastAsia="ja-JP"/>
          </w:rPr>
          <w:t xml:space="preserve"> hours </w:t>
        </w:r>
        <w:r>
          <w:rPr>
            <w:szCs w:val="24"/>
            <w:lang w:eastAsia="ja-JP"/>
          </w:rPr>
          <w:t xml:space="preserve">at an ambient </w:t>
        </w:r>
        <w:r w:rsidRPr="00EF1BD0">
          <w:rPr>
            <w:szCs w:val="24"/>
            <w:lang w:eastAsia="ja-JP"/>
          </w:rPr>
          <w:t xml:space="preserve">temperature </w:t>
        </w:r>
        <w:r>
          <w:rPr>
            <w:szCs w:val="24"/>
            <w:lang w:eastAsia="ja-JP"/>
          </w:rPr>
          <w:t xml:space="preserve">of </w:t>
        </w:r>
        <w:r w:rsidRPr="00EF1BD0">
          <w:rPr>
            <w:szCs w:val="24"/>
            <w:lang w:eastAsia="ja-JP"/>
          </w:rPr>
          <w:t>2</w:t>
        </w:r>
        <w:r>
          <w:rPr>
            <w:rFonts w:hint="eastAsia"/>
            <w:szCs w:val="24"/>
            <w:lang w:eastAsia="ja-JP"/>
          </w:rPr>
          <w:t>0</w:t>
        </w:r>
        <w:r w:rsidRPr="00EF1BD0">
          <w:rPr>
            <w:szCs w:val="24"/>
            <w:lang w:eastAsia="ja-JP"/>
          </w:rPr>
          <w:t xml:space="preserve"> </w:t>
        </w:r>
        <w:r>
          <w:rPr>
            <w:szCs w:val="24"/>
            <w:lang w:eastAsia="ja-JP"/>
          </w:rPr>
          <w:t>°C ±</w:t>
        </w:r>
        <w:r>
          <w:rPr>
            <w:rFonts w:hint="eastAsia"/>
            <w:szCs w:val="24"/>
            <w:lang w:eastAsia="ja-JP"/>
          </w:rPr>
          <w:t>2</w:t>
        </w:r>
        <w:r w:rsidRPr="00EF1BD0">
          <w:rPr>
            <w:szCs w:val="24"/>
            <w:lang w:eastAsia="ja-JP"/>
          </w:rPr>
          <w:t xml:space="preserve"> °C.</w:t>
        </w:r>
        <w:r>
          <w:rPr>
            <w:rFonts w:hint="eastAsia"/>
            <w:szCs w:val="24"/>
            <w:lang w:eastAsia="ja-JP"/>
          </w:rPr>
          <w:t xml:space="preserve"> </w:t>
        </w:r>
        <w:r>
          <w:rPr>
            <w:szCs w:val="24"/>
            <w:lang w:eastAsia="ja-JP"/>
          </w:rPr>
          <w:t>T</w:t>
        </w:r>
        <w:r>
          <w:t xml:space="preserve">he tank pressure </w:t>
        </w:r>
        <w:r>
          <w:rPr>
            <w:rFonts w:hint="eastAsia"/>
            <w:lang w:eastAsia="ja-JP"/>
          </w:rPr>
          <w:t xml:space="preserve">shall be </w:t>
        </w:r>
        <w:r>
          <w:rPr>
            <w:lang w:eastAsia="ja-JP"/>
          </w:rPr>
          <w:t xml:space="preserve">subsequently </w:t>
        </w:r>
        <w:r>
          <w:rPr>
            <w:rFonts w:hint="eastAsia"/>
            <w:lang w:eastAsia="ja-JP"/>
          </w:rPr>
          <w:t xml:space="preserve">released </w:t>
        </w:r>
        <w:r w:rsidRPr="00EF1BD0">
          <w:rPr>
            <w:szCs w:val="24"/>
            <w:lang w:eastAsia="ja-JP"/>
          </w:rPr>
          <w:t>so as not to abnormally raise the inside pressure of the fuel tank</w:t>
        </w:r>
        <w:r>
          <w:rPr>
            <w:rFonts w:hint="eastAsia"/>
            <w:szCs w:val="24"/>
            <w:lang w:eastAsia="ja-JP"/>
          </w:rPr>
          <w:t>. This may be done by o</w:t>
        </w:r>
        <w:r>
          <w:rPr>
            <w:rFonts w:hint="eastAsia"/>
            <w:color w:val="000000"/>
            <w:kern w:val="24"/>
            <w:lang w:eastAsia="ja-JP"/>
          </w:rPr>
          <w:t>pening the fuel cap of the vehicle. Regardless of the method of depressuri</w:t>
        </w:r>
      </w:ins>
      <w:ins w:id="1114" w:author="Finalized" w:date="2017-04-03T16:51:00Z">
        <w:r w:rsidR="00965712">
          <w:rPr>
            <w:rFonts w:hint="eastAsia"/>
            <w:color w:val="000000"/>
            <w:kern w:val="24"/>
            <w:lang w:eastAsia="ja-JP"/>
          </w:rPr>
          <w:t>s</w:t>
        </w:r>
      </w:ins>
      <w:ins w:id="1115" w:author="Finalized" w:date="2017-03-28T20:54:00Z">
        <w:r>
          <w:rPr>
            <w:rFonts w:hint="eastAsia"/>
            <w:color w:val="000000"/>
            <w:kern w:val="24"/>
            <w:lang w:eastAsia="ja-JP"/>
          </w:rPr>
          <w:t>ation, the vehicle shall be returned to its original condition within 1 minute.</w:t>
        </w:r>
        <w:r w:rsidRPr="00F16B2F">
          <w:t xml:space="preserve"> </w:t>
        </w:r>
      </w:ins>
    </w:p>
    <w:p w14:paraId="246C8F51" w14:textId="7CC6F3CB" w:rsidR="00306BCF" w:rsidRDefault="00306BCF" w:rsidP="00306BCF">
      <w:pPr>
        <w:pStyle w:val="SingleTxtG"/>
        <w:ind w:left="2268" w:hanging="1134"/>
        <w:rPr>
          <w:ins w:id="1116" w:author="Finalized" w:date="2017-03-28T20:54:00Z"/>
          <w:szCs w:val="24"/>
          <w:lang w:eastAsia="ja-JP"/>
        </w:rPr>
      </w:pPr>
      <w:ins w:id="1117" w:author="Finalized" w:date="2017-03-28T20:54:00Z">
        <w:r>
          <w:rPr>
            <w:rFonts w:hint="eastAsia"/>
            <w:szCs w:val="24"/>
            <w:lang w:eastAsia="ja-JP"/>
          </w:rPr>
          <w:t>6.</w:t>
        </w:r>
      </w:ins>
      <w:ins w:id="1118" w:author="Finalized" w:date="2017-04-17T15:10:00Z">
        <w:r w:rsidR="00D723ED">
          <w:rPr>
            <w:rFonts w:hint="eastAsia"/>
            <w:szCs w:val="24"/>
            <w:lang w:eastAsia="ja-JP"/>
          </w:rPr>
          <w:t>6</w:t>
        </w:r>
      </w:ins>
      <w:ins w:id="1119" w:author="Finalized" w:date="2017-03-28T20:54:00Z">
        <w:r>
          <w:rPr>
            <w:rFonts w:hint="eastAsia"/>
            <w:szCs w:val="24"/>
            <w:lang w:eastAsia="ja-JP"/>
          </w:rPr>
          <w:t>.1.4.</w:t>
        </w:r>
        <w:r w:rsidRPr="00EF1BD0">
          <w:rPr>
            <w:szCs w:val="24"/>
            <w:lang w:eastAsia="ja-JP"/>
          </w:rPr>
          <w:t xml:space="preserve"> </w:t>
        </w:r>
        <w:r>
          <w:rPr>
            <w:rFonts w:hint="eastAsia"/>
            <w:szCs w:val="24"/>
            <w:lang w:eastAsia="ja-JP"/>
          </w:rPr>
          <w:tab/>
          <w:t>Canister loading and purge</w:t>
        </w:r>
      </w:ins>
    </w:p>
    <w:p w14:paraId="73C2D297" w14:textId="71165CDA" w:rsidR="00306BCF" w:rsidRDefault="00306BCF" w:rsidP="00306BCF">
      <w:pPr>
        <w:pStyle w:val="SingleTxtG"/>
        <w:ind w:left="2268"/>
        <w:rPr>
          <w:ins w:id="1120" w:author="Finalized" w:date="2017-03-28T20:54:00Z"/>
          <w:szCs w:val="24"/>
          <w:lang w:eastAsia="ja-JP"/>
        </w:rPr>
      </w:pPr>
      <w:ins w:id="1121" w:author="Finalized" w:date="2017-03-28T20:54:00Z">
        <w:r>
          <w:rPr>
            <w:rFonts w:hint="eastAsia"/>
            <w:szCs w:val="24"/>
            <w:lang w:eastAsia="ja-JP"/>
          </w:rPr>
          <w:t xml:space="preserve">The canister </w:t>
        </w:r>
        <w:r w:rsidRPr="00EF1BD0">
          <w:rPr>
            <w:szCs w:val="24"/>
            <w:lang w:eastAsia="ja-JP"/>
          </w:rPr>
          <w:t>aged according to the sequence described in paragraph 5.1</w:t>
        </w:r>
        <w:r>
          <w:rPr>
            <w:szCs w:val="24"/>
            <w:lang w:eastAsia="ja-JP"/>
          </w:rPr>
          <w:t xml:space="preserve">. </w:t>
        </w:r>
        <w:proofErr w:type="gramStart"/>
        <w:r>
          <w:rPr>
            <w:szCs w:val="24"/>
            <w:lang w:eastAsia="ja-JP"/>
          </w:rPr>
          <w:t>of</w:t>
        </w:r>
        <w:proofErr w:type="gramEnd"/>
        <w:r>
          <w:rPr>
            <w:szCs w:val="24"/>
            <w:lang w:eastAsia="ja-JP"/>
          </w:rPr>
          <w:t xml:space="preserve"> this annex</w:t>
        </w:r>
        <w:r w:rsidRPr="007301D3">
          <w:rPr>
            <w:szCs w:val="24"/>
            <w:lang w:eastAsia="ja-JP"/>
          </w:rPr>
          <w:t xml:space="preserve"> shall be loaded to breakthrough according to the procedure described in paragraph 5.1.</w:t>
        </w:r>
        <w:r>
          <w:rPr>
            <w:szCs w:val="24"/>
            <w:lang w:eastAsia="ja-JP"/>
          </w:rPr>
          <w:t>6</w:t>
        </w:r>
        <w:r w:rsidRPr="007301D3">
          <w:rPr>
            <w:szCs w:val="24"/>
            <w:lang w:eastAsia="ja-JP"/>
          </w:rPr>
          <w:t xml:space="preserve">. </w:t>
        </w:r>
        <w:proofErr w:type="gramStart"/>
        <w:r w:rsidRPr="007301D3">
          <w:rPr>
            <w:szCs w:val="24"/>
            <w:lang w:eastAsia="ja-JP"/>
          </w:rPr>
          <w:t>of</w:t>
        </w:r>
        <w:proofErr w:type="gramEnd"/>
        <w:r w:rsidRPr="007301D3">
          <w:rPr>
            <w:szCs w:val="24"/>
            <w:lang w:eastAsia="ja-JP"/>
          </w:rPr>
          <w:t xml:space="preserve"> </w:t>
        </w:r>
      </w:ins>
      <w:ins w:id="1122" w:author="Finalized" w:date="2017-06-02T04:50:00Z">
        <w:r w:rsidR="00FC3863">
          <w:rPr>
            <w:rFonts w:hint="eastAsia"/>
            <w:szCs w:val="24"/>
            <w:lang w:eastAsia="ja-JP"/>
          </w:rPr>
          <w:t>a</w:t>
        </w:r>
      </w:ins>
      <w:ins w:id="1123" w:author="Finalized" w:date="2017-03-28T20:54:00Z">
        <w:r w:rsidRPr="007301D3">
          <w:rPr>
            <w:szCs w:val="24"/>
            <w:lang w:eastAsia="ja-JP"/>
          </w:rPr>
          <w:t>nnex</w:t>
        </w:r>
        <w:r>
          <w:rPr>
            <w:szCs w:val="24"/>
            <w:lang w:eastAsia="ja-JP"/>
          </w:rPr>
          <w:t xml:space="preserve"> 7 of UN/ECE Regulation No. 83</w:t>
        </w:r>
        <w:r>
          <w:rPr>
            <w:rFonts w:hint="eastAsia"/>
            <w:szCs w:val="24"/>
            <w:lang w:eastAsia="ja-JP"/>
          </w:rPr>
          <w:t>-07</w:t>
        </w:r>
        <w:r>
          <w:rPr>
            <w:szCs w:val="24"/>
            <w:lang w:eastAsia="ja-JP"/>
          </w:rPr>
          <w:t xml:space="preserve">, and shall be subsequently </w:t>
        </w:r>
        <w:r w:rsidRPr="00EF1BD0">
          <w:rPr>
            <w:szCs w:val="24"/>
            <w:lang w:eastAsia="ja-JP"/>
          </w:rPr>
          <w:t xml:space="preserve">purged </w:t>
        </w:r>
        <w:r>
          <w:rPr>
            <w:szCs w:val="24"/>
            <w:lang w:eastAsia="ja-JP"/>
          </w:rPr>
          <w:t>with</w:t>
        </w:r>
        <w:r w:rsidRPr="00EF1BD0">
          <w:rPr>
            <w:szCs w:val="24"/>
            <w:lang w:eastAsia="ja-JP"/>
          </w:rPr>
          <w:t xml:space="preserve"> air </w:t>
        </w:r>
        <w:r w:rsidRPr="00337A07">
          <w:t>with 25 ±5 litres per minute</w:t>
        </w:r>
        <w:r>
          <w:rPr>
            <w:rFonts w:hint="eastAsia"/>
            <w:szCs w:val="24"/>
            <w:lang w:eastAsia="ja-JP"/>
          </w:rPr>
          <w:t>. T</w:t>
        </w:r>
        <w:r w:rsidRPr="00EF1BD0">
          <w:rPr>
            <w:szCs w:val="24"/>
            <w:lang w:eastAsia="ja-JP"/>
          </w:rPr>
          <w:t xml:space="preserve">he volume </w:t>
        </w:r>
        <w:r>
          <w:rPr>
            <w:rFonts w:hint="eastAsia"/>
            <w:szCs w:val="24"/>
            <w:lang w:eastAsia="ja-JP"/>
          </w:rPr>
          <w:t>of air shall not exceed a</w:t>
        </w:r>
        <w:r>
          <w:rPr>
            <w:szCs w:val="24"/>
            <w:lang w:eastAsia="ja-JP"/>
          </w:rPr>
          <w:t xml:space="preserve"> </w:t>
        </w:r>
        <w:r w:rsidRPr="00EF1BD0">
          <w:rPr>
            <w:szCs w:val="24"/>
            <w:lang w:eastAsia="ja-JP"/>
          </w:rPr>
          <w:t>maximum equivalent to 85</w:t>
        </w:r>
        <w:r>
          <w:rPr>
            <w:szCs w:val="24"/>
            <w:lang w:eastAsia="ja-JP"/>
          </w:rPr>
          <w:t xml:space="preserve"> per cent</w:t>
        </w:r>
        <w:r w:rsidRPr="00EF1BD0">
          <w:rPr>
            <w:szCs w:val="24"/>
            <w:lang w:eastAsia="ja-JP"/>
          </w:rPr>
          <w:t xml:space="preserve"> fuel consumption of nominal fuel tank capacity</w:t>
        </w:r>
        <w:r>
          <w:rPr>
            <w:rFonts w:hint="eastAsia"/>
            <w:szCs w:val="24"/>
            <w:lang w:eastAsia="ja-JP"/>
          </w:rPr>
          <w:t xml:space="preserve"> calculated as described in </w:t>
        </w:r>
        <w:r>
          <w:rPr>
            <w:szCs w:val="24"/>
            <w:lang w:eastAsia="ja-JP"/>
          </w:rPr>
          <w:t>paragraph</w:t>
        </w:r>
        <w:r>
          <w:rPr>
            <w:rFonts w:hint="eastAsia"/>
            <w:szCs w:val="24"/>
            <w:lang w:eastAsia="ja-JP"/>
          </w:rPr>
          <w:t xml:space="preserve"> 6.</w:t>
        </w:r>
      </w:ins>
      <w:ins w:id="1124" w:author="Finalized" w:date="2017-04-17T15:11:00Z">
        <w:r w:rsidR="00D723ED">
          <w:rPr>
            <w:rFonts w:hint="eastAsia"/>
            <w:szCs w:val="24"/>
            <w:lang w:eastAsia="ja-JP"/>
          </w:rPr>
          <w:t>6</w:t>
        </w:r>
      </w:ins>
      <w:ins w:id="1125" w:author="Finalized" w:date="2017-03-28T20:54:00Z">
        <w:r>
          <w:rPr>
            <w:rFonts w:hint="eastAsia"/>
            <w:szCs w:val="24"/>
            <w:lang w:eastAsia="ja-JP"/>
          </w:rPr>
          <w:t>.1.4.1.</w:t>
        </w:r>
        <w:r>
          <w:rPr>
            <w:szCs w:val="24"/>
            <w:lang w:eastAsia="ja-JP"/>
          </w:rPr>
          <w:t xml:space="preserve"> </w:t>
        </w:r>
        <w:proofErr w:type="gramStart"/>
        <w:r>
          <w:rPr>
            <w:szCs w:val="24"/>
            <w:lang w:eastAsia="ja-JP"/>
          </w:rPr>
          <w:t>of</w:t>
        </w:r>
        <w:proofErr w:type="gramEnd"/>
        <w:r>
          <w:rPr>
            <w:szCs w:val="24"/>
            <w:lang w:eastAsia="ja-JP"/>
          </w:rPr>
          <w:t xml:space="preserve"> this annex.</w:t>
        </w:r>
      </w:ins>
      <w:ins w:id="1126" w:author="Finalized" w:date="2017-03-29T16:20:00Z">
        <w:r w:rsidR="00236C54">
          <w:rPr>
            <w:rFonts w:hint="eastAsia"/>
            <w:szCs w:val="24"/>
            <w:lang w:eastAsia="ja-JP"/>
          </w:rPr>
          <w:t xml:space="preserve"> T</w:t>
        </w:r>
        <w:r w:rsidR="00236C54" w:rsidRPr="00236C54">
          <w:rPr>
            <w:szCs w:val="24"/>
            <w:lang w:eastAsia="ja-JP"/>
          </w:rPr>
          <w:t>he canister shall be mounte</w:t>
        </w:r>
        <w:r w:rsidR="00236C54">
          <w:rPr>
            <w:szCs w:val="24"/>
            <w:lang w:eastAsia="ja-JP"/>
          </w:rPr>
          <w:t xml:space="preserve">d </w:t>
        </w:r>
        <w:r w:rsidR="00236C54">
          <w:rPr>
            <w:rFonts w:hint="eastAsia"/>
            <w:szCs w:val="24"/>
            <w:lang w:eastAsia="ja-JP"/>
          </w:rPr>
          <w:t xml:space="preserve">correctly </w:t>
        </w:r>
        <w:r w:rsidR="00236C54">
          <w:rPr>
            <w:szCs w:val="24"/>
            <w:lang w:eastAsia="ja-JP"/>
          </w:rPr>
          <w:t>in the vehicle, if applicable</w:t>
        </w:r>
        <w:r w:rsidR="00236C54">
          <w:rPr>
            <w:rFonts w:hint="eastAsia"/>
            <w:szCs w:val="24"/>
            <w:lang w:eastAsia="ja-JP"/>
          </w:rPr>
          <w:t>.</w:t>
        </w:r>
      </w:ins>
    </w:p>
    <w:p w14:paraId="1415E597" w14:textId="7BBF0A92" w:rsidR="00306BCF" w:rsidRDefault="00306BCF" w:rsidP="00306BCF">
      <w:pPr>
        <w:pStyle w:val="SingleTxtG"/>
        <w:ind w:left="2268" w:hanging="1134"/>
        <w:rPr>
          <w:ins w:id="1127" w:author="Finalized" w:date="2017-03-28T20:54:00Z"/>
          <w:szCs w:val="24"/>
          <w:lang w:eastAsia="ja-JP"/>
        </w:rPr>
      </w:pPr>
      <w:ins w:id="1128" w:author="Finalized" w:date="2017-03-28T20:54:00Z">
        <w:r>
          <w:rPr>
            <w:rFonts w:hint="eastAsia"/>
            <w:szCs w:val="24"/>
            <w:lang w:eastAsia="ja-JP"/>
          </w:rPr>
          <w:t>6.</w:t>
        </w:r>
      </w:ins>
      <w:ins w:id="1129" w:author="Finalized" w:date="2017-04-17T15:11:00Z">
        <w:r w:rsidR="00D723ED">
          <w:rPr>
            <w:rFonts w:hint="eastAsia"/>
            <w:szCs w:val="24"/>
            <w:lang w:eastAsia="ja-JP"/>
          </w:rPr>
          <w:t>6</w:t>
        </w:r>
      </w:ins>
      <w:ins w:id="1130" w:author="Finalized" w:date="2017-03-28T20:54:00Z">
        <w:r>
          <w:rPr>
            <w:rFonts w:hint="eastAsia"/>
            <w:szCs w:val="24"/>
            <w:lang w:eastAsia="ja-JP"/>
          </w:rPr>
          <w:t>.1.4.1</w:t>
        </w:r>
      </w:ins>
      <w:ins w:id="1131" w:author="Finalized" w:date="2017-06-04T19:16:00Z">
        <w:r w:rsidR="005F7D42">
          <w:rPr>
            <w:rFonts w:hint="eastAsia"/>
            <w:szCs w:val="24"/>
            <w:lang w:eastAsia="ja-JP"/>
          </w:rPr>
          <w:t>.</w:t>
        </w:r>
      </w:ins>
      <w:ins w:id="1132" w:author="Finalized" w:date="2017-03-28T20:54:00Z">
        <w:r w:rsidRPr="00EF1BD0">
          <w:rPr>
            <w:szCs w:val="24"/>
            <w:lang w:eastAsia="ja-JP"/>
          </w:rPr>
          <w:t xml:space="preserve"> </w:t>
        </w:r>
        <w:r>
          <w:rPr>
            <w:rFonts w:hint="eastAsia"/>
            <w:szCs w:val="24"/>
            <w:lang w:eastAsia="ja-JP"/>
          </w:rPr>
          <w:tab/>
          <w:t>Determination of maximum purge volume</w:t>
        </w:r>
      </w:ins>
    </w:p>
    <w:p w14:paraId="27159990" w14:textId="21500442" w:rsidR="00306BCF" w:rsidRDefault="00306BCF" w:rsidP="00306BCF">
      <w:pPr>
        <w:pStyle w:val="SingleTxtG"/>
        <w:ind w:left="2268"/>
        <w:rPr>
          <w:ins w:id="1133" w:author="Finalized" w:date="2017-03-28T20:54:00Z"/>
          <w:szCs w:val="24"/>
          <w:lang w:eastAsia="ja-JP"/>
        </w:rPr>
      </w:pPr>
      <w:ins w:id="1134" w:author="Finalized" w:date="2017-03-28T20:54:00Z">
        <w:r w:rsidRPr="00EF1BD0">
          <w:rPr>
            <w:szCs w:val="24"/>
            <w:lang w:eastAsia="ja-JP"/>
          </w:rPr>
          <w:t xml:space="preserve">The </w:t>
        </w:r>
        <w:r>
          <w:rPr>
            <w:rFonts w:hint="eastAsia"/>
            <w:szCs w:val="24"/>
            <w:lang w:eastAsia="ja-JP"/>
          </w:rPr>
          <w:t xml:space="preserve">maximum purge amount </w:t>
        </w:r>
        <m:oMath>
          <m:sSub>
            <m:sSubPr>
              <m:ctrlPr>
                <w:rPr>
                  <w:rFonts w:ascii="Cambria Math" w:hAnsi="Cambria Math"/>
                  <w:szCs w:val="24"/>
                  <w:lang w:eastAsia="ja-JP"/>
                </w:rPr>
              </m:ctrlPr>
            </m:sSubPr>
            <m:e>
              <m:r>
                <m:rPr>
                  <m:sty m:val="p"/>
                </m:rPr>
                <w:rPr>
                  <w:rFonts w:ascii="Cambria Math" w:hAnsi="Cambria Math"/>
                  <w:szCs w:val="24"/>
                  <w:lang w:eastAsia="ja-JP"/>
                </w:rPr>
                <m:t>Vol</m:t>
              </m:r>
            </m:e>
            <m:sub>
              <m:r>
                <m:rPr>
                  <m:sty m:val="p"/>
                </m:rPr>
                <w:rPr>
                  <w:rFonts w:ascii="Cambria Math" w:hAnsi="Cambria Math"/>
                  <w:szCs w:val="24"/>
                  <w:lang w:eastAsia="ja-JP"/>
                </w:rPr>
                <m:t>max</m:t>
              </m:r>
            </m:sub>
          </m:sSub>
        </m:oMath>
        <w:r>
          <w:rPr>
            <w:rFonts w:hint="eastAsia"/>
            <w:szCs w:val="24"/>
            <w:lang w:eastAsia="ja-JP"/>
          </w:rPr>
          <w:t xml:space="preserve"> shall be determined by the </w:t>
        </w:r>
        <w:r>
          <w:rPr>
            <w:szCs w:val="24"/>
            <w:lang w:eastAsia="ja-JP"/>
          </w:rPr>
          <w:t>following</w:t>
        </w:r>
        <w:r>
          <w:rPr>
            <w:rFonts w:hint="eastAsia"/>
            <w:szCs w:val="24"/>
            <w:lang w:eastAsia="ja-JP"/>
          </w:rPr>
          <w:t xml:space="preserve"> equation.</w:t>
        </w:r>
        <w:r w:rsidRPr="00A30284">
          <w:t xml:space="preserve"> </w:t>
        </w:r>
        <w:r>
          <w:rPr>
            <w:rFonts w:hint="eastAsia"/>
            <w:lang w:eastAsia="ja-JP"/>
          </w:rPr>
          <w:t xml:space="preserve">In the case of </w:t>
        </w:r>
        <w:r w:rsidRPr="00A30284">
          <w:rPr>
            <w:szCs w:val="24"/>
            <w:lang w:eastAsia="ja-JP"/>
          </w:rPr>
          <w:t>OVC-HEVs</w:t>
        </w:r>
        <w:r>
          <w:rPr>
            <w:rFonts w:hint="eastAsia"/>
            <w:szCs w:val="24"/>
            <w:lang w:eastAsia="ja-JP"/>
          </w:rPr>
          <w:t xml:space="preserve">, </w:t>
        </w:r>
      </w:ins>
      <w:ins w:id="1135" w:author="Finalized" w:date="2017-04-17T14:32:00Z">
        <w:r w:rsidR="00D17B56">
          <w:rPr>
            <w:rFonts w:hint="eastAsia"/>
            <w:szCs w:val="24"/>
            <w:lang w:eastAsia="ja-JP"/>
          </w:rPr>
          <w:t xml:space="preserve">the </w:t>
        </w:r>
      </w:ins>
      <w:ins w:id="1136" w:author="Finalized" w:date="2017-03-28T20:54:00Z">
        <w:r>
          <w:rPr>
            <w:rFonts w:hint="eastAsia"/>
            <w:szCs w:val="24"/>
            <w:lang w:eastAsia="ja-JP"/>
          </w:rPr>
          <w:t xml:space="preserve">vehicle </w:t>
        </w:r>
        <w:r w:rsidRPr="00A30284">
          <w:rPr>
            <w:szCs w:val="24"/>
            <w:lang w:eastAsia="ja-JP"/>
          </w:rPr>
          <w:t>shall be operated in charge-sustaining operating condition.</w:t>
        </w:r>
      </w:ins>
    </w:p>
    <w:p w14:paraId="5D7AB007" w14:textId="77777777" w:rsidR="004616F7" w:rsidRPr="006322D3" w:rsidRDefault="00AB18BA" w:rsidP="004616F7">
      <w:pPr>
        <w:pStyle w:val="SingleTxtG"/>
        <w:ind w:left="2268"/>
        <w:rPr>
          <w:ins w:id="1137" w:author="Finalized" w:date="2017-06-04T19:18:00Z"/>
          <w:szCs w:val="24"/>
          <w:lang w:eastAsia="ja-JP"/>
        </w:rPr>
      </w:pPr>
      <m:oMathPara>
        <m:oMath>
          <m:sSub>
            <m:sSubPr>
              <m:ctrlPr>
                <w:ins w:id="1138" w:author="Finalized" w:date="2017-06-04T19:18:00Z">
                  <w:rPr>
                    <w:rFonts w:ascii="Cambria Math" w:hAnsi="Cambria Math"/>
                    <w:szCs w:val="24"/>
                    <w:lang w:eastAsia="ja-JP"/>
                  </w:rPr>
                </w:ins>
              </m:ctrlPr>
            </m:sSubPr>
            <m:e>
              <m:r>
                <w:ins w:id="1139" w:author="Finalized" w:date="2017-06-04T19:18:00Z">
                  <m:rPr>
                    <m:sty m:val="p"/>
                  </m:rPr>
                  <w:rPr>
                    <w:rFonts w:ascii="Cambria Math" w:hAnsi="Cambria Math"/>
                    <w:szCs w:val="24"/>
                    <w:lang w:eastAsia="ja-JP"/>
                  </w:rPr>
                  <m:t>Vol</m:t>
                </w:ins>
              </m:r>
            </m:e>
            <m:sub>
              <m:r>
                <w:ins w:id="1140" w:author="Finalized" w:date="2017-06-04T19:18:00Z">
                  <m:rPr>
                    <m:sty m:val="p"/>
                  </m:rPr>
                  <w:rPr>
                    <w:rFonts w:ascii="Cambria Math" w:hAnsi="Cambria Math"/>
                    <w:szCs w:val="24"/>
                    <w:lang w:eastAsia="ja-JP"/>
                  </w:rPr>
                  <m:t>max</m:t>
                </w:ins>
              </m:r>
            </m:sub>
          </m:sSub>
          <m:r>
            <w:ins w:id="1141" w:author="Finalized" w:date="2017-06-04T19:18:00Z">
              <m:rPr>
                <m:sty m:val="p"/>
              </m:rPr>
              <w:rPr>
                <w:rFonts w:ascii="Cambria Math" w:hAnsi="Cambria Math"/>
                <w:szCs w:val="24"/>
                <w:lang w:eastAsia="ja-JP"/>
              </w:rPr>
              <m:t>=</m:t>
            </w:ins>
          </m:r>
          <m:sSub>
            <m:sSubPr>
              <m:ctrlPr>
                <w:ins w:id="1142" w:author="Finalized" w:date="2017-06-04T19:18:00Z">
                  <w:rPr>
                    <w:rFonts w:ascii="Cambria Math" w:hAnsi="Cambria Math"/>
                    <w:szCs w:val="24"/>
                    <w:lang w:eastAsia="ja-JP"/>
                  </w:rPr>
                </w:ins>
              </m:ctrlPr>
            </m:sSubPr>
            <m:e>
              <m:r>
                <w:ins w:id="1143" w:author="Finalized" w:date="2017-06-04T19:18:00Z">
                  <m:rPr>
                    <m:sty m:val="p"/>
                  </m:rPr>
                  <w:rPr>
                    <w:rFonts w:ascii="Cambria Math" w:hAnsi="Cambria Math"/>
                    <w:szCs w:val="24"/>
                    <w:lang w:eastAsia="ja-JP"/>
                  </w:rPr>
                  <m:t>Vol</m:t>
                </w:ins>
              </m:r>
            </m:e>
            <m:sub>
              <m:r>
                <w:ins w:id="1144" w:author="Finalized" w:date="2017-06-04T19:18:00Z">
                  <m:rPr>
                    <m:sty m:val="p"/>
                  </m:rPr>
                  <w:rPr>
                    <w:rFonts w:ascii="Cambria Math" w:hAnsi="Cambria Math"/>
                    <w:szCs w:val="24"/>
                    <w:lang w:eastAsia="ja-JP"/>
                  </w:rPr>
                  <m:t>Pcycle</m:t>
                </w:ins>
              </m:r>
            </m:sub>
          </m:sSub>
          <m:r>
            <w:ins w:id="1145" w:author="Finalized" w:date="2017-06-04T19:18:00Z">
              <m:rPr>
                <m:sty m:val="p"/>
              </m:rPr>
              <w:rPr>
                <w:rFonts w:ascii="Cambria Math" w:hAnsi="Cambria Math"/>
                <w:szCs w:val="24"/>
                <w:lang w:eastAsia="ja-JP"/>
              </w:rPr>
              <m:t xml:space="preserve"> × </m:t>
            </w:ins>
          </m:r>
          <m:f>
            <m:fPr>
              <m:ctrlPr>
                <w:ins w:id="1146" w:author="Finalized" w:date="2017-06-04T19:18:00Z">
                  <w:rPr>
                    <w:rFonts w:ascii="Cambria Math" w:hAnsi="Cambria Math"/>
                    <w:szCs w:val="24"/>
                    <w:lang w:eastAsia="ja-JP"/>
                  </w:rPr>
                </w:ins>
              </m:ctrlPr>
            </m:fPr>
            <m:num>
              <m:r>
                <w:ins w:id="1147" w:author="Finalized" w:date="2017-06-04T19:18:00Z">
                  <m:rPr>
                    <m:sty m:val="p"/>
                  </m:rPr>
                  <w:rPr>
                    <w:rFonts w:ascii="Cambria Math" w:hAnsi="Cambria Math"/>
                    <w:szCs w:val="24"/>
                    <w:lang w:eastAsia="ja-JP"/>
                  </w:rPr>
                  <m:t>Vo</m:t>
                </w:ins>
              </m:r>
              <m:sSub>
                <m:sSubPr>
                  <m:ctrlPr>
                    <w:ins w:id="1148" w:author="Finalized" w:date="2017-06-04T19:18:00Z">
                      <w:rPr>
                        <w:rFonts w:ascii="Cambria Math" w:hAnsi="Cambria Math"/>
                        <w:szCs w:val="24"/>
                        <w:lang w:eastAsia="ja-JP"/>
                      </w:rPr>
                    </w:ins>
                  </m:ctrlPr>
                </m:sSubPr>
                <m:e>
                  <m:r>
                    <w:ins w:id="1149" w:author="Finalized" w:date="2017-06-04T19:18:00Z">
                      <m:rPr>
                        <m:sty m:val="p"/>
                      </m:rPr>
                      <w:rPr>
                        <w:rFonts w:ascii="Cambria Math" w:hAnsi="Cambria Math"/>
                        <w:szCs w:val="24"/>
                        <w:lang w:eastAsia="ja-JP"/>
                      </w:rPr>
                      <m:t>l</m:t>
                    </w:ins>
                  </m:r>
                </m:e>
                <m:sub>
                  <m:r>
                    <w:ins w:id="1150" w:author="Finalized" w:date="2017-06-04T19:18:00Z">
                      <m:rPr>
                        <m:sty m:val="p"/>
                      </m:rPr>
                      <w:rPr>
                        <w:rFonts w:ascii="Cambria Math" w:hAnsi="Cambria Math"/>
                        <w:szCs w:val="24"/>
                        <w:lang w:eastAsia="ja-JP"/>
                      </w:rPr>
                      <m:t>tank</m:t>
                    </w:ins>
                  </m:r>
                </m:sub>
              </m:sSub>
              <m:r>
                <w:ins w:id="1151" w:author="Finalized" w:date="2017-06-04T19:18:00Z">
                  <m:rPr>
                    <m:sty m:val="p"/>
                  </m:rPr>
                  <w:rPr>
                    <w:rFonts w:ascii="Cambria Math" w:hAnsi="Cambria Math"/>
                    <w:szCs w:val="24"/>
                    <w:lang w:eastAsia="ja-JP"/>
                  </w:rPr>
                  <m:t xml:space="preserve"> × 0.85 ×</m:t>
                </w:ins>
              </m:r>
              <m:f>
                <m:fPr>
                  <m:ctrlPr>
                    <w:ins w:id="1152" w:author="Finalized" w:date="2017-06-04T19:18:00Z">
                      <w:rPr>
                        <w:rFonts w:ascii="Cambria Math" w:hAnsi="Cambria Math"/>
                        <w:szCs w:val="24"/>
                        <w:lang w:eastAsia="ja-JP"/>
                      </w:rPr>
                    </w:ins>
                  </m:ctrlPr>
                </m:fPr>
                <m:num>
                  <m:r>
                    <w:ins w:id="1153" w:author="Finalized" w:date="2017-06-04T19:18:00Z">
                      <m:rPr>
                        <m:sty m:val="p"/>
                      </m:rPr>
                      <w:rPr>
                        <w:rFonts w:ascii="Cambria Math" w:hAnsi="Cambria Math"/>
                        <w:szCs w:val="24"/>
                        <w:lang w:eastAsia="ja-JP"/>
                      </w:rPr>
                      <m:t>100</m:t>
                    </w:ins>
                  </m:r>
                </m:num>
                <m:den>
                  <m:r>
                    <w:ins w:id="1154" w:author="Finalized" w:date="2017-06-04T19:18:00Z">
                      <m:rPr>
                        <m:sty m:val="p"/>
                      </m:rPr>
                      <w:rPr>
                        <w:rFonts w:ascii="Cambria Math" w:hAnsi="Cambria Math"/>
                        <w:szCs w:val="24"/>
                        <w:lang w:eastAsia="ja-JP"/>
                      </w:rPr>
                      <m:t xml:space="preserve"> F</m:t>
                    </w:ins>
                  </m:r>
                  <m:sSub>
                    <m:sSubPr>
                      <m:ctrlPr>
                        <w:ins w:id="1155" w:author="Finalized" w:date="2017-06-04T19:18:00Z">
                          <w:rPr>
                            <w:rFonts w:ascii="Cambria Math" w:hAnsi="Cambria Math"/>
                            <w:szCs w:val="24"/>
                            <w:lang w:eastAsia="ja-JP"/>
                          </w:rPr>
                        </w:ins>
                      </m:ctrlPr>
                    </m:sSubPr>
                    <m:e>
                      <m:r>
                        <w:ins w:id="1156" w:author="Finalized" w:date="2017-06-04T19:18:00Z">
                          <m:rPr>
                            <m:sty m:val="p"/>
                          </m:rPr>
                          <w:rPr>
                            <w:rFonts w:ascii="Cambria Math" w:hAnsi="Cambria Math"/>
                            <w:szCs w:val="24"/>
                            <w:lang w:eastAsia="ja-JP"/>
                          </w:rPr>
                          <m:t>C</m:t>
                        </w:ins>
                      </m:r>
                    </m:e>
                    <m:sub>
                      <m:r>
                        <w:ins w:id="1157" w:author="Finalized" w:date="2017-06-04T19:18:00Z">
                          <m:rPr>
                            <m:sty m:val="p"/>
                          </m:rPr>
                          <w:rPr>
                            <w:rFonts w:ascii="Cambria Math" w:hAnsi="Cambria Math"/>
                            <w:szCs w:val="24"/>
                            <w:lang w:eastAsia="ja-JP"/>
                          </w:rPr>
                          <m:t>Pcycle</m:t>
                        </w:ins>
                      </m:r>
                    </m:sub>
                  </m:sSub>
                </m:den>
              </m:f>
            </m:num>
            <m:den>
              <m:r>
                <w:ins w:id="1158" w:author="Finalized" w:date="2017-06-04T19:18:00Z">
                  <m:rPr>
                    <m:sty m:val="p"/>
                  </m:rPr>
                  <w:rPr>
                    <w:rFonts w:ascii="Cambria Math" w:hAnsi="Cambria Math"/>
                    <w:szCs w:val="24"/>
                    <w:lang w:eastAsia="ja-JP"/>
                  </w:rPr>
                  <m:t>Dis</m:t>
                </w:ins>
              </m:r>
              <m:sSub>
                <m:sSubPr>
                  <m:ctrlPr>
                    <w:ins w:id="1159" w:author="Finalized" w:date="2017-06-04T19:18:00Z">
                      <w:rPr>
                        <w:rFonts w:ascii="Cambria Math" w:hAnsi="Cambria Math"/>
                        <w:szCs w:val="24"/>
                        <w:lang w:eastAsia="ja-JP"/>
                      </w:rPr>
                    </w:ins>
                  </m:ctrlPr>
                </m:sSubPr>
                <m:e>
                  <m:r>
                    <w:ins w:id="1160" w:author="Finalized" w:date="2017-06-04T19:18:00Z">
                      <m:rPr>
                        <m:sty m:val="p"/>
                      </m:rPr>
                      <w:rPr>
                        <w:rFonts w:ascii="Cambria Math" w:hAnsi="Cambria Math"/>
                        <w:szCs w:val="24"/>
                        <w:lang w:eastAsia="ja-JP"/>
                      </w:rPr>
                      <m:t>t</m:t>
                    </w:ins>
                  </m:r>
                </m:e>
                <m:sub>
                  <m:r>
                    <w:ins w:id="1161" w:author="Finalized" w:date="2017-06-04T19:18:00Z">
                      <m:rPr>
                        <m:sty m:val="p"/>
                      </m:rPr>
                      <w:rPr>
                        <w:rFonts w:ascii="Cambria Math" w:hAnsi="Cambria Math"/>
                        <w:szCs w:val="24"/>
                        <w:lang w:eastAsia="ja-JP"/>
                      </w:rPr>
                      <m:t>Pcycle</m:t>
                    </w:ins>
                  </m:r>
                </m:sub>
              </m:sSub>
            </m:den>
          </m:f>
        </m:oMath>
      </m:oMathPara>
    </w:p>
    <w:p w14:paraId="67E7436A" w14:textId="77777777" w:rsidR="00306BCF" w:rsidRDefault="00306BCF" w:rsidP="00306BCF">
      <w:pPr>
        <w:pStyle w:val="SingleTxtG"/>
        <w:ind w:left="2268"/>
        <w:rPr>
          <w:ins w:id="1162" w:author="Finalized" w:date="2017-03-28T20:54:00Z"/>
          <w:szCs w:val="24"/>
          <w:lang w:eastAsia="ja-JP"/>
        </w:rPr>
      </w:pPr>
      <w:proofErr w:type="gramStart"/>
      <w:ins w:id="1163" w:author="Finalized" w:date="2017-03-28T20:54:00Z">
        <w:r w:rsidRPr="00624025">
          <w:rPr>
            <w:szCs w:val="24"/>
            <w:lang w:eastAsia="ja-JP"/>
          </w:rPr>
          <w:t>where</w:t>
        </w:r>
        <w:proofErr w:type="gramEnd"/>
        <w:r>
          <w:rPr>
            <w:szCs w:val="24"/>
            <w:lang w:eastAsia="ja-JP"/>
          </w:rPr>
          <w:t>:</w:t>
        </w:r>
      </w:ins>
    </w:p>
    <w:p w14:paraId="2E1226D4" w14:textId="6295B758" w:rsidR="00306BCF" w:rsidRDefault="00AB18BA" w:rsidP="00306BCF">
      <w:pPr>
        <w:pStyle w:val="SingleTxtG"/>
        <w:ind w:left="3402" w:hanging="1134"/>
        <w:rPr>
          <w:ins w:id="1164" w:author="Finalized" w:date="2017-03-28T20:54:00Z"/>
          <w:szCs w:val="24"/>
          <w:lang w:eastAsia="ja-JP"/>
        </w:rPr>
      </w:pPr>
      <m:oMath>
        <m:sSub>
          <m:sSubPr>
            <m:ctrlPr>
              <w:ins w:id="1165" w:author="Finalized" w:date="2017-03-28T20:54:00Z">
                <w:rPr>
                  <w:rFonts w:ascii="Cambria Math" w:hAnsi="Cambria Math"/>
                  <w:szCs w:val="24"/>
                  <w:lang w:eastAsia="ja-JP"/>
                </w:rPr>
              </w:ins>
            </m:ctrlPr>
          </m:sSubPr>
          <m:e>
            <m:r>
              <w:ins w:id="1166" w:author="Finalized" w:date="2017-03-28T20:54:00Z">
                <m:rPr>
                  <m:sty m:val="p"/>
                </m:rPr>
                <w:rPr>
                  <w:rFonts w:ascii="Cambria Math" w:hAnsi="Cambria Math"/>
                  <w:szCs w:val="24"/>
                  <w:lang w:eastAsia="ja-JP"/>
                </w:rPr>
                <m:t>Vol</m:t>
              </w:ins>
            </m:r>
          </m:e>
          <m:sub>
            <m:r>
              <w:ins w:id="1167" w:author="Finalized" w:date="2017-03-28T20:54:00Z">
                <m:rPr>
                  <m:sty m:val="p"/>
                </m:rPr>
                <w:rPr>
                  <w:rFonts w:ascii="Cambria Math" w:hAnsi="Cambria Math"/>
                  <w:szCs w:val="24"/>
                  <w:lang w:eastAsia="ja-JP"/>
                </w:rPr>
                <m:t>Pcycle</m:t>
              </w:ins>
            </m:r>
          </m:sub>
        </m:sSub>
        <m:r>
          <w:ins w:id="1168" w:author="Finalized" w:date="2017-03-28T20:54:00Z">
            <w:rPr>
              <w:rFonts w:ascii="Cambria Math" w:hAnsi="Cambria Math"/>
              <w:szCs w:val="24"/>
              <w:lang w:eastAsia="ja-JP"/>
            </w:rPr>
            <m:t xml:space="preserve"> </m:t>
          </w:ins>
        </m:r>
      </m:oMath>
      <w:ins w:id="1169" w:author="Finalized" w:date="2017-03-28T20:54:00Z">
        <w:r w:rsidR="00306BCF">
          <w:rPr>
            <w:szCs w:val="24"/>
            <w:lang w:eastAsia="ja-JP"/>
          </w:rPr>
          <w:tab/>
        </w:r>
        <w:proofErr w:type="gramStart"/>
        <w:r w:rsidR="00306BCF">
          <w:rPr>
            <w:rFonts w:hint="eastAsia"/>
            <w:szCs w:val="24"/>
            <w:lang w:eastAsia="ja-JP"/>
          </w:rPr>
          <w:t>is</w:t>
        </w:r>
        <w:proofErr w:type="gramEnd"/>
        <w:r w:rsidR="00306BCF">
          <w:rPr>
            <w:rFonts w:hint="eastAsia"/>
            <w:szCs w:val="24"/>
            <w:lang w:eastAsia="ja-JP"/>
          </w:rPr>
          <w:t xml:space="preserve"> the </w:t>
        </w:r>
        <w:r w:rsidR="00306BCF">
          <w:rPr>
            <w:szCs w:val="24"/>
            <w:lang w:eastAsia="ja-JP"/>
          </w:rPr>
          <w:t>accumulated</w:t>
        </w:r>
        <w:r w:rsidR="00306BCF">
          <w:rPr>
            <w:rFonts w:hint="eastAsia"/>
            <w:szCs w:val="24"/>
            <w:lang w:eastAsia="ja-JP"/>
          </w:rPr>
          <w:t xml:space="preserve"> measured purge volume over the single purge cycle </w:t>
        </w:r>
        <w:r w:rsidR="00306BCF">
          <w:rPr>
            <w:szCs w:val="24"/>
            <w:lang w:eastAsia="ja-JP"/>
          </w:rPr>
          <w:t>described</w:t>
        </w:r>
        <w:r w:rsidR="00306BCF">
          <w:rPr>
            <w:rFonts w:hint="eastAsia"/>
            <w:szCs w:val="24"/>
            <w:lang w:eastAsia="ja-JP"/>
          </w:rPr>
          <w:t xml:space="preserve"> in the paragraph </w:t>
        </w:r>
        <w:r w:rsidR="00306BCF">
          <w:rPr>
            <w:szCs w:val="24"/>
            <w:lang w:eastAsia="ja-JP"/>
          </w:rPr>
          <w:t>6.</w:t>
        </w:r>
      </w:ins>
      <w:ins w:id="1170" w:author="Finalized" w:date="2017-04-17T15:11:00Z">
        <w:r w:rsidR="00D723ED">
          <w:rPr>
            <w:rFonts w:hint="eastAsia"/>
            <w:szCs w:val="24"/>
            <w:lang w:eastAsia="ja-JP"/>
          </w:rPr>
          <w:t>5</w:t>
        </w:r>
      </w:ins>
      <w:ins w:id="1171" w:author="Finalized" w:date="2017-03-28T20:54:00Z">
        <w:r w:rsidR="00306BCF">
          <w:rPr>
            <w:szCs w:val="24"/>
            <w:lang w:eastAsia="ja-JP"/>
          </w:rPr>
          <w:t>.2</w:t>
        </w:r>
        <w:r w:rsidR="00306BCF">
          <w:rPr>
            <w:rFonts w:hint="eastAsia"/>
            <w:szCs w:val="24"/>
            <w:lang w:eastAsia="ja-JP"/>
          </w:rPr>
          <w:t xml:space="preserve">. </w:t>
        </w:r>
      </w:ins>
      <w:proofErr w:type="gramStart"/>
      <w:ins w:id="1172" w:author="Finalized" w:date="2017-04-17T15:11:00Z">
        <w:r w:rsidR="00D723ED">
          <w:rPr>
            <w:rFonts w:hint="eastAsia"/>
            <w:szCs w:val="24"/>
            <w:lang w:eastAsia="ja-JP"/>
          </w:rPr>
          <w:t>of</w:t>
        </w:r>
        <w:proofErr w:type="gramEnd"/>
        <w:r w:rsidR="00D723ED">
          <w:rPr>
            <w:rFonts w:hint="eastAsia"/>
            <w:szCs w:val="24"/>
            <w:lang w:eastAsia="ja-JP"/>
          </w:rPr>
          <w:t xml:space="preserve"> this annex </w:t>
        </w:r>
      </w:ins>
      <w:ins w:id="1173" w:author="Finalized" w:date="2017-03-28T20:54:00Z">
        <w:r w:rsidR="00306BCF">
          <w:rPr>
            <w:rFonts w:hint="eastAsia"/>
            <w:szCs w:val="24"/>
            <w:lang w:eastAsia="ja-JP"/>
          </w:rPr>
          <w:t xml:space="preserve">to nearest 0.1 </w:t>
        </w:r>
        <w:r w:rsidR="00306BCF">
          <w:rPr>
            <w:szCs w:val="24"/>
            <w:lang w:eastAsia="ja-JP"/>
          </w:rPr>
          <w:t>litres</w:t>
        </w:r>
        <w:r w:rsidR="00306BCF">
          <w:rPr>
            <w:rFonts w:hint="eastAsia"/>
            <w:szCs w:val="24"/>
            <w:lang w:eastAsia="ja-JP"/>
          </w:rPr>
          <w:t>, l;</w:t>
        </w:r>
      </w:ins>
    </w:p>
    <w:p w14:paraId="09686D62" w14:textId="7FADA91A" w:rsidR="00306BCF" w:rsidRDefault="00306BCF" w:rsidP="00306BCF">
      <w:pPr>
        <w:pStyle w:val="SingleTxtG"/>
        <w:ind w:left="3402" w:hanging="1134"/>
        <w:rPr>
          <w:ins w:id="1174" w:author="Finalized" w:date="2017-03-28T20:54:00Z"/>
          <w:szCs w:val="24"/>
          <w:lang w:eastAsia="ja-JP"/>
        </w:rPr>
      </w:pPr>
      <m:oMath>
        <m:r>
          <w:ins w:id="1175" w:author="Finalized" w:date="2017-03-28T20:54:00Z">
            <m:rPr>
              <m:sty m:val="p"/>
            </m:rPr>
            <w:rPr>
              <w:rFonts w:ascii="Cambria Math" w:hAnsi="Cambria Math"/>
              <w:szCs w:val="24"/>
              <w:lang w:eastAsia="ja-JP"/>
            </w:rPr>
            <m:t>Vo</m:t>
          </w:ins>
        </m:r>
        <m:sSub>
          <m:sSubPr>
            <m:ctrlPr>
              <w:ins w:id="1176" w:author="Finalized" w:date="2017-03-28T20:54:00Z">
                <w:rPr>
                  <w:rFonts w:ascii="Cambria Math" w:hAnsi="Cambria Math"/>
                  <w:szCs w:val="24"/>
                  <w:lang w:eastAsia="ja-JP"/>
                </w:rPr>
              </w:ins>
            </m:ctrlPr>
          </m:sSubPr>
          <m:e>
            <m:r>
              <w:ins w:id="1177" w:author="Finalized" w:date="2017-03-28T20:54:00Z">
                <m:rPr>
                  <m:sty m:val="p"/>
                </m:rPr>
                <w:rPr>
                  <w:rFonts w:ascii="Cambria Math" w:hAnsi="Cambria Math"/>
                  <w:szCs w:val="24"/>
                  <w:lang w:eastAsia="ja-JP"/>
                </w:rPr>
                <m:t>l</m:t>
              </w:ins>
            </m:r>
          </m:e>
          <m:sub>
            <m:r>
              <w:ins w:id="1178" w:author="Finalized" w:date="2017-03-28T20:54:00Z">
                <m:rPr>
                  <m:sty m:val="p"/>
                </m:rPr>
                <w:rPr>
                  <w:rFonts w:ascii="Cambria Math" w:hAnsi="Cambria Math"/>
                  <w:szCs w:val="24"/>
                  <w:lang w:eastAsia="ja-JP"/>
                </w:rPr>
                <m:t>tank</m:t>
              </w:ins>
            </m:r>
          </m:sub>
        </m:sSub>
      </m:oMath>
      <w:ins w:id="1179" w:author="Finalized" w:date="2017-03-28T20:54:00Z">
        <w:r>
          <w:rPr>
            <w:szCs w:val="24"/>
            <w:lang w:eastAsia="ja-JP"/>
          </w:rPr>
          <w:tab/>
        </w:r>
        <w:proofErr w:type="gramStart"/>
        <w:r>
          <w:rPr>
            <w:rFonts w:hint="eastAsia"/>
            <w:szCs w:val="24"/>
            <w:lang w:eastAsia="ja-JP"/>
          </w:rPr>
          <w:t>is</w:t>
        </w:r>
        <w:proofErr w:type="gramEnd"/>
        <w:r>
          <w:rPr>
            <w:rFonts w:hint="eastAsia"/>
            <w:szCs w:val="24"/>
            <w:lang w:eastAsia="ja-JP"/>
          </w:rPr>
          <w:t xml:space="preserve"> the </w:t>
        </w:r>
        <w:r w:rsidRPr="009C0B4D">
          <w:rPr>
            <w:szCs w:val="24"/>
            <w:lang w:eastAsia="ja-JP"/>
          </w:rPr>
          <w:t>manufacturer</w:t>
        </w:r>
        <w:r>
          <w:rPr>
            <w:szCs w:val="24"/>
            <w:lang w:eastAsia="ja-JP"/>
          </w:rPr>
          <w:t>’</w:t>
        </w:r>
        <w:r>
          <w:rPr>
            <w:rFonts w:hint="eastAsia"/>
            <w:szCs w:val="24"/>
            <w:lang w:eastAsia="ja-JP"/>
          </w:rPr>
          <w:t>s</w:t>
        </w:r>
        <w:r w:rsidRPr="009C0B4D">
          <w:rPr>
            <w:szCs w:val="24"/>
            <w:lang w:eastAsia="ja-JP"/>
          </w:rPr>
          <w:t xml:space="preserve"> nominal fuel tank capacity</w:t>
        </w:r>
        <w:r>
          <w:rPr>
            <w:rFonts w:hint="eastAsia"/>
            <w:szCs w:val="24"/>
            <w:lang w:eastAsia="ja-JP"/>
          </w:rPr>
          <w:t>, l;</w:t>
        </w:r>
      </w:ins>
    </w:p>
    <w:p w14:paraId="0638FE54" w14:textId="1FB1836A" w:rsidR="00306BCF" w:rsidRDefault="00306BCF" w:rsidP="00306BCF">
      <w:pPr>
        <w:pStyle w:val="SingleTxtG"/>
        <w:ind w:left="3402" w:hanging="1134"/>
        <w:rPr>
          <w:ins w:id="1180" w:author="Finalized" w:date="2017-03-28T20:54:00Z"/>
          <w:szCs w:val="24"/>
          <w:lang w:eastAsia="ja-JP"/>
        </w:rPr>
      </w:pPr>
      <m:oMath>
        <m:r>
          <w:ins w:id="1181" w:author="Finalized" w:date="2017-03-28T20:54:00Z">
            <m:rPr>
              <m:sty m:val="p"/>
            </m:rPr>
            <w:rPr>
              <w:rFonts w:ascii="Cambria Math" w:hAnsi="Cambria Math"/>
              <w:szCs w:val="24"/>
              <w:lang w:eastAsia="ja-JP"/>
            </w:rPr>
            <m:t>F</m:t>
          </w:ins>
        </m:r>
        <m:sSub>
          <m:sSubPr>
            <m:ctrlPr>
              <w:ins w:id="1182" w:author="Finalized" w:date="2017-03-28T20:54:00Z">
                <w:rPr>
                  <w:rFonts w:ascii="Cambria Math" w:hAnsi="Cambria Math"/>
                  <w:szCs w:val="24"/>
                  <w:lang w:eastAsia="ja-JP"/>
                </w:rPr>
              </w:ins>
            </m:ctrlPr>
          </m:sSubPr>
          <m:e>
            <m:r>
              <w:ins w:id="1183" w:author="Finalized" w:date="2017-03-28T20:54:00Z">
                <m:rPr>
                  <m:sty m:val="p"/>
                </m:rPr>
                <w:rPr>
                  <w:rFonts w:ascii="Cambria Math" w:hAnsi="Cambria Math"/>
                  <w:szCs w:val="24"/>
                  <w:lang w:eastAsia="ja-JP"/>
                </w:rPr>
                <m:t>C</m:t>
              </w:ins>
            </m:r>
          </m:e>
          <m:sub>
            <m:r>
              <w:ins w:id="1184" w:author="Finalized" w:date="2017-03-28T20:54:00Z">
                <m:rPr>
                  <m:sty m:val="p"/>
                </m:rPr>
                <w:rPr>
                  <w:rFonts w:ascii="Cambria Math" w:hAnsi="Cambria Math"/>
                  <w:szCs w:val="24"/>
                  <w:lang w:eastAsia="ja-JP"/>
                </w:rPr>
                <m:t>Pcycle</m:t>
              </w:ins>
            </m:r>
          </m:sub>
        </m:sSub>
      </m:oMath>
      <w:ins w:id="1185" w:author="Finalized" w:date="2017-03-28T20:54:00Z">
        <w:r>
          <w:rPr>
            <w:rFonts w:hint="eastAsia"/>
            <w:szCs w:val="24"/>
            <w:lang w:eastAsia="ja-JP"/>
          </w:rPr>
          <w:t xml:space="preserve"> </w:t>
        </w:r>
        <w:r>
          <w:rPr>
            <w:szCs w:val="24"/>
            <w:lang w:eastAsia="ja-JP"/>
          </w:rPr>
          <w:tab/>
        </w:r>
        <w:proofErr w:type="gramStart"/>
        <w:r>
          <w:rPr>
            <w:rFonts w:hint="eastAsia"/>
            <w:szCs w:val="24"/>
            <w:lang w:eastAsia="ja-JP"/>
          </w:rPr>
          <w:t>is</w:t>
        </w:r>
        <w:proofErr w:type="gramEnd"/>
        <w:r>
          <w:rPr>
            <w:rFonts w:hint="eastAsia"/>
            <w:szCs w:val="24"/>
            <w:lang w:eastAsia="ja-JP"/>
          </w:rPr>
          <w:t xml:space="preserve"> the fuel consumption over the single purge cycle described in paragraph </w:t>
        </w:r>
        <w:r>
          <w:rPr>
            <w:szCs w:val="24"/>
            <w:lang w:eastAsia="ja-JP"/>
          </w:rPr>
          <w:t>6.</w:t>
        </w:r>
      </w:ins>
      <w:ins w:id="1186" w:author="Finalized" w:date="2017-04-17T15:11:00Z">
        <w:r w:rsidR="00D723ED">
          <w:rPr>
            <w:rFonts w:hint="eastAsia"/>
            <w:szCs w:val="24"/>
            <w:lang w:eastAsia="ja-JP"/>
          </w:rPr>
          <w:t>5</w:t>
        </w:r>
      </w:ins>
      <w:ins w:id="1187" w:author="Finalized" w:date="2017-03-28T20:54:00Z">
        <w:r>
          <w:rPr>
            <w:szCs w:val="24"/>
            <w:lang w:eastAsia="ja-JP"/>
          </w:rPr>
          <w:t>.2</w:t>
        </w:r>
        <w:r>
          <w:rPr>
            <w:rFonts w:hint="eastAsia"/>
            <w:szCs w:val="24"/>
            <w:lang w:eastAsia="ja-JP"/>
          </w:rPr>
          <w:t xml:space="preserve">. </w:t>
        </w:r>
        <w:proofErr w:type="gramStart"/>
        <w:r>
          <w:rPr>
            <w:szCs w:val="24"/>
            <w:lang w:eastAsia="ja-JP"/>
          </w:rPr>
          <w:t>of</w:t>
        </w:r>
        <w:proofErr w:type="gramEnd"/>
        <w:r>
          <w:rPr>
            <w:szCs w:val="24"/>
            <w:lang w:eastAsia="ja-JP"/>
          </w:rPr>
          <w:t xml:space="preserve"> this annex </w:t>
        </w:r>
      </w:ins>
      <w:ins w:id="1188" w:author="Finalized" w:date="2017-04-17T14:32:00Z">
        <w:r w:rsidR="002A3E33">
          <w:rPr>
            <w:rFonts w:hint="eastAsia"/>
            <w:szCs w:val="24"/>
            <w:lang w:eastAsia="ja-JP"/>
          </w:rPr>
          <w:t xml:space="preserve">and </w:t>
        </w:r>
      </w:ins>
      <w:ins w:id="1189" w:author="Finalized" w:date="2017-03-28T20:54:00Z">
        <w:r>
          <w:rPr>
            <w:rFonts w:hint="eastAsia"/>
            <w:szCs w:val="24"/>
            <w:lang w:eastAsia="ja-JP"/>
          </w:rPr>
          <w:t xml:space="preserve">which may be measured in either warm or cold start </w:t>
        </w:r>
        <w:r>
          <w:rPr>
            <w:szCs w:val="24"/>
            <w:lang w:eastAsia="ja-JP"/>
          </w:rPr>
          <w:t>condition</w:t>
        </w:r>
        <w:r>
          <w:rPr>
            <w:rFonts w:hint="eastAsia"/>
            <w:szCs w:val="24"/>
            <w:lang w:eastAsia="ja-JP"/>
          </w:rPr>
          <w:t>, l/100</w:t>
        </w:r>
        <w:r>
          <w:rPr>
            <w:szCs w:val="24"/>
            <w:lang w:eastAsia="ja-JP"/>
          </w:rPr>
          <w:t xml:space="preserve"> </w:t>
        </w:r>
        <w:r>
          <w:rPr>
            <w:rFonts w:hint="eastAsia"/>
            <w:szCs w:val="24"/>
            <w:lang w:eastAsia="ja-JP"/>
          </w:rPr>
          <w:t>km.</w:t>
        </w:r>
      </w:ins>
      <w:ins w:id="1190" w:author="Finalized" w:date="2017-04-17T14:33:00Z">
        <w:r w:rsidR="002A3E33">
          <w:rPr>
            <w:rFonts w:hint="eastAsia"/>
            <w:szCs w:val="24"/>
            <w:lang w:eastAsia="ja-JP"/>
          </w:rPr>
          <w:t xml:space="preserve"> </w:t>
        </w:r>
      </w:ins>
      <w:ins w:id="1191" w:author="Finalized" w:date="2017-03-28T20:54:00Z">
        <w:r>
          <w:rPr>
            <w:rFonts w:hint="eastAsia"/>
            <w:szCs w:val="24"/>
            <w:lang w:eastAsia="ja-JP"/>
          </w:rPr>
          <w:t xml:space="preserve">For OVC-HEVs and NOVC-HEVs, fuel consumption shall be calculated according to 4.2.1. </w:t>
        </w:r>
        <w:proofErr w:type="gramStart"/>
        <w:r>
          <w:rPr>
            <w:rFonts w:hint="eastAsia"/>
            <w:szCs w:val="24"/>
            <w:lang w:eastAsia="ja-JP"/>
          </w:rPr>
          <w:t>of</w:t>
        </w:r>
        <w:proofErr w:type="gramEnd"/>
        <w:r>
          <w:rPr>
            <w:rFonts w:hint="eastAsia"/>
            <w:szCs w:val="24"/>
            <w:lang w:eastAsia="ja-JP"/>
          </w:rPr>
          <w:t xml:space="preserve"> </w:t>
        </w:r>
      </w:ins>
      <w:ins w:id="1192" w:author="Finalized" w:date="2017-06-02T04:50:00Z">
        <w:r w:rsidR="00FC3863">
          <w:rPr>
            <w:rFonts w:hint="eastAsia"/>
            <w:szCs w:val="24"/>
            <w:lang w:eastAsia="ja-JP"/>
          </w:rPr>
          <w:t>a</w:t>
        </w:r>
      </w:ins>
      <w:ins w:id="1193" w:author="Finalized" w:date="2017-03-28T20:54:00Z">
        <w:r>
          <w:rPr>
            <w:rFonts w:hint="eastAsia"/>
            <w:szCs w:val="24"/>
            <w:lang w:eastAsia="ja-JP"/>
          </w:rPr>
          <w:t>nnex 8 of UN GTR 15;</w:t>
        </w:r>
      </w:ins>
    </w:p>
    <w:p w14:paraId="3CDAF543" w14:textId="3D2FD39A" w:rsidR="00E35DDE" w:rsidRPr="0007288E" w:rsidRDefault="00306BCF" w:rsidP="006B4B20">
      <w:pPr>
        <w:suppressAutoHyphens w:val="0"/>
        <w:spacing w:afterLines="50" w:after="120"/>
        <w:ind w:leftChars="1134" w:left="3402" w:rightChars="567" w:right="1134" w:hangingChars="567" w:hanging="1134"/>
        <w:jc w:val="both"/>
        <w:rPr>
          <w:szCs w:val="24"/>
          <w:lang w:eastAsia="ja-JP"/>
        </w:rPr>
      </w:pPr>
      <m:oMath>
        <m:r>
          <w:ins w:id="1194" w:author="Finalized" w:date="2017-03-28T20:54:00Z">
            <m:rPr>
              <m:sty m:val="p"/>
            </m:rPr>
            <w:rPr>
              <w:rFonts w:ascii="Cambria Math" w:hAnsi="Cambria Math"/>
              <w:szCs w:val="24"/>
              <w:lang w:eastAsia="ja-JP"/>
            </w:rPr>
            <m:t>Dis</m:t>
          </w:ins>
        </m:r>
        <m:sSub>
          <m:sSubPr>
            <m:ctrlPr>
              <w:ins w:id="1195" w:author="Finalized" w:date="2017-03-28T20:54:00Z">
                <w:rPr>
                  <w:rFonts w:ascii="Cambria Math" w:hAnsi="Cambria Math"/>
                  <w:szCs w:val="24"/>
                  <w:lang w:eastAsia="ja-JP"/>
                </w:rPr>
              </w:ins>
            </m:ctrlPr>
          </m:sSubPr>
          <m:e>
            <m:r>
              <w:ins w:id="1196" w:author="Finalized" w:date="2017-03-28T20:54:00Z">
                <m:rPr>
                  <m:sty m:val="p"/>
                </m:rPr>
                <w:rPr>
                  <w:rFonts w:ascii="Cambria Math" w:hAnsi="Cambria Math"/>
                  <w:szCs w:val="24"/>
                  <w:lang w:eastAsia="ja-JP"/>
                </w:rPr>
                <m:t>t</m:t>
              </w:ins>
            </m:r>
          </m:e>
          <m:sub>
            <m:r>
              <w:ins w:id="1197" w:author="Finalized" w:date="2017-03-28T20:54:00Z">
                <m:rPr>
                  <m:sty m:val="p"/>
                </m:rPr>
                <w:rPr>
                  <w:rFonts w:ascii="Cambria Math" w:hAnsi="Cambria Math"/>
                  <w:szCs w:val="24"/>
                  <w:lang w:eastAsia="ja-JP"/>
                </w:rPr>
                <m:t>Pcycle</m:t>
              </w:ins>
            </m:r>
          </m:sub>
        </m:sSub>
      </m:oMath>
      <w:ins w:id="1198" w:author="Finalized" w:date="2017-03-28T20:54:00Z">
        <w:r>
          <w:rPr>
            <w:rFonts w:hint="eastAsia"/>
            <w:szCs w:val="24"/>
            <w:lang w:eastAsia="ja-JP"/>
          </w:rPr>
          <w:t xml:space="preserve"> </w:t>
        </w:r>
        <w:r>
          <w:rPr>
            <w:szCs w:val="24"/>
            <w:lang w:eastAsia="ja-JP"/>
          </w:rPr>
          <w:tab/>
        </w:r>
        <w:proofErr w:type="gramStart"/>
        <w:r>
          <w:rPr>
            <w:rFonts w:hint="eastAsia"/>
            <w:szCs w:val="24"/>
            <w:lang w:eastAsia="ja-JP"/>
          </w:rPr>
          <w:t>is</w:t>
        </w:r>
        <w:proofErr w:type="gramEnd"/>
        <w:r>
          <w:rPr>
            <w:rFonts w:hint="eastAsia"/>
            <w:szCs w:val="24"/>
            <w:lang w:eastAsia="ja-JP"/>
          </w:rPr>
          <w:t xml:space="preserve"> the theoretical distance of </w:t>
        </w:r>
      </w:ins>
      <w:ins w:id="1199" w:author="Finalized" w:date="2017-04-17T14:33:00Z">
        <w:r w:rsidR="00511386">
          <w:rPr>
            <w:rFonts w:hint="eastAsia"/>
            <w:szCs w:val="24"/>
            <w:lang w:eastAsia="ja-JP"/>
          </w:rPr>
          <w:t xml:space="preserve">a </w:t>
        </w:r>
      </w:ins>
      <w:ins w:id="1200" w:author="Finalized" w:date="2017-03-28T20:54:00Z">
        <w:r>
          <w:rPr>
            <w:rFonts w:hint="eastAsia"/>
            <w:szCs w:val="24"/>
            <w:lang w:eastAsia="ja-JP"/>
          </w:rPr>
          <w:t xml:space="preserve">single purge cycle </w:t>
        </w:r>
        <w:r>
          <w:rPr>
            <w:szCs w:val="24"/>
            <w:lang w:eastAsia="ja-JP"/>
          </w:rPr>
          <w:t>described</w:t>
        </w:r>
        <w:r>
          <w:rPr>
            <w:rFonts w:hint="eastAsia"/>
            <w:szCs w:val="24"/>
            <w:lang w:eastAsia="ja-JP"/>
          </w:rPr>
          <w:t xml:space="preserve"> in</w:t>
        </w:r>
        <w:r>
          <w:rPr>
            <w:szCs w:val="24"/>
            <w:lang w:eastAsia="ja-JP"/>
          </w:rPr>
          <w:t xml:space="preserve"> paragraph 6.</w:t>
        </w:r>
      </w:ins>
      <w:ins w:id="1201" w:author="Finalized" w:date="2017-04-17T15:12:00Z">
        <w:r w:rsidR="000D1BB9">
          <w:rPr>
            <w:rFonts w:hint="eastAsia"/>
            <w:szCs w:val="24"/>
            <w:lang w:eastAsia="ja-JP"/>
          </w:rPr>
          <w:t>5</w:t>
        </w:r>
      </w:ins>
      <w:ins w:id="1202" w:author="Finalized" w:date="2017-03-28T20:54:00Z">
        <w:r>
          <w:rPr>
            <w:szCs w:val="24"/>
            <w:lang w:eastAsia="ja-JP"/>
          </w:rPr>
          <w:t>.2</w:t>
        </w:r>
        <w:r>
          <w:rPr>
            <w:rFonts w:hint="eastAsia"/>
            <w:szCs w:val="24"/>
            <w:lang w:eastAsia="ja-JP"/>
          </w:rPr>
          <w:t xml:space="preserve">. </w:t>
        </w:r>
        <w:proofErr w:type="gramStart"/>
        <w:r>
          <w:rPr>
            <w:szCs w:val="24"/>
            <w:lang w:eastAsia="ja-JP"/>
          </w:rPr>
          <w:t>of</w:t>
        </w:r>
        <w:proofErr w:type="gramEnd"/>
        <w:r>
          <w:rPr>
            <w:szCs w:val="24"/>
            <w:lang w:eastAsia="ja-JP"/>
          </w:rPr>
          <w:t xml:space="preserve"> this annex </w:t>
        </w:r>
        <w:r>
          <w:rPr>
            <w:rFonts w:hint="eastAsia"/>
            <w:szCs w:val="24"/>
            <w:lang w:eastAsia="ja-JP"/>
          </w:rPr>
          <w:t xml:space="preserve">to </w:t>
        </w:r>
        <w:r>
          <w:rPr>
            <w:szCs w:val="24"/>
            <w:lang w:eastAsia="ja-JP"/>
          </w:rPr>
          <w:t xml:space="preserve">the </w:t>
        </w:r>
        <w:r>
          <w:rPr>
            <w:rFonts w:hint="eastAsia"/>
            <w:szCs w:val="24"/>
            <w:lang w:eastAsia="ja-JP"/>
          </w:rPr>
          <w:t>nearest 0.1 km, km.</w:t>
        </w:r>
      </w:ins>
    </w:p>
    <w:p w14:paraId="702BF4F0" w14:textId="1FC1E3D1" w:rsidR="003F6C3B" w:rsidRDefault="003F6C3B" w:rsidP="004616F7">
      <w:pPr>
        <w:pStyle w:val="SingleTxtG"/>
        <w:rPr>
          <w:ins w:id="1203" w:author="Finalized" w:date="2017-04-03T16:05:00Z"/>
          <w:szCs w:val="24"/>
          <w:lang w:eastAsia="ja-JP"/>
        </w:rPr>
      </w:pPr>
      <w:ins w:id="1204" w:author="Finalized" w:date="2017-04-03T16:05:00Z">
        <w:r>
          <w:rPr>
            <w:rFonts w:hint="eastAsia"/>
            <w:szCs w:val="24"/>
            <w:lang w:eastAsia="ja-JP"/>
          </w:rPr>
          <w:t>6.</w:t>
        </w:r>
      </w:ins>
      <w:ins w:id="1205" w:author="Finalized" w:date="2017-04-17T15:12:00Z">
        <w:r w:rsidR="000D1BB9">
          <w:rPr>
            <w:rFonts w:hint="eastAsia"/>
            <w:szCs w:val="24"/>
            <w:lang w:eastAsia="ja-JP"/>
          </w:rPr>
          <w:t>6</w:t>
        </w:r>
      </w:ins>
      <w:ins w:id="1206" w:author="Finalized" w:date="2017-04-03T16:05:00Z">
        <w:r>
          <w:rPr>
            <w:rFonts w:hint="eastAsia"/>
            <w:szCs w:val="24"/>
            <w:lang w:eastAsia="ja-JP"/>
          </w:rPr>
          <w:t>.1.5.</w:t>
        </w:r>
        <w:r w:rsidRPr="00EF1BD0">
          <w:rPr>
            <w:szCs w:val="24"/>
            <w:lang w:eastAsia="ja-JP"/>
          </w:rPr>
          <w:t xml:space="preserve"> </w:t>
        </w:r>
        <w:r>
          <w:rPr>
            <w:rFonts w:hint="eastAsia"/>
            <w:szCs w:val="24"/>
            <w:lang w:eastAsia="ja-JP"/>
          </w:rPr>
          <w:tab/>
          <w:t>Preparation of canister</w:t>
        </w:r>
      </w:ins>
      <w:ins w:id="1207" w:author="Finalized" w:date="2017-04-17T15:51:00Z">
        <w:r w:rsidR="00C23F38">
          <w:rPr>
            <w:rFonts w:hint="eastAsia"/>
            <w:szCs w:val="24"/>
            <w:lang w:eastAsia="ja-JP"/>
          </w:rPr>
          <w:t xml:space="preserve"> depressuri</w:t>
        </w:r>
      </w:ins>
      <w:ins w:id="1208" w:author="Finalized" w:date="2017-04-17T15:55:00Z">
        <w:r w:rsidR="005A41B1">
          <w:rPr>
            <w:rFonts w:hint="eastAsia"/>
            <w:szCs w:val="24"/>
            <w:lang w:eastAsia="ja-JP"/>
          </w:rPr>
          <w:t>s</w:t>
        </w:r>
      </w:ins>
      <w:ins w:id="1209" w:author="Finalized" w:date="2017-04-17T15:51:00Z">
        <w:r w:rsidR="00C23F38">
          <w:rPr>
            <w:rFonts w:hint="eastAsia"/>
            <w:szCs w:val="24"/>
            <w:lang w:eastAsia="ja-JP"/>
          </w:rPr>
          <w:t>ation</w:t>
        </w:r>
      </w:ins>
      <w:ins w:id="1210" w:author="Finalized" w:date="2017-04-03T16:05:00Z">
        <w:r>
          <w:rPr>
            <w:rFonts w:hint="eastAsia"/>
            <w:szCs w:val="24"/>
            <w:lang w:eastAsia="ja-JP"/>
          </w:rPr>
          <w:t xml:space="preserve"> puff loss loading</w:t>
        </w:r>
      </w:ins>
    </w:p>
    <w:p w14:paraId="14919C4A" w14:textId="1B7EA9BF" w:rsidR="004D7815" w:rsidRDefault="003F6C3B" w:rsidP="004D7815">
      <w:pPr>
        <w:pStyle w:val="SingleTxtG"/>
        <w:ind w:left="2268"/>
        <w:rPr>
          <w:ins w:id="1211" w:author="Finalized" w:date="2017-06-04T19:02:00Z"/>
          <w:szCs w:val="24"/>
          <w:lang w:eastAsia="ja-JP"/>
        </w:rPr>
      </w:pPr>
      <w:ins w:id="1212" w:author="Finalized" w:date="2017-04-03T16:05:00Z">
        <w:r>
          <w:rPr>
            <w:szCs w:val="24"/>
            <w:lang w:eastAsia="ja-JP"/>
          </w:rPr>
          <w:t>After completi</w:t>
        </w:r>
      </w:ins>
      <w:ins w:id="1213" w:author="Finalized" w:date="2017-04-17T14:33:00Z">
        <w:r w:rsidR="00511386">
          <w:rPr>
            <w:rFonts w:hint="eastAsia"/>
            <w:szCs w:val="24"/>
            <w:lang w:eastAsia="ja-JP"/>
          </w:rPr>
          <w:t>ng</w:t>
        </w:r>
      </w:ins>
      <w:ins w:id="1214" w:author="Finalized" w:date="2017-04-03T16:05:00Z">
        <w:r>
          <w:rPr>
            <w:szCs w:val="24"/>
            <w:lang w:eastAsia="ja-JP"/>
          </w:rPr>
          <w:t xml:space="preserve"> </w:t>
        </w:r>
        <w:r>
          <w:rPr>
            <w:rFonts w:hint="eastAsia"/>
            <w:szCs w:val="24"/>
            <w:lang w:eastAsia="ja-JP"/>
          </w:rPr>
          <w:t>canister loading and purg</w:t>
        </w:r>
      </w:ins>
      <w:ins w:id="1215" w:author="Finalized" w:date="2017-04-17T14:33:00Z">
        <w:r w:rsidR="00511386">
          <w:rPr>
            <w:rFonts w:hint="eastAsia"/>
            <w:szCs w:val="24"/>
            <w:lang w:eastAsia="ja-JP"/>
          </w:rPr>
          <w:t>ing</w:t>
        </w:r>
      </w:ins>
      <w:ins w:id="1216" w:author="Finalized" w:date="2017-04-03T16:05:00Z">
        <w:r>
          <w:rPr>
            <w:szCs w:val="24"/>
            <w:lang w:eastAsia="ja-JP"/>
          </w:rPr>
          <w:t>,</w:t>
        </w:r>
        <w:r>
          <w:rPr>
            <w:rFonts w:hint="eastAsia"/>
            <w:szCs w:val="24"/>
            <w:lang w:eastAsia="ja-JP"/>
          </w:rPr>
          <w:t xml:space="preserve"> t</w:t>
        </w:r>
        <w:r w:rsidRPr="009F4D3F">
          <w:rPr>
            <w:szCs w:val="24"/>
            <w:lang w:eastAsia="ja-JP"/>
          </w:rPr>
          <w:t xml:space="preserve">he test vehicle shall be </w:t>
        </w:r>
        <w:r>
          <w:rPr>
            <w:szCs w:val="24"/>
            <w:lang w:eastAsia="ja-JP"/>
          </w:rPr>
          <w:t xml:space="preserve">moved into an enclosure, either a SHED </w:t>
        </w:r>
      </w:ins>
      <w:ins w:id="1217" w:author="Finalized" w:date="2017-04-17T14:34:00Z">
        <w:r w:rsidR="00511386">
          <w:rPr>
            <w:rFonts w:hint="eastAsia"/>
            <w:szCs w:val="24"/>
            <w:lang w:eastAsia="ja-JP"/>
          </w:rPr>
          <w:t>o</w:t>
        </w:r>
      </w:ins>
      <w:ins w:id="1218" w:author="Finalized" w:date="2017-04-03T16:05:00Z">
        <w:r>
          <w:rPr>
            <w:szCs w:val="24"/>
            <w:lang w:eastAsia="ja-JP"/>
          </w:rPr>
          <w:t>r an appropriate climatic chamber</w:t>
        </w:r>
        <w:r>
          <w:rPr>
            <w:rFonts w:hint="eastAsia"/>
            <w:szCs w:val="24"/>
            <w:lang w:eastAsia="ja-JP"/>
          </w:rPr>
          <w:t>.</w:t>
        </w:r>
        <w:r w:rsidRPr="004541B1">
          <w:t xml:space="preserve"> </w:t>
        </w:r>
      </w:ins>
      <w:ins w:id="1219" w:author="Finalized" w:date="2017-03-29T16:39:00Z">
        <w:r w:rsidR="005F3823">
          <w:rPr>
            <w:rFonts w:hint="eastAsia"/>
            <w:lang w:eastAsia="ja-JP"/>
          </w:rPr>
          <w:t>It</w:t>
        </w:r>
      </w:ins>
      <w:ins w:id="1220" w:author="Finalized" w:date="2017-03-29T16:32:00Z">
        <w:r w:rsidR="00910C04">
          <w:rPr>
            <w:rFonts w:hint="eastAsia"/>
            <w:lang w:eastAsia="ja-JP"/>
          </w:rPr>
          <w:t xml:space="preserve"> </w:t>
        </w:r>
      </w:ins>
      <w:ins w:id="1221" w:author="Finalized" w:date="2017-03-29T16:34:00Z">
        <w:r w:rsidR="00B4100C">
          <w:rPr>
            <w:rFonts w:hint="eastAsia"/>
            <w:lang w:eastAsia="ja-JP"/>
          </w:rPr>
          <w:t>shall be demonstrated</w:t>
        </w:r>
      </w:ins>
      <w:ins w:id="1222" w:author="Finalized" w:date="2017-03-29T16:32:00Z">
        <w:r w:rsidR="00910C04">
          <w:rPr>
            <w:rFonts w:hint="eastAsia"/>
            <w:lang w:eastAsia="ja-JP"/>
          </w:rPr>
          <w:t xml:space="preserve"> that the </w:t>
        </w:r>
      </w:ins>
      <w:ins w:id="1223" w:author="Finalized" w:date="2017-03-29T16:31:00Z">
        <w:r w:rsidR="00910C04" w:rsidRPr="00910C04">
          <w:t xml:space="preserve">system </w:t>
        </w:r>
      </w:ins>
      <w:ins w:id="1224" w:author="Finalized" w:date="2017-05-19T12:15:00Z">
        <w:r w:rsidR="002B487F">
          <w:t>is leak-free</w:t>
        </w:r>
        <w:r w:rsidR="002B487F" w:rsidRPr="00910C04">
          <w:t xml:space="preserve"> </w:t>
        </w:r>
      </w:ins>
      <w:ins w:id="1225" w:author="Finalized" w:date="2017-03-29T16:31:00Z">
        <w:r w:rsidR="00910C04" w:rsidRPr="00910C04">
          <w:t>and the pressuri</w:t>
        </w:r>
      </w:ins>
      <w:ins w:id="1226" w:author="Finalized" w:date="2017-05-19T17:38:00Z">
        <w:r w:rsidR="00A819B8">
          <w:rPr>
            <w:rFonts w:hint="eastAsia"/>
            <w:lang w:eastAsia="ja-JP"/>
          </w:rPr>
          <w:t>s</w:t>
        </w:r>
      </w:ins>
      <w:ins w:id="1227" w:author="Finalized" w:date="2017-03-29T16:31:00Z">
        <w:r w:rsidR="00910C04" w:rsidRPr="00910C04">
          <w:t xml:space="preserve">ation is performed in a normal </w:t>
        </w:r>
        <w:r w:rsidR="00910C04" w:rsidRPr="00ED7089">
          <w:t>way</w:t>
        </w:r>
      </w:ins>
      <w:ins w:id="1228" w:author="Finalized" w:date="2017-05-19T17:39:00Z">
        <w:r w:rsidR="00A819B8" w:rsidRPr="00ED7089">
          <w:rPr>
            <w:rFonts w:hint="eastAsia"/>
            <w:lang w:eastAsia="ja-JP"/>
          </w:rPr>
          <w:t xml:space="preserve"> during the test or by </w:t>
        </w:r>
        <w:r w:rsidR="00A819B8" w:rsidRPr="00ED7089">
          <w:rPr>
            <w:lang w:eastAsia="ja-JP"/>
          </w:rPr>
          <w:t>separate</w:t>
        </w:r>
        <w:r w:rsidR="00A819B8" w:rsidRPr="00ED7089">
          <w:rPr>
            <w:rFonts w:hint="eastAsia"/>
            <w:lang w:eastAsia="ja-JP"/>
          </w:rPr>
          <w:t xml:space="preserve"> </w:t>
        </w:r>
        <w:proofErr w:type="gramStart"/>
        <w:r w:rsidR="00A819B8" w:rsidRPr="00ED7089">
          <w:rPr>
            <w:rFonts w:hint="eastAsia"/>
            <w:lang w:eastAsia="ja-JP"/>
          </w:rPr>
          <w:t>test</w:t>
        </w:r>
        <w:r w:rsidR="00A819B8">
          <w:rPr>
            <w:rFonts w:hint="eastAsia"/>
            <w:lang w:eastAsia="ja-JP"/>
          </w:rPr>
          <w:t xml:space="preserve"> </w:t>
        </w:r>
      </w:ins>
      <w:ins w:id="1229" w:author="Finalized" w:date="2017-03-29T16:35:00Z">
        <w:r w:rsidR="00B4100C">
          <w:rPr>
            <w:rFonts w:hint="eastAsia"/>
            <w:lang w:eastAsia="ja-JP"/>
          </w:rPr>
          <w:t xml:space="preserve"> </w:t>
        </w:r>
        <w:r w:rsidR="00B4100C" w:rsidRPr="00082CF9">
          <w:rPr>
            <w:rFonts w:hint="eastAsia"/>
            <w:lang w:eastAsia="ja-JP"/>
          </w:rPr>
          <w:t>(</w:t>
        </w:r>
        <w:proofErr w:type="gramEnd"/>
        <w:r w:rsidR="00B4100C" w:rsidRPr="00082CF9">
          <w:rPr>
            <w:rFonts w:hint="eastAsia"/>
            <w:lang w:eastAsia="ja-JP"/>
          </w:rPr>
          <w:t xml:space="preserve">e.g. by means of </w:t>
        </w:r>
        <w:r w:rsidR="00B4100C">
          <w:rPr>
            <w:rFonts w:hint="eastAsia"/>
            <w:lang w:eastAsia="ja-JP"/>
          </w:rPr>
          <w:t xml:space="preserve">pressure sensor on the vehicle). </w:t>
        </w:r>
      </w:ins>
      <w:ins w:id="1230" w:author="Finalized" w:date="2017-04-03T16:05:00Z">
        <w:r>
          <w:rPr>
            <w:color w:val="000000"/>
            <w:kern w:val="24"/>
          </w:rPr>
          <w:t>T</w:t>
        </w:r>
        <w:r w:rsidRPr="00337A07">
          <w:t>he te</w:t>
        </w:r>
        <w:r>
          <w:t>st vehicle shall be subsequently</w:t>
        </w:r>
      </w:ins>
      <w:ins w:id="1231" w:author="Finalized" w:date="2017-04-17T14:34:00Z">
        <w:r w:rsidR="00511386">
          <w:rPr>
            <w:rFonts w:hint="eastAsia"/>
            <w:lang w:eastAsia="ja-JP"/>
          </w:rPr>
          <w:t xml:space="preserve"> </w:t>
        </w:r>
      </w:ins>
      <w:ins w:id="1232" w:author="Finalized" w:date="2017-04-03T16:05:00Z">
        <w:r>
          <w:t xml:space="preserve">exposed to </w:t>
        </w:r>
        <w:r w:rsidRPr="00337A07">
          <w:t xml:space="preserve">ambient temperature according to the </w:t>
        </w:r>
        <w:r>
          <w:t xml:space="preserve">first 11-hour </w:t>
        </w:r>
        <w:r w:rsidRPr="00337A07">
          <w:t xml:space="preserve">profile specified </w:t>
        </w:r>
        <w:r>
          <w:t xml:space="preserve">for the diurnal emission test </w:t>
        </w:r>
        <w:r w:rsidRPr="00337A07">
          <w:t xml:space="preserve">in </w:t>
        </w:r>
      </w:ins>
      <w:ins w:id="1233" w:author="Finalized" w:date="2017-06-01T17:28:00Z">
        <w:r w:rsidR="00E02B02">
          <w:rPr>
            <w:rFonts w:hint="eastAsia"/>
            <w:lang w:eastAsia="ja-JP"/>
          </w:rPr>
          <w:t>a</w:t>
        </w:r>
      </w:ins>
      <w:ins w:id="1234" w:author="Finalized" w:date="2017-04-03T16:05:00Z">
        <w:r w:rsidRPr="00337A07">
          <w:t>ppendix 2</w:t>
        </w:r>
        <w:r w:rsidRPr="0095410E">
          <w:rPr>
            <w:szCs w:val="24"/>
            <w:lang w:eastAsia="ja-JP"/>
          </w:rPr>
          <w:t xml:space="preserve"> </w:t>
        </w:r>
        <w:r>
          <w:rPr>
            <w:szCs w:val="24"/>
            <w:lang w:eastAsia="ja-JP"/>
          </w:rPr>
          <w:t>to</w:t>
        </w:r>
        <w:r w:rsidRPr="00E717B2">
          <w:rPr>
            <w:szCs w:val="24"/>
            <w:lang w:eastAsia="ja-JP"/>
          </w:rPr>
          <w:t xml:space="preserve"> </w:t>
        </w:r>
      </w:ins>
      <w:ins w:id="1235" w:author="Finalized" w:date="2017-06-01T17:28:00Z">
        <w:r w:rsidR="00E02B02">
          <w:rPr>
            <w:rFonts w:hint="eastAsia"/>
            <w:szCs w:val="24"/>
            <w:lang w:eastAsia="ja-JP"/>
          </w:rPr>
          <w:t>a</w:t>
        </w:r>
      </w:ins>
      <w:ins w:id="1236" w:author="Finalized" w:date="2017-04-03T16:05:00Z">
        <w:r w:rsidRPr="00E717B2">
          <w:rPr>
            <w:szCs w:val="24"/>
            <w:lang w:eastAsia="ja-JP"/>
          </w:rPr>
          <w:t xml:space="preserve">nnex 7 </w:t>
        </w:r>
        <w:r>
          <w:rPr>
            <w:szCs w:val="24"/>
            <w:lang w:eastAsia="ja-JP"/>
          </w:rPr>
          <w:t>to</w:t>
        </w:r>
        <w:r w:rsidRPr="00E717B2">
          <w:rPr>
            <w:szCs w:val="24"/>
            <w:lang w:eastAsia="ja-JP"/>
          </w:rPr>
          <w:t xml:space="preserve"> Regulation No. 83</w:t>
        </w:r>
        <w:r>
          <w:rPr>
            <w:rFonts w:hint="eastAsia"/>
            <w:szCs w:val="24"/>
            <w:lang w:eastAsia="ja-JP"/>
          </w:rPr>
          <w:t>-07</w:t>
        </w:r>
        <w:r w:rsidRPr="00337A07">
          <w:t xml:space="preserve"> with a maximum deviation of </w:t>
        </w:r>
        <w:r w:rsidRPr="00337A07">
          <w:sym w:font="Symbol" w:char="F0B1"/>
        </w:r>
        <w:r w:rsidRPr="00337A07">
          <w:t>2 </w:t>
        </w:r>
        <w:r w:rsidRPr="00EF1BD0">
          <w:rPr>
            <w:szCs w:val="24"/>
            <w:lang w:eastAsia="ja-JP"/>
          </w:rPr>
          <w:t>°C</w:t>
        </w:r>
        <w:r w:rsidRPr="00337A07">
          <w:t xml:space="preserve"> at any time. The average temperature deviation from the profile, calculated using the absolute value of each measured deviation, shall not exceed </w:t>
        </w:r>
        <w:r w:rsidRPr="00337A07">
          <w:sym w:font="Symbol" w:char="F0B1"/>
        </w:r>
        <w:r w:rsidRPr="00337A07">
          <w:t>1 </w:t>
        </w:r>
        <w:r w:rsidRPr="00EF1BD0">
          <w:rPr>
            <w:szCs w:val="24"/>
            <w:lang w:eastAsia="ja-JP"/>
          </w:rPr>
          <w:t>°C</w:t>
        </w:r>
        <w:r w:rsidRPr="00337A07">
          <w:t xml:space="preserve">. Ambient temperature shall be </w:t>
        </w:r>
        <w:r>
          <w:t>measured</w:t>
        </w:r>
        <w:r>
          <w:rPr>
            <w:rFonts w:hint="eastAsia"/>
            <w:lang w:eastAsia="ja-JP"/>
          </w:rPr>
          <w:t xml:space="preserve"> and recorded </w:t>
        </w:r>
        <w:r>
          <w:t xml:space="preserve">at least every </w:t>
        </w:r>
        <w:r>
          <w:rPr>
            <w:rFonts w:hint="eastAsia"/>
            <w:lang w:eastAsia="ja-JP"/>
          </w:rPr>
          <w:t xml:space="preserve">10 </w:t>
        </w:r>
        <w:r>
          <w:t>minute</w:t>
        </w:r>
        <w:r>
          <w:rPr>
            <w:rFonts w:hint="eastAsia"/>
            <w:lang w:eastAsia="ja-JP"/>
          </w:rPr>
          <w:t>s</w:t>
        </w:r>
        <w:r>
          <w:t>.</w:t>
        </w:r>
      </w:ins>
    </w:p>
    <w:p w14:paraId="34543209" w14:textId="0D0B555B" w:rsidR="003F6C3B" w:rsidRDefault="003F6C3B" w:rsidP="004D7815">
      <w:pPr>
        <w:pStyle w:val="SingleTxtG"/>
        <w:ind w:left="2268" w:hanging="1134"/>
        <w:rPr>
          <w:ins w:id="1237" w:author="Finalized" w:date="2017-04-03T16:05:00Z"/>
          <w:szCs w:val="24"/>
          <w:lang w:eastAsia="ja-JP"/>
        </w:rPr>
      </w:pPr>
      <w:ins w:id="1238" w:author="Finalized" w:date="2017-04-03T16:05:00Z">
        <w:r>
          <w:rPr>
            <w:rFonts w:hint="eastAsia"/>
            <w:szCs w:val="24"/>
            <w:lang w:eastAsia="ja-JP"/>
          </w:rPr>
          <w:t>6.</w:t>
        </w:r>
      </w:ins>
      <w:ins w:id="1239" w:author="Finalized" w:date="2017-04-17T15:12:00Z">
        <w:r w:rsidR="00E76D89">
          <w:rPr>
            <w:rFonts w:hint="eastAsia"/>
            <w:szCs w:val="24"/>
            <w:lang w:eastAsia="ja-JP"/>
          </w:rPr>
          <w:t>6</w:t>
        </w:r>
      </w:ins>
      <w:ins w:id="1240" w:author="Finalized" w:date="2017-04-03T16:05:00Z">
        <w:r>
          <w:rPr>
            <w:rFonts w:hint="eastAsia"/>
            <w:szCs w:val="24"/>
            <w:lang w:eastAsia="ja-JP"/>
          </w:rPr>
          <w:t>.1.6.</w:t>
        </w:r>
        <w:r>
          <w:rPr>
            <w:rFonts w:hint="eastAsia"/>
            <w:szCs w:val="24"/>
            <w:lang w:eastAsia="ja-JP"/>
          </w:rPr>
          <w:tab/>
          <w:t>Canister puff loss loading</w:t>
        </w:r>
      </w:ins>
    </w:p>
    <w:p w14:paraId="35FCB741" w14:textId="2E6D32B4" w:rsidR="003F6C3B" w:rsidRDefault="003F6C3B" w:rsidP="00A94DE4">
      <w:pPr>
        <w:pStyle w:val="SingleTxtG"/>
        <w:ind w:left="2268" w:hanging="1134"/>
        <w:rPr>
          <w:ins w:id="1241" w:author="Finalized" w:date="2017-04-03T16:06:00Z"/>
          <w:lang w:eastAsia="ja-JP"/>
        </w:rPr>
      </w:pPr>
      <w:ins w:id="1242" w:author="Finalized" w:date="2017-04-03T16:05:00Z">
        <w:r>
          <w:rPr>
            <w:rFonts w:hint="eastAsia"/>
            <w:szCs w:val="24"/>
            <w:lang w:eastAsia="ja-JP"/>
          </w:rPr>
          <w:t>6.</w:t>
        </w:r>
      </w:ins>
      <w:ins w:id="1243" w:author="Finalized" w:date="2017-04-17T15:12:00Z">
        <w:r w:rsidR="00E76D89">
          <w:rPr>
            <w:rFonts w:hint="eastAsia"/>
            <w:szCs w:val="24"/>
            <w:lang w:eastAsia="ja-JP"/>
          </w:rPr>
          <w:t>6</w:t>
        </w:r>
      </w:ins>
      <w:ins w:id="1244" w:author="Finalized" w:date="2017-04-03T16:05:00Z">
        <w:r>
          <w:rPr>
            <w:rFonts w:hint="eastAsia"/>
            <w:szCs w:val="24"/>
            <w:lang w:eastAsia="ja-JP"/>
          </w:rPr>
          <w:t>.1.6.1.</w:t>
        </w:r>
        <w:r>
          <w:rPr>
            <w:rFonts w:hint="eastAsia"/>
            <w:szCs w:val="24"/>
            <w:lang w:eastAsia="ja-JP"/>
          </w:rPr>
          <w:tab/>
        </w:r>
        <w:r>
          <w:rPr>
            <w:lang w:eastAsia="ja-JP"/>
          </w:rPr>
          <w:t xml:space="preserve">Within 15 minutes after </w:t>
        </w:r>
        <w:r>
          <w:rPr>
            <w:rFonts w:hint="eastAsia"/>
            <w:lang w:eastAsia="ja-JP"/>
          </w:rPr>
          <w:t>the ambient temperature has reached 35</w:t>
        </w:r>
      </w:ins>
      <w:ins w:id="1245" w:author="Finalized" w:date="2017-04-17T15:14:00Z">
        <w:r w:rsidR="00530C48">
          <w:rPr>
            <w:rFonts w:hint="eastAsia"/>
            <w:lang w:eastAsia="ja-JP"/>
          </w:rPr>
          <w:t xml:space="preserve"> </w:t>
        </w:r>
      </w:ins>
      <w:ins w:id="1246" w:author="Finalized" w:date="2017-04-03T16:05:00Z">
        <w:r w:rsidRPr="00EF1BD0">
          <w:rPr>
            <w:szCs w:val="24"/>
            <w:lang w:eastAsia="ja-JP"/>
          </w:rPr>
          <w:t>°C</w:t>
        </w:r>
        <w:r>
          <w:rPr>
            <w:rFonts w:hint="eastAsia"/>
            <w:szCs w:val="24"/>
            <w:lang w:eastAsia="ja-JP"/>
          </w:rPr>
          <w:t>,</w:t>
        </w:r>
        <w:r>
          <w:rPr>
            <w:lang w:eastAsia="ja-JP"/>
          </w:rPr>
          <w:t xml:space="preserve"> </w:t>
        </w:r>
      </w:ins>
      <w:ins w:id="1247" w:author="Finalized" w:date="2017-05-17T11:44:00Z">
        <w:r w:rsidR="005F3096" w:rsidRPr="00F2645E">
          <w:rPr>
            <w:lang w:eastAsia="ja-JP"/>
          </w:rPr>
          <w:t xml:space="preserve">the tank relief valve shall be opened to </w:t>
        </w:r>
        <w:r w:rsidR="005F3096">
          <w:rPr>
            <w:lang w:eastAsia="ja-JP"/>
          </w:rPr>
          <w:t>load the canister. This loading procedure may be executed either inside or outside an enclosure. The canister loaded according to this paragraph may be kept in soak area. In this case, the dummy canister shall be installed to the vehicle for subsequence procedure.</w:t>
        </w:r>
      </w:ins>
      <w:ins w:id="1248" w:author="Finalized" w:date="2017-04-03T16:06:00Z">
        <w:r>
          <w:rPr>
            <w:lang w:eastAsia="ja-JP"/>
          </w:rPr>
          <w:t xml:space="preserve"> </w:t>
        </w:r>
      </w:ins>
    </w:p>
    <w:p w14:paraId="7E5402B3" w14:textId="4043A097" w:rsidR="009704E3" w:rsidRDefault="009704E3" w:rsidP="009704E3">
      <w:pPr>
        <w:pStyle w:val="SingleTxtG"/>
        <w:ind w:left="2268" w:hanging="1134"/>
        <w:rPr>
          <w:ins w:id="1249" w:author="Finalized" w:date="2017-04-03T16:06:00Z"/>
          <w:szCs w:val="24"/>
          <w:lang w:eastAsia="ja-JP"/>
        </w:rPr>
      </w:pPr>
      <w:ins w:id="1250" w:author="Finalized" w:date="2017-04-03T16:06:00Z">
        <w:r>
          <w:rPr>
            <w:rFonts w:hint="eastAsia"/>
            <w:szCs w:val="24"/>
            <w:lang w:eastAsia="ja-JP"/>
          </w:rPr>
          <w:t>6.</w:t>
        </w:r>
      </w:ins>
      <w:ins w:id="1251" w:author="Finalized" w:date="2017-04-17T15:18:00Z">
        <w:r w:rsidR="00C619D8">
          <w:rPr>
            <w:rFonts w:hint="eastAsia"/>
            <w:szCs w:val="24"/>
            <w:lang w:eastAsia="ja-JP"/>
          </w:rPr>
          <w:t>6</w:t>
        </w:r>
      </w:ins>
      <w:ins w:id="1252" w:author="Finalized" w:date="2017-04-03T16:06:00Z">
        <w:r>
          <w:rPr>
            <w:rFonts w:hint="eastAsia"/>
            <w:szCs w:val="24"/>
            <w:lang w:eastAsia="ja-JP"/>
          </w:rPr>
          <w:t>.1.6.</w:t>
        </w:r>
      </w:ins>
      <w:ins w:id="1253" w:author="Finalized" w:date="2017-05-17T11:44:00Z">
        <w:r w:rsidR="00A94DE4">
          <w:rPr>
            <w:rFonts w:hint="eastAsia"/>
            <w:szCs w:val="24"/>
            <w:lang w:eastAsia="ja-JP"/>
          </w:rPr>
          <w:t>2</w:t>
        </w:r>
      </w:ins>
      <w:ins w:id="1254" w:author="Finalized" w:date="2017-04-03T16:06:00Z">
        <w:r>
          <w:rPr>
            <w:rFonts w:hint="eastAsia"/>
            <w:szCs w:val="24"/>
            <w:lang w:eastAsia="ja-JP"/>
          </w:rPr>
          <w:t>.</w:t>
        </w:r>
        <w:r>
          <w:rPr>
            <w:rFonts w:hint="eastAsia"/>
            <w:szCs w:val="24"/>
            <w:lang w:eastAsia="ja-JP"/>
          </w:rPr>
          <w:tab/>
          <w:t xml:space="preserve">Fuel tank </w:t>
        </w:r>
      </w:ins>
      <w:ins w:id="1255" w:author="Finalized" w:date="2017-04-17T14:34:00Z">
        <w:r w:rsidR="00A6290E">
          <w:rPr>
            <w:rFonts w:hint="eastAsia"/>
            <w:szCs w:val="24"/>
            <w:lang w:eastAsia="ja-JP"/>
          </w:rPr>
          <w:t>depressuri</w:t>
        </w:r>
      </w:ins>
      <w:ins w:id="1256" w:author="Finalized" w:date="2017-04-17T15:55:00Z">
        <w:r w:rsidR="005A41B1">
          <w:rPr>
            <w:rFonts w:hint="eastAsia"/>
            <w:szCs w:val="24"/>
            <w:lang w:eastAsia="ja-JP"/>
          </w:rPr>
          <w:t>s</w:t>
        </w:r>
      </w:ins>
      <w:ins w:id="1257" w:author="Finalized" w:date="2017-04-17T14:34:00Z">
        <w:r w:rsidR="00A6290E">
          <w:rPr>
            <w:rFonts w:hint="eastAsia"/>
            <w:szCs w:val="24"/>
            <w:lang w:eastAsia="ja-JP"/>
          </w:rPr>
          <w:t>ation before refuelling</w:t>
        </w:r>
      </w:ins>
    </w:p>
    <w:p w14:paraId="77F89BD6" w14:textId="249EAF1C" w:rsidR="009704E3" w:rsidRDefault="009704E3" w:rsidP="009704E3">
      <w:pPr>
        <w:pStyle w:val="SingleTxtG"/>
        <w:ind w:left="2268"/>
        <w:rPr>
          <w:ins w:id="1258" w:author="Finalized" w:date="2017-04-03T16:06:00Z"/>
          <w:lang w:eastAsia="ja-JP"/>
        </w:rPr>
      </w:pPr>
      <w:ins w:id="1259" w:author="Finalized" w:date="2017-04-03T16:06:00Z">
        <w:r>
          <w:rPr>
            <w:rFonts w:hint="eastAsia"/>
            <w:lang w:eastAsia="ja-JP"/>
          </w:rPr>
          <w:t>The manufacturer shall ensure that the refuelling operation cannot be initiated before the sealed fuel tank system is fully depressuri</w:t>
        </w:r>
        <w:r>
          <w:rPr>
            <w:lang w:eastAsia="ja-JP"/>
          </w:rPr>
          <w:t>s</w:t>
        </w:r>
        <w:r>
          <w:rPr>
            <w:rFonts w:hint="eastAsia"/>
            <w:lang w:eastAsia="ja-JP"/>
          </w:rPr>
          <w:t xml:space="preserve">ed to reach </w:t>
        </w:r>
        <w:r>
          <w:rPr>
            <w:lang w:eastAsia="ja-JP"/>
          </w:rPr>
          <w:t>a</w:t>
        </w:r>
        <w:r>
          <w:rPr>
            <w:rFonts w:hint="eastAsia"/>
            <w:lang w:eastAsia="ja-JP"/>
          </w:rPr>
          <w:t xml:space="preserve"> pressure less than </w:t>
        </w:r>
        <w:r w:rsidRPr="00136134">
          <w:rPr>
            <w:rFonts w:hint="eastAsia"/>
            <w:lang w:eastAsia="ja-JP"/>
          </w:rPr>
          <w:t>2.5</w:t>
        </w:r>
        <w:r w:rsidRPr="00136134">
          <w:rPr>
            <w:lang w:eastAsia="ja-JP"/>
          </w:rPr>
          <w:t xml:space="preserve"> </w:t>
        </w:r>
        <w:proofErr w:type="spellStart"/>
        <w:r w:rsidRPr="00136134">
          <w:rPr>
            <w:rFonts w:hint="eastAsia"/>
            <w:lang w:eastAsia="ja-JP"/>
          </w:rPr>
          <w:t>kPa</w:t>
        </w:r>
        <w:proofErr w:type="spellEnd"/>
        <w:r>
          <w:rPr>
            <w:rFonts w:hint="eastAsia"/>
            <w:lang w:eastAsia="ja-JP"/>
          </w:rPr>
          <w:t xml:space="preserve"> above ambient pressure</w:t>
        </w:r>
      </w:ins>
      <w:ins w:id="1260" w:author="Finalized" w:date="2017-05-17T11:45:00Z">
        <w:r w:rsidR="00A94DE4">
          <w:rPr>
            <w:rFonts w:hint="eastAsia"/>
            <w:lang w:eastAsia="ja-JP"/>
          </w:rPr>
          <w:t xml:space="preserve"> in normal vehicle operation and use</w:t>
        </w:r>
      </w:ins>
      <w:ins w:id="1261" w:author="Finalized" w:date="2017-04-03T16:06:00Z">
        <w:r>
          <w:rPr>
            <w:rFonts w:hint="eastAsia"/>
            <w:lang w:eastAsia="ja-JP"/>
          </w:rPr>
          <w:t>. At</w:t>
        </w:r>
        <w:r w:rsidRPr="00082CF9">
          <w:rPr>
            <w:rFonts w:hint="eastAsia"/>
            <w:lang w:eastAsia="ja-JP"/>
          </w:rPr>
          <w:t xml:space="preserve"> the request </w:t>
        </w:r>
        <w:r>
          <w:rPr>
            <w:lang w:eastAsia="ja-JP"/>
          </w:rPr>
          <w:t xml:space="preserve">of the </w:t>
        </w:r>
        <w:r w:rsidRPr="00082CF9">
          <w:rPr>
            <w:rFonts w:hint="eastAsia"/>
            <w:lang w:eastAsia="ja-JP"/>
          </w:rPr>
          <w:t>responsible authority, the manufacture</w:t>
        </w:r>
      </w:ins>
      <w:ins w:id="1262" w:author="Finalized" w:date="2017-04-12T17:51:00Z">
        <w:r w:rsidR="00F4236F">
          <w:rPr>
            <w:rFonts w:hint="eastAsia"/>
            <w:lang w:eastAsia="ja-JP"/>
          </w:rPr>
          <w:t>r</w:t>
        </w:r>
      </w:ins>
      <w:ins w:id="1263" w:author="Finalized" w:date="2017-04-03T16:06:00Z">
        <w:r w:rsidRPr="00082CF9">
          <w:rPr>
            <w:rFonts w:hint="eastAsia"/>
            <w:lang w:eastAsia="ja-JP"/>
          </w:rPr>
          <w:t xml:space="preserve"> </w:t>
        </w:r>
        <w:r>
          <w:rPr>
            <w:rFonts w:hint="eastAsia"/>
            <w:lang w:eastAsia="ja-JP"/>
          </w:rPr>
          <w:t>shall</w:t>
        </w:r>
        <w:r w:rsidRPr="00082CF9">
          <w:rPr>
            <w:rFonts w:hint="eastAsia"/>
            <w:lang w:eastAsia="ja-JP"/>
          </w:rPr>
          <w:t xml:space="preserve"> </w:t>
        </w:r>
        <w:r w:rsidRPr="00082CF9">
          <w:rPr>
            <w:lang w:eastAsia="ja-JP"/>
          </w:rPr>
          <w:t xml:space="preserve">provide detailed information </w:t>
        </w:r>
        <w:r w:rsidRPr="00082CF9">
          <w:rPr>
            <w:rFonts w:hint="eastAsia"/>
            <w:lang w:eastAsia="ja-JP"/>
          </w:rPr>
          <w:t>or demonstrate</w:t>
        </w:r>
        <w:r>
          <w:rPr>
            <w:rFonts w:hint="eastAsia"/>
            <w:lang w:eastAsia="ja-JP"/>
          </w:rPr>
          <w:t xml:space="preserve"> proof of </w:t>
        </w:r>
      </w:ins>
      <w:ins w:id="1264" w:author="Finalized" w:date="2017-04-17T14:34:00Z">
        <w:r w:rsidR="00A6290E">
          <w:rPr>
            <w:rFonts w:hint="eastAsia"/>
            <w:lang w:eastAsia="ja-JP"/>
          </w:rPr>
          <w:t>operation</w:t>
        </w:r>
      </w:ins>
      <w:ins w:id="1265" w:author="Finalized" w:date="2017-04-03T16:06:00Z">
        <w:r w:rsidRPr="00082CF9">
          <w:rPr>
            <w:rFonts w:hint="eastAsia"/>
            <w:lang w:eastAsia="ja-JP"/>
          </w:rPr>
          <w:t xml:space="preserve"> (e.g. by means of pressure sensor on the vehicle).</w:t>
        </w:r>
        <w:r>
          <w:rPr>
            <w:rFonts w:hint="eastAsia"/>
            <w:lang w:eastAsia="ja-JP"/>
          </w:rPr>
          <w:t xml:space="preserve"> Any other technical solution may</w:t>
        </w:r>
        <w:r>
          <w:rPr>
            <w:lang w:eastAsia="ja-JP"/>
          </w:rPr>
          <w:t xml:space="preserve"> </w:t>
        </w:r>
        <w:r>
          <w:rPr>
            <w:rFonts w:hint="eastAsia"/>
            <w:lang w:eastAsia="ja-JP"/>
          </w:rPr>
          <w:t xml:space="preserve">be allowed provided </w:t>
        </w:r>
        <w:r>
          <w:rPr>
            <w:lang w:eastAsia="ja-JP"/>
          </w:rPr>
          <w:t>that a safe refuelling operation is ensured and that</w:t>
        </w:r>
        <w:r>
          <w:rPr>
            <w:rFonts w:hint="eastAsia"/>
            <w:lang w:eastAsia="ja-JP"/>
          </w:rPr>
          <w:t xml:space="preserve"> no excessive emissions are released to the atmosphere before the </w:t>
        </w:r>
        <w:r>
          <w:rPr>
            <w:lang w:eastAsia="ja-JP"/>
          </w:rPr>
          <w:t>refuelling</w:t>
        </w:r>
        <w:r>
          <w:rPr>
            <w:rFonts w:hint="eastAsia"/>
            <w:lang w:eastAsia="ja-JP"/>
          </w:rPr>
          <w:t xml:space="preserve"> device is connected to the vehicle according </w:t>
        </w:r>
        <w:r>
          <w:rPr>
            <w:lang w:eastAsia="ja-JP"/>
          </w:rPr>
          <w:t>to the</w:t>
        </w:r>
        <w:r>
          <w:rPr>
            <w:rFonts w:hint="eastAsia"/>
            <w:lang w:eastAsia="ja-JP"/>
          </w:rPr>
          <w:t xml:space="preserve"> test procedure 5.4.1.5</w:t>
        </w:r>
        <w:r>
          <w:rPr>
            <w:lang w:eastAsia="ja-JP"/>
          </w:rPr>
          <w:t>.</w:t>
        </w:r>
        <w:r>
          <w:rPr>
            <w:rFonts w:hint="eastAsia"/>
            <w:lang w:eastAsia="ja-JP"/>
          </w:rPr>
          <w:t xml:space="preserve"> </w:t>
        </w:r>
        <w:proofErr w:type="gramStart"/>
        <w:r>
          <w:rPr>
            <w:rFonts w:hint="eastAsia"/>
            <w:lang w:eastAsia="ja-JP"/>
          </w:rPr>
          <w:t>in</w:t>
        </w:r>
        <w:proofErr w:type="gramEnd"/>
        <w:r>
          <w:rPr>
            <w:rFonts w:hint="eastAsia"/>
            <w:lang w:eastAsia="ja-JP"/>
          </w:rPr>
          <w:t xml:space="preserve"> </w:t>
        </w:r>
      </w:ins>
      <w:ins w:id="1266" w:author="Finalized" w:date="2017-06-02T04:50:00Z">
        <w:r w:rsidR="00FC3863">
          <w:rPr>
            <w:rFonts w:hint="eastAsia"/>
            <w:lang w:eastAsia="ja-JP"/>
          </w:rPr>
          <w:t>a</w:t>
        </w:r>
      </w:ins>
      <w:ins w:id="1267" w:author="Finalized" w:date="2017-04-03T16:06:00Z">
        <w:r>
          <w:rPr>
            <w:rFonts w:hint="eastAsia"/>
            <w:lang w:eastAsia="ja-JP"/>
          </w:rPr>
          <w:t>nnex 1 of this UN GTR.</w:t>
        </w:r>
        <w:r w:rsidRPr="00B77369">
          <w:rPr>
            <w:lang w:eastAsia="ja-JP"/>
          </w:rPr>
          <w:t xml:space="preserve"> </w:t>
        </w:r>
      </w:ins>
    </w:p>
    <w:p w14:paraId="3DCBB47E" w14:textId="2A7D2101" w:rsidR="009704E3" w:rsidRDefault="009704E3" w:rsidP="009704E3">
      <w:pPr>
        <w:pStyle w:val="SingleTxtG"/>
        <w:spacing w:before="120"/>
        <w:ind w:left="2268" w:hanging="1134"/>
        <w:rPr>
          <w:ins w:id="1268" w:author="Finalized" w:date="2017-04-03T16:06:00Z"/>
          <w:lang w:eastAsia="ja-JP"/>
        </w:rPr>
      </w:pPr>
      <w:ins w:id="1269" w:author="Finalized" w:date="2017-04-03T16:06:00Z">
        <w:r>
          <w:rPr>
            <w:rFonts w:hint="eastAsia"/>
            <w:lang w:eastAsia="ja-JP"/>
          </w:rPr>
          <w:t>6.</w:t>
        </w:r>
      </w:ins>
      <w:ins w:id="1270" w:author="Finalized" w:date="2017-04-17T15:18:00Z">
        <w:r w:rsidR="00C619D8">
          <w:rPr>
            <w:rFonts w:hint="eastAsia"/>
            <w:lang w:eastAsia="ja-JP"/>
          </w:rPr>
          <w:t>6</w:t>
        </w:r>
      </w:ins>
      <w:ins w:id="1271" w:author="Finalized" w:date="2017-04-03T16:06:00Z">
        <w:r>
          <w:rPr>
            <w:rFonts w:hint="eastAsia"/>
            <w:lang w:eastAsia="ja-JP"/>
          </w:rPr>
          <w:t>.1.7.</w:t>
        </w:r>
        <w:r>
          <w:rPr>
            <w:rFonts w:hint="eastAsia"/>
            <w:lang w:eastAsia="ja-JP"/>
          </w:rPr>
          <w:tab/>
        </w:r>
        <w:r>
          <w:rPr>
            <w:lang w:eastAsia="ja-JP"/>
          </w:rPr>
          <w:t>M</w:t>
        </w:r>
        <w:r>
          <w:rPr>
            <w:rFonts w:hint="eastAsia"/>
            <w:lang w:eastAsia="ja-JP"/>
          </w:rPr>
          <w:t>easurement</w:t>
        </w:r>
        <w:r w:rsidRPr="00D02B6C">
          <w:rPr>
            <w:rFonts w:hint="eastAsia"/>
            <w:lang w:eastAsia="ja-JP"/>
          </w:rPr>
          <w:t xml:space="preserve"> </w:t>
        </w:r>
        <w:r>
          <w:rPr>
            <w:lang w:eastAsia="ja-JP"/>
          </w:rPr>
          <w:t xml:space="preserve">of </w:t>
        </w:r>
      </w:ins>
      <w:ins w:id="1272" w:author="Finalized" w:date="2017-04-17T15:21:00Z">
        <w:r w:rsidR="008018DC">
          <w:rPr>
            <w:rFonts w:hint="eastAsia"/>
            <w:lang w:eastAsia="ja-JP"/>
          </w:rPr>
          <w:t>depressuri</w:t>
        </w:r>
      </w:ins>
      <w:ins w:id="1273" w:author="Finalized" w:date="2017-04-17T15:55:00Z">
        <w:r w:rsidR="005A41B1">
          <w:rPr>
            <w:rFonts w:hint="eastAsia"/>
            <w:lang w:eastAsia="ja-JP"/>
          </w:rPr>
          <w:t>s</w:t>
        </w:r>
      </w:ins>
      <w:ins w:id="1274" w:author="Finalized" w:date="2017-04-17T15:21:00Z">
        <w:r w:rsidR="008018DC">
          <w:rPr>
            <w:rFonts w:hint="eastAsia"/>
            <w:lang w:eastAsia="ja-JP"/>
          </w:rPr>
          <w:t xml:space="preserve">ation puff loss </w:t>
        </w:r>
      </w:ins>
      <w:ins w:id="1275" w:author="Finalized" w:date="2017-04-03T16:06:00Z">
        <w:r>
          <w:rPr>
            <w:rFonts w:hint="eastAsia"/>
            <w:lang w:eastAsia="ja-JP"/>
          </w:rPr>
          <w:t xml:space="preserve">overflow </w:t>
        </w:r>
      </w:ins>
    </w:p>
    <w:p w14:paraId="19366065" w14:textId="0C7C214C" w:rsidR="00BE46D6" w:rsidRDefault="009704E3" w:rsidP="0021104C">
      <w:pPr>
        <w:pStyle w:val="SingleTxtG"/>
        <w:spacing w:before="120"/>
        <w:ind w:left="2268" w:hanging="1134"/>
        <w:rPr>
          <w:ins w:id="1276" w:author="Finalized" w:date="2017-05-19T12:06:00Z"/>
          <w:lang w:eastAsia="ja-JP"/>
        </w:rPr>
      </w:pPr>
      <w:ins w:id="1277" w:author="Finalized" w:date="2017-04-03T16:07:00Z">
        <w:r>
          <w:rPr>
            <w:lang w:eastAsia="ja-JP"/>
          </w:rPr>
          <w:t>6.</w:t>
        </w:r>
      </w:ins>
      <w:ins w:id="1278" w:author="Finalized" w:date="2017-04-17T15:18:00Z">
        <w:r w:rsidR="00C619D8">
          <w:rPr>
            <w:rFonts w:hint="eastAsia"/>
            <w:lang w:eastAsia="ja-JP"/>
          </w:rPr>
          <w:t>6</w:t>
        </w:r>
      </w:ins>
      <w:ins w:id="1279" w:author="Finalized" w:date="2017-04-03T16:07:00Z">
        <w:r>
          <w:rPr>
            <w:lang w:eastAsia="ja-JP"/>
          </w:rPr>
          <w:t>.1.7.1.</w:t>
        </w:r>
        <w:r>
          <w:rPr>
            <w:lang w:eastAsia="ja-JP"/>
          </w:rPr>
          <w:tab/>
        </w:r>
        <w:r w:rsidRPr="00F2645E">
          <w:rPr>
            <w:lang w:eastAsia="ja-JP"/>
          </w:rPr>
          <w:t xml:space="preserve">Any </w:t>
        </w:r>
      </w:ins>
      <w:ins w:id="1280" w:author="Finalized" w:date="2017-05-19T12:05:00Z">
        <w:r w:rsidR="004336A3">
          <w:rPr>
            <w:rFonts w:hint="eastAsia"/>
            <w:lang w:eastAsia="ja-JP"/>
          </w:rPr>
          <w:t>depressuri</w:t>
        </w:r>
      </w:ins>
      <w:ins w:id="1281" w:author="Finalized" w:date="2017-05-19T17:36:00Z">
        <w:r w:rsidR="00A819B8">
          <w:rPr>
            <w:rFonts w:hint="eastAsia"/>
            <w:lang w:eastAsia="ja-JP"/>
          </w:rPr>
          <w:t>s</w:t>
        </w:r>
      </w:ins>
      <w:ins w:id="1282" w:author="Finalized" w:date="2017-05-19T12:05:00Z">
        <w:r w:rsidR="004336A3">
          <w:rPr>
            <w:rFonts w:hint="eastAsia"/>
            <w:lang w:eastAsia="ja-JP"/>
          </w:rPr>
          <w:t xml:space="preserve">ation </w:t>
        </w:r>
      </w:ins>
      <w:ins w:id="1283" w:author="Finalized" w:date="2017-04-17T15:53:00Z">
        <w:r w:rsidR="005E3868">
          <w:rPr>
            <w:rFonts w:hint="eastAsia"/>
            <w:lang w:eastAsia="ja-JP"/>
          </w:rPr>
          <w:t xml:space="preserve">puff loss overflow </w:t>
        </w:r>
      </w:ins>
      <w:ins w:id="1284" w:author="Finalized" w:date="2017-04-03T16:07:00Z">
        <w:r>
          <w:rPr>
            <w:lang w:eastAsia="ja-JP"/>
          </w:rPr>
          <w:t xml:space="preserve">from </w:t>
        </w:r>
        <w:r w:rsidRPr="00F2645E">
          <w:rPr>
            <w:lang w:eastAsia="ja-JP"/>
          </w:rPr>
          <w:t xml:space="preserve">the </w:t>
        </w:r>
        <w:r>
          <w:rPr>
            <w:lang w:eastAsia="ja-JP"/>
          </w:rPr>
          <w:t xml:space="preserve">vehicle </w:t>
        </w:r>
      </w:ins>
      <w:ins w:id="1285" w:author="Finalized" w:date="2017-04-17T15:52:00Z">
        <w:r w:rsidR="00C50F3A">
          <w:rPr>
            <w:rFonts w:hint="eastAsia"/>
            <w:lang w:eastAsia="ja-JP"/>
          </w:rPr>
          <w:t>canister</w:t>
        </w:r>
      </w:ins>
      <w:ins w:id="1286" w:author="Finalized" w:date="2017-04-03T16:07:00Z">
        <w:r>
          <w:rPr>
            <w:rFonts w:hint="eastAsia"/>
            <w:lang w:eastAsia="ja-JP"/>
          </w:rPr>
          <w:t xml:space="preserve"> </w:t>
        </w:r>
        <w:r w:rsidRPr="00F2645E">
          <w:rPr>
            <w:lang w:eastAsia="ja-JP"/>
          </w:rPr>
          <w:t>shall be measured</w:t>
        </w:r>
        <w:r>
          <w:rPr>
            <w:rFonts w:hint="eastAsia"/>
            <w:lang w:eastAsia="ja-JP"/>
          </w:rPr>
          <w:t xml:space="preserve"> </w:t>
        </w:r>
        <w:r w:rsidRPr="00F2645E">
          <w:rPr>
            <w:lang w:eastAsia="ja-JP"/>
          </w:rPr>
          <w:t xml:space="preserve">by </w:t>
        </w:r>
        <w:r>
          <w:rPr>
            <w:lang w:eastAsia="ja-JP"/>
          </w:rPr>
          <w:t xml:space="preserve">using an </w:t>
        </w:r>
        <w:r w:rsidRPr="000B79FE">
          <w:rPr>
            <w:lang w:eastAsia="ja-JP"/>
          </w:rPr>
          <w:t>auxiliary</w:t>
        </w:r>
        <w:r w:rsidRPr="00F2645E">
          <w:rPr>
            <w:lang w:eastAsia="ja-JP"/>
          </w:rPr>
          <w:t xml:space="preserve"> </w:t>
        </w:r>
        <w:r>
          <w:rPr>
            <w:rFonts w:hint="eastAsia"/>
            <w:lang w:eastAsia="ja-JP"/>
          </w:rPr>
          <w:t xml:space="preserve">carbon </w:t>
        </w:r>
        <w:r w:rsidRPr="00F2645E">
          <w:rPr>
            <w:lang w:eastAsia="ja-JP"/>
          </w:rPr>
          <w:t>canister</w:t>
        </w:r>
        <w:r>
          <w:rPr>
            <w:lang w:eastAsia="ja-JP"/>
          </w:rPr>
          <w:t xml:space="preserve"> </w:t>
        </w:r>
        <w:r w:rsidRPr="00F2645E">
          <w:rPr>
            <w:lang w:eastAsia="ja-JP"/>
          </w:rPr>
          <w:t xml:space="preserve">connected directly at the outlet of the vehicle </w:t>
        </w:r>
        <w:r>
          <w:rPr>
            <w:rFonts w:hint="eastAsia"/>
            <w:lang w:eastAsia="ja-JP"/>
          </w:rPr>
          <w:t xml:space="preserve">vapour storage unit. </w:t>
        </w:r>
      </w:ins>
      <w:ins w:id="1287" w:author="Finalized" w:date="2017-05-22T17:40:00Z">
        <w:r w:rsidR="00FA1A72">
          <w:rPr>
            <w:rFonts w:hint="eastAsia"/>
            <w:lang w:eastAsia="ja-JP"/>
          </w:rPr>
          <w:t>It</w:t>
        </w:r>
      </w:ins>
      <w:ins w:id="1288" w:author="Finalized" w:date="2017-04-03T16:07:00Z">
        <w:r>
          <w:rPr>
            <w:rFonts w:hint="eastAsia"/>
            <w:lang w:eastAsia="ja-JP"/>
          </w:rPr>
          <w:t xml:space="preserve"> </w:t>
        </w:r>
        <w:r w:rsidRPr="00F2645E">
          <w:rPr>
            <w:lang w:eastAsia="ja-JP"/>
          </w:rPr>
          <w:t xml:space="preserve">shall be </w:t>
        </w:r>
      </w:ins>
      <w:ins w:id="1289" w:author="Finalized" w:date="2017-04-17T14:35:00Z">
        <w:r w:rsidR="00AC29E5">
          <w:rPr>
            <w:rFonts w:hint="eastAsia"/>
            <w:lang w:eastAsia="ja-JP"/>
          </w:rPr>
          <w:t>weighed</w:t>
        </w:r>
      </w:ins>
      <w:ins w:id="1290" w:author="Finalized" w:date="2017-04-03T16:07:00Z">
        <w:r w:rsidRPr="00F2645E">
          <w:rPr>
            <w:lang w:eastAsia="ja-JP"/>
          </w:rPr>
          <w:t xml:space="preserve"> </w:t>
        </w:r>
        <w:r>
          <w:rPr>
            <w:lang w:eastAsia="ja-JP"/>
          </w:rPr>
          <w:t xml:space="preserve">before and after the </w:t>
        </w:r>
      </w:ins>
      <w:ins w:id="1291" w:author="Finalized" w:date="2017-04-17T14:35:00Z">
        <w:r w:rsidR="00AC29E5">
          <w:rPr>
            <w:rFonts w:hint="eastAsia"/>
            <w:lang w:eastAsia="ja-JP"/>
          </w:rPr>
          <w:t xml:space="preserve">procedure </w:t>
        </w:r>
        <w:r w:rsidR="00AC29E5">
          <w:rPr>
            <w:lang w:eastAsia="ja-JP"/>
          </w:rPr>
          <w:t>described</w:t>
        </w:r>
        <w:r w:rsidR="00AC29E5">
          <w:rPr>
            <w:rFonts w:hint="eastAsia"/>
            <w:lang w:eastAsia="ja-JP"/>
          </w:rPr>
          <w:t xml:space="preserve"> in </w:t>
        </w:r>
      </w:ins>
      <w:ins w:id="1292" w:author="Finalized" w:date="2017-04-03T16:07:00Z">
        <w:r>
          <w:rPr>
            <w:lang w:eastAsia="ja-JP"/>
          </w:rPr>
          <w:t xml:space="preserve">paragraph </w:t>
        </w:r>
        <w:r>
          <w:rPr>
            <w:rFonts w:hint="eastAsia"/>
            <w:lang w:eastAsia="ja-JP"/>
          </w:rPr>
          <w:t>6.</w:t>
        </w:r>
      </w:ins>
      <w:ins w:id="1293" w:author="Finalized" w:date="2017-04-17T15:18:00Z">
        <w:r w:rsidR="00C619D8">
          <w:rPr>
            <w:rFonts w:hint="eastAsia"/>
            <w:lang w:eastAsia="ja-JP"/>
          </w:rPr>
          <w:t>6</w:t>
        </w:r>
      </w:ins>
      <w:ins w:id="1294" w:author="Finalized" w:date="2017-04-03T16:07:00Z">
        <w:r>
          <w:rPr>
            <w:rFonts w:hint="eastAsia"/>
            <w:lang w:eastAsia="ja-JP"/>
          </w:rPr>
          <w:t>.1.6</w:t>
        </w:r>
        <w:r>
          <w:rPr>
            <w:lang w:eastAsia="ja-JP"/>
          </w:rPr>
          <w:t xml:space="preserve">. </w:t>
        </w:r>
        <w:proofErr w:type="gramStart"/>
        <w:r>
          <w:rPr>
            <w:lang w:eastAsia="ja-JP"/>
          </w:rPr>
          <w:t>of</w:t>
        </w:r>
        <w:proofErr w:type="gramEnd"/>
        <w:r>
          <w:rPr>
            <w:lang w:eastAsia="ja-JP"/>
          </w:rPr>
          <w:t xml:space="preserve"> this annex</w:t>
        </w:r>
        <w:r>
          <w:rPr>
            <w:rFonts w:hint="eastAsia"/>
            <w:lang w:eastAsia="ja-JP"/>
          </w:rPr>
          <w:t xml:space="preserve">. </w:t>
        </w:r>
      </w:ins>
    </w:p>
    <w:p w14:paraId="777BCD49" w14:textId="6C6C8D89" w:rsidR="002E09DD" w:rsidRDefault="00C619D8" w:rsidP="002E09DD">
      <w:pPr>
        <w:pStyle w:val="SingleTxtG"/>
        <w:spacing w:before="120"/>
        <w:ind w:left="2268" w:hanging="1134"/>
        <w:rPr>
          <w:ins w:id="1295" w:author="Finalized" w:date="2017-06-04T19:02:00Z"/>
          <w:lang w:eastAsia="ja-JP"/>
        </w:rPr>
      </w:pPr>
      <w:ins w:id="1296" w:author="Finalized" w:date="2017-04-17T15:19:00Z">
        <w:r>
          <w:rPr>
            <w:lang w:eastAsia="ja-JP"/>
          </w:rPr>
          <w:t>6.</w:t>
        </w:r>
      </w:ins>
      <w:ins w:id="1297" w:author="Finalized" w:date="2017-04-17T15:20:00Z">
        <w:r w:rsidR="001A06D0">
          <w:rPr>
            <w:rFonts w:hint="eastAsia"/>
            <w:lang w:eastAsia="ja-JP"/>
          </w:rPr>
          <w:t>6</w:t>
        </w:r>
      </w:ins>
      <w:ins w:id="1298" w:author="Finalized" w:date="2017-04-17T15:19:00Z">
        <w:r>
          <w:rPr>
            <w:lang w:eastAsia="ja-JP"/>
          </w:rPr>
          <w:t>.1.7.2.</w:t>
        </w:r>
      </w:ins>
      <w:r w:rsidR="00A72E72">
        <w:rPr>
          <w:lang w:eastAsia="ja-JP"/>
        </w:rPr>
        <w:tab/>
      </w:r>
      <w:ins w:id="1299" w:author="Finalized" w:date="2017-04-17T14:36:00Z">
        <w:r w:rsidR="002F1BE1">
          <w:rPr>
            <w:rFonts w:hint="eastAsia"/>
            <w:lang w:eastAsia="ja-JP"/>
          </w:rPr>
          <w:t xml:space="preserve">Alternatively, the </w:t>
        </w:r>
      </w:ins>
      <w:ins w:id="1300" w:author="Finalized" w:date="2017-04-17T15:53:00Z">
        <w:r w:rsidR="0007327A">
          <w:rPr>
            <w:rFonts w:hint="eastAsia"/>
            <w:lang w:eastAsia="ja-JP"/>
          </w:rPr>
          <w:t>depressuri</w:t>
        </w:r>
      </w:ins>
      <w:ins w:id="1301" w:author="Finalized" w:date="2017-04-17T15:54:00Z">
        <w:r w:rsidR="005A41B1">
          <w:rPr>
            <w:rFonts w:hint="eastAsia"/>
            <w:lang w:eastAsia="ja-JP"/>
          </w:rPr>
          <w:t>s</w:t>
        </w:r>
      </w:ins>
      <w:ins w:id="1302" w:author="Finalized" w:date="2017-04-17T15:53:00Z">
        <w:r w:rsidR="0007327A">
          <w:rPr>
            <w:rFonts w:hint="eastAsia"/>
            <w:lang w:eastAsia="ja-JP"/>
          </w:rPr>
          <w:t xml:space="preserve">ation puff loss overflow </w:t>
        </w:r>
      </w:ins>
      <w:ins w:id="1303" w:author="Finalized" w:date="2017-04-17T15:54:00Z">
        <w:r w:rsidR="00A074F2">
          <w:rPr>
            <w:rFonts w:hint="eastAsia"/>
            <w:lang w:eastAsia="ja-JP"/>
          </w:rPr>
          <w:t xml:space="preserve">from the vehicle canister </w:t>
        </w:r>
      </w:ins>
      <w:ins w:id="1304" w:author="Finalized" w:date="2017-04-17T14:36:00Z">
        <w:r w:rsidR="002F1BE1">
          <w:rPr>
            <w:lang w:eastAsia="ja-JP"/>
          </w:rPr>
          <w:t>during its depressuri</w:t>
        </w:r>
      </w:ins>
      <w:ins w:id="1305" w:author="Finalized" w:date="2017-04-17T15:54:00Z">
        <w:r w:rsidR="005A41B1">
          <w:rPr>
            <w:rFonts w:hint="eastAsia"/>
            <w:lang w:eastAsia="ja-JP"/>
          </w:rPr>
          <w:t>s</w:t>
        </w:r>
      </w:ins>
      <w:ins w:id="1306" w:author="Finalized" w:date="2017-04-17T14:36:00Z">
        <w:r w:rsidR="002F1BE1">
          <w:rPr>
            <w:lang w:eastAsia="ja-JP"/>
          </w:rPr>
          <w:t>ation may</w:t>
        </w:r>
        <w:r w:rsidR="002F1BE1">
          <w:rPr>
            <w:rFonts w:hint="eastAsia"/>
            <w:lang w:eastAsia="ja-JP"/>
          </w:rPr>
          <w:t xml:space="preserve"> be measured </w:t>
        </w:r>
        <w:r w:rsidR="002F1BE1">
          <w:rPr>
            <w:lang w:eastAsia="ja-JP"/>
          </w:rPr>
          <w:t>using a</w:t>
        </w:r>
        <w:r w:rsidR="002F1BE1">
          <w:rPr>
            <w:rFonts w:hint="eastAsia"/>
            <w:lang w:eastAsia="ja-JP"/>
          </w:rPr>
          <w:t xml:space="preserve"> SHED</w:t>
        </w:r>
        <w:r w:rsidR="002F1BE1">
          <w:rPr>
            <w:lang w:eastAsia="ja-JP"/>
          </w:rPr>
          <w:t>.</w:t>
        </w:r>
      </w:ins>
    </w:p>
    <w:p w14:paraId="2D106368" w14:textId="15CA274C" w:rsidR="002F1BE1" w:rsidRDefault="002F1BE1" w:rsidP="002E09DD">
      <w:pPr>
        <w:pStyle w:val="SingleTxtG"/>
        <w:spacing w:before="120"/>
        <w:ind w:left="2268"/>
        <w:rPr>
          <w:ins w:id="1307" w:author="Finalized" w:date="2017-04-17T14:36:00Z"/>
          <w:lang w:eastAsia="ja-JP"/>
        </w:rPr>
      </w:pPr>
      <w:ins w:id="1308" w:author="Finalized" w:date="2017-04-17T14:36:00Z">
        <w:r>
          <w:rPr>
            <w:lang w:eastAsia="ja-JP"/>
          </w:rPr>
          <w:t xml:space="preserve">Within 15 minutes after </w:t>
        </w:r>
        <w:r>
          <w:rPr>
            <w:rFonts w:hint="eastAsia"/>
            <w:lang w:eastAsia="ja-JP"/>
          </w:rPr>
          <w:t>the ambient temperature has reached 35</w:t>
        </w:r>
        <w:r w:rsidRPr="00EF1BD0">
          <w:rPr>
            <w:szCs w:val="24"/>
            <w:lang w:eastAsia="ja-JP"/>
          </w:rPr>
          <w:t>°C</w:t>
        </w:r>
        <w:r>
          <w:rPr>
            <w:szCs w:val="24"/>
            <w:lang w:eastAsia="ja-JP"/>
          </w:rPr>
          <w:t xml:space="preserve"> as described in 6.</w:t>
        </w:r>
      </w:ins>
      <w:ins w:id="1309" w:author="Finalized" w:date="2017-04-17T15:19:00Z">
        <w:r w:rsidR="001A06D0">
          <w:rPr>
            <w:rFonts w:hint="eastAsia"/>
            <w:szCs w:val="24"/>
            <w:lang w:eastAsia="ja-JP"/>
          </w:rPr>
          <w:t>6</w:t>
        </w:r>
      </w:ins>
      <w:ins w:id="1310" w:author="Finalized" w:date="2017-04-17T14:36:00Z">
        <w:r>
          <w:rPr>
            <w:szCs w:val="24"/>
            <w:lang w:eastAsia="ja-JP"/>
          </w:rPr>
          <w:t>.1.6.</w:t>
        </w:r>
      </w:ins>
      <w:ins w:id="1311" w:author="Finalized" w:date="2017-04-17T15:24:00Z">
        <w:r w:rsidR="00C20AD2">
          <w:rPr>
            <w:rFonts w:hint="eastAsia"/>
            <w:szCs w:val="24"/>
            <w:lang w:eastAsia="ja-JP"/>
          </w:rPr>
          <w:t xml:space="preserve">2. </w:t>
        </w:r>
        <w:proofErr w:type="gramStart"/>
        <w:r w:rsidR="00C20AD2">
          <w:rPr>
            <w:rFonts w:hint="eastAsia"/>
            <w:szCs w:val="24"/>
            <w:lang w:eastAsia="ja-JP"/>
          </w:rPr>
          <w:t>of</w:t>
        </w:r>
        <w:proofErr w:type="gramEnd"/>
        <w:r w:rsidR="00C20AD2">
          <w:rPr>
            <w:rFonts w:hint="eastAsia"/>
            <w:szCs w:val="24"/>
            <w:lang w:eastAsia="ja-JP"/>
          </w:rPr>
          <w:t xml:space="preserve"> this annex</w:t>
        </w:r>
      </w:ins>
      <w:ins w:id="1312" w:author="Finalized" w:date="2017-04-17T14:36:00Z">
        <w:r>
          <w:rPr>
            <w:szCs w:val="24"/>
            <w:lang w:eastAsia="ja-JP"/>
          </w:rPr>
          <w:t>, t</w:t>
        </w:r>
        <w:r>
          <w:rPr>
            <w:lang w:eastAsia="ja-JP"/>
          </w:rPr>
          <w:t xml:space="preserve">he </w:t>
        </w:r>
        <w:r w:rsidRPr="006713B0">
          <w:rPr>
            <w:lang w:eastAsia="ja-JP"/>
          </w:rPr>
          <w:t xml:space="preserve">chamber </w:t>
        </w:r>
        <w:r>
          <w:rPr>
            <w:lang w:eastAsia="ja-JP"/>
          </w:rPr>
          <w:t xml:space="preserve">shall be </w:t>
        </w:r>
        <w:r w:rsidRPr="006713B0">
          <w:rPr>
            <w:lang w:eastAsia="ja-JP"/>
          </w:rPr>
          <w:t>sealed</w:t>
        </w:r>
        <w:r>
          <w:rPr>
            <w:lang w:eastAsia="ja-JP"/>
          </w:rPr>
          <w:t xml:space="preserve"> and the measurement procedure </w:t>
        </w:r>
      </w:ins>
      <w:ins w:id="1313" w:author="Finalized" w:date="2017-05-19T12:16:00Z">
        <w:r w:rsidR="00C548F5">
          <w:rPr>
            <w:rFonts w:hint="eastAsia"/>
            <w:lang w:eastAsia="ja-JP"/>
          </w:rPr>
          <w:t xml:space="preserve">shall be </w:t>
        </w:r>
      </w:ins>
      <w:ins w:id="1314" w:author="Finalized" w:date="2017-04-17T14:36:00Z">
        <w:r>
          <w:rPr>
            <w:lang w:eastAsia="ja-JP"/>
          </w:rPr>
          <w:t xml:space="preserve">started. </w:t>
        </w:r>
      </w:ins>
    </w:p>
    <w:p w14:paraId="0B73275F" w14:textId="461DE039" w:rsidR="002F1BE1" w:rsidRPr="006713B0" w:rsidRDefault="002F1BE1" w:rsidP="002F1BE1">
      <w:pPr>
        <w:pStyle w:val="SingleTxtG"/>
        <w:spacing w:before="120"/>
        <w:ind w:left="2268"/>
        <w:rPr>
          <w:ins w:id="1315" w:author="Finalized" w:date="2017-04-17T14:37:00Z"/>
          <w:lang w:eastAsia="ja-JP"/>
        </w:rPr>
      </w:pPr>
      <w:ins w:id="1316" w:author="Finalized" w:date="2017-04-17T14:37:00Z">
        <w:r w:rsidRPr="006713B0">
          <w:rPr>
            <w:lang w:eastAsia="ja-JP"/>
          </w:rPr>
          <w:t>The hydrocarbon analyser shall be zeroe</w:t>
        </w:r>
        <w:r w:rsidR="00C548F5">
          <w:rPr>
            <w:lang w:eastAsia="ja-JP"/>
          </w:rPr>
          <w:t>d and spanned</w:t>
        </w:r>
      </w:ins>
      <w:ins w:id="1317" w:author="Finalized" w:date="2017-05-19T12:16:00Z">
        <w:r w:rsidR="00C548F5">
          <w:rPr>
            <w:rFonts w:hint="eastAsia"/>
            <w:lang w:eastAsia="ja-JP"/>
          </w:rPr>
          <w:t>, then</w:t>
        </w:r>
      </w:ins>
      <w:ins w:id="1318" w:author="Finalized" w:date="2017-04-17T14:37:00Z">
        <w:r>
          <w:rPr>
            <w:lang w:eastAsia="ja-JP"/>
          </w:rPr>
          <w:t xml:space="preserve"> after t</w:t>
        </w:r>
        <w:r w:rsidRPr="006713B0">
          <w:rPr>
            <w:lang w:eastAsia="ja-JP"/>
          </w:rPr>
          <w:t>he hydrocarbon concentration, temperature and barometric pressure</w:t>
        </w:r>
        <w:r>
          <w:rPr>
            <w:lang w:eastAsia="ja-JP"/>
          </w:rPr>
          <w:t xml:space="preserve"> shall be</w:t>
        </w:r>
        <w:r w:rsidRPr="006713B0">
          <w:rPr>
            <w:lang w:eastAsia="ja-JP"/>
          </w:rPr>
          <w:t xml:space="preserve"> measured to give the initial readings </w:t>
        </w:r>
        <w:proofErr w:type="spellStart"/>
        <w:r w:rsidRPr="006713B0">
          <w:rPr>
            <w:lang w:eastAsia="ja-JP"/>
          </w:rPr>
          <w:t>C</w:t>
        </w:r>
        <w:r w:rsidRPr="00E5373C">
          <w:rPr>
            <w:vertAlign w:val="subscript"/>
            <w:lang w:eastAsia="ja-JP"/>
          </w:rPr>
          <w:t>HCi</w:t>
        </w:r>
        <w:proofErr w:type="spellEnd"/>
        <w:r w:rsidRPr="006713B0">
          <w:rPr>
            <w:lang w:eastAsia="ja-JP"/>
          </w:rPr>
          <w:t>, P</w:t>
        </w:r>
        <w:r w:rsidRPr="00E5373C">
          <w:rPr>
            <w:vertAlign w:val="subscript"/>
            <w:lang w:eastAsia="ja-JP"/>
          </w:rPr>
          <w:t xml:space="preserve">i </w:t>
        </w:r>
        <w:r w:rsidRPr="006713B0">
          <w:rPr>
            <w:lang w:eastAsia="ja-JP"/>
          </w:rPr>
          <w:t>and T</w:t>
        </w:r>
        <w:r w:rsidRPr="00E5373C">
          <w:rPr>
            <w:vertAlign w:val="subscript"/>
            <w:lang w:eastAsia="ja-JP"/>
          </w:rPr>
          <w:t>i</w:t>
        </w:r>
        <w:r w:rsidRPr="006713B0">
          <w:rPr>
            <w:lang w:eastAsia="ja-JP"/>
          </w:rPr>
          <w:t xml:space="preserve"> for the </w:t>
        </w:r>
        <w:r>
          <w:rPr>
            <w:lang w:eastAsia="ja-JP"/>
          </w:rPr>
          <w:t xml:space="preserve">sealed tank </w:t>
        </w:r>
      </w:ins>
      <w:proofErr w:type="spellStart"/>
      <w:ins w:id="1319" w:author="Finalized" w:date="2017-05-19T12:17:00Z">
        <w:r w:rsidR="00AC1ECF">
          <w:rPr>
            <w:rFonts w:hint="eastAsia"/>
            <w:lang w:eastAsia="ja-JP"/>
          </w:rPr>
          <w:t>depressuris</w:t>
        </w:r>
      </w:ins>
      <w:ins w:id="1320" w:author="Finalized" w:date="2017-05-19T12:50:00Z">
        <w:r w:rsidR="00C71E0F">
          <w:rPr>
            <w:rFonts w:hint="eastAsia"/>
            <w:lang w:eastAsia="ja-JP"/>
          </w:rPr>
          <w:t>sation</w:t>
        </w:r>
      </w:ins>
      <w:proofErr w:type="spellEnd"/>
      <w:ins w:id="1321" w:author="Finalized" w:date="2017-05-19T12:17:00Z">
        <w:r w:rsidR="00AC1ECF">
          <w:rPr>
            <w:rFonts w:hint="eastAsia"/>
            <w:lang w:eastAsia="ja-JP"/>
          </w:rPr>
          <w:t xml:space="preserve"> </w:t>
        </w:r>
      </w:ins>
      <w:ins w:id="1322" w:author="Finalized" w:date="2017-04-17T14:37:00Z">
        <w:r>
          <w:rPr>
            <w:lang w:eastAsia="ja-JP"/>
          </w:rPr>
          <w:t xml:space="preserve">puff loss </w:t>
        </w:r>
      </w:ins>
      <w:ins w:id="1323" w:author="Finalized" w:date="2017-05-19T12:17:00Z">
        <w:r w:rsidR="00AC1ECF">
          <w:rPr>
            <w:rFonts w:hint="eastAsia"/>
            <w:lang w:eastAsia="ja-JP"/>
          </w:rPr>
          <w:t xml:space="preserve">overflow </w:t>
        </w:r>
      </w:ins>
      <w:ins w:id="1324" w:author="Finalized" w:date="2017-04-17T14:37:00Z">
        <w:r>
          <w:rPr>
            <w:lang w:eastAsia="ja-JP"/>
          </w:rPr>
          <w:t>determination</w:t>
        </w:r>
        <w:r w:rsidRPr="006713B0">
          <w:rPr>
            <w:lang w:eastAsia="ja-JP"/>
          </w:rPr>
          <w:t>.</w:t>
        </w:r>
      </w:ins>
    </w:p>
    <w:p w14:paraId="101B2010" w14:textId="30D16716" w:rsidR="003F3CCF" w:rsidRDefault="00337060" w:rsidP="002F1BE1">
      <w:pPr>
        <w:pStyle w:val="SingleTxtG"/>
        <w:spacing w:before="120"/>
        <w:ind w:left="2268"/>
        <w:rPr>
          <w:ins w:id="1325" w:author="Finalized" w:date="2017-06-04T19:02:00Z"/>
          <w:lang w:eastAsia="ja-JP"/>
        </w:rPr>
      </w:pPr>
      <w:ins w:id="1326" w:author="Finalized" w:date="2017-05-22T19:40:00Z">
        <w:r w:rsidRPr="006713B0">
          <w:rPr>
            <w:lang w:eastAsia="ja-JP"/>
          </w:rPr>
          <w:t xml:space="preserve">The ambient temperature T of the enclosure shall not be less than </w:t>
        </w:r>
      </w:ins>
      <w:ins w:id="1327" w:author="Finalized" w:date="2017-05-22T19:41:00Z">
        <w:r>
          <w:rPr>
            <w:rFonts w:hint="eastAsia"/>
            <w:lang w:eastAsia="ja-JP"/>
          </w:rPr>
          <w:t>25</w:t>
        </w:r>
        <w:r w:rsidRPr="00EF1BD0">
          <w:rPr>
            <w:szCs w:val="24"/>
            <w:lang w:eastAsia="ja-JP"/>
          </w:rPr>
          <w:t>°C</w:t>
        </w:r>
      </w:ins>
      <w:ins w:id="1328" w:author="Finalized" w:date="2017-05-22T19:40:00Z">
        <w:r>
          <w:rPr>
            <w:lang w:eastAsia="ja-JP"/>
          </w:rPr>
          <w:t xml:space="preserve"> during the </w:t>
        </w:r>
        <w:proofErr w:type="gramStart"/>
        <w:r>
          <w:rPr>
            <w:lang w:eastAsia="ja-JP"/>
          </w:rPr>
          <w:t>measurement  procedure</w:t>
        </w:r>
        <w:proofErr w:type="gramEnd"/>
        <w:r>
          <w:rPr>
            <w:lang w:eastAsia="ja-JP"/>
          </w:rPr>
          <w:t>.</w:t>
        </w:r>
      </w:ins>
    </w:p>
    <w:p w14:paraId="1DA9A19F" w14:textId="279F3E16" w:rsidR="002F1BE1" w:rsidRDefault="002F1BE1" w:rsidP="002F1BE1">
      <w:pPr>
        <w:pStyle w:val="SingleTxtG"/>
        <w:spacing w:before="120"/>
        <w:ind w:left="2268"/>
        <w:rPr>
          <w:ins w:id="1329" w:author="Finalized" w:date="2017-04-17T14:38:00Z"/>
          <w:lang w:eastAsia="ja-JP"/>
        </w:rPr>
      </w:pPr>
      <w:ins w:id="1330" w:author="Finalized" w:date="2017-04-17T14:37:00Z">
        <w:r w:rsidRPr="006713B0">
          <w:rPr>
            <w:lang w:eastAsia="ja-JP"/>
          </w:rPr>
          <w:t xml:space="preserve">At the end of the </w:t>
        </w:r>
        <w:r>
          <w:rPr>
            <w:lang w:eastAsia="ja-JP"/>
          </w:rPr>
          <w:t xml:space="preserve">procedure </w:t>
        </w:r>
      </w:ins>
      <w:ins w:id="1331" w:author="Finalized" w:date="2017-05-19T12:18:00Z">
        <w:r w:rsidR="00AE7EC2">
          <w:rPr>
            <w:rFonts w:hint="eastAsia"/>
            <w:lang w:eastAsia="ja-JP"/>
          </w:rPr>
          <w:t>described in 6.</w:t>
        </w:r>
      </w:ins>
      <w:ins w:id="1332" w:author="Finalized" w:date="2017-05-19T12:19:00Z">
        <w:r w:rsidR="00AE7EC2">
          <w:rPr>
            <w:rFonts w:hint="eastAsia"/>
            <w:lang w:eastAsia="ja-JP"/>
          </w:rPr>
          <w:t xml:space="preserve">6.1.6. </w:t>
        </w:r>
        <w:proofErr w:type="gramStart"/>
        <w:r w:rsidR="00AE7EC2">
          <w:rPr>
            <w:rFonts w:hint="eastAsia"/>
            <w:lang w:eastAsia="ja-JP"/>
          </w:rPr>
          <w:t>of</w:t>
        </w:r>
        <w:proofErr w:type="gramEnd"/>
        <w:r w:rsidR="00AE7EC2">
          <w:rPr>
            <w:rFonts w:hint="eastAsia"/>
            <w:lang w:eastAsia="ja-JP"/>
          </w:rPr>
          <w:t xml:space="preserve"> this </w:t>
        </w:r>
      </w:ins>
      <w:ins w:id="1333" w:author="Finalized" w:date="2017-06-01T17:30:00Z">
        <w:r w:rsidR="0007373E">
          <w:rPr>
            <w:rFonts w:hint="eastAsia"/>
            <w:lang w:eastAsia="ja-JP"/>
          </w:rPr>
          <w:t>a</w:t>
        </w:r>
      </w:ins>
      <w:ins w:id="1334" w:author="Finalized" w:date="2017-05-19T12:19:00Z">
        <w:r w:rsidR="00AE7EC2">
          <w:rPr>
            <w:rFonts w:hint="eastAsia"/>
            <w:lang w:eastAsia="ja-JP"/>
          </w:rPr>
          <w:t>nnex</w:t>
        </w:r>
      </w:ins>
      <w:ins w:id="1335" w:author="Finalized" w:date="2017-04-17T14:38:00Z">
        <w:r>
          <w:rPr>
            <w:rFonts w:hint="eastAsia"/>
            <w:lang w:eastAsia="ja-JP"/>
          </w:rPr>
          <w:t>,</w:t>
        </w:r>
      </w:ins>
      <w:ins w:id="1336" w:author="Finalized" w:date="2017-04-17T14:37:00Z">
        <w:r w:rsidRPr="006713B0">
          <w:rPr>
            <w:lang w:eastAsia="ja-JP"/>
          </w:rPr>
          <w:t xml:space="preserve"> the hydrocarbon concentration</w:t>
        </w:r>
        <w:r>
          <w:rPr>
            <w:lang w:eastAsia="ja-JP"/>
          </w:rPr>
          <w:t xml:space="preserve"> </w:t>
        </w:r>
        <w:r w:rsidRPr="006713B0">
          <w:rPr>
            <w:lang w:eastAsia="ja-JP"/>
          </w:rPr>
          <w:t>in the chamber shall be measured</w:t>
        </w:r>
        <w:r>
          <w:rPr>
            <w:rFonts w:hint="eastAsia"/>
            <w:lang w:eastAsia="ja-JP"/>
          </w:rPr>
          <w:t xml:space="preserve"> after 60</w:t>
        </w:r>
        <w:r w:rsidRPr="009038B2">
          <w:rPr>
            <w:color w:val="000000"/>
            <w:kern w:val="24"/>
          </w:rPr>
          <w:t xml:space="preserve"> ±</w:t>
        </w:r>
        <w:r>
          <w:rPr>
            <w:rFonts w:hint="eastAsia"/>
            <w:color w:val="000000"/>
            <w:kern w:val="24"/>
            <w:lang w:eastAsia="ja-JP"/>
          </w:rPr>
          <w:t xml:space="preserve"> 5 </w:t>
        </w:r>
        <w:r>
          <w:rPr>
            <w:rFonts w:hint="eastAsia"/>
            <w:lang w:eastAsia="ja-JP"/>
          </w:rPr>
          <w:t>seconds</w:t>
        </w:r>
        <w:r w:rsidRPr="006713B0">
          <w:rPr>
            <w:lang w:eastAsia="ja-JP"/>
          </w:rPr>
          <w:t>. The temperature and the barometric</w:t>
        </w:r>
        <w:r>
          <w:rPr>
            <w:lang w:eastAsia="ja-JP"/>
          </w:rPr>
          <w:t xml:space="preserve"> </w:t>
        </w:r>
        <w:r w:rsidRPr="006713B0">
          <w:rPr>
            <w:lang w:eastAsia="ja-JP"/>
          </w:rPr>
          <w:t xml:space="preserve">pressure are also measured. These are the final readings </w:t>
        </w:r>
        <w:proofErr w:type="spellStart"/>
        <w:r w:rsidRPr="006713B0">
          <w:rPr>
            <w:lang w:eastAsia="ja-JP"/>
          </w:rPr>
          <w:t>C</w:t>
        </w:r>
        <w:r w:rsidRPr="00E5373C">
          <w:rPr>
            <w:vertAlign w:val="subscript"/>
            <w:lang w:eastAsia="ja-JP"/>
          </w:rPr>
          <w:t>HCf</w:t>
        </w:r>
        <w:proofErr w:type="spellEnd"/>
        <w:r w:rsidRPr="006713B0">
          <w:rPr>
            <w:lang w:eastAsia="ja-JP"/>
          </w:rPr>
          <w:t>, P</w:t>
        </w:r>
        <w:r w:rsidRPr="00E5373C">
          <w:rPr>
            <w:vertAlign w:val="subscript"/>
            <w:lang w:eastAsia="ja-JP"/>
          </w:rPr>
          <w:t>f</w:t>
        </w:r>
        <w:r w:rsidRPr="0007373E">
          <w:rPr>
            <w:lang w:eastAsia="ja-JP"/>
          </w:rPr>
          <w:t xml:space="preserve"> </w:t>
        </w:r>
        <w:r w:rsidRPr="006713B0">
          <w:rPr>
            <w:lang w:eastAsia="ja-JP"/>
          </w:rPr>
          <w:t xml:space="preserve">and </w:t>
        </w:r>
        <w:proofErr w:type="spellStart"/>
        <w:r w:rsidRPr="006713B0">
          <w:rPr>
            <w:lang w:eastAsia="ja-JP"/>
          </w:rPr>
          <w:t>T</w:t>
        </w:r>
        <w:r w:rsidRPr="00E5373C">
          <w:rPr>
            <w:vertAlign w:val="subscript"/>
            <w:lang w:eastAsia="ja-JP"/>
          </w:rPr>
          <w:t>f</w:t>
        </w:r>
        <w:proofErr w:type="spellEnd"/>
        <w:r w:rsidRPr="006713B0">
          <w:rPr>
            <w:lang w:eastAsia="ja-JP"/>
          </w:rPr>
          <w:t xml:space="preserve"> for</w:t>
        </w:r>
        <w:r>
          <w:rPr>
            <w:lang w:eastAsia="ja-JP"/>
          </w:rPr>
          <w:t xml:space="preserve"> </w:t>
        </w:r>
        <w:r w:rsidRPr="006713B0">
          <w:rPr>
            <w:lang w:eastAsia="ja-JP"/>
          </w:rPr>
          <w:t xml:space="preserve">the </w:t>
        </w:r>
        <w:r>
          <w:rPr>
            <w:lang w:eastAsia="ja-JP"/>
          </w:rPr>
          <w:t xml:space="preserve">sealed tank </w:t>
        </w:r>
      </w:ins>
      <w:ins w:id="1337" w:author="Finalized" w:date="2017-05-19T12:19:00Z">
        <w:r w:rsidR="00AE7EC2">
          <w:rPr>
            <w:rFonts w:hint="eastAsia"/>
            <w:lang w:eastAsia="ja-JP"/>
          </w:rPr>
          <w:t>depressuris</w:t>
        </w:r>
      </w:ins>
      <w:ins w:id="1338" w:author="Finalized" w:date="2017-05-19T12:51:00Z">
        <w:r w:rsidR="00C71E0F">
          <w:rPr>
            <w:rFonts w:hint="eastAsia"/>
            <w:lang w:eastAsia="ja-JP"/>
          </w:rPr>
          <w:t>ation</w:t>
        </w:r>
      </w:ins>
      <w:ins w:id="1339" w:author="Finalized" w:date="2017-05-19T12:19:00Z">
        <w:r w:rsidR="00AE7EC2">
          <w:rPr>
            <w:rFonts w:hint="eastAsia"/>
            <w:lang w:eastAsia="ja-JP"/>
          </w:rPr>
          <w:t xml:space="preserve"> </w:t>
        </w:r>
      </w:ins>
      <w:ins w:id="1340" w:author="Finalized" w:date="2017-04-17T14:37:00Z">
        <w:r>
          <w:rPr>
            <w:lang w:eastAsia="ja-JP"/>
          </w:rPr>
          <w:t>puff loss</w:t>
        </w:r>
      </w:ins>
      <w:ins w:id="1341" w:author="Finalized" w:date="2017-05-19T12:19:00Z">
        <w:r w:rsidR="00AE7EC2">
          <w:rPr>
            <w:rFonts w:hint="eastAsia"/>
            <w:lang w:eastAsia="ja-JP"/>
          </w:rPr>
          <w:t xml:space="preserve"> overflow</w:t>
        </w:r>
      </w:ins>
      <w:ins w:id="1342" w:author="Finalized" w:date="2017-04-17T14:37:00Z">
        <w:r w:rsidRPr="006713B0">
          <w:rPr>
            <w:lang w:eastAsia="ja-JP"/>
          </w:rPr>
          <w:t>.</w:t>
        </w:r>
      </w:ins>
    </w:p>
    <w:p w14:paraId="5794448C" w14:textId="45304D17" w:rsidR="002F1BE1" w:rsidRDefault="002F1BE1" w:rsidP="002F1BE1">
      <w:pPr>
        <w:pStyle w:val="SingleTxtG"/>
        <w:spacing w:before="120"/>
        <w:ind w:left="2268"/>
        <w:rPr>
          <w:ins w:id="1343" w:author="Finalized" w:date="2017-04-17T14:37:00Z"/>
          <w:lang w:eastAsia="ja-JP"/>
        </w:rPr>
      </w:pPr>
      <w:ins w:id="1344" w:author="Finalized" w:date="2017-04-17T14:38:00Z">
        <w:r w:rsidRPr="006713B0">
          <w:rPr>
            <w:lang w:eastAsia="ja-JP"/>
          </w:rPr>
          <w:t xml:space="preserve">The </w:t>
        </w:r>
        <w:r>
          <w:rPr>
            <w:lang w:eastAsia="ja-JP"/>
          </w:rPr>
          <w:t>sealed tank puff</w:t>
        </w:r>
        <w:r w:rsidRPr="006713B0">
          <w:rPr>
            <w:lang w:eastAsia="ja-JP"/>
          </w:rPr>
          <w:t xml:space="preserve"> loss </w:t>
        </w:r>
      </w:ins>
      <w:ins w:id="1345" w:author="Finalized" w:date="2017-05-23T14:23:00Z">
        <w:r w:rsidR="00F15EEC">
          <w:rPr>
            <w:rFonts w:hint="eastAsia"/>
            <w:lang w:eastAsia="ja-JP"/>
          </w:rPr>
          <w:t xml:space="preserve">overflow </w:t>
        </w:r>
      </w:ins>
      <w:ins w:id="1346" w:author="Finalized" w:date="2017-04-17T14:38:00Z">
        <w:r w:rsidRPr="006713B0">
          <w:rPr>
            <w:lang w:eastAsia="ja-JP"/>
          </w:rPr>
          <w:t>resul</w:t>
        </w:r>
        <w:r>
          <w:rPr>
            <w:lang w:eastAsia="ja-JP"/>
          </w:rPr>
          <w:t xml:space="preserve">t shall be calculated </w:t>
        </w:r>
      </w:ins>
      <w:ins w:id="1347" w:author="Finalized" w:date="2017-05-23T14:24:00Z">
        <w:r w:rsidR="00F15EEC">
          <w:rPr>
            <w:lang w:eastAsia="ja-JP"/>
          </w:rPr>
          <w:t xml:space="preserve">according to paragraph 7.1. </w:t>
        </w:r>
        <w:proofErr w:type="gramStart"/>
        <w:r w:rsidR="00F15EEC">
          <w:rPr>
            <w:lang w:eastAsia="ja-JP"/>
          </w:rPr>
          <w:t>of</w:t>
        </w:r>
        <w:proofErr w:type="gramEnd"/>
        <w:r w:rsidR="00F15EEC">
          <w:rPr>
            <w:lang w:eastAsia="ja-JP"/>
          </w:rPr>
          <w:t xml:space="preserve"> this annex and recorde</w:t>
        </w:r>
        <w:r w:rsidR="00F15EEC">
          <w:rPr>
            <w:rFonts w:hint="eastAsia"/>
            <w:lang w:eastAsia="ja-JP"/>
          </w:rPr>
          <w:t xml:space="preserve">d </w:t>
        </w:r>
        <w:r w:rsidR="00F15EEC">
          <w:rPr>
            <w:lang w:eastAsia="ja-JP"/>
          </w:rPr>
          <w:t xml:space="preserve"> as M</w:t>
        </w:r>
        <w:r w:rsidR="00F15EEC" w:rsidRPr="00C906B5">
          <w:rPr>
            <w:vertAlign w:val="subscript"/>
            <w:lang w:eastAsia="ja-JP"/>
          </w:rPr>
          <w:t>PLO</w:t>
        </w:r>
        <w:r w:rsidR="00F15EEC">
          <w:rPr>
            <w:lang w:eastAsia="ja-JP"/>
          </w:rPr>
          <w:t>.</w:t>
        </w:r>
      </w:ins>
    </w:p>
    <w:p w14:paraId="7AE39AF5" w14:textId="77777777" w:rsidR="000D2D5D" w:rsidRDefault="002F1BE1" w:rsidP="00B51341">
      <w:pPr>
        <w:pStyle w:val="SingleTxtG"/>
        <w:spacing w:before="120"/>
        <w:ind w:left="2268"/>
        <w:rPr>
          <w:lang w:eastAsia="ja-JP"/>
        </w:rPr>
      </w:pPr>
      <m:oMathPara>
        <m:oMath>
          <m:r>
            <w:ins w:id="1348" w:author="Finalized" w:date="2017-04-17T14:38:00Z">
              <m:rPr>
                <m:sty m:val="p"/>
              </m:rPr>
              <w:rPr>
                <w:rFonts w:ascii="Cambria Math" w:hAnsi="Cambria Math"/>
                <w:lang w:eastAsia="ja-JP"/>
              </w:rPr>
              <m:t>STPL=k × V ×</m:t>
            </w:ins>
          </m:r>
          <m:d>
            <m:dPr>
              <m:ctrlPr>
                <w:ins w:id="1349" w:author="Finalized" w:date="2017-04-17T14:38:00Z">
                  <w:rPr>
                    <w:rFonts w:ascii="Cambria Math" w:hAnsi="Cambria Math"/>
                    <w:lang w:eastAsia="ja-JP"/>
                  </w:rPr>
                </w:ins>
              </m:ctrlPr>
            </m:dPr>
            <m:e>
              <m:f>
                <m:fPr>
                  <m:ctrlPr>
                    <w:ins w:id="1350" w:author="Finalized" w:date="2017-04-17T14:38:00Z">
                      <w:rPr>
                        <w:rFonts w:ascii="Cambria Math" w:hAnsi="Cambria Math"/>
                        <w:lang w:eastAsia="ja-JP"/>
                      </w:rPr>
                    </w:ins>
                  </m:ctrlPr>
                </m:fPr>
                <m:num>
                  <m:sSub>
                    <m:sSubPr>
                      <m:ctrlPr>
                        <w:ins w:id="1351" w:author="Finalized" w:date="2017-04-17T14:38:00Z">
                          <w:rPr>
                            <w:rFonts w:ascii="Cambria Math" w:hAnsi="Cambria Math"/>
                            <w:lang w:eastAsia="ja-JP"/>
                          </w:rPr>
                        </w:ins>
                      </m:ctrlPr>
                    </m:sSubPr>
                    <m:e>
                      <m:r>
                        <w:ins w:id="1352" w:author="Finalized" w:date="2017-04-17T14:38:00Z">
                          <m:rPr>
                            <m:sty m:val="p"/>
                          </m:rPr>
                          <w:rPr>
                            <w:rFonts w:ascii="Cambria Math" w:hAnsi="Cambria Math"/>
                            <w:lang w:eastAsia="ja-JP"/>
                          </w:rPr>
                          <m:t>C</m:t>
                        </w:ins>
                      </m:r>
                    </m:e>
                    <m:sub>
                      <m:r>
                        <w:ins w:id="1353" w:author="Finalized" w:date="2017-04-17T14:38:00Z">
                          <m:rPr>
                            <m:sty m:val="p"/>
                          </m:rPr>
                          <w:rPr>
                            <w:rFonts w:ascii="Cambria Math" w:hAnsi="Cambria Math"/>
                            <w:lang w:eastAsia="ja-JP"/>
                          </w:rPr>
                          <m:t>HCf</m:t>
                        </w:ins>
                      </m:r>
                    </m:sub>
                  </m:sSub>
                  <m:r>
                    <w:ins w:id="1354" w:author="Finalized" w:date="2017-04-17T14:38:00Z">
                      <m:rPr>
                        <m:sty m:val="p"/>
                      </m:rPr>
                      <w:rPr>
                        <w:rFonts w:ascii="Cambria Math" w:hAnsi="Cambria Math"/>
                        <w:lang w:eastAsia="ja-JP"/>
                      </w:rPr>
                      <m:t>×</m:t>
                    </w:ins>
                  </m:r>
                  <m:sSub>
                    <m:sSubPr>
                      <m:ctrlPr>
                        <w:ins w:id="1355" w:author="Finalized" w:date="2017-04-17T14:38:00Z">
                          <w:rPr>
                            <w:rFonts w:ascii="Cambria Math" w:hAnsi="Cambria Math"/>
                            <w:lang w:eastAsia="ja-JP"/>
                          </w:rPr>
                        </w:ins>
                      </m:ctrlPr>
                    </m:sSubPr>
                    <m:e>
                      <m:r>
                        <w:ins w:id="1356" w:author="Finalized" w:date="2017-04-17T14:38:00Z">
                          <m:rPr>
                            <m:sty m:val="p"/>
                          </m:rPr>
                          <w:rPr>
                            <w:rFonts w:ascii="Cambria Math" w:hAnsi="Cambria Math"/>
                            <w:lang w:eastAsia="ja-JP"/>
                          </w:rPr>
                          <m:t>P</m:t>
                        </w:ins>
                      </m:r>
                    </m:e>
                    <m:sub>
                      <m:r>
                        <w:ins w:id="1357" w:author="Finalized" w:date="2017-04-17T14:38:00Z">
                          <m:rPr>
                            <m:sty m:val="p"/>
                          </m:rPr>
                          <w:rPr>
                            <w:rFonts w:ascii="Cambria Math" w:hAnsi="Cambria Math"/>
                            <w:lang w:eastAsia="ja-JP"/>
                          </w:rPr>
                          <m:t>f</m:t>
                        </w:ins>
                      </m:r>
                    </m:sub>
                  </m:sSub>
                </m:num>
                <m:den>
                  <m:sSub>
                    <m:sSubPr>
                      <m:ctrlPr>
                        <w:ins w:id="1358" w:author="Finalized" w:date="2017-04-17T14:38:00Z">
                          <w:rPr>
                            <w:rFonts w:ascii="Cambria Math" w:hAnsi="Cambria Math"/>
                            <w:lang w:eastAsia="ja-JP"/>
                          </w:rPr>
                        </w:ins>
                      </m:ctrlPr>
                    </m:sSubPr>
                    <m:e>
                      <m:r>
                        <w:ins w:id="1359" w:author="Finalized" w:date="2017-04-17T14:38:00Z">
                          <m:rPr>
                            <m:sty m:val="p"/>
                          </m:rPr>
                          <w:rPr>
                            <w:rFonts w:ascii="Cambria Math" w:hAnsi="Cambria Math"/>
                            <w:lang w:eastAsia="ja-JP"/>
                          </w:rPr>
                          <m:t>T</m:t>
                        </w:ins>
                      </m:r>
                    </m:e>
                    <m:sub>
                      <m:r>
                        <w:ins w:id="1360" w:author="Finalized" w:date="2017-04-17T14:38:00Z">
                          <m:rPr>
                            <m:sty m:val="p"/>
                          </m:rPr>
                          <w:rPr>
                            <w:rFonts w:ascii="Cambria Math" w:hAnsi="Cambria Math"/>
                            <w:lang w:eastAsia="ja-JP"/>
                          </w:rPr>
                          <m:t>f</m:t>
                        </w:ins>
                      </m:r>
                    </m:sub>
                  </m:sSub>
                </m:den>
              </m:f>
              <m:r>
                <w:ins w:id="1361" w:author="Finalized" w:date="2017-04-17T14:38:00Z">
                  <m:rPr>
                    <m:sty m:val="p"/>
                  </m:rPr>
                  <w:rPr>
                    <w:rFonts w:ascii="Cambria Math" w:hAnsi="Cambria Math"/>
                    <w:lang w:eastAsia="ja-JP"/>
                  </w:rPr>
                  <m:t xml:space="preserve">- </m:t>
                </w:ins>
              </m:r>
              <m:f>
                <m:fPr>
                  <m:ctrlPr>
                    <w:ins w:id="1362" w:author="Finalized" w:date="2017-04-17T14:38:00Z">
                      <w:rPr>
                        <w:rFonts w:ascii="Cambria Math" w:hAnsi="Cambria Math"/>
                        <w:lang w:eastAsia="ja-JP"/>
                      </w:rPr>
                    </w:ins>
                  </m:ctrlPr>
                </m:fPr>
                <m:num>
                  <m:sSub>
                    <m:sSubPr>
                      <m:ctrlPr>
                        <w:ins w:id="1363" w:author="Finalized" w:date="2017-04-17T14:38:00Z">
                          <w:rPr>
                            <w:rFonts w:ascii="Cambria Math" w:hAnsi="Cambria Math"/>
                            <w:lang w:eastAsia="ja-JP"/>
                          </w:rPr>
                        </w:ins>
                      </m:ctrlPr>
                    </m:sSubPr>
                    <m:e>
                      <m:r>
                        <w:ins w:id="1364" w:author="Finalized" w:date="2017-04-17T14:38:00Z">
                          <m:rPr>
                            <m:sty m:val="p"/>
                          </m:rPr>
                          <w:rPr>
                            <w:rFonts w:ascii="Cambria Math" w:hAnsi="Cambria Math"/>
                            <w:lang w:eastAsia="ja-JP"/>
                          </w:rPr>
                          <m:t>C</m:t>
                        </w:ins>
                      </m:r>
                    </m:e>
                    <m:sub>
                      <m:r>
                        <w:ins w:id="1365" w:author="Finalized" w:date="2017-04-17T14:38:00Z">
                          <m:rPr>
                            <m:sty m:val="p"/>
                          </m:rPr>
                          <w:rPr>
                            <w:rFonts w:ascii="Cambria Math" w:hAnsi="Cambria Math"/>
                            <w:lang w:eastAsia="ja-JP"/>
                          </w:rPr>
                          <m:t>HCi</m:t>
                        </w:ins>
                      </m:r>
                    </m:sub>
                  </m:sSub>
                  <m:r>
                    <w:ins w:id="1366" w:author="Finalized" w:date="2017-04-17T14:38:00Z">
                      <m:rPr>
                        <m:sty m:val="p"/>
                      </m:rPr>
                      <w:rPr>
                        <w:rFonts w:ascii="Cambria Math" w:hAnsi="Cambria Math"/>
                        <w:lang w:eastAsia="ja-JP"/>
                      </w:rPr>
                      <m:t>×</m:t>
                    </w:ins>
                  </m:r>
                  <m:sSub>
                    <m:sSubPr>
                      <m:ctrlPr>
                        <w:ins w:id="1367" w:author="Finalized" w:date="2017-04-17T14:38:00Z">
                          <w:rPr>
                            <w:rFonts w:ascii="Cambria Math" w:hAnsi="Cambria Math"/>
                            <w:lang w:eastAsia="ja-JP"/>
                          </w:rPr>
                        </w:ins>
                      </m:ctrlPr>
                    </m:sSubPr>
                    <m:e>
                      <m:r>
                        <w:ins w:id="1368" w:author="Finalized" w:date="2017-04-17T14:38:00Z">
                          <m:rPr>
                            <m:sty m:val="p"/>
                          </m:rPr>
                          <w:rPr>
                            <w:rFonts w:ascii="Cambria Math" w:hAnsi="Cambria Math"/>
                            <w:lang w:eastAsia="ja-JP"/>
                          </w:rPr>
                          <m:t>P</m:t>
                        </w:ins>
                      </m:r>
                    </m:e>
                    <m:sub>
                      <m:r>
                        <w:ins w:id="1369" w:author="Finalized" w:date="2017-04-17T14:38:00Z">
                          <m:rPr>
                            <m:sty m:val="p"/>
                          </m:rPr>
                          <w:rPr>
                            <w:rFonts w:ascii="Cambria Math" w:hAnsi="Cambria Math"/>
                            <w:lang w:eastAsia="ja-JP"/>
                          </w:rPr>
                          <m:t>i</m:t>
                        </w:ins>
                      </m:r>
                    </m:sub>
                  </m:sSub>
                </m:num>
                <m:den>
                  <m:sSub>
                    <m:sSubPr>
                      <m:ctrlPr>
                        <w:ins w:id="1370" w:author="Finalized" w:date="2017-04-17T14:38:00Z">
                          <w:rPr>
                            <w:rFonts w:ascii="Cambria Math" w:hAnsi="Cambria Math"/>
                            <w:lang w:eastAsia="ja-JP"/>
                          </w:rPr>
                        </w:ins>
                      </m:ctrlPr>
                    </m:sSubPr>
                    <m:e>
                      <m:r>
                        <w:ins w:id="1371" w:author="Finalized" w:date="2017-04-17T14:38:00Z">
                          <m:rPr>
                            <m:sty m:val="p"/>
                          </m:rPr>
                          <w:rPr>
                            <w:rFonts w:ascii="Cambria Math" w:hAnsi="Cambria Math"/>
                            <w:lang w:eastAsia="ja-JP"/>
                          </w:rPr>
                          <m:t>T</m:t>
                        </w:ins>
                      </m:r>
                    </m:e>
                    <m:sub>
                      <m:r>
                        <w:ins w:id="1372" w:author="Finalized" w:date="2017-04-17T14:38:00Z">
                          <m:rPr>
                            <m:sty m:val="p"/>
                          </m:rPr>
                          <w:rPr>
                            <w:rFonts w:ascii="Cambria Math" w:hAnsi="Cambria Math"/>
                            <w:lang w:eastAsia="ja-JP"/>
                          </w:rPr>
                          <m:t>i</m:t>
                        </w:ins>
                      </m:r>
                    </m:sub>
                  </m:sSub>
                </m:den>
              </m:f>
            </m:e>
          </m:d>
          <m:r>
            <w:ins w:id="1373" w:author="Finalized" w:date="2017-04-17T14:38:00Z">
              <m:rPr>
                <m:sty m:val="p"/>
              </m:rPr>
              <w:rPr>
                <w:rFonts w:ascii="Cambria Math" w:hAnsi="Cambria Math"/>
                <w:lang w:eastAsia="ja-JP"/>
              </w:rPr>
              <m:t>+</m:t>
            </w:ins>
          </m:r>
          <m:sSub>
            <m:sSubPr>
              <m:ctrlPr>
                <w:ins w:id="1374" w:author="Finalized" w:date="2017-04-17T14:38:00Z">
                  <w:rPr>
                    <w:rFonts w:ascii="Cambria Math" w:hAnsi="Cambria Math"/>
                    <w:lang w:eastAsia="ja-JP"/>
                  </w:rPr>
                </w:ins>
              </m:ctrlPr>
            </m:sSubPr>
            <m:e>
              <m:r>
                <w:ins w:id="1375" w:author="Finalized" w:date="2017-04-17T14:38:00Z">
                  <m:rPr>
                    <m:sty m:val="p"/>
                  </m:rPr>
                  <w:rPr>
                    <w:rFonts w:ascii="Cambria Math" w:hAnsi="Cambria Math"/>
                    <w:lang w:eastAsia="ja-JP"/>
                  </w:rPr>
                  <m:t>M</m:t>
                </w:ins>
              </m:r>
            </m:e>
            <m:sub>
              <m:r>
                <w:ins w:id="1376" w:author="Finalized" w:date="2017-04-17T14:38:00Z">
                  <m:rPr>
                    <m:sty m:val="p"/>
                  </m:rPr>
                  <w:rPr>
                    <w:rFonts w:ascii="Cambria Math" w:hAnsi="Cambria Math"/>
                    <w:lang w:eastAsia="ja-JP"/>
                  </w:rPr>
                  <m:t>HC,out</m:t>
                </w:ins>
              </m:r>
            </m:sub>
          </m:sSub>
          <m:r>
            <w:ins w:id="1377" w:author="Finalized" w:date="2017-04-17T14:38:00Z">
              <m:rPr>
                <m:sty m:val="p"/>
              </m:rPr>
              <w:rPr>
                <w:rFonts w:ascii="Cambria Math" w:hAnsi="Cambria Math"/>
                <w:lang w:eastAsia="ja-JP"/>
              </w:rPr>
              <m:t>-</m:t>
            </w:ins>
          </m:r>
          <m:sSub>
            <m:sSubPr>
              <m:ctrlPr>
                <w:ins w:id="1378" w:author="Finalized" w:date="2017-04-17T14:38:00Z">
                  <w:rPr>
                    <w:rFonts w:ascii="Cambria Math" w:hAnsi="Cambria Math"/>
                    <w:lang w:eastAsia="ja-JP"/>
                  </w:rPr>
                </w:ins>
              </m:ctrlPr>
            </m:sSubPr>
            <m:e>
              <m:r>
                <w:ins w:id="1379" w:author="Finalized" w:date="2017-04-17T14:38:00Z">
                  <m:rPr>
                    <m:sty m:val="p"/>
                  </m:rPr>
                  <w:rPr>
                    <w:rFonts w:ascii="Cambria Math" w:hAnsi="Cambria Math"/>
                    <w:lang w:eastAsia="ja-JP"/>
                  </w:rPr>
                  <m:t>M</m:t>
                </w:ins>
              </m:r>
            </m:e>
            <m:sub>
              <m:r>
                <w:ins w:id="1380" w:author="Finalized" w:date="2017-04-17T14:38:00Z">
                  <m:rPr>
                    <m:sty m:val="p"/>
                  </m:rPr>
                  <w:rPr>
                    <w:rFonts w:ascii="Cambria Math" w:hAnsi="Cambria Math"/>
                    <w:lang w:eastAsia="ja-JP"/>
                  </w:rPr>
                  <m:t>HC,in</m:t>
                </w:ins>
              </m:r>
            </m:sub>
          </m:sSub>
        </m:oMath>
      </m:oMathPara>
    </w:p>
    <w:p w14:paraId="5F1B0FF1" w14:textId="08BCACBB" w:rsidR="00B51341" w:rsidRDefault="00B51341" w:rsidP="00B51341">
      <w:pPr>
        <w:pStyle w:val="SingleTxtG"/>
        <w:spacing w:before="120"/>
        <w:ind w:left="2268"/>
        <w:rPr>
          <w:ins w:id="1381" w:author="Finalized" w:date="2017-04-17T14:39:00Z"/>
          <w:lang w:eastAsia="ja-JP"/>
        </w:rPr>
      </w:pPr>
      <w:proofErr w:type="gramStart"/>
      <w:ins w:id="1382" w:author="Finalized" w:date="2017-04-17T14:39:00Z">
        <w:r>
          <w:rPr>
            <w:lang w:eastAsia="ja-JP"/>
          </w:rPr>
          <w:t>where</w:t>
        </w:r>
        <w:proofErr w:type="gramEnd"/>
        <w:r>
          <w:rPr>
            <w:lang w:eastAsia="ja-JP"/>
          </w:rPr>
          <w:t>:</w:t>
        </w:r>
      </w:ins>
    </w:p>
    <w:p w14:paraId="2C3F7AE0" w14:textId="66A2B136" w:rsidR="00B51341" w:rsidRDefault="00B51341" w:rsidP="00B51341">
      <w:pPr>
        <w:pStyle w:val="SingleTxtG"/>
        <w:spacing w:before="120"/>
        <w:ind w:left="2835" w:hanging="567"/>
        <w:rPr>
          <w:lang w:eastAsia="ja-JP"/>
        </w:rPr>
      </w:pPr>
      <w:ins w:id="1383" w:author="Finalized" w:date="2017-04-17T14:39:00Z">
        <w:r>
          <w:rPr>
            <w:lang w:eastAsia="ja-JP"/>
          </w:rPr>
          <w:t>STPL</w:t>
        </w:r>
        <w:r>
          <w:rPr>
            <w:lang w:eastAsia="ja-JP"/>
          </w:rPr>
          <w:tab/>
          <w:t>is the</w:t>
        </w:r>
      </w:ins>
      <w:r>
        <w:rPr>
          <w:lang w:eastAsia="ja-JP"/>
        </w:rPr>
        <w:t xml:space="preserve"> </w:t>
      </w:r>
      <w:ins w:id="1384" w:author="Finalized" w:date="2017-04-17T14:39:00Z">
        <w:r>
          <w:rPr>
            <w:lang w:eastAsia="ja-JP"/>
          </w:rPr>
          <w:t>sealed tank puff loss,</w:t>
        </w:r>
      </w:ins>
      <w:ins w:id="1385" w:author="Finalized" w:date="2017-04-17T14:40:00Z">
        <w:r>
          <w:rPr>
            <w:rFonts w:hint="eastAsia"/>
            <w:lang w:eastAsia="ja-JP"/>
          </w:rPr>
          <w:t xml:space="preserve"> </w:t>
        </w:r>
      </w:ins>
      <w:ins w:id="1386" w:author="Finalized" w:date="2017-04-17T14:39:00Z">
        <w:r>
          <w:rPr>
            <w:lang w:eastAsia="ja-JP"/>
          </w:rPr>
          <w:t>grams;</w:t>
        </w:r>
      </w:ins>
    </w:p>
    <w:p w14:paraId="1A59B38D" w14:textId="5FDBC31F" w:rsidR="00B51341" w:rsidRDefault="00B51341" w:rsidP="00B51341">
      <w:pPr>
        <w:pStyle w:val="SingleTxtG"/>
        <w:spacing w:before="120"/>
        <w:ind w:left="2835" w:hanging="567"/>
        <w:rPr>
          <w:ins w:id="1387" w:author="Finalized" w:date="2017-04-17T14:39:00Z"/>
          <w:lang w:eastAsia="ja-JP"/>
        </w:rPr>
      </w:pPr>
      <w:ins w:id="1388" w:author="Finalized" w:date="2017-04-17T14:39:00Z">
        <w:r>
          <w:rPr>
            <w:lang w:eastAsia="ja-JP"/>
          </w:rPr>
          <w:t>M</w:t>
        </w:r>
        <w:r w:rsidRPr="00B20CF5">
          <w:rPr>
            <w:vertAlign w:val="subscript"/>
            <w:lang w:eastAsia="ja-JP"/>
          </w:rPr>
          <w:t>HC</w:t>
        </w:r>
        <w:r>
          <w:rPr>
            <w:lang w:eastAsia="ja-JP"/>
          </w:rPr>
          <w:t xml:space="preserve"> </w:t>
        </w:r>
        <w:r>
          <w:rPr>
            <w:lang w:eastAsia="ja-JP"/>
          </w:rPr>
          <w:tab/>
          <w:t>is the mass of hydrocarbons,</w:t>
        </w:r>
      </w:ins>
      <w:ins w:id="1389" w:author="Finalized" w:date="2017-04-17T14:40:00Z">
        <w:r>
          <w:rPr>
            <w:rFonts w:hint="eastAsia"/>
            <w:lang w:eastAsia="ja-JP"/>
          </w:rPr>
          <w:t xml:space="preserve"> </w:t>
        </w:r>
      </w:ins>
      <w:ins w:id="1390" w:author="Finalized" w:date="2017-04-17T14:39:00Z">
        <w:r>
          <w:rPr>
            <w:lang w:eastAsia="ja-JP"/>
          </w:rPr>
          <w:t>grams;</w:t>
        </w:r>
      </w:ins>
    </w:p>
    <w:p w14:paraId="7E49E955" w14:textId="4391CA53" w:rsidR="00B51341" w:rsidRPr="00050470" w:rsidRDefault="00B51341" w:rsidP="00B51341">
      <w:pPr>
        <w:pStyle w:val="SingleTxtG"/>
        <w:spacing w:before="120"/>
        <w:ind w:left="2835" w:hanging="567"/>
        <w:rPr>
          <w:ins w:id="1391" w:author="Finalized" w:date="2017-04-17T14:39:00Z"/>
          <w:lang w:eastAsia="ja-JP"/>
        </w:rPr>
      </w:pPr>
      <w:proofErr w:type="spellStart"/>
      <w:ins w:id="1392" w:author="Finalized" w:date="2017-04-17T14:39:00Z">
        <w:r w:rsidRPr="00050470">
          <w:rPr>
            <w:lang w:eastAsia="ja-JP"/>
          </w:rPr>
          <w:t>M</w:t>
        </w:r>
        <w:r w:rsidRPr="00050470">
          <w:rPr>
            <w:vertAlign w:val="subscript"/>
            <w:lang w:eastAsia="ja-JP"/>
          </w:rPr>
          <w:t>HC</w:t>
        </w:r>
        <w:proofErr w:type="gramStart"/>
        <w:r w:rsidRPr="00050470">
          <w:rPr>
            <w:vertAlign w:val="subscript"/>
            <w:lang w:eastAsia="ja-JP"/>
          </w:rPr>
          <w:t>,out</w:t>
        </w:r>
        <w:proofErr w:type="spellEnd"/>
        <w:proofErr w:type="gramEnd"/>
        <w:r w:rsidRPr="00050470">
          <w:rPr>
            <w:lang w:eastAsia="ja-JP"/>
          </w:rPr>
          <w:t xml:space="preserve"> </w:t>
        </w:r>
        <w:r>
          <w:rPr>
            <w:lang w:eastAsia="ja-JP"/>
          </w:rPr>
          <w:t>is the</w:t>
        </w:r>
        <w:r w:rsidRPr="00050470">
          <w:rPr>
            <w:lang w:eastAsia="ja-JP"/>
          </w:rPr>
          <w:t xml:space="preserve"> mass of hydrocarbon</w:t>
        </w:r>
        <w:r>
          <w:rPr>
            <w:lang w:eastAsia="ja-JP"/>
          </w:rPr>
          <w:t>s</w:t>
        </w:r>
        <w:r w:rsidRPr="00050470">
          <w:rPr>
            <w:lang w:eastAsia="ja-JP"/>
          </w:rPr>
          <w:t xml:space="preserve"> exiting the enclosure in the case of fixed</w:t>
        </w:r>
        <w:r>
          <w:rPr>
            <w:lang w:eastAsia="ja-JP"/>
          </w:rPr>
          <w:t xml:space="preserve"> </w:t>
        </w:r>
        <w:r w:rsidRPr="00050470">
          <w:rPr>
            <w:lang w:eastAsia="ja-JP"/>
          </w:rPr>
          <w:t>volume</w:t>
        </w:r>
        <w:r>
          <w:rPr>
            <w:lang w:eastAsia="ja-JP"/>
          </w:rPr>
          <w:t xml:space="preserve"> </w:t>
        </w:r>
        <w:r w:rsidRPr="00050470">
          <w:rPr>
            <w:lang w:eastAsia="ja-JP"/>
          </w:rPr>
          <w:t>enclosures for diurnal emission testing</w:t>
        </w:r>
        <w:r>
          <w:rPr>
            <w:lang w:eastAsia="ja-JP"/>
          </w:rPr>
          <w:t xml:space="preserve">, </w:t>
        </w:r>
        <w:r w:rsidRPr="00050470">
          <w:rPr>
            <w:lang w:eastAsia="ja-JP"/>
          </w:rPr>
          <w:t>grams</w:t>
        </w:r>
        <w:r>
          <w:rPr>
            <w:lang w:eastAsia="ja-JP"/>
          </w:rPr>
          <w:t>;</w:t>
        </w:r>
      </w:ins>
    </w:p>
    <w:p w14:paraId="74895C29" w14:textId="0CB2607B" w:rsidR="00B51341" w:rsidRDefault="00B51341" w:rsidP="00B51341">
      <w:pPr>
        <w:pStyle w:val="SingleTxtG"/>
        <w:spacing w:before="120"/>
        <w:ind w:left="2835" w:hanging="567"/>
        <w:rPr>
          <w:ins w:id="1393" w:author="Finalized" w:date="2017-04-17T14:39:00Z"/>
          <w:lang w:eastAsia="ja-JP"/>
        </w:rPr>
      </w:pPr>
      <w:proofErr w:type="spellStart"/>
      <w:ins w:id="1394" w:author="Finalized" w:date="2017-04-17T14:39:00Z">
        <w:r w:rsidRPr="00050470">
          <w:rPr>
            <w:lang w:eastAsia="ja-JP"/>
          </w:rPr>
          <w:t>M</w:t>
        </w:r>
        <w:r w:rsidRPr="00050470">
          <w:rPr>
            <w:vertAlign w:val="subscript"/>
            <w:lang w:eastAsia="ja-JP"/>
          </w:rPr>
          <w:t>HC</w:t>
        </w:r>
        <w:proofErr w:type="gramStart"/>
        <w:r w:rsidRPr="00050470">
          <w:rPr>
            <w:vertAlign w:val="subscript"/>
            <w:lang w:eastAsia="ja-JP"/>
          </w:rPr>
          <w:t>,i</w:t>
        </w:r>
        <w:r>
          <w:rPr>
            <w:vertAlign w:val="subscript"/>
            <w:lang w:eastAsia="ja-JP"/>
          </w:rPr>
          <w:t>n</w:t>
        </w:r>
        <w:proofErr w:type="spellEnd"/>
        <w:proofErr w:type="gramEnd"/>
        <w:r w:rsidRPr="00050470">
          <w:rPr>
            <w:lang w:eastAsia="ja-JP"/>
          </w:rPr>
          <w:t xml:space="preserve"> </w:t>
        </w:r>
        <w:r>
          <w:rPr>
            <w:lang w:eastAsia="ja-JP"/>
          </w:rPr>
          <w:tab/>
          <w:t>is the</w:t>
        </w:r>
        <w:r w:rsidRPr="00050470">
          <w:rPr>
            <w:lang w:eastAsia="ja-JP"/>
          </w:rPr>
          <w:t xml:space="preserve"> mass of hydrocarbon entering the enclosure in the case of fixed</w:t>
        </w:r>
        <w:r>
          <w:rPr>
            <w:lang w:eastAsia="ja-JP"/>
          </w:rPr>
          <w:t xml:space="preserve"> volume </w:t>
        </w:r>
        <w:r>
          <w:rPr>
            <w:lang w:val="en-US"/>
          </w:rPr>
          <w:t>enclosures for diurnal emission testing, grams;</w:t>
        </w:r>
      </w:ins>
    </w:p>
    <w:p w14:paraId="54A17B84" w14:textId="116EB158" w:rsidR="00B51341" w:rsidRDefault="00B51341" w:rsidP="00B51341">
      <w:pPr>
        <w:pStyle w:val="SingleTxtG"/>
        <w:spacing w:before="120"/>
        <w:ind w:left="2835" w:hanging="567"/>
        <w:rPr>
          <w:ins w:id="1395" w:author="Finalized" w:date="2017-04-17T14:39:00Z"/>
          <w:lang w:eastAsia="ja-JP"/>
        </w:rPr>
      </w:pPr>
      <w:ins w:id="1396" w:author="Finalized" w:date="2017-04-17T14:39:00Z">
        <w:r>
          <w:rPr>
            <w:lang w:eastAsia="ja-JP"/>
          </w:rPr>
          <w:t>C</w:t>
        </w:r>
        <w:r w:rsidRPr="00B20CF5">
          <w:rPr>
            <w:vertAlign w:val="subscript"/>
            <w:lang w:eastAsia="ja-JP"/>
          </w:rPr>
          <w:t>HC</w:t>
        </w:r>
        <w:r>
          <w:rPr>
            <w:lang w:eastAsia="ja-JP"/>
          </w:rPr>
          <w:t xml:space="preserve"> </w:t>
        </w:r>
        <w:r>
          <w:rPr>
            <w:lang w:eastAsia="ja-JP"/>
          </w:rPr>
          <w:tab/>
          <w:t>is the measured hydrocarbon concentration in the enclosure, ppm volume in C</w:t>
        </w:r>
        <w:r w:rsidRPr="00736215">
          <w:rPr>
            <w:vertAlign w:val="subscript"/>
            <w:lang w:eastAsia="ja-JP"/>
          </w:rPr>
          <w:t>1</w:t>
        </w:r>
        <w:r>
          <w:rPr>
            <w:lang w:eastAsia="ja-JP"/>
          </w:rPr>
          <w:t xml:space="preserve"> equivalent;</w:t>
        </w:r>
      </w:ins>
    </w:p>
    <w:p w14:paraId="520C6313" w14:textId="24809CBA" w:rsidR="00B51341" w:rsidRDefault="00B51341" w:rsidP="00B51341">
      <w:pPr>
        <w:pStyle w:val="SingleTxtG"/>
        <w:spacing w:before="120"/>
        <w:ind w:left="2835" w:hanging="567"/>
        <w:rPr>
          <w:ins w:id="1397" w:author="Finalized" w:date="2017-04-17T14:39:00Z"/>
          <w:lang w:eastAsia="ja-JP"/>
        </w:rPr>
      </w:pPr>
      <w:ins w:id="1398" w:author="Finalized" w:date="2017-04-17T14:39:00Z">
        <w:r>
          <w:rPr>
            <w:lang w:eastAsia="ja-JP"/>
          </w:rPr>
          <w:t xml:space="preserve">V </w:t>
        </w:r>
        <w:r>
          <w:rPr>
            <w:lang w:eastAsia="ja-JP"/>
          </w:rPr>
          <w:tab/>
          <w:t>is the net enclosure volume in cubic metres corrected for the volume of the vehicle with the windows and the luggage compartment open. If the volume of the vehicle is not known, a volume of 1.42 m</w:t>
        </w:r>
        <w:r w:rsidRPr="00736215">
          <w:rPr>
            <w:vertAlign w:val="superscript"/>
            <w:lang w:eastAsia="ja-JP"/>
          </w:rPr>
          <w:t>3</w:t>
        </w:r>
        <w:r>
          <w:rPr>
            <w:lang w:eastAsia="ja-JP"/>
          </w:rPr>
          <w:t xml:space="preserve"> shall be subtracted</w:t>
        </w:r>
      </w:ins>
      <w:ins w:id="1399" w:author="Finalized" w:date="2017-06-04T18:20:00Z">
        <w:r w:rsidR="00C77823">
          <w:rPr>
            <w:rFonts w:hint="eastAsia"/>
            <w:lang w:eastAsia="ja-JP"/>
          </w:rPr>
          <w:t>;</w:t>
        </w:r>
      </w:ins>
    </w:p>
    <w:p w14:paraId="4041ADDD" w14:textId="686660C6" w:rsidR="00B51341" w:rsidRDefault="00B51341" w:rsidP="00B51341">
      <w:pPr>
        <w:pStyle w:val="SingleTxtG"/>
        <w:spacing w:before="120"/>
        <w:ind w:left="2835" w:hanging="567"/>
        <w:rPr>
          <w:ins w:id="1400" w:author="Finalized" w:date="2017-04-17T14:39:00Z"/>
          <w:lang w:eastAsia="ja-JP"/>
        </w:rPr>
      </w:pPr>
      <w:ins w:id="1401" w:author="Finalized" w:date="2017-04-17T14:39:00Z">
        <w:r>
          <w:rPr>
            <w:lang w:eastAsia="ja-JP"/>
          </w:rPr>
          <w:t xml:space="preserve">T </w:t>
        </w:r>
        <w:r>
          <w:rPr>
            <w:lang w:eastAsia="ja-JP"/>
          </w:rPr>
          <w:tab/>
          <w:t>is the ambient chamber temperature, in K;</w:t>
        </w:r>
      </w:ins>
    </w:p>
    <w:p w14:paraId="32B7C895" w14:textId="2383E7D7" w:rsidR="00B51341" w:rsidRDefault="00B51341" w:rsidP="00B51341">
      <w:pPr>
        <w:pStyle w:val="SingleTxtG"/>
        <w:spacing w:before="120"/>
        <w:ind w:left="2835" w:hanging="567"/>
        <w:rPr>
          <w:ins w:id="1402" w:author="Finalized" w:date="2017-04-17T14:39:00Z"/>
          <w:lang w:eastAsia="ja-JP"/>
        </w:rPr>
      </w:pPr>
      <w:ins w:id="1403" w:author="Finalized" w:date="2017-04-17T14:39:00Z">
        <w:r>
          <w:rPr>
            <w:lang w:eastAsia="ja-JP"/>
          </w:rPr>
          <w:t xml:space="preserve">P </w:t>
        </w:r>
        <w:r>
          <w:rPr>
            <w:lang w:eastAsia="ja-JP"/>
          </w:rPr>
          <w:tab/>
          <w:t xml:space="preserve">is the barometric pressure, </w:t>
        </w:r>
        <w:proofErr w:type="spellStart"/>
        <w:r>
          <w:rPr>
            <w:lang w:eastAsia="ja-JP"/>
          </w:rPr>
          <w:t>kPa</w:t>
        </w:r>
        <w:proofErr w:type="spellEnd"/>
        <w:r>
          <w:rPr>
            <w:lang w:eastAsia="ja-JP"/>
          </w:rPr>
          <w:t>;</w:t>
        </w:r>
      </w:ins>
    </w:p>
    <w:p w14:paraId="4F96D90A" w14:textId="440FD12E" w:rsidR="00B51341" w:rsidRDefault="00B51341" w:rsidP="00B51341">
      <w:pPr>
        <w:pStyle w:val="SingleTxtG"/>
        <w:spacing w:before="120"/>
        <w:ind w:left="2835" w:hanging="567"/>
        <w:rPr>
          <w:ins w:id="1404" w:author="Finalized" w:date="2017-04-17T14:39:00Z"/>
          <w:lang w:eastAsia="ja-JP"/>
        </w:rPr>
      </w:pPr>
      <w:ins w:id="1405" w:author="Finalized" w:date="2017-04-17T14:39:00Z">
        <w:r>
          <w:rPr>
            <w:lang w:eastAsia="ja-JP"/>
          </w:rPr>
          <w:t xml:space="preserve">H/C </w:t>
        </w:r>
        <w:r>
          <w:rPr>
            <w:lang w:eastAsia="ja-JP"/>
          </w:rPr>
          <w:tab/>
          <w:t>is the hydrogen to carbon ratio</w:t>
        </w:r>
        <w:r w:rsidRPr="006A2216">
          <w:rPr>
            <w:lang w:val="en-US"/>
          </w:rPr>
          <w:t xml:space="preserve"> </w:t>
        </w:r>
        <w:r>
          <w:rPr>
            <w:lang w:val="en-US"/>
          </w:rPr>
          <w:t>a constant value and is taken to be 2.33</w:t>
        </w:r>
        <w:r>
          <w:rPr>
            <w:lang w:eastAsia="ja-JP"/>
          </w:rPr>
          <w:t>;</w:t>
        </w:r>
      </w:ins>
    </w:p>
    <w:p w14:paraId="09C7F0A1" w14:textId="3C5AAE7B" w:rsidR="00C30CCE" w:rsidRDefault="00B51341" w:rsidP="00BD6F7A">
      <w:pPr>
        <w:pStyle w:val="SingleTxtG"/>
        <w:spacing w:before="120"/>
        <w:ind w:left="2835" w:hanging="567"/>
        <w:rPr>
          <w:lang w:eastAsia="ja-JP"/>
        </w:rPr>
      </w:pPr>
      <w:proofErr w:type="gramStart"/>
      <w:ins w:id="1406" w:author="Finalized" w:date="2017-04-17T14:39:00Z">
        <w:r>
          <w:rPr>
            <w:lang w:eastAsia="ja-JP"/>
          </w:rPr>
          <w:t>k</w:t>
        </w:r>
        <w:proofErr w:type="gramEnd"/>
        <w:r>
          <w:rPr>
            <w:lang w:eastAsia="ja-JP"/>
          </w:rPr>
          <w:t xml:space="preserve"> </w:t>
        </w:r>
        <w:r>
          <w:rPr>
            <w:lang w:eastAsia="ja-JP"/>
          </w:rPr>
          <w:tab/>
          <w:t xml:space="preserve">is 1.2 × </w:t>
        </w:r>
      </w:ins>
      <w:ins w:id="1407" w:author="Finalized" w:date="2017-05-19T12:24:00Z">
        <w:r w:rsidR="003D1B54">
          <w:rPr>
            <w:lang w:eastAsia="ja-JP"/>
          </w:rPr>
          <w:t>10</w:t>
        </w:r>
        <w:r w:rsidR="003D1B54" w:rsidRPr="00B13008">
          <w:rPr>
            <w:vertAlign w:val="superscript"/>
            <w:lang w:eastAsia="ja-JP"/>
          </w:rPr>
          <w:t>-4</w:t>
        </w:r>
        <w:r w:rsidR="003D1B54">
          <w:rPr>
            <w:lang w:eastAsia="ja-JP"/>
          </w:rPr>
          <w:t xml:space="preserve"> ×</w:t>
        </w:r>
        <w:r w:rsidR="003D1B54">
          <w:rPr>
            <w:rFonts w:hint="eastAsia"/>
            <w:lang w:eastAsia="ja-JP"/>
          </w:rPr>
          <w:t xml:space="preserve"> </w:t>
        </w:r>
      </w:ins>
      <w:ins w:id="1408" w:author="Finalized" w:date="2017-04-17T14:39:00Z">
        <w:r>
          <w:rPr>
            <w:lang w:eastAsia="ja-JP"/>
          </w:rPr>
          <w:t>(12 + H/C)</w:t>
        </w:r>
      </w:ins>
      <w:ins w:id="1409" w:author="Finalized" w:date="2017-06-04T18:21:00Z">
        <w:r w:rsidR="00C77823">
          <w:rPr>
            <w:rFonts w:hint="eastAsia"/>
            <w:lang w:eastAsia="ja-JP"/>
          </w:rPr>
          <w:t>,</w:t>
        </w:r>
      </w:ins>
      <w:ins w:id="1410" w:author="Finalized" w:date="2017-04-17T14:43:00Z">
        <w:r w:rsidR="00344441">
          <w:rPr>
            <w:lang w:eastAsia="ja-JP"/>
          </w:rPr>
          <w:t xml:space="preserve"> </w:t>
        </w:r>
      </w:ins>
      <w:ins w:id="1411" w:author="Finalized" w:date="2017-05-19T12:24:00Z">
        <w:r w:rsidR="003D1B54">
          <w:rPr>
            <w:lang w:eastAsia="ja-JP"/>
          </w:rPr>
          <w:t xml:space="preserve">in (g × K/(m³ × </w:t>
        </w:r>
        <w:proofErr w:type="spellStart"/>
        <w:r w:rsidR="003D1B54">
          <w:rPr>
            <w:lang w:eastAsia="ja-JP"/>
          </w:rPr>
          <w:t>kPa</w:t>
        </w:r>
        <w:proofErr w:type="spellEnd"/>
        <w:r w:rsidR="003D1B54">
          <w:rPr>
            <w:lang w:eastAsia="ja-JP"/>
          </w:rPr>
          <w:t>)</w:t>
        </w:r>
      </w:ins>
      <w:ins w:id="1412" w:author="Finalized" w:date="2017-06-04T18:21:00Z">
        <w:r w:rsidR="00C77823">
          <w:rPr>
            <w:rFonts w:hint="eastAsia"/>
            <w:lang w:eastAsia="ja-JP"/>
          </w:rPr>
          <w:t>);</w:t>
        </w:r>
      </w:ins>
    </w:p>
    <w:p w14:paraId="5BE41533" w14:textId="3C78EB04" w:rsidR="00BD6F7A" w:rsidRDefault="00BD6F7A" w:rsidP="00BD6F7A">
      <w:pPr>
        <w:pStyle w:val="SingleTxtG"/>
        <w:spacing w:before="120"/>
        <w:ind w:left="2835" w:hanging="567"/>
        <w:rPr>
          <w:ins w:id="1413" w:author="Finalized" w:date="2017-04-17T14:44:00Z"/>
          <w:lang w:eastAsia="ja-JP"/>
        </w:rPr>
      </w:pPr>
      <w:proofErr w:type="spellStart"/>
      <w:proofErr w:type="gramStart"/>
      <w:ins w:id="1414" w:author="Finalized" w:date="2017-04-17T14:44:00Z">
        <w:r>
          <w:rPr>
            <w:lang w:eastAsia="ja-JP"/>
          </w:rPr>
          <w:t>i</w:t>
        </w:r>
        <w:proofErr w:type="spellEnd"/>
        <w:proofErr w:type="gramEnd"/>
        <w:r>
          <w:rPr>
            <w:lang w:eastAsia="ja-JP"/>
          </w:rPr>
          <w:t xml:space="preserve"> </w:t>
        </w:r>
        <w:r>
          <w:rPr>
            <w:lang w:eastAsia="ja-JP"/>
          </w:rPr>
          <w:tab/>
          <w:t>is the initial reading;</w:t>
        </w:r>
      </w:ins>
    </w:p>
    <w:p w14:paraId="580E2536" w14:textId="77777777" w:rsidR="00BD6F7A" w:rsidRDefault="00BD6F7A" w:rsidP="00BD6F7A">
      <w:pPr>
        <w:pStyle w:val="SingleTxtG"/>
        <w:spacing w:before="120"/>
        <w:ind w:left="2835" w:hanging="567"/>
        <w:rPr>
          <w:ins w:id="1415" w:author="Finalized" w:date="2017-04-17T14:44:00Z"/>
          <w:lang w:eastAsia="ja-JP"/>
        </w:rPr>
      </w:pPr>
      <w:proofErr w:type="gramStart"/>
      <w:ins w:id="1416" w:author="Finalized" w:date="2017-04-17T14:44:00Z">
        <w:r>
          <w:rPr>
            <w:lang w:eastAsia="ja-JP"/>
          </w:rPr>
          <w:t>f</w:t>
        </w:r>
        <w:proofErr w:type="gramEnd"/>
        <w:r>
          <w:rPr>
            <w:lang w:eastAsia="ja-JP"/>
          </w:rPr>
          <w:t xml:space="preserve"> </w:t>
        </w:r>
        <w:r>
          <w:rPr>
            <w:lang w:eastAsia="ja-JP"/>
          </w:rPr>
          <w:tab/>
          <w:t>is the final reading;</w:t>
        </w:r>
      </w:ins>
    </w:p>
    <w:p w14:paraId="0ADC8C60" w14:textId="4690F19D" w:rsidR="00A71D9F" w:rsidRDefault="0089719C" w:rsidP="00594A81">
      <w:pPr>
        <w:pStyle w:val="SingleTxtG"/>
        <w:spacing w:before="120"/>
        <w:ind w:left="2268" w:hanging="1134"/>
        <w:rPr>
          <w:lang w:eastAsia="ja-JP"/>
        </w:rPr>
      </w:pPr>
      <w:ins w:id="1417" w:author="Finalized" w:date="2017-04-03T16:12:00Z">
        <w:r>
          <w:rPr>
            <w:lang w:eastAsia="ja-JP"/>
          </w:rPr>
          <w:t>6.</w:t>
        </w:r>
      </w:ins>
      <w:ins w:id="1418" w:author="Finalized" w:date="2017-04-17T15:29:00Z">
        <w:r w:rsidR="009623D1">
          <w:rPr>
            <w:rFonts w:hint="eastAsia"/>
            <w:lang w:eastAsia="ja-JP"/>
          </w:rPr>
          <w:t>6</w:t>
        </w:r>
      </w:ins>
      <w:ins w:id="1419" w:author="Finalized" w:date="2017-04-03T16:12:00Z">
        <w:r>
          <w:rPr>
            <w:lang w:eastAsia="ja-JP"/>
          </w:rPr>
          <w:t>.1.7.3.</w:t>
        </w:r>
      </w:ins>
      <w:ins w:id="1420" w:author="Finalized" w:date="2017-06-04T18:52:00Z">
        <w:r w:rsidR="00404A68">
          <w:rPr>
            <w:rFonts w:hint="eastAsia"/>
            <w:lang w:eastAsia="ja-JP"/>
          </w:rPr>
          <w:tab/>
        </w:r>
      </w:ins>
      <w:ins w:id="1421" w:author="Finalized" w:date="2017-06-01T16:27:00Z">
        <w:r w:rsidR="00A71D9F">
          <w:rPr>
            <w:rFonts w:hint="eastAsia"/>
            <w:lang w:eastAsia="ja-JP"/>
          </w:rPr>
          <w:t xml:space="preserve">There shall be no </w:t>
        </w:r>
      </w:ins>
      <w:ins w:id="1422" w:author="Finalized" w:date="2017-06-01T16:49:00Z">
        <w:r w:rsidR="007B635A">
          <w:rPr>
            <w:rFonts w:hint="eastAsia"/>
            <w:lang w:eastAsia="ja-JP"/>
          </w:rPr>
          <w:t>change</w:t>
        </w:r>
      </w:ins>
      <w:ins w:id="1423" w:author="Finalized" w:date="2017-06-01T16:27:00Z">
        <w:r w:rsidR="00A71D9F">
          <w:rPr>
            <w:rFonts w:hint="eastAsia"/>
            <w:lang w:eastAsia="ja-JP"/>
          </w:rPr>
          <w:t xml:space="preserve"> in weight of the auxiliary canister or the result of the SHED measurement</w:t>
        </w:r>
      </w:ins>
      <w:ins w:id="1424" w:author="Finalized" w:date="2017-06-01T16:47:00Z">
        <w:r w:rsidR="007B635A">
          <w:rPr>
            <w:rFonts w:hint="eastAsia"/>
            <w:lang w:eastAsia="ja-JP"/>
          </w:rPr>
          <w:t xml:space="preserve"> within the </w:t>
        </w:r>
      </w:ins>
      <w:ins w:id="1425" w:author="Finalized" w:date="2017-06-01T16:48:00Z">
        <w:r w:rsidR="007B635A">
          <w:rPr>
            <w:rFonts w:hint="eastAsia"/>
            <w:lang w:eastAsia="ja-JP"/>
          </w:rPr>
          <w:t>tolerance</w:t>
        </w:r>
      </w:ins>
      <w:ins w:id="1426" w:author="Finalized" w:date="2017-06-01T16:47:00Z">
        <w:r w:rsidR="007B635A">
          <w:rPr>
            <w:rFonts w:hint="eastAsia"/>
            <w:lang w:eastAsia="ja-JP"/>
          </w:rPr>
          <w:t xml:space="preserve"> of </w:t>
        </w:r>
      </w:ins>
      <w:ins w:id="1427" w:author="Finalized" w:date="2017-06-01T16:51:00Z">
        <w:r w:rsidR="0072191E">
          <w:rPr>
            <w:szCs w:val="24"/>
            <w:lang w:eastAsia="ja-JP"/>
          </w:rPr>
          <w:t>±</w:t>
        </w:r>
      </w:ins>
      <w:ins w:id="1428" w:author="Finalized" w:date="2017-06-01T16:48:00Z">
        <w:r w:rsidR="007B635A">
          <w:rPr>
            <w:rFonts w:hint="eastAsia"/>
            <w:lang w:eastAsia="ja-JP"/>
          </w:rPr>
          <w:t xml:space="preserve"> 0.5 gram</w:t>
        </w:r>
      </w:ins>
      <w:ins w:id="1429" w:author="Finalized" w:date="2017-06-01T16:27:00Z">
        <w:r w:rsidR="00A71D9F">
          <w:rPr>
            <w:rFonts w:hint="eastAsia"/>
            <w:lang w:eastAsia="ja-JP"/>
          </w:rPr>
          <w:t>.</w:t>
        </w:r>
      </w:ins>
    </w:p>
    <w:p w14:paraId="19914FC3" w14:textId="25596FA4" w:rsidR="00341C7B" w:rsidRDefault="00341C7B" w:rsidP="00341C7B">
      <w:pPr>
        <w:pStyle w:val="SingleTxtG"/>
        <w:spacing w:before="120"/>
        <w:ind w:left="2268" w:hanging="1134"/>
        <w:rPr>
          <w:ins w:id="1430" w:author="Finalized" w:date="2017-04-03T16:07:00Z"/>
          <w:lang w:eastAsia="ja-JP"/>
        </w:rPr>
      </w:pPr>
      <w:ins w:id="1431" w:author="Finalized" w:date="2017-04-03T16:07:00Z">
        <w:r>
          <w:rPr>
            <w:rFonts w:hint="eastAsia"/>
            <w:lang w:eastAsia="ja-JP"/>
          </w:rPr>
          <w:t>6.</w:t>
        </w:r>
      </w:ins>
      <w:ins w:id="1432" w:author="Finalized" w:date="2017-04-17T15:29:00Z">
        <w:r w:rsidR="009623D1">
          <w:rPr>
            <w:rFonts w:hint="eastAsia"/>
            <w:lang w:eastAsia="ja-JP"/>
          </w:rPr>
          <w:t>6</w:t>
        </w:r>
      </w:ins>
      <w:ins w:id="1433" w:author="Finalized" w:date="2017-04-03T16:07:00Z">
        <w:r>
          <w:rPr>
            <w:rFonts w:hint="eastAsia"/>
            <w:lang w:eastAsia="ja-JP"/>
          </w:rPr>
          <w:t>.1.8.</w:t>
        </w:r>
        <w:r>
          <w:rPr>
            <w:rFonts w:hint="eastAsia"/>
            <w:lang w:eastAsia="ja-JP"/>
          </w:rPr>
          <w:tab/>
          <w:t>Fuel</w:t>
        </w:r>
        <w:r w:rsidRPr="00273CAA">
          <w:rPr>
            <w:szCs w:val="24"/>
            <w:lang w:eastAsia="ja-JP"/>
          </w:rPr>
          <w:t xml:space="preserve"> </w:t>
        </w:r>
      </w:ins>
      <w:ins w:id="1434" w:author="Finalized" w:date="2017-05-22T19:45:00Z">
        <w:r w:rsidR="00E76758">
          <w:rPr>
            <w:rFonts w:hint="eastAsia"/>
            <w:szCs w:val="24"/>
            <w:lang w:eastAsia="ja-JP"/>
          </w:rPr>
          <w:t xml:space="preserve">drain, </w:t>
        </w:r>
      </w:ins>
      <w:ins w:id="1435" w:author="Finalized" w:date="2017-04-03T16:07:00Z">
        <w:r w:rsidRPr="00273CAA">
          <w:rPr>
            <w:szCs w:val="24"/>
            <w:lang w:eastAsia="ja-JP"/>
          </w:rPr>
          <w:t>refill</w:t>
        </w:r>
        <w:r>
          <w:rPr>
            <w:szCs w:val="24"/>
            <w:lang w:eastAsia="ja-JP"/>
          </w:rPr>
          <w:t xml:space="preserve"> and soaking</w:t>
        </w:r>
      </w:ins>
    </w:p>
    <w:p w14:paraId="76ADAF59" w14:textId="0159F95A" w:rsidR="00341C7B" w:rsidRDefault="00341C7B" w:rsidP="00341C7B">
      <w:pPr>
        <w:pStyle w:val="SingleTxtG"/>
        <w:spacing w:before="120"/>
        <w:ind w:left="2268"/>
        <w:rPr>
          <w:ins w:id="1436" w:author="Finalized" w:date="2017-04-03T16:07:00Z"/>
          <w:szCs w:val="24"/>
          <w:lang w:eastAsia="ja-JP"/>
        </w:rPr>
      </w:pPr>
      <w:ins w:id="1437" w:author="Finalized" w:date="2017-04-03T16:07:00Z">
        <w:r>
          <w:rPr>
            <w:szCs w:val="24"/>
            <w:lang w:eastAsia="ja-JP"/>
          </w:rPr>
          <w:t>After completi</w:t>
        </w:r>
      </w:ins>
      <w:ins w:id="1438" w:author="Finalized" w:date="2017-04-17T14:44:00Z">
        <w:r w:rsidR="00622632">
          <w:rPr>
            <w:rFonts w:hint="eastAsia"/>
            <w:szCs w:val="24"/>
            <w:lang w:eastAsia="ja-JP"/>
          </w:rPr>
          <w:t>n</w:t>
        </w:r>
      </w:ins>
      <w:ins w:id="1439" w:author="Finalized" w:date="2017-04-20T10:03:00Z">
        <w:r w:rsidR="00222577">
          <w:rPr>
            <w:rFonts w:hint="eastAsia"/>
            <w:szCs w:val="24"/>
            <w:lang w:eastAsia="ja-JP"/>
          </w:rPr>
          <w:t>g</w:t>
        </w:r>
      </w:ins>
      <w:ins w:id="1440" w:author="Finalized" w:date="2017-04-17T14:44:00Z">
        <w:r w:rsidR="00622632">
          <w:rPr>
            <w:rFonts w:hint="eastAsia"/>
            <w:szCs w:val="24"/>
            <w:lang w:eastAsia="ja-JP"/>
          </w:rPr>
          <w:t xml:space="preserve"> </w:t>
        </w:r>
      </w:ins>
      <w:ins w:id="1441" w:author="Finalized" w:date="2017-04-03T16:07:00Z">
        <w:r>
          <w:rPr>
            <w:szCs w:val="24"/>
            <w:lang w:eastAsia="ja-JP"/>
          </w:rPr>
          <w:t>puff loss loading</w:t>
        </w:r>
        <w:r>
          <w:rPr>
            <w:rFonts w:hint="eastAsia"/>
            <w:szCs w:val="24"/>
            <w:lang w:eastAsia="ja-JP"/>
          </w:rPr>
          <w:t xml:space="preserve">, </w:t>
        </w:r>
        <w:r>
          <w:rPr>
            <w:szCs w:val="24"/>
            <w:lang w:eastAsia="ja-JP"/>
          </w:rPr>
          <w:t>the</w:t>
        </w:r>
        <w:r>
          <w:rPr>
            <w:rFonts w:hint="eastAsia"/>
            <w:szCs w:val="24"/>
            <w:lang w:eastAsia="ja-JP"/>
          </w:rPr>
          <w:t xml:space="preserve"> vapour storage unit shall be disconnected and</w:t>
        </w:r>
        <w:r>
          <w:rPr>
            <w:szCs w:val="24"/>
            <w:lang w:eastAsia="ja-JP"/>
          </w:rPr>
          <w:t xml:space="preserve"> the vehicle shall be soaked</w:t>
        </w:r>
        <w:r w:rsidRPr="006805B3">
          <w:rPr>
            <w:szCs w:val="24"/>
            <w:lang w:eastAsia="ja-JP"/>
          </w:rPr>
          <w:t xml:space="preserve"> </w:t>
        </w:r>
        <w:r>
          <w:rPr>
            <w:szCs w:val="24"/>
            <w:lang w:eastAsia="ja-JP"/>
          </w:rPr>
          <w:t xml:space="preserve">at </w:t>
        </w:r>
      </w:ins>
      <w:ins w:id="1442" w:author="Finalized" w:date="2017-05-22T19:44:00Z">
        <w:r w:rsidR="00E76758">
          <w:rPr>
            <w:rFonts w:hint="eastAsia"/>
            <w:szCs w:val="24"/>
            <w:lang w:eastAsia="ja-JP"/>
          </w:rPr>
          <w:t>20</w:t>
        </w:r>
        <w:r w:rsidR="00E76758" w:rsidRPr="00822B6F">
          <w:rPr>
            <w:szCs w:val="24"/>
            <w:lang w:eastAsia="ja-JP"/>
          </w:rPr>
          <w:t>±</w:t>
        </w:r>
        <w:r w:rsidR="00E76758">
          <w:rPr>
            <w:rFonts w:hint="eastAsia"/>
            <w:szCs w:val="24"/>
            <w:lang w:eastAsia="ja-JP"/>
          </w:rPr>
          <w:t xml:space="preserve">2 </w:t>
        </w:r>
      </w:ins>
      <w:ins w:id="1443" w:author="Finalized" w:date="2017-04-03T16:07:00Z">
        <w:r w:rsidRPr="00EF1BD0">
          <w:rPr>
            <w:szCs w:val="24"/>
            <w:lang w:eastAsia="ja-JP"/>
          </w:rPr>
          <w:t>°C</w:t>
        </w:r>
        <w:r>
          <w:rPr>
            <w:szCs w:val="24"/>
            <w:lang w:eastAsia="ja-JP"/>
          </w:rPr>
          <w:t xml:space="preserve"> for </w:t>
        </w:r>
        <w:r>
          <w:rPr>
            <w:rFonts w:hint="eastAsia"/>
            <w:szCs w:val="24"/>
            <w:lang w:eastAsia="ja-JP"/>
          </w:rPr>
          <w:t>6 to 36 hours</w:t>
        </w:r>
        <w:r>
          <w:rPr>
            <w:szCs w:val="24"/>
            <w:lang w:eastAsia="ja-JP"/>
          </w:rPr>
          <w:t>. T</w:t>
        </w:r>
        <w:r w:rsidRPr="00822B6F">
          <w:rPr>
            <w:szCs w:val="24"/>
            <w:lang w:eastAsia="ja-JP"/>
          </w:rPr>
          <w:t xml:space="preserve">he fuel tank of the vehicle shall be </w:t>
        </w:r>
      </w:ins>
      <w:ins w:id="1444" w:author="Finalized" w:date="2017-05-22T19:45:00Z">
        <w:r w:rsidR="00E76758">
          <w:rPr>
            <w:rFonts w:hint="eastAsia"/>
            <w:szCs w:val="24"/>
            <w:lang w:eastAsia="ja-JP"/>
          </w:rPr>
          <w:t xml:space="preserve">drained and </w:t>
        </w:r>
      </w:ins>
      <w:ins w:id="1445" w:author="Finalized" w:date="2017-04-03T16:07:00Z">
        <w:r w:rsidRPr="00822B6F">
          <w:rPr>
            <w:szCs w:val="24"/>
            <w:lang w:eastAsia="ja-JP"/>
          </w:rPr>
          <w:t xml:space="preserve">refilled </w:t>
        </w:r>
      </w:ins>
      <w:ins w:id="1446" w:author="Finalized" w:date="2017-04-17T14:45:00Z">
        <w:r w:rsidR="00622632">
          <w:rPr>
            <w:szCs w:val="24"/>
            <w:lang w:eastAsia="ja-JP"/>
          </w:rPr>
          <w:t xml:space="preserve">up to </w:t>
        </w:r>
        <w:r w:rsidR="00622632">
          <w:rPr>
            <w:rFonts w:hint="eastAsia"/>
            <w:szCs w:val="24"/>
            <w:lang w:eastAsia="ja-JP"/>
          </w:rPr>
          <w:t>40</w:t>
        </w:r>
        <w:r w:rsidR="00622632">
          <w:rPr>
            <w:szCs w:val="24"/>
            <w:lang w:eastAsia="ja-JP"/>
          </w:rPr>
          <w:t> </w:t>
        </w:r>
        <w:r w:rsidR="00622632" w:rsidRPr="00822B6F">
          <w:rPr>
            <w:szCs w:val="24"/>
            <w:lang w:eastAsia="ja-JP"/>
          </w:rPr>
          <w:t>±2 per cent</w:t>
        </w:r>
        <w:r w:rsidR="00622632">
          <w:rPr>
            <w:szCs w:val="24"/>
            <w:lang w:eastAsia="ja-JP"/>
          </w:rPr>
          <w:t xml:space="preserve"> of the tank's </w:t>
        </w:r>
        <w:r w:rsidR="00622632">
          <w:rPr>
            <w:rFonts w:hint="eastAsia"/>
            <w:szCs w:val="24"/>
            <w:lang w:eastAsia="ja-JP"/>
          </w:rPr>
          <w:t>nominal</w:t>
        </w:r>
        <w:r w:rsidR="00622632">
          <w:rPr>
            <w:szCs w:val="24"/>
            <w:lang w:eastAsia="ja-JP"/>
          </w:rPr>
          <w:t xml:space="preserve"> capacity</w:t>
        </w:r>
        <w:r w:rsidR="00622632" w:rsidRPr="00822B6F">
          <w:rPr>
            <w:szCs w:val="24"/>
            <w:lang w:eastAsia="ja-JP"/>
          </w:rPr>
          <w:t xml:space="preserve"> </w:t>
        </w:r>
      </w:ins>
      <w:ins w:id="1447" w:author="Finalized" w:date="2017-04-03T16:07:00Z">
        <w:r w:rsidRPr="00822B6F">
          <w:rPr>
            <w:szCs w:val="24"/>
            <w:lang w:eastAsia="ja-JP"/>
          </w:rPr>
          <w:t xml:space="preserve">with test fuel at a </w:t>
        </w:r>
        <w:r>
          <w:rPr>
            <w:szCs w:val="24"/>
            <w:lang w:eastAsia="ja-JP"/>
          </w:rPr>
          <w:t>temperature of 18 °C ±2 °C.</w:t>
        </w:r>
      </w:ins>
      <w:r w:rsidR="000D2D5D">
        <w:rPr>
          <w:rFonts w:hint="eastAsia"/>
          <w:szCs w:val="24"/>
          <w:lang w:eastAsia="ja-JP"/>
        </w:rPr>
        <w:t xml:space="preserve"> </w:t>
      </w:r>
      <w:ins w:id="1448" w:author="Finalized" w:date="2017-04-03T16:07:00Z">
        <w:r>
          <w:rPr>
            <w:szCs w:val="24"/>
            <w:lang w:eastAsia="ja-JP"/>
          </w:rPr>
          <w:t>The</w:t>
        </w:r>
      </w:ins>
      <w:ins w:id="1449" w:author="Finalized" w:date="2017-04-17T14:45:00Z">
        <w:r w:rsidR="00622632">
          <w:rPr>
            <w:rFonts w:hint="eastAsia"/>
            <w:szCs w:val="24"/>
            <w:lang w:eastAsia="ja-JP"/>
          </w:rPr>
          <w:t xml:space="preserve"> </w:t>
        </w:r>
      </w:ins>
      <w:ins w:id="1450" w:author="Finalized" w:date="2017-04-03T16:07:00Z">
        <w:r w:rsidRPr="00273CAA">
          <w:rPr>
            <w:szCs w:val="24"/>
            <w:lang w:eastAsia="ja-JP"/>
          </w:rPr>
          <w:t xml:space="preserve">vehicle </w:t>
        </w:r>
        <w:r>
          <w:rPr>
            <w:szCs w:val="24"/>
            <w:lang w:eastAsia="ja-JP"/>
          </w:rPr>
          <w:t>shall be</w:t>
        </w:r>
        <w:r w:rsidRPr="00273CAA">
          <w:rPr>
            <w:szCs w:val="24"/>
            <w:lang w:eastAsia="ja-JP"/>
          </w:rPr>
          <w:t xml:space="preserve"> </w:t>
        </w:r>
      </w:ins>
      <w:ins w:id="1451" w:author="Finalized" w:date="2017-04-17T14:45:00Z">
        <w:r w:rsidR="00622632">
          <w:rPr>
            <w:rFonts w:hint="eastAsia"/>
            <w:szCs w:val="24"/>
            <w:lang w:eastAsia="ja-JP"/>
          </w:rPr>
          <w:t xml:space="preserve">subsequently </w:t>
        </w:r>
      </w:ins>
      <w:ins w:id="1452" w:author="Finalized" w:date="2017-04-03T16:07:00Z">
        <w:r w:rsidRPr="00273CAA">
          <w:rPr>
            <w:szCs w:val="24"/>
            <w:lang w:eastAsia="ja-JP"/>
          </w:rPr>
          <w:t xml:space="preserve">parked for a minimum of </w:t>
        </w:r>
        <w:r>
          <w:rPr>
            <w:rFonts w:hint="eastAsia"/>
            <w:szCs w:val="24"/>
            <w:lang w:eastAsia="ja-JP"/>
          </w:rPr>
          <w:t>6</w:t>
        </w:r>
        <w:r w:rsidRPr="00273CAA">
          <w:rPr>
            <w:szCs w:val="24"/>
            <w:lang w:eastAsia="ja-JP"/>
          </w:rPr>
          <w:t xml:space="preserve"> hours</w:t>
        </w:r>
        <w:r>
          <w:rPr>
            <w:rFonts w:hint="eastAsia"/>
            <w:szCs w:val="24"/>
            <w:lang w:eastAsia="ja-JP"/>
          </w:rPr>
          <w:t xml:space="preserve"> to a maximum </w:t>
        </w:r>
      </w:ins>
      <w:ins w:id="1453" w:author="Finalized" w:date="2017-04-17T14:45:00Z">
        <w:r w:rsidR="00622632">
          <w:rPr>
            <w:rFonts w:hint="eastAsia"/>
            <w:szCs w:val="24"/>
            <w:lang w:eastAsia="ja-JP"/>
          </w:rPr>
          <w:t xml:space="preserve">of </w:t>
        </w:r>
      </w:ins>
      <w:ins w:id="1454" w:author="Finalized" w:date="2017-04-03T16:07:00Z">
        <w:r>
          <w:rPr>
            <w:rFonts w:hint="eastAsia"/>
            <w:szCs w:val="24"/>
            <w:lang w:eastAsia="ja-JP"/>
          </w:rPr>
          <w:t>36 hours</w:t>
        </w:r>
        <w:r w:rsidRPr="00273CAA">
          <w:rPr>
            <w:szCs w:val="24"/>
            <w:lang w:eastAsia="ja-JP"/>
          </w:rPr>
          <w:t xml:space="preserve"> in the soak area</w:t>
        </w:r>
      </w:ins>
      <w:ins w:id="1455" w:author="Finalized" w:date="2017-05-22T19:44:00Z">
        <w:r w:rsidR="00E76758">
          <w:rPr>
            <w:rFonts w:hint="eastAsia"/>
            <w:szCs w:val="24"/>
            <w:lang w:eastAsia="ja-JP"/>
          </w:rPr>
          <w:t xml:space="preserve"> at 20</w:t>
        </w:r>
        <w:r w:rsidR="00E76758" w:rsidRPr="00822B6F">
          <w:rPr>
            <w:szCs w:val="24"/>
            <w:lang w:eastAsia="ja-JP"/>
          </w:rPr>
          <w:t>±</w:t>
        </w:r>
        <w:r w:rsidR="00E76758">
          <w:rPr>
            <w:rFonts w:hint="eastAsia"/>
            <w:szCs w:val="24"/>
            <w:lang w:eastAsia="ja-JP"/>
          </w:rPr>
          <w:t xml:space="preserve">2 </w:t>
        </w:r>
        <w:r w:rsidR="00E76758" w:rsidRPr="00EF1BD0">
          <w:rPr>
            <w:szCs w:val="24"/>
            <w:lang w:eastAsia="ja-JP"/>
          </w:rPr>
          <w:t>°C</w:t>
        </w:r>
      </w:ins>
      <w:ins w:id="1456" w:author="Finalized" w:date="2017-04-03T16:07:00Z">
        <w:r w:rsidRPr="00273CAA">
          <w:rPr>
            <w:szCs w:val="24"/>
            <w:lang w:eastAsia="ja-JP"/>
          </w:rPr>
          <w:t>.</w:t>
        </w:r>
        <w:r>
          <w:rPr>
            <w:rFonts w:hint="eastAsia"/>
            <w:szCs w:val="24"/>
            <w:lang w:eastAsia="ja-JP"/>
          </w:rPr>
          <w:t xml:space="preserve"> </w:t>
        </w:r>
      </w:ins>
    </w:p>
    <w:p w14:paraId="5E328FF4" w14:textId="7672B1DD" w:rsidR="00B457B1" w:rsidRDefault="00932CE6" w:rsidP="00CD1EBD">
      <w:pPr>
        <w:pStyle w:val="SingleTxtG"/>
        <w:spacing w:before="120"/>
        <w:ind w:left="2268" w:hanging="1134"/>
        <w:rPr>
          <w:szCs w:val="24"/>
          <w:lang w:eastAsia="ja-JP"/>
        </w:rPr>
      </w:pPr>
      <w:ins w:id="1457" w:author="Finalized" w:date="2017-03-29T18:01:00Z">
        <w:r>
          <w:rPr>
            <w:rFonts w:hint="eastAsia"/>
            <w:szCs w:val="24"/>
            <w:lang w:eastAsia="ja-JP"/>
          </w:rPr>
          <w:t>6.</w:t>
        </w:r>
      </w:ins>
      <w:ins w:id="1458" w:author="Finalized" w:date="2017-04-17T15:29:00Z">
        <w:r w:rsidR="009623D1">
          <w:rPr>
            <w:rFonts w:hint="eastAsia"/>
            <w:szCs w:val="24"/>
            <w:lang w:eastAsia="ja-JP"/>
          </w:rPr>
          <w:t>6</w:t>
        </w:r>
      </w:ins>
      <w:ins w:id="1459" w:author="Finalized" w:date="2017-03-29T18:01:00Z">
        <w:r>
          <w:rPr>
            <w:rFonts w:hint="eastAsia"/>
            <w:szCs w:val="24"/>
            <w:lang w:eastAsia="ja-JP"/>
          </w:rPr>
          <w:t>.1.9.</w:t>
        </w:r>
        <w:r>
          <w:rPr>
            <w:rFonts w:hint="eastAsia"/>
            <w:szCs w:val="24"/>
            <w:lang w:eastAsia="ja-JP"/>
          </w:rPr>
          <w:tab/>
        </w:r>
      </w:ins>
      <w:ins w:id="1460" w:author="Finalized" w:date="2017-05-22T19:45:00Z">
        <w:r w:rsidR="009B3936">
          <w:rPr>
            <w:rFonts w:hint="eastAsia"/>
            <w:szCs w:val="24"/>
            <w:lang w:eastAsia="ja-JP"/>
          </w:rPr>
          <w:t>Fuel tank depressurisation</w:t>
        </w:r>
      </w:ins>
    </w:p>
    <w:p w14:paraId="04DC1E5A" w14:textId="54C95A08" w:rsidR="002327C9" w:rsidRDefault="00932CE6" w:rsidP="00B457B1">
      <w:pPr>
        <w:pStyle w:val="SingleTxtG"/>
        <w:spacing w:before="120"/>
        <w:ind w:left="2268"/>
        <w:rPr>
          <w:ins w:id="1461" w:author="Finalized" w:date="2017-03-29T18:01:00Z"/>
          <w:szCs w:val="24"/>
          <w:lang w:eastAsia="ja-JP"/>
        </w:rPr>
      </w:pPr>
      <w:ins w:id="1462" w:author="Finalized" w:date="2017-03-29T18:04:00Z">
        <w:r>
          <w:rPr>
            <w:rFonts w:hint="eastAsia"/>
            <w:szCs w:val="24"/>
            <w:lang w:eastAsia="ja-JP"/>
          </w:rPr>
          <w:t>The</w:t>
        </w:r>
      </w:ins>
      <w:ins w:id="1463" w:author="Finalized" w:date="2017-03-29T18:03:00Z">
        <w:r>
          <w:t xml:space="preserve"> tank pressure </w:t>
        </w:r>
        <w:r>
          <w:rPr>
            <w:rFonts w:hint="eastAsia"/>
            <w:lang w:eastAsia="ja-JP"/>
          </w:rPr>
          <w:t xml:space="preserve">shall be </w:t>
        </w:r>
        <w:r>
          <w:rPr>
            <w:lang w:eastAsia="ja-JP"/>
          </w:rPr>
          <w:t xml:space="preserve">subsequently </w:t>
        </w:r>
        <w:r>
          <w:rPr>
            <w:rFonts w:hint="eastAsia"/>
            <w:lang w:eastAsia="ja-JP"/>
          </w:rPr>
          <w:t xml:space="preserve">released </w:t>
        </w:r>
        <w:r w:rsidRPr="00EF1BD0">
          <w:rPr>
            <w:szCs w:val="24"/>
            <w:lang w:eastAsia="ja-JP"/>
          </w:rPr>
          <w:t>so as not to abnormally raise the inside pressure of the fuel tank</w:t>
        </w:r>
        <w:r>
          <w:rPr>
            <w:rFonts w:hint="eastAsia"/>
            <w:szCs w:val="24"/>
            <w:lang w:eastAsia="ja-JP"/>
          </w:rPr>
          <w:t>. This may be done by o</w:t>
        </w:r>
        <w:r>
          <w:rPr>
            <w:rFonts w:hint="eastAsia"/>
            <w:color w:val="000000"/>
            <w:kern w:val="24"/>
            <w:lang w:eastAsia="ja-JP"/>
          </w:rPr>
          <w:t>pening the fuel cap of the vehicle. Regardless of the method of depressuri</w:t>
        </w:r>
        <w:r>
          <w:rPr>
            <w:color w:val="000000"/>
            <w:kern w:val="24"/>
            <w:lang w:eastAsia="ja-JP"/>
          </w:rPr>
          <w:t>s</w:t>
        </w:r>
        <w:r>
          <w:rPr>
            <w:rFonts w:hint="eastAsia"/>
            <w:color w:val="000000"/>
            <w:kern w:val="24"/>
            <w:lang w:eastAsia="ja-JP"/>
          </w:rPr>
          <w:t>ation, the vehicle shall be returned to its original condition within 1 minute.</w:t>
        </w:r>
      </w:ins>
      <w:ins w:id="1464" w:author="Finalized" w:date="2017-03-29T18:05:00Z">
        <w:r>
          <w:rPr>
            <w:rFonts w:hint="eastAsia"/>
            <w:color w:val="000000"/>
            <w:kern w:val="24"/>
            <w:lang w:eastAsia="ja-JP"/>
          </w:rPr>
          <w:t xml:space="preserve"> After this action, </w:t>
        </w:r>
        <w:r>
          <w:rPr>
            <w:szCs w:val="24"/>
            <w:lang w:eastAsia="ja-JP"/>
          </w:rPr>
          <w:t>t</w:t>
        </w:r>
        <w:r>
          <w:rPr>
            <w:rFonts w:hint="eastAsia"/>
            <w:szCs w:val="24"/>
            <w:lang w:eastAsia="ja-JP"/>
          </w:rPr>
          <w:t>he vapour storage unit</w:t>
        </w:r>
        <w:r w:rsidR="00083CCF">
          <w:rPr>
            <w:rFonts w:hint="eastAsia"/>
            <w:szCs w:val="24"/>
            <w:lang w:eastAsia="ja-JP"/>
          </w:rPr>
          <w:t xml:space="preserve"> shall be connected again.</w:t>
        </w:r>
      </w:ins>
    </w:p>
    <w:p w14:paraId="7E45D350" w14:textId="1EEB5AF3" w:rsidR="0089719C" w:rsidRDefault="008A100B" w:rsidP="0089719C">
      <w:pPr>
        <w:pStyle w:val="SingleTxtG"/>
        <w:spacing w:before="120"/>
        <w:ind w:left="2268" w:hanging="1134"/>
        <w:rPr>
          <w:ins w:id="1465" w:author="Finalized" w:date="2017-04-03T16:12:00Z"/>
          <w:szCs w:val="24"/>
          <w:lang w:eastAsia="ja-JP"/>
        </w:rPr>
      </w:pPr>
      <w:ins w:id="1466" w:author="Finalized" w:date="2017-05-19T17:04:00Z">
        <w:r>
          <w:rPr>
            <w:rFonts w:hint="eastAsia"/>
            <w:szCs w:val="24"/>
            <w:lang w:eastAsia="ja-JP"/>
          </w:rPr>
          <w:t>6.6.1.1</w:t>
        </w:r>
      </w:ins>
      <w:ins w:id="1467" w:author="Finalized" w:date="2017-05-22T19:09:00Z">
        <w:r w:rsidR="001F2CF1">
          <w:rPr>
            <w:rFonts w:hint="eastAsia"/>
            <w:szCs w:val="24"/>
            <w:lang w:eastAsia="ja-JP"/>
          </w:rPr>
          <w:t>0</w:t>
        </w:r>
      </w:ins>
      <w:ins w:id="1468" w:author="Finalized" w:date="2017-05-19T17:04:00Z">
        <w:r>
          <w:rPr>
            <w:rFonts w:hint="eastAsia"/>
            <w:szCs w:val="24"/>
            <w:lang w:eastAsia="ja-JP"/>
          </w:rPr>
          <w:t>.</w:t>
        </w:r>
        <w:r>
          <w:rPr>
            <w:rFonts w:hint="eastAsia"/>
            <w:szCs w:val="24"/>
            <w:lang w:eastAsia="ja-JP"/>
          </w:rPr>
          <w:tab/>
        </w:r>
      </w:ins>
      <w:ins w:id="1469" w:author="Finalized" w:date="2017-04-17T15:47:00Z">
        <w:r w:rsidR="00285C71">
          <w:rPr>
            <w:rFonts w:hint="eastAsia"/>
            <w:szCs w:val="24"/>
            <w:lang w:eastAsia="ja-JP"/>
          </w:rPr>
          <w:t>The procedures in p</w:t>
        </w:r>
      </w:ins>
      <w:ins w:id="1470" w:author="Finalized" w:date="2017-04-03T16:12:00Z">
        <w:r w:rsidR="0089719C">
          <w:rPr>
            <w:rFonts w:hint="eastAsia"/>
            <w:szCs w:val="24"/>
            <w:lang w:eastAsia="ja-JP"/>
          </w:rPr>
          <w:t>aragraphs 6.</w:t>
        </w:r>
      </w:ins>
      <w:ins w:id="1471" w:author="Finalized" w:date="2017-04-17T15:29:00Z">
        <w:r w:rsidR="009623D1">
          <w:rPr>
            <w:rFonts w:hint="eastAsia"/>
            <w:szCs w:val="24"/>
            <w:lang w:eastAsia="ja-JP"/>
          </w:rPr>
          <w:t>5</w:t>
        </w:r>
      </w:ins>
      <w:ins w:id="1472" w:author="Finalized" w:date="2017-04-03T16:12:00Z">
        <w:r w:rsidR="0089719C">
          <w:rPr>
            <w:rFonts w:hint="eastAsia"/>
            <w:szCs w:val="24"/>
            <w:lang w:eastAsia="ja-JP"/>
          </w:rPr>
          <w:t xml:space="preserve">.6. </w:t>
        </w:r>
        <w:proofErr w:type="gramStart"/>
        <w:r w:rsidR="0089719C">
          <w:rPr>
            <w:rFonts w:hint="eastAsia"/>
            <w:szCs w:val="24"/>
            <w:lang w:eastAsia="ja-JP"/>
          </w:rPr>
          <w:t>to</w:t>
        </w:r>
        <w:proofErr w:type="gramEnd"/>
        <w:r w:rsidR="0089719C">
          <w:rPr>
            <w:rFonts w:hint="eastAsia"/>
            <w:szCs w:val="24"/>
            <w:lang w:eastAsia="ja-JP"/>
          </w:rPr>
          <w:t xml:space="preserve"> 6.</w:t>
        </w:r>
      </w:ins>
      <w:ins w:id="1473" w:author="Finalized" w:date="2017-04-17T15:29:00Z">
        <w:r w:rsidR="009623D1">
          <w:rPr>
            <w:rFonts w:hint="eastAsia"/>
            <w:szCs w:val="24"/>
            <w:lang w:eastAsia="ja-JP"/>
          </w:rPr>
          <w:t>5</w:t>
        </w:r>
      </w:ins>
      <w:ins w:id="1474" w:author="Finalized" w:date="2017-04-03T16:12:00Z">
        <w:r w:rsidR="0089719C">
          <w:rPr>
            <w:rFonts w:hint="eastAsia"/>
            <w:szCs w:val="24"/>
            <w:lang w:eastAsia="ja-JP"/>
          </w:rPr>
          <w:t xml:space="preserve">.9.8. </w:t>
        </w:r>
        <w:proofErr w:type="gramStart"/>
        <w:r w:rsidR="0089719C">
          <w:rPr>
            <w:rFonts w:hint="eastAsia"/>
            <w:szCs w:val="24"/>
            <w:lang w:eastAsia="ja-JP"/>
          </w:rPr>
          <w:t>inclusive</w:t>
        </w:r>
        <w:proofErr w:type="gramEnd"/>
        <w:r w:rsidR="0089719C">
          <w:rPr>
            <w:rFonts w:hint="eastAsia"/>
            <w:szCs w:val="24"/>
            <w:lang w:eastAsia="ja-JP"/>
          </w:rPr>
          <w:t xml:space="preserve"> of this annex</w:t>
        </w:r>
        <w:r w:rsidR="0089719C">
          <w:rPr>
            <w:szCs w:val="24"/>
            <w:lang w:eastAsia="ja-JP"/>
          </w:rPr>
          <w:t xml:space="preserve"> shall be </w:t>
        </w:r>
      </w:ins>
      <w:ins w:id="1475" w:author="Finalized" w:date="2017-04-17T15:48:00Z">
        <w:r w:rsidR="00285C71">
          <w:rPr>
            <w:rFonts w:hint="eastAsia"/>
            <w:szCs w:val="24"/>
            <w:lang w:eastAsia="ja-JP"/>
          </w:rPr>
          <w:t>followed</w:t>
        </w:r>
      </w:ins>
      <w:ins w:id="1476" w:author="Finalized" w:date="2017-04-03T16:12:00Z">
        <w:r w:rsidR="0089719C">
          <w:rPr>
            <w:szCs w:val="24"/>
            <w:lang w:eastAsia="ja-JP"/>
          </w:rPr>
          <w:t>.</w:t>
        </w:r>
      </w:ins>
    </w:p>
    <w:p w14:paraId="57C892E1" w14:textId="2A59A035" w:rsidR="0089719C" w:rsidRDefault="0089719C" w:rsidP="0089719C">
      <w:pPr>
        <w:pStyle w:val="SingleTxtG"/>
        <w:spacing w:before="120"/>
        <w:ind w:left="2268" w:hanging="1134"/>
        <w:rPr>
          <w:ins w:id="1477" w:author="Finalized" w:date="2017-04-03T16:12:00Z"/>
          <w:szCs w:val="24"/>
          <w:lang w:eastAsia="ja-JP"/>
        </w:rPr>
      </w:pPr>
      <w:ins w:id="1478" w:author="Finalized" w:date="2017-04-03T16:12:00Z">
        <w:r>
          <w:rPr>
            <w:rFonts w:hint="eastAsia"/>
            <w:szCs w:val="24"/>
            <w:lang w:eastAsia="ja-JP"/>
          </w:rPr>
          <w:t>6.</w:t>
        </w:r>
      </w:ins>
      <w:ins w:id="1479" w:author="Finalized" w:date="2017-04-17T15:29:00Z">
        <w:r w:rsidR="009623D1">
          <w:rPr>
            <w:rFonts w:hint="eastAsia"/>
            <w:szCs w:val="24"/>
            <w:lang w:eastAsia="ja-JP"/>
          </w:rPr>
          <w:t>6</w:t>
        </w:r>
      </w:ins>
      <w:ins w:id="1480" w:author="Finalized" w:date="2017-04-03T16:12:00Z">
        <w:r>
          <w:rPr>
            <w:rFonts w:hint="eastAsia"/>
            <w:szCs w:val="24"/>
            <w:lang w:eastAsia="ja-JP"/>
          </w:rPr>
          <w:t>.2.</w:t>
        </w:r>
        <w:r>
          <w:rPr>
            <w:rFonts w:hint="eastAsia"/>
            <w:szCs w:val="24"/>
            <w:lang w:eastAsia="ja-JP"/>
          </w:rPr>
          <w:tab/>
          <w:t xml:space="preserve">In case that the </w:t>
        </w:r>
        <w:r w:rsidRPr="00520EC9">
          <w:rPr>
            <w:szCs w:val="24"/>
            <w:lang w:eastAsia="ja-JP"/>
          </w:rPr>
          <w:t xml:space="preserve">fuel tank relief </w:t>
        </w:r>
        <w:r>
          <w:rPr>
            <w:rFonts w:hint="eastAsia"/>
            <w:szCs w:val="24"/>
            <w:lang w:eastAsia="ja-JP"/>
          </w:rPr>
          <w:t>pressure is lower than 30</w:t>
        </w:r>
        <w:r>
          <w:rPr>
            <w:szCs w:val="24"/>
            <w:lang w:eastAsia="ja-JP"/>
          </w:rPr>
          <w:t xml:space="preserve"> </w:t>
        </w:r>
        <w:proofErr w:type="spellStart"/>
        <w:r>
          <w:rPr>
            <w:rFonts w:hint="eastAsia"/>
            <w:szCs w:val="24"/>
            <w:lang w:eastAsia="ja-JP"/>
          </w:rPr>
          <w:t>kPa</w:t>
        </w:r>
        <w:proofErr w:type="spellEnd"/>
      </w:ins>
    </w:p>
    <w:p w14:paraId="2A3A5D34" w14:textId="74600B41" w:rsidR="0089719C" w:rsidRDefault="0089719C" w:rsidP="0089719C">
      <w:pPr>
        <w:pStyle w:val="SingleTxtG"/>
        <w:spacing w:before="120"/>
        <w:ind w:left="2268" w:hanging="1134"/>
        <w:rPr>
          <w:ins w:id="1481" w:author="Finalized" w:date="2017-04-03T16:12:00Z"/>
          <w:lang w:eastAsia="ja-JP"/>
        </w:rPr>
      </w:pPr>
      <w:ins w:id="1482" w:author="Finalized" w:date="2017-04-03T16:12:00Z">
        <w:r>
          <w:rPr>
            <w:rFonts w:hint="eastAsia"/>
            <w:szCs w:val="24"/>
            <w:lang w:eastAsia="ja-JP"/>
          </w:rPr>
          <w:tab/>
        </w:r>
        <w:r>
          <w:rPr>
            <w:szCs w:val="24"/>
            <w:lang w:eastAsia="ja-JP"/>
          </w:rPr>
          <w:t xml:space="preserve">The test shall be </w:t>
        </w:r>
      </w:ins>
      <w:ins w:id="1483" w:author="Finalized" w:date="2017-04-17T15:47:00Z">
        <w:r w:rsidR="007D281F">
          <w:rPr>
            <w:rFonts w:hint="eastAsia"/>
            <w:szCs w:val="24"/>
            <w:lang w:eastAsia="ja-JP"/>
          </w:rPr>
          <w:t xml:space="preserve">performed </w:t>
        </w:r>
      </w:ins>
      <w:ins w:id="1484" w:author="Finalized" w:date="2017-04-03T16:12:00Z">
        <w:r>
          <w:t xml:space="preserve">as described in paragraphs </w:t>
        </w:r>
        <w:r>
          <w:rPr>
            <w:rFonts w:hint="eastAsia"/>
            <w:lang w:eastAsia="ja-JP"/>
          </w:rPr>
          <w:t>6.</w:t>
        </w:r>
      </w:ins>
      <w:ins w:id="1485" w:author="Finalized" w:date="2017-04-17T15:30:00Z">
        <w:r w:rsidR="009623D1">
          <w:rPr>
            <w:rFonts w:hint="eastAsia"/>
            <w:lang w:eastAsia="ja-JP"/>
          </w:rPr>
          <w:t>6</w:t>
        </w:r>
      </w:ins>
      <w:ins w:id="1486" w:author="Finalized" w:date="2017-04-03T16:12:00Z">
        <w:r>
          <w:rPr>
            <w:rFonts w:hint="eastAsia"/>
            <w:lang w:eastAsia="ja-JP"/>
          </w:rPr>
          <w:t>.1.1</w:t>
        </w:r>
        <w:r>
          <w:t xml:space="preserve">. </w:t>
        </w:r>
        <w:proofErr w:type="gramStart"/>
        <w:r>
          <w:t>to</w:t>
        </w:r>
        <w:proofErr w:type="gramEnd"/>
        <w:r>
          <w:t xml:space="preserve"> </w:t>
        </w:r>
        <w:r>
          <w:rPr>
            <w:rFonts w:hint="eastAsia"/>
            <w:lang w:eastAsia="ja-JP"/>
          </w:rPr>
          <w:t>6.</w:t>
        </w:r>
      </w:ins>
      <w:ins w:id="1487" w:author="Finalized" w:date="2017-04-17T15:30:00Z">
        <w:r w:rsidR="009623D1">
          <w:rPr>
            <w:rFonts w:hint="eastAsia"/>
            <w:lang w:eastAsia="ja-JP"/>
          </w:rPr>
          <w:t>6</w:t>
        </w:r>
      </w:ins>
      <w:ins w:id="1488" w:author="Finalized" w:date="2017-04-03T16:12:00Z">
        <w:r>
          <w:rPr>
            <w:rFonts w:hint="eastAsia"/>
            <w:lang w:eastAsia="ja-JP"/>
          </w:rPr>
          <w:t>.1.</w:t>
        </w:r>
        <w:r>
          <w:rPr>
            <w:lang w:eastAsia="ja-JP"/>
          </w:rPr>
          <w:t>9</w:t>
        </w:r>
        <w:r>
          <w:t xml:space="preserve">. </w:t>
        </w:r>
        <w:proofErr w:type="gramStart"/>
        <w:r>
          <w:t>inclusive</w:t>
        </w:r>
        <w:proofErr w:type="gramEnd"/>
        <w:r>
          <w:t xml:space="preserve"> of this annex</w:t>
        </w:r>
      </w:ins>
      <w:ins w:id="1489" w:author="Finalized" w:date="2017-05-19T12:36:00Z">
        <w:r w:rsidR="00BE1950">
          <w:t xml:space="preserve">. </w:t>
        </w:r>
        <w:proofErr w:type="gramStart"/>
        <w:r w:rsidR="00BE1950">
          <w:t xml:space="preserve">However, in this case, </w:t>
        </w:r>
        <w:r w:rsidR="00BE1950">
          <w:rPr>
            <w:szCs w:val="24"/>
            <w:lang w:eastAsia="ja-JP"/>
          </w:rPr>
          <w:t>t</w:t>
        </w:r>
        <w:r w:rsidR="00BE1950">
          <w:rPr>
            <w:rFonts w:hint="eastAsia"/>
            <w:szCs w:val="24"/>
            <w:lang w:eastAsia="ja-JP"/>
          </w:rPr>
          <w:t xml:space="preserve">he </w:t>
        </w:r>
      </w:ins>
      <w:ins w:id="1490" w:author="Finalized" w:date="2017-04-17T14:46:00Z">
        <w:r w:rsidR="00A752BA">
          <w:rPr>
            <w:rFonts w:hint="eastAsia"/>
            <w:szCs w:val="24"/>
            <w:lang w:eastAsia="ja-JP"/>
          </w:rPr>
          <w:t>a</w:t>
        </w:r>
      </w:ins>
      <w:ins w:id="1491" w:author="Finalized" w:date="2017-04-03T16:12:00Z">
        <w:r>
          <w:rPr>
            <w:szCs w:val="24"/>
            <w:lang w:eastAsia="ja-JP"/>
          </w:rPr>
          <w:t xml:space="preserve">mbient temperature described in </w:t>
        </w:r>
        <w:r>
          <w:rPr>
            <w:rFonts w:hint="eastAsia"/>
            <w:szCs w:val="24"/>
            <w:lang w:eastAsia="ja-JP"/>
          </w:rPr>
          <w:t>6.</w:t>
        </w:r>
      </w:ins>
      <w:ins w:id="1492" w:author="Finalized" w:date="2017-04-17T15:31:00Z">
        <w:r w:rsidR="009623D1">
          <w:rPr>
            <w:rFonts w:hint="eastAsia"/>
            <w:szCs w:val="24"/>
            <w:lang w:eastAsia="ja-JP"/>
          </w:rPr>
          <w:t>5</w:t>
        </w:r>
      </w:ins>
      <w:ins w:id="1493" w:author="Finalized" w:date="2017-04-03T16:12:00Z">
        <w:r>
          <w:rPr>
            <w:rFonts w:hint="eastAsia"/>
            <w:szCs w:val="24"/>
            <w:lang w:eastAsia="ja-JP"/>
          </w:rPr>
          <w:t>.9.</w:t>
        </w:r>
        <w:r>
          <w:rPr>
            <w:szCs w:val="24"/>
            <w:lang w:eastAsia="ja-JP"/>
          </w:rPr>
          <w:t>1.</w:t>
        </w:r>
        <w:proofErr w:type="gramEnd"/>
        <w:r>
          <w:rPr>
            <w:szCs w:val="24"/>
            <w:lang w:eastAsia="ja-JP"/>
          </w:rPr>
          <w:t xml:space="preserve"> </w:t>
        </w:r>
        <w:proofErr w:type="gramStart"/>
        <w:r>
          <w:rPr>
            <w:szCs w:val="24"/>
            <w:lang w:eastAsia="ja-JP"/>
          </w:rPr>
          <w:t>of</w:t>
        </w:r>
        <w:proofErr w:type="gramEnd"/>
        <w:r>
          <w:rPr>
            <w:szCs w:val="24"/>
            <w:lang w:eastAsia="ja-JP"/>
          </w:rPr>
          <w:t xml:space="preserve"> this annex shall be </w:t>
        </w:r>
      </w:ins>
      <w:ins w:id="1494" w:author="Finalized" w:date="2017-05-19T12:36:00Z">
        <w:r w:rsidR="00BE1950">
          <w:rPr>
            <w:szCs w:val="24"/>
            <w:lang w:eastAsia="ja-JP"/>
          </w:rPr>
          <w:t>replaced by</w:t>
        </w:r>
        <w:r w:rsidR="00BE1950" w:rsidRPr="00337A07">
          <w:t xml:space="preserve"> </w:t>
        </w:r>
      </w:ins>
      <w:ins w:id="1495" w:author="Finalized" w:date="2017-04-03T16:12:00Z">
        <w:r w:rsidRPr="00337A07">
          <w:t xml:space="preserve">the profile specified </w:t>
        </w:r>
        <w:r>
          <w:t>in Table A1/1</w:t>
        </w:r>
        <w:r>
          <w:rPr>
            <w:lang w:eastAsia="ja-JP"/>
          </w:rPr>
          <w:t xml:space="preserve"> of this annex</w:t>
        </w:r>
        <w:r>
          <w:t xml:space="preserve"> for the diurnal emission test.</w:t>
        </w:r>
        <w:r w:rsidRPr="00337A07">
          <w:t xml:space="preserve"> </w:t>
        </w:r>
      </w:ins>
    </w:p>
    <w:p w14:paraId="66FD6FF1" w14:textId="7F3B8A6C" w:rsidR="002A7B65" w:rsidRDefault="002A7B65" w:rsidP="001A1D26">
      <w:pPr>
        <w:pStyle w:val="SingleTxtG"/>
        <w:spacing w:before="120"/>
        <w:ind w:left="2268" w:hanging="1134"/>
        <w:rPr>
          <w:ins w:id="1496" w:author="Finalized" w:date="2017-03-09T18:04:00Z"/>
          <w:szCs w:val="24"/>
          <w:lang w:eastAsia="ja-JP"/>
        </w:rPr>
      </w:pPr>
      <w:ins w:id="1497" w:author="Finalized" w:date="2017-03-09T18:04:00Z">
        <w:r>
          <w:rPr>
            <w:szCs w:val="24"/>
            <w:lang w:eastAsia="ja-JP"/>
          </w:rPr>
          <w:t>Table A1/1</w:t>
        </w:r>
      </w:ins>
    </w:p>
    <w:p w14:paraId="23BC5149" w14:textId="77777777" w:rsidR="002A7B65" w:rsidRDefault="002A7B65" w:rsidP="002A7B65">
      <w:pPr>
        <w:pStyle w:val="SingleTxtG"/>
        <w:jc w:val="left"/>
        <w:rPr>
          <w:ins w:id="1498" w:author="Finalized" w:date="2017-03-09T18:04:00Z"/>
          <w:szCs w:val="24"/>
          <w:lang w:eastAsia="ja-JP"/>
        </w:rPr>
      </w:pPr>
      <w:ins w:id="1499" w:author="Finalized" w:date="2017-03-09T18:04:00Z">
        <w:r>
          <w:rPr>
            <w:b/>
          </w:rPr>
          <w:t>Ambient temperature profile</w:t>
        </w:r>
        <w:r w:rsidRPr="00E55E08">
          <w:rPr>
            <w:b/>
          </w:rPr>
          <w:t xml:space="preserve"> of the </w:t>
        </w:r>
        <w:r>
          <w:rPr>
            <w:b/>
          </w:rPr>
          <w:t>alternative sequence for sealed fuel tank system</w:t>
        </w:r>
      </w:ins>
    </w:p>
    <w:tbl>
      <w:tblPr>
        <w:tblStyle w:val="TableGrid"/>
        <w:tblW w:w="0" w:type="auto"/>
        <w:jc w:val="center"/>
        <w:tblLook w:val="04A0" w:firstRow="1" w:lastRow="0" w:firstColumn="1" w:lastColumn="0" w:noHBand="0" w:noVBand="1"/>
      </w:tblPr>
      <w:tblGrid>
        <w:gridCol w:w="2204"/>
        <w:gridCol w:w="2724"/>
      </w:tblGrid>
      <w:tr w:rsidR="002A7B65" w14:paraId="52D1A235" w14:textId="77777777" w:rsidTr="002A7B65">
        <w:trPr>
          <w:jc w:val="center"/>
          <w:ins w:id="1500" w:author="Finalized" w:date="2017-03-09T18:04:00Z"/>
        </w:trPr>
        <w:tc>
          <w:tcPr>
            <w:tcW w:w="2204" w:type="dxa"/>
          </w:tcPr>
          <w:p w14:paraId="0A87241B" w14:textId="77777777" w:rsidR="002A7B65" w:rsidRPr="0041226F" w:rsidRDefault="002A7B65" w:rsidP="002A7B65">
            <w:pPr>
              <w:autoSpaceDE w:val="0"/>
              <w:autoSpaceDN w:val="0"/>
              <w:adjustRightInd w:val="0"/>
              <w:snapToGrid w:val="0"/>
              <w:jc w:val="center"/>
              <w:rPr>
                <w:ins w:id="1501" w:author="Finalized" w:date="2017-03-09T18:04:00Z"/>
                <w:color w:val="000000"/>
                <w:szCs w:val="24"/>
              </w:rPr>
            </w:pPr>
            <w:ins w:id="1502" w:author="Finalized" w:date="2017-03-09T18:04:00Z">
              <w:r w:rsidRPr="0041226F">
                <w:rPr>
                  <w:color w:val="000000"/>
                  <w:szCs w:val="24"/>
                </w:rPr>
                <w:t>Time (hours)</w:t>
              </w:r>
            </w:ins>
          </w:p>
        </w:tc>
        <w:tc>
          <w:tcPr>
            <w:tcW w:w="2724" w:type="dxa"/>
          </w:tcPr>
          <w:p w14:paraId="7D80D754" w14:textId="4AFD7392" w:rsidR="002A7B65" w:rsidRPr="0041226F" w:rsidRDefault="002A7B65" w:rsidP="002A7B65">
            <w:pPr>
              <w:autoSpaceDE w:val="0"/>
              <w:autoSpaceDN w:val="0"/>
              <w:adjustRightInd w:val="0"/>
              <w:snapToGrid w:val="0"/>
              <w:jc w:val="center"/>
              <w:rPr>
                <w:ins w:id="1503" w:author="Finalized" w:date="2017-03-09T18:04:00Z"/>
                <w:color w:val="000000"/>
                <w:szCs w:val="24"/>
              </w:rPr>
            </w:pPr>
            <w:ins w:id="1504" w:author="Finalized" w:date="2017-03-09T18:04:00Z">
              <w:r w:rsidRPr="0041226F">
                <w:rPr>
                  <w:color w:val="000000"/>
                  <w:szCs w:val="24"/>
                </w:rPr>
                <w:t>Temperature (</w:t>
              </w:r>
            </w:ins>
            <w:ins w:id="1505" w:author="Finalized" w:date="2017-06-04T18:21:00Z">
              <w:r w:rsidR="00963005" w:rsidRPr="00963005">
                <w:rPr>
                  <w:color w:val="000000"/>
                  <w:szCs w:val="24"/>
                  <w:lang w:eastAsia="ja-JP"/>
                </w:rPr>
                <w:t>°</w:t>
              </w:r>
            </w:ins>
            <w:ins w:id="1506" w:author="Finalized" w:date="2017-03-09T18:04:00Z">
              <w:r w:rsidRPr="0041226F">
                <w:rPr>
                  <w:color w:val="000000"/>
                  <w:szCs w:val="24"/>
                </w:rPr>
                <w:t>C)</w:t>
              </w:r>
            </w:ins>
          </w:p>
        </w:tc>
      </w:tr>
      <w:tr w:rsidR="002A7B65" w14:paraId="37109A39" w14:textId="77777777" w:rsidTr="002A7B65">
        <w:trPr>
          <w:jc w:val="center"/>
          <w:ins w:id="1507" w:author="Finalized" w:date="2017-03-09T18:04:00Z"/>
        </w:trPr>
        <w:tc>
          <w:tcPr>
            <w:tcW w:w="2204" w:type="dxa"/>
          </w:tcPr>
          <w:p w14:paraId="4F48AC49" w14:textId="77777777" w:rsidR="002A7B65" w:rsidRPr="0041226F" w:rsidRDefault="002A7B65" w:rsidP="002A7B65">
            <w:pPr>
              <w:autoSpaceDE w:val="0"/>
              <w:autoSpaceDN w:val="0"/>
              <w:adjustRightInd w:val="0"/>
              <w:snapToGrid w:val="0"/>
              <w:jc w:val="center"/>
              <w:rPr>
                <w:ins w:id="1508" w:author="Finalized" w:date="2017-03-09T18:04:00Z"/>
                <w:color w:val="000000"/>
                <w:szCs w:val="24"/>
              </w:rPr>
            </w:pPr>
            <w:ins w:id="1509" w:author="Finalized" w:date="2017-03-09T18:04:00Z">
              <w:r w:rsidRPr="0041226F">
                <w:rPr>
                  <w:color w:val="000000"/>
                  <w:szCs w:val="24"/>
                </w:rPr>
                <w:t>0/24</w:t>
              </w:r>
            </w:ins>
          </w:p>
        </w:tc>
        <w:tc>
          <w:tcPr>
            <w:tcW w:w="2724" w:type="dxa"/>
          </w:tcPr>
          <w:p w14:paraId="32064EFA" w14:textId="77777777" w:rsidR="002A7B65" w:rsidRPr="0041226F" w:rsidRDefault="002A7B65" w:rsidP="002A7B65">
            <w:pPr>
              <w:autoSpaceDE w:val="0"/>
              <w:autoSpaceDN w:val="0"/>
              <w:adjustRightInd w:val="0"/>
              <w:snapToGrid w:val="0"/>
              <w:jc w:val="center"/>
              <w:rPr>
                <w:ins w:id="1510" w:author="Finalized" w:date="2017-03-09T18:04:00Z"/>
                <w:color w:val="000000"/>
                <w:szCs w:val="24"/>
                <w:lang w:eastAsia="ja-JP"/>
              </w:rPr>
            </w:pPr>
            <w:ins w:id="1511" w:author="Finalized" w:date="2017-03-09T18:04:00Z">
              <w:r w:rsidRPr="00F72977">
                <w:t>20</w:t>
              </w:r>
              <w:r>
                <w:t>.0</w:t>
              </w:r>
            </w:ins>
          </w:p>
        </w:tc>
      </w:tr>
      <w:tr w:rsidR="002A7B65" w14:paraId="1183833F" w14:textId="77777777" w:rsidTr="002A7B65">
        <w:trPr>
          <w:jc w:val="center"/>
          <w:ins w:id="1512" w:author="Finalized" w:date="2017-03-09T18:04:00Z"/>
        </w:trPr>
        <w:tc>
          <w:tcPr>
            <w:tcW w:w="2204" w:type="dxa"/>
          </w:tcPr>
          <w:p w14:paraId="12F9488A" w14:textId="77777777" w:rsidR="002A7B65" w:rsidRPr="0041226F" w:rsidRDefault="002A7B65" w:rsidP="002A7B65">
            <w:pPr>
              <w:autoSpaceDE w:val="0"/>
              <w:autoSpaceDN w:val="0"/>
              <w:adjustRightInd w:val="0"/>
              <w:snapToGrid w:val="0"/>
              <w:jc w:val="center"/>
              <w:rPr>
                <w:ins w:id="1513" w:author="Finalized" w:date="2017-03-09T18:04:00Z"/>
                <w:color w:val="000000"/>
                <w:szCs w:val="24"/>
              </w:rPr>
            </w:pPr>
            <w:ins w:id="1514" w:author="Finalized" w:date="2017-03-09T18:04:00Z">
              <w:r w:rsidRPr="0041226F">
                <w:rPr>
                  <w:color w:val="000000"/>
                  <w:szCs w:val="24"/>
                </w:rPr>
                <w:t>1</w:t>
              </w:r>
            </w:ins>
          </w:p>
        </w:tc>
        <w:tc>
          <w:tcPr>
            <w:tcW w:w="2724" w:type="dxa"/>
          </w:tcPr>
          <w:p w14:paraId="006082B8" w14:textId="77777777" w:rsidR="002A7B65" w:rsidRPr="0041226F" w:rsidRDefault="002A7B65" w:rsidP="002A7B65">
            <w:pPr>
              <w:autoSpaceDE w:val="0"/>
              <w:autoSpaceDN w:val="0"/>
              <w:adjustRightInd w:val="0"/>
              <w:snapToGrid w:val="0"/>
              <w:jc w:val="center"/>
              <w:rPr>
                <w:ins w:id="1515" w:author="Finalized" w:date="2017-03-09T18:04:00Z"/>
                <w:color w:val="000000"/>
                <w:szCs w:val="24"/>
                <w:lang w:eastAsia="ja-JP"/>
              </w:rPr>
            </w:pPr>
            <w:ins w:id="1516" w:author="Finalized" w:date="2017-03-09T18:04:00Z">
              <w:r w:rsidRPr="00F72977">
                <w:t>20.4</w:t>
              </w:r>
            </w:ins>
          </w:p>
        </w:tc>
      </w:tr>
      <w:tr w:rsidR="002A7B65" w14:paraId="085C3442" w14:textId="77777777" w:rsidTr="002A7B65">
        <w:trPr>
          <w:jc w:val="center"/>
          <w:ins w:id="1517" w:author="Finalized" w:date="2017-03-09T18:04:00Z"/>
        </w:trPr>
        <w:tc>
          <w:tcPr>
            <w:tcW w:w="2204" w:type="dxa"/>
          </w:tcPr>
          <w:p w14:paraId="7D4EB66A" w14:textId="77777777" w:rsidR="002A7B65" w:rsidRPr="0041226F" w:rsidRDefault="002A7B65" w:rsidP="002A7B65">
            <w:pPr>
              <w:autoSpaceDE w:val="0"/>
              <w:autoSpaceDN w:val="0"/>
              <w:adjustRightInd w:val="0"/>
              <w:snapToGrid w:val="0"/>
              <w:jc w:val="center"/>
              <w:rPr>
                <w:ins w:id="1518" w:author="Finalized" w:date="2017-03-09T18:04:00Z"/>
                <w:color w:val="000000"/>
                <w:szCs w:val="24"/>
              </w:rPr>
            </w:pPr>
            <w:ins w:id="1519" w:author="Finalized" w:date="2017-03-09T18:04:00Z">
              <w:r w:rsidRPr="0041226F">
                <w:rPr>
                  <w:color w:val="000000"/>
                  <w:szCs w:val="24"/>
                </w:rPr>
                <w:t>2</w:t>
              </w:r>
            </w:ins>
          </w:p>
        </w:tc>
        <w:tc>
          <w:tcPr>
            <w:tcW w:w="2724" w:type="dxa"/>
          </w:tcPr>
          <w:p w14:paraId="4FB9075C" w14:textId="77777777" w:rsidR="002A7B65" w:rsidRPr="0041226F" w:rsidRDefault="002A7B65" w:rsidP="002A7B65">
            <w:pPr>
              <w:autoSpaceDE w:val="0"/>
              <w:autoSpaceDN w:val="0"/>
              <w:adjustRightInd w:val="0"/>
              <w:snapToGrid w:val="0"/>
              <w:jc w:val="center"/>
              <w:rPr>
                <w:ins w:id="1520" w:author="Finalized" w:date="2017-03-09T18:04:00Z"/>
                <w:color w:val="000000"/>
                <w:szCs w:val="24"/>
                <w:lang w:eastAsia="ja-JP"/>
              </w:rPr>
            </w:pPr>
            <w:ins w:id="1521" w:author="Finalized" w:date="2017-03-09T18:04:00Z">
              <w:r w:rsidRPr="00F72977">
                <w:t>20.8</w:t>
              </w:r>
            </w:ins>
          </w:p>
        </w:tc>
      </w:tr>
      <w:tr w:rsidR="002A7B65" w14:paraId="51308B21" w14:textId="77777777" w:rsidTr="002A7B65">
        <w:trPr>
          <w:jc w:val="center"/>
          <w:ins w:id="1522" w:author="Finalized" w:date="2017-03-09T18:04:00Z"/>
        </w:trPr>
        <w:tc>
          <w:tcPr>
            <w:tcW w:w="2204" w:type="dxa"/>
          </w:tcPr>
          <w:p w14:paraId="544D87AA" w14:textId="77777777" w:rsidR="002A7B65" w:rsidRPr="0041226F" w:rsidRDefault="002A7B65" w:rsidP="002A7B65">
            <w:pPr>
              <w:autoSpaceDE w:val="0"/>
              <w:autoSpaceDN w:val="0"/>
              <w:adjustRightInd w:val="0"/>
              <w:snapToGrid w:val="0"/>
              <w:jc w:val="center"/>
              <w:rPr>
                <w:ins w:id="1523" w:author="Finalized" w:date="2017-03-09T18:04:00Z"/>
                <w:color w:val="000000"/>
                <w:szCs w:val="24"/>
              </w:rPr>
            </w:pPr>
            <w:ins w:id="1524" w:author="Finalized" w:date="2017-03-09T18:04:00Z">
              <w:r w:rsidRPr="0041226F">
                <w:rPr>
                  <w:color w:val="000000"/>
                  <w:szCs w:val="24"/>
                </w:rPr>
                <w:t>3</w:t>
              </w:r>
            </w:ins>
          </w:p>
        </w:tc>
        <w:tc>
          <w:tcPr>
            <w:tcW w:w="2724" w:type="dxa"/>
          </w:tcPr>
          <w:p w14:paraId="3D5A6DBC" w14:textId="77777777" w:rsidR="002A7B65" w:rsidRPr="0041226F" w:rsidRDefault="002A7B65" w:rsidP="002A7B65">
            <w:pPr>
              <w:autoSpaceDE w:val="0"/>
              <w:autoSpaceDN w:val="0"/>
              <w:adjustRightInd w:val="0"/>
              <w:snapToGrid w:val="0"/>
              <w:jc w:val="center"/>
              <w:rPr>
                <w:ins w:id="1525" w:author="Finalized" w:date="2017-03-09T18:04:00Z"/>
                <w:color w:val="000000"/>
                <w:szCs w:val="24"/>
                <w:lang w:eastAsia="ja-JP"/>
              </w:rPr>
            </w:pPr>
            <w:ins w:id="1526" w:author="Finalized" w:date="2017-03-09T18:04:00Z">
              <w:r w:rsidRPr="00F72977">
                <w:t>21.7</w:t>
              </w:r>
            </w:ins>
          </w:p>
        </w:tc>
      </w:tr>
      <w:tr w:rsidR="002A7B65" w14:paraId="45B50925" w14:textId="77777777" w:rsidTr="002A7B65">
        <w:trPr>
          <w:jc w:val="center"/>
          <w:ins w:id="1527" w:author="Finalized" w:date="2017-03-09T18:04:00Z"/>
        </w:trPr>
        <w:tc>
          <w:tcPr>
            <w:tcW w:w="2204" w:type="dxa"/>
          </w:tcPr>
          <w:p w14:paraId="4E5655EB" w14:textId="77777777" w:rsidR="002A7B65" w:rsidRPr="0041226F" w:rsidRDefault="002A7B65" w:rsidP="002A7B65">
            <w:pPr>
              <w:autoSpaceDE w:val="0"/>
              <w:autoSpaceDN w:val="0"/>
              <w:adjustRightInd w:val="0"/>
              <w:snapToGrid w:val="0"/>
              <w:jc w:val="center"/>
              <w:rPr>
                <w:ins w:id="1528" w:author="Finalized" w:date="2017-03-09T18:04:00Z"/>
                <w:color w:val="000000"/>
                <w:szCs w:val="24"/>
              </w:rPr>
            </w:pPr>
            <w:ins w:id="1529" w:author="Finalized" w:date="2017-03-09T18:04:00Z">
              <w:r w:rsidRPr="0041226F">
                <w:rPr>
                  <w:color w:val="000000"/>
                  <w:szCs w:val="24"/>
                </w:rPr>
                <w:t>4</w:t>
              </w:r>
            </w:ins>
          </w:p>
        </w:tc>
        <w:tc>
          <w:tcPr>
            <w:tcW w:w="2724" w:type="dxa"/>
          </w:tcPr>
          <w:p w14:paraId="612AE58C" w14:textId="77777777" w:rsidR="002A7B65" w:rsidRPr="0041226F" w:rsidRDefault="002A7B65" w:rsidP="002A7B65">
            <w:pPr>
              <w:autoSpaceDE w:val="0"/>
              <w:autoSpaceDN w:val="0"/>
              <w:adjustRightInd w:val="0"/>
              <w:snapToGrid w:val="0"/>
              <w:jc w:val="center"/>
              <w:rPr>
                <w:ins w:id="1530" w:author="Finalized" w:date="2017-03-09T18:04:00Z"/>
                <w:color w:val="000000"/>
                <w:szCs w:val="24"/>
                <w:lang w:eastAsia="ja-JP"/>
              </w:rPr>
            </w:pPr>
            <w:ins w:id="1531" w:author="Finalized" w:date="2017-03-09T18:04:00Z">
              <w:r w:rsidRPr="00F72977">
                <w:t>23.9</w:t>
              </w:r>
            </w:ins>
          </w:p>
        </w:tc>
      </w:tr>
      <w:tr w:rsidR="002A7B65" w14:paraId="4D69996C" w14:textId="77777777" w:rsidTr="002A7B65">
        <w:trPr>
          <w:jc w:val="center"/>
          <w:ins w:id="1532" w:author="Finalized" w:date="2017-03-09T18:04:00Z"/>
        </w:trPr>
        <w:tc>
          <w:tcPr>
            <w:tcW w:w="2204" w:type="dxa"/>
          </w:tcPr>
          <w:p w14:paraId="4D2CAFC0" w14:textId="77777777" w:rsidR="002A7B65" w:rsidRPr="0041226F" w:rsidRDefault="002A7B65" w:rsidP="002A7B65">
            <w:pPr>
              <w:autoSpaceDE w:val="0"/>
              <w:autoSpaceDN w:val="0"/>
              <w:adjustRightInd w:val="0"/>
              <w:snapToGrid w:val="0"/>
              <w:jc w:val="center"/>
              <w:rPr>
                <w:ins w:id="1533" w:author="Finalized" w:date="2017-03-09T18:04:00Z"/>
                <w:color w:val="000000"/>
                <w:szCs w:val="24"/>
              </w:rPr>
            </w:pPr>
            <w:ins w:id="1534" w:author="Finalized" w:date="2017-03-09T18:04:00Z">
              <w:r w:rsidRPr="0041226F">
                <w:rPr>
                  <w:color w:val="000000"/>
                  <w:szCs w:val="24"/>
                </w:rPr>
                <w:t>5</w:t>
              </w:r>
            </w:ins>
          </w:p>
        </w:tc>
        <w:tc>
          <w:tcPr>
            <w:tcW w:w="2724" w:type="dxa"/>
          </w:tcPr>
          <w:p w14:paraId="465F3463" w14:textId="77777777" w:rsidR="002A7B65" w:rsidRPr="0041226F" w:rsidRDefault="002A7B65" w:rsidP="002A7B65">
            <w:pPr>
              <w:autoSpaceDE w:val="0"/>
              <w:autoSpaceDN w:val="0"/>
              <w:adjustRightInd w:val="0"/>
              <w:snapToGrid w:val="0"/>
              <w:jc w:val="center"/>
              <w:rPr>
                <w:ins w:id="1535" w:author="Finalized" w:date="2017-03-09T18:04:00Z"/>
                <w:color w:val="000000"/>
                <w:szCs w:val="24"/>
                <w:lang w:eastAsia="ja-JP"/>
              </w:rPr>
            </w:pPr>
            <w:ins w:id="1536" w:author="Finalized" w:date="2017-03-09T18:04:00Z">
              <w:r w:rsidRPr="00F72977">
                <w:t>26.1</w:t>
              </w:r>
            </w:ins>
          </w:p>
        </w:tc>
      </w:tr>
      <w:tr w:rsidR="002A7B65" w14:paraId="46DB8DD5" w14:textId="77777777" w:rsidTr="002A7B65">
        <w:trPr>
          <w:jc w:val="center"/>
          <w:ins w:id="1537" w:author="Finalized" w:date="2017-03-09T18:04:00Z"/>
        </w:trPr>
        <w:tc>
          <w:tcPr>
            <w:tcW w:w="2204" w:type="dxa"/>
          </w:tcPr>
          <w:p w14:paraId="672FADCE" w14:textId="77777777" w:rsidR="002A7B65" w:rsidRPr="0041226F" w:rsidRDefault="002A7B65" w:rsidP="002A7B65">
            <w:pPr>
              <w:autoSpaceDE w:val="0"/>
              <w:autoSpaceDN w:val="0"/>
              <w:adjustRightInd w:val="0"/>
              <w:snapToGrid w:val="0"/>
              <w:jc w:val="center"/>
              <w:rPr>
                <w:ins w:id="1538" w:author="Finalized" w:date="2017-03-09T18:04:00Z"/>
                <w:color w:val="000000"/>
                <w:szCs w:val="24"/>
              </w:rPr>
            </w:pPr>
            <w:ins w:id="1539" w:author="Finalized" w:date="2017-03-09T18:04:00Z">
              <w:r w:rsidRPr="0041226F">
                <w:rPr>
                  <w:color w:val="000000"/>
                  <w:szCs w:val="24"/>
                </w:rPr>
                <w:t>6</w:t>
              </w:r>
            </w:ins>
          </w:p>
        </w:tc>
        <w:tc>
          <w:tcPr>
            <w:tcW w:w="2724" w:type="dxa"/>
          </w:tcPr>
          <w:p w14:paraId="2B2BB56B" w14:textId="77777777" w:rsidR="002A7B65" w:rsidRPr="0041226F" w:rsidRDefault="002A7B65" w:rsidP="002A7B65">
            <w:pPr>
              <w:autoSpaceDE w:val="0"/>
              <w:autoSpaceDN w:val="0"/>
              <w:adjustRightInd w:val="0"/>
              <w:snapToGrid w:val="0"/>
              <w:jc w:val="center"/>
              <w:rPr>
                <w:ins w:id="1540" w:author="Finalized" w:date="2017-03-09T18:04:00Z"/>
                <w:color w:val="000000"/>
                <w:szCs w:val="24"/>
                <w:lang w:eastAsia="ja-JP"/>
              </w:rPr>
            </w:pPr>
            <w:ins w:id="1541" w:author="Finalized" w:date="2017-03-09T18:04:00Z">
              <w:r w:rsidRPr="00F72977">
                <w:t>28.5</w:t>
              </w:r>
            </w:ins>
          </w:p>
        </w:tc>
      </w:tr>
      <w:tr w:rsidR="002A7B65" w14:paraId="04542307" w14:textId="77777777" w:rsidTr="002A7B65">
        <w:trPr>
          <w:jc w:val="center"/>
          <w:ins w:id="1542" w:author="Finalized" w:date="2017-03-09T18:04:00Z"/>
        </w:trPr>
        <w:tc>
          <w:tcPr>
            <w:tcW w:w="2204" w:type="dxa"/>
          </w:tcPr>
          <w:p w14:paraId="6FDCF48D" w14:textId="77777777" w:rsidR="002A7B65" w:rsidRPr="0041226F" w:rsidRDefault="002A7B65" w:rsidP="002A7B65">
            <w:pPr>
              <w:autoSpaceDE w:val="0"/>
              <w:autoSpaceDN w:val="0"/>
              <w:adjustRightInd w:val="0"/>
              <w:snapToGrid w:val="0"/>
              <w:jc w:val="center"/>
              <w:rPr>
                <w:ins w:id="1543" w:author="Finalized" w:date="2017-03-09T18:04:00Z"/>
                <w:color w:val="000000"/>
                <w:szCs w:val="24"/>
              </w:rPr>
            </w:pPr>
            <w:ins w:id="1544" w:author="Finalized" w:date="2017-03-09T18:04:00Z">
              <w:r w:rsidRPr="0041226F">
                <w:rPr>
                  <w:color w:val="000000"/>
                  <w:szCs w:val="24"/>
                </w:rPr>
                <w:t>7</w:t>
              </w:r>
            </w:ins>
          </w:p>
        </w:tc>
        <w:tc>
          <w:tcPr>
            <w:tcW w:w="2724" w:type="dxa"/>
          </w:tcPr>
          <w:p w14:paraId="0A9EACB4" w14:textId="77777777" w:rsidR="002A7B65" w:rsidRPr="0041226F" w:rsidRDefault="002A7B65" w:rsidP="002A7B65">
            <w:pPr>
              <w:autoSpaceDE w:val="0"/>
              <w:autoSpaceDN w:val="0"/>
              <w:adjustRightInd w:val="0"/>
              <w:snapToGrid w:val="0"/>
              <w:jc w:val="center"/>
              <w:rPr>
                <w:ins w:id="1545" w:author="Finalized" w:date="2017-03-09T18:04:00Z"/>
                <w:color w:val="000000"/>
                <w:szCs w:val="24"/>
                <w:lang w:eastAsia="ja-JP"/>
              </w:rPr>
            </w:pPr>
            <w:ins w:id="1546" w:author="Finalized" w:date="2017-03-09T18:04:00Z">
              <w:r w:rsidRPr="00F72977">
                <w:t>31.4</w:t>
              </w:r>
            </w:ins>
          </w:p>
        </w:tc>
      </w:tr>
      <w:tr w:rsidR="002A7B65" w14:paraId="4179081F" w14:textId="77777777" w:rsidTr="002A7B65">
        <w:trPr>
          <w:jc w:val="center"/>
          <w:ins w:id="1547" w:author="Finalized" w:date="2017-03-09T18:04:00Z"/>
        </w:trPr>
        <w:tc>
          <w:tcPr>
            <w:tcW w:w="2204" w:type="dxa"/>
          </w:tcPr>
          <w:p w14:paraId="2AD06869" w14:textId="77777777" w:rsidR="002A7B65" w:rsidRPr="0041226F" w:rsidRDefault="002A7B65" w:rsidP="002A7B65">
            <w:pPr>
              <w:autoSpaceDE w:val="0"/>
              <w:autoSpaceDN w:val="0"/>
              <w:adjustRightInd w:val="0"/>
              <w:snapToGrid w:val="0"/>
              <w:jc w:val="center"/>
              <w:rPr>
                <w:ins w:id="1548" w:author="Finalized" w:date="2017-03-09T18:04:00Z"/>
                <w:color w:val="000000"/>
                <w:szCs w:val="24"/>
              </w:rPr>
            </w:pPr>
            <w:ins w:id="1549" w:author="Finalized" w:date="2017-03-09T18:04:00Z">
              <w:r w:rsidRPr="0041226F">
                <w:rPr>
                  <w:color w:val="000000"/>
                  <w:szCs w:val="24"/>
                </w:rPr>
                <w:t>8</w:t>
              </w:r>
            </w:ins>
          </w:p>
        </w:tc>
        <w:tc>
          <w:tcPr>
            <w:tcW w:w="2724" w:type="dxa"/>
          </w:tcPr>
          <w:p w14:paraId="184245B6" w14:textId="77777777" w:rsidR="002A7B65" w:rsidRPr="0041226F" w:rsidRDefault="002A7B65" w:rsidP="002A7B65">
            <w:pPr>
              <w:autoSpaceDE w:val="0"/>
              <w:autoSpaceDN w:val="0"/>
              <w:adjustRightInd w:val="0"/>
              <w:snapToGrid w:val="0"/>
              <w:jc w:val="center"/>
              <w:rPr>
                <w:ins w:id="1550" w:author="Finalized" w:date="2017-03-09T18:04:00Z"/>
                <w:color w:val="000000"/>
                <w:szCs w:val="24"/>
                <w:lang w:eastAsia="ja-JP"/>
              </w:rPr>
            </w:pPr>
            <w:ins w:id="1551" w:author="Finalized" w:date="2017-03-09T18:04:00Z">
              <w:r w:rsidRPr="00F72977">
                <w:t>33.8</w:t>
              </w:r>
            </w:ins>
          </w:p>
        </w:tc>
      </w:tr>
      <w:tr w:rsidR="002A7B65" w14:paraId="1C42D9E1" w14:textId="77777777" w:rsidTr="002A7B65">
        <w:trPr>
          <w:jc w:val="center"/>
          <w:ins w:id="1552" w:author="Finalized" w:date="2017-03-09T18:04:00Z"/>
        </w:trPr>
        <w:tc>
          <w:tcPr>
            <w:tcW w:w="2204" w:type="dxa"/>
          </w:tcPr>
          <w:p w14:paraId="5B395F28" w14:textId="77777777" w:rsidR="002A7B65" w:rsidRPr="0041226F" w:rsidRDefault="002A7B65" w:rsidP="002A7B65">
            <w:pPr>
              <w:autoSpaceDE w:val="0"/>
              <w:autoSpaceDN w:val="0"/>
              <w:adjustRightInd w:val="0"/>
              <w:snapToGrid w:val="0"/>
              <w:jc w:val="center"/>
              <w:rPr>
                <w:ins w:id="1553" w:author="Finalized" w:date="2017-03-09T18:04:00Z"/>
                <w:color w:val="000000"/>
                <w:szCs w:val="24"/>
              </w:rPr>
            </w:pPr>
            <w:ins w:id="1554" w:author="Finalized" w:date="2017-03-09T18:04:00Z">
              <w:r w:rsidRPr="0041226F">
                <w:rPr>
                  <w:color w:val="000000"/>
                  <w:szCs w:val="24"/>
                </w:rPr>
                <w:t>9</w:t>
              </w:r>
            </w:ins>
          </w:p>
        </w:tc>
        <w:tc>
          <w:tcPr>
            <w:tcW w:w="2724" w:type="dxa"/>
          </w:tcPr>
          <w:p w14:paraId="43046FD3" w14:textId="77777777" w:rsidR="002A7B65" w:rsidRPr="0041226F" w:rsidRDefault="002A7B65" w:rsidP="002A7B65">
            <w:pPr>
              <w:autoSpaceDE w:val="0"/>
              <w:autoSpaceDN w:val="0"/>
              <w:adjustRightInd w:val="0"/>
              <w:snapToGrid w:val="0"/>
              <w:jc w:val="center"/>
              <w:rPr>
                <w:ins w:id="1555" w:author="Finalized" w:date="2017-03-09T18:04:00Z"/>
                <w:color w:val="000000"/>
                <w:szCs w:val="24"/>
                <w:lang w:eastAsia="ja-JP"/>
              </w:rPr>
            </w:pPr>
            <w:ins w:id="1556" w:author="Finalized" w:date="2017-03-09T18:04:00Z">
              <w:r w:rsidRPr="00F72977">
                <w:t>35.6</w:t>
              </w:r>
            </w:ins>
          </w:p>
        </w:tc>
      </w:tr>
      <w:tr w:rsidR="002A7B65" w14:paraId="2C8BCBFE" w14:textId="77777777" w:rsidTr="002A7B65">
        <w:trPr>
          <w:jc w:val="center"/>
          <w:ins w:id="1557" w:author="Finalized" w:date="2017-03-09T18:04:00Z"/>
        </w:trPr>
        <w:tc>
          <w:tcPr>
            <w:tcW w:w="2204" w:type="dxa"/>
          </w:tcPr>
          <w:p w14:paraId="4BAD599D" w14:textId="77777777" w:rsidR="002A7B65" w:rsidRPr="0041226F" w:rsidRDefault="002A7B65" w:rsidP="002A7B65">
            <w:pPr>
              <w:autoSpaceDE w:val="0"/>
              <w:autoSpaceDN w:val="0"/>
              <w:adjustRightInd w:val="0"/>
              <w:snapToGrid w:val="0"/>
              <w:jc w:val="center"/>
              <w:rPr>
                <w:ins w:id="1558" w:author="Finalized" w:date="2017-03-09T18:04:00Z"/>
                <w:color w:val="000000"/>
                <w:szCs w:val="24"/>
              </w:rPr>
            </w:pPr>
            <w:ins w:id="1559" w:author="Finalized" w:date="2017-03-09T18:04:00Z">
              <w:r w:rsidRPr="0041226F">
                <w:rPr>
                  <w:color w:val="000000"/>
                  <w:szCs w:val="24"/>
                </w:rPr>
                <w:t>10</w:t>
              </w:r>
            </w:ins>
          </w:p>
        </w:tc>
        <w:tc>
          <w:tcPr>
            <w:tcW w:w="2724" w:type="dxa"/>
          </w:tcPr>
          <w:p w14:paraId="5453C3CF" w14:textId="77777777" w:rsidR="002A7B65" w:rsidRPr="0041226F" w:rsidRDefault="002A7B65" w:rsidP="002A7B65">
            <w:pPr>
              <w:autoSpaceDE w:val="0"/>
              <w:autoSpaceDN w:val="0"/>
              <w:adjustRightInd w:val="0"/>
              <w:snapToGrid w:val="0"/>
              <w:jc w:val="center"/>
              <w:rPr>
                <w:ins w:id="1560" w:author="Finalized" w:date="2017-03-09T18:04:00Z"/>
                <w:color w:val="000000"/>
                <w:szCs w:val="24"/>
                <w:lang w:eastAsia="ja-JP"/>
              </w:rPr>
            </w:pPr>
            <w:ins w:id="1561" w:author="Finalized" w:date="2017-03-09T18:04:00Z">
              <w:r w:rsidRPr="00F72977">
                <w:t>37.1</w:t>
              </w:r>
            </w:ins>
          </w:p>
        </w:tc>
      </w:tr>
      <w:tr w:rsidR="002A7B65" w14:paraId="23B56535" w14:textId="77777777" w:rsidTr="002A7B65">
        <w:trPr>
          <w:jc w:val="center"/>
          <w:ins w:id="1562" w:author="Finalized" w:date="2017-03-09T18:04:00Z"/>
        </w:trPr>
        <w:tc>
          <w:tcPr>
            <w:tcW w:w="2204" w:type="dxa"/>
          </w:tcPr>
          <w:p w14:paraId="0A1DA96A" w14:textId="77777777" w:rsidR="002A7B65" w:rsidRPr="0041226F" w:rsidRDefault="002A7B65" w:rsidP="002A7B65">
            <w:pPr>
              <w:autoSpaceDE w:val="0"/>
              <w:autoSpaceDN w:val="0"/>
              <w:adjustRightInd w:val="0"/>
              <w:snapToGrid w:val="0"/>
              <w:jc w:val="center"/>
              <w:rPr>
                <w:ins w:id="1563" w:author="Finalized" w:date="2017-03-09T18:04:00Z"/>
                <w:color w:val="000000"/>
                <w:szCs w:val="24"/>
              </w:rPr>
            </w:pPr>
            <w:ins w:id="1564" w:author="Finalized" w:date="2017-03-09T18:04:00Z">
              <w:r w:rsidRPr="0041226F">
                <w:rPr>
                  <w:color w:val="000000"/>
                  <w:szCs w:val="24"/>
                </w:rPr>
                <w:t>11</w:t>
              </w:r>
            </w:ins>
          </w:p>
        </w:tc>
        <w:tc>
          <w:tcPr>
            <w:tcW w:w="2724" w:type="dxa"/>
          </w:tcPr>
          <w:p w14:paraId="2EF90EB1" w14:textId="77777777" w:rsidR="002A7B65" w:rsidRPr="0041226F" w:rsidRDefault="002A7B65" w:rsidP="002A7B65">
            <w:pPr>
              <w:autoSpaceDE w:val="0"/>
              <w:autoSpaceDN w:val="0"/>
              <w:adjustRightInd w:val="0"/>
              <w:snapToGrid w:val="0"/>
              <w:jc w:val="center"/>
              <w:rPr>
                <w:ins w:id="1565" w:author="Finalized" w:date="2017-03-09T18:04:00Z"/>
                <w:color w:val="000000"/>
                <w:szCs w:val="24"/>
              </w:rPr>
            </w:pPr>
            <w:ins w:id="1566" w:author="Finalized" w:date="2017-03-09T18:04:00Z">
              <w:r w:rsidRPr="00F72977">
                <w:t>38</w:t>
              </w:r>
              <w:r>
                <w:t>.0</w:t>
              </w:r>
            </w:ins>
          </w:p>
        </w:tc>
      </w:tr>
      <w:tr w:rsidR="002A7B65" w14:paraId="7351DC7A" w14:textId="77777777" w:rsidTr="002A7B65">
        <w:trPr>
          <w:jc w:val="center"/>
          <w:ins w:id="1567" w:author="Finalized" w:date="2017-03-09T18:04:00Z"/>
        </w:trPr>
        <w:tc>
          <w:tcPr>
            <w:tcW w:w="2204" w:type="dxa"/>
          </w:tcPr>
          <w:p w14:paraId="00F871FB" w14:textId="77777777" w:rsidR="002A7B65" w:rsidRPr="0041226F" w:rsidRDefault="002A7B65" w:rsidP="002A7B65">
            <w:pPr>
              <w:autoSpaceDE w:val="0"/>
              <w:autoSpaceDN w:val="0"/>
              <w:adjustRightInd w:val="0"/>
              <w:snapToGrid w:val="0"/>
              <w:jc w:val="center"/>
              <w:rPr>
                <w:ins w:id="1568" w:author="Finalized" w:date="2017-03-09T18:04:00Z"/>
                <w:color w:val="000000"/>
                <w:szCs w:val="24"/>
              </w:rPr>
            </w:pPr>
            <w:ins w:id="1569" w:author="Finalized" w:date="2017-03-09T18:04:00Z">
              <w:r w:rsidRPr="0041226F">
                <w:rPr>
                  <w:color w:val="000000"/>
                  <w:szCs w:val="24"/>
                </w:rPr>
                <w:t>12</w:t>
              </w:r>
            </w:ins>
          </w:p>
        </w:tc>
        <w:tc>
          <w:tcPr>
            <w:tcW w:w="2724" w:type="dxa"/>
          </w:tcPr>
          <w:p w14:paraId="563967D9" w14:textId="77777777" w:rsidR="002A7B65" w:rsidRPr="0041226F" w:rsidRDefault="002A7B65" w:rsidP="002A7B65">
            <w:pPr>
              <w:autoSpaceDE w:val="0"/>
              <w:autoSpaceDN w:val="0"/>
              <w:adjustRightInd w:val="0"/>
              <w:snapToGrid w:val="0"/>
              <w:jc w:val="center"/>
              <w:rPr>
                <w:ins w:id="1570" w:author="Finalized" w:date="2017-03-09T18:04:00Z"/>
                <w:color w:val="000000"/>
                <w:szCs w:val="24"/>
              </w:rPr>
            </w:pPr>
            <w:ins w:id="1571" w:author="Finalized" w:date="2017-03-09T18:04:00Z">
              <w:r w:rsidRPr="00F72977">
                <w:t>37.7</w:t>
              </w:r>
            </w:ins>
          </w:p>
        </w:tc>
      </w:tr>
      <w:tr w:rsidR="002A7B65" w14:paraId="69007820" w14:textId="77777777" w:rsidTr="002A7B65">
        <w:trPr>
          <w:jc w:val="center"/>
          <w:ins w:id="1572" w:author="Finalized" w:date="2017-03-09T18:04:00Z"/>
        </w:trPr>
        <w:tc>
          <w:tcPr>
            <w:tcW w:w="2204" w:type="dxa"/>
          </w:tcPr>
          <w:p w14:paraId="26842829" w14:textId="77777777" w:rsidR="002A7B65" w:rsidRPr="0041226F" w:rsidRDefault="002A7B65" w:rsidP="002A7B65">
            <w:pPr>
              <w:autoSpaceDE w:val="0"/>
              <w:autoSpaceDN w:val="0"/>
              <w:adjustRightInd w:val="0"/>
              <w:snapToGrid w:val="0"/>
              <w:jc w:val="center"/>
              <w:rPr>
                <w:ins w:id="1573" w:author="Finalized" w:date="2017-03-09T18:04:00Z"/>
                <w:color w:val="000000"/>
                <w:szCs w:val="24"/>
              </w:rPr>
            </w:pPr>
            <w:ins w:id="1574" w:author="Finalized" w:date="2017-03-09T18:04:00Z">
              <w:r w:rsidRPr="0041226F">
                <w:rPr>
                  <w:color w:val="000000"/>
                  <w:szCs w:val="24"/>
                </w:rPr>
                <w:t>13</w:t>
              </w:r>
            </w:ins>
          </w:p>
        </w:tc>
        <w:tc>
          <w:tcPr>
            <w:tcW w:w="2724" w:type="dxa"/>
          </w:tcPr>
          <w:p w14:paraId="37057FB1" w14:textId="77777777" w:rsidR="002A7B65" w:rsidRPr="0041226F" w:rsidRDefault="002A7B65" w:rsidP="002A7B65">
            <w:pPr>
              <w:autoSpaceDE w:val="0"/>
              <w:autoSpaceDN w:val="0"/>
              <w:adjustRightInd w:val="0"/>
              <w:snapToGrid w:val="0"/>
              <w:jc w:val="center"/>
              <w:rPr>
                <w:ins w:id="1575" w:author="Finalized" w:date="2017-03-09T18:04:00Z"/>
                <w:color w:val="000000"/>
                <w:szCs w:val="24"/>
              </w:rPr>
            </w:pPr>
            <w:ins w:id="1576" w:author="Finalized" w:date="2017-03-09T18:04:00Z">
              <w:r w:rsidRPr="00F72977">
                <w:t>36.4</w:t>
              </w:r>
            </w:ins>
          </w:p>
        </w:tc>
      </w:tr>
      <w:tr w:rsidR="002A7B65" w14:paraId="2B7DDD80" w14:textId="77777777" w:rsidTr="002A7B65">
        <w:trPr>
          <w:jc w:val="center"/>
          <w:ins w:id="1577" w:author="Finalized" w:date="2017-03-09T18:04:00Z"/>
        </w:trPr>
        <w:tc>
          <w:tcPr>
            <w:tcW w:w="2204" w:type="dxa"/>
          </w:tcPr>
          <w:p w14:paraId="520D40C3" w14:textId="77777777" w:rsidR="002A7B65" w:rsidRPr="0041226F" w:rsidRDefault="002A7B65" w:rsidP="002A7B65">
            <w:pPr>
              <w:autoSpaceDE w:val="0"/>
              <w:autoSpaceDN w:val="0"/>
              <w:adjustRightInd w:val="0"/>
              <w:snapToGrid w:val="0"/>
              <w:jc w:val="center"/>
              <w:rPr>
                <w:ins w:id="1578" w:author="Finalized" w:date="2017-03-09T18:04:00Z"/>
                <w:color w:val="000000"/>
                <w:szCs w:val="24"/>
              </w:rPr>
            </w:pPr>
            <w:ins w:id="1579" w:author="Finalized" w:date="2017-03-09T18:04:00Z">
              <w:r w:rsidRPr="0041226F">
                <w:rPr>
                  <w:color w:val="000000"/>
                  <w:szCs w:val="24"/>
                </w:rPr>
                <w:t>14</w:t>
              </w:r>
            </w:ins>
          </w:p>
        </w:tc>
        <w:tc>
          <w:tcPr>
            <w:tcW w:w="2724" w:type="dxa"/>
          </w:tcPr>
          <w:p w14:paraId="617A4A36" w14:textId="77777777" w:rsidR="002A7B65" w:rsidRPr="0041226F" w:rsidRDefault="002A7B65" w:rsidP="002A7B65">
            <w:pPr>
              <w:autoSpaceDE w:val="0"/>
              <w:autoSpaceDN w:val="0"/>
              <w:adjustRightInd w:val="0"/>
              <w:snapToGrid w:val="0"/>
              <w:jc w:val="center"/>
              <w:rPr>
                <w:ins w:id="1580" w:author="Finalized" w:date="2017-03-09T18:04:00Z"/>
                <w:color w:val="000000"/>
                <w:szCs w:val="24"/>
              </w:rPr>
            </w:pPr>
            <w:ins w:id="1581" w:author="Finalized" w:date="2017-03-09T18:04:00Z">
              <w:r w:rsidRPr="00F72977">
                <w:t>34.2</w:t>
              </w:r>
            </w:ins>
          </w:p>
        </w:tc>
      </w:tr>
      <w:tr w:rsidR="002A7B65" w14:paraId="7C36C00D" w14:textId="77777777" w:rsidTr="002A7B65">
        <w:trPr>
          <w:jc w:val="center"/>
          <w:ins w:id="1582" w:author="Finalized" w:date="2017-03-09T18:04:00Z"/>
        </w:trPr>
        <w:tc>
          <w:tcPr>
            <w:tcW w:w="2204" w:type="dxa"/>
          </w:tcPr>
          <w:p w14:paraId="16A72FD9" w14:textId="77777777" w:rsidR="002A7B65" w:rsidRPr="0041226F" w:rsidRDefault="002A7B65" w:rsidP="002A7B65">
            <w:pPr>
              <w:autoSpaceDE w:val="0"/>
              <w:autoSpaceDN w:val="0"/>
              <w:adjustRightInd w:val="0"/>
              <w:snapToGrid w:val="0"/>
              <w:jc w:val="center"/>
              <w:rPr>
                <w:ins w:id="1583" w:author="Finalized" w:date="2017-03-09T18:04:00Z"/>
                <w:color w:val="000000"/>
                <w:szCs w:val="24"/>
              </w:rPr>
            </w:pPr>
            <w:ins w:id="1584" w:author="Finalized" w:date="2017-03-09T18:04:00Z">
              <w:r w:rsidRPr="0041226F">
                <w:rPr>
                  <w:color w:val="000000"/>
                  <w:szCs w:val="24"/>
                </w:rPr>
                <w:t>15</w:t>
              </w:r>
            </w:ins>
          </w:p>
        </w:tc>
        <w:tc>
          <w:tcPr>
            <w:tcW w:w="2724" w:type="dxa"/>
          </w:tcPr>
          <w:p w14:paraId="26E36216" w14:textId="77777777" w:rsidR="002A7B65" w:rsidRPr="0041226F" w:rsidRDefault="002A7B65" w:rsidP="002A7B65">
            <w:pPr>
              <w:autoSpaceDE w:val="0"/>
              <w:autoSpaceDN w:val="0"/>
              <w:adjustRightInd w:val="0"/>
              <w:snapToGrid w:val="0"/>
              <w:jc w:val="center"/>
              <w:rPr>
                <w:ins w:id="1585" w:author="Finalized" w:date="2017-03-09T18:04:00Z"/>
                <w:color w:val="000000"/>
                <w:szCs w:val="24"/>
              </w:rPr>
            </w:pPr>
            <w:ins w:id="1586" w:author="Finalized" w:date="2017-03-09T18:04:00Z">
              <w:r w:rsidRPr="00F72977">
                <w:t>31.9</w:t>
              </w:r>
            </w:ins>
          </w:p>
        </w:tc>
      </w:tr>
      <w:tr w:rsidR="002A7B65" w14:paraId="2B94333E" w14:textId="77777777" w:rsidTr="002A7B65">
        <w:trPr>
          <w:jc w:val="center"/>
          <w:ins w:id="1587" w:author="Finalized" w:date="2017-03-09T18:04:00Z"/>
        </w:trPr>
        <w:tc>
          <w:tcPr>
            <w:tcW w:w="2204" w:type="dxa"/>
          </w:tcPr>
          <w:p w14:paraId="5B72BFA9" w14:textId="77777777" w:rsidR="002A7B65" w:rsidRPr="0041226F" w:rsidRDefault="002A7B65" w:rsidP="002A7B65">
            <w:pPr>
              <w:autoSpaceDE w:val="0"/>
              <w:autoSpaceDN w:val="0"/>
              <w:adjustRightInd w:val="0"/>
              <w:snapToGrid w:val="0"/>
              <w:jc w:val="center"/>
              <w:rPr>
                <w:ins w:id="1588" w:author="Finalized" w:date="2017-03-09T18:04:00Z"/>
                <w:color w:val="000000"/>
                <w:szCs w:val="24"/>
              </w:rPr>
            </w:pPr>
            <w:ins w:id="1589" w:author="Finalized" w:date="2017-03-09T18:04:00Z">
              <w:r w:rsidRPr="0041226F">
                <w:rPr>
                  <w:color w:val="000000"/>
                  <w:szCs w:val="24"/>
                </w:rPr>
                <w:t>16</w:t>
              </w:r>
            </w:ins>
          </w:p>
        </w:tc>
        <w:tc>
          <w:tcPr>
            <w:tcW w:w="2724" w:type="dxa"/>
          </w:tcPr>
          <w:p w14:paraId="5C2FA9DC" w14:textId="77777777" w:rsidR="002A7B65" w:rsidRPr="0041226F" w:rsidRDefault="002A7B65" w:rsidP="002A7B65">
            <w:pPr>
              <w:autoSpaceDE w:val="0"/>
              <w:autoSpaceDN w:val="0"/>
              <w:adjustRightInd w:val="0"/>
              <w:snapToGrid w:val="0"/>
              <w:jc w:val="center"/>
              <w:rPr>
                <w:ins w:id="1590" w:author="Finalized" w:date="2017-03-09T18:04:00Z"/>
                <w:color w:val="000000"/>
                <w:szCs w:val="24"/>
              </w:rPr>
            </w:pPr>
            <w:ins w:id="1591" w:author="Finalized" w:date="2017-03-09T18:04:00Z">
              <w:r w:rsidRPr="00F72977">
                <w:t>29.9</w:t>
              </w:r>
            </w:ins>
          </w:p>
        </w:tc>
      </w:tr>
      <w:tr w:rsidR="002A7B65" w14:paraId="2690EBE1" w14:textId="77777777" w:rsidTr="002A7B65">
        <w:trPr>
          <w:jc w:val="center"/>
          <w:ins w:id="1592" w:author="Finalized" w:date="2017-03-09T18:04:00Z"/>
        </w:trPr>
        <w:tc>
          <w:tcPr>
            <w:tcW w:w="2204" w:type="dxa"/>
          </w:tcPr>
          <w:p w14:paraId="6F7E8E96" w14:textId="77777777" w:rsidR="002A7B65" w:rsidRPr="0041226F" w:rsidRDefault="002A7B65" w:rsidP="002A7B65">
            <w:pPr>
              <w:autoSpaceDE w:val="0"/>
              <w:autoSpaceDN w:val="0"/>
              <w:adjustRightInd w:val="0"/>
              <w:snapToGrid w:val="0"/>
              <w:jc w:val="center"/>
              <w:rPr>
                <w:ins w:id="1593" w:author="Finalized" w:date="2017-03-09T18:04:00Z"/>
                <w:color w:val="000000"/>
                <w:szCs w:val="24"/>
              </w:rPr>
            </w:pPr>
            <w:ins w:id="1594" w:author="Finalized" w:date="2017-03-09T18:04:00Z">
              <w:r w:rsidRPr="0041226F">
                <w:rPr>
                  <w:color w:val="000000"/>
                  <w:szCs w:val="24"/>
                </w:rPr>
                <w:t>17</w:t>
              </w:r>
            </w:ins>
          </w:p>
        </w:tc>
        <w:tc>
          <w:tcPr>
            <w:tcW w:w="2724" w:type="dxa"/>
          </w:tcPr>
          <w:p w14:paraId="6531121E" w14:textId="77777777" w:rsidR="002A7B65" w:rsidRPr="0041226F" w:rsidRDefault="002A7B65" w:rsidP="002A7B65">
            <w:pPr>
              <w:autoSpaceDE w:val="0"/>
              <w:autoSpaceDN w:val="0"/>
              <w:adjustRightInd w:val="0"/>
              <w:snapToGrid w:val="0"/>
              <w:jc w:val="center"/>
              <w:rPr>
                <w:ins w:id="1595" w:author="Finalized" w:date="2017-03-09T18:04:00Z"/>
                <w:color w:val="000000"/>
                <w:szCs w:val="24"/>
              </w:rPr>
            </w:pPr>
            <w:ins w:id="1596" w:author="Finalized" w:date="2017-03-09T18:04:00Z">
              <w:r w:rsidRPr="00F72977">
                <w:t>28.2</w:t>
              </w:r>
            </w:ins>
          </w:p>
        </w:tc>
      </w:tr>
      <w:tr w:rsidR="002A7B65" w14:paraId="184A8A08" w14:textId="77777777" w:rsidTr="002A7B65">
        <w:trPr>
          <w:jc w:val="center"/>
          <w:ins w:id="1597" w:author="Finalized" w:date="2017-03-09T18:04:00Z"/>
        </w:trPr>
        <w:tc>
          <w:tcPr>
            <w:tcW w:w="2204" w:type="dxa"/>
          </w:tcPr>
          <w:p w14:paraId="20B5EE8E" w14:textId="77777777" w:rsidR="002A7B65" w:rsidRPr="0041226F" w:rsidRDefault="002A7B65" w:rsidP="002A7B65">
            <w:pPr>
              <w:autoSpaceDE w:val="0"/>
              <w:autoSpaceDN w:val="0"/>
              <w:adjustRightInd w:val="0"/>
              <w:snapToGrid w:val="0"/>
              <w:jc w:val="center"/>
              <w:rPr>
                <w:ins w:id="1598" w:author="Finalized" w:date="2017-03-09T18:04:00Z"/>
                <w:color w:val="000000"/>
                <w:szCs w:val="24"/>
              </w:rPr>
            </w:pPr>
            <w:ins w:id="1599" w:author="Finalized" w:date="2017-03-09T18:04:00Z">
              <w:r w:rsidRPr="0041226F">
                <w:rPr>
                  <w:color w:val="000000"/>
                  <w:szCs w:val="24"/>
                </w:rPr>
                <w:t>18</w:t>
              </w:r>
            </w:ins>
          </w:p>
        </w:tc>
        <w:tc>
          <w:tcPr>
            <w:tcW w:w="2724" w:type="dxa"/>
          </w:tcPr>
          <w:p w14:paraId="7E8D92ED" w14:textId="77777777" w:rsidR="002A7B65" w:rsidRPr="0041226F" w:rsidRDefault="002A7B65" w:rsidP="002A7B65">
            <w:pPr>
              <w:autoSpaceDE w:val="0"/>
              <w:autoSpaceDN w:val="0"/>
              <w:adjustRightInd w:val="0"/>
              <w:snapToGrid w:val="0"/>
              <w:jc w:val="center"/>
              <w:rPr>
                <w:ins w:id="1600" w:author="Finalized" w:date="2017-03-09T18:04:00Z"/>
                <w:color w:val="000000"/>
                <w:szCs w:val="24"/>
              </w:rPr>
            </w:pPr>
            <w:ins w:id="1601" w:author="Finalized" w:date="2017-03-09T18:04:00Z">
              <w:r w:rsidRPr="00F72977">
                <w:t>26.2</w:t>
              </w:r>
            </w:ins>
          </w:p>
        </w:tc>
      </w:tr>
      <w:tr w:rsidR="002A7B65" w14:paraId="38474F8C" w14:textId="77777777" w:rsidTr="002A7B65">
        <w:trPr>
          <w:jc w:val="center"/>
          <w:ins w:id="1602" w:author="Finalized" w:date="2017-03-09T18:04:00Z"/>
        </w:trPr>
        <w:tc>
          <w:tcPr>
            <w:tcW w:w="2204" w:type="dxa"/>
          </w:tcPr>
          <w:p w14:paraId="7E9E1903" w14:textId="77777777" w:rsidR="002A7B65" w:rsidRPr="0041226F" w:rsidRDefault="002A7B65" w:rsidP="002A7B65">
            <w:pPr>
              <w:autoSpaceDE w:val="0"/>
              <w:autoSpaceDN w:val="0"/>
              <w:adjustRightInd w:val="0"/>
              <w:snapToGrid w:val="0"/>
              <w:jc w:val="center"/>
              <w:rPr>
                <w:ins w:id="1603" w:author="Finalized" w:date="2017-03-09T18:04:00Z"/>
                <w:color w:val="000000"/>
                <w:szCs w:val="24"/>
              </w:rPr>
            </w:pPr>
            <w:ins w:id="1604" w:author="Finalized" w:date="2017-03-09T18:04:00Z">
              <w:r w:rsidRPr="0041226F">
                <w:rPr>
                  <w:color w:val="000000"/>
                  <w:szCs w:val="24"/>
                </w:rPr>
                <w:t>19</w:t>
              </w:r>
            </w:ins>
          </w:p>
        </w:tc>
        <w:tc>
          <w:tcPr>
            <w:tcW w:w="2724" w:type="dxa"/>
          </w:tcPr>
          <w:p w14:paraId="12328C91" w14:textId="77777777" w:rsidR="002A7B65" w:rsidRPr="0041226F" w:rsidRDefault="002A7B65" w:rsidP="002A7B65">
            <w:pPr>
              <w:autoSpaceDE w:val="0"/>
              <w:autoSpaceDN w:val="0"/>
              <w:adjustRightInd w:val="0"/>
              <w:snapToGrid w:val="0"/>
              <w:jc w:val="center"/>
              <w:rPr>
                <w:ins w:id="1605" w:author="Finalized" w:date="2017-03-09T18:04:00Z"/>
                <w:color w:val="000000"/>
                <w:szCs w:val="24"/>
              </w:rPr>
            </w:pPr>
            <w:ins w:id="1606" w:author="Finalized" w:date="2017-03-09T18:04:00Z">
              <w:r w:rsidRPr="00F72977">
                <w:t>24.7</w:t>
              </w:r>
            </w:ins>
          </w:p>
        </w:tc>
      </w:tr>
      <w:tr w:rsidR="002A7B65" w14:paraId="011BB4F7" w14:textId="77777777" w:rsidTr="002A7B65">
        <w:trPr>
          <w:jc w:val="center"/>
          <w:ins w:id="1607" w:author="Finalized" w:date="2017-03-09T18:04:00Z"/>
        </w:trPr>
        <w:tc>
          <w:tcPr>
            <w:tcW w:w="2204" w:type="dxa"/>
          </w:tcPr>
          <w:p w14:paraId="22C38288" w14:textId="77777777" w:rsidR="002A7B65" w:rsidRPr="0041226F" w:rsidRDefault="002A7B65" w:rsidP="002A7B65">
            <w:pPr>
              <w:autoSpaceDE w:val="0"/>
              <w:autoSpaceDN w:val="0"/>
              <w:adjustRightInd w:val="0"/>
              <w:snapToGrid w:val="0"/>
              <w:jc w:val="center"/>
              <w:rPr>
                <w:ins w:id="1608" w:author="Finalized" w:date="2017-03-09T18:04:00Z"/>
                <w:color w:val="000000"/>
                <w:szCs w:val="24"/>
              </w:rPr>
            </w:pPr>
            <w:ins w:id="1609" w:author="Finalized" w:date="2017-03-09T18:04:00Z">
              <w:r w:rsidRPr="0041226F">
                <w:rPr>
                  <w:color w:val="000000"/>
                  <w:szCs w:val="24"/>
                </w:rPr>
                <w:t>20</w:t>
              </w:r>
            </w:ins>
          </w:p>
        </w:tc>
        <w:tc>
          <w:tcPr>
            <w:tcW w:w="2724" w:type="dxa"/>
          </w:tcPr>
          <w:p w14:paraId="4173589F" w14:textId="77777777" w:rsidR="002A7B65" w:rsidRPr="0041226F" w:rsidRDefault="002A7B65" w:rsidP="002A7B65">
            <w:pPr>
              <w:autoSpaceDE w:val="0"/>
              <w:autoSpaceDN w:val="0"/>
              <w:adjustRightInd w:val="0"/>
              <w:snapToGrid w:val="0"/>
              <w:jc w:val="center"/>
              <w:rPr>
                <w:ins w:id="1610" w:author="Finalized" w:date="2017-03-09T18:04:00Z"/>
                <w:color w:val="000000"/>
                <w:szCs w:val="24"/>
              </w:rPr>
            </w:pPr>
            <w:ins w:id="1611" w:author="Finalized" w:date="2017-03-09T18:04:00Z">
              <w:r w:rsidRPr="00F72977">
                <w:t>23.5</w:t>
              </w:r>
            </w:ins>
          </w:p>
        </w:tc>
      </w:tr>
      <w:tr w:rsidR="002A7B65" w14:paraId="4F220CAD" w14:textId="77777777" w:rsidTr="002A7B65">
        <w:trPr>
          <w:jc w:val="center"/>
          <w:ins w:id="1612" w:author="Finalized" w:date="2017-03-09T18:04:00Z"/>
        </w:trPr>
        <w:tc>
          <w:tcPr>
            <w:tcW w:w="2204" w:type="dxa"/>
          </w:tcPr>
          <w:p w14:paraId="1EFA1C1C" w14:textId="77777777" w:rsidR="002A7B65" w:rsidRPr="0041226F" w:rsidRDefault="002A7B65" w:rsidP="002A7B65">
            <w:pPr>
              <w:autoSpaceDE w:val="0"/>
              <w:autoSpaceDN w:val="0"/>
              <w:adjustRightInd w:val="0"/>
              <w:snapToGrid w:val="0"/>
              <w:jc w:val="center"/>
              <w:rPr>
                <w:ins w:id="1613" w:author="Finalized" w:date="2017-03-09T18:04:00Z"/>
                <w:color w:val="000000"/>
                <w:szCs w:val="24"/>
              </w:rPr>
            </w:pPr>
            <w:ins w:id="1614" w:author="Finalized" w:date="2017-03-09T18:04:00Z">
              <w:r w:rsidRPr="0041226F">
                <w:rPr>
                  <w:color w:val="000000"/>
                  <w:szCs w:val="24"/>
                </w:rPr>
                <w:t>21</w:t>
              </w:r>
            </w:ins>
          </w:p>
        </w:tc>
        <w:tc>
          <w:tcPr>
            <w:tcW w:w="2724" w:type="dxa"/>
          </w:tcPr>
          <w:p w14:paraId="7C15105F" w14:textId="77777777" w:rsidR="002A7B65" w:rsidRPr="0041226F" w:rsidRDefault="002A7B65" w:rsidP="002A7B65">
            <w:pPr>
              <w:autoSpaceDE w:val="0"/>
              <w:autoSpaceDN w:val="0"/>
              <w:adjustRightInd w:val="0"/>
              <w:snapToGrid w:val="0"/>
              <w:jc w:val="center"/>
              <w:rPr>
                <w:ins w:id="1615" w:author="Finalized" w:date="2017-03-09T18:04:00Z"/>
                <w:color w:val="000000"/>
                <w:szCs w:val="24"/>
              </w:rPr>
            </w:pPr>
            <w:ins w:id="1616" w:author="Finalized" w:date="2017-03-09T18:04:00Z">
              <w:r w:rsidRPr="00F72977">
                <w:t>22.3</w:t>
              </w:r>
            </w:ins>
          </w:p>
        </w:tc>
      </w:tr>
      <w:tr w:rsidR="002A7B65" w14:paraId="11D21621" w14:textId="77777777" w:rsidTr="002A7B65">
        <w:trPr>
          <w:jc w:val="center"/>
          <w:ins w:id="1617" w:author="Finalized" w:date="2017-03-09T18:04:00Z"/>
        </w:trPr>
        <w:tc>
          <w:tcPr>
            <w:tcW w:w="2204" w:type="dxa"/>
          </w:tcPr>
          <w:p w14:paraId="684D2A2D" w14:textId="77777777" w:rsidR="002A7B65" w:rsidRPr="0041226F" w:rsidRDefault="002A7B65" w:rsidP="002A7B65">
            <w:pPr>
              <w:autoSpaceDE w:val="0"/>
              <w:autoSpaceDN w:val="0"/>
              <w:adjustRightInd w:val="0"/>
              <w:snapToGrid w:val="0"/>
              <w:jc w:val="center"/>
              <w:rPr>
                <w:ins w:id="1618" w:author="Finalized" w:date="2017-03-09T18:04:00Z"/>
                <w:color w:val="000000"/>
                <w:szCs w:val="24"/>
              </w:rPr>
            </w:pPr>
            <w:ins w:id="1619" w:author="Finalized" w:date="2017-03-09T18:04:00Z">
              <w:r w:rsidRPr="0041226F">
                <w:rPr>
                  <w:color w:val="000000"/>
                  <w:szCs w:val="24"/>
                </w:rPr>
                <w:t>22</w:t>
              </w:r>
            </w:ins>
          </w:p>
        </w:tc>
        <w:tc>
          <w:tcPr>
            <w:tcW w:w="2724" w:type="dxa"/>
          </w:tcPr>
          <w:p w14:paraId="7357FEAD" w14:textId="77777777" w:rsidR="002A7B65" w:rsidRPr="0041226F" w:rsidRDefault="002A7B65" w:rsidP="002A7B65">
            <w:pPr>
              <w:autoSpaceDE w:val="0"/>
              <w:autoSpaceDN w:val="0"/>
              <w:adjustRightInd w:val="0"/>
              <w:snapToGrid w:val="0"/>
              <w:jc w:val="center"/>
              <w:rPr>
                <w:ins w:id="1620" w:author="Finalized" w:date="2017-03-09T18:04:00Z"/>
                <w:color w:val="000000"/>
                <w:szCs w:val="24"/>
              </w:rPr>
            </w:pPr>
            <w:ins w:id="1621" w:author="Finalized" w:date="2017-03-09T18:04:00Z">
              <w:r w:rsidRPr="00F72977">
                <w:t>21</w:t>
              </w:r>
              <w:r>
                <w:t>.0</w:t>
              </w:r>
            </w:ins>
          </w:p>
        </w:tc>
      </w:tr>
      <w:tr w:rsidR="002A7B65" w14:paraId="0C16DE7B" w14:textId="77777777" w:rsidTr="002A7B65">
        <w:trPr>
          <w:jc w:val="center"/>
          <w:ins w:id="1622" w:author="Finalized" w:date="2017-03-09T18:04:00Z"/>
        </w:trPr>
        <w:tc>
          <w:tcPr>
            <w:tcW w:w="2204" w:type="dxa"/>
          </w:tcPr>
          <w:p w14:paraId="43A7BD64" w14:textId="77777777" w:rsidR="002A7B65" w:rsidRPr="0041226F" w:rsidRDefault="002A7B65" w:rsidP="002A7B65">
            <w:pPr>
              <w:autoSpaceDE w:val="0"/>
              <w:autoSpaceDN w:val="0"/>
              <w:adjustRightInd w:val="0"/>
              <w:snapToGrid w:val="0"/>
              <w:jc w:val="center"/>
              <w:rPr>
                <w:ins w:id="1623" w:author="Finalized" w:date="2017-03-09T18:04:00Z"/>
                <w:color w:val="000000"/>
                <w:szCs w:val="24"/>
              </w:rPr>
            </w:pPr>
            <w:ins w:id="1624" w:author="Finalized" w:date="2017-03-09T18:04:00Z">
              <w:r w:rsidRPr="0041226F">
                <w:rPr>
                  <w:color w:val="000000"/>
                  <w:szCs w:val="24"/>
                </w:rPr>
                <w:t>23</w:t>
              </w:r>
            </w:ins>
          </w:p>
        </w:tc>
        <w:tc>
          <w:tcPr>
            <w:tcW w:w="2724" w:type="dxa"/>
          </w:tcPr>
          <w:p w14:paraId="15197129" w14:textId="77777777" w:rsidR="002A7B65" w:rsidRPr="0041226F" w:rsidRDefault="002A7B65" w:rsidP="002A7B65">
            <w:pPr>
              <w:autoSpaceDE w:val="0"/>
              <w:autoSpaceDN w:val="0"/>
              <w:adjustRightInd w:val="0"/>
              <w:snapToGrid w:val="0"/>
              <w:jc w:val="center"/>
              <w:rPr>
                <w:ins w:id="1625" w:author="Finalized" w:date="2017-03-09T18:04:00Z"/>
                <w:color w:val="000000"/>
                <w:szCs w:val="24"/>
              </w:rPr>
            </w:pPr>
            <w:ins w:id="1626" w:author="Finalized" w:date="2017-03-09T18:04:00Z">
              <w:r w:rsidRPr="00F72977">
                <w:t>20.2</w:t>
              </w:r>
            </w:ins>
          </w:p>
        </w:tc>
      </w:tr>
    </w:tbl>
    <w:p w14:paraId="287CF10C" w14:textId="64900B35" w:rsidR="005343FD" w:rsidRDefault="005343FD" w:rsidP="005343FD">
      <w:pPr>
        <w:pStyle w:val="SingleTxtG"/>
        <w:spacing w:before="120"/>
        <w:ind w:left="2268" w:hanging="1134"/>
        <w:rPr>
          <w:ins w:id="1627" w:author="Finalized" w:date="2017-06-02T05:02:00Z"/>
          <w:szCs w:val="24"/>
          <w:lang w:eastAsia="ja-JP"/>
        </w:rPr>
      </w:pPr>
      <w:ins w:id="1628" w:author="Finalized" w:date="2017-04-13T14:30:00Z">
        <w:r>
          <w:rPr>
            <w:rFonts w:hint="eastAsia"/>
            <w:szCs w:val="24"/>
            <w:lang w:eastAsia="ja-JP"/>
          </w:rPr>
          <w:t>6.</w:t>
        </w:r>
      </w:ins>
      <w:ins w:id="1629" w:author="Finalized" w:date="2017-04-17T15:31:00Z">
        <w:r w:rsidR="007F4DE5">
          <w:rPr>
            <w:rFonts w:hint="eastAsia"/>
            <w:szCs w:val="24"/>
            <w:lang w:eastAsia="ja-JP"/>
          </w:rPr>
          <w:t>7</w:t>
        </w:r>
      </w:ins>
      <w:ins w:id="1630" w:author="Finalized" w:date="2017-06-02T05:04:00Z">
        <w:r w:rsidR="00732AAE">
          <w:rPr>
            <w:rFonts w:hint="eastAsia"/>
            <w:szCs w:val="24"/>
            <w:lang w:eastAsia="ja-JP"/>
          </w:rPr>
          <w:t>.</w:t>
        </w:r>
      </w:ins>
      <w:ins w:id="1631" w:author="Finalized" w:date="2017-04-13T14:30:00Z">
        <w:r>
          <w:rPr>
            <w:rFonts w:hint="eastAsia"/>
            <w:szCs w:val="24"/>
            <w:lang w:eastAsia="ja-JP"/>
          </w:rPr>
          <w:tab/>
        </w:r>
        <w:r w:rsidR="00FD4C99">
          <w:rPr>
            <w:rFonts w:hint="eastAsia"/>
            <w:szCs w:val="24"/>
            <w:lang w:eastAsia="ja-JP"/>
          </w:rPr>
          <w:t>T</w:t>
        </w:r>
        <w:r>
          <w:rPr>
            <w:rFonts w:hint="eastAsia"/>
            <w:szCs w:val="24"/>
            <w:lang w:eastAsia="ja-JP"/>
          </w:rPr>
          <w:t>est procedure for sealed fuel tank system</w:t>
        </w:r>
      </w:ins>
      <w:ins w:id="1632" w:author="Finalized" w:date="2017-06-02T05:01:00Z">
        <w:r w:rsidR="00AC69FB">
          <w:rPr>
            <w:rFonts w:hint="eastAsia"/>
            <w:szCs w:val="24"/>
            <w:lang w:eastAsia="ja-JP"/>
          </w:rPr>
          <w:t>s</w:t>
        </w:r>
      </w:ins>
      <w:ins w:id="1633" w:author="Finalized" w:date="2017-05-19T12:36:00Z">
        <w:r w:rsidR="002927DD">
          <w:rPr>
            <w:szCs w:val="24"/>
            <w:lang w:eastAsia="ja-JP"/>
          </w:rPr>
          <w:t>:</w:t>
        </w:r>
        <w:r w:rsidR="002927DD" w:rsidRPr="00496ED7">
          <w:rPr>
            <w:rFonts w:hint="eastAsia"/>
            <w:szCs w:val="24"/>
            <w:lang w:eastAsia="ja-JP"/>
          </w:rPr>
          <w:t xml:space="preserve"> </w:t>
        </w:r>
        <w:r w:rsidR="002927DD">
          <w:rPr>
            <w:rFonts w:hint="eastAsia"/>
            <w:szCs w:val="24"/>
            <w:lang w:eastAsia="ja-JP"/>
          </w:rPr>
          <w:t>option 2</w:t>
        </w:r>
      </w:ins>
    </w:p>
    <w:p w14:paraId="2CCCF26B" w14:textId="5B0E6F20" w:rsidR="00AC69FB" w:rsidRDefault="00AC69FB" w:rsidP="00AC69FB">
      <w:pPr>
        <w:keepNext/>
        <w:keepLines/>
        <w:spacing w:line="240" w:lineRule="auto"/>
        <w:ind w:left="1701" w:hanging="567"/>
        <w:outlineLvl w:val="0"/>
        <w:rPr>
          <w:ins w:id="1634" w:author="Finalized" w:date="2017-06-02T05:02:00Z"/>
          <w:lang w:eastAsia="ja-JP"/>
        </w:rPr>
      </w:pPr>
      <w:ins w:id="1635" w:author="Finalized" w:date="2017-06-02T05:02:00Z">
        <w:r>
          <w:t>Figure</w:t>
        </w:r>
        <w:r w:rsidRPr="00DD2DA8">
          <w:t xml:space="preserve"> </w:t>
        </w:r>
        <w:r>
          <w:t>A</w:t>
        </w:r>
        <w:r w:rsidRPr="00DD2DA8">
          <w:t>1</w:t>
        </w:r>
        <w:r>
          <w:t>/</w:t>
        </w:r>
        <w:r>
          <w:rPr>
            <w:rFonts w:hint="eastAsia"/>
            <w:lang w:eastAsia="ja-JP"/>
          </w:rPr>
          <w:t>5c</w:t>
        </w:r>
      </w:ins>
    </w:p>
    <w:p w14:paraId="4D7CBF73" w14:textId="0B3ADF0F" w:rsidR="00AC69FB" w:rsidRDefault="00AC69FB" w:rsidP="00AC69FB">
      <w:pPr>
        <w:keepNext/>
        <w:keepLines/>
        <w:spacing w:line="240" w:lineRule="auto"/>
        <w:ind w:left="1701" w:hanging="567"/>
        <w:outlineLvl w:val="0"/>
        <w:rPr>
          <w:ins w:id="1636" w:author="Finalized" w:date="2017-06-02T05:02:00Z"/>
          <w:b/>
          <w:lang w:eastAsia="ja-JP"/>
        </w:rPr>
      </w:pPr>
      <w:ins w:id="1637" w:author="Finalized" w:date="2017-06-02T05:02:00Z">
        <w:r>
          <w:rPr>
            <w:b/>
            <w:lang w:eastAsia="ja-JP"/>
          </w:rPr>
          <w:t>The</w:t>
        </w:r>
        <w:r w:rsidRPr="00A649C1">
          <w:rPr>
            <w:b/>
            <w:lang w:eastAsia="ja-JP"/>
          </w:rPr>
          <w:t xml:space="preserve"> evaporative emission test with </w:t>
        </w:r>
        <w:r>
          <w:rPr>
            <w:rFonts w:hint="eastAsia"/>
            <w:b/>
            <w:lang w:eastAsia="ja-JP"/>
          </w:rPr>
          <w:t>two series of test procedure</w:t>
        </w:r>
      </w:ins>
    </w:p>
    <w:p w14:paraId="10FF4A2A" w14:textId="05047F85" w:rsidR="00AC69FB" w:rsidRDefault="00FD063B" w:rsidP="005343FD">
      <w:pPr>
        <w:pStyle w:val="SingleTxtG"/>
        <w:spacing w:before="120"/>
        <w:ind w:left="2268" w:hanging="1134"/>
        <w:rPr>
          <w:ins w:id="1638" w:author="Finalized" w:date="2017-04-13T14:30:00Z"/>
          <w:szCs w:val="24"/>
          <w:lang w:eastAsia="ja-JP"/>
        </w:rPr>
      </w:pPr>
      <w:ins w:id="1639" w:author="Finalized" w:date="2017-06-04T10:47:00Z">
        <w:r>
          <w:rPr>
            <w:rFonts w:hint="eastAsia"/>
            <w:szCs w:val="24"/>
            <w:lang w:eastAsia="ja-JP"/>
          </w:rPr>
          <w:t>[Reserved]</w:t>
        </w:r>
      </w:ins>
      <w:ins w:id="1640" w:author="Finalized" w:date="2017-06-02T05:02:00Z">
        <w:r w:rsidR="00AC69FB">
          <w:rPr>
            <w:rFonts w:hint="eastAsia"/>
            <w:szCs w:val="24"/>
            <w:lang w:eastAsia="ja-JP"/>
          </w:rPr>
          <w:t xml:space="preserve"> </w:t>
        </w:r>
      </w:ins>
    </w:p>
    <w:p w14:paraId="71903813" w14:textId="4B9E4F78" w:rsidR="00A14F32" w:rsidRDefault="005343FD" w:rsidP="00EA4800">
      <w:pPr>
        <w:pStyle w:val="SingleTxtG"/>
        <w:spacing w:before="120"/>
        <w:ind w:left="2268" w:hanging="1134"/>
        <w:rPr>
          <w:ins w:id="1641" w:author="Finalized" w:date="2017-06-04T19:03:00Z"/>
          <w:szCs w:val="24"/>
          <w:lang w:eastAsia="ja-JP"/>
        </w:rPr>
      </w:pPr>
      <w:ins w:id="1642" w:author="Finalized" w:date="2017-04-13T14:30:00Z">
        <w:r>
          <w:rPr>
            <w:rFonts w:hint="eastAsia"/>
            <w:szCs w:val="24"/>
            <w:lang w:eastAsia="ja-JP"/>
          </w:rPr>
          <w:t>6.</w:t>
        </w:r>
      </w:ins>
      <w:ins w:id="1643" w:author="Finalized" w:date="2017-04-17T15:31:00Z">
        <w:r w:rsidR="007F4DE5">
          <w:rPr>
            <w:rFonts w:hint="eastAsia"/>
            <w:szCs w:val="24"/>
            <w:lang w:eastAsia="ja-JP"/>
          </w:rPr>
          <w:t>7</w:t>
        </w:r>
      </w:ins>
      <w:ins w:id="1644" w:author="Finalized" w:date="2017-04-13T14:30:00Z">
        <w:r>
          <w:rPr>
            <w:rFonts w:hint="eastAsia"/>
            <w:szCs w:val="24"/>
            <w:lang w:eastAsia="ja-JP"/>
          </w:rPr>
          <w:t>.1</w:t>
        </w:r>
        <w:r>
          <w:rPr>
            <w:rFonts w:hint="eastAsia"/>
            <w:szCs w:val="24"/>
            <w:lang w:eastAsia="ja-JP"/>
          </w:rPr>
          <w:tab/>
        </w:r>
        <w:proofErr w:type="gramStart"/>
        <w:r>
          <w:rPr>
            <w:rFonts w:hint="eastAsia"/>
            <w:szCs w:val="24"/>
            <w:lang w:eastAsia="ja-JP"/>
          </w:rPr>
          <w:t>In</w:t>
        </w:r>
        <w:proofErr w:type="gramEnd"/>
        <w:r>
          <w:rPr>
            <w:rFonts w:hint="eastAsia"/>
            <w:szCs w:val="24"/>
            <w:lang w:eastAsia="ja-JP"/>
          </w:rPr>
          <w:t xml:space="preserve"> case that the </w:t>
        </w:r>
        <w:r w:rsidRPr="00520EC9">
          <w:rPr>
            <w:szCs w:val="24"/>
            <w:lang w:eastAsia="ja-JP"/>
          </w:rPr>
          <w:t xml:space="preserve">fuel tank relief </w:t>
        </w:r>
        <w:r>
          <w:rPr>
            <w:rFonts w:hint="eastAsia"/>
            <w:szCs w:val="24"/>
            <w:lang w:eastAsia="ja-JP"/>
          </w:rPr>
          <w:t xml:space="preserve">pressure is </w:t>
        </w:r>
      </w:ins>
      <w:ins w:id="1645" w:author="Finalized" w:date="2017-04-13T14:49:00Z">
        <w:r w:rsidR="00AA47B2">
          <w:rPr>
            <w:rFonts w:hint="eastAsia"/>
            <w:szCs w:val="24"/>
            <w:lang w:eastAsia="ja-JP"/>
          </w:rPr>
          <w:t xml:space="preserve">greater than or equal to </w:t>
        </w:r>
      </w:ins>
      <w:ins w:id="1646" w:author="Finalized" w:date="2017-04-13T14:30:00Z">
        <w:r>
          <w:rPr>
            <w:rFonts w:hint="eastAsia"/>
            <w:szCs w:val="24"/>
            <w:lang w:eastAsia="ja-JP"/>
          </w:rPr>
          <w:t>30</w:t>
        </w:r>
      </w:ins>
      <w:ins w:id="1647" w:author="Finalized" w:date="2017-04-13T14:50:00Z">
        <w:r w:rsidR="00AA47B2">
          <w:rPr>
            <w:szCs w:val="24"/>
            <w:lang w:val="en-US" w:eastAsia="ja-JP"/>
          </w:rPr>
          <w:t> </w:t>
        </w:r>
      </w:ins>
      <w:proofErr w:type="spellStart"/>
      <w:ins w:id="1648" w:author="Finalized" w:date="2017-04-13T14:30:00Z">
        <w:r>
          <w:rPr>
            <w:rFonts w:hint="eastAsia"/>
            <w:szCs w:val="24"/>
            <w:lang w:eastAsia="ja-JP"/>
          </w:rPr>
          <w:t>kPa</w:t>
        </w:r>
      </w:ins>
      <w:proofErr w:type="spellEnd"/>
    </w:p>
    <w:p w14:paraId="0C41BF58" w14:textId="724DCE1D" w:rsidR="00EA4800" w:rsidRDefault="00EA4800" w:rsidP="00EA4800">
      <w:pPr>
        <w:pStyle w:val="SingleTxtG"/>
        <w:spacing w:before="120"/>
        <w:ind w:left="2268" w:hanging="1134"/>
        <w:rPr>
          <w:ins w:id="1649" w:author="Finalized" w:date="2017-04-17T14:46:00Z"/>
        </w:rPr>
      </w:pPr>
      <w:ins w:id="1650" w:author="Finalized" w:date="2017-04-17T14:46:00Z">
        <w:r>
          <w:rPr>
            <w:szCs w:val="24"/>
            <w:lang w:eastAsia="ja-JP"/>
          </w:rPr>
          <w:t>6.</w:t>
        </w:r>
      </w:ins>
      <w:ins w:id="1651" w:author="Finalized" w:date="2017-04-17T15:31:00Z">
        <w:r w:rsidR="006E44AE">
          <w:rPr>
            <w:rFonts w:hint="eastAsia"/>
            <w:szCs w:val="24"/>
            <w:lang w:eastAsia="ja-JP"/>
          </w:rPr>
          <w:t>7</w:t>
        </w:r>
      </w:ins>
      <w:ins w:id="1652" w:author="Finalized" w:date="2017-04-17T14:46:00Z">
        <w:r>
          <w:rPr>
            <w:szCs w:val="24"/>
            <w:lang w:eastAsia="ja-JP"/>
          </w:rPr>
          <w:t>.1.1.</w:t>
        </w:r>
        <w:r>
          <w:rPr>
            <w:szCs w:val="24"/>
            <w:lang w:eastAsia="ja-JP"/>
          </w:rPr>
          <w:tab/>
        </w:r>
        <w:r>
          <w:rPr>
            <w:rFonts w:hint="eastAsia"/>
            <w:szCs w:val="24"/>
            <w:lang w:eastAsia="ja-JP"/>
          </w:rPr>
          <w:t xml:space="preserve">The test </w:t>
        </w:r>
        <w:r>
          <w:rPr>
            <w:szCs w:val="24"/>
            <w:lang w:eastAsia="ja-JP"/>
          </w:rPr>
          <w:t xml:space="preserve">shall be </w:t>
        </w:r>
        <w:r>
          <w:rPr>
            <w:rFonts w:hint="eastAsia"/>
            <w:szCs w:val="24"/>
            <w:lang w:eastAsia="ja-JP"/>
          </w:rPr>
          <w:t xml:space="preserve">performed </w:t>
        </w:r>
        <w:r>
          <w:t xml:space="preserve">as described in paragraphs </w:t>
        </w:r>
        <w:r>
          <w:rPr>
            <w:rFonts w:hint="eastAsia"/>
            <w:lang w:eastAsia="ja-JP"/>
          </w:rPr>
          <w:t>6.</w:t>
        </w:r>
      </w:ins>
      <w:ins w:id="1653" w:author="Finalized" w:date="2017-04-17T15:31:00Z">
        <w:r w:rsidR="006E44AE">
          <w:rPr>
            <w:rFonts w:hint="eastAsia"/>
            <w:lang w:eastAsia="ja-JP"/>
          </w:rPr>
          <w:t>5</w:t>
        </w:r>
      </w:ins>
      <w:ins w:id="1654" w:author="Finalized" w:date="2017-04-17T14:46:00Z">
        <w:r>
          <w:rPr>
            <w:rFonts w:hint="eastAsia"/>
            <w:lang w:eastAsia="ja-JP"/>
          </w:rPr>
          <w:t>.1</w:t>
        </w:r>
        <w:r>
          <w:t xml:space="preserve">. </w:t>
        </w:r>
        <w:proofErr w:type="gramStart"/>
        <w:r>
          <w:t>to</w:t>
        </w:r>
        <w:proofErr w:type="gramEnd"/>
        <w:r>
          <w:t xml:space="preserve"> 6.</w:t>
        </w:r>
      </w:ins>
      <w:ins w:id="1655" w:author="Finalized" w:date="2017-04-17T15:31:00Z">
        <w:r w:rsidR="006E44AE">
          <w:rPr>
            <w:rFonts w:hint="eastAsia"/>
            <w:lang w:eastAsia="ja-JP"/>
          </w:rPr>
          <w:t>5</w:t>
        </w:r>
      </w:ins>
      <w:ins w:id="1656" w:author="Finalized" w:date="2017-04-17T14:46:00Z">
        <w:r>
          <w:t xml:space="preserve">.4. </w:t>
        </w:r>
        <w:proofErr w:type="gramStart"/>
        <w:r>
          <w:t>inclusive</w:t>
        </w:r>
        <w:proofErr w:type="gramEnd"/>
        <w:r>
          <w:t xml:space="preserve"> of this annex.</w:t>
        </w:r>
      </w:ins>
    </w:p>
    <w:p w14:paraId="620DF96C" w14:textId="5D73E0FB" w:rsidR="00EA4800" w:rsidRDefault="00EA4800" w:rsidP="00EA4800">
      <w:pPr>
        <w:pStyle w:val="SingleTxtG"/>
        <w:spacing w:before="120"/>
        <w:ind w:left="2268" w:hanging="1134"/>
        <w:rPr>
          <w:ins w:id="1657" w:author="Finalized" w:date="2017-04-17T14:46:00Z"/>
        </w:rPr>
      </w:pPr>
      <w:ins w:id="1658" w:author="Finalized" w:date="2017-04-17T14:46:00Z">
        <w:r>
          <w:t>6.</w:t>
        </w:r>
      </w:ins>
      <w:ins w:id="1659" w:author="Finalized" w:date="2017-04-17T15:31:00Z">
        <w:r w:rsidR="006E44AE">
          <w:rPr>
            <w:rFonts w:hint="eastAsia"/>
            <w:lang w:eastAsia="ja-JP"/>
          </w:rPr>
          <w:t>7</w:t>
        </w:r>
      </w:ins>
      <w:ins w:id="1660" w:author="Finalized" w:date="2017-04-17T14:46:00Z">
        <w:r>
          <w:t>.1.2.</w:t>
        </w:r>
        <w:r>
          <w:tab/>
          <w:t xml:space="preserve">The canister </w:t>
        </w:r>
        <w:r>
          <w:rPr>
            <w:rFonts w:hint="eastAsia"/>
            <w:lang w:eastAsia="ja-JP"/>
          </w:rPr>
          <w:t xml:space="preserve">shall be </w:t>
        </w:r>
        <w:r w:rsidRPr="00F440E8">
          <w:rPr>
            <w:szCs w:val="24"/>
            <w:lang w:eastAsia="ja-JP"/>
          </w:rPr>
          <w:t xml:space="preserve">aged according to the sequence described in paragraph 5.1. </w:t>
        </w:r>
        <w:proofErr w:type="gramStart"/>
        <w:r w:rsidRPr="00F440E8">
          <w:rPr>
            <w:szCs w:val="24"/>
            <w:lang w:eastAsia="ja-JP"/>
          </w:rPr>
          <w:t>of</w:t>
        </w:r>
        <w:proofErr w:type="gramEnd"/>
        <w:r w:rsidRPr="00F440E8">
          <w:rPr>
            <w:szCs w:val="24"/>
            <w:lang w:eastAsia="ja-JP"/>
          </w:rPr>
          <w:t xml:space="preserve"> this annex</w:t>
        </w:r>
        <w:r>
          <w:rPr>
            <w:rFonts w:hint="eastAsia"/>
            <w:szCs w:val="24"/>
            <w:lang w:eastAsia="ja-JP"/>
          </w:rPr>
          <w:t xml:space="preserve"> and </w:t>
        </w:r>
        <w:r>
          <w:t xml:space="preserve">shall be </w:t>
        </w:r>
      </w:ins>
      <w:ins w:id="1661" w:author="Finalized" w:date="2017-05-23T14:24:00Z">
        <w:r w:rsidR="001F43E1">
          <w:rPr>
            <w:rFonts w:hint="eastAsia"/>
            <w:lang w:eastAsia="ja-JP"/>
          </w:rPr>
          <w:t xml:space="preserve">loaded and purged </w:t>
        </w:r>
      </w:ins>
      <w:ins w:id="1662" w:author="Finalized" w:date="2017-04-17T14:46:00Z">
        <w:r>
          <w:t>according to paragraph 6.</w:t>
        </w:r>
      </w:ins>
      <w:ins w:id="1663" w:author="Finalized" w:date="2017-04-17T15:31:00Z">
        <w:r w:rsidR="006E44AE">
          <w:rPr>
            <w:rFonts w:hint="eastAsia"/>
            <w:lang w:eastAsia="ja-JP"/>
          </w:rPr>
          <w:t>6</w:t>
        </w:r>
      </w:ins>
      <w:ins w:id="1664" w:author="Finalized" w:date="2017-04-17T14:46:00Z">
        <w:r>
          <w:t xml:space="preserve">.1.4. </w:t>
        </w:r>
        <w:proofErr w:type="gramStart"/>
        <w:r>
          <w:t>of</w:t>
        </w:r>
        <w:proofErr w:type="gramEnd"/>
        <w:r>
          <w:t xml:space="preserve"> this annex.</w:t>
        </w:r>
      </w:ins>
    </w:p>
    <w:p w14:paraId="06C50E70" w14:textId="6B1160FA" w:rsidR="00E95EBE" w:rsidRDefault="00E95EBE" w:rsidP="00E95EBE">
      <w:pPr>
        <w:pStyle w:val="SingleTxtG"/>
        <w:ind w:left="2268" w:hanging="1134"/>
        <w:rPr>
          <w:ins w:id="1665" w:author="Finalized" w:date="2017-04-03T16:15:00Z"/>
          <w:szCs w:val="24"/>
          <w:lang w:eastAsia="ja-JP"/>
        </w:rPr>
      </w:pPr>
      <w:ins w:id="1666" w:author="Finalized" w:date="2017-04-03T16:15:00Z">
        <w:r>
          <w:t>6.</w:t>
        </w:r>
      </w:ins>
      <w:ins w:id="1667" w:author="Finalized" w:date="2017-04-17T15:32:00Z">
        <w:r w:rsidR="006E44AE">
          <w:rPr>
            <w:rFonts w:hint="eastAsia"/>
            <w:lang w:eastAsia="ja-JP"/>
          </w:rPr>
          <w:t>7</w:t>
        </w:r>
      </w:ins>
      <w:ins w:id="1668" w:author="Finalized" w:date="2017-04-03T16:15:00Z">
        <w:r>
          <w:t>.1.3.</w:t>
        </w:r>
        <w:r>
          <w:tab/>
        </w:r>
      </w:ins>
      <w:ins w:id="1669" w:author="Finalized" w:date="2017-05-23T14:24:00Z">
        <w:r w:rsidR="001F43E1">
          <w:rPr>
            <w:rFonts w:hint="eastAsia"/>
            <w:lang w:eastAsia="ja-JP"/>
          </w:rPr>
          <w:t xml:space="preserve">The aged </w:t>
        </w:r>
      </w:ins>
      <w:ins w:id="1670" w:author="Finalized" w:date="2017-04-03T16:15:00Z">
        <w:r w:rsidRPr="00F440E8">
          <w:rPr>
            <w:szCs w:val="24"/>
            <w:lang w:eastAsia="ja-JP"/>
          </w:rPr>
          <w:t>canister</w:t>
        </w:r>
        <w:r w:rsidRPr="00F440E8">
          <w:rPr>
            <w:rFonts w:hint="eastAsia"/>
            <w:szCs w:val="24"/>
            <w:lang w:eastAsia="ja-JP"/>
          </w:rPr>
          <w:t xml:space="preserve"> </w:t>
        </w:r>
        <w:r w:rsidRPr="00F440E8">
          <w:rPr>
            <w:szCs w:val="24"/>
            <w:lang w:eastAsia="ja-JP"/>
          </w:rPr>
          <w:t xml:space="preserve">shall be </w:t>
        </w:r>
      </w:ins>
      <w:ins w:id="1671" w:author="Finalized" w:date="2017-05-23T14:24:00Z">
        <w:r w:rsidR="001F43E1">
          <w:rPr>
            <w:rFonts w:hint="eastAsia"/>
            <w:szCs w:val="24"/>
            <w:lang w:eastAsia="ja-JP"/>
          </w:rPr>
          <w:t>subsequently</w:t>
        </w:r>
      </w:ins>
      <w:ins w:id="1672" w:author="Finalized" w:date="2017-05-23T14:25:00Z">
        <w:r w:rsidR="001F43E1">
          <w:rPr>
            <w:rFonts w:hint="eastAsia"/>
            <w:szCs w:val="24"/>
            <w:lang w:eastAsia="ja-JP"/>
          </w:rPr>
          <w:t xml:space="preserve"> </w:t>
        </w:r>
      </w:ins>
      <w:ins w:id="1673" w:author="Finalized" w:date="2017-04-03T16:15:00Z">
        <w:r w:rsidRPr="00F440E8">
          <w:rPr>
            <w:szCs w:val="24"/>
            <w:lang w:eastAsia="ja-JP"/>
          </w:rPr>
          <w:t xml:space="preserve">loaded </w:t>
        </w:r>
        <w:r>
          <w:rPr>
            <w:szCs w:val="24"/>
            <w:lang w:eastAsia="ja-JP"/>
          </w:rPr>
          <w:t xml:space="preserve">according to the </w:t>
        </w:r>
        <w:r w:rsidRPr="00F440E8">
          <w:rPr>
            <w:szCs w:val="24"/>
            <w:lang w:eastAsia="ja-JP"/>
          </w:rPr>
          <w:t>procedure described in paragraph 5.1.</w:t>
        </w:r>
        <w:r>
          <w:rPr>
            <w:szCs w:val="24"/>
            <w:lang w:eastAsia="ja-JP"/>
          </w:rPr>
          <w:t>6</w:t>
        </w:r>
        <w:r w:rsidRPr="00F440E8">
          <w:rPr>
            <w:szCs w:val="24"/>
            <w:lang w:eastAsia="ja-JP"/>
          </w:rPr>
          <w:t xml:space="preserve">. </w:t>
        </w:r>
        <w:proofErr w:type="gramStart"/>
        <w:r w:rsidRPr="00F440E8">
          <w:rPr>
            <w:szCs w:val="24"/>
            <w:lang w:eastAsia="ja-JP"/>
          </w:rPr>
          <w:t>of</w:t>
        </w:r>
        <w:proofErr w:type="gramEnd"/>
        <w:r w:rsidRPr="00F440E8">
          <w:rPr>
            <w:szCs w:val="24"/>
            <w:lang w:eastAsia="ja-JP"/>
          </w:rPr>
          <w:t xml:space="preserve"> </w:t>
        </w:r>
      </w:ins>
      <w:ins w:id="1674" w:author="Finalized" w:date="2017-06-02T04:50:00Z">
        <w:r w:rsidR="00FC3863">
          <w:rPr>
            <w:rFonts w:hint="eastAsia"/>
            <w:szCs w:val="24"/>
            <w:lang w:eastAsia="ja-JP"/>
          </w:rPr>
          <w:t>a</w:t>
        </w:r>
      </w:ins>
      <w:ins w:id="1675" w:author="Finalized" w:date="2017-04-03T16:15:00Z">
        <w:r w:rsidRPr="00F440E8">
          <w:rPr>
            <w:szCs w:val="24"/>
            <w:lang w:eastAsia="ja-JP"/>
          </w:rPr>
          <w:t xml:space="preserve">nnex 7 </w:t>
        </w:r>
        <w:r>
          <w:rPr>
            <w:szCs w:val="24"/>
            <w:lang w:eastAsia="ja-JP"/>
          </w:rPr>
          <w:t>to</w:t>
        </w:r>
        <w:r w:rsidRPr="00F440E8">
          <w:rPr>
            <w:szCs w:val="24"/>
            <w:lang w:eastAsia="ja-JP"/>
          </w:rPr>
          <w:t xml:space="preserve"> Regulation No. 83</w:t>
        </w:r>
        <w:r>
          <w:rPr>
            <w:rFonts w:hint="eastAsia"/>
            <w:szCs w:val="24"/>
            <w:lang w:eastAsia="ja-JP"/>
          </w:rPr>
          <w:t>-07</w:t>
        </w:r>
        <w:r>
          <w:rPr>
            <w:szCs w:val="24"/>
            <w:lang w:eastAsia="ja-JP"/>
          </w:rPr>
          <w:t xml:space="preserve"> with exemption of loading mass</w:t>
        </w:r>
      </w:ins>
      <w:ins w:id="1676" w:author="Finalized" w:date="2017-05-22T19:49:00Z">
        <w:r w:rsidR="00656A79">
          <w:rPr>
            <w:rFonts w:hint="eastAsia"/>
            <w:szCs w:val="24"/>
            <w:lang w:eastAsia="ja-JP"/>
          </w:rPr>
          <w:t>. At the request of the</w:t>
        </w:r>
        <w:r w:rsidR="00656A79">
          <w:rPr>
            <w:szCs w:val="24"/>
            <w:lang w:eastAsia="ja-JP"/>
          </w:rPr>
          <w:t xml:space="preserve"> </w:t>
        </w:r>
        <w:r w:rsidR="00656A79">
          <w:rPr>
            <w:rFonts w:hint="eastAsia"/>
            <w:szCs w:val="24"/>
            <w:lang w:eastAsia="ja-JP"/>
          </w:rPr>
          <w:t>manufacturer, the reference fuel may alternatively be used instead of butane</w:t>
        </w:r>
      </w:ins>
      <w:ins w:id="1677" w:author="Finalized" w:date="2017-04-03T16:15:00Z">
        <w:r>
          <w:rPr>
            <w:rFonts w:hint="eastAsia"/>
            <w:szCs w:val="24"/>
            <w:lang w:eastAsia="ja-JP"/>
          </w:rPr>
          <w:t>.</w:t>
        </w:r>
        <w:r w:rsidRPr="00BF4E08">
          <w:rPr>
            <w:szCs w:val="24"/>
            <w:lang w:eastAsia="ja-JP"/>
          </w:rPr>
          <w:t xml:space="preserve"> </w:t>
        </w:r>
        <w:r>
          <w:rPr>
            <w:szCs w:val="24"/>
            <w:lang w:eastAsia="ja-JP"/>
          </w:rPr>
          <w:t xml:space="preserve">Total loading mass shall be determined </w:t>
        </w:r>
        <w:r w:rsidRPr="00F440E8">
          <w:rPr>
            <w:szCs w:val="24"/>
            <w:lang w:eastAsia="ja-JP"/>
          </w:rPr>
          <w:t xml:space="preserve">according to </w:t>
        </w:r>
        <w:r>
          <w:rPr>
            <w:szCs w:val="24"/>
            <w:lang w:eastAsia="ja-JP"/>
          </w:rPr>
          <w:t>paragraph 6.</w:t>
        </w:r>
      </w:ins>
      <w:ins w:id="1678" w:author="Finalized" w:date="2017-04-17T15:32:00Z">
        <w:r w:rsidR="006E44AE">
          <w:rPr>
            <w:rFonts w:hint="eastAsia"/>
            <w:szCs w:val="24"/>
            <w:lang w:eastAsia="ja-JP"/>
          </w:rPr>
          <w:t>7</w:t>
        </w:r>
      </w:ins>
      <w:ins w:id="1679" w:author="Finalized" w:date="2017-04-03T16:15:00Z">
        <w:r>
          <w:rPr>
            <w:szCs w:val="24"/>
            <w:lang w:eastAsia="ja-JP"/>
          </w:rPr>
          <w:t xml:space="preserve">.3. </w:t>
        </w:r>
        <w:proofErr w:type="gramStart"/>
        <w:r>
          <w:rPr>
            <w:szCs w:val="24"/>
            <w:lang w:eastAsia="ja-JP"/>
          </w:rPr>
          <w:t>of</w:t>
        </w:r>
        <w:proofErr w:type="gramEnd"/>
        <w:r>
          <w:rPr>
            <w:szCs w:val="24"/>
            <w:lang w:eastAsia="ja-JP"/>
          </w:rPr>
          <w:t xml:space="preserve"> this annex.</w:t>
        </w:r>
      </w:ins>
    </w:p>
    <w:p w14:paraId="111FDF60" w14:textId="00C20678" w:rsidR="00E95EBE" w:rsidRDefault="00E95EBE" w:rsidP="00E95EBE">
      <w:pPr>
        <w:pStyle w:val="SingleTxtG"/>
        <w:ind w:leftChars="567" w:left="2268" w:hangingChars="567" w:hanging="1134"/>
        <w:rPr>
          <w:ins w:id="1680" w:author="Finalized" w:date="2017-04-03T16:15:00Z"/>
          <w:szCs w:val="24"/>
          <w:lang w:eastAsia="ja-JP"/>
        </w:rPr>
      </w:pPr>
      <w:ins w:id="1681" w:author="Finalized" w:date="2017-04-03T16:15:00Z">
        <w:r>
          <w:rPr>
            <w:szCs w:val="24"/>
            <w:lang w:eastAsia="ja-JP"/>
          </w:rPr>
          <w:t>6.</w:t>
        </w:r>
      </w:ins>
      <w:ins w:id="1682" w:author="Finalized" w:date="2017-04-17T15:32:00Z">
        <w:r w:rsidR="006E44AE">
          <w:rPr>
            <w:rFonts w:hint="eastAsia"/>
            <w:szCs w:val="24"/>
            <w:lang w:eastAsia="ja-JP"/>
          </w:rPr>
          <w:t>7</w:t>
        </w:r>
      </w:ins>
      <w:ins w:id="1683" w:author="Finalized" w:date="2017-04-03T16:15:00Z">
        <w:r>
          <w:rPr>
            <w:szCs w:val="24"/>
            <w:lang w:eastAsia="ja-JP"/>
          </w:rPr>
          <w:t>.1.3.1.</w:t>
        </w:r>
        <w:r>
          <w:rPr>
            <w:szCs w:val="24"/>
            <w:lang w:eastAsia="ja-JP"/>
          </w:rPr>
          <w:tab/>
          <w:t>A</w:t>
        </w:r>
      </w:ins>
      <w:ins w:id="1684" w:author="Finalized" w:date="2017-04-17T14:47:00Z">
        <w:r w:rsidR="004A68CF">
          <w:rPr>
            <w:rFonts w:hint="eastAsia"/>
            <w:szCs w:val="24"/>
            <w:lang w:eastAsia="ja-JP"/>
          </w:rPr>
          <w:t>t the option of the manufacturer</w:t>
        </w:r>
      </w:ins>
      <w:ins w:id="1685" w:author="Finalized" w:date="2017-04-03T16:15:00Z">
        <w:r>
          <w:rPr>
            <w:szCs w:val="24"/>
            <w:lang w:eastAsia="ja-JP"/>
          </w:rPr>
          <w:t>, the procedure defined in paragraphs 6.</w:t>
        </w:r>
      </w:ins>
      <w:ins w:id="1686" w:author="Finalized" w:date="2017-04-17T15:32:00Z">
        <w:r w:rsidR="006E44AE">
          <w:rPr>
            <w:rFonts w:hint="eastAsia"/>
            <w:szCs w:val="24"/>
            <w:lang w:eastAsia="ja-JP"/>
          </w:rPr>
          <w:t>7</w:t>
        </w:r>
      </w:ins>
      <w:ins w:id="1687" w:author="Finalized" w:date="2017-04-03T16:15:00Z">
        <w:r>
          <w:rPr>
            <w:szCs w:val="24"/>
            <w:lang w:eastAsia="ja-JP"/>
          </w:rPr>
          <w:t xml:space="preserve">.1.2. </w:t>
        </w:r>
        <w:proofErr w:type="gramStart"/>
        <w:r>
          <w:rPr>
            <w:szCs w:val="24"/>
            <w:lang w:eastAsia="ja-JP"/>
          </w:rPr>
          <w:t>and</w:t>
        </w:r>
        <w:proofErr w:type="gramEnd"/>
        <w:r>
          <w:rPr>
            <w:szCs w:val="24"/>
            <w:lang w:eastAsia="ja-JP"/>
          </w:rPr>
          <w:t xml:space="preserve"> 6.</w:t>
        </w:r>
      </w:ins>
      <w:ins w:id="1688" w:author="Finalized" w:date="2017-04-17T15:32:00Z">
        <w:r w:rsidR="006E44AE">
          <w:rPr>
            <w:rFonts w:hint="eastAsia"/>
            <w:szCs w:val="24"/>
            <w:lang w:eastAsia="ja-JP"/>
          </w:rPr>
          <w:t>7</w:t>
        </w:r>
      </w:ins>
      <w:ins w:id="1689" w:author="Finalized" w:date="2017-04-03T16:15:00Z">
        <w:r>
          <w:rPr>
            <w:szCs w:val="24"/>
            <w:lang w:eastAsia="ja-JP"/>
          </w:rPr>
          <w:t xml:space="preserve">.1.3. </w:t>
        </w:r>
        <w:proofErr w:type="gramStart"/>
        <w:r>
          <w:rPr>
            <w:szCs w:val="24"/>
            <w:lang w:eastAsia="ja-JP"/>
          </w:rPr>
          <w:t>of</w:t>
        </w:r>
        <w:proofErr w:type="gramEnd"/>
        <w:r>
          <w:rPr>
            <w:szCs w:val="24"/>
            <w:lang w:eastAsia="ja-JP"/>
          </w:rPr>
          <w:t xml:space="preserve"> this annex may be omitted. In this case, paragraph 6.</w:t>
        </w:r>
      </w:ins>
      <w:ins w:id="1690" w:author="Finalized" w:date="2017-04-17T15:33:00Z">
        <w:r w:rsidR="006E44AE">
          <w:rPr>
            <w:rFonts w:hint="eastAsia"/>
            <w:szCs w:val="24"/>
            <w:lang w:eastAsia="ja-JP"/>
          </w:rPr>
          <w:t>5</w:t>
        </w:r>
      </w:ins>
      <w:ins w:id="1691" w:author="Finalized" w:date="2017-04-03T16:15:00Z">
        <w:r>
          <w:rPr>
            <w:szCs w:val="24"/>
            <w:lang w:eastAsia="ja-JP"/>
          </w:rPr>
          <w:t xml:space="preserve">.5. </w:t>
        </w:r>
        <w:proofErr w:type="gramStart"/>
        <w:r>
          <w:rPr>
            <w:szCs w:val="24"/>
            <w:lang w:eastAsia="ja-JP"/>
          </w:rPr>
          <w:t>of</w:t>
        </w:r>
        <w:proofErr w:type="gramEnd"/>
        <w:r>
          <w:rPr>
            <w:szCs w:val="24"/>
            <w:lang w:eastAsia="ja-JP"/>
          </w:rPr>
          <w:t xml:space="preserve"> this annex shall be followed.</w:t>
        </w:r>
      </w:ins>
    </w:p>
    <w:p w14:paraId="0EC92485" w14:textId="5789F7F6" w:rsidR="00E95EBE" w:rsidRPr="005D47C5" w:rsidRDefault="00E95EBE" w:rsidP="00E95EBE">
      <w:pPr>
        <w:pStyle w:val="SingleTxtG"/>
        <w:ind w:left="2268" w:hanging="1134"/>
        <w:rPr>
          <w:ins w:id="1692" w:author="Finalized" w:date="2017-04-03T16:15:00Z"/>
          <w:szCs w:val="24"/>
          <w:lang w:eastAsia="ja-JP"/>
        </w:rPr>
      </w:pPr>
      <w:ins w:id="1693" w:author="Finalized" w:date="2017-04-03T16:15:00Z">
        <w:r>
          <w:rPr>
            <w:szCs w:val="24"/>
            <w:lang w:eastAsia="ja-JP"/>
          </w:rPr>
          <w:t>6.</w:t>
        </w:r>
      </w:ins>
      <w:ins w:id="1694" w:author="Finalized" w:date="2017-04-17T15:33:00Z">
        <w:r w:rsidR="006E44AE">
          <w:rPr>
            <w:rFonts w:hint="eastAsia"/>
            <w:szCs w:val="24"/>
            <w:lang w:eastAsia="ja-JP"/>
          </w:rPr>
          <w:t>7</w:t>
        </w:r>
      </w:ins>
      <w:ins w:id="1695" w:author="Finalized" w:date="2017-04-03T16:15:00Z">
        <w:r>
          <w:rPr>
            <w:szCs w:val="24"/>
            <w:lang w:eastAsia="ja-JP"/>
          </w:rPr>
          <w:t>.1.4.</w:t>
        </w:r>
        <w:r>
          <w:rPr>
            <w:szCs w:val="24"/>
            <w:lang w:eastAsia="ja-JP"/>
          </w:rPr>
          <w:tab/>
          <w:t xml:space="preserve">The procedures in </w:t>
        </w:r>
        <w:r>
          <w:rPr>
            <w:rFonts w:hint="eastAsia"/>
            <w:szCs w:val="24"/>
            <w:lang w:eastAsia="ja-JP"/>
          </w:rPr>
          <w:t>paragraphs 6.</w:t>
        </w:r>
      </w:ins>
      <w:ins w:id="1696" w:author="Finalized" w:date="2017-04-17T15:33:00Z">
        <w:r w:rsidR="006E44AE">
          <w:rPr>
            <w:rFonts w:hint="eastAsia"/>
            <w:szCs w:val="24"/>
            <w:lang w:eastAsia="ja-JP"/>
          </w:rPr>
          <w:t>5</w:t>
        </w:r>
      </w:ins>
      <w:ins w:id="1697" w:author="Finalized" w:date="2017-04-03T16:15:00Z">
        <w:r>
          <w:rPr>
            <w:rFonts w:hint="eastAsia"/>
            <w:szCs w:val="24"/>
            <w:lang w:eastAsia="ja-JP"/>
          </w:rPr>
          <w:t xml:space="preserve">.6. </w:t>
        </w:r>
        <w:proofErr w:type="gramStart"/>
        <w:r>
          <w:rPr>
            <w:rFonts w:hint="eastAsia"/>
            <w:szCs w:val="24"/>
            <w:lang w:eastAsia="ja-JP"/>
          </w:rPr>
          <w:t>to</w:t>
        </w:r>
        <w:proofErr w:type="gramEnd"/>
        <w:r>
          <w:rPr>
            <w:rFonts w:hint="eastAsia"/>
            <w:szCs w:val="24"/>
            <w:lang w:eastAsia="ja-JP"/>
          </w:rPr>
          <w:t xml:space="preserve"> 6.</w:t>
        </w:r>
      </w:ins>
      <w:ins w:id="1698" w:author="Finalized" w:date="2017-04-17T15:33:00Z">
        <w:r w:rsidR="006E44AE">
          <w:rPr>
            <w:rFonts w:hint="eastAsia"/>
            <w:szCs w:val="24"/>
            <w:lang w:eastAsia="ja-JP"/>
          </w:rPr>
          <w:t>5</w:t>
        </w:r>
      </w:ins>
      <w:ins w:id="1699" w:author="Finalized" w:date="2017-04-03T16:15:00Z">
        <w:r>
          <w:rPr>
            <w:rFonts w:hint="eastAsia"/>
            <w:szCs w:val="24"/>
            <w:lang w:eastAsia="ja-JP"/>
          </w:rPr>
          <w:t xml:space="preserve">.9.8. </w:t>
        </w:r>
        <w:proofErr w:type="gramStart"/>
        <w:r>
          <w:rPr>
            <w:rFonts w:hint="eastAsia"/>
            <w:szCs w:val="24"/>
            <w:lang w:eastAsia="ja-JP"/>
          </w:rPr>
          <w:t>inclusive</w:t>
        </w:r>
        <w:proofErr w:type="gramEnd"/>
        <w:r>
          <w:rPr>
            <w:rFonts w:hint="eastAsia"/>
            <w:szCs w:val="24"/>
            <w:lang w:eastAsia="ja-JP"/>
          </w:rPr>
          <w:t xml:space="preserve"> of this annex</w:t>
        </w:r>
        <w:r>
          <w:rPr>
            <w:szCs w:val="24"/>
            <w:lang w:eastAsia="ja-JP"/>
          </w:rPr>
          <w:t xml:space="preserve"> shall be followed</w:t>
        </w:r>
        <w:r>
          <w:rPr>
            <w:rFonts w:hint="eastAsia"/>
            <w:szCs w:val="24"/>
            <w:lang w:eastAsia="ja-JP"/>
          </w:rPr>
          <w:t>.</w:t>
        </w:r>
        <w:r>
          <w:rPr>
            <w:szCs w:val="24"/>
            <w:lang w:eastAsia="ja-JP"/>
          </w:rPr>
          <w:t xml:space="preserve"> </w:t>
        </w:r>
      </w:ins>
    </w:p>
    <w:p w14:paraId="558AB019" w14:textId="3DF641AD" w:rsidR="00E95EBE" w:rsidRDefault="00E95EBE" w:rsidP="00E95EBE">
      <w:pPr>
        <w:pStyle w:val="SingleTxtG"/>
        <w:spacing w:before="120"/>
        <w:ind w:left="2268" w:hanging="1134"/>
        <w:rPr>
          <w:ins w:id="1700" w:author="Finalized" w:date="2017-04-03T16:15:00Z"/>
          <w:szCs w:val="24"/>
          <w:lang w:eastAsia="ja-JP"/>
        </w:rPr>
      </w:pPr>
      <w:ins w:id="1701" w:author="Finalized" w:date="2017-04-03T16:15:00Z">
        <w:r>
          <w:rPr>
            <w:szCs w:val="24"/>
            <w:lang w:eastAsia="ja-JP"/>
          </w:rPr>
          <w:t>6.</w:t>
        </w:r>
      </w:ins>
      <w:ins w:id="1702" w:author="Finalized" w:date="2017-04-17T15:33:00Z">
        <w:r w:rsidR="006E44AE">
          <w:rPr>
            <w:rFonts w:hint="eastAsia"/>
            <w:szCs w:val="24"/>
            <w:lang w:eastAsia="ja-JP"/>
          </w:rPr>
          <w:t>7</w:t>
        </w:r>
      </w:ins>
      <w:ins w:id="1703" w:author="Finalized" w:date="2017-04-03T16:15:00Z">
        <w:r>
          <w:rPr>
            <w:szCs w:val="24"/>
            <w:lang w:eastAsia="ja-JP"/>
          </w:rPr>
          <w:t>.2.</w:t>
        </w:r>
        <w:r>
          <w:rPr>
            <w:szCs w:val="24"/>
            <w:lang w:eastAsia="ja-JP"/>
          </w:rPr>
          <w:tab/>
        </w:r>
        <w:r>
          <w:rPr>
            <w:rFonts w:hint="eastAsia"/>
            <w:szCs w:val="24"/>
            <w:lang w:eastAsia="ja-JP"/>
          </w:rPr>
          <w:t xml:space="preserve">In case that the </w:t>
        </w:r>
        <w:r w:rsidRPr="00520EC9">
          <w:rPr>
            <w:szCs w:val="24"/>
            <w:lang w:eastAsia="ja-JP"/>
          </w:rPr>
          <w:t xml:space="preserve">fuel tank relief </w:t>
        </w:r>
        <w:r>
          <w:rPr>
            <w:rFonts w:hint="eastAsia"/>
            <w:szCs w:val="24"/>
            <w:lang w:eastAsia="ja-JP"/>
          </w:rPr>
          <w:t>pressure is lower than 30</w:t>
        </w:r>
        <w:r>
          <w:rPr>
            <w:szCs w:val="24"/>
            <w:lang w:eastAsia="ja-JP"/>
          </w:rPr>
          <w:t xml:space="preserve"> </w:t>
        </w:r>
        <w:proofErr w:type="spellStart"/>
        <w:r>
          <w:rPr>
            <w:rFonts w:hint="eastAsia"/>
            <w:szCs w:val="24"/>
            <w:lang w:eastAsia="ja-JP"/>
          </w:rPr>
          <w:t>kPa</w:t>
        </w:r>
        <w:proofErr w:type="spellEnd"/>
      </w:ins>
    </w:p>
    <w:p w14:paraId="4492883F" w14:textId="4309D057" w:rsidR="00E95EBE" w:rsidRDefault="00E95EBE" w:rsidP="00B22E7B">
      <w:pPr>
        <w:pStyle w:val="SingleTxtG"/>
        <w:spacing w:before="120"/>
        <w:ind w:left="2268"/>
        <w:rPr>
          <w:ins w:id="1704" w:author="Finalized" w:date="2017-04-03T16:15:00Z"/>
          <w:szCs w:val="24"/>
          <w:lang w:eastAsia="ja-JP"/>
        </w:rPr>
      </w:pPr>
      <w:ins w:id="1705" w:author="Finalized" w:date="2017-04-03T16:15:00Z">
        <w:r>
          <w:rPr>
            <w:szCs w:val="24"/>
            <w:lang w:eastAsia="ja-JP"/>
          </w:rPr>
          <w:t xml:space="preserve">The test shall be performed </w:t>
        </w:r>
        <w:r>
          <w:t xml:space="preserve">as described in paragraphs </w:t>
        </w:r>
        <w:r>
          <w:rPr>
            <w:rFonts w:hint="eastAsia"/>
            <w:lang w:eastAsia="ja-JP"/>
          </w:rPr>
          <w:t>6.</w:t>
        </w:r>
      </w:ins>
      <w:ins w:id="1706" w:author="Finalized" w:date="2017-04-17T15:33:00Z">
        <w:r w:rsidR="00CC47A9">
          <w:rPr>
            <w:rFonts w:hint="eastAsia"/>
            <w:lang w:eastAsia="ja-JP"/>
          </w:rPr>
          <w:t>7</w:t>
        </w:r>
      </w:ins>
      <w:ins w:id="1707" w:author="Finalized" w:date="2017-04-03T16:15:00Z">
        <w:r>
          <w:rPr>
            <w:rFonts w:hint="eastAsia"/>
            <w:lang w:eastAsia="ja-JP"/>
          </w:rPr>
          <w:t>.1.1</w:t>
        </w:r>
        <w:r>
          <w:t xml:space="preserve">. </w:t>
        </w:r>
        <w:proofErr w:type="gramStart"/>
        <w:r>
          <w:t>to</w:t>
        </w:r>
        <w:proofErr w:type="gramEnd"/>
        <w:r>
          <w:t xml:space="preserve"> </w:t>
        </w:r>
        <w:r>
          <w:rPr>
            <w:rFonts w:hint="eastAsia"/>
            <w:lang w:eastAsia="ja-JP"/>
          </w:rPr>
          <w:t>6.</w:t>
        </w:r>
      </w:ins>
      <w:ins w:id="1708" w:author="Finalized" w:date="2017-04-17T15:33:00Z">
        <w:r w:rsidR="00CC47A9">
          <w:rPr>
            <w:rFonts w:hint="eastAsia"/>
            <w:lang w:eastAsia="ja-JP"/>
          </w:rPr>
          <w:t>7</w:t>
        </w:r>
      </w:ins>
      <w:ins w:id="1709" w:author="Finalized" w:date="2017-04-03T16:15:00Z">
        <w:r>
          <w:rPr>
            <w:lang w:eastAsia="ja-JP"/>
          </w:rPr>
          <w:t>.1.4.</w:t>
        </w:r>
        <w:r>
          <w:t xml:space="preserve"> </w:t>
        </w:r>
        <w:proofErr w:type="gramStart"/>
        <w:r>
          <w:t>inclusive</w:t>
        </w:r>
        <w:proofErr w:type="gramEnd"/>
        <w:r>
          <w:t xml:space="preserve"> of this annex</w:t>
        </w:r>
      </w:ins>
      <w:ins w:id="1710" w:author="Finalized" w:date="2017-04-17T15:46:00Z">
        <w:r w:rsidR="00A8535A">
          <w:rPr>
            <w:rFonts w:hint="eastAsia"/>
            <w:szCs w:val="24"/>
            <w:lang w:eastAsia="ja-JP"/>
          </w:rPr>
          <w:t xml:space="preserve">. </w:t>
        </w:r>
      </w:ins>
      <w:proofErr w:type="gramStart"/>
      <w:ins w:id="1711" w:author="Finalized" w:date="2017-05-19T12:41:00Z">
        <w:r w:rsidR="00B22E7B">
          <w:rPr>
            <w:szCs w:val="24"/>
            <w:lang w:eastAsia="ja-JP"/>
          </w:rPr>
          <w:t xml:space="preserve">However, in this case, </w:t>
        </w:r>
        <w:r w:rsidR="00B22E7B">
          <w:rPr>
            <w:rFonts w:hint="eastAsia"/>
            <w:szCs w:val="24"/>
            <w:lang w:eastAsia="ja-JP"/>
          </w:rPr>
          <w:t>t</w:t>
        </w:r>
      </w:ins>
      <w:ins w:id="1712" w:author="Finalized" w:date="2017-04-03T16:15:00Z">
        <w:r>
          <w:rPr>
            <w:szCs w:val="24"/>
            <w:lang w:eastAsia="ja-JP"/>
          </w:rPr>
          <w:t xml:space="preserve">he ambient temperature described in </w:t>
        </w:r>
        <w:r>
          <w:rPr>
            <w:rFonts w:hint="eastAsia"/>
            <w:szCs w:val="24"/>
            <w:lang w:eastAsia="ja-JP"/>
          </w:rPr>
          <w:t>6.</w:t>
        </w:r>
      </w:ins>
      <w:ins w:id="1713" w:author="Finalized" w:date="2017-04-17T15:33:00Z">
        <w:r w:rsidR="00CC47A9">
          <w:rPr>
            <w:rFonts w:hint="eastAsia"/>
            <w:szCs w:val="24"/>
            <w:lang w:eastAsia="ja-JP"/>
          </w:rPr>
          <w:t>5</w:t>
        </w:r>
      </w:ins>
      <w:ins w:id="1714" w:author="Finalized" w:date="2017-04-03T16:15:00Z">
        <w:r>
          <w:rPr>
            <w:rFonts w:hint="eastAsia"/>
            <w:szCs w:val="24"/>
            <w:lang w:eastAsia="ja-JP"/>
          </w:rPr>
          <w:t>.9.</w:t>
        </w:r>
        <w:r>
          <w:rPr>
            <w:szCs w:val="24"/>
            <w:lang w:eastAsia="ja-JP"/>
          </w:rPr>
          <w:t>1.</w:t>
        </w:r>
        <w:proofErr w:type="gramEnd"/>
        <w:r>
          <w:rPr>
            <w:szCs w:val="24"/>
            <w:lang w:eastAsia="ja-JP"/>
          </w:rPr>
          <w:t xml:space="preserve"> </w:t>
        </w:r>
        <w:proofErr w:type="gramStart"/>
        <w:r>
          <w:rPr>
            <w:szCs w:val="24"/>
            <w:lang w:eastAsia="ja-JP"/>
          </w:rPr>
          <w:t>of</w:t>
        </w:r>
        <w:proofErr w:type="gramEnd"/>
        <w:r>
          <w:rPr>
            <w:szCs w:val="24"/>
            <w:lang w:eastAsia="ja-JP"/>
          </w:rPr>
          <w:t xml:space="preserve"> this annex shall be modified </w:t>
        </w:r>
        <w:r w:rsidRPr="00337A07">
          <w:t xml:space="preserve">according to the profile specified </w:t>
        </w:r>
        <w:r>
          <w:t>in Table A1/1</w:t>
        </w:r>
        <w:r>
          <w:rPr>
            <w:lang w:eastAsia="ja-JP"/>
          </w:rPr>
          <w:t xml:space="preserve"> of this annex</w:t>
        </w:r>
        <w:r>
          <w:t xml:space="preserve"> for the diurnal emission test.</w:t>
        </w:r>
      </w:ins>
    </w:p>
    <w:p w14:paraId="5F6ADA21" w14:textId="0BE76C92" w:rsidR="00066448" w:rsidRDefault="00066448" w:rsidP="00066448">
      <w:pPr>
        <w:pStyle w:val="SingleTxtG"/>
        <w:spacing w:before="120"/>
        <w:ind w:left="2268" w:hanging="1134"/>
        <w:rPr>
          <w:ins w:id="1715" w:author="Finalized" w:date="2017-04-03T16:15:00Z"/>
          <w:szCs w:val="24"/>
          <w:lang w:eastAsia="ja-JP"/>
        </w:rPr>
      </w:pPr>
      <w:ins w:id="1716" w:author="Finalized" w:date="2017-04-03T16:15:00Z">
        <w:r>
          <w:rPr>
            <w:szCs w:val="24"/>
            <w:lang w:eastAsia="ja-JP"/>
          </w:rPr>
          <w:t>6.</w:t>
        </w:r>
      </w:ins>
      <w:ins w:id="1717" w:author="Finalized" w:date="2017-04-17T15:44:00Z">
        <w:r w:rsidR="00471EC2">
          <w:rPr>
            <w:rFonts w:hint="eastAsia"/>
            <w:szCs w:val="24"/>
            <w:lang w:eastAsia="ja-JP"/>
          </w:rPr>
          <w:t>7</w:t>
        </w:r>
      </w:ins>
      <w:ins w:id="1718" w:author="Finalized" w:date="2017-04-03T16:15:00Z">
        <w:r>
          <w:rPr>
            <w:szCs w:val="24"/>
            <w:lang w:eastAsia="ja-JP"/>
          </w:rPr>
          <w:t xml:space="preserve">.3. </w:t>
        </w:r>
        <w:r>
          <w:rPr>
            <w:szCs w:val="24"/>
            <w:lang w:eastAsia="ja-JP"/>
          </w:rPr>
          <w:tab/>
          <w:t xml:space="preserve">Measurement of </w:t>
        </w:r>
      </w:ins>
      <w:ins w:id="1719" w:author="Finalized" w:date="2017-04-17T15:50:00Z">
        <w:r w:rsidR="00CB0E24">
          <w:rPr>
            <w:rFonts w:hint="eastAsia"/>
            <w:szCs w:val="24"/>
            <w:lang w:eastAsia="ja-JP"/>
          </w:rPr>
          <w:t>depressuri</w:t>
        </w:r>
      </w:ins>
      <w:ins w:id="1720" w:author="Finalized" w:date="2017-04-17T15:55:00Z">
        <w:r w:rsidR="005A41B1">
          <w:rPr>
            <w:rFonts w:hint="eastAsia"/>
            <w:szCs w:val="24"/>
            <w:lang w:eastAsia="ja-JP"/>
          </w:rPr>
          <w:t>s</w:t>
        </w:r>
      </w:ins>
      <w:ins w:id="1721" w:author="Finalized" w:date="2017-04-17T15:50:00Z">
        <w:r w:rsidR="00CB0E24">
          <w:rPr>
            <w:rFonts w:hint="eastAsia"/>
            <w:szCs w:val="24"/>
            <w:lang w:eastAsia="ja-JP"/>
          </w:rPr>
          <w:t xml:space="preserve">ation </w:t>
        </w:r>
      </w:ins>
      <w:ins w:id="1722" w:author="Finalized" w:date="2017-04-03T16:15:00Z">
        <w:r>
          <w:rPr>
            <w:szCs w:val="24"/>
            <w:lang w:eastAsia="ja-JP"/>
          </w:rPr>
          <w:t>puff loss loading mass</w:t>
        </w:r>
      </w:ins>
    </w:p>
    <w:p w14:paraId="47958639" w14:textId="773326F7" w:rsidR="00A9107B" w:rsidRDefault="00066448" w:rsidP="00066448">
      <w:pPr>
        <w:pStyle w:val="SingleTxtG"/>
        <w:spacing w:before="120"/>
        <w:ind w:left="2268" w:hanging="1134"/>
        <w:rPr>
          <w:szCs w:val="24"/>
          <w:lang w:eastAsia="ja-JP"/>
        </w:rPr>
      </w:pPr>
      <w:ins w:id="1723" w:author="Finalized" w:date="2017-04-03T16:15:00Z">
        <w:r>
          <w:rPr>
            <w:szCs w:val="24"/>
            <w:lang w:eastAsia="ja-JP"/>
          </w:rPr>
          <w:t>6.</w:t>
        </w:r>
      </w:ins>
      <w:ins w:id="1724" w:author="Finalized" w:date="2017-04-17T15:44:00Z">
        <w:r w:rsidR="00471EC2">
          <w:rPr>
            <w:rFonts w:hint="eastAsia"/>
            <w:szCs w:val="24"/>
            <w:lang w:eastAsia="ja-JP"/>
          </w:rPr>
          <w:t>7</w:t>
        </w:r>
      </w:ins>
      <w:ins w:id="1725" w:author="Finalized" w:date="2017-04-03T16:15:00Z">
        <w:r>
          <w:rPr>
            <w:szCs w:val="24"/>
            <w:lang w:eastAsia="ja-JP"/>
          </w:rPr>
          <w:t>.3.1.</w:t>
        </w:r>
        <w:r>
          <w:rPr>
            <w:szCs w:val="24"/>
            <w:lang w:eastAsia="ja-JP"/>
          </w:rPr>
          <w:tab/>
        </w:r>
      </w:ins>
      <w:ins w:id="1726" w:author="Finalized" w:date="2017-04-17T14:48:00Z">
        <w:r w:rsidR="0061177F">
          <w:rPr>
            <w:rFonts w:hint="eastAsia"/>
            <w:szCs w:val="24"/>
            <w:lang w:eastAsia="ja-JP"/>
          </w:rPr>
          <w:t>The v</w:t>
        </w:r>
      </w:ins>
      <w:ins w:id="1727" w:author="Finalized" w:date="2017-04-03T16:15:00Z">
        <w:r>
          <w:rPr>
            <w:szCs w:val="24"/>
            <w:lang w:eastAsia="ja-JP"/>
          </w:rPr>
          <w:t xml:space="preserve">ehicle shall be soaked for 6 to </w:t>
        </w:r>
        <w:r>
          <w:rPr>
            <w:rFonts w:hint="eastAsia"/>
            <w:szCs w:val="24"/>
            <w:lang w:eastAsia="ja-JP"/>
          </w:rPr>
          <w:t>36</w:t>
        </w:r>
        <w:r>
          <w:rPr>
            <w:szCs w:val="24"/>
            <w:lang w:eastAsia="ja-JP"/>
          </w:rPr>
          <w:t xml:space="preserve"> hours at 23</w:t>
        </w:r>
      </w:ins>
      <w:ins w:id="1728" w:author="Finalized" w:date="2017-04-17T14:48:00Z">
        <w:r w:rsidR="0061177F">
          <w:rPr>
            <w:szCs w:val="24"/>
            <w:lang w:eastAsia="ja-JP"/>
          </w:rPr>
          <w:t xml:space="preserve"> °C ±</w:t>
        </w:r>
        <w:r w:rsidR="0061177F">
          <w:rPr>
            <w:rFonts w:hint="eastAsia"/>
            <w:szCs w:val="24"/>
            <w:lang w:eastAsia="ja-JP"/>
          </w:rPr>
          <w:t>3</w:t>
        </w:r>
        <w:r w:rsidR="0061177F">
          <w:rPr>
            <w:szCs w:val="24"/>
            <w:lang w:eastAsia="ja-JP"/>
          </w:rPr>
          <w:t xml:space="preserve"> °C.</w:t>
        </w:r>
      </w:ins>
    </w:p>
    <w:p w14:paraId="0CF7CD83" w14:textId="2BDDD45C" w:rsidR="00066448" w:rsidRDefault="00066448" w:rsidP="005D0128">
      <w:pPr>
        <w:pStyle w:val="SingleTxtG"/>
        <w:spacing w:before="120"/>
        <w:ind w:left="2268" w:hanging="1134"/>
        <w:rPr>
          <w:ins w:id="1729" w:author="Finalized" w:date="2017-04-03T16:15:00Z"/>
          <w:lang w:eastAsia="ja-JP"/>
        </w:rPr>
      </w:pPr>
      <w:ins w:id="1730" w:author="Finalized" w:date="2017-04-03T16:15:00Z">
        <w:r>
          <w:rPr>
            <w:szCs w:val="24"/>
            <w:lang w:eastAsia="ja-JP"/>
          </w:rPr>
          <w:t>6.</w:t>
        </w:r>
      </w:ins>
      <w:ins w:id="1731" w:author="Finalized" w:date="2017-04-17T15:49:00Z">
        <w:r w:rsidR="00355D5D">
          <w:rPr>
            <w:rFonts w:hint="eastAsia"/>
            <w:szCs w:val="24"/>
            <w:lang w:eastAsia="ja-JP"/>
          </w:rPr>
          <w:t>7</w:t>
        </w:r>
      </w:ins>
      <w:ins w:id="1732" w:author="Finalized" w:date="2017-04-03T16:15:00Z">
        <w:r>
          <w:rPr>
            <w:szCs w:val="24"/>
            <w:lang w:eastAsia="ja-JP"/>
          </w:rPr>
          <w:t>.3.2.</w:t>
        </w:r>
        <w:r>
          <w:rPr>
            <w:szCs w:val="24"/>
            <w:lang w:eastAsia="ja-JP"/>
          </w:rPr>
          <w:tab/>
          <w:t xml:space="preserve">The procedures in </w:t>
        </w:r>
        <w:r>
          <w:rPr>
            <w:rFonts w:hint="eastAsia"/>
            <w:szCs w:val="24"/>
            <w:lang w:eastAsia="ja-JP"/>
          </w:rPr>
          <w:t>paragraphs 6.</w:t>
        </w:r>
      </w:ins>
      <w:ins w:id="1733" w:author="Finalized" w:date="2017-04-17T15:49:00Z">
        <w:r w:rsidR="009C07E4">
          <w:rPr>
            <w:rFonts w:hint="eastAsia"/>
            <w:szCs w:val="24"/>
            <w:lang w:eastAsia="ja-JP"/>
          </w:rPr>
          <w:t>6</w:t>
        </w:r>
      </w:ins>
      <w:ins w:id="1734" w:author="Finalized" w:date="2017-04-03T16:15:00Z">
        <w:r>
          <w:rPr>
            <w:szCs w:val="24"/>
            <w:lang w:eastAsia="ja-JP"/>
          </w:rPr>
          <w:t xml:space="preserve">.1.2. </w:t>
        </w:r>
        <w:proofErr w:type="gramStart"/>
        <w:r>
          <w:rPr>
            <w:rFonts w:hint="eastAsia"/>
            <w:szCs w:val="24"/>
            <w:lang w:eastAsia="ja-JP"/>
          </w:rPr>
          <w:t>to</w:t>
        </w:r>
        <w:proofErr w:type="gramEnd"/>
        <w:r>
          <w:rPr>
            <w:rFonts w:hint="eastAsia"/>
            <w:szCs w:val="24"/>
            <w:lang w:eastAsia="ja-JP"/>
          </w:rPr>
          <w:t xml:space="preserve"> 6.</w:t>
        </w:r>
      </w:ins>
      <w:ins w:id="1735" w:author="Finalized" w:date="2017-04-17T15:49:00Z">
        <w:r w:rsidR="009C07E4">
          <w:rPr>
            <w:rFonts w:hint="eastAsia"/>
            <w:szCs w:val="24"/>
            <w:lang w:eastAsia="ja-JP"/>
          </w:rPr>
          <w:t>6</w:t>
        </w:r>
      </w:ins>
      <w:ins w:id="1736" w:author="Finalized" w:date="2017-04-03T16:15:00Z">
        <w:r>
          <w:rPr>
            <w:szCs w:val="24"/>
            <w:lang w:eastAsia="ja-JP"/>
          </w:rPr>
          <w:t>.1.6</w:t>
        </w:r>
        <w:r>
          <w:rPr>
            <w:rFonts w:hint="eastAsia"/>
            <w:szCs w:val="24"/>
            <w:lang w:eastAsia="ja-JP"/>
          </w:rPr>
          <w:t xml:space="preserve">. </w:t>
        </w:r>
        <w:proofErr w:type="gramStart"/>
        <w:r>
          <w:rPr>
            <w:rFonts w:hint="eastAsia"/>
            <w:szCs w:val="24"/>
            <w:lang w:eastAsia="ja-JP"/>
          </w:rPr>
          <w:t>inclusive</w:t>
        </w:r>
        <w:proofErr w:type="gramEnd"/>
        <w:r>
          <w:rPr>
            <w:rFonts w:hint="eastAsia"/>
            <w:szCs w:val="24"/>
            <w:lang w:eastAsia="ja-JP"/>
          </w:rPr>
          <w:t xml:space="preserve"> of this annex</w:t>
        </w:r>
        <w:r>
          <w:rPr>
            <w:szCs w:val="24"/>
            <w:lang w:eastAsia="ja-JP"/>
          </w:rPr>
          <w:t xml:space="preserve"> shall be performed.</w:t>
        </w:r>
        <w:r w:rsidRPr="00605375">
          <w:rPr>
            <w:lang w:eastAsia="ja-JP"/>
          </w:rPr>
          <w:t xml:space="preserve"> The </w:t>
        </w:r>
      </w:ins>
      <w:ins w:id="1737" w:author="Finalized" w:date="2017-04-17T15:51:00Z">
        <w:r w:rsidR="00D91C39">
          <w:rPr>
            <w:rFonts w:hint="eastAsia"/>
            <w:lang w:eastAsia="ja-JP"/>
          </w:rPr>
          <w:t>depressuri</w:t>
        </w:r>
      </w:ins>
      <w:ins w:id="1738" w:author="Finalized" w:date="2017-04-17T15:55:00Z">
        <w:r w:rsidR="005A41B1">
          <w:rPr>
            <w:rFonts w:hint="eastAsia"/>
            <w:lang w:eastAsia="ja-JP"/>
          </w:rPr>
          <w:t>s</w:t>
        </w:r>
      </w:ins>
      <w:ins w:id="1739" w:author="Finalized" w:date="2017-04-17T15:51:00Z">
        <w:r w:rsidR="00D91C39">
          <w:rPr>
            <w:rFonts w:hint="eastAsia"/>
            <w:lang w:eastAsia="ja-JP"/>
          </w:rPr>
          <w:t xml:space="preserve">ation </w:t>
        </w:r>
      </w:ins>
      <w:ins w:id="1740" w:author="Finalized" w:date="2017-04-03T16:15:00Z">
        <w:r w:rsidRPr="00605375">
          <w:rPr>
            <w:lang w:eastAsia="ja-JP"/>
          </w:rPr>
          <w:t xml:space="preserve">puff loss loading </w:t>
        </w:r>
        <w:r w:rsidRPr="00605375">
          <w:rPr>
            <w:rFonts w:hint="eastAsia"/>
            <w:lang w:eastAsia="ja-JP"/>
          </w:rPr>
          <w:t>mass</w:t>
        </w:r>
        <w:r w:rsidRPr="00605375">
          <w:rPr>
            <w:lang w:eastAsia="ja-JP"/>
          </w:rPr>
          <w:t xml:space="preserve"> </w:t>
        </w:r>
        <w:r>
          <w:rPr>
            <w:lang w:eastAsia="ja-JP"/>
          </w:rPr>
          <w:t xml:space="preserve">is defined by the vehicle canister </w:t>
        </w:r>
        <w:r w:rsidRPr="00605375">
          <w:rPr>
            <w:lang w:eastAsia="ja-JP"/>
          </w:rPr>
          <w:t>weigh</w:t>
        </w:r>
        <w:r>
          <w:rPr>
            <w:lang w:eastAsia="ja-JP"/>
          </w:rPr>
          <w:t xml:space="preserve">t difference </w:t>
        </w:r>
        <w:r w:rsidRPr="00605375">
          <w:rPr>
            <w:lang w:eastAsia="ja-JP"/>
          </w:rPr>
          <w:t xml:space="preserve">before </w:t>
        </w:r>
      </w:ins>
      <w:ins w:id="1741" w:author="Finalized" w:date="2017-05-19T12:41:00Z">
        <w:r w:rsidR="00A70A8B">
          <w:rPr>
            <w:rFonts w:hint="eastAsia"/>
            <w:lang w:eastAsia="ja-JP"/>
          </w:rPr>
          <w:t xml:space="preserve">paragraph 6.6.1.5. </w:t>
        </w:r>
      </w:ins>
      <w:proofErr w:type="gramStart"/>
      <w:ins w:id="1742" w:author="Finalized" w:date="2017-04-03T16:15:00Z">
        <w:r w:rsidRPr="00605375">
          <w:rPr>
            <w:lang w:eastAsia="ja-JP"/>
          </w:rPr>
          <w:t>and</w:t>
        </w:r>
        <w:proofErr w:type="gramEnd"/>
        <w:r w:rsidRPr="00605375">
          <w:rPr>
            <w:lang w:eastAsia="ja-JP"/>
          </w:rPr>
          <w:t xml:space="preserve"> after paragraph</w:t>
        </w:r>
        <w:r>
          <w:rPr>
            <w:lang w:eastAsia="ja-JP"/>
          </w:rPr>
          <w:t xml:space="preserve"> 6.</w:t>
        </w:r>
      </w:ins>
      <w:ins w:id="1743" w:author="Finalized" w:date="2017-04-17T15:49:00Z">
        <w:r w:rsidR="009C07E4">
          <w:rPr>
            <w:rFonts w:hint="eastAsia"/>
            <w:lang w:eastAsia="ja-JP"/>
          </w:rPr>
          <w:t>6</w:t>
        </w:r>
      </w:ins>
      <w:ins w:id="1744" w:author="Finalized" w:date="2017-04-03T16:15:00Z">
        <w:r>
          <w:rPr>
            <w:lang w:eastAsia="ja-JP"/>
          </w:rPr>
          <w:t>.1.6</w:t>
        </w:r>
        <w:r>
          <w:rPr>
            <w:rFonts w:hint="eastAsia"/>
            <w:lang w:eastAsia="ja-JP"/>
          </w:rPr>
          <w:t>.</w:t>
        </w:r>
        <w:r>
          <w:rPr>
            <w:lang w:eastAsia="ja-JP"/>
          </w:rPr>
          <w:t xml:space="preserve"> </w:t>
        </w:r>
      </w:ins>
    </w:p>
    <w:p w14:paraId="1993D9E8" w14:textId="1FA39B87" w:rsidR="00066448" w:rsidRDefault="00066448" w:rsidP="00066448">
      <w:pPr>
        <w:pStyle w:val="SingleTxtG"/>
        <w:ind w:left="2268" w:hanging="1134"/>
        <w:rPr>
          <w:ins w:id="1745" w:author="Finalized" w:date="2017-04-03T16:15:00Z"/>
          <w:lang w:eastAsia="ja-JP"/>
        </w:rPr>
      </w:pPr>
      <w:ins w:id="1746" w:author="Finalized" w:date="2017-04-03T16:15:00Z">
        <w:r>
          <w:rPr>
            <w:lang w:eastAsia="ja-JP"/>
          </w:rPr>
          <w:t>6.</w:t>
        </w:r>
      </w:ins>
      <w:ins w:id="1747" w:author="Finalized" w:date="2017-04-17T15:49:00Z">
        <w:r w:rsidR="00355D5D">
          <w:rPr>
            <w:rFonts w:hint="eastAsia"/>
            <w:lang w:eastAsia="ja-JP"/>
          </w:rPr>
          <w:t>7</w:t>
        </w:r>
      </w:ins>
      <w:ins w:id="1748" w:author="Finalized" w:date="2017-04-03T16:15:00Z">
        <w:r>
          <w:rPr>
            <w:lang w:eastAsia="ja-JP"/>
          </w:rPr>
          <w:t>.3.3.</w:t>
        </w:r>
        <w:r>
          <w:rPr>
            <w:lang w:eastAsia="ja-JP"/>
          </w:rPr>
          <w:tab/>
        </w:r>
      </w:ins>
      <w:ins w:id="1749" w:author="Finalized" w:date="2017-04-17T15:51:00Z">
        <w:r w:rsidR="00756B0A">
          <w:rPr>
            <w:rFonts w:hint="eastAsia"/>
            <w:lang w:eastAsia="ja-JP"/>
          </w:rPr>
          <w:t>The d</w:t>
        </w:r>
      </w:ins>
      <w:ins w:id="1750" w:author="Finalized" w:date="2017-04-17T15:50:00Z">
        <w:r w:rsidR="001168D3">
          <w:rPr>
            <w:rFonts w:hint="eastAsia"/>
            <w:lang w:eastAsia="ja-JP"/>
          </w:rPr>
          <w:t>epressuri</w:t>
        </w:r>
      </w:ins>
      <w:ins w:id="1751" w:author="Finalized" w:date="2017-04-17T15:55:00Z">
        <w:r w:rsidR="005A41B1">
          <w:rPr>
            <w:rFonts w:hint="eastAsia"/>
            <w:lang w:eastAsia="ja-JP"/>
          </w:rPr>
          <w:t>s</w:t>
        </w:r>
      </w:ins>
      <w:ins w:id="1752" w:author="Finalized" w:date="2017-04-17T15:50:00Z">
        <w:r w:rsidR="001168D3">
          <w:rPr>
            <w:rFonts w:hint="eastAsia"/>
            <w:lang w:eastAsia="ja-JP"/>
          </w:rPr>
          <w:t>ation puff loss o</w:t>
        </w:r>
      </w:ins>
      <w:ins w:id="1753" w:author="Finalized" w:date="2017-04-03T16:15:00Z">
        <w:r>
          <w:rPr>
            <w:rFonts w:hint="eastAsia"/>
            <w:lang w:eastAsia="ja-JP"/>
          </w:rPr>
          <w:t xml:space="preserve">verflow </w:t>
        </w:r>
        <w:r>
          <w:rPr>
            <w:lang w:eastAsia="ja-JP"/>
          </w:rPr>
          <w:t xml:space="preserve">from </w:t>
        </w:r>
        <w:r w:rsidRPr="00F2645E">
          <w:rPr>
            <w:lang w:eastAsia="ja-JP"/>
          </w:rPr>
          <w:t xml:space="preserve">the </w:t>
        </w:r>
        <w:r>
          <w:rPr>
            <w:lang w:eastAsia="ja-JP"/>
          </w:rPr>
          <w:t xml:space="preserve">vehicle </w:t>
        </w:r>
        <w:r w:rsidRPr="00F2645E">
          <w:rPr>
            <w:lang w:eastAsia="ja-JP"/>
          </w:rPr>
          <w:t>canister shall be measured</w:t>
        </w:r>
        <w:r>
          <w:rPr>
            <w:lang w:eastAsia="ja-JP"/>
          </w:rPr>
          <w:t xml:space="preserve"> according to paragraph 6.</w:t>
        </w:r>
      </w:ins>
      <w:ins w:id="1754" w:author="Finalized" w:date="2017-04-17T15:50:00Z">
        <w:r w:rsidR="001168D3">
          <w:rPr>
            <w:rFonts w:hint="eastAsia"/>
            <w:lang w:eastAsia="ja-JP"/>
          </w:rPr>
          <w:t>6</w:t>
        </w:r>
      </w:ins>
      <w:ins w:id="1755" w:author="Finalized" w:date="2017-04-03T16:15:00Z">
        <w:r>
          <w:rPr>
            <w:lang w:eastAsia="ja-JP"/>
          </w:rPr>
          <w:t xml:space="preserve">.1.7. </w:t>
        </w:r>
        <w:proofErr w:type="gramStart"/>
        <w:r>
          <w:rPr>
            <w:lang w:eastAsia="ja-JP"/>
          </w:rPr>
          <w:t>in</w:t>
        </w:r>
        <w:proofErr w:type="gramEnd"/>
        <w:r>
          <w:rPr>
            <w:lang w:eastAsia="ja-JP"/>
          </w:rPr>
          <w:t xml:space="preserve"> this annex.</w:t>
        </w:r>
      </w:ins>
    </w:p>
    <w:p w14:paraId="62E49B71" w14:textId="7D6FFF76" w:rsidR="006251C0" w:rsidRDefault="00273CAA" w:rsidP="006251C0">
      <w:pPr>
        <w:pStyle w:val="SingleTxtG"/>
        <w:ind w:left="2268" w:hanging="1134"/>
        <w:rPr>
          <w:szCs w:val="24"/>
          <w:lang w:eastAsia="ja-JP"/>
        </w:rPr>
      </w:pPr>
      <w:del w:id="1756" w:author="Finalized" w:date="2017-03-10T12:27:00Z">
        <w:r w:rsidRPr="00273CAA" w:rsidDel="001D5BCD">
          <w:rPr>
            <w:szCs w:val="24"/>
            <w:lang w:eastAsia="ja-JP"/>
          </w:rPr>
          <w:delText>5.3.10</w:delText>
        </w:r>
      </w:del>
      <w:ins w:id="1757" w:author="Finalized" w:date="2017-03-10T12:27:00Z">
        <w:r w:rsidR="001D5BCD">
          <w:rPr>
            <w:rFonts w:hint="eastAsia"/>
            <w:szCs w:val="24"/>
            <w:lang w:eastAsia="ja-JP"/>
          </w:rPr>
          <w:t>7</w:t>
        </w:r>
      </w:ins>
      <w:r w:rsidRPr="00273CAA">
        <w:rPr>
          <w:szCs w:val="24"/>
          <w:lang w:eastAsia="ja-JP"/>
        </w:rPr>
        <w:t>.</w:t>
      </w:r>
      <w:r w:rsidRPr="00273CAA">
        <w:rPr>
          <w:szCs w:val="24"/>
          <w:lang w:eastAsia="ja-JP"/>
        </w:rPr>
        <w:tab/>
        <w:t>Calculation</w:t>
      </w:r>
      <w:r w:rsidR="006251C0" w:rsidRPr="006251C0">
        <w:rPr>
          <w:rFonts w:hint="eastAsia"/>
          <w:szCs w:val="24"/>
          <w:lang w:eastAsia="ja-JP"/>
        </w:rPr>
        <w:t xml:space="preserve"> </w:t>
      </w:r>
      <w:ins w:id="1758" w:author="Finalized" w:date="2017-05-19T12:42:00Z">
        <w:r w:rsidR="00A70A8B">
          <w:rPr>
            <w:szCs w:val="24"/>
            <w:lang w:eastAsia="ja-JP"/>
          </w:rPr>
          <w:t>of evaporative test results</w:t>
        </w:r>
      </w:ins>
    </w:p>
    <w:p w14:paraId="1A4C00EF" w14:textId="77777777" w:rsidR="00711F1F" w:rsidRDefault="00711F1F" w:rsidP="00711F1F">
      <w:pPr>
        <w:pStyle w:val="SingleTxtG"/>
        <w:ind w:left="2268" w:hanging="1134"/>
        <w:rPr>
          <w:ins w:id="1759" w:author="Finalized" w:date="2017-05-23T14:26:00Z"/>
          <w:szCs w:val="24"/>
          <w:lang w:eastAsia="ja-JP"/>
        </w:rPr>
      </w:pPr>
      <w:ins w:id="1760" w:author="Finalized" w:date="2017-05-23T14:26:00Z">
        <w:r>
          <w:rPr>
            <w:szCs w:val="24"/>
            <w:lang w:eastAsia="ja-JP"/>
          </w:rPr>
          <w:t>7.1.</w:t>
        </w:r>
        <w:r>
          <w:rPr>
            <w:szCs w:val="24"/>
            <w:lang w:eastAsia="ja-JP"/>
          </w:rPr>
          <w:tab/>
        </w:r>
        <w:r w:rsidRPr="00601F19">
          <w:rPr>
            <w:szCs w:val="24"/>
            <w:lang w:eastAsia="ja-JP"/>
          </w:rPr>
          <w:t>The evaporative emission tests described in this annex allow</w:t>
        </w:r>
        <w:r>
          <w:rPr>
            <w:szCs w:val="24"/>
            <w:lang w:eastAsia="ja-JP"/>
          </w:rPr>
          <w:t xml:space="preserve"> </w:t>
        </w:r>
        <w:r w:rsidRPr="00601F19">
          <w:rPr>
            <w:szCs w:val="24"/>
            <w:lang w:eastAsia="ja-JP"/>
          </w:rPr>
          <w:t xml:space="preserve">the hydrocarbon emissions from the </w:t>
        </w:r>
        <w:r>
          <w:rPr>
            <w:szCs w:val="24"/>
            <w:lang w:eastAsia="ja-JP"/>
          </w:rPr>
          <w:t xml:space="preserve">puff loss overflow, </w:t>
        </w:r>
        <w:r w:rsidRPr="00601F19">
          <w:rPr>
            <w:szCs w:val="24"/>
            <w:lang w:eastAsia="ja-JP"/>
          </w:rPr>
          <w:t xml:space="preserve">diurnal and hot soak </w:t>
        </w:r>
        <w:r>
          <w:rPr>
            <w:szCs w:val="24"/>
            <w:lang w:eastAsia="ja-JP"/>
          </w:rPr>
          <w:t>tests</w:t>
        </w:r>
        <w:r w:rsidRPr="00601F19">
          <w:rPr>
            <w:szCs w:val="24"/>
            <w:lang w:eastAsia="ja-JP"/>
          </w:rPr>
          <w:t xml:space="preserve"> to be</w:t>
        </w:r>
        <w:r>
          <w:rPr>
            <w:szCs w:val="24"/>
            <w:lang w:eastAsia="ja-JP"/>
          </w:rPr>
          <w:t xml:space="preserve"> </w:t>
        </w:r>
        <w:r w:rsidRPr="00601F19">
          <w:rPr>
            <w:szCs w:val="24"/>
            <w:lang w:eastAsia="ja-JP"/>
          </w:rPr>
          <w:t xml:space="preserve">calculated. Evaporative losses from each of these </w:t>
        </w:r>
        <w:r>
          <w:rPr>
            <w:szCs w:val="24"/>
            <w:lang w:eastAsia="ja-JP"/>
          </w:rPr>
          <w:t>tests</w:t>
        </w:r>
        <w:r w:rsidRPr="00601F19">
          <w:rPr>
            <w:szCs w:val="24"/>
            <w:lang w:eastAsia="ja-JP"/>
          </w:rPr>
          <w:t xml:space="preserve"> </w:t>
        </w:r>
        <w:r>
          <w:rPr>
            <w:szCs w:val="24"/>
            <w:lang w:eastAsia="ja-JP"/>
          </w:rPr>
          <w:t xml:space="preserve">shall be </w:t>
        </w:r>
        <w:r w:rsidRPr="00601F19">
          <w:rPr>
            <w:szCs w:val="24"/>
            <w:lang w:eastAsia="ja-JP"/>
          </w:rPr>
          <w:t>calculated using</w:t>
        </w:r>
        <w:r>
          <w:rPr>
            <w:szCs w:val="24"/>
            <w:lang w:eastAsia="ja-JP"/>
          </w:rPr>
          <w:t xml:space="preserve"> </w:t>
        </w:r>
        <w:r w:rsidRPr="00601F19">
          <w:rPr>
            <w:szCs w:val="24"/>
            <w:lang w:eastAsia="ja-JP"/>
          </w:rPr>
          <w:t>the initial and final hydrocarbon concentrations, temperatures and pressures</w:t>
        </w:r>
        <w:r>
          <w:rPr>
            <w:szCs w:val="24"/>
            <w:lang w:eastAsia="ja-JP"/>
          </w:rPr>
          <w:t xml:space="preserve"> </w:t>
        </w:r>
        <w:r w:rsidRPr="00601F19">
          <w:rPr>
            <w:szCs w:val="24"/>
            <w:lang w:eastAsia="ja-JP"/>
          </w:rPr>
          <w:t>in the enclosure, together with the net enclosure volume.</w:t>
        </w:r>
      </w:ins>
    </w:p>
    <w:p w14:paraId="70CCA1E5" w14:textId="77777777" w:rsidR="00711F1F" w:rsidRDefault="00711F1F" w:rsidP="00711F1F">
      <w:pPr>
        <w:pStyle w:val="SingleTxtG"/>
        <w:ind w:left="2268"/>
        <w:rPr>
          <w:ins w:id="1761" w:author="Finalized" w:date="2017-05-23T14:26:00Z"/>
          <w:szCs w:val="24"/>
          <w:lang w:eastAsia="ja-JP"/>
        </w:rPr>
      </w:pPr>
      <w:ins w:id="1762" w:author="Finalized" w:date="2017-05-23T14:26:00Z">
        <w:r>
          <w:rPr>
            <w:szCs w:val="24"/>
            <w:lang w:eastAsia="ja-JP"/>
          </w:rPr>
          <w:t>The following equation shall be used:</w:t>
        </w:r>
      </w:ins>
    </w:p>
    <w:p w14:paraId="756BBC8F" w14:textId="77777777" w:rsidR="00711F1F" w:rsidRPr="00AB18BA" w:rsidRDefault="00711F1F" w:rsidP="00711F1F">
      <w:pPr>
        <w:pStyle w:val="SingleTxtG"/>
        <w:spacing w:before="120"/>
        <w:ind w:left="2268"/>
        <w:rPr>
          <w:ins w:id="1763" w:author="Finalized" w:date="2017-05-23T14:26:00Z"/>
          <w:lang w:val="de-DE" w:eastAsia="ja-JP"/>
        </w:rPr>
      </w:pPr>
      <w:ins w:id="1764" w:author="Finalized" w:date="2017-05-23T14:26:00Z">
        <w:r w:rsidRPr="00AB18BA">
          <w:rPr>
            <w:lang w:val="de-DE" w:eastAsia="ja-JP"/>
          </w:rPr>
          <w:t>M</w:t>
        </w:r>
        <w:r w:rsidRPr="00AB18BA">
          <w:rPr>
            <w:vertAlign w:val="subscript"/>
            <w:lang w:val="de-DE" w:eastAsia="ja-JP"/>
          </w:rPr>
          <w:t>HC</w:t>
        </w:r>
        <m:oMath>
          <m:r>
            <m:rPr>
              <m:sty m:val="p"/>
            </m:rPr>
            <w:rPr>
              <w:rFonts w:ascii="Cambria Math" w:hAnsi="Cambria Math"/>
              <w:lang w:val="de-DE" w:eastAsia="ja-JP"/>
            </w:rPr>
            <m:t>=k × V ×</m:t>
          </m:r>
          <m:d>
            <m:dPr>
              <m:ctrlPr>
                <w:rPr>
                  <w:rFonts w:ascii="Cambria Math" w:hAnsi="Cambria Math"/>
                  <w:lang w:eastAsia="ja-JP"/>
                </w:rPr>
              </m:ctrlPr>
            </m:dPr>
            <m:e>
              <m:f>
                <m:fPr>
                  <m:ctrlPr>
                    <w:rPr>
                      <w:rFonts w:ascii="Cambria Math" w:hAnsi="Cambria Math"/>
                      <w:lang w:eastAsia="ja-JP"/>
                    </w:rPr>
                  </m:ctrlPr>
                </m:fPr>
                <m:num>
                  <m:sSub>
                    <m:sSubPr>
                      <m:ctrlPr>
                        <w:rPr>
                          <w:rFonts w:ascii="Cambria Math" w:hAnsi="Cambria Math"/>
                          <w:lang w:eastAsia="ja-JP"/>
                        </w:rPr>
                      </m:ctrlPr>
                    </m:sSubPr>
                    <m:e>
                      <m:r>
                        <m:rPr>
                          <m:sty m:val="p"/>
                        </m:rPr>
                        <w:rPr>
                          <w:rFonts w:ascii="Cambria Math" w:hAnsi="Cambria Math"/>
                          <w:lang w:val="de-DE" w:eastAsia="ja-JP"/>
                        </w:rPr>
                        <m:t>C</m:t>
                      </m:r>
                    </m:e>
                    <m:sub>
                      <m:r>
                        <m:rPr>
                          <m:sty m:val="p"/>
                        </m:rPr>
                        <w:rPr>
                          <w:rFonts w:ascii="Cambria Math" w:hAnsi="Cambria Math"/>
                          <w:lang w:val="de-DE" w:eastAsia="ja-JP"/>
                        </w:rPr>
                        <m:t>HCf</m:t>
                      </m:r>
                    </m:sub>
                  </m:sSub>
                  <m:r>
                    <m:rPr>
                      <m:sty m:val="p"/>
                    </m:rPr>
                    <w:rPr>
                      <w:rFonts w:ascii="Cambria Math" w:hAnsi="Cambria Math"/>
                      <w:lang w:val="de-DE" w:eastAsia="ja-JP"/>
                    </w:rPr>
                    <m:t>×</m:t>
                  </m:r>
                  <m:sSub>
                    <m:sSubPr>
                      <m:ctrlPr>
                        <w:rPr>
                          <w:rFonts w:ascii="Cambria Math" w:hAnsi="Cambria Math"/>
                          <w:lang w:eastAsia="ja-JP"/>
                        </w:rPr>
                      </m:ctrlPr>
                    </m:sSubPr>
                    <m:e>
                      <m:r>
                        <m:rPr>
                          <m:sty m:val="p"/>
                        </m:rPr>
                        <w:rPr>
                          <w:rFonts w:ascii="Cambria Math" w:hAnsi="Cambria Math"/>
                          <w:lang w:val="de-DE" w:eastAsia="ja-JP"/>
                        </w:rPr>
                        <m:t>P</m:t>
                      </m:r>
                    </m:e>
                    <m:sub>
                      <m:r>
                        <m:rPr>
                          <m:sty m:val="p"/>
                        </m:rPr>
                        <w:rPr>
                          <w:rFonts w:ascii="Cambria Math" w:hAnsi="Cambria Math"/>
                          <w:lang w:val="de-DE" w:eastAsia="ja-JP"/>
                        </w:rPr>
                        <m:t>f</m:t>
                      </m:r>
                    </m:sub>
                  </m:sSub>
                </m:num>
                <m:den>
                  <m:sSub>
                    <m:sSubPr>
                      <m:ctrlPr>
                        <w:rPr>
                          <w:rFonts w:ascii="Cambria Math" w:hAnsi="Cambria Math"/>
                          <w:lang w:eastAsia="ja-JP"/>
                        </w:rPr>
                      </m:ctrlPr>
                    </m:sSubPr>
                    <m:e>
                      <m:r>
                        <m:rPr>
                          <m:sty m:val="p"/>
                        </m:rPr>
                        <w:rPr>
                          <w:rFonts w:ascii="Cambria Math" w:hAnsi="Cambria Math"/>
                          <w:lang w:val="de-DE" w:eastAsia="ja-JP"/>
                        </w:rPr>
                        <m:t>T</m:t>
                      </m:r>
                    </m:e>
                    <m:sub>
                      <m:r>
                        <m:rPr>
                          <m:sty m:val="p"/>
                        </m:rPr>
                        <w:rPr>
                          <w:rFonts w:ascii="Cambria Math" w:hAnsi="Cambria Math"/>
                          <w:lang w:val="de-DE" w:eastAsia="ja-JP"/>
                        </w:rPr>
                        <m:t>f</m:t>
                      </m:r>
                    </m:sub>
                  </m:sSub>
                </m:den>
              </m:f>
              <m:r>
                <m:rPr>
                  <m:sty m:val="p"/>
                </m:rPr>
                <w:rPr>
                  <w:rFonts w:ascii="Cambria Math" w:hAnsi="Cambria Math"/>
                  <w:lang w:val="de-DE" w:eastAsia="ja-JP"/>
                </w:rPr>
                <m:t xml:space="preserve">- </m:t>
              </m:r>
              <m:f>
                <m:fPr>
                  <m:ctrlPr>
                    <w:rPr>
                      <w:rFonts w:ascii="Cambria Math" w:hAnsi="Cambria Math"/>
                      <w:lang w:eastAsia="ja-JP"/>
                    </w:rPr>
                  </m:ctrlPr>
                </m:fPr>
                <m:num>
                  <m:sSub>
                    <m:sSubPr>
                      <m:ctrlPr>
                        <w:rPr>
                          <w:rFonts w:ascii="Cambria Math" w:hAnsi="Cambria Math"/>
                          <w:lang w:eastAsia="ja-JP"/>
                        </w:rPr>
                      </m:ctrlPr>
                    </m:sSubPr>
                    <m:e>
                      <m:r>
                        <m:rPr>
                          <m:sty m:val="p"/>
                        </m:rPr>
                        <w:rPr>
                          <w:rFonts w:ascii="Cambria Math" w:hAnsi="Cambria Math"/>
                          <w:lang w:val="de-DE" w:eastAsia="ja-JP"/>
                        </w:rPr>
                        <m:t>C</m:t>
                      </m:r>
                    </m:e>
                    <m:sub>
                      <m:r>
                        <m:rPr>
                          <m:sty m:val="p"/>
                        </m:rPr>
                        <w:rPr>
                          <w:rFonts w:ascii="Cambria Math" w:hAnsi="Cambria Math"/>
                          <w:lang w:val="de-DE" w:eastAsia="ja-JP"/>
                        </w:rPr>
                        <m:t>HCi</m:t>
                      </m:r>
                    </m:sub>
                  </m:sSub>
                  <m:r>
                    <m:rPr>
                      <m:sty m:val="p"/>
                    </m:rPr>
                    <w:rPr>
                      <w:rFonts w:ascii="Cambria Math" w:hAnsi="Cambria Math"/>
                      <w:lang w:val="de-DE" w:eastAsia="ja-JP"/>
                    </w:rPr>
                    <m:t>×</m:t>
                  </m:r>
                  <m:sSub>
                    <m:sSubPr>
                      <m:ctrlPr>
                        <w:rPr>
                          <w:rFonts w:ascii="Cambria Math" w:hAnsi="Cambria Math"/>
                          <w:lang w:eastAsia="ja-JP"/>
                        </w:rPr>
                      </m:ctrlPr>
                    </m:sSubPr>
                    <m:e>
                      <m:r>
                        <m:rPr>
                          <m:sty m:val="p"/>
                        </m:rPr>
                        <w:rPr>
                          <w:rFonts w:ascii="Cambria Math" w:hAnsi="Cambria Math"/>
                          <w:lang w:val="de-DE" w:eastAsia="ja-JP"/>
                        </w:rPr>
                        <m:t>P</m:t>
                      </m:r>
                    </m:e>
                    <m:sub>
                      <m:r>
                        <m:rPr>
                          <m:sty m:val="p"/>
                        </m:rPr>
                        <w:rPr>
                          <w:rFonts w:ascii="Cambria Math" w:hAnsi="Cambria Math"/>
                          <w:lang w:val="de-DE" w:eastAsia="ja-JP"/>
                        </w:rPr>
                        <m:t>i</m:t>
                      </m:r>
                    </m:sub>
                  </m:sSub>
                </m:num>
                <m:den>
                  <m:sSub>
                    <m:sSubPr>
                      <m:ctrlPr>
                        <w:rPr>
                          <w:rFonts w:ascii="Cambria Math" w:hAnsi="Cambria Math"/>
                          <w:lang w:eastAsia="ja-JP"/>
                        </w:rPr>
                      </m:ctrlPr>
                    </m:sSubPr>
                    <m:e>
                      <m:r>
                        <m:rPr>
                          <m:sty m:val="p"/>
                        </m:rPr>
                        <w:rPr>
                          <w:rFonts w:ascii="Cambria Math" w:hAnsi="Cambria Math"/>
                          <w:lang w:val="de-DE" w:eastAsia="ja-JP"/>
                        </w:rPr>
                        <m:t>T</m:t>
                      </m:r>
                    </m:e>
                    <m:sub>
                      <m:r>
                        <m:rPr>
                          <m:sty m:val="p"/>
                        </m:rPr>
                        <w:rPr>
                          <w:rFonts w:ascii="Cambria Math" w:hAnsi="Cambria Math"/>
                          <w:lang w:val="de-DE" w:eastAsia="ja-JP"/>
                        </w:rPr>
                        <m:t>i</m:t>
                      </m:r>
                    </m:sub>
                  </m:sSub>
                </m:den>
              </m:f>
            </m:e>
          </m:d>
          <m:r>
            <m:rPr>
              <m:sty m:val="p"/>
            </m:rPr>
            <w:rPr>
              <w:rFonts w:ascii="Cambria Math" w:hAnsi="Cambria Math"/>
              <w:lang w:val="de-DE" w:eastAsia="ja-JP"/>
            </w:rPr>
            <m:t>+</m:t>
          </m:r>
          <m:sSub>
            <m:sSubPr>
              <m:ctrlPr>
                <w:rPr>
                  <w:rFonts w:ascii="Cambria Math" w:hAnsi="Cambria Math"/>
                  <w:lang w:eastAsia="ja-JP"/>
                </w:rPr>
              </m:ctrlPr>
            </m:sSubPr>
            <m:e>
              <m:r>
                <m:rPr>
                  <m:sty m:val="p"/>
                </m:rPr>
                <w:rPr>
                  <w:rFonts w:ascii="Cambria Math" w:hAnsi="Cambria Math"/>
                  <w:lang w:val="de-DE" w:eastAsia="ja-JP"/>
                </w:rPr>
                <m:t>M</m:t>
              </m:r>
            </m:e>
            <m:sub>
              <m:r>
                <m:rPr>
                  <m:sty m:val="p"/>
                </m:rPr>
                <w:rPr>
                  <w:rFonts w:ascii="Cambria Math" w:hAnsi="Cambria Math"/>
                  <w:lang w:val="de-DE" w:eastAsia="ja-JP"/>
                </w:rPr>
                <m:t>HC,out</m:t>
              </m:r>
            </m:sub>
          </m:sSub>
          <m:r>
            <m:rPr>
              <m:sty m:val="p"/>
            </m:rPr>
            <w:rPr>
              <w:rFonts w:ascii="Cambria Math" w:hAnsi="Cambria Math"/>
              <w:lang w:val="de-DE" w:eastAsia="ja-JP"/>
            </w:rPr>
            <m:t>-</m:t>
          </m:r>
          <m:sSub>
            <m:sSubPr>
              <m:ctrlPr>
                <w:rPr>
                  <w:rFonts w:ascii="Cambria Math" w:hAnsi="Cambria Math"/>
                  <w:lang w:eastAsia="ja-JP"/>
                </w:rPr>
              </m:ctrlPr>
            </m:sSubPr>
            <m:e>
              <m:r>
                <m:rPr>
                  <m:sty m:val="p"/>
                </m:rPr>
                <w:rPr>
                  <w:rFonts w:ascii="Cambria Math" w:hAnsi="Cambria Math"/>
                  <w:lang w:val="de-DE" w:eastAsia="ja-JP"/>
                </w:rPr>
                <m:t>M</m:t>
              </m:r>
            </m:e>
            <m:sub>
              <m:r>
                <m:rPr>
                  <m:sty m:val="p"/>
                </m:rPr>
                <w:rPr>
                  <w:rFonts w:ascii="Cambria Math" w:hAnsi="Cambria Math"/>
                  <w:lang w:val="de-DE" w:eastAsia="ja-JP"/>
                </w:rPr>
                <m:t>HC,in</m:t>
              </m:r>
            </m:sub>
          </m:sSub>
        </m:oMath>
      </w:ins>
    </w:p>
    <w:p w14:paraId="412DA938" w14:textId="77777777" w:rsidR="00711F1F" w:rsidRDefault="00711F1F" w:rsidP="00711F1F">
      <w:pPr>
        <w:pStyle w:val="SingleTxtG"/>
        <w:spacing w:before="120"/>
        <w:ind w:left="2268"/>
        <w:rPr>
          <w:ins w:id="1765" w:author="Finalized" w:date="2017-05-23T14:26:00Z"/>
          <w:lang w:eastAsia="ja-JP"/>
        </w:rPr>
      </w:pPr>
      <w:proofErr w:type="gramStart"/>
      <w:ins w:id="1766" w:author="Finalized" w:date="2017-05-23T14:26:00Z">
        <w:r>
          <w:rPr>
            <w:lang w:eastAsia="ja-JP"/>
          </w:rPr>
          <w:t>where</w:t>
        </w:r>
        <w:proofErr w:type="gramEnd"/>
        <w:r>
          <w:rPr>
            <w:lang w:eastAsia="ja-JP"/>
          </w:rPr>
          <w:t>:</w:t>
        </w:r>
      </w:ins>
    </w:p>
    <w:p w14:paraId="0FC19925" w14:textId="77777777" w:rsidR="00711F1F" w:rsidRDefault="00711F1F" w:rsidP="00711F1F">
      <w:pPr>
        <w:pStyle w:val="SingleTxtG"/>
        <w:spacing w:before="120"/>
        <w:ind w:left="2835" w:hanging="567"/>
        <w:rPr>
          <w:ins w:id="1767" w:author="Finalized" w:date="2017-05-23T14:26:00Z"/>
          <w:lang w:eastAsia="ja-JP"/>
        </w:rPr>
      </w:pPr>
      <w:ins w:id="1768" w:author="Finalized" w:date="2017-05-23T14:26:00Z">
        <w:r>
          <w:rPr>
            <w:lang w:eastAsia="ja-JP"/>
          </w:rPr>
          <w:t>M</w:t>
        </w:r>
        <w:r w:rsidRPr="00B20CF5">
          <w:rPr>
            <w:vertAlign w:val="subscript"/>
            <w:lang w:eastAsia="ja-JP"/>
          </w:rPr>
          <w:t>HC</w:t>
        </w:r>
        <w:r>
          <w:rPr>
            <w:lang w:eastAsia="ja-JP"/>
          </w:rPr>
          <w:t xml:space="preserve"> </w:t>
        </w:r>
        <w:r>
          <w:rPr>
            <w:lang w:eastAsia="ja-JP"/>
          </w:rPr>
          <w:tab/>
          <w:t>is the mass of hydrocarbons,</w:t>
        </w:r>
        <w:r>
          <w:rPr>
            <w:rFonts w:hint="eastAsia"/>
            <w:lang w:eastAsia="ja-JP"/>
          </w:rPr>
          <w:t xml:space="preserve"> </w:t>
        </w:r>
        <w:r>
          <w:rPr>
            <w:lang w:eastAsia="ja-JP"/>
          </w:rPr>
          <w:t>grams;</w:t>
        </w:r>
      </w:ins>
    </w:p>
    <w:p w14:paraId="111CE514" w14:textId="77777777" w:rsidR="00711F1F" w:rsidRPr="00050470" w:rsidRDefault="00711F1F" w:rsidP="00711F1F">
      <w:pPr>
        <w:pStyle w:val="SingleTxtG"/>
        <w:spacing w:before="120"/>
        <w:ind w:left="2835" w:hanging="567"/>
        <w:rPr>
          <w:ins w:id="1769" w:author="Finalized" w:date="2017-05-23T14:26:00Z"/>
          <w:lang w:eastAsia="ja-JP"/>
        </w:rPr>
      </w:pPr>
      <w:proofErr w:type="spellStart"/>
      <w:ins w:id="1770" w:author="Finalized" w:date="2017-05-23T14:26:00Z">
        <w:r w:rsidRPr="00050470">
          <w:rPr>
            <w:lang w:eastAsia="ja-JP"/>
          </w:rPr>
          <w:t>M</w:t>
        </w:r>
        <w:r w:rsidRPr="00050470">
          <w:rPr>
            <w:vertAlign w:val="subscript"/>
            <w:lang w:eastAsia="ja-JP"/>
          </w:rPr>
          <w:t>HC</w:t>
        </w:r>
        <w:proofErr w:type="gramStart"/>
        <w:r w:rsidRPr="00050470">
          <w:rPr>
            <w:vertAlign w:val="subscript"/>
            <w:lang w:eastAsia="ja-JP"/>
          </w:rPr>
          <w:t>,out</w:t>
        </w:r>
        <w:proofErr w:type="spellEnd"/>
        <w:proofErr w:type="gramEnd"/>
        <w:r w:rsidRPr="00050470">
          <w:rPr>
            <w:lang w:eastAsia="ja-JP"/>
          </w:rPr>
          <w:t xml:space="preserve"> </w:t>
        </w:r>
        <w:r>
          <w:rPr>
            <w:lang w:eastAsia="ja-JP"/>
          </w:rPr>
          <w:t>is the</w:t>
        </w:r>
        <w:r w:rsidRPr="00050470">
          <w:rPr>
            <w:lang w:eastAsia="ja-JP"/>
          </w:rPr>
          <w:t xml:space="preserve"> mass of hydrocarbon</w:t>
        </w:r>
        <w:r>
          <w:rPr>
            <w:lang w:eastAsia="ja-JP"/>
          </w:rPr>
          <w:t>s</w:t>
        </w:r>
        <w:r w:rsidRPr="00050470">
          <w:rPr>
            <w:lang w:eastAsia="ja-JP"/>
          </w:rPr>
          <w:t xml:space="preserve"> exiting the enclosure in the case of fixed</w:t>
        </w:r>
        <w:r>
          <w:rPr>
            <w:lang w:eastAsia="ja-JP"/>
          </w:rPr>
          <w:t xml:space="preserve"> </w:t>
        </w:r>
        <w:r w:rsidRPr="00050470">
          <w:rPr>
            <w:lang w:eastAsia="ja-JP"/>
          </w:rPr>
          <w:t>volume</w:t>
        </w:r>
        <w:r>
          <w:rPr>
            <w:lang w:eastAsia="ja-JP"/>
          </w:rPr>
          <w:t xml:space="preserve"> </w:t>
        </w:r>
        <w:r w:rsidRPr="00050470">
          <w:rPr>
            <w:lang w:eastAsia="ja-JP"/>
          </w:rPr>
          <w:t>enclosures for diurnal emission testing</w:t>
        </w:r>
        <w:r>
          <w:rPr>
            <w:lang w:eastAsia="ja-JP"/>
          </w:rPr>
          <w:t xml:space="preserve">, </w:t>
        </w:r>
        <w:r w:rsidRPr="00050470">
          <w:rPr>
            <w:lang w:eastAsia="ja-JP"/>
          </w:rPr>
          <w:t>grams</w:t>
        </w:r>
        <w:r>
          <w:rPr>
            <w:lang w:eastAsia="ja-JP"/>
          </w:rPr>
          <w:t>;</w:t>
        </w:r>
      </w:ins>
    </w:p>
    <w:p w14:paraId="1C8CF26E" w14:textId="77777777" w:rsidR="00711F1F" w:rsidRDefault="00711F1F" w:rsidP="00711F1F">
      <w:pPr>
        <w:pStyle w:val="SingleTxtG"/>
        <w:spacing w:before="120"/>
        <w:ind w:left="2835" w:hanging="567"/>
        <w:rPr>
          <w:ins w:id="1771" w:author="Finalized" w:date="2017-05-23T14:26:00Z"/>
          <w:lang w:eastAsia="ja-JP"/>
        </w:rPr>
      </w:pPr>
      <w:proofErr w:type="spellStart"/>
      <w:ins w:id="1772" w:author="Finalized" w:date="2017-05-23T14:26:00Z">
        <w:r w:rsidRPr="00050470">
          <w:rPr>
            <w:lang w:eastAsia="ja-JP"/>
          </w:rPr>
          <w:t>M</w:t>
        </w:r>
        <w:r w:rsidRPr="00050470">
          <w:rPr>
            <w:vertAlign w:val="subscript"/>
            <w:lang w:eastAsia="ja-JP"/>
          </w:rPr>
          <w:t>HC</w:t>
        </w:r>
        <w:proofErr w:type="gramStart"/>
        <w:r w:rsidRPr="00050470">
          <w:rPr>
            <w:vertAlign w:val="subscript"/>
            <w:lang w:eastAsia="ja-JP"/>
          </w:rPr>
          <w:t>,i</w:t>
        </w:r>
        <w:r>
          <w:rPr>
            <w:vertAlign w:val="subscript"/>
            <w:lang w:eastAsia="ja-JP"/>
          </w:rPr>
          <w:t>n</w:t>
        </w:r>
        <w:proofErr w:type="spellEnd"/>
        <w:proofErr w:type="gramEnd"/>
        <w:r w:rsidRPr="00050470">
          <w:rPr>
            <w:lang w:eastAsia="ja-JP"/>
          </w:rPr>
          <w:t xml:space="preserve"> </w:t>
        </w:r>
        <w:r>
          <w:rPr>
            <w:lang w:eastAsia="ja-JP"/>
          </w:rPr>
          <w:tab/>
          <w:t>is the</w:t>
        </w:r>
        <w:r w:rsidRPr="00050470">
          <w:rPr>
            <w:lang w:eastAsia="ja-JP"/>
          </w:rPr>
          <w:t xml:space="preserve"> mass of hydrocarbon entering the enclosure in the case of fixed</w:t>
        </w:r>
        <w:r>
          <w:rPr>
            <w:lang w:eastAsia="ja-JP"/>
          </w:rPr>
          <w:t xml:space="preserve"> volume </w:t>
        </w:r>
        <w:r>
          <w:rPr>
            <w:lang w:val="en-US"/>
          </w:rPr>
          <w:t>enclosures for diurnal emission testing, grams;</w:t>
        </w:r>
      </w:ins>
    </w:p>
    <w:p w14:paraId="663D2858" w14:textId="77777777" w:rsidR="00711F1F" w:rsidRDefault="00711F1F" w:rsidP="00711F1F">
      <w:pPr>
        <w:pStyle w:val="SingleTxtG"/>
        <w:spacing w:before="120"/>
        <w:ind w:left="2835" w:hanging="567"/>
        <w:rPr>
          <w:ins w:id="1773" w:author="Finalized" w:date="2017-05-23T14:26:00Z"/>
          <w:lang w:eastAsia="ja-JP"/>
        </w:rPr>
      </w:pPr>
      <w:ins w:id="1774" w:author="Finalized" w:date="2017-05-23T14:26:00Z">
        <w:r>
          <w:rPr>
            <w:lang w:eastAsia="ja-JP"/>
          </w:rPr>
          <w:t>C</w:t>
        </w:r>
        <w:r w:rsidRPr="00B20CF5">
          <w:rPr>
            <w:vertAlign w:val="subscript"/>
            <w:lang w:eastAsia="ja-JP"/>
          </w:rPr>
          <w:t>HC</w:t>
        </w:r>
        <w:r>
          <w:rPr>
            <w:lang w:eastAsia="ja-JP"/>
          </w:rPr>
          <w:t xml:space="preserve"> </w:t>
        </w:r>
        <w:r>
          <w:rPr>
            <w:lang w:eastAsia="ja-JP"/>
          </w:rPr>
          <w:tab/>
          <w:t>is the measured hydrocarbon concentration in the enclosure, ppm volume in C</w:t>
        </w:r>
        <w:r w:rsidRPr="00736215">
          <w:rPr>
            <w:vertAlign w:val="subscript"/>
            <w:lang w:eastAsia="ja-JP"/>
          </w:rPr>
          <w:t>1</w:t>
        </w:r>
        <w:r>
          <w:rPr>
            <w:lang w:eastAsia="ja-JP"/>
          </w:rPr>
          <w:t xml:space="preserve"> equivalent;</w:t>
        </w:r>
      </w:ins>
    </w:p>
    <w:p w14:paraId="5341B59F" w14:textId="2EE0A1D8" w:rsidR="00711F1F" w:rsidRDefault="00711F1F" w:rsidP="00711F1F">
      <w:pPr>
        <w:pStyle w:val="SingleTxtG"/>
        <w:spacing w:before="120"/>
        <w:ind w:left="2835" w:hanging="567"/>
        <w:rPr>
          <w:ins w:id="1775" w:author="Finalized" w:date="2017-05-23T14:26:00Z"/>
          <w:lang w:eastAsia="ja-JP"/>
        </w:rPr>
      </w:pPr>
      <w:ins w:id="1776" w:author="Finalized" w:date="2017-05-23T14:26:00Z">
        <w:r>
          <w:rPr>
            <w:lang w:eastAsia="ja-JP"/>
          </w:rPr>
          <w:t xml:space="preserve">V </w:t>
        </w:r>
        <w:r>
          <w:rPr>
            <w:lang w:eastAsia="ja-JP"/>
          </w:rPr>
          <w:tab/>
          <w:t>is the net enclosure volume in cubic metres corrected for the volume of the vehicle with the windows and the luggage compartment open. If the volume of the vehicle is not known, a volume of 1.42 m</w:t>
        </w:r>
        <w:r w:rsidRPr="00736215">
          <w:rPr>
            <w:vertAlign w:val="superscript"/>
            <w:lang w:eastAsia="ja-JP"/>
          </w:rPr>
          <w:t>3</w:t>
        </w:r>
        <w:r>
          <w:rPr>
            <w:lang w:eastAsia="ja-JP"/>
          </w:rPr>
          <w:t xml:space="preserve"> shall be subtracted</w:t>
        </w:r>
      </w:ins>
      <w:ins w:id="1777" w:author="Finalized" w:date="2017-06-04T18:22:00Z">
        <w:r w:rsidR="00DF50AA">
          <w:rPr>
            <w:rFonts w:hint="eastAsia"/>
            <w:lang w:eastAsia="ja-JP"/>
          </w:rPr>
          <w:t>;</w:t>
        </w:r>
      </w:ins>
    </w:p>
    <w:p w14:paraId="1AE1860E" w14:textId="77777777" w:rsidR="00711F1F" w:rsidRDefault="00711F1F" w:rsidP="00711F1F">
      <w:pPr>
        <w:pStyle w:val="SingleTxtG"/>
        <w:spacing w:before="120"/>
        <w:ind w:left="2835" w:hanging="567"/>
        <w:rPr>
          <w:ins w:id="1778" w:author="Finalized" w:date="2017-05-23T14:26:00Z"/>
          <w:lang w:eastAsia="ja-JP"/>
        </w:rPr>
      </w:pPr>
      <w:ins w:id="1779" w:author="Finalized" w:date="2017-05-23T14:26:00Z">
        <w:r>
          <w:rPr>
            <w:lang w:eastAsia="ja-JP"/>
          </w:rPr>
          <w:t xml:space="preserve">T </w:t>
        </w:r>
        <w:r>
          <w:rPr>
            <w:lang w:eastAsia="ja-JP"/>
          </w:rPr>
          <w:tab/>
          <w:t>is the ambient chamber temperature, in K;</w:t>
        </w:r>
      </w:ins>
    </w:p>
    <w:p w14:paraId="58E09323" w14:textId="77777777" w:rsidR="00711F1F" w:rsidRDefault="00711F1F" w:rsidP="00711F1F">
      <w:pPr>
        <w:pStyle w:val="SingleTxtG"/>
        <w:spacing w:before="120"/>
        <w:ind w:left="2835" w:hanging="567"/>
        <w:rPr>
          <w:ins w:id="1780" w:author="Finalized" w:date="2017-05-23T14:26:00Z"/>
          <w:lang w:eastAsia="ja-JP"/>
        </w:rPr>
      </w:pPr>
      <w:ins w:id="1781" w:author="Finalized" w:date="2017-05-23T14:26:00Z">
        <w:r>
          <w:rPr>
            <w:lang w:eastAsia="ja-JP"/>
          </w:rPr>
          <w:t xml:space="preserve">P </w:t>
        </w:r>
        <w:r>
          <w:rPr>
            <w:lang w:eastAsia="ja-JP"/>
          </w:rPr>
          <w:tab/>
          <w:t xml:space="preserve">is the barometric pressure, </w:t>
        </w:r>
        <w:proofErr w:type="spellStart"/>
        <w:r>
          <w:rPr>
            <w:lang w:eastAsia="ja-JP"/>
          </w:rPr>
          <w:t>kPa</w:t>
        </w:r>
        <w:proofErr w:type="spellEnd"/>
        <w:r>
          <w:rPr>
            <w:lang w:eastAsia="ja-JP"/>
          </w:rPr>
          <w:t>;</w:t>
        </w:r>
      </w:ins>
    </w:p>
    <w:p w14:paraId="3A798D91" w14:textId="77777777" w:rsidR="00711F1F" w:rsidRDefault="00711F1F" w:rsidP="00711F1F">
      <w:pPr>
        <w:pStyle w:val="SingleTxtG"/>
        <w:spacing w:before="120"/>
        <w:ind w:left="2835" w:hanging="567"/>
        <w:rPr>
          <w:ins w:id="1782" w:author="Finalized" w:date="2017-05-23T14:26:00Z"/>
          <w:lang w:eastAsia="ja-JP"/>
        </w:rPr>
      </w:pPr>
      <w:ins w:id="1783" w:author="Finalized" w:date="2017-05-23T14:26:00Z">
        <w:r>
          <w:rPr>
            <w:lang w:eastAsia="ja-JP"/>
          </w:rPr>
          <w:t xml:space="preserve">H/C </w:t>
        </w:r>
        <w:r>
          <w:rPr>
            <w:lang w:eastAsia="ja-JP"/>
          </w:rPr>
          <w:tab/>
          <w:t>is the hydrogen to carbon ratio</w:t>
        </w:r>
        <w:r w:rsidRPr="006A2216">
          <w:rPr>
            <w:lang w:val="en-US"/>
          </w:rPr>
          <w:t xml:space="preserve"> </w:t>
        </w:r>
        <w:r>
          <w:rPr>
            <w:lang w:val="en-US"/>
          </w:rPr>
          <w:t>a constant value and is taken to be 2.33</w:t>
        </w:r>
        <w:r>
          <w:rPr>
            <w:lang w:eastAsia="ja-JP"/>
          </w:rPr>
          <w:t>;</w:t>
        </w:r>
      </w:ins>
    </w:p>
    <w:p w14:paraId="6438C412" w14:textId="2F63C70F" w:rsidR="00711F1F" w:rsidRDefault="00711F1F" w:rsidP="00711F1F">
      <w:pPr>
        <w:pStyle w:val="SingleTxtG"/>
        <w:spacing w:before="120"/>
        <w:ind w:left="2835" w:hanging="567"/>
        <w:rPr>
          <w:ins w:id="1784" w:author="Finalized" w:date="2017-05-23T14:26:00Z"/>
          <w:lang w:eastAsia="ja-JP"/>
        </w:rPr>
      </w:pPr>
      <w:proofErr w:type="gramStart"/>
      <w:ins w:id="1785" w:author="Finalized" w:date="2017-05-23T14:26:00Z">
        <w:r>
          <w:rPr>
            <w:lang w:eastAsia="ja-JP"/>
          </w:rPr>
          <w:t>k</w:t>
        </w:r>
        <w:proofErr w:type="gramEnd"/>
        <w:r>
          <w:rPr>
            <w:lang w:eastAsia="ja-JP"/>
          </w:rPr>
          <w:t xml:space="preserve"> </w:t>
        </w:r>
        <w:r>
          <w:rPr>
            <w:lang w:eastAsia="ja-JP"/>
          </w:rPr>
          <w:tab/>
          <w:t>is 1.2 × 10</w:t>
        </w:r>
        <w:r w:rsidRPr="00B13008">
          <w:rPr>
            <w:vertAlign w:val="superscript"/>
            <w:lang w:eastAsia="ja-JP"/>
          </w:rPr>
          <w:t>-4</w:t>
        </w:r>
        <w:r w:rsidR="000210DD">
          <w:rPr>
            <w:lang w:eastAsia="ja-JP"/>
          </w:rPr>
          <w:t xml:space="preserve"> × (12 + H/C)</w:t>
        </w:r>
      </w:ins>
      <w:ins w:id="1786" w:author="Finalized" w:date="2017-06-04T18:22:00Z">
        <w:r w:rsidR="000210DD">
          <w:rPr>
            <w:rFonts w:hint="eastAsia"/>
            <w:lang w:eastAsia="ja-JP"/>
          </w:rPr>
          <w:t>,</w:t>
        </w:r>
      </w:ins>
      <w:ins w:id="1787" w:author="Finalized" w:date="2017-05-23T14:26:00Z">
        <w:r>
          <w:rPr>
            <w:lang w:eastAsia="ja-JP"/>
          </w:rPr>
          <w:t xml:space="preserve"> in (g × K/(m³ × </w:t>
        </w:r>
        <w:proofErr w:type="spellStart"/>
        <w:r>
          <w:rPr>
            <w:lang w:eastAsia="ja-JP"/>
          </w:rPr>
          <w:t>kPa</w:t>
        </w:r>
        <w:proofErr w:type="spellEnd"/>
        <w:r>
          <w:rPr>
            <w:lang w:eastAsia="ja-JP"/>
          </w:rPr>
          <w:t>)</w:t>
        </w:r>
      </w:ins>
      <w:ins w:id="1788" w:author="Finalized" w:date="2017-06-01T17:31:00Z">
        <w:r w:rsidR="0007373E">
          <w:rPr>
            <w:rFonts w:hint="eastAsia"/>
            <w:lang w:eastAsia="ja-JP"/>
          </w:rPr>
          <w:t>)</w:t>
        </w:r>
      </w:ins>
      <w:ins w:id="1789" w:author="Finalized" w:date="2017-06-04T18:22:00Z">
        <w:r w:rsidR="000210DD">
          <w:rPr>
            <w:rFonts w:hint="eastAsia"/>
            <w:lang w:eastAsia="ja-JP"/>
          </w:rPr>
          <w:t>;</w:t>
        </w:r>
      </w:ins>
    </w:p>
    <w:p w14:paraId="70C6E2EB" w14:textId="77777777" w:rsidR="00711F1F" w:rsidRDefault="00711F1F" w:rsidP="00711F1F">
      <w:pPr>
        <w:pStyle w:val="SingleTxtG"/>
        <w:spacing w:before="120"/>
        <w:ind w:left="2835" w:hanging="567"/>
        <w:rPr>
          <w:ins w:id="1790" w:author="Finalized" w:date="2017-05-23T14:26:00Z"/>
          <w:lang w:eastAsia="ja-JP"/>
        </w:rPr>
      </w:pPr>
      <w:proofErr w:type="spellStart"/>
      <w:proofErr w:type="gramStart"/>
      <w:ins w:id="1791" w:author="Finalized" w:date="2017-05-23T14:26:00Z">
        <w:r>
          <w:rPr>
            <w:lang w:eastAsia="ja-JP"/>
          </w:rPr>
          <w:t>i</w:t>
        </w:r>
        <w:proofErr w:type="spellEnd"/>
        <w:proofErr w:type="gramEnd"/>
        <w:r>
          <w:rPr>
            <w:lang w:eastAsia="ja-JP"/>
          </w:rPr>
          <w:t xml:space="preserve"> </w:t>
        </w:r>
        <w:r>
          <w:rPr>
            <w:lang w:eastAsia="ja-JP"/>
          </w:rPr>
          <w:tab/>
          <w:t>is the initial reading;</w:t>
        </w:r>
      </w:ins>
    </w:p>
    <w:p w14:paraId="0D377917" w14:textId="653F61F8" w:rsidR="00601F19" w:rsidRDefault="00711F1F" w:rsidP="001D6E26">
      <w:pPr>
        <w:pStyle w:val="SingleTxtG"/>
        <w:spacing w:before="120"/>
        <w:ind w:left="2835" w:hanging="567"/>
        <w:rPr>
          <w:szCs w:val="24"/>
          <w:lang w:eastAsia="ja-JP"/>
        </w:rPr>
      </w:pPr>
      <w:proofErr w:type="gramStart"/>
      <w:ins w:id="1792" w:author="Finalized" w:date="2017-05-23T14:26:00Z">
        <w:r>
          <w:rPr>
            <w:lang w:eastAsia="ja-JP"/>
          </w:rPr>
          <w:t>f</w:t>
        </w:r>
        <w:proofErr w:type="gramEnd"/>
        <w:r>
          <w:rPr>
            <w:lang w:eastAsia="ja-JP"/>
          </w:rPr>
          <w:t xml:space="preserve"> </w:t>
        </w:r>
        <w:r>
          <w:rPr>
            <w:lang w:eastAsia="ja-JP"/>
          </w:rPr>
          <w:tab/>
          <w:t>is the final reading;</w:t>
        </w:r>
      </w:ins>
    </w:p>
    <w:p w14:paraId="29D83865" w14:textId="6CEE493A" w:rsidR="00B34BDC" w:rsidRDefault="006251C0" w:rsidP="00357604">
      <w:pPr>
        <w:pStyle w:val="SingleTxtG"/>
        <w:tabs>
          <w:tab w:val="left" w:pos="6379"/>
        </w:tabs>
        <w:ind w:left="2268" w:hanging="1134"/>
        <w:rPr>
          <w:szCs w:val="24"/>
          <w:lang w:eastAsia="ja-JP"/>
        </w:rPr>
      </w:pPr>
      <w:del w:id="1793" w:author="Finalized" w:date="2017-03-10T12:27:00Z">
        <w:r w:rsidDel="001D5BCD">
          <w:rPr>
            <w:rFonts w:hint="eastAsia"/>
            <w:szCs w:val="24"/>
            <w:lang w:eastAsia="ja-JP"/>
          </w:rPr>
          <w:delText>5.3.10.1</w:delText>
        </w:r>
      </w:del>
      <w:ins w:id="1794" w:author="Finalized" w:date="2017-03-10T12:28:00Z">
        <w:r w:rsidR="002674C8">
          <w:rPr>
            <w:rFonts w:hint="eastAsia"/>
            <w:szCs w:val="24"/>
            <w:lang w:eastAsia="ja-JP"/>
          </w:rPr>
          <w:t>7</w:t>
        </w:r>
      </w:ins>
      <w:ins w:id="1795" w:author="Finalized" w:date="2017-03-10T12:27:00Z">
        <w:r w:rsidR="001D5BCD">
          <w:rPr>
            <w:rFonts w:hint="eastAsia"/>
            <w:szCs w:val="24"/>
            <w:lang w:eastAsia="ja-JP"/>
          </w:rPr>
          <w:t>.</w:t>
        </w:r>
      </w:ins>
      <w:r w:rsidR="00B5502D">
        <w:rPr>
          <w:szCs w:val="24"/>
          <w:lang w:eastAsia="ja-JP"/>
        </w:rPr>
        <w:t>2</w:t>
      </w:r>
      <w:r w:rsidRPr="00413620">
        <w:rPr>
          <w:rFonts w:hint="eastAsia"/>
          <w:szCs w:val="24"/>
          <w:lang w:eastAsia="ja-JP"/>
        </w:rPr>
        <w:t>.</w:t>
      </w:r>
      <w:r>
        <w:rPr>
          <w:rFonts w:hint="eastAsia"/>
          <w:szCs w:val="24"/>
          <w:lang w:eastAsia="ja-JP"/>
        </w:rPr>
        <w:tab/>
      </w:r>
      <w:r w:rsidR="00273CAA" w:rsidRPr="00413620">
        <w:rPr>
          <w:szCs w:val="24"/>
          <w:lang w:eastAsia="ja-JP"/>
        </w:rPr>
        <w:t xml:space="preserve">The result of </w:t>
      </w:r>
      <w:ins w:id="1796" w:author="Finalized" w:date="2017-04-17T16:01:00Z">
        <w:r w:rsidR="0090547C">
          <w:rPr>
            <w:rFonts w:hint="eastAsia"/>
            <w:szCs w:val="24"/>
            <w:lang w:eastAsia="ja-JP"/>
          </w:rPr>
          <w:t>(</w:t>
        </w:r>
      </w:ins>
      <w:r w:rsidR="00273CAA" w:rsidRPr="00413620">
        <w:rPr>
          <w:szCs w:val="24"/>
          <w:lang w:eastAsia="ja-JP"/>
        </w:rPr>
        <w:t>M</w:t>
      </w:r>
      <w:r w:rsidR="00273CAA" w:rsidRPr="005F7D10">
        <w:rPr>
          <w:szCs w:val="24"/>
          <w:vertAlign w:val="subscript"/>
          <w:lang w:eastAsia="ja-JP"/>
        </w:rPr>
        <w:t>HS</w:t>
      </w:r>
      <w:r w:rsidR="00AE5C3C">
        <w:rPr>
          <w:szCs w:val="24"/>
          <w:vertAlign w:val="subscript"/>
          <w:lang w:eastAsia="ja-JP"/>
        </w:rPr>
        <w:t xml:space="preserve"> </w:t>
      </w:r>
      <w:r w:rsidR="00273CAA" w:rsidRPr="00413620">
        <w:rPr>
          <w:szCs w:val="24"/>
          <w:lang w:eastAsia="ja-JP"/>
        </w:rPr>
        <w:t>+</w:t>
      </w:r>
      <w:r w:rsidR="00AE5C3C">
        <w:rPr>
          <w:szCs w:val="24"/>
          <w:lang w:eastAsia="ja-JP"/>
        </w:rPr>
        <w:t xml:space="preserve"> </w:t>
      </w:r>
      <w:r w:rsidR="00273CAA" w:rsidRPr="00413620">
        <w:rPr>
          <w:szCs w:val="24"/>
          <w:lang w:eastAsia="ja-JP"/>
        </w:rPr>
        <w:t>M</w:t>
      </w:r>
      <w:r w:rsidR="00273CAA" w:rsidRPr="005F7D10">
        <w:rPr>
          <w:szCs w:val="24"/>
          <w:vertAlign w:val="subscript"/>
          <w:lang w:eastAsia="ja-JP"/>
        </w:rPr>
        <w:t>D1</w:t>
      </w:r>
      <w:r w:rsidR="00AE5C3C">
        <w:rPr>
          <w:szCs w:val="24"/>
          <w:vertAlign w:val="subscript"/>
          <w:lang w:eastAsia="ja-JP"/>
        </w:rPr>
        <w:t xml:space="preserve"> </w:t>
      </w:r>
      <w:r w:rsidR="00273CAA" w:rsidRPr="00413620">
        <w:rPr>
          <w:szCs w:val="24"/>
          <w:lang w:eastAsia="ja-JP"/>
        </w:rPr>
        <w:t>+</w:t>
      </w:r>
      <w:r w:rsidR="00AE5C3C">
        <w:rPr>
          <w:szCs w:val="24"/>
          <w:lang w:eastAsia="ja-JP"/>
        </w:rPr>
        <w:t xml:space="preserve"> </w:t>
      </w:r>
      <w:r w:rsidR="00273CAA" w:rsidRPr="00413620">
        <w:rPr>
          <w:szCs w:val="24"/>
          <w:lang w:eastAsia="ja-JP"/>
        </w:rPr>
        <w:t>M</w:t>
      </w:r>
      <w:r w:rsidR="00273CAA" w:rsidRPr="005F7D10">
        <w:rPr>
          <w:szCs w:val="24"/>
          <w:vertAlign w:val="subscript"/>
          <w:lang w:eastAsia="ja-JP"/>
        </w:rPr>
        <w:t>D2</w:t>
      </w:r>
      <w:r w:rsidR="00AE5C3C">
        <w:rPr>
          <w:szCs w:val="24"/>
          <w:vertAlign w:val="subscript"/>
          <w:lang w:eastAsia="ja-JP"/>
        </w:rPr>
        <w:t xml:space="preserve"> </w:t>
      </w:r>
      <w:r w:rsidR="00273CAA" w:rsidRPr="00413620">
        <w:rPr>
          <w:szCs w:val="24"/>
          <w:lang w:eastAsia="ja-JP"/>
        </w:rPr>
        <w:t>+</w:t>
      </w:r>
      <w:r w:rsidR="00AE5C3C">
        <w:rPr>
          <w:szCs w:val="24"/>
          <w:lang w:eastAsia="ja-JP"/>
        </w:rPr>
        <w:t xml:space="preserve"> </w:t>
      </w:r>
      <w:del w:id="1797" w:author="Finalized" w:date="2017-03-29T18:27:00Z">
        <w:r w:rsidR="00273CAA" w:rsidRPr="00413620" w:rsidDel="004A2935">
          <w:rPr>
            <w:szCs w:val="24"/>
            <w:lang w:eastAsia="ja-JP"/>
          </w:rPr>
          <w:delText>PF</w:delText>
        </w:r>
        <w:r w:rsidR="00AE5C3C" w:rsidDel="004A2935">
          <w:rPr>
            <w:szCs w:val="24"/>
            <w:lang w:eastAsia="ja-JP"/>
          </w:rPr>
          <w:delText xml:space="preserve"> </w:delText>
        </w:r>
        <w:r w:rsidR="00754E03" w:rsidDel="004A2935">
          <w:rPr>
            <w:szCs w:val="24"/>
            <w:lang w:eastAsia="ja-JP"/>
          </w:rPr>
          <w:delText>+</w:delText>
        </w:r>
      </w:del>
      <w:ins w:id="1798" w:author="Finalized" w:date="2017-05-23T14:42:00Z">
        <w:r w:rsidR="00EE6374">
          <w:rPr>
            <w:rFonts w:hint="eastAsia"/>
            <w:szCs w:val="24"/>
            <w:lang w:eastAsia="ja-JP"/>
          </w:rPr>
          <w:t>(</w:t>
        </w:r>
      </w:ins>
      <w:ins w:id="1799" w:author="Finalized" w:date="2017-03-29T18:27:00Z">
        <w:r w:rsidR="004A2935">
          <w:rPr>
            <w:rFonts w:hint="eastAsia"/>
            <w:szCs w:val="24"/>
            <w:lang w:eastAsia="ja-JP"/>
          </w:rPr>
          <w:t xml:space="preserve">2 </w:t>
        </w:r>
        <w:r w:rsidR="004A2935" w:rsidRPr="004A2935">
          <w:rPr>
            <w:szCs w:val="24"/>
            <w:lang w:eastAsia="ja-JP"/>
          </w:rPr>
          <w:t>×</w:t>
        </w:r>
      </w:ins>
      <w:r w:rsidR="00AE5C3C">
        <w:rPr>
          <w:szCs w:val="24"/>
          <w:lang w:eastAsia="ja-JP"/>
        </w:rPr>
        <w:t xml:space="preserve"> </w:t>
      </w:r>
      <w:r w:rsidR="00754E03">
        <w:rPr>
          <w:szCs w:val="24"/>
          <w:lang w:eastAsia="ja-JP"/>
        </w:rPr>
        <w:t>PF</w:t>
      </w:r>
      <w:ins w:id="1800" w:author="Finalized" w:date="2017-05-23T14:42:00Z">
        <w:r w:rsidR="00EE6374">
          <w:rPr>
            <w:rFonts w:hint="eastAsia"/>
            <w:szCs w:val="24"/>
            <w:lang w:eastAsia="ja-JP"/>
          </w:rPr>
          <w:t>)</w:t>
        </w:r>
      </w:ins>
      <w:ins w:id="1801" w:author="Finalized" w:date="2017-04-17T16:01:00Z">
        <w:r w:rsidR="0090547C">
          <w:rPr>
            <w:rFonts w:hint="eastAsia"/>
            <w:szCs w:val="24"/>
            <w:lang w:eastAsia="ja-JP"/>
          </w:rPr>
          <w:t>)</w:t>
        </w:r>
      </w:ins>
      <w:r w:rsidR="00E717B2">
        <w:rPr>
          <w:rFonts w:hint="eastAsia"/>
          <w:szCs w:val="24"/>
          <w:lang w:eastAsia="ja-JP"/>
        </w:rPr>
        <w:t xml:space="preserve"> </w:t>
      </w:r>
      <w:r w:rsidR="00273CAA" w:rsidRPr="00413620">
        <w:rPr>
          <w:szCs w:val="24"/>
          <w:lang w:eastAsia="ja-JP"/>
        </w:rPr>
        <w:t xml:space="preserve">shall be below the limit defined </w:t>
      </w:r>
      <w:ins w:id="1802" w:author="Finalized" w:date="2017-04-17T16:01:00Z">
        <w:r w:rsidR="0090547C">
          <w:rPr>
            <w:rFonts w:hint="eastAsia"/>
            <w:szCs w:val="24"/>
            <w:lang w:eastAsia="ja-JP"/>
          </w:rPr>
          <w:t xml:space="preserve">in </w:t>
        </w:r>
      </w:ins>
      <w:r w:rsidR="00413620" w:rsidRPr="00413620">
        <w:rPr>
          <w:rFonts w:hint="eastAsia"/>
          <w:szCs w:val="24"/>
          <w:lang w:eastAsia="ja-JP"/>
        </w:rPr>
        <w:t>paragraph 6.1</w:t>
      </w:r>
      <w:proofErr w:type="gramStart"/>
      <w:r w:rsidR="00413620" w:rsidRPr="00413620">
        <w:rPr>
          <w:rFonts w:hint="eastAsia"/>
          <w:szCs w:val="24"/>
          <w:lang w:eastAsia="ja-JP"/>
        </w:rPr>
        <w:t>.</w:t>
      </w:r>
      <w:r w:rsidR="00CD131C">
        <w:rPr>
          <w:rFonts w:hint="eastAsia"/>
          <w:szCs w:val="24"/>
          <w:lang w:eastAsia="ja-JP"/>
        </w:rPr>
        <w:t>(</w:t>
      </w:r>
      <w:proofErr w:type="gramEnd"/>
      <w:r w:rsidR="00CD131C">
        <w:rPr>
          <w:rFonts w:hint="eastAsia"/>
          <w:szCs w:val="24"/>
          <w:lang w:eastAsia="ja-JP"/>
        </w:rPr>
        <w:t xml:space="preserve">a) </w:t>
      </w:r>
      <w:r w:rsidR="00413620" w:rsidRPr="00413620">
        <w:rPr>
          <w:rFonts w:hint="eastAsia"/>
          <w:szCs w:val="24"/>
          <w:lang w:eastAsia="ja-JP"/>
        </w:rPr>
        <w:t xml:space="preserve">of this </w:t>
      </w:r>
      <w:del w:id="1803" w:author="Finalized" w:date="2017-04-03T16:16:00Z">
        <w:r w:rsidR="00413620" w:rsidRPr="00413620" w:rsidDel="00CE10FA">
          <w:rPr>
            <w:rFonts w:hint="eastAsia"/>
            <w:szCs w:val="24"/>
            <w:lang w:eastAsia="ja-JP"/>
          </w:rPr>
          <w:delText>gtr</w:delText>
        </w:r>
      </w:del>
      <w:ins w:id="1804" w:author="Finalized" w:date="2017-04-03T16:16:00Z">
        <w:r w:rsidR="00CE10FA">
          <w:rPr>
            <w:rFonts w:hint="eastAsia"/>
            <w:szCs w:val="24"/>
            <w:lang w:eastAsia="ja-JP"/>
          </w:rPr>
          <w:t>UN GTR</w:t>
        </w:r>
      </w:ins>
      <w:r w:rsidR="00413620" w:rsidRPr="00413620">
        <w:rPr>
          <w:rFonts w:hint="eastAsia"/>
          <w:szCs w:val="24"/>
          <w:lang w:eastAsia="ja-JP"/>
        </w:rPr>
        <w:t>.</w:t>
      </w:r>
    </w:p>
    <w:p w14:paraId="769C7DF2" w14:textId="520EA37F" w:rsidR="00AA50E0" w:rsidRDefault="008E7E31" w:rsidP="008117FE">
      <w:pPr>
        <w:pStyle w:val="SingleTxtG"/>
        <w:ind w:left="2268" w:hanging="1134"/>
        <w:rPr>
          <w:szCs w:val="24"/>
          <w:lang w:eastAsia="ja-JP"/>
        </w:rPr>
      </w:pPr>
      <w:del w:id="1805" w:author="Finalized" w:date="2017-03-10T12:27:00Z">
        <w:r w:rsidDel="001D5BCD">
          <w:rPr>
            <w:rFonts w:hint="eastAsia"/>
            <w:szCs w:val="24"/>
            <w:lang w:eastAsia="ja-JP"/>
          </w:rPr>
          <w:delText>5.3.10.2</w:delText>
        </w:r>
      </w:del>
      <w:ins w:id="1806" w:author="Finalized" w:date="2017-03-10T12:28:00Z">
        <w:r w:rsidR="002674C8">
          <w:rPr>
            <w:rFonts w:hint="eastAsia"/>
            <w:szCs w:val="24"/>
            <w:lang w:eastAsia="ja-JP"/>
          </w:rPr>
          <w:t>7</w:t>
        </w:r>
      </w:ins>
      <w:ins w:id="1807" w:author="Finalized" w:date="2017-03-10T12:27:00Z">
        <w:r w:rsidR="001D5BCD">
          <w:rPr>
            <w:rFonts w:hint="eastAsia"/>
            <w:szCs w:val="24"/>
            <w:lang w:eastAsia="ja-JP"/>
          </w:rPr>
          <w:t>.</w:t>
        </w:r>
      </w:ins>
      <w:ins w:id="1808" w:author="Finalized" w:date="2017-05-23T14:27:00Z">
        <w:r w:rsidR="001D6E26">
          <w:rPr>
            <w:rFonts w:hint="eastAsia"/>
            <w:szCs w:val="24"/>
            <w:lang w:eastAsia="ja-JP"/>
          </w:rPr>
          <w:t>3</w:t>
        </w:r>
      </w:ins>
      <w:r w:rsidR="00E717B2" w:rsidRPr="00413620">
        <w:rPr>
          <w:rFonts w:hint="eastAsia"/>
          <w:szCs w:val="24"/>
          <w:lang w:eastAsia="ja-JP"/>
        </w:rPr>
        <w:t>.</w:t>
      </w:r>
      <w:r w:rsidR="00E717B2">
        <w:rPr>
          <w:rFonts w:hint="eastAsia"/>
          <w:szCs w:val="24"/>
          <w:lang w:eastAsia="ja-JP"/>
        </w:rPr>
        <w:tab/>
        <w:t xml:space="preserve">At the option of the </w:t>
      </w:r>
      <w:r w:rsidR="00504C70">
        <w:rPr>
          <w:szCs w:val="24"/>
          <w:lang w:eastAsia="ja-JP"/>
        </w:rPr>
        <w:t>C</w:t>
      </w:r>
      <w:r w:rsidR="00504C70">
        <w:rPr>
          <w:rFonts w:hint="eastAsia"/>
          <w:szCs w:val="24"/>
          <w:lang w:eastAsia="ja-JP"/>
        </w:rPr>
        <w:t xml:space="preserve">ontracting </w:t>
      </w:r>
      <w:r w:rsidR="00504C70">
        <w:rPr>
          <w:szCs w:val="24"/>
          <w:lang w:eastAsia="ja-JP"/>
        </w:rPr>
        <w:t>P</w:t>
      </w:r>
      <w:r w:rsidR="00504C70">
        <w:rPr>
          <w:rFonts w:hint="eastAsia"/>
          <w:szCs w:val="24"/>
          <w:lang w:eastAsia="ja-JP"/>
        </w:rPr>
        <w:t>arty</w:t>
      </w:r>
      <w:r w:rsidR="00E717B2">
        <w:rPr>
          <w:rFonts w:hint="eastAsia"/>
          <w:szCs w:val="24"/>
          <w:lang w:eastAsia="ja-JP"/>
        </w:rPr>
        <w:t xml:space="preserve">, the following </w:t>
      </w:r>
      <w:del w:id="1809" w:author="Finalized" w:date="2017-05-23T14:27:00Z">
        <w:r w:rsidR="00E717B2" w:rsidDel="001D6E26">
          <w:rPr>
            <w:rFonts w:hint="eastAsia"/>
            <w:szCs w:val="24"/>
            <w:lang w:eastAsia="ja-JP"/>
          </w:rPr>
          <w:delText>alter</w:delText>
        </w:r>
        <w:r w:rsidR="00AE5C3C" w:rsidDel="001D6E26">
          <w:rPr>
            <w:rFonts w:hint="eastAsia"/>
            <w:szCs w:val="24"/>
            <w:lang w:eastAsia="ja-JP"/>
          </w:rPr>
          <w:delText xml:space="preserve">native calculation </w:delText>
        </w:r>
      </w:del>
      <w:r w:rsidR="00AE5C3C">
        <w:rPr>
          <w:rFonts w:hint="eastAsia"/>
          <w:szCs w:val="24"/>
          <w:lang w:eastAsia="ja-JP"/>
        </w:rPr>
        <w:t>may be used.</w:t>
      </w:r>
    </w:p>
    <w:p w14:paraId="6C98B44F" w14:textId="14562ED9" w:rsidR="008117FE" w:rsidRPr="00413620" w:rsidRDefault="008117FE" w:rsidP="00AA50E0">
      <w:pPr>
        <w:pStyle w:val="SingleTxtG"/>
        <w:ind w:left="2268"/>
        <w:rPr>
          <w:szCs w:val="24"/>
          <w:lang w:eastAsia="ja-JP"/>
        </w:rPr>
      </w:pPr>
      <w:r w:rsidRPr="00413620">
        <w:rPr>
          <w:szCs w:val="24"/>
          <w:lang w:eastAsia="ja-JP"/>
        </w:rPr>
        <w:t xml:space="preserve">The result of </w:t>
      </w:r>
      <w:ins w:id="1810" w:author="Finalized" w:date="2017-04-03T16:16:00Z">
        <w:r w:rsidR="00CE10FA">
          <w:rPr>
            <w:rFonts w:hint="eastAsia"/>
            <w:szCs w:val="24"/>
            <w:lang w:eastAsia="ja-JP"/>
          </w:rPr>
          <w:t>(</w:t>
        </w:r>
      </w:ins>
      <w:r w:rsidRPr="00413620">
        <w:rPr>
          <w:szCs w:val="24"/>
          <w:lang w:eastAsia="ja-JP"/>
        </w:rPr>
        <w:t>M</w:t>
      </w:r>
      <w:r w:rsidRPr="005F7D10">
        <w:rPr>
          <w:szCs w:val="24"/>
          <w:vertAlign w:val="subscript"/>
          <w:lang w:eastAsia="ja-JP"/>
        </w:rPr>
        <w:t>HS</w:t>
      </w:r>
      <w:r w:rsidR="00AE5C3C">
        <w:rPr>
          <w:szCs w:val="24"/>
          <w:vertAlign w:val="subscript"/>
          <w:lang w:eastAsia="ja-JP"/>
        </w:rPr>
        <w:t xml:space="preserve"> </w:t>
      </w:r>
      <w:r w:rsidRPr="00413620">
        <w:rPr>
          <w:szCs w:val="24"/>
          <w:lang w:eastAsia="ja-JP"/>
        </w:rPr>
        <w:t>+</w:t>
      </w:r>
      <w:r w:rsidR="00AE5C3C">
        <w:rPr>
          <w:szCs w:val="24"/>
          <w:lang w:eastAsia="ja-JP"/>
        </w:rPr>
        <w:t xml:space="preserve"> </w:t>
      </w:r>
      <w:proofErr w:type="spellStart"/>
      <w:r w:rsidRPr="00413620">
        <w:rPr>
          <w:szCs w:val="24"/>
          <w:lang w:eastAsia="ja-JP"/>
        </w:rPr>
        <w:t>M</w:t>
      </w:r>
      <w:r w:rsidRPr="005F7D10">
        <w:rPr>
          <w:szCs w:val="24"/>
          <w:vertAlign w:val="subscript"/>
          <w:lang w:eastAsia="ja-JP"/>
        </w:rPr>
        <w:t>D</w:t>
      </w:r>
      <w:r>
        <w:rPr>
          <w:rFonts w:hint="eastAsia"/>
          <w:szCs w:val="24"/>
          <w:vertAlign w:val="subscript"/>
          <w:lang w:eastAsia="ja-JP"/>
        </w:rPr>
        <w:t>_max</w:t>
      </w:r>
      <w:proofErr w:type="spellEnd"/>
      <w:r w:rsidR="00AE5C3C">
        <w:rPr>
          <w:szCs w:val="24"/>
          <w:vertAlign w:val="subscript"/>
          <w:lang w:eastAsia="ja-JP"/>
        </w:rPr>
        <w:t xml:space="preserve"> </w:t>
      </w:r>
      <w:r w:rsidRPr="00413620">
        <w:rPr>
          <w:szCs w:val="24"/>
          <w:lang w:eastAsia="ja-JP"/>
        </w:rPr>
        <w:t>+</w:t>
      </w:r>
      <w:r w:rsidR="00AE5C3C">
        <w:rPr>
          <w:szCs w:val="24"/>
          <w:lang w:eastAsia="ja-JP"/>
        </w:rPr>
        <w:t xml:space="preserve"> </w:t>
      </w:r>
      <w:r w:rsidRPr="00413620">
        <w:rPr>
          <w:szCs w:val="24"/>
          <w:lang w:eastAsia="ja-JP"/>
        </w:rPr>
        <w:t>PF</w:t>
      </w:r>
      <w:ins w:id="1811" w:author="Finalized" w:date="2017-04-03T16:16:00Z">
        <w:r w:rsidR="00CE10FA">
          <w:rPr>
            <w:rFonts w:hint="eastAsia"/>
            <w:szCs w:val="24"/>
            <w:lang w:eastAsia="ja-JP"/>
          </w:rPr>
          <w:t>)</w:t>
        </w:r>
      </w:ins>
      <w:r w:rsidR="00E717B2">
        <w:rPr>
          <w:rFonts w:hint="eastAsia"/>
          <w:szCs w:val="24"/>
          <w:lang w:eastAsia="ja-JP"/>
        </w:rPr>
        <w:t xml:space="preserve"> </w:t>
      </w:r>
      <w:r w:rsidRPr="00413620">
        <w:rPr>
          <w:szCs w:val="24"/>
          <w:lang w:eastAsia="ja-JP"/>
        </w:rPr>
        <w:t xml:space="preserve">shall be below the limit defined </w:t>
      </w:r>
      <w:ins w:id="1812" w:author="Finalized" w:date="2017-04-03T16:16:00Z">
        <w:r w:rsidR="00CE10FA">
          <w:rPr>
            <w:rFonts w:hint="eastAsia"/>
            <w:szCs w:val="24"/>
            <w:lang w:eastAsia="ja-JP"/>
          </w:rPr>
          <w:t xml:space="preserve">in </w:t>
        </w:r>
      </w:ins>
      <w:r w:rsidRPr="00413620">
        <w:rPr>
          <w:rFonts w:hint="eastAsia"/>
          <w:szCs w:val="24"/>
          <w:lang w:eastAsia="ja-JP"/>
        </w:rPr>
        <w:t>paragraph 6.1</w:t>
      </w:r>
      <w:proofErr w:type="gramStart"/>
      <w:r w:rsidRPr="00413620">
        <w:rPr>
          <w:rFonts w:hint="eastAsia"/>
          <w:szCs w:val="24"/>
          <w:lang w:eastAsia="ja-JP"/>
        </w:rPr>
        <w:t>.</w:t>
      </w:r>
      <w:r w:rsidR="00CD131C">
        <w:rPr>
          <w:rFonts w:hint="eastAsia"/>
          <w:szCs w:val="24"/>
          <w:lang w:eastAsia="ja-JP"/>
        </w:rPr>
        <w:t>(</w:t>
      </w:r>
      <w:proofErr w:type="gramEnd"/>
      <w:r w:rsidR="00CD131C">
        <w:rPr>
          <w:rFonts w:hint="eastAsia"/>
          <w:szCs w:val="24"/>
          <w:lang w:eastAsia="ja-JP"/>
        </w:rPr>
        <w:t>b)</w:t>
      </w:r>
      <w:r w:rsidRPr="00413620">
        <w:rPr>
          <w:rFonts w:hint="eastAsia"/>
          <w:szCs w:val="24"/>
          <w:lang w:eastAsia="ja-JP"/>
        </w:rPr>
        <w:t xml:space="preserve"> of this </w:t>
      </w:r>
      <w:del w:id="1813" w:author="Finalized" w:date="2017-04-03T16:16:00Z">
        <w:r w:rsidRPr="00413620" w:rsidDel="00CE10FA">
          <w:rPr>
            <w:rFonts w:hint="eastAsia"/>
            <w:szCs w:val="24"/>
            <w:lang w:eastAsia="ja-JP"/>
          </w:rPr>
          <w:delText>gtr</w:delText>
        </w:r>
      </w:del>
      <w:ins w:id="1814" w:author="Finalized" w:date="2017-04-03T16:16:00Z">
        <w:r w:rsidR="00CE10FA">
          <w:rPr>
            <w:rFonts w:hint="eastAsia"/>
            <w:szCs w:val="24"/>
            <w:lang w:eastAsia="ja-JP"/>
          </w:rPr>
          <w:t>UN GTR</w:t>
        </w:r>
      </w:ins>
      <w:r w:rsidRPr="00413620">
        <w:rPr>
          <w:rFonts w:hint="eastAsia"/>
          <w:szCs w:val="24"/>
          <w:lang w:eastAsia="ja-JP"/>
        </w:rPr>
        <w:t>.</w:t>
      </w:r>
      <w:r>
        <w:rPr>
          <w:rFonts w:hint="eastAsia"/>
          <w:szCs w:val="24"/>
          <w:lang w:eastAsia="ja-JP"/>
        </w:rPr>
        <w:t xml:space="preserve"> The </w:t>
      </w:r>
      <w:proofErr w:type="spellStart"/>
      <w:r w:rsidRPr="00413620">
        <w:rPr>
          <w:szCs w:val="24"/>
          <w:lang w:eastAsia="ja-JP"/>
        </w:rPr>
        <w:t>M</w:t>
      </w:r>
      <w:r w:rsidRPr="005F7D10">
        <w:rPr>
          <w:szCs w:val="24"/>
          <w:vertAlign w:val="subscript"/>
          <w:lang w:eastAsia="ja-JP"/>
        </w:rPr>
        <w:t>D</w:t>
      </w:r>
      <w:r>
        <w:rPr>
          <w:rFonts w:hint="eastAsia"/>
          <w:szCs w:val="24"/>
          <w:vertAlign w:val="subscript"/>
          <w:lang w:eastAsia="ja-JP"/>
        </w:rPr>
        <w:t>_max</w:t>
      </w:r>
      <w:proofErr w:type="spellEnd"/>
      <w:r>
        <w:rPr>
          <w:rFonts w:hint="eastAsia"/>
          <w:szCs w:val="24"/>
          <w:vertAlign w:val="subscript"/>
          <w:lang w:eastAsia="ja-JP"/>
        </w:rPr>
        <w:t xml:space="preserve"> </w:t>
      </w:r>
      <w:r>
        <w:rPr>
          <w:rFonts w:hint="eastAsia"/>
          <w:szCs w:val="24"/>
          <w:lang w:eastAsia="ja-JP"/>
        </w:rPr>
        <w:t xml:space="preserve">shall be either </w:t>
      </w:r>
      <w:r w:rsidRPr="00413620">
        <w:rPr>
          <w:szCs w:val="24"/>
          <w:lang w:eastAsia="ja-JP"/>
        </w:rPr>
        <w:t>M</w:t>
      </w:r>
      <w:r w:rsidRPr="005F7D10">
        <w:rPr>
          <w:szCs w:val="24"/>
          <w:vertAlign w:val="subscript"/>
          <w:lang w:eastAsia="ja-JP"/>
        </w:rPr>
        <w:t>D1</w:t>
      </w:r>
      <w:r>
        <w:rPr>
          <w:rFonts w:hint="eastAsia"/>
          <w:szCs w:val="24"/>
          <w:lang w:eastAsia="ja-JP"/>
        </w:rPr>
        <w:t xml:space="preserve"> or </w:t>
      </w:r>
      <w:r w:rsidRPr="00413620">
        <w:rPr>
          <w:szCs w:val="24"/>
          <w:lang w:eastAsia="ja-JP"/>
        </w:rPr>
        <w:t>M</w:t>
      </w:r>
      <w:r w:rsidRPr="005F7D10">
        <w:rPr>
          <w:szCs w:val="24"/>
          <w:vertAlign w:val="subscript"/>
          <w:lang w:eastAsia="ja-JP"/>
        </w:rPr>
        <w:t>D2</w:t>
      </w:r>
      <w:r w:rsidR="00504C70">
        <w:rPr>
          <w:szCs w:val="24"/>
          <w:vertAlign w:val="subscript"/>
          <w:lang w:eastAsia="ja-JP"/>
        </w:rPr>
        <w:t xml:space="preserve">, </w:t>
      </w:r>
      <w:r>
        <w:rPr>
          <w:rFonts w:hint="eastAsia"/>
          <w:szCs w:val="24"/>
          <w:lang w:eastAsia="ja-JP"/>
        </w:rPr>
        <w:t>which</w:t>
      </w:r>
      <w:r w:rsidR="004B294C">
        <w:rPr>
          <w:rFonts w:hint="eastAsia"/>
          <w:szCs w:val="24"/>
          <w:lang w:eastAsia="ja-JP"/>
        </w:rPr>
        <w:t>ever</w:t>
      </w:r>
      <w:r>
        <w:rPr>
          <w:rFonts w:hint="eastAsia"/>
          <w:szCs w:val="24"/>
          <w:lang w:eastAsia="ja-JP"/>
        </w:rPr>
        <w:t xml:space="preserve"> generate</w:t>
      </w:r>
      <w:r w:rsidR="004B294C">
        <w:rPr>
          <w:rFonts w:hint="eastAsia"/>
          <w:szCs w:val="24"/>
          <w:lang w:eastAsia="ja-JP"/>
        </w:rPr>
        <w:t>s</w:t>
      </w:r>
      <w:r>
        <w:rPr>
          <w:rFonts w:hint="eastAsia"/>
          <w:szCs w:val="24"/>
          <w:lang w:eastAsia="ja-JP"/>
        </w:rPr>
        <w:t xml:space="preserve"> the higher emission.</w:t>
      </w:r>
    </w:p>
    <w:p w14:paraId="2276F1BC" w14:textId="77777777" w:rsidR="00B214BA" w:rsidRDefault="00273CAA" w:rsidP="00B214BA">
      <w:pPr>
        <w:pStyle w:val="SingleTxtG"/>
        <w:ind w:left="2268" w:hanging="1134"/>
        <w:rPr>
          <w:szCs w:val="24"/>
          <w:lang w:eastAsia="ja-JP"/>
        </w:rPr>
      </w:pPr>
      <w:bookmarkStart w:id="1815" w:name="DiscussionPoint1_WitnessTest"/>
      <w:del w:id="1816" w:author="Finalized" w:date="2017-04-17T16:00:00Z">
        <w:r w:rsidRPr="00273CAA" w:rsidDel="000B0FC4">
          <w:rPr>
            <w:szCs w:val="24"/>
            <w:lang w:eastAsia="ja-JP"/>
          </w:rPr>
          <w:delText>5.3.11</w:delText>
        </w:r>
      </w:del>
      <w:ins w:id="1817" w:author="Finalized" w:date="2017-04-17T16:00:00Z">
        <w:r w:rsidR="000B0FC4">
          <w:rPr>
            <w:rFonts w:hint="eastAsia"/>
            <w:szCs w:val="24"/>
            <w:lang w:eastAsia="ja-JP"/>
          </w:rPr>
          <w:t>8</w:t>
        </w:r>
      </w:ins>
      <w:r w:rsidR="001B4056">
        <w:rPr>
          <w:rFonts w:hint="eastAsia"/>
          <w:szCs w:val="24"/>
          <w:lang w:eastAsia="ja-JP"/>
        </w:rPr>
        <w:t>.</w:t>
      </w:r>
      <w:bookmarkEnd w:id="1815"/>
      <w:r>
        <w:rPr>
          <w:rFonts w:hint="eastAsia"/>
          <w:szCs w:val="24"/>
          <w:lang w:eastAsia="ja-JP"/>
        </w:rPr>
        <w:tab/>
      </w:r>
      <w:ins w:id="1818" w:author="Finalized" w:date="2017-04-17T16:00:00Z">
        <w:r w:rsidR="000B0FC4">
          <w:rPr>
            <w:rFonts w:hint="eastAsia"/>
            <w:szCs w:val="24"/>
            <w:lang w:eastAsia="ja-JP"/>
          </w:rPr>
          <w:t xml:space="preserve">Test report </w:t>
        </w:r>
      </w:ins>
    </w:p>
    <w:p w14:paraId="394A1D3B" w14:textId="48247491" w:rsidR="00273CAA" w:rsidRPr="00273CAA" w:rsidRDefault="00273CAA" w:rsidP="00B214BA">
      <w:pPr>
        <w:pStyle w:val="SingleTxtG"/>
        <w:ind w:left="2268"/>
        <w:rPr>
          <w:szCs w:val="24"/>
          <w:lang w:eastAsia="ja-JP"/>
        </w:rPr>
      </w:pPr>
      <w:r w:rsidRPr="00273CAA">
        <w:rPr>
          <w:szCs w:val="24"/>
          <w:lang w:eastAsia="ja-JP"/>
        </w:rPr>
        <w:t xml:space="preserve">The </w:t>
      </w:r>
      <w:del w:id="1819" w:author="Finalized" w:date="2017-03-09T18:07:00Z">
        <w:r w:rsidRPr="00273CAA" w:rsidDel="002A7B65">
          <w:rPr>
            <w:szCs w:val="24"/>
            <w:lang w:eastAsia="ja-JP"/>
          </w:rPr>
          <w:delText xml:space="preserve">manufacturer shall provide the </w:delText>
        </w:r>
        <w:r w:rsidR="004341C9" w:rsidDel="002A7B65">
          <w:rPr>
            <w:szCs w:val="24"/>
            <w:lang w:eastAsia="ja-JP"/>
          </w:rPr>
          <w:delText>responsible authority</w:delText>
        </w:r>
        <w:r w:rsidRPr="00273CAA" w:rsidDel="002A7B65">
          <w:rPr>
            <w:szCs w:val="24"/>
            <w:lang w:eastAsia="ja-JP"/>
          </w:rPr>
          <w:delText xml:space="preserve"> a </w:delText>
        </w:r>
      </w:del>
      <w:r w:rsidRPr="00273CAA">
        <w:rPr>
          <w:szCs w:val="24"/>
          <w:lang w:eastAsia="ja-JP"/>
        </w:rPr>
        <w:t xml:space="preserve">test report </w:t>
      </w:r>
      <w:ins w:id="1820" w:author="Finalized" w:date="2017-03-09T18:07:00Z">
        <w:r w:rsidR="002A7B65">
          <w:rPr>
            <w:rFonts w:hint="eastAsia"/>
            <w:szCs w:val="24"/>
            <w:lang w:eastAsia="ja-JP"/>
          </w:rPr>
          <w:t>shall</w:t>
        </w:r>
        <w:r w:rsidR="002A7B65" w:rsidRPr="00273CAA">
          <w:rPr>
            <w:szCs w:val="24"/>
            <w:lang w:eastAsia="ja-JP"/>
          </w:rPr>
          <w:t xml:space="preserve"> </w:t>
        </w:r>
      </w:ins>
      <w:r w:rsidRPr="00273CAA">
        <w:rPr>
          <w:szCs w:val="24"/>
          <w:lang w:eastAsia="ja-JP"/>
        </w:rPr>
        <w:t>contain</w:t>
      </w:r>
      <w:del w:id="1821" w:author="Finalized" w:date="2017-03-09T18:07:00Z">
        <w:r w:rsidRPr="00273CAA" w:rsidDel="002A7B65">
          <w:rPr>
            <w:szCs w:val="24"/>
            <w:lang w:eastAsia="ja-JP"/>
          </w:rPr>
          <w:delText>ing</w:delText>
        </w:r>
      </w:del>
      <w:r w:rsidRPr="00273CAA">
        <w:rPr>
          <w:szCs w:val="24"/>
          <w:lang w:eastAsia="ja-JP"/>
        </w:rPr>
        <w:t xml:space="preserve"> at least the following</w:t>
      </w:r>
      <w:r w:rsidR="004341C9">
        <w:rPr>
          <w:szCs w:val="24"/>
          <w:lang w:eastAsia="ja-JP"/>
        </w:rPr>
        <w:t>:</w:t>
      </w:r>
    </w:p>
    <w:p w14:paraId="6B5034E0" w14:textId="77777777" w:rsidR="00273CAA" w:rsidRPr="00273CAA" w:rsidRDefault="00273CAA" w:rsidP="00AE5C3C">
      <w:pPr>
        <w:pStyle w:val="SingleTxtG"/>
        <w:ind w:left="2835" w:hanging="567"/>
        <w:rPr>
          <w:szCs w:val="24"/>
          <w:lang w:eastAsia="ja-JP"/>
        </w:rPr>
      </w:pPr>
      <w:r>
        <w:rPr>
          <w:rFonts w:hint="eastAsia"/>
          <w:szCs w:val="24"/>
          <w:lang w:eastAsia="ja-JP"/>
        </w:rPr>
        <w:t>(</w:t>
      </w:r>
      <w:r w:rsidRPr="00273CAA">
        <w:rPr>
          <w:szCs w:val="24"/>
          <w:lang w:eastAsia="ja-JP"/>
        </w:rPr>
        <w:t>a)</w:t>
      </w:r>
      <w:r w:rsidRPr="00273CAA">
        <w:rPr>
          <w:szCs w:val="24"/>
          <w:lang w:eastAsia="ja-JP"/>
        </w:rPr>
        <w:tab/>
        <w:t xml:space="preserve">Description of the soak periods, including time and mean </w:t>
      </w:r>
      <w:r w:rsidR="004341C9">
        <w:rPr>
          <w:szCs w:val="24"/>
          <w:lang w:eastAsia="ja-JP"/>
        </w:rPr>
        <w:tab/>
      </w:r>
      <w:r w:rsidRPr="00273CAA">
        <w:rPr>
          <w:szCs w:val="24"/>
          <w:lang w:eastAsia="ja-JP"/>
        </w:rPr>
        <w:t>temperatures</w:t>
      </w:r>
      <w:r w:rsidR="004341C9">
        <w:rPr>
          <w:szCs w:val="24"/>
          <w:lang w:eastAsia="ja-JP"/>
        </w:rPr>
        <w:t>;</w:t>
      </w:r>
    </w:p>
    <w:p w14:paraId="7F096A69" w14:textId="43E44368" w:rsidR="00273CAA" w:rsidRPr="00273CAA" w:rsidRDefault="00273CAA" w:rsidP="00AE5C3C">
      <w:pPr>
        <w:pStyle w:val="SingleTxtG"/>
        <w:ind w:left="2835" w:hanging="567"/>
        <w:rPr>
          <w:szCs w:val="24"/>
          <w:lang w:eastAsia="ja-JP"/>
        </w:rPr>
      </w:pPr>
      <w:r>
        <w:rPr>
          <w:rFonts w:hint="eastAsia"/>
          <w:szCs w:val="24"/>
          <w:lang w:eastAsia="ja-JP"/>
        </w:rPr>
        <w:t>(</w:t>
      </w:r>
      <w:r w:rsidRPr="00273CAA">
        <w:rPr>
          <w:szCs w:val="24"/>
          <w:lang w:eastAsia="ja-JP"/>
        </w:rPr>
        <w:t>b)</w:t>
      </w:r>
      <w:r w:rsidRPr="00273CAA">
        <w:rPr>
          <w:szCs w:val="24"/>
          <w:lang w:eastAsia="ja-JP"/>
        </w:rPr>
        <w:tab/>
        <w:t xml:space="preserve">Description </w:t>
      </w:r>
      <w:del w:id="1822" w:author="Finalized" w:date="2017-03-09T18:07:00Z">
        <w:r w:rsidRPr="00273CAA" w:rsidDel="003B6E56">
          <w:rPr>
            <w:szCs w:val="24"/>
            <w:lang w:eastAsia="ja-JP"/>
          </w:rPr>
          <w:delText xml:space="preserve">to </w:delText>
        </w:r>
      </w:del>
      <w:ins w:id="1823" w:author="Finalized" w:date="2017-03-09T18:07:00Z">
        <w:r w:rsidR="003B6E56">
          <w:rPr>
            <w:rFonts w:hint="eastAsia"/>
            <w:szCs w:val="24"/>
            <w:lang w:eastAsia="ja-JP"/>
          </w:rPr>
          <w:t>of</w:t>
        </w:r>
        <w:r w:rsidR="003B6E56" w:rsidRPr="00273CAA">
          <w:rPr>
            <w:szCs w:val="24"/>
            <w:lang w:eastAsia="ja-JP"/>
          </w:rPr>
          <w:t xml:space="preserve"> </w:t>
        </w:r>
      </w:ins>
      <w:r w:rsidRPr="00273CAA">
        <w:rPr>
          <w:szCs w:val="24"/>
          <w:lang w:eastAsia="ja-JP"/>
        </w:rPr>
        <w:t>aged canister used and reference to exact ageing report</w:t>
      </w:r>
      <w:r w:rsidR="004341C9">
        <w:rPr>
          <w:szCs w:val="24"/>
          <w:lang w:eastAsia="ja-JP"/>
        </w:rPr>
        <w:t>;</w:t>
      </w:r>
    </w:p>
    <w:p w14:paraId="274433DC" w14:textId="77777777" w:rsidR="00273CAA" w:rsidRPr="00273CAA" w:rsidRDefault="00273CAA" w:rsidP="00AE5C3C">
      <w:pPr>
        <w:pStyle w:val="SingleTxtG"/>
        <w:ind w:left="2835" w:hanging="567"/>
        <w:rPr>
          <w:szCs w:val="24"/>
          <w:lang w:eastAsia="ja-JP"/>
        </w:rPr>
      </w:pPr>
      <w:r>
        <w:rPr>
          <w:rFonts w:hint="eastAsia"/>
          <w:szCs w:val="24"/>
          <w:lang w:eastAsia="ja-JP"/>
        </w:rPr>
        <w:t>(</w:t>
      </w:r>
      <w:r w:rsidRPr="00273CAA">
        <w:rPr>
          <w:szCs w:val="24"/>
          <w:lang w:eastAsia="ja-JP"/>
        </w:rPr>
        <w:t>c)</w:t>
      </w:r>
      <w:r w:rsidRPr="00273CAA">
        <w:rPr>
          <w:szCs w:val="24"/>
          <w:lang w:eastAsia="ja-JP"/>
        </w:rPr>
        <w:tab/>
        <w:t>Mean temperature during the hot soak test</w:t>
      </w:r>
      <w:r w:rsidR="004341C9">
        <w:rPr>
          <w:szCs w:val="24"/>
          <w:lang w:eastAsia="ja-JP"/>
        </w:rPr>
        <w:t>;</w:t>
      </w:r>
    </w:p>
    <w:p w14:paraId="7E86402E" w14:textId="77777777" w:rsidR="00273CAA" w:rsidRPr="00273CAA" w:rsidRDefault="00273CAA" w:rsidP="00AE5C3C">
      <w:pPr>
        <w:pStyle w:val="SingleTxtG"/>
        <w:ind w:left="2835" w:hanging="567"/>
        <w:rPr>
          <w:szCs w:val="24"/>
          <w:lang w:eastAsia="ja-JP"/>
        </w:rPr>
      </w:pPr>
      <w:r>
        <w:rPr>
          <w:rFonts w:hint="eastAsia"/>
          <w:szCs w:val="24"/>
          <w:lang w:eastAsia="ja-JP"/>
        </w:rPr>
        <w:t>(</w:t>
      </w:r>
      <w:r w:rsidRPr="00273CAA">
        <w:rPr>
          <w:szCs w:val="24"/>
          <w:lang w:eastAsia="ja-JP"/>
        </w:rPr>
        <w:t>d)</w:t>
      </w:r>
      <w:r w:rsidRPr="00273CAA">
        <w:rPr>
          <w:szCs w:val="24"/>
          <w:lang w:eastAsia="ja-JP"/>
        </w:rPr>
        <w:tab/>
        <w:t>Measurement during hot soak test, HSL</w:t>
      </w:r>
      <w:r w:rsidR="004341C9">
        <w:rPr>
          <w:szCs w:val="24"/>
          <w:lang w:eastAsia="ja-JP"/>
        </w:rPr>
        <w:t>;</w:t>
      </w:r>
    </w:p>
    <w:p w14:paraId="7F592CED" w14:textId="77777777" w:rsidR="00273CAA" w:rsidRPr="00273CAA" w:rsidRDefault="00273CAA" w:rsidP="00AE5C3C">
      <w:pPr>
        <w:pStyle w:val="SingleTxtG"/>
        <w:ind w:left="2835" w:hanging="567"/>
        <w:rPr>
          <w:szCs w:val="24"/>
          <w:lang w:eastAsia="ja-JP"/>
        </w:rPr>
      </w:pPr>
      <w:r>
        <w:rPr>
          <w:rFonts w:hint="eastAsia"/>
          <w:szCs w:val="24"/>
          <w:lang w:eastAsia="ja-JP"/>
        </w:rPr>
        <w:t>(</w:t>
      </w:r>
      <w:r w:rsidRPr="00273CAA">
        <w:rPr>
          <w:szCs w:val="24"/>
          <w:lang w:eastAsia="ja-JP"/>
        </w:rPr>
        <w:t>e)</w:t>
      </w:r>
      <w:r w:rsidRPr="00273CAA">
        <w:rPr>
          <w:szCs w:val="24"/>
          <w:lang w:eastAsia="ja-JP"/>
        </w:rPr>
        <w:tab/>
        <w:t>Measurement of first diurnal, DL1</w:t>
      </w:r>
      <w:r w:rsidRPr="00A72E72">
        <w:rPr>
          <w:szCs w:val="24"/>
          <w:vertAlign w:val="superscript"/>
          <w:lang w:eastAsia="ja-JP"/>
        </w:rPr>
        <w:t>st</w:t>
      </w:r>
      <w:r w:rsidRPr="00273CAA">
        <w:rPr>
          <w:szCs w:val="24"/>
          <w:lang w:eastAsia="ja-JP"/>
        </w:rPr>
        <w:t xml:space="preserve"> day</w:t>
      </w:r>
      <w:r w:rsidR="004341C9">
        <w:rPr>
          <w:szCs w:val="24"/>
          <w:lang w:eastAsia="ja-JP"/>
        </w:rPr>
        <w:t>;</w:t>
      </w:r>
    </w:p>
    <w:p w14:paraId="1B1D88FF" w14:textId="77777777" w:rsidR="00273CAA" w:rsidRPr="00273CAA" w:rsidRDefault="00273CAA" w:rsidP="00AE5C3C">
      <w:pPr>
        <w:pStyle w:val="SingleTxtG"/>
        <w:ind w:left="2835" w:hanging="567"/>
        <w:rPr>
          <w:szCs w:val="24"/>
          <w:lang w:eastAsia="ja-JP"/>
        </w:rPr>
      </w:pPr>
      <w:r>
        <w:rPr>
          <w:rFonts w:hint="eastAsia"/>
          <w:szCs w:val="24"/>
          <w:lang w:eastAsia="ja-JP"/>
        </w:rPr>
        <w:t>(</w:t>
      </w:r>
      <w:r w:rsidRPr="00273CAA">
        <w:rPr>
          <w:szCs w:val="24"/>
          <w:lang w:eastAsia="ja-JP"/>
        </w:rPr>
        <w:t>f)</w:t>
      </w:r>
      <w:r w:rsidRPr="00273CAA">
        <w:rPr>
          <w:szCs w:val="24"/>
          <w:lang w:eastAsia="ja-JP"/>
        </w:rPr>
        <w:tab/>
        <w:t>Measurement of second diurnal, DL2</w:t>
      </w:r>
      <w:r w:rsidRPr="00A72E72">
        <w:rPr>
          <w:szCs w:val="24"/>
          <w:vertAlign w:val="superscript"/>
          <w:lang w:eastAsia="ja-JP"/>
        </w:rPr>
        <w:t>nd</w:t>
      </w:r>
      <w:r w:rsidRPr="00273CAA">
        <w:rPr>
          <w:szCs w:val="24"/>
          <w:lang w:eastAsia="ja-JP"/>
        </w:rPr>
        <w:t xml:space="preserve"> day</w:t>
      </w:r>
      <w:r w:rsidR="00AE5C3C">
        <w:rPr>
          <w:szCs w:val="24"/>
          <w:lang w:eastAsia="ja-JP"/>
        </w:rPr>
        <w:t>;</w:t>
      </w:r>
    </w:p>
    <w:p w14:paraId="669CCD62" w14:textId="1885EF70" w:rsidR="009916A6" w:rsidRDefault="00273CAA" w:rsidP="00F41178">
      <w:pPr>
        <w:pStyle w:val="SingleTxtG"/>
        <w:ind w:left="2835" w:hanging="567"/>
        <w:rPr>
          <w:ins w:id="1824" w:author="Finalized" w:date="2017-06-04T19:03:00Z"/>
          <w:szCs w:val="24"/>
          <w:lang w:eastAsia="ja-JP"/>
        </w:rPr>
      </w:pPr>
      <w:r>
        <w:rPr>
          <w:rFonts w:hint="eastAsia"/>
          <w:szCs w:val="24"/>
          <w:lang w:eastAsia="ja-JP"/>
        </w:rPr>
        <w:t>(</w:t>
      </w:r>
      <w:r w:rsidRPr="00273CAA">
        <w:rPr>
          <w:szCs w:val="24"/>
          <w:lang w:eastAsia="ja-JP"/>
        </w:rPr>
        <w:t>g)</w:t>
      </w:r>
      <w:r w:rsidRPr="00273CAA">
        <w:rPr>
          <w:szCs w:val="24"/>
          <w:lang w:eastAsia="ja-JP"/>
        </w:rPr>
        <w:tab/>
        <w:t xml:space="preserve">Final evaporative test result, calculated </w:t>
      </w:r>
      <w:r w:rsidR="004B294C">
        <w:rPr>
          <w:rFonts w:hint="eastAsia"/>
          <w:szCs w:val="24"/>
          <w:lang w:eastAsia="ja-JP"/>
        </w:rPr>
        <w:t xml:space="preserve">according to paragraph </w:t>
      </w:r>
      <w:del w:id="1825" w:author="Finalized" w:date="2017-03-09T18:07:00Z">
        <w:r w:rsidR="004B294C" w:rsidDel="00B470B2">
          <w:rPr>
            <w:rFonts w:hint="eastAsia"/>
            <w:szCs w:val="24"/>
            <w:lang w:eastAsia="ja-JP"/>
          </w:rPr>
          <w:delText>5.3.10</w:delText>
        </w:r>
      </w:del>
      <w:ins w:id="1826" w:author="Finalized" w:date="2017-03-10T12:29:00Z">
        <w:r w:rsidR="002674C8">
          <w:rPr>
            <w:rFonts w:hint="eastAsia"/>
            <w:szCs w:val="24"/>
            <w:lang w:eastAsia="ja-JP"/>
          </w:rPr>
          <w:t>7</w:t>
        </w:r>
      </w:ins>
      <w:r w:rsidR="004B294C">
        <w:rPr>
          <w:rFonts w:hint="eastAsia"/>
          <w:szCs w:val="24"/>
          <w:lang w:eastAsia="ja-JP"/>
        </w:rPr>
        <w:t xml:space="preserve">. </w:t>
      </w:r>
      <w:proofErr w:type="gramStart"/>
      <w:r w:rsidR="004B294C">
        <w:rPr>
          <w:rFonts w:hint="eastAsia"/>
          <w:szCs w:val="24"/>
          <w:lang w:eastAsia="ja-JP"/>
        </w:rPr>
        <w:t>of</w:t>
      </w:r>
      <w:proofErr w:type="gramEnd"/>
      <w:r w:rsidR="004B294C">
        <w:rPr>
          <w:rFonts w:hint="eastAsia"/>
          <w:szCs w:val="24"/>
          <w:lang w:eastAsia="ja-JP"/>
        </w:rPr>
        <w:t xml:space="preserve"> this annex.</w:t>
      </w:r>
    </w:p>
    <w:p w14:paraId="6E79D050" w14:textId="77777777" w:rsidR="009916A6" w:rsidRDefault="004C4390" w:rsidP="00F41178">
      <w:pPr>
        <w:pStyle w:val="SingleTxtG"/>
        <w:ind w:left="2835" w:hanging="567"/>
        <w:rPr>
          <w:ins w:id="1827" w:author="Finalized" w:date="2017-06-04T19:03:00Z"/>
          <w:szCs w:val="24"/>
          <w:lang w:eastAsia="ja-JP"/>
        </w:rPr>
      </w:pPr>
      <w:ins w:id="1828" w:author="Finalized" w:date="2017-06-01T16:20:00Z">
        <w:r>
          <w:rPr>
            <w:szCs w:val="24"/>
            <w:lang w:eastAsia="ja-JP"/>
          </w:rPr>
          <w:t xml:space="preserve">(h) </w:t>
        </w:r>
        <w:r>
          <w:rPr>
            <w:szCs w:val="24"/>
            <w:lang w:eastAsia="ja-JP"/>
          </w:rPr>
          <w:tab/>
        </w:r>
      </w:ins>
      <w:ins w:id="1829" w:author="Finalized" w:date="2017-06-02T05:06:00Z">
        <w:r w:rsidR="00B6452A">
          <w:rPr>
            <w:rFonts w:hint="eastAsia"/>
            <w:szCs w:val="24"/>
            <w:lang w:eastAsia="ja-JP"/>
          </w:rPr>
          <w:t>D</w:t>
        </w:r>
      </w:ins>
      <w:ins w:id="1830" w:author="Finalized" w:date="2017-06-01T16:20:00Z">
        <w:r>
          <w:rPr>
            <w:szCs w:val="24"/>
            <w:lang w:eastAsia="ja-JP"/>
          </w:rPr>
          <w:t>eclared fuel tank relief pressure of the system</w:t>
        </w:r>
      </w:ins>
      <w:ins w:id="1831" w:author="Finalized" w:date="2017-06-02T05:06:00Z">
        <w:r w:rsidR="00607470">
          <w:rPr>
            <w:rFonts w:hint="eastAsia"/>
            <w:szCs w:val="24"/>
            <w:lang w:eastAsia="ja-JP"/>
          </w:rPr>
          <w:t xml:space="preserve"> (f</w:t>
        </w:r>
        <w:r w:rsidR="00607470">
          <w:rPr>
            <w:szCs w:val="24"/>
            <w:lang w:eastAsia="ja-JP"/>
          </w:rPr>
          <w:t>or sealed tank systems</w:t>
        </w:r>
        <w:r w:rsidR="00607470">
          <w:rPr>
            <w:rFonts w:hint="eastAsia"/>
            <w:szCs w:val="24"/>
            <w:lang w:eastAsia="ja-JP"/>
          </w:rPr>
          <w:t>)</w:t>
        </w:r>
      </w:ins>
    </w:p>
    <w:p w14:paraId="00CCEB15" w14:textId="5218B288" w:rsidR="009916A6" w:rsidRDefault="004D3D21" w:rsidP="009916A6">
      <w:pPr>
        <w:pStyle w:val="SingleTxtG"/>
        <w:ind w:left="2835" w:hanging="567"/>
        <w:rPr>
          <w:ins w:id="1832" w:author="Finalized" w:date="2017-06-04T19:04:00Z"/>
          <w:b/>
          <w:sz w:val="28"/>
        </w:rPr>
      </w:pPr>
      <w:ins w:id="1833" w:author="Finalized" w:date="2017-05-22T19:54:00Z">
        <w:r>
          <w:rPr>
            <w:rFonts w:hint="eastAsia"/>
            <w:szCs w:val="24"/>
            <w:lang w:eastAsia="ja-JP"/>
          </w:rPr>
          <w:t>(</w:t>
        </w:r>
        <w:proofErr w:type="spellStart"/>
        <w:r>
          <w:rPr>
            <w:rFonts w:hint="eastAsia"/>
            <w:szCs w:val="24"/>
            <w:lang w:eastAsia="ja-JP"/>
          </w:rPr>
          <w:t>i</w:t>
        </w:r>
        <w:proofErr w:type="spellEnd"/>
        <w:r>
          <w:rPr>
            <w:rFonts w:hint="eastAsia"/>
            <w:szCs w:val="24"/>
            <w:lang w:eastAsia="ja-JP"/>
          </w:rPr>
          <w:t>)</w:t>
        </w:r>
        <w:r>
          <w:rPr>
            <w:rFonts w:hint="eastAsia"/>
            <w:szCs w:val="24"/>
            <w:lang w:eastAsia="ja-JP"/>
          </w:rPr>
          <w:tab/>
          <w:t>Puff loss loading value (</w:t>
        </w:r>
      </w:ins>
      <w:ins w:id="1834" w:author="Finalized" w:date="2017-05-22T19:55:00Z">
        <w:r>
          <w:rPr>
            <w:rFonts w:hint="eastAsia"/>
            <w:szCs w:val="24"/>
            <w:lang w:eastAsia="ja-JP"/>
          </w:rPr>
          <w:t xml:space="preserve">in case of </w:t>
        </w:r>
      </w:ins>
      <w:ins w:id="1835" w:author="Finalized" w:date="2017-06-01T16:20:00Z">
        <w:r w:rsidR="004C4390">
          <w:rPr>
            <w:rFonts w:hint="eastAsia"/>
            <w:szCs w:val="24"/>
            <w:lang w:eastAsia="ja-JP"/>
          </w:rPr>
          <w:t xml:space="preserve">using </w:t>
        </w:r>
      </w:ins>
      <w:ins w:id="1836" w:author="Finalized" w:date="2017-05-22T19:55:00Z">
        <w:r>
          <w:rPr>
            <w:rFonts w:hint="eastAsia"/>
            <w:szCs w:val="24"/>
            <w:lang w:eastAsia="ja-JP"/>
          </w:rPr>
          <w:t>option 2</w:t>
        </w:r>
      </w:ins>
      <w:ins w:id="1837" w:author="Finalized" w:date="2017-06-02T05:05:00Z">
        <w:r w:rsidR="00732AAE">
          <w:rPr>
            <w:rFonts w:hint="eastAsia"/>
            <w:szCs w:val="24"/>
            <w:lang w:eastAsia="ja-JP"/>
          </w:rPr>
          <w:t xml:space="preserve"> in 6.7</w:t>
        </w:r>
        <w:r w:rsidR="004A7C4E">
          <w:rPr>
            <w:rFonts w:hint="eastAsia"/>
            <w:szCs w:val="24"/>
            <w:lang w:eastAsia="ja-JP"/>
          </w:rPr>
          <w:t>.</w:t>
        </w:r>
        <w:r w:rsidR="00732AAE">
          <w:rPr>
            <w:rFonts w:hint="eastAsia"/>
            <w:szCs w:val="24"/>
            <w:lang w:eastAsia="ja-JP"/>
          </w:rPr>
          <w:t xml:space="preserve"> of this annex</w:t>
        </w:r>
      </w:ins>
      <w:ins w:id="1838" w:author="Finalized" w:date="2017-05-22T19:54:00Z">
        <w:r>
          <w:rPr>
            <w:rFonts w:hint="eastAsia"/>
            <w:szCs w:val="24"/>
            <w:lang w:eastAsia="ja-JP"/>
          </w:rPr>
          <w:t>)</w:t>
        </w:r>
      </w:ins>
      <w:ins w:id="1839" w:author="Finalized" w:date="2017-06-04T19:04:00Z">
        <w:r w:rsidR="009916A6">
          <w:br w:type="page"/>
        </w:r>
      </w:ins>
    </w:p>
    <w:p w14:paraId="324EA684" w14:textId="4D4F9326" w:rsidR="00FD5722" w:rsidRPr="00933C17" w:rsidRDefault="00FD5722" w:rsidP="0095410E">
      <w:pPr>
        <w:pStyle w:val="HChG"/>
        <w:ind w:left="0" w:firstLine="0"/>
      </w:pPr>
      <w:r w:rsidRPr="00933C17">
        <w:t xml:space="preserve">Annex </w:t>
      </w:r>
      <w:r w:rsidR="00D95505">
        <w:rPr>
          <w:rFonts w:hint="eastAsia"/>
          <w:lang w:eastAsia="ja-JP"/>
        </w:rPr>
        <w:t>2</w:t>
      </w:r>
    </w:p>
    <w:p w14:paraId="0E56EF92" w14:textId="77777777" w:rsidR="009862D3" w:rsidRDefault="00FD5722" w:rsidP="009862D3">
      <w:pPr>
        <w:pStyle w:val="HChG"/>
      </w:pPr>
      <w:r w:rsidRPr="00933C17">
        <w:tab/>
      </w:r>
      <w:r w:rsidRPr="00933C17">
        <w:tab/>
      </w:r>
      <w:r w:rsidR="009862D3">
        <w:t>Reference fuels</w:t>
      </w:r>
    </w:p>
    <w:p w14:paraId="383170CF" w14:textId="0A2B70AB" w:rsidR="005B29DC" w:rsidRDefault="009862D3" w:rsidP="00B45987">
      <w:pPr>
        <w:pStyle w:val="SingleTxtG"/>
        <w:ind w:left="2268" w:hanging="1134"/>
        <w:rPr>
          <w:lang w:eastAsia="ja-JP"/>
        </w:rPr>
      </w:pPr>
      <w:r w:rsidRPr="00910A74">
        <w:rPr>
          <w:szCs w:val="24"/>
          <w:lang w:eastAsia="ja-JP"/>
        </w:rPr>
        <w:t>1.</w:t>
      </w:r>
      <w:r w:rsidRPr="00910A74">
        <w:rPr>
          <w:szCs w:val="24"/>
          <w:lang w:eastAsia="ja-JP"/>
        </w:rPr>
        <w:tab/>
      </w:r>
      <w:r w:rsidR="00910A74" w:rsidRPr="00910A74">
        <w:rPr>
          <w:szCs w:val="24"/>
          <w:lang w:eastAsia="ja-JP"/>
        </w:rPr>
        <w:t xml:space="preserve">As there are regional differences in the market specifications of fuels, regionally different reference fuels need to be recognised. </w:t>
      </w:r>
      <w:r w:rsidR="005B29DC">
        <w:rPr>
          <w:rFonts w:hint="eastAsia"/>
          <w:szCs w:val="24"/>
          <w:lang w:eastAsia="ja-JP"/>
        </w:rPr>
        <w:t xml:space="preserve">Contracting Parties may select their reference fuels </w:t>
      </w:r>
      <w:r w:rsidR="00E619D4">
        <w:rPr>
          <w:rFonts w:hint="eastAsia"/>
          <w:szCs w:val="24"/>
          <w:lang w:eastAsia="ja-JP"/>
        </w:rPr>
        <w:t xml:space="preserve">either </w:t>
      </w:r>
      <w:r w:rsidR="005B29DC">
        <w:rPr>
          <w:rFonts w:hint="eastAsia"/>
          <w:szCs w:val="24"/>
          <w:lang w:eastAsia="ja-JP"/>
        </w:rPr>
        <w:t xml:space="preserve">according to </w:t>
      </w:r>
      <w:del w:id="1840" w:author="Finalized" w:date="2017-06-02T04:45:00Z">
        <w:r w:rsidR="005B29DC" w:rsidDel="00A01B00">
          <w:rPr>
            <w:rFonts w:hint="eastAsia"/>
            <w:szCs w:val="24"/>
            <w:lang w:eastAsia="ja-JP"/>
          </w:rPr>
          <w:delText xml:space="preserve">Annex </w:delText>
        </w:r>
      </w:del>
      <w:ins w:id="1841" w:author="Finalized" w:date="2017-06-02T04:45:00Z">
        <w:r w:rsidR="00A01B00">
          <w:rPr>
            <w:rFonts w:hint="eastAsia"/>
            <w:szCs w:val="24"/>
            <w:lang w:eastAsia="ja-JP"/>
          </w:rPr>
          <w:t xml:space="preserve">annex </w:t>
        </w:r>
      </w:ins>
      <w:r w:rsidR="005B29DC">
        <w:rPr>
          <w:rFonts w:hint="eastAsia"/>
          <w:szCs w:val="24"/>
          <w:lang w:eastAsia="ja-JP"/>
        </w:rPr>
        <w:t>3 to</w:t>
      </w:r>
      <w:r w:rsidR="005B29DC" w:rsidRPr="005B29DC">
        <w:rPr>
          <w:lang w:eastAsia="ja-JP"/>
        </w:rPr>
        <w:t xml:space="preserve"> </w:t>
      </w:r>
      <w:del w:id="1842" w:author="Finalized" w:date="2017-04-03T16:50:00Z">
        <w:r w:rsidR="0075252A" w:rsidDel="00DE454C">
          <w:rPr>
            <w:lang w:eastAsia="ja-JP"/>
          </w:rPr>
          <w:delText>gtr</w:delText>
        </w:r>
        <w:r w:rsidR="005B29DC" w:rsidRPr="00CB08B3" w:rsidDel="00DE454C">
          <w:rPr>
            <w:lang w:eastAsia="ja-JP"/>
          </w:rPr>
          <w:delText xml:space="preserve"> </w:delText>
        </w:r>
      </w:del>
      <w:ins w:id="1843" w:author="Finalized" w:date="2017-04-03T16:50:00Z">
        <w:r w:rsidR="00DE454C">
          <w:rPr>
            <w:rFonts w:hint="eastAsia"/>
            <w:lang w:eastAsia="ja-JP"/>
          </w:rPr>
          <w:t>UN GTR</w:t>
        </w:r>
        <w:r w:rsidR="00DE454C" w:rsidRPr="00CB08B3">
          <w:rPr>
            <w:lang w:eastAsia="ja-JP"/>
          </w:rPr>
          <w:t xml:space="preserve"> </w:t>
        </w:r>
      </w:ins>
      <w:r w:rsidR="005B29DC" w:rsidRPr="00CB08B3">
        <w:rPr>
          <w:lang w:eastAsia="ja-JP"/>
        </w:rPr>
        <w:t>No. 15</w:t>
      </w:r>
      <w:r w:rsidR="005B29DC">
        <w:rPr>
          <w:rFonts w:hint="eastAsia"/>
          <w:lang w:eastAsia="ja-JP"/>
        </w:rPr>
        <w:t>.</w:t>
      </w:r>
      <w:r w:rsidR="005B29DC" w:rsidRPr="00CB08B3">
        <w:rPr>
          <w:rFonts w:hint="eastAsia"/>
          <w:lang w:eastAsia="ja-JP"/>
        </w:rPr>
        <w:t xml:space="preserve"> </w:t>
      </w:r>
      <w:proofErr w:type="gramStart"/>
      <w:r w:rsidR="005B29DC">
        <w:rPr>
          <w:rFonts w:hint="eastAsia"/>
          <w:lang w:eastAsia="ja-JP"/>
        </w:rPr>
        <w:t>or</w:t>
      </w:r>
      <w:proofErr w:type="gramEnd"/>
      <w:r w:rsidR="005B29DC">
        <w:rPr>
          <w:rFonts w:hint="eastAsia"/>
          <w:lang w:eastAsia="ja-JP"/>
        </w:rPr>
        <w:t xml:space="preserve"> </w:t>
      </w:r>
      <w:r w:rsidR="00E619D4">
        <w:rPr>
          <w:rFonts w:hint="eastAsia"/>
          <w:lang w:eastAsia="ja-JP"/>
        </w:rPr>
        <w:t>acc</w:t>
      </w:r>
      <w:r w:rsidR="0075252A">
        <w:rPr>
          <w:rFonts w:hint="eastAsia"/>
          <w:lang w:eastAsia="ja-JP"/>
        </w:rPr>
        <w:t xml:space="preserve">ording to paragraph 2. </w:t>
      </w:r>
      <w:proofErr w:type="gramStart"/>
      <w:r w:rsidR="0075252A">
        <w:rPr>
          <w:rFonts w:hint="eastAsia"/>
          <w:lang w:eastAsia="ja-JP"/>
        </w:rPr>
        <w:t>of</w:t>
      </w:r>
      <w:proofErr w:type="gramEnd"/>
      <w:r w:rsidR="0075252A">
        <w:rPr>
          <w:rFonts w:hint="eastAsia"/>
          <w:lang w:eastAsia="ja-JP"/>
        </w:rPr>
        <w:t xml:space="preserve"> this </w:t>
      </w:r>
      <w:r w:rsidR="0075252A">
        <w:rPr>
          <w:lang w:eastAsia="ja-JP"/>
        </w:rPr>
        <w:t>a</w:t>
      </w:r>
      <w:r w:rsidR="00E619D4">
        <w:rPr>
          <w:rFonts w:hint="eastAsia"/>
          <w:lang w:eastAsia="ja-JP"/>
        </w:rPr>
        <w:t>nnex</w:t>
      </w:r>
      <w:r w:rsidR="005B29DC">
        <w:rPr>
          <w:rFonts w:hint="eastAsia"/>
          <w:lang w:eastAsia="ja-JP"/>
        </w:rPr>
        <w:t>.</w:t>
      </w:r>
    </w:p>
    <w:p w14:paraId="5BC17496" w14:textId="77777777" w:rsidR="005B29DC" w:rsidRDefault="005B29DC" w:rsidP="00B45987">
      <w:pPr>
        <w:pStyle w:val="SingleTxtG"/>
        <w:ind w:left="2268" w:hanging="1134"/>
        <w:rPr>
          <w:lang w:eastAsia="ja-JP"/>
        </w:rPr>
      </w:pPr>
      <w:r>
        <w:rPr>
          <w:rFonts w:hint="eastAsia"/>
          <w:lang w:eastAsia="ja-JP"/>
        </w:rPr>
        <w:t>2.</w:t>
      </w:r>
      <w:r>
        <w:rPr>
          <w:rFonts w:hint="eastAsia"/>
          <w:lang w:eastAsia="ja-JP"/>
        </w:rPr>
        <w:tab/>
        <w:t>Specification of reference fuel for testing</w:t>
      </w:r>
      <w:r w:rsidR="008724E9">
        <w:rPr>
          <w:rFonts w:hint="eastAsia"/>
          <w:lang w:eastAsia="ja-JP"/>
        </w:rPr>
        <w:t xml:space="preserve"> for mutual recognition</w:t>
      </w:r>
    </w:p>
    <w:p w14:paraId="27A291F5" w14:textId="77777777" w:rsidR="005B29DC" w:rsidRDefault="005B29DC" w:rsidP="00B45987">
      <w:pPr>
        <w:pStyle w:val="SingleTxtG"/>
        <w:ind w:left="2268" w:hanging="1134"/>
        <w:rPr>
          <w:lang w:eastAsia="ja-JP"/>
        </w:rPr>
      </w:pPr>
      <w:r>
        <w:rPr>
          <w:rFonts w:hint="eastAsia"/>
          <w:lang w:eastAsia="ja-JP"/>
        </w:rPr>
        <w:tab/>
        <w:t>T</w:t>
      </w:r>
      <w:r w:rsidR="00E619D4">
        <w:rPr>
          <w:rFonts w:hint="eastAsia"/>
          <w:lang w:eastAsia="ja-JP"/>
        </w:rPr>
        <w:t>he</w:t>
      </w:r>
      <w:r>
        <w:rPr>
          <w:rFonts w:hint="eastAsia"/>
          <w:lang w:eastAsia="ja-JP"/>
        </w:rPr>
        <w:t xml:space="preserve"> reference fuel</w:t>
      </w:r>
      <w:r w:rsidR="00E619D4">
        <w:rPr>
          <w:rFonts w:hint="eastAsia"/>
          <w:lang w:eastAsia="ja-JP"/>
        </w:rPr>
        <w:t xml:space="preserve"> listed </w:t>
      </w:r>
      <w:r w:rsidR="00F77326">
        <w:rPr>
          <w:lang w:eastAsia="ja-JP"/>
        </w:rPr>
        <w:t xml:space="preserve">in </w:t>
      </w:r>
      <w:r w:rsidR="00E619D4">
        <w:rPr>
          <w:rFonts w:hint="eastAsia"/>
          <w:lang w:eastAsia="ja-JP"/>
        </w:rPr>
        <w:t>Tab</w:t>
      </w:r>
      <w:r w:rsidR="00F77326">
        <w:rPr>
          <w:lang w:eastAsia="ja-JP"/>
        </w:rPr>
        <w:t>le</w:t>
      </w:r>
      <w:r w:rsidR="00E619D4">
        <w:rPr>
          <w:rFonts w:hint="eastAsia"/>
          <w:lang w:eastAsia="ja-JP"/>
        </w:rPr>
        <w:t xml:space="preserve"> A2/1</w:t>
      </w:r>
      <w:r>
        <w:rPr>
          <w:rFonts w:hint="eastAsia"/>
          <w:lang w:eastAsia="ja-JP"/>
        </w:rPr>
        <w:t xml:space="preserve"> is designed to be used as </w:t>
      </w:r>
      <w:r w:rsidR="004B4966">
        <w:rPr>
          <w:rFonts w:hint="eastAsia"/>
          <w:lang w:eastAsia="ja-JP"/>
        </w:rPr>
        <w:t xml:space="preserve">the </w:t>
      </w:r>
      <w:r>
        <w:rPr>
          <w:lang w:eastAsia="ja-JP"/>
        </w:rPr>
        <w:t>reference</w:t>
      </w:r>
      <w:r>
        <w:rPr>
          <w:rFonts w:hint="eastAsia"/>
          <w:lang w:eastAsia="ja-JP"/>
        </w:rPr>
        <w:t xml:space="preserve"> fuel for mutual </w:t>
      </w:r>
      <w:r>
        <w:rPr>
          <w:lang w:eastAsia="ja-JP"/>
        </w:rPr>
        <w:t>recognition</w:t>
      </w:r>
      <w:r>
        <w:rPr>
          <w:rFonts w:hint="eastAsia"/>
          <w:lang w:eastAsia="ja-JP"/>
        </w:rPr>
        <w:t xml:space="preserve"> under </w:t>
      </w:r>
      <w:r w:rsidRPr="005B29DC">
        <w:rPr>
          <w:lang w:eastAsia="ja-JP"/>
        </w:rPr>
        <w:t xml:space="preserve">the rules of the 1998 </w:t>
      </w:r>
      <w:r w:rsidR="00B91180">
        <w:rPr>
          <w:lang w:eastAsia="ja-JP"/>
        </w:rPr>
        <w:t>A</w:t>
      </w:r>
      <w:r w:rsidRPr="005B29DC">
        <w:rPr>
          <w:lang w:eastAsia="ja-JP"/>
        </w:rPr>
        <w:t>greement</w:t>
      </w:r>
      <w:r w:rsidR="005F07F9">
        <w:rPr>
          <w:rFonts w:hint="eastAsia"/>
          <w:lang w:eastAsia="ja-JP"/>
        </w:rPr>
        <w:t>.</w:t>
      </w:r>
    </w:p>
    <w:p w14:paraId="22C63A53" w14:textId="77777777" w:rsidR="008724E9" w:rsidRDefault="008724E9" w:rsidP="00B45987">
      <w:pPr>
        <w:pStyle w:val="SingleTxtG"/>
        <w:ind w:left="2268" w:hanging="1134"/>
        <w:rPr>
          <w:lang w:eastAsia="ja-JP"/>
        </w:rPr>
      </w:pPr>
      <w:r>
        <w:rPr>
          <w:rFonts w:hint="eastAsia"/>
          <w:lang w:eastAsia="ja-JP"/>
        </w:rPr>
        <w:t>3.</w:t>
      </w:r>
      <w:r>
        <w:rPr>
          <w:rFonts w:hint="eastAsia"/>
          <w:lang w:eastAsia="ja-JP"/>
        </w:rPr>
        <w:tab/>
        <w:t>Specification of refe</w:t>
      </w:r>
      <w:r w:rsidR="00B21889">
        <w:rPr>
          <w:rFonts w:hint="eastAsia"/>
          <w:lang w:eastAsia="ja-JP"/>
        </w:rPr>
        <w:t>rence fuel for regional testing</w:t>
      </w:r>
    </w:p>
    <w:p w14:paraId="29B83F38" w14:textId="0728A8C7" w:rsidR="008724E9" w:rsidRDefault="008724E9" w:rsidP="00B45987">
      <w:pPr>
        <w:pStyle w:val="SingleTxtG"/>
        <w:ind w:left="2268" w:hanging="1134"/>
        <w:rPr>
          <w:lang w:eastAsia="ja-JP"/>
        </w:rPr>
      </w:pPr>
      <w:r>
        <w:rPr>
          <w:rFonts w:hint="eastAsia"/>
          <w:lang w:eastAsia="ja-JP"/>
        </w:rPr>
        <w:tab/>
        <w:t xml:space="preserve">The reference fuel listed </w:t>
      </w:r>
      <w:r>
        <w:rPr>
          <w:lang w:eastAsia="ja-JP"/>
        </w:rPr>
        <w:t>in</w:t>
      </w:r>
      <w:r>
        <w:rPr>
          <w:rFonts w:hint="eastAsia"/>
          <w:lang w:eastAsia="ja-JP"/>
        </w:rPr>
        <w:t xml:space="preserve"> </w:t>
      </w:r>
      <w:del w:id="1844" w:author="Finalized" w:date="2017-06-02T04:45:00Z">
        <w:r w:rsidDel="00A01B00">
          <w:rPr>
            <w:rFonts w:hint="eastAsia"/>
            <w:szCs w:val="24"/>
            <w:lang w:eastAsia="ja-JP"/>
          </w:rPr>
          <w:delText xml:space="preserve">Annex </w:delText>
        </w:r>
      </w:del>
      <w:ins w:id="1845" w:author="Finalized" w:date="2017-06-02T04:45:00Z">
        <w:r w:rsidR="00A01B00">
          <w:rPr>
            <w:rFonts w:hint="eastAsia"/>
            <w:szCs w:val="24"/>
            <w:lang w:eastAsia="ja-JP"/>
          </w:rPr>
          <w:t xml:space="preserve">annex </w:t>
        </w:r>
      </w:ins>
      <w:r>
        <w:rPr>
          <w:rFonts w:hint="eastAsia"/>
          <w:szCs w:val="24"/>
          <w:lang w:eastAsia="ja-JP"/>
        </w:rPr>
        <w:t>3 to</w:t>
      </w:r>
      <w:r w:rsidRPr="005B29DC">
        <w:rPr>
          <w:lang w:eastAsia="ja-JP"/>
        </w:rPr>
        <w:t xml:space="preserve"> </w:t>
      </w:r>
      <w:del w:id="1846" w:author="Finalized" w:date="2017-04-03T16:50:00Z">
        <w:r w:rsidR="00B21889" w:rsidDel="00DE454C">
          <w:rPr>
            <w:lang w:eastAsia="ja-JP"/>
          </w:rPr>
          <w:delText>gtr</w:delText>
        </w:r>
        <w:r w:rsidRPr="00CB08B3" w:rsidDel="00DE454C">
          <w:rPr>
            <w:lang w:eastAsia="ja-JP"/>
          </w:rPr>
          <w:delText xml:space="preserve"> </w:delText>
        </w:r>
      </w:del>
      <w:ins w:id="1847" w:author="Finalized" w:date="2017-04-03T16:50:00Z">
        <w:r w:rsidR="00DE454C">
          <w:rPr>
            <w:rFonts w:hint="eastAsia"/>
            <w:lang w:eastAsia="ja-JP"/>
          </w:rPr>
          <w:t>UN GTR</w:t>
        </w:r>
        <w:r w:rsidR="00DE454C" w:rsidRPr="00CB08B3">
          <w:rPr>
            <w:lang w:eastAsia="ja-JP"/>
          </w:rPr>
          <w:t xml:space="preserve"> </w:t>
        </w:r>
      </w:ins>
      <w:r w:rsidRPr="00CB08B3">
        <w:rPr>
          <w:lang w:eastAsia="ja-JP"/>
        </w:rPr>
        <w:t>No. 15</w:t>
      </w:r>
      <w:r>
        <w:rPr>
          <w:rFonts w:hint="eastAsia"/>
          <w:lang w:eastAsia="ja-JP"/>
        </w:rPr>
        <w:t>.</w:t>
      </w:r>
      <w:r w:rsidR="00A065FB">
        <w:rPr>
          <w:lang w:eastAsia="ja-JP"/>
        </w:rPr>
        <w:t xml:space="preserve"> </w:t>
      </w:r>
      <w:proofErr w:type="gramStart"/>
      <w:r w:rsidR="00FD1D0F">
        <w:rPr>
          <w:rFonts w:hint="eastAsia"/>
          <w:lang w:eastAsia="ja-JP"/>
        </w:rPr>
        <w:t>may</w:t>
      </w:r>
      <w:proofErr w:type="gramEnd"/>
      <w:r>
        <w:rPr>
          <w:rFonts w:hint="eastAsia"/>
          <w:lang w:eastAsia="ja-JP"/>
        </w:rPr>
        <w:t xml:space="preserve"> be used for this purpose.</w:t>
      </w:r>
    </w:p>
    <w:p w14:paraId="1C5E229C" w14:textId="77777777" w:rsidR="00E619D4" w:rsidRPr="00337A07" w:rsidRDefault="00E619D4" w:rsidP="008724E9">
      <w:pPr>
        <w:pStyle w:val="SingleTxtG"/>
        <w:ind w:left="2259" w:hanging="1125"/>
        <w:rPr>
          <w:lang w:eastAsia="ja-JP"/>
        </w:rPr>
      </w:pPr>
      <w:r>
        <w:rPr>
          <w:rFonts w:hint="eastAsia"/>
          <w:lang w:eastAsia="ja-JP"/>
        </w:rPr>
        <w:t>Table A2/1</w:t>
      </w:r>
    </w:p>
    <w:tbl>
      <w:tblPr>
        <w:tblW w:w="0" w:type="auto"/>
        <w:tblInd w:w="9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704"/>
        <w:gridCol w:w="1069"/>
        <w:gridCol w:w="2248"/>
        <w:gridCol w:w="2150"/>
        <w:gridCol w:w="1543"/>
      </w:tblGrid>
      <w:tr w:rsidR="00E619D4" w:rsidRPr="00337A07" w14:paraId="1D6B089D" w14:textId="77777777" w:rsidTr="00504DDF">
        <w:trPr>
          <w:trHeight w:val="174"/>
          <w:tblHeader/>
        </w:trPr>
        <w:tc>
          <w:tcPr>
            <w:tcW w:w="0" w:type="auto"/>
            <w:vMerge w:val="restart"/>
            <w:tcBorders>
              <w:bottom w:val="single" w:sz="12" w:space="0" w:color="auto"/>
            </w:tcBorders>
            <w:vAlign w:val="bottom"/>
          </w:tcPr>
          <w:p w14:paraId="62627749" w14:textId="77777777" w:rsidR="00E619D4" w:rsidRPr="00337A07" w:rsidRDefault="00E619D4" w:rsidP="00F21220">
            <w:pPr>
              <w:autoSpaceDE w:val="0"/>
              <w:autoSpaceDN w:val="0"/>
              <w:adjustRightInd w:val="0"/>
              <w:ind w:firstLine="12"/>
              <w:jc w:val="center"/>
              <w:rPr>
                <w:i/>
                <w:sz w:val="18"/>
                <w:szCs w:val="18"/>
              </w:rPr>
            </w:pPr>
            <w:r w:rsidRPr="00337A07">
              <w:rPr>
                <w:i/>
                <w:sz w:val="16"/>
                <w:szCs w:val="16"/>
              </w:rPr>
              <w:t>Parameter</w:t>
            </w:r>
          </w:p>
        </w:tc>
        <w:tc>
          <w:tcPr>
            <w:tcW w:w="1069" w:type="dxa"/>
            <w:vMerge w:val="restart"/>
            <w:tcBorders>
              <w:bottom w:val="single" w:sz="12" w:space="0" w:color="auto"/>
            </w:tcBorders>
            <w:vAlign w:val="bottom"/>
          </w:tcPr>
          <w:p w14:paraId="768729B2" w14:textId="77777777" w:rsidR="00E619D4" w:rsidRPr="00337A07" w:rsidRDefault="00E619D4" w:rsidP="00F21220">
            <w:pPr>
              <w:jc w:val="center"/>
              <w:rPr>
                <w:i/>
                <w:sz w:val="16"/>
                <w:szCs w:val="16"/>
              </w:rPr>
            </w:pPr>
            <w:r w:rsidRPr="00337A07">
              <w:rPr>
                <w:i/>
                <w:sz w:val="16"/>
                <w:szCs w:val="16"/>
              </w:rPr>
              <w:t>Unit</w:t>
            </w:r>
          </w:p>
        </w:tc>
        <w:tc>
          <w:tcPr>
            <w:tcW w:w="4398" w:type="dxa"/>
            <w:gridSpan w:val="2"/>
            <w:tcBorders>
              <w:bottom w:val="single" w:sz="2" w:space="0" w:color="auto"/>
            </w:tcBorders>
            <w:vAlign w:val="bottom"/>
          </w:tcPr>
          <w:p w14:paraId="3A578D5F" w14:textId="77777777" w:rsidR="00E619D4" w:rsidRPr="00337A07" w:rsidRDefault="004B4966" w:rsidP="00E03090">
            <w:pPr>
              <w:jc w:val="center"/>
              <w:rPr>
                <w:bCs/>
                <w:i/>
                <w:sz w:val="16"/>
                <w:szCs w:val="16"/>
                <w:lang w:eastAsia="ja-JP"/>
              </w:rPr>
            </w:pPr>
            <w:r>
              <w:rPr>
                <w:bCs/>
                <w:i/>
                <w:sz w:val="16"/>
                <w:szCs w:val="16"/>
              </w:rPr>
              <w:t>Limits</w:t>
            </w:r>
          </w:p>
        </w:tc>
        <w:tc>
          <w:tcPr>
            <w:tcW w:w="1543" w:type="dxa"/>
            <w:vMerge w:val="restart"/>
            <w:tcBorders>
              <w:bottom w:val="single" w:sz="12" w:space="0" w:color="auto"/>
            </w:tcBorders>
            <w:vAlign w:val="bottom"/>
          </w:tcPr>
          <w:p w14:paraId="4BD74B28" w14:textId="77777777" w:rsidR="00E619D4" w:rsidRPr="00337A07" w:rsidRDefault="00E619D4" w:rsidP="00E03090">
            <w:pPr>
              <w:jc w:val="center"/>
              <w:rPr>
                <w:bCs/>
                <w:i/>
                <w:iCs/>
                <w:sz w:val="16"/>
                <w:szCs w:val="16"/>
              </w:rPr>
            </w:pPr>
            <w:r w:rsidRPr="00337A07">
              <w:rPr>
                <w:bCs/>
                <w:i/>
                <w:iCs/>
                <w:sz w:val="16"/>
                <w:szCs w:val="16"/>
              </w:rPr>
              <w:t>Test method</w:t>
            </w:r>
          </w:p>
        </w:tc>
      </w:tr>
      <w:tr w:rsidR="00E619D4" w:rsidRPr="00337A07" w14:paraId="1DEF0BFD" w14:textId="77777777" w:rsidTr="00504DDF">
        <w:trPr>
          <w:trHeight w:val="152"/>
          <w:tblHeader/>
        </w:trPr>
        <w:tc>
          <w:tcPr>
            <w:tcW w:w="0" w:type="auto"/>
            <w:vMerge/>
            <w:tcBorders>
              <w:bottom w:val="single" w:sz="12" w:space="0" w:color="auto"/>
            </w:tcBorders>
            <w:vAlign w:val="center"/>
          </w:tcPr>
          <w:p w14:paraId="2E3622AA" w14:textId="77777777" w:rsidR="00E619D4" w:rsidRPr="00337A07" w:rsidRDefault="00E619D4" w:rsidP="00E03090">
            <w:pPr>
              <w:rPr>
                <w:i/>
                <w:sz w:val="18"/>
                <w:szCs w:val="18"/>
              </w:rPr>
            </w:pPr>
          </w:p>
        </w:tc>
        <w:tc>
          <w:tcPr>
            <w:tcW w:w="1069" w:type="dxa"/>
            <w:vMerge/>
            <w:tcBorders>
              <w:bottom w:val="single" w:sz="12" w:space="0" w:color="auto"/>
            </w:tcBorders>
            <w:vAlign w:val="center"/>
          </w:tcPr>
          <w:p w14:paraId="6DDC8D00" w14:textId="77777777" w:rsidR="00E619D4" w:rsidRPr="00337A07" w:rsidRDefault="00E619D4" w:rsidP="00E03090">
            <w:pPr>
              <w:rPr>
                <w:i/>
                <w:sz w:val="18"/>
                <w:szCs w:val="18"/>
              </w:rPr>
            </w:pPr>
          </w:p>
        </w:tc>
        <w:tc>
          <w:tcPr>
            <w:tcW w:w="2248" w:type="dxa"/>
            <w:tcBorders>
              <w:bottom w:val="single" w:sz="12" w:space="0" w:color="auto"/>
            </w:tcBorders>
            <w:vAlign w:val="bottom"/>
          </w:tcPr>
          <w:p w14:paraId="411A3083" w14:textId="77777777" w:rsidR="00E619D4" w:rsidRPr="00337A07" w:rsidRDefault="00E619D4" w:rsidP="00E03090">
            <w:pPr>
              <w:jc w:val="center"/>
              <w:rPr>
                <w:bCs/>
                <w:i/>
                <w:sz w:val="16"/>
                <w:szCs w:val="16"/>
              </w:rPr>
            </w:pPr>
            <w:r w:rsidRPr="00337A07">
              <w:rPr>
                <w:bCs/>
                <w:i/>
                <w:sz w:val="16"/>
                <w:szCs w:val="16"/>
              </w:rPr>
              <w:t>Minimum</w:t>
            </w:r>
          </w:p>
        </w:tc>
        <w:tc>
          <w:tcPr>
            <w:tcW w:w="2150" w:type="dxa"/>
            <w:tcBorders>
              <w:bottom w:val="single" w:sz="12" w:space="0" w:color="auto"/>
            </w:tcBorders>
            <w:vAlign w:val="bottom"/>
          </w:tcPr>
          <w:p w14:paraId="24C3E0A4" w14:textId="77777777" w:rsidR="00E619D4" w:rsidRPr="00337A07" w:rsidRDefault="00E619D4" w:rsidP="00E03090">
            <w:pPr>
              <w:jc w:val="center"/>
              <w:rPr>
                <w:bCs/>
                <w:i/>
                <w:sz w:val="16"/>
                <w:szCs w:val="16"/>
              </w:rPr>
            </w:pPr>
            <w:r w:rsidRPr="00337A07">
              <w:rPr>
                <w:bCs/>
                <w:i/>
                <w:sz w:val="16"/>
                <w:szCs w:val="16"/>
              </w:rPr>
              <w:t>Maximum</w:t>
            </w:r>
          </w:p>
        </w:tc>
        <w:tc>
          <w:tcPr>
            <w:tcW w:w="1543" w:type="dxa"/>
            <w:vMerge/>
            <w:tcBorders>
              <w:bottom w:val="single" w:sz="12" w:space="0" w:color="auto"/>
            </w:tcBorders>
            <w:vAlign w:val="center"/>
          </w:tcPr>
          <w:p w14:paraId="098DBF42" w14:textId="77777777" w:rsidR="00E619D4" w:rsidRPr="00337A07" w:rsidRDefault="00E619D4" w:rsidP="00E03090">
            <w:pPr>
              <w:rPr>
                <w:b/>
                <w:bCs/>
                <w:i/>
                <w:iCs/>
                <w:sz w:val="18"/>
                <w:szCs w:val="18"/>
              </w:rPr>
            </w:pPr>
          </w:p>
        </w:tc>
      </w:tr>
      <w:tr w:rsidR="00E619D4" w:rsidRPr="00337A07" w14:paraId="0082A869" w14:textId="77777777" w:rsidTr="00E03090">
        <w:trPr>
          <w:trHeight w:val="163"/>
        </w:trPr>
        <w:tc>
          <w:tcPr>
            <w:tcW w:w="0" w:type="auto"/>
            <w:tcBorders>
              <w:top w:val="single" w:sz="12" w:space="0" w:color="auto"/>
            </w:tcBorders>
          </w:tcPr>
          <w:p w14:paraId="76ABA78C" w14:textId="77777777" w:rsidR="00E619D4" w:rsidRPr="00337A07" w:rsidRDefault="00E619D4" w:rsidP="004B4966">
            <w:r w:rsidRPr="00337A07">
              <w:t>Research octane number, RON</w:t>
            </w:r>
          </w:p>
        </w:tc>
        <w:tc>
          <w:tcPr>
            <w:tcW w:w="1051" w:type="dxa"/>
            <w:tcBorders>
              <w:top w:val="single" w:sz="12" w:space="0" w:color="auto"/>
            </w:tcBorders>
          </w:tcPr>
          <w:p w14:paraId="3247A05E" w14:textId="77777777" w:rsidR="00E619D4" w:rsidRPr="00337A07" w:rsidRDefault="00E619D4" w:rsidP="00E03090">
            <w:pPr>
              <w:jc w:val="center"/>
            </w:pPr>
            <w:r w:rsidRPr="00337A07">
              <w:t> </w:t>
            </w:r>
          </w:p>
        </w:tc>
        <w:tc>
          <w:tcPr>
            <w:tcW w:w="2212" w:type="dxa"/>
            <w:tcBorders>
              <w:top w:val="single" w:sz="12" w:space="0" w:color="auto"/>
            </w:tcBorders>
          </w:tcPr>
          <w:p w14:paraId="00E00F64" w14:textId="77777777" w:rsidR="00E619D4" w:rsidRPr="00337A07" w:rsidRDefault="00E619D4" w:rsidP="00E03090">
            <w:pPr>
              <w:jc w:val="center"/>
              <w:rPr>
                <w:bCs/>
              </w:rPr>
            </w:pPr>
            <w:r w:rsidRPr="00337A07">
              <w:rPr>
                <w:bCs/>
              </w:rPr>
              <w:t>95.0</w:t>
            </w:r>
          </w:p>
        </w:tc>
        <w:tc>
          <w:tcPr>
            <w:tcW w:w="2116" w:type="dxa"/>
            <w:tcBorders>
              <w:top w:val="single" w:sz="12" w:space="0" w:color="auto"/>
            </w:tcBorders>
          </w:tcPr>
          <w:p w14:paraId="2EBB2F9E" w14:textId="77777777" w:rsidR="00E619D4" w:rsidRPr="00337A07" w:rsidRDefault="00E619D4" w:rsidP="00E03090">
            <w:pPr>
              <w:jc w:val="center"/>
              <w:rPr>
                <w:bCs/>
              </w:rPr>
            </w:pPr>
            <w:r w:rsidRPr="00337A07">
              <w:rPr>
                <w:bCs/>
              </w:rPr>
              <w:t>98.0</w:t>
            </w:r>
          </w:p>
        </w:tc>
        <w:tc>
          <w:tcPr>
            <w:tcW w:w="1519" w:type="dxa"/>
            <w:tcBorders>
              <w:top w:val="single" w:sz="12" w:space="0" w:color="auto"/>
            </w:tcBorders>
          </w:tcPr>
          <w:p w14:paraId="5E1E9465" w14:textId="77777777" w:rsidR="00E619D4" w:rsidRDefault="00E619D4" w:rsidP="00E03090">
            <w:pPr>
              <w:rPr>
                <w:bCs/>
                <w:lang w:eastAsia="ja-JP"/>
              </w:rPr>
            </w:pPr>
            <w:r w:rsidRPr="00337A07">
              <w:rPr>
                <w:bCs/>
              </w:rPr>
              <w:t>EN ISO 5164</w:t>
            </w:r>
          </w:p>
          <w:p w14:paraId="562FBD6B" w14:textId="77777777" w:rsidR="004B4966" w:rsidRPr="004B4966" w:rsidRDefault="004B4966" w:rsidP="00E03090">
            <w:pPr>
              <w:rPr>
                <w:bCs/>
                <w:lang w:val="en-US" w:eastAsia="ja-JP"/>
              </w:rPr>
            </w:pPr>
            <w:r w:rsidRPr="004B4966">
              <w:rPr>
                <w:bCs/>
                <w:lang w:val="en-US" w:eastAsia="ja-JP"/>
              </w:rPr>
              <w:t>JIS K2280</w:t>
            </w:r>
          </w:p>
        </w:tc>
      </w:tr>
      <w:tr w:rsidR="00E619D4" w:rsidRPr="00337A07" w14:paraId="12DAA1E9" w14:textId="77777777" w:rsidTr="00E03090">
        <w:trPr>
          <w:trHeight w:val="141"/>
        </w:trPr>
        <w:tc>
          <w:tcPr>
            <w:tcW w:w="0" w:type="auto"/>
          </w:tcPr>
          <w:p w14:paraId="2F838542" w14:textId="77777777" w:rsidR="00E619D4" w:rsidRPr="00337A07" w:rsidRDefault="00E619D4" w:rsidP="00E03090">
            <w:r w:rsidRPr="00337A07">
              <w:t>Density at 15 °C</w:t>
            </w:r>
          </w:p>
        </w:tc>
        <w:tc>
          <w:tcPr>
            <w:tcW w:w="1051" w:type="dxa"/>
          </w:tcPr>
          <w:p w14:paraId="639C08E5" w14:textId="77777777" w:rsidR="00E619D4" w:rsidRPr="00337A07" w:rsidRDefault="00E619D4" w:rsidP="00E03090">
            <w:pPr>
              <w:jc w:val="center"/>
            </w:pPr>
            <w:r w:rsidRPr="00337A07">
              <w:t>kg/m</w:t>
            </w:r>
            <w:r w:rsidRPr="00337A07">
              <w:rPr>
                <w:vertAlign w:val="superscript"/>
              </w:rPr>
              <w:t>3</w:t>
            </w:r>
          </w:p>
        </w:tc>
        <w:tc>
          <w:tcPr>
            <w:tcW w:w="2212" w:type="dxa"/>
          </w:tcPr>
          <w:p w14:paraId="740E2F50" w14:textId="77777777" w:rsidR="00E619D4" w:rsidRPr="00337A07" w:rsidRDefault="00E619D4" w:rsidP="00E03090">
            <w:pPr>
              <w:jc w:val="center"/>
              <w:rPr>
                <w:bCs/>
              </w:rPr>
            </w:pPr>
            <w:r w:rsidRPr="00337A07">
              <w:rPr>
                <w:bCs/>
              </w:rPr>
              <w:t>743.0</w:t>
            </w:r>
          </w:p>
        </w:tc>
        <w:tc>
          <w:tcPr>
            <w:tcW w:w="2116" w:type="dxa"/>
          </w:tcPr>
          <w:p w14:paraId="5F3A0ACB" w14:textId="77777777" w:rsidR="00E619D4" w:rsidRPr="00337A07" w:rsidRDefault="00E619D4" w:rsidP="00E03090">
            <w:pPr>
              <w:jc w:val="center"/>
              <w:rPr>
                <w:bCs/>
              </w:rPr>
            </w:pPr>
            <w:r w:rsidRPr="00337A07">
              <w:rPr>
                <w:bCs/>
              </w:rPr>
              <w:t>756.0</w:t>
            </w:r>
          </w:p>
        </w:tc>
        <w:tc>
          <w:tcPr>
            <w:tcW w:w="1519" w:type="dxa"/>
          </w:tcPr>
          <w:p w14:paraId="50BCFBF7" w14:textId="77777777" w:rsidR="00E619D4" w:rsidRDefault="00E619D4" w:rsidP="00E03090">
            <w:pPr>
              <w:rPr>
                <w:bCs/>
                <w:lang w:eastAsia="ja-JP"/>
              </w:rPr>
            </w:pPr>
            <w:r w:rsidRPr="00337A07">
              <w:rPr>
                <w:bCs/>
              </w:rPr>
              <w:t>EN ISO 12185</w:t>
            </w:r>
          </w:p>
          <w:p w14:paraId="7D1B13FC" w14:textId="77777777" w:rsidR="004B4966" w:rsidRPr="004B4966" w:rsidRDefault="004B4966" w:rsidP="00E03090">
            <w:pPr>
              <w:rPr>
                <w:bCs/>
                <w:lang w:val="en-US" w:eastAsia="ja-JP"/>
              </w:rPr>
            </w:pPr>
            <w:r w:rsidRPr="004B4966">
              <w:rPr>
                <w:bCs/>
                <w:lang w:val="en-US" w:eastAsia="ja-JP"/>
              </w:rPr>
              <w:t>JIS K2249-1,2,3</w:t>
            </w:r>
          </w:p>
        </w:tc>
      </w:tr>
      <w:tr w:rsidR="00E619D4" w:rsidRPr="00337A07" w14:paraId="626C7A62" w14:textId="77777777" w:rsidTr="00E03090">
        <w:trPr>
          <w:trHeight w:val="85"/>
        </w:trPr>
        <w:tc>
          <w:tcPr>
            <w:tcW w:w="0" w:type="auto"/>
          </w:tcPr>
          <w:p w14:paraId="688228C1" w14:textId="77777777" w:rsidR="00E619D4" w:rsidRPr="00337A07" w:rsidRDefault="004B4966" w:rsidP="00E03090">
            <w:pPr>
              <w:rPr>
                <w:lang w:eastAsia="ja-JP"/>
              </w:rPr>
            </w:pPr>
            <w:r>
              <w:t xml:space="preserve">Vapour pressure </w:t>
            </w:r>
          </w:p>
        </w:tc>
        <w:tc>
          <w:tcPr>
            <w:tcW w:w="1051" w:type="dxa"/>
          </w:tcPr>
          <w:p w14:paraId="64626E65" w14:textId="77777777" w:rsidR="00E619D4" w:rsidRPr="00337A07" w:rsidRDefault="00E619D4" w:rsidP="00E03090">
            <w:pPr>
              <w:jc w:val="center"/>
            </w:pPr>
            <w:proofErr w:type="spellStart"/>
            <w:r w:rsidRPr="00337A07">
              <w:t>kPa</w:t>
            </w:r>
            <w:proofErr w:type="spellEnd"/>
          </w:p>
        </w:tc>
        <w:tc>
          <w:tcPr>
            <w:tcW w:w="2212" w:type="dxa"/>
          </w:tcPr>
          <w:p w14:paraId="2F320351" w14:textId="77777777" w:rsidR="00E619D4" w:rsidRPr="00337A07" w:rsidRDefault="00E619D4" w:rsidP="00E03090">
            <w:pPr>
              <w:jc w:val="center"/>
              <w:rPr>
                <w:bCs/>
              </w:rPr>
            </w:pPr>
            <w:r w:rsidRPr="00337A07">
              <w:rPr>
                <w:bCs/>
              </w:rPr>
              <w:t>56.0</w:t>
            </w:r>
          </w:p>
        </w:tc>
        <w:tc>
          <w:tcPr>
            <w:tcW w:w="2116" w:type="dxa"/>
          </w:tcPr>
          <w:p w14:paraId="2CB6001C" w14:textId="77777777" w:rsidR="00E619D4" w:rsidRPr="00337A07" w:rsidRDefault="00E619D4" w:rsidP="00E03090">
            <w:pPr>
              <w:jc w:val="center"/>
              <w:rPr>
                <w:bCs/>
              </w:rPr>
            </w:pPr>
            <w:r w:rsidRPr="00337A07">
              <w:rPr>
                <w:bCs/>
              </w:rPr>
              <w:t>60.0</w:t>
            </w:r>
          </w:p>
        </w:tc>
        <w:tc>
          <w:tcPr>
            <w:tcW w:w="1519" w:type="dxa"/>
          </w:tcPr>
          <w:p w14:paraId="5D2F092A" w14:textId="77777777" w:rsidR="00E619D4" w:rsidRDefault="00E619D4" w:rsidP="00E03090">
            <w:pPr>
              <w:rPr>
                <w:bCs/>
                <w:lang w:eastAsia="ja-JP"/>
              </w:rPr>
            </w:pPr>
            <w:r w:rsidRPr="00337A07">
              <w:rPr>
                <w:bCs/>
              </w:rPr>
              <w:t xml:space="preserve">EN 13016-1 </w:t>
            </w:r>
          </w:p>
          <w:p w14:paraId="707F65AC" w14:textId="77777777" w:rsidR="004B4966" w:rsidRPr="004B4966" w:rsidRDefault="004B4966" w:rsidP="00E03090">
            <w:pPr>
              <w:rPr>
                <w:bCs/>
                <w:lang w:val="en-US" w:eastAsia="ja-JP"/>
              </w:rPr>
            </w:pPr>
            <w:r w:rsidRPr="004B4966">
              <w:rPr>
                <w:bCs/>
                <w:lang w:val="en-US" w:eastAsia="ja-JP"/>
              </w:rPr>
              <w:t>JIS K2258-1,2</w:t>
            </w:r>
          </w:p>
        </w:tc>
      </w:tr>
      <w:tr w:rsidR="00E619D4" w:rsidRPr="00337A07" w14:paraId="644A0B32" w14:textId="77777777" w:rsidTr="00E03090">
        <w:trPr>
          <w:trHeight w:val="123"/>
        </w:trPr>
        <w:tc>
          <w:tcPr>
            <w:tcW w:w="0" w:type="auto"/>
          </w:tcPr>
          <w:p w14:paraId="769FE807" w14:textId="77777777" w:rsidR="00E619D4" w:rsidRPr="00337A07" w:rsidRDefault="00E619D4" w:rsidP="00E03090">
            <w:r w:rsidRPr="00337A07">
              <w:t>Distillation:</w:t>
            </w:r>
          </w:p>
        </w:tc>
        <w:tc>
          <w:tcPr>
            <w:tcW w:w="1051" w:type="dxa"/>
          </w:tcPr>
          <w:p w14:paraId="6F9539FE" w14:textId="77777777" w:rsidR="00E619D4" w:rsidRPr="00337A07" w:rsidRDefault="00E619D4" w:rsidP="00E03090">
            <w:pPr>
              <w:jc w:val="center"/>
            </w:pPr>
            <w:r w:rsidRPr="00337A07">
              <w:t> </w:t>
            </w:r>
          </w:p>
        </w:tc>
        <w:tc>
          <w:tcPr>
            <w:tcW w:w="2212" w:type="dxa"/>
          </w:tcPr>
          <w:p w14:paraId="4ADEC361" w14:textId="77777777" w:rsidR="00E619D4" w:rsidRPr="00337A07" w:rsidRDefault="00E619D4" w:rsidP="00E03090">
            <w:pPr>
              <w:jc w:val="center"/>
              <w:rPr>
                <w:bCs/>
              </w:rPr>
            </w:pPr>
            <w:r w:rsidRPr="00337A07">
              <w:rPr>
                <w:bCs/>
              </w:rPr>
              <w:t> </w:t>
            </w:r>
          </w:p>
        </w:tc>
        <w:tc>
          <w:tcPr>
            <w:tcW w:w="2116" w:type="dxa"/>
          </w:tcPr>
          <w:p w14:paraId="5EFA2EB0" w14:textId="77777777" w:rsidR="00E619D4" w:rsidRPr="00337A07" w:rsidRDefault="00E619D4" w:rsidP="00E03090">
            <w:pPr>
              <w:jc w:val="center"/>
              <w:rPr>
                <w:bCs/>
              </w:rPr>
            </w:pPr>
            <w:r w:rsidRPr="00337A07">
              <w:rPr>
                <w:bCs/>
              </w:rPr>
              <w:t> </w:t>
            </w:r>
          </w:p>
        </w:tc>
        <w:tc>
          <w:tcPr>
            <w:tcW w:w="1519" w:type="dxa"/>
          </w:tcPr>
          <w:p w14:paraId="3EDDF698" w14:textId="77777777" w:rsidR="00E619D4" w:rsidRPr="00337A07" w:rsidRDefault="00E619D4" w:rsidP="00E03090">
            <w:pPr>
              <w:rPr>
                <w:bCs/>
              </w:rPr>
            </w:pPr>
            <w:r w:rsidRPr="00337A07">
              <w:rPr>
                <w:bCs/>
              </w:rPr>
              <w:t> </w:t>
            </w:r>
          </w:p>
        </w:tc>
      </w:tr>
      <w:tr w:rsidR="00E619D4" w:rsidRPr="00337A07" w14:paraId="7035B9BB" w14:textId="77777777" w:rsidTr="00E03090">
        <w:trPr>
          <w:trHeight w:val="95"/>
        </w:trPr>
        <w:tc>
          <w:tcPr>
            <w:tcW w:w="0" w:type="auto"/>
          </w:tcPr>
          <w:p w14:paraId="079C5F2D" w14:textId="77777777" w:rsidR="00E619D4" w:rsidRPr="00337A07" w:rsidRDefault="00E619D4" w:rsidP="00E03090">
            <w:pPr>
              <w:ind w:left="333" w:hanging="333"/>
            </w:pPr>
            <w:r w:rsidRPr="00337A07">
              <w:t>–</w:t>
            </w:r>
            <w:r w:rsidRPr="00337A07">
              <w:tab/>
              <w:t>evaporated at 70 °C</w:t>
            </w:r>
          </w:p>
        </w:tc>
        <w:tc>
          <w:tcPr>
            <w:tcW w:w="1051" w:type="dxa"/>
          </w:tcPr>
          <w:p w14:paraId="14FBE4F1" w14:textId="77777777" w:rsidR="00E619D4" w:rsidRPr="00337A07" w:rsidRDefault="00E619D4" w:rsidP="00E03090">
            <w:pPr>
              <w:jc w:val="center"/>
            </w:pPr>
            <w:r w:rsidRPr="00337A07">
              <w:t>% v/v</w:t>
            </w:r>
          </w:p>
        </w:tc>
        <w:tc>
          <w:tcPr>
            <w:tcW w:w="2212" w:type="dxa"/>
          </w:tcPr>
          <w:p w14:paraId="1E8AAFBE" w14:textId="77777777" w:rsidR="00E619D4" w:rsidRPr="00337A07" w:rsidRDefault="00E619D4" w:rsidP="00E03090">
            <w:pPr>
              <w:jc w:val="center"/>
              <w:rPr>
                <w:bCs/>
                <w:strike/>
              </w:rPr>
            </w:pPr>
            <w:r w:rsidRPr="00337A07">
              <w:rPr>
                <w:bCs/>
              </w:rPr>
              <w:t>34.0</w:t>
            </w:r>
          </w:p>
        </w:tc>
        <w:tc>
          <w:tcPr>
            <w:tcW w:w="2116" w:type="dxa"/>
          </w:tcPr>
          <w:p w14:paraId="4984DCB9" w14:textId="77777777" w:rsidR="00E619D4" w:rsidRPr="00337A07" w:rsidRDefault="00E619D4" w:rsidP="00E03090">
            <w:pPr>
              <w:jc w:val="center"/>
              <w:rPr>
                <w:bCs/>
                <w:strike/>
              </w:rPr>
            </w:pPr>
            <w:r w:rsidRPr="00337A07">
              <w:rPr>
                <w:bCs/>
              </w:rPr>
              <w:t>46.0</w:t>
            </w:r>
          </w:p>
        </w:tc>
        <w:tc>
          <w:tcPr>
            <w:tcW w:w="1519" w:type="dxa"/>
          </w:tcPr>
          <w:p w14:paraId="091470BD" w14:textId="77777777" w:rsidR="00E619D4" w:rsidRPr="00337A07" w:rsidRDefault="00E619D4" w:rsidP="00E03090">
            <w:pPr>
              <w:rPr>
                <w:bCs/>
              </w:rPr>
            </w:pPr>
            <w:r w:rsidRPr="00337A07">
              <w:rPr>
                <w:bCs/>
              </w:rPr>
              <w:t>EN ISO 3405</w:t>
            </w:r>
          </w:p>
        </w:tc>
      </w:tr>
      <w:tr w:rsidR="00E619D4" w:rsidRPr="00337A07" w14:paraId="6A62F7D0" w14:textId="77777777" w:rsidTr="00E03090">
        <w:trPr>
          <w:trHeight w:val="85"/>
        </w:trPr>
        <w:tc>
          <w:tcPr>
            <w:tcW w:w="0" w:type="auto"/>
          </w:tcPr>
          <w:p w14:paraId="5823282E" w14:textId="77777777" w:rsidR="00E619D4" w:rsidRPr="00337A07" w:rsidRDefault="00E619D4" w:rsidP="00E03090">
            <w:pPr>
              <w:ind w:left="333" w:hanging="333"/>
            </w:pPr>
            <w:r w:rsidRPr="00337A07">
              <w:t>–</w:t>
            </w:r>
            <w:r w:rsidRPr="00337A07">
              <w:tab/>
              <w:t>evaporated at 100 °C</w:t>
            </w:r>
          </w:p>
        </w:tc>
        <w:tc>
          <w:tcPr>
            <w:tcW w:w="1051" w:type="dxa"/>
          </w:tcPr>
          <w:p w14:paraId="57C94041" w14:textId="77777777" w:rsidR="00E619D4" w:rsidRPr="00337A07" w:rsidRDefault="00E619D4" w:rsidP="00E03090">
            <w:pPr>
              <w:jc w:val="center"/>
            </w:pPr>
            <w:r w:rsidRPr="00337A07">
              <w:t>% v/v</w:t>
            </w:r>
          </w:p>
        </w:tc>
        <w:tc>
          <w:tcPr>
            <w:tcW w:w="2212" w:type="dxa"/>
          </w:tcPr>
          <w:p w14:paraId="5EB2EBC2" w14:textId="77777777" w:rsidR="00E619D4" w:rsidRPr="00337A07" w:rsidRDefault="00E619D4" w:rsidP="00E03090">
            <w:pPr>
              <w:jc w:val="center"/>
              <w:rPr>
                <w:bCs/>
              </w:rPr>
            </w:pPr>
            <w:r w:rsidRPr="00337A07">
              <w:rPr>
                <w:bCs/>
              </w:rPr>
              <w:t>54.0</w:t>
            </w:r>
          </w:p>
        </w:tc>
        <w:tc>
          <w:tcPr>
            <w:tcW w:w="2116" w:type="dxa"/>
          </w:tcPr>
          <w:p w14:paraId="110B4BC5" w14:textId="77777777" w:rsidR="00E619D4" w:rsidRPr="00337A07" w:rsidRDefault="00E619D4" w:rsidP="00E03090">
            <w:pPr>
              <w:jc w:val="center"/>
              <w:rPr>
                <w:bCs/>
              </w:rPr>
            </w:pPr>
            <w:r w:rsidRPr="00337A07">
              <w:rPr>
                <w:bCs/>
              </w:rPr>
              <w:t>62.0</w:t>
            </w:r>
          </w:p>
        </w:tc>
        <w:tc>
          <w:tcPr>
            <w:tcW w:w="1519" w:type="dxa"/>
          </w:tcPr>
          <w:p w14:paraId="79667352" w14:textId="77777777" w:rsidR="00E619D4" w:rsidRPr="00337A07" w:rsidRDefault="00E619D4" w:rsidP="00E03090">
            <w:pPr>
              <w:rPr>
                <w:bCs/>
              </w:rPr>
            </w:pPr>
            <w:r w:rsidRPr="00337A07">
              <w:rPr>
                <w:bCs/>
              </w:rPr>
              <w:t>EN ISO 3405</w:t>
            </w:r>
          </w:p>
        </w:tc>
      </w:tr>
      <w:tr w:rsidR="00E619D4" w:rsidRPr="00337A07" w14:paraId="0D06C078" w14:textId="77777777" w:rsidTr="00E03090">
        <w:trPr>
          <w:trHeight w:val="85"/>
        </w:trPr>
        <w:tc>
          <w:tcPr>
            <w:tcW w:w="0" w:type="auto"/>
          </w:tcPr>
          <w:p w14:paraId="71C9DD79" w14:textId="77777777" w:rsidR="00E619D4" w:rsidRPr="00337A07" w:rsidRDefault="00E619D4" w:rsidP="00E03090">
            <w:pPr>
              <w:ind w:left="333" w:hanging="333"/>
            </w:pPr>
            <w:r w:rsidRPr="00337A07">
              <w:t>–</w:t>
            </w:r>
            <w:r w:rsidRPr="00337A07">
              <w:tab/>
              <w:t>evaporated at 150 °C</w:t>
            </w:r>
          </w:p>
        </w:tc>
        <w:tc>
          <w:tcPr>
            <w:tcW w:w="1051" w:type="dxa"/>
          </w:tcPr>
          <w:p w14:paraId="68424EE9" w14:textId="77777777" w:rsidR="00E619D4" w:rsidRPr="00337A07" w:rsidRDefault="00E619D4" w:rsidP="00E03090">
            <w:pPr>
              <w:jc w:val="center"/>
            </w:pPr>
            <w:r w:rsidRPr="00337A07">
              <w:t>% v/v</w:t>
            </w:r>
          </w:p>
        </w:tc>
        <w:tc>
          <w:tcPr>
            <w:tcW w:w="2212" w:type="dxa"/>
          </w:tcPr>
          <w:p w14:paraId="52DA2679" w14:textId="77777777" w:rsidR="00E619D4" w:rsidRPr="00337A07" w:rsidRDefault="00E619D4" w:rsidP="00E03090">
            <w:pPr>
              <w:jc w:val="center"/>
              <w:rPr>
                <w:bCs/>
                <w:strike/>
              </w:rPr>
            </w:pPr>
            <w:r w:rsidRPr="00337A07">
              <w:rPr>
                <w:bCs/>
              </w:rPr>
              <w:t>86.0</w:t>
            </w:r>
          </w:p>
        </w:tc>
        <w:tc>
          <w:tcPr>
            <w:tcW w:w="2116" w:type="dxa"/>
          </w:tcPr>
          <w:p w14:paraId="1602C408" w14:textId="77777777" w:rsidR="00E619D4" w:rsidRPr="00337A07" w:rsidRDefault="00E619D4" w:rsidP="00E03090">
            <w:pPr>
              <w:jc w:val="center"/>
              <w:rPr>
                <w:bCs/>
                <w:strike/>
              </w:rPr>
            </w:pPr>
            <w:r w:rsidRPr="00337A07">
              <w:rPr>
                <w:bCs/>
              </w:rPr>
              <w:t>94.0</w:t>
            </w:r>
          </w:p>
        </w:tc>
        <w:tc>
          <w:tcPr>
            <w:tcW w:w="1519" w:type="dxa"/>
          </w:tcPr>
          <w:p w14:paraId="032712BE" w14:textId="77777777" w:rsidR="00E619D4" w:rsidRPr="00337A07" w:rsidRDefault="00E619D4" w:rsidP="00E03090">
            <w:pPr>
              <w:rPr>
                <w:bCs/>
              </w:rPr>
            </w:pPr>
            <w:r w:rsidRPr="00337A07">
              <w:rPr>
                <w:bCs/>
              </w:rPr>
              <w:t>EN ISO 3405</w:t>
            </w:r>
          </w:p>
        </w:tc>
      </w:tr>
      <w:tr w:rsidR="00E619D4" w:rsidRPr="00337A07" w14:paraId="48DF1C71" w14:textId="77777777" w:rsidTr="00E03090">
        <w:trPr>
          <w:trHeight w:val="114"/>
        </w:trPr>
        <w:tc>
          <w:tcPr>
            <w:tcW w:w="0" w:type="auto"/>
          </w:tcPr>
          <w:p w14:paraId="57126CF9" w14:textId="77777777" w:rsidR="00E619D4" w:rsidRPr="00337A07" w:rsidRDefault="00E619D4" w:rsidP="00E03090">
            <w:r w:rsidRPr="00337A07">
              <w:t>Hydrocarbon analysis:</w:t>
            </w:r>
          </w:p>
        </w:tc>
        <w:tc>
          <w:tcPr>
            <w:tcW w:w="1051" w:type="dxa"/>
          </w:tcPr>
          <w:p w14:paraId="78EB71D3" w14:textId="77777777" w:rsidR="00E619D4" w:rsidRPr="00337A07" w:rsidRDefault="00E619D4" w:rsidP="00E03090">
            <w:pPr>
              <w:jc w:val="center"/>
            </w:pPr>
            <w:r w:rsidRPr="00337A07">
              <w:t> </w:t>
            </w:r>
          </w:p>
        </w:tc>
        <w:tc>
          <w:tcPr>
            <w:tcW w:w="2212" w:type="dxa"/>
          </w:tcPr>
          <w:p w14:paraId="7B7A935A" w14:textId="77777777" w:rsidR="00E619D4" w:rsidRPr="00337A07" w:rsidRDefault="00E619D4" w:rsidP="00E03090">
            <w:pPr>
              <w:jc w:val="center"/>
              <w:rPr>
                <w:bCs/>
              </w:rPr>
            </w:pPr>
            <w:r w:rsidRPr="00337A07">
              <w:rPr>
                <w:bCs/>
              </w:rPr>
              <w:t> </w:t>
            </w:r>
          </w:p>
        </w:tc>
        <w:tc>
          <w:tcPr>
            <w:tcW w:w="2116" w:type="dxa"/>
          </w:tcPr>
          <w:p w14:paraId="2873CC86" w14:textId="77777777" w:rsidR="00E619D4" w:rsidRPr="00337A07" w:rsidRDefault="00E619D4" w:rsidP="00E03090">
            <w:pPr>
              <w:jc w:val="center"/>
              <w:rPr>
                <w:bCs/>
              </w:rPr>
            </w:pPr>
            <w:r w:rsidRPr="00337A07">
              <w:rPr>
                <w:bCs/>
              </w:rPr>
              <w:t> </w:t>
            </w:r>
          </w:p>
        </w:tc>
        <w:tc>
          <w:tcPr>
            <w:tcW w:w="1519" w:type="dxa"/>
          </w:tcPr>
          <w:p w14:paraId="7D79E8A6" w14:textId="77777777" w:rsidR="00E619D4" w:rsidRPr="00337A07" w:rsidRDefault="00E619D4" w:rsidP="00E03090">
            <w:pPr>
              <w:rPr>
                <w:bCs/>
              </w:rPr>
            </w:pPr>
            <w:r w:rsidRPr="00337A07">
              <w:rPr>
                <w:bCs/>
              </w:rPr>
              <w:t> </w:t>
            </w:r>
          </w:p>
        </w:tc>
      </w:tr>
      <w:tr w:rsidR="00E619D4" w:rsidRPr="00337A07" w14:paraId="66D149E2" w14:textId="77777777" w:rsidTr="00E03090">
        <w:trPr>
          <w:trHeight w:val="95"/>
        </w:trPr>
        <w:tc>
          <w:tcPr>
            <w:tcW w:w="0" w:type="auto"/>
          </w:tcPr>
          <w:p w14:paraId="325309DF" w14:textId="77777777" w:rsidR="00E619D4" w:rsidRPr="00337A07" w:rsidRDefault="00E619D4" w:rsidP="00E03090">
            <w:pPr>
              <w:ind w:left="335" w:hanging="335"/>
            </w:pPr>
            <w:r w:rsidRPr="00337A07">
              <w:t>–</w:t>
            </w:r>
            <w:r w:rsidRPr="00337A07">
              <w:tab/>
              <w:t>olefins</w:t>
            </w:r>
          </w:p>
        </w:tc>
        <w:tc>
          <w:tcPr>
            <w:tcW w:w="1051" w:type="dxa"/>
          </w:tcPr>
          <w:p w14:paraId="36AE7C4A" w14:textId="77777777" w:rsidR="00E619D4" w:rsidRPr="00337A07" w:rsidRDefault="00E619D4" w:rsidP="00E03090">
            <w:pPr>
              <w:jc w:val="center"/>
            </w:pPr>
            <w:r w:rsidRPr="00337A07">
              <w:t>% v/v</w:t>
            </w:r>
          </w:p>
        </w:tc>
        <w:tc>
          <w:tcPr>
            <w:tcW w:w="2212" w:type="dxa"/>
          </w:tcPr>
          <w:p w14:paraId="5EE2F946" w14:textId="77777777" w:rsidR="00E619D4" w:rsidRPr="00337A07" w:rsidRDefault="00E619D4" w:rsidP="00E03090">
            <w:pPr>
              <w:jc w:val="center"/>
              <w:rPr>
                <w:bCs/>
              </w:rPr>
            </w:pPr>
            <w:r w:rsidRPr="00337A07">
              <w:rPr>
                <w:bCs/>
              </w:rPr>
              <w:t>6.0</w:t>
            </w:r>
          </w:p>
        </w:tc>
        <w:tc>
          <w:tcPr>
            <w:tcW w:w="2116" w:type="dxa"/>
          </w:tcPr>
          <w:p w14:paraId="4481DCD4" w14:textId="77777777" w:rsidR="00E619D4" w:rsidRPr="00337A07" w:rsidRDefault="00E619D4" w:rsidP="00E03090">
            <w:pPr>
              <w:jc w:val="center"/>
              <w:rPr>
                <w:bCs/>
              </w:rPr>
            </w:pPr>
            <w:r w:rsidRPr="00337A07">
              <w:rPr>
                <w:bCs/>
              </w:rPr>
              <w:t xml:space="preserve">13.0 </w:t>
            </w:r>
          </w:p>
        </w:tc>
        <w:tc>
          <w:tcPr>
            <w:tcW w:w="1519" w:type="dxa"/>
          </w:tcPr>
          <w:p w14:paraId="45018828" w14:textId="77777777" w:rsidR="00E619D4" w:rsidRPr="00337A07" w:rsidRDefault="00E619D4" w:rsidP="00E03090">
            <w:pPr>
              <w:rPr>
                <w:bCs/>
              </w:rPr>
            </w:pPr>
            <w:r w:rsidRPr="00337A07">
              <w:rPr>
                <w:bCs/>
              </w:rPr>
              <w:t>EN 22854</w:t>
            </w:r>
          </w:p>
        </w:tc>
      </w:tr>
      <w:tr w:rsidR="00E619D4" w:rsidRPr="00337A07" w14:paraId="6F3B94E1" w14:textId="77777777" w:rsidTr="00E03090">
        <w:trPr>
          <w:trHeight w:val="85"/>
        </w:trPr>
        <w:tc>
          <w:tcPr>
            <w:tcW w:w="0" w:type="auto"/>
          </w:tcPr>
          <w:p w14:paraId="060C5DC3" w14:textId="77777777" w:rsidR="00E619D4" w:rsidRPr="00337A07" w:rsidRDefault="00E619D4" w:rsidP="00E03090">
            <w:pPr>
              <w:ind w:left="333" w:hanging="333"/>
            </w:pPr>
            <w:r w:rsidRPr="00337A07">
              <w:t>–</w:t>
            </w:r>
            <w:r w:rsidRPr="00337A07">
              <w:tab/>
              <w:t>aromatics</w:t>
            </w:r>
          </w:p>
        </w:tc>
        <w:tc>
          <w:tcPr>
            <w:tcW w:w="1051" w:type="dxa"/>
          </w:tcPr>
          <w:p w14:paraId="2375C294" w14:textId="77777777" w:rsidR="00E619D4" w:rsidRPr="00337A07" w:rsidRDefault="00E619D4" w:rsidP="00E03090">
            <w:pPr>
              <w:jc w:val="center"/>
            </w:pPr>
            <w:r w:rsidRPr="00337A07">
              <w:t>% v/v</w:t>
            </w:r>
          </w:p>
        </w:tc>
        <w:tc>
          <w:tcPr>
            <w:tcW w:w="2212" w:type="dxa"/>
          </w:tcPr>
          <w:p w14:paraId="77B67F34" w14:textId="77777777" w:rsidR="00E619D4" w:rsidRPr="00337A07" w:rsidRDefault="00E619D4" w:rsidP="00E03090">
            <w:pPr>
              <w:jc w:val="center"/>
              <w:rPr>
                <w:bCs/>
                <w:strike/>
              </w:rPr>
            </w:pPr>
            <w:r w:rsidRPr="00337A07">
              <w:rPr>
                <w:bCs/>
              </w:rPr>
              <w:t>25.0</w:t>
            </w:r>
          </w:p>
        </w:tc>
        <w:tc>
          <w:tcPr>
            <w:tcW w:w="2116" w:type="dxa"/>
          </w:tcPr>
          <w:p w14:paraId="2F3AED1F" w14:textId="77777777" w:rsidR="00E619D4" w:rsidRPr="00337A07" w:rsidRDefault="00E619D4" w:rsidP="00E03090">
            <w:pPr>
              <w:jc w:val="center"/>
              <w:rPr>
                <w:bCs/>
                <w:strike/>
              </w:rPr>
            </w:pPr>
            <w:r w:rsidRPr="00337A07">
              <w:rPr>
                <w:bCs/>
              </w:rPr>
              <w:t>32.0</w:t>
            </w:r>
          </w:p>
        </w:tc>
        <w:tc>
          <w:tcPr>
            <w:tcW w:w="1519" w:type="dxa"/>
          </w:tcPr>
          <w:p w14:paraId="02A7823A" w14:textId="77777777" w:rsidR="00E619D4" w:rsidRPr="00337A07" w:rsidRDefault="00E619D4" w:rsidP="00E03090">
            <w:pPr>
              <w:rPr>
                <w:bCs/>
              </w:rPr>
            </w:pPr>
            <w:r w:rsidRPr="00337A07">
              <w:rPr>
                <w:bCs/>
              </w:rPr>
              <w:t>EN 22854</w:t>
            </w:r>
          </w:p>
        </w:tc>
      </w:tr>
      <w:tr w:rsidR="00E619D4" w:rsidRPr="00337A07" w14:paraId="117D7C17" w14:textId="77777777" w:rsidTr="00E03090">
        <w:trPr>
          <w:trHeight w:val="85"/>
        </w:trPr>
        <w:tc>
          <w:tcPr>
            <w:tcW w:w="0" w:type="auto"/>
          </w:tcPr>
          <w:p w14:paraId="5BCB6337" w14:textId="77777777" w:rsidR="00E619D4" w:rsidRPr="00337A07" w:rsidRDefault="00E619D4" w:rsidP="00E03090">
            <w:pPr>
              <w:ind w:left="333" w:hanging="333"/>
            </w:pPr>
            <w:r w:rsidRPr="00337A07">
              <w:t>–</w:t>
            </w:r>
            <w:r w:rsidRPr="00337A07">
              <w:tab/>
              <w:t>benzene</w:t>
            </w:r>
          </w:p>
        </w:tc>
        <w:tc>
          <w:tcPr>
            <w:tcW w:w="1051" w:type="dxa"/>
          </w:tcPr>
          <w:p w14:paraId="24AA1FE8" w14:textId="77777777" w:rsidR="00E619D4" w:rsidRPr="00337A07" w:rsidRDefault="00E619D4" w:rsidP="00E03090">
            <w:pPr>
              <w:jc w:val="center"/>
            </w:pPr>
            <w:r w:rsidRPr="00337A07">
              <w:t>% v/v</w:t>
            </w:r>
          </w:p>
        </w:tc>
        <w:tc>
          <w:tcPr>
            <w:tcW w:w="2212" w:type="dxa"/>
          </w:tcPr>
          <w:p w14:paraId="2D96C27A" w14:textId="77777777" w:rsidR="00E619D4" w:rsidRPr="00337A07" w:rsidRDefault="00E619D4" w:rsidP="00E03090">
            <w:pPr>
              <w:jc w:val="center"/>
              <w:rPr>
                <w:bCs/>
                <w:iCs/>
                <w:strike/>
              </w:rPr>
            </w:pPr>
            <w:r w:rsidRPr="00337A07">
              <w:rPr>
                <w:bCs/>
                <w:iCs/>
              </w:rPr>
              <w:t>-</w:t>
            </w:r>
          </w:p>
        </w:tc>
        <w:tc>
          <w:tcPr>
            <w:tcW w:w="2116" w:type="dxa"/>
          </w:tcPr>
          <w:p w14:paraId="0BAF88D5" w14:textId="77777777" w:rsidR="00E619D4" w:rsidRPr="00337A07" w:rsidRDefault="00E619D4" w:rsidP="00E03090">
            <w:pPr>
              <w:jc w:val="center"/>
              <w:rPr>
                <w:bCs/>
                <w:strike/>
              </w:rPr>
            </w:pPr>
            <w:r w:rsidRPr="00337A07">
              <w:rPr>
                <w:bCs/>
              </w:rPr>
              <w:t>1.00</w:t>
            </w:r>
          </w:p>
        </w:tc>
        <w:tc>
          <w:tcPr>
            <w:tcW w:w="1519" w:type="dxa"/>
          </w:tcPr>
          <w:p w14:paraId="682103EE" w14:textId="77777777" w:rsidR="00E619D4" w:rsidRDefault="00E619D4" w:rsidP="00E03090">
            <w:pPr>
              <w:rPr>
                <w:bCs/>
                <w:lang w:eastAsia="ja-JP"/>
              </w:rPr>
            </w:pPr>
            <w:r w:rsidRPr="00337A07">
              <w:rPr>
                <w:bCs/>
              </w:rPr>
              <w:t>EN 22854</w:t>
            </w:r>
            <w:r w:rsidRPr="00337A07">
              <w:rPr>
                <w:bCs/>
              </w:rPr>
              <w:br/>
              <w:t>EN 238</w:t>
            </w:r>
          </w:p>
          <w:p w14:paraId="55A0B646" w14:textId="77777777" w:rsidR="004B4966" w:rsidRPr="004B4966" w:rsidRDefault="004B4966" w:rsidP="00E03090">
            <w:pPr>
              <w:rPr>
                <w:bCs/>
                <w:lang w:val="en-US" w:eastAsia="ja-JP"/>
              </w:rPr>
            </w:pPr>
            <w:r w:rsidRPr="004B4966">
              <w:rPr>
                <w:bCs/>
                <w:lang w:val="en-US" w:eastAsia="ja-JP"/>
              </w:rPr>
              <w:t>JIS K2536-2,3,4</w:t>
            </w:r>
          </w:p>
        </w:tc>
      </w:tr>
      <w:tr w:rsidR="00E619D4" w:rsidRPr="00337A07" w14:paraId="5E7D9D74" w14:textId="77777777" w:rsidTr="00E03090">
        <w:trPr>
          <w:trHeight w:val="85"/>
        </w:trPr>
        <w:tc>
          <w:tcPr>
            <w:tcW w:w="0" w:type="auto"/>
          </w:tcPr>
          <w:p w14:paraId="160E3DF9" w14:textId="77777777" w:rsidR="00E619D4" w:rsidRPr="00337A07" w:rsidRDefault="004B4966" w:rsidP="004B4966">
            <w:pPr>
              <w:rPr>
                <w:lang w:eastAsia="ja-JP"/>
              </w:rPr>
            </w:pPr>
            <w:r>
              <w:t>Oxygen content</w:t>
            </w:r>
          </w:p>
        </w:tc>
        <w:tc>
          <w:tcPr>
            <w:tcW w:w="1051" w:type="dxa"/>
          </w:tcPr>
          <w:p w14:paraId="3B6C351A" w14:textId="77777777" w:rsidR="00E619D4" w:rsidRPr="00337A07" w:rsidRDefault="00E619D4" w:rsidP="00E03090">
            <w:pPr>
              <w:jc w:val="center"/>
            </w:pPr>
            <w:r w:rsidRPr="00337A07">
              <w:t>% m/m</w:t>
            </w:r>
          </w:p>
        </w:tc>
        <w:tc>
          <w:tcPr>
            <w:tcW w:w="2212" w:type="dxa"/>
          </w:tcPr>
          <w:p w14:paraId="413DF066" w14:textId="77777777" w:rsidR="00E619D4" w:rsidRPr="00337A07" w:rsidRDefault="00E619D4" w:rsidP="00E03090">
            <w:pPr>
              <w:jc w:val="center"/>
            </w:pPr>
            <w:r w:rsidRPr="00337A07">
              <w:t>3.3</w:t>
            </w:r>
          </w:p>
        </w:tc>
        <w:tc>
          <w:tcPr>
            <w:tcW w:w="2116" w:type="dxa"/>
          </w:tcPr>
          <w:p w14:paraId="003C5D9D" w14:textId="77777777" w:rsidR="00E619D4" w:rsidRPr="00337A07" w:rsidRDefault="00E619D4" w:rsidP="00E03090">
            <w:pPr>
              <w:jc w:val="center"/>
            </w:pPr>
            <w:r w:rsidRPr="00337A07">
              <w:t>3.7</w:t>
            </w:r>
          </w:p>
        </w:tc>
        <w:tc>
          <w:tcPr>
            <w:tcW w:w="1519" w:type="dxa"/>
          </w:tcPr>
          <w:p w14:paraId="26DFFA5F" w14:textId="77777777" w:rsidR="00E619D4" w:rsidRDefault="00E619D4" w:rsidP="00E03090">
            <w:pPr>
              <w:rPr>
                <w:bCs/>
                <w:lang w:eastAsia="ja-JP"/>
              </w:rPr>
            </w:pPr>
            <w:r w:rsidRPr="00337A07">
              <w:rPr>
                <w:bCs/>
              </w:rPr>
              <w:t>EN 22854</w:t>
            </w:r>
          </w:p>
          <w:p w14:paraId="7994DA0A" w14:textId="77777777" w:rsidR="004B4966" w:rsidRPr="004B4966" w:rsidRDefault="004B4966" w:rsidP="00E03090">
            <w:pPr>
              <w:rPr>
                <w:bCs/>
                <w:lang w:val="en-US" w:eastAsia="ja-JP"/>
              </w:rPr>
            </w:pPr>
            <w:r w:rsidRPr="004B4966">
              <w:rPr>
                <w:bCs/>
                <w:lang w:val="en-US" w:eastAsia="ja-JP"/>
              </w:rPr>
              <w:t>JIS K2536-2,4,6</w:t>
            </w:r>
          </w:p>
        </w:tc>
      </w:tr>
      <w:tr w:rsidR="00E619D4" w:rsidRPr="00AB18BA" w14:paraId="0EEB6FBE" w14:textId="77777777" w:rsidTr="00E03090">
        <w:trPr>
          <w:trHeight w:val="96"/>
        </w:trPr>
        <w:tc>
          <w:tcPr>
            <w:tcW w:w="0" w:type="auto"/>
          </w:tcPr>
          <w:p w14:paraId="140E53AB" w14:textId="77777777" w:rsidR="00E619D4" w:rsidRPr="00337A07" w:rsidRDefault="004B4966" w:rsidP="00E03090">
            <w:pPr>
              <w:rPr>
                <w:lang w:eastAsia="ja-JP"/>
              </w:rPr>
            </w:pPr>
            <w:r>
              <w:t>Sulphur content</w:t>
            </w:r>
          </w:p>
        </w:tc>
        <w:tc>
          <w:tcPr>
            <w:tcW w:w="1051" w:type="dxa"/>
          </w:tcPr>
          <w:p w14:paraId="04AC8983" w14:textId="77777777" w:rsidR="00E619D4" w:rsidRPr="00337A07" w:rsidRDefault="00E619D4" w:rsidP="00E03090">
            <w:pPr>
              <w:jc w:val="center"/>
            </w:pPr>
            <w:r w:rsidRPr="00337A07">
              <w:t>mg/kg</w:t>
            </w:r>
          </w:p>
        </w:tc>
        <w:tc>
          <w:tcPr>
            <w:tcW w:w="2212" w:type="dxa"/>
          </w:tcPr>
          <w:p w14:paraId="6A241784" w14:textId="77777777" w:rsidR="00E619D4" w:rsidRPr="00337A07" w:rsidRDefault="00E619D4" w:rsidP="00E03090">
            <w:pPr>
              <w:jc w:val="center"/>
              <w:rPr>
                <w:bCs/>
              </w:rPr>
            </w:pPr>
            <w:r w:rsidRPr="00337A07">
              <w:rPr>
                <w:bCs/>
              </w:rPr>
              <w:t>—</w:t>
            </w:r>
          </w:p>
        </w:tc>
        <w:tc>
          <w:tcPr>
            <w:tcW w:w="2116" w:type="dxa"/>
          </w:tcPr>
          <w:p w14:paraId="05A71440" w14:textId="77777777" w:rsidR="00E619D4" w:rsidRPr="00337A07" w:rsidRDefault="00E619D4" w:rsidP="00E03090">
            <w:pPr>
              <w:jc w:val="center"/>
              <w:rPr>
                <w:bCs/>
              </w:rPr>
            </w:pPr>
            <w:r w:rsidRPr="00337A07">
              <w:rPr>
                <w:bCs/>
              </w:rPr>
              <w:t>10</w:t>
            </w:r>
          </w:p>
        </w:tc>
        <w:tc>
          <w:tcPr>
            <w:tcW w:w="1519" w:type="dxa"/>
          </w:tcPr>
          <w:p w14:paraId="75C080F0" w14:textId="77777777" w:rsidR="00E619D4" w:rsidRPr="002B3EC7" w:rsidRDefault="00E619D4" w:rsidP="00E03090">
            <w:pPr>
              <w:rPr>
                <w:bCs/>
                <w:lang w:val="es-ES"/>
              </w:rPr>
            </w:pPr>
            <w:r w:rsidRPr="002B3EC7">
              <w:rPr>
                <w:bCs/>
                <w:lang w:val="es-ES"/>
              </w:rPr>
              <w:t>EN ISO 20846</w:t>
            </w:r>
          </w:p>
          <w:p w14:paraId="751F5F09" w14:textId="77777777" w:rsidR="00E619D4" w:rsidRPr="002B3EC7" w:rsidRDefault="00E619D4" w:rsidP="00E03090">
            <w:pPr>
              <w:rPr>
                <w:bCs/>
                <w:lang w:val="es-ES" w:eastAsia="ja-JP"/>
              </w:rPr>
            </w:pPr>
            <w:r w:rsidRPr="002B3EC7">
              <w:rPr>
                <w:bCs/>
                <w:lang w:val="es-ES"/>
              </w:rPr>
              <w:t>EN ISO 20884</w:t>
            </w:r>
          </w:p>
          <w:p w14:paraId="4F8DD32E" w14:textId="77777777" w:rsidR="004B4966" w:rsidRPr="002B3EC7" w:rsidRDefault="004B4966" w:rsidP="00E03090">
            <w:pPr>
              <w:rPr>
                <w:bCs/>
                <w:lang w:val="es-ES" w:eastAsia="ja-JP"/>
              </w:rPr>
            </w:pPr>
            <w:r w:rsidRPr="002B3EC7">
              <w:rPr>
                <w:bCs/>
                <w:lang w:val="es-ES" w:eastAsia="ja-JP"/>
              </w:rPr>
              <w:t>JIS K2541-1,2,6,7</w:t>
            </w:r>
          </w:p>
        </w:tc>
      </w:tr>
      <w:tr w:rsidR="004B4966" w:rsidRPr="00337A07" w14:paraId="562C521D" w14:textId="77777777" w:rsidTr="00D15A97">
        <w:trPr>
          <w:trHeight w:val="85"/>
        </w:trPr>
        <w:tc>
          <w:tcPr>
            <w:tcW w:w="0" w:type="auto"/>
            <w:tcBorders>
              <w:bottom w:val="single" w:sz="4" w:space="0" w:color="auto"/>
            </w:tcBorders>
          </w:tcPr>
          <w:p w14:paraId="792A924E" w14:textId="77777777" w:rsidR="004B4966" w:rsidRPr="00337A07" w:rsidRDefault="004B4966" w:rsidP="00E03090">
            <w:r w:rsidRPr="00337A07">
              <w:t>Lead content</w:t>
            </w:r>
          </w:p>
        </w:tc>
        <w:tc>
          <w:tcPr>
            <w:tcW w:w="1051" w:type="dxa"/>
            <w:tcBorders>
              <w:bottom w:val="single" w:sz="4" w:space="0" w:color="auto"/>
            </w:tcBorders>
          </w:tcPr>
          <w:p w14:paraId="713BA2B5" w14:textId="77777777" w:rsidR="004B4966" w:rsidRPr="00337A07" w:rsidRDefault="004B4966" w:rsidP="00E03090">
            <w:pPr>
              <w:jc w:val="center"/>
            </w:pPr>
            <w:r w:rsidRPr="00337A07">
              <w:t>mg/l</w:t>
            </w:r>
          </w:p>
        </w:tc>
        <w:tc>
          <w:tcPr>
            <w:tcW w:w="4379" w:type="dxa"/>
            <w:gridSpan w:val="2"/>
            <w:tcBorders>
              <w:bottom w:val="single" w:sz="4" w:space="0" w:color="auto"/>
            </w:tcBorders>
          </w:tcPr>
          <w:p w14:paraId="17DDFB02" w14:textId="77777777" w:rsidR="004B4966" w:rsidRPr="00337A07" w:rsidRDefault="004B4966" w:rsidP="00E03090">
            <w:pPr>
              <w:jc w:val="center"/>
              <w:rPr>
                <w:bCs/>
                <w:lang w:eastAsia="ja-JP"/>
              </w:rPr>
            </w:pPr>
            <w:r>
              <w:rPr>
                <w:rFonts w:hint="eastAsia"/>
                <w:bCs/>
                <w:lang w:eastAsia="ja-JP"/>
              </w:rPr>
              <w:t>Not detected</w:t>
            </w:r>
          </w:p>
        </w:tc>
        <w:tc>
          <w:tcPr>
            <w:tcW w:w="1519" w:type="dxa"/>
            <w:tcBorders>
              <w:bottom w:val="single" w:sz="4" w:space="0" w:color="auto"/>
            </w:tcBorders>
          </w:tcPr>
          <w:p w14:paraId="39F33BF1" w14:textId="77777777" w:rsidR="004B4966" w:rsidRDefault="004B4966" w:rsidP="00E03090">
            <w:pPr>
              <w:rPr>
                <w:bCs/>
                <w:lang w:eastAsia="ja-JP"/>
              </w:rPr>
            </w:pPr>
            <w:r w:rsidRPr="00337A07">
              <w:rPr>
                <w:bCs/>
              </w:rPr>
              <w:t>EN 237</w:t>
            </w:r>
          </w:p>
          <w:p w14:paraId="434F5994" w14:textId="77777777" w:rsidR="004B4966" w:rsidRPr="004B4966" w:rsidRDefault="004B4966" w:rsidP="00E03090">
            <w:pPr>
              <w:rPr>
                <w:bCs/>
                <w:lang w:val="en-US" w:eastAsia="ja-JP"/>
              </w:rPr>
            </w:pPr>
            <w:r w:rsidRPr="004B4966">
              <w:rPr>
                <w:bCs/>
                <w:lang w:val="en-US" w:eastAsia="ja-JP"/>
              </w:rPr>
              <w:t>JIS K2255</w:t>
            </w:r>
          </w:p>
        </w:tc>
      </w:tr>
      <w:tr w:rsidR="00E619D4" w:rsidRPr="00337A07" w14:paraId="36B5E142" w14:textId="77777777" w:rsidTr="00D15A97">
        <w:trPr>
          <w:trHeight w:val="85"/>
        </w:trPr>
        <w:tc>
          <w:tcPr>
            <w:tcW w:w="0" w:type="auto"/>
            <w:tcBorders>
              <w:top w:val="single" w:sz="4" w:space="0" w:color="auto"/>
              <w:left w:val="single" w:sz="4" w:space="0" w:color="auto"/>
              <w:bottom w:val="single" w:sz="4" w:space="0" w:color="auto"/>
              <w:right w:val="single" w:sz="4" w:space="0" w:color="auto"/>
            </w:tcBorders>
          </w:tcPr>
          <w:p w14:paraId="7D570A15" w14:textId="77777777" w:rsidR="00E619D4" w:rsidRPr="00337A07" w:rsidRDefault="004B4966" w:rsidP="00E03090">
            <w:pPr>
              <w:rPr>
                <w:lang w:eastAsia="ja-JP"/>
              </w:rPr>
            </w:pPr>
            <w:r>
              <w:t>Ethanol</w:t>
            </w:r>
          </w:p>
        </w:tc>
        <w:tc>
          <w:tcPr>
            <w:tcW w:w="1064" w:type="dxa"/>
            <w:tcBorders>
              <w:top w:val="single" w:sz="4" w:space="0" w:color="auto"/>
              <w:left w:val="single" w:sz="4" w:space="0" w:color="auto"/>
              <w:bottom w:val="single" w:sz="4" w:space="0" w:color="auto"/>
              <w:right w:val="single" w:sz="4" w:space="0" w:color="auto"/>
            </w:tcBorders>
          </w:tcPr>
          <w:p w14:paraId="0F2AC8E2" w14:textId="77777777" w:rsidR="00E619D4" w:rsidRPr="00337A07" w:rsidRDefault="00E619D4" w:rsidP="00E03090">
            <w:pPr>
              <w:jc w:val="center"/>
            </w:pPr>
            <w:r w:rsidRPr="00337A07">
              <w:t>% v/v</w:t>
            </w:r>
          </w:p>
        </w:tc>
        <w:tc>
          <w:tcPr>
            <w:tcW w:w="2238" w:type="dxa"/>
            <w:tcBorders>
              <w:top w:val="single" w:sz="4" w:space="0" w:color="auto"/>
              <w:left w:val="single" w:sz="4" w:space="0" w:color="auto"/>
              <w:bottom w:val="single" w:sz="4" w:space="0" w:color="auto"/>
              <w:right w:val="single" w:sz="4" w:space="0" w:color="auto"/>
            </w:tcBorders>
          </w:tcPr>
          <w:p w14:paraId="77694650" w14:textId="77777777" w:rsidR="00E619D4" w:rsidRPr="00337A07" w:rsidRDefault="00E619D4" w:rsidP="00E03090">
            <w:pPr>
              <w:jc w:val="center"/>
              <w:rPr>
                <w:bCs/>
                <w:strike/>
              </w:rPr>
            </w:pPr>
            <w:r w:rsidRPr="00337A07">
              <w:rPr>
                <w:bCs/>
              </w:rPr>
              <w:t>9.0</w:t>
            </w:r>
          </w:p>
        </w:tc>
        <w:tc>
          <w:tcPr>
            <w:tcW w:w="2141" w:type="dxa"/>
            <w:tcBorders>
              <w:top w:val="single" w:sz="4" w:space="0" w:color="auto"/>
              <w:left w:val="single" w:sz="4" w:space="0" w:color="auto"/>
              <w:bottom w:val="single" w:sz="4" w:space="0" w:color="auto"/>
              <w:right w:val="single" w:sz="4" w:space="0" w:color="auto"/>
            </w:tcBorders>
          </w:tcPr>
          <w:p w14:paraId="1CBB5E74" w14:textId="77777777" w:rsidR="00E619D4" w:rsidRPr="00337A07" w:rsidRDefault="00E619D4" w:rsidP="00E03090">
            <w:pPr>
              <w:jc w:val="center"/>
              <w:rPr>
                <w:bCs/>
              </w:rPr>
            </w:pPr>
            <w:r w:rsidRPr="00337A07">
              <w:rPr>
                <w:bCs/>
              </w:rPr>
              <w:t>10.0</w:t>
            </w:r>
          </w:p>
        </w:tc>
        <w:tc>
          <w:tcPr>
            <w:tcW w:w="1537" w:type="dxa"/>
            <w:tcBorders>
              <w:top w:val="single" w:sz="4" w:space="0" w:color="auto"/>
              <w:left w:val="single" w:sz="4" w:space="0" w:color="auto"/>
              <w:bottom w:val="single" w:sz="4" w:space="0" w:color="auto"/>
              <w:right w:val="single" w:sz="4" w:space="0" w:color="auto"/>
            </w:tcBorders>
          </w:tcPr>
          <w:p w14:paraId="5B23577D" w14:textId="77777777" w:rsidR="00E619D4" w:rsidRDefault="00E619D4" w:rsidP="00E03090">
            <w:pPr>
              <w:rPr>
                <w:bCs/>
                <w:lang w:eastAsia="ja-JP"/>
              </w:rPr>
            </w:pPr>
            <w:r w:rsidRPr="00337A07">
              <w:rPr>
                <w:bCs/>
              </w:rPr>
              <w:t>EN 22854</w:t>
            </w:r>
          </w:p>
          <w:p w14:paraId="75E03DF5" w14:textId="77777777" w:rsidR="004B4966" w:rsidRPr="00337A07" w:rsidRDefault="004B4966" w:rsidP="00E03090">
            <w:pPr>
              <w:rPr>
                <w:bCs/>
                <w:lang w:eastAsia="ja-JP"/>
              </w:rPr>
            </w:pPr>
            <w:r w:rsidRPr="004B4966">
              <w:rPr>
                <w:bCs/>
                <w:lang w:eastAsia="ja-JP"/>
              </w:rPr>
              <w:t>JIS K2536-2,4,6</w:t>
            </w:r>
          </w:p>
        </w:tc>
      </w:tr>
      <w:tr w:rsidR="00D15A97" w:rsidRPr="00337490" w14:paraId="69A1F221" w14:textId="77777777" w:rsidTr="00E03090">
        <w:trPr>
          <w:trHeight w:val="85"/>
        </w:trPr>
        <w:tc>
          <w:tcPr>
            <w:tcW w:w="0" w:type="auto"/>
            <w:tcBorders>
              <w:top w:val="single" w:sz="4" w:space="0" w:color="auto"/>
              <w:left w:val="single" w:sz="4" w:space="0" w:color="auto"/>
              <w:bottom w:val="single" w:sz="4" w:space="0" w:color="auto"/>
              <w:right w:val="single" w:sz="4" w:space="0" w:color="auto"/>
            </w:tcBorders>
          </w:tcPr>
          <w:p w14:paraId="7A8F6130" w14:textId="77777777" w:rsidR="00D15A97" w:rsidRPr="00D15A97" w:rsidRDefault="00D15A97" w:rsidP="00504DDF">
            <w:pPr>
              <w:keepNext/>
              <w:keepLines/>
              <w:rPr>
                <w:lang w:val="en-US" w:eastAsia="ja-JP"/>
              </w:rPr>
            </w:pPr>
            <w:r w:rsidRPr="00D15A97">
              <w:rPr>
                <w:lang w:val="en-US"/>
              </w:rPr>
              <w:t>MTBE</w:t>
            </w:r>
          </w:p>
        </w:tc>
        <w:tc>
          <w:tcPr>
            <w:tcW w:w="1064" w:type="dxa"/>
            <w:tcBorders>
              <w:top w:val="single" w:sz="4" w:space="0" w:color="auto"/>
              <w:left w:val="single" w:sz="4" w:space="0" w:color="auto"/>
              <w:bottom w:val="single" w:sz="4" w:space="0" w:color="auto"/>
              <w:right w:val="single" w:sz="4" w:space="0" w:color="auto"/>
            </w:tcBorders>
          </w:tcPr>
          <w:p w14:paraId="699061D3" w14:textId="77777777" w:rsidR="00D15A97" w:rsidRPr="00337A07" w:rsidRDefault="00D15A97" w:rsidP="00504DDF">
            <w:pPr>
              <w:keepNext/>
              <w:keepLines/>
              <w:jc w:val="center"/>
            </w:pPr>
          </w:p>
        </w:tc>
        <w:tc>
          <w:tcPr>
            <w:tcW w:w="4394" w:type="dxa"/>
            <w:gridSpan w:val="2"/>
            <w:tcBorders>
              <w:top w:val="single" w:sz="4" w:space="0" w:color="auto"/>
              <w:left w:val="single" w:sz="4" w:space="0" w:color="auto"/>
              <w:bottom w:val="single" w:sz="4" w:space="0" w:color="auto"/>
              <w:right w:val="single" w:sz="4" w:space="0" w:color="auto"/>
            </w:tcBorders>
          </w:tcPr>
          <w:p w14:paraId="6305D15D" w14:textId="77777777" w:rsidR="00D15A97" w:rsidRPr="00337A07" w:rsidRDefault="00D15A97" w:rsidP="00504DDF">
            <w:pPr>
              <w:keepNext/>
              <w:keepLines/>
              <w:jc w:val="center"/>
              <w:rPr>
                <w:bCs/>
              </w:rPr>
            </w:pPr>
            <w:r>
              <w:rPr>
                <w:rFonts w:hint="eastAsia"/>
                <w:bCs/>
                <w:lang w:eastAsia="ja-JP"/>
              </w:rPr>
              <w:t>Not detected</w:t>
            </w:r>
          </w:p>
        </w:tc>
        <w:tc>
          <w:tcPr>
            <w:tcW w:w="1537" w:type="dxa"/>
            <w:tcBorders>
              <w:top w:val="single" w:sz="4" w:space="0" w:color="auto"/>
              <w:left w:val="single" w:sz="4" w:space="0" w:color="auto"/>
              <w:bottom w:val="single" w:sz="4" w:space="0" w:color="auto"/>
              <w:right w:val="single" w:sz="4" w:space="0" w:color="auto"/>
            </w:tcBorders>
          </w:tcPr>
          <w:p w14:paraId="713DC455" w14:textId="77777777" w:rsidR="00D15A97" w:rsidRPr="00E03090" w:rsidRDefault="00D15A97" w:rsidP="00504DDF">
            <w:pPr>
              <w:keepNext/>
              <w:keepLines/>
              <w:rPr>
                <w:bCs/>
                <w:lang w:val="de-DE" w:eastAsia="ja-JP"/>
              </w:rPr>
            </w:pPr>
            <w:r w:rsidRPr="00E03090">
              <w:rPr>
                <w:bCs/>
                <w:lang w:val="de-DE"/>
              </w:rPr>
              <w:t>JIS K2536-2,4,5,6</w:t>
            </w:r>
            <w:r w:rsidR="00527A9F" w:rsidRPr="007A263C">
              <w:rPr>
                <w:rFonts w:hint="eastAsia"/>
                <w:vertAlign w:val="superscript"/>
                <w:lang w:val="en-US" w:eastAsia="ja-JP"/>
              </w:rPr>
              <w:t>(1)</w:t>
            </w:r>
          </w:p>
        </w:tc>
      </w:tr>
      <w:tr w:rsidR="00D15A97" w:rsidRPr="00337490" w14:paraId="42D21181" w14:textId="77777777" w:rsidTr="00E35F96">
        <w:trPr>
          <w:trHeight w:val="85"/>
        </w:trPr>
        <w:tc>
          <w:tcPr>
            <w:tcW w:w="0" w:type="auto"/>
            <w:tcBorders>
              <w:top w:val="single" w:sz="4" w:space="0" w:color="auto"/>
              <w:left w:val="single" w:sz="4" w:space="0" w:color="auto"/>
              <w:bottom w:val="single" w:sz="4" w:space="0" w:color="auto"/>
              <w:right w:val="single" w:sz="4" w:space="0" w:color="auto"/>
            </w:tcBorders>
          </w:tcPr>
          <w:p w14:paraId="04D2C292" w14:textId="77777777" w:rsidR="00D15A97" w:rsidRPr="00D15A97" w:rsidRDefault="00D15A97" w:rsidP="00504DDF">
            <w:pPr>
              <w:keepNext/>
              <w:keepLines/>
              <w:rPr>
                <w:lang w:val="en-US" w:eastAsia="ja-JP"/>
              </w:rPr>
            </w:pPr>
            <w:r w:rsidRPr="00D15A97">
              <w:rPr>
                <w:lang w:val="en-US"/>
              </w:rPr>
              <w:t>Methanol</w:t>
            </w:r>
          </w:p>
        </w:tc>
        <w:tc>
          <w:tcPr>
            <w:tcW w:w="1068" w:type="dxa"/>
            <w:tcBorders>
              <w:top w:val="single" w:sz="4" w:space="0" w:color="auto"/>
              <w:left w:val="single" w:sz="4" w:space="0" w:color="auto"/>
              <w:bottom w:val="single" w:sz="4" w:space="0" w:color="auto"/>
              <w:right w:val="single" w:sz="4" w:space="0" w:color="auto"/>
            </w:tcBorders>
          </w:tcPr>
          <w:p w14:paraId="247F01B4" w14:textId="77777777" w:rsidR="00D15A97" w:rsidRPr="00337A07" w:rsidRDefault="00D15A97" w:rsidP="00504DDF">
            <w:pPr>
              <w:keepNext/>
              <w:keepLines/>
              <w:jc w:val="center"/>
            </w:pPr>
          </w:p>
        </w:tc>
        <w:tc>
          <w:tcPr>
            <w:tcW w:w="4398" w:type="dxa"/>
            <w:gridSpan w:val="2"/>
            <w:tcBorders>
              <w:top w:val="single" w:sz="4" w:space="0" w:color="auto"/>
              <w:left w:val="single" w:sz="4" w:space="0" w:color="auto"/>
              <w:bottom w:val="single" w:sz="4" w:space="0" w:color="auto"/>
              <w:right w:val="single" w:sz="4" w:space="0" w:color="auto"/>
            </w:tcBorders>
          </w:tcPr>
          <w:p w14:paraId="377125BE" w14:textId="77777777" w:rsidR="00D15A97" w:rsidRPr="00337A07" w:rsidRDefault="00D15A97" w:rsidP="00504DDF">
            <w:pPr>
              <w:keepNext/>
              <w:keepLines/>
              <w:jc w:val="center"/>
              <w:rPr>
                <w:bCs/>
              </w:rPr>
            </w:pPr>
            <w:r>
              <w:rPr>
                <w:rFonts w:hint="eastAsia"/>
                <w:bCs/>
                <w:lang w:eastAsia="ja-JP"/>
              </w:rPr>
              <w:t>Not detected</w:t>
            </w:r>
          </w:p>
        </w:tc>
        <w:tc>
          <w:tcPr>
            <w:tcW w:w="1542" w:type="dxa"/>
            <w:tcBorders>
              <w:top w:val="single" w:sz="4" w:space="0" w:color="auto"/>
              <w:left w:val="single" w:sz="4" w:space="0" w:color="auto"/>
              <w:bottom w:val="single" w:sz="4" w:space="0" w:color="auto"/>
              <w:right w:val="single" w:sz="4" w:space="0" w:color="auto"/>
            </w:tcBorders>
          </w:tcPr>
          <w:p w14:paraId="0AC1AB37" w14:textId="77777777" w:rsidR="00D15A97" w:rsidRPr="00E03090" w:rsidRDefault="00D15A97" w:rsidP="00504DDF">
            <w:pPr>
              <w:keepNext/>
              <w:keepLines/>
              <w:rPr>
                <w:bCs/>
                <w:lang w:val="de-DE"/>
              </w:rPr>
            </w:pPr>
            <w:r w:rsidRPr="00E03090">
              <w:rPr>
                <w:bCs/>
                <w:lang w:val="de-DE"/>
              </w:rPr>
              <w:t>JIS K2536-2,4,5,6</w:t>
            </w:r>
            <w:r w:rsidR="00527A9F" w:rsidRPr="007A263C">
              <w:rPr>
                <w:rFonts w:hint="eastAsia"/>
                <w:vertAlign w:val="superscript"/>
                <w:lang w:val="en-US" w:eastAsia="ja-JP"/>
              </w:rPr>
              <w:t>(1)</w:t>
            </w:r>
          </w:p>
        </w:tc>
      </w:tr>
      <w:tr w:rsidR="00D15A97" w:rsidRPr="00337490" w14:paraId="580E85D4" w14:textId="77777777" w:rsidTr="00E35F96">
        <w:trPr>
          <w:trHeight w:val="85"/>
        </w:trPr>
        <w:tc>
          <w:tcPr>
            <w:tcW w:w="0" w:type="auto"/>
            <w:tcBorders>
              <w:top w:val="single" w:sz="4" w:space="0" w:color="auto"/>
              <w:left w:val="single" w:sz="4" w:space="0" w:color="auto"/>
              <w:bottom w:val="single" w:sz="12" w:space="0" w:color="auto"/>
              <w:right w:val="single" w:sz="4" w:space="0" w:color="auto"/>
            </w:tcBorders>
          </w:tcPr>
          <w:p w14:paraId="0FF6685E" w14:textId="77777777" w:rsidR="00D15A97" w:rsidRPr="00D15A97" w:rsidRDefault="00D15A97" w:rsidP="00504DDF">
            <w:pPr>
              <w:keepNext/>
              <w:keepLines/>
              <w:rPr>
                <w:lang w:val="en-US" w:eastAsia="ja-JP"/>
              </w:rPr>
            </w:pPr>
            <w:r w:rsidRPr="00D15A97">
              <w:rPr>
                <w:lang w:val="en-US"/>
              </w:rPr>
              <w:t>Kerosene</w:t>
            </w:r>
          </w:p>
        </w:tc>
        <w:tc>
          <w:tcPr>
            <w:tcW w:w="1069" w:type="dxa"/>
            <w:tcBorders>
              <w:top w:val="single" w:sz="4" w:space="0" w:color="auto"/>
              <w:left w:val="single" w:sz="4" w:space="0" w:color="auto"/>
              <w:bottom w:val="single" w:sz="12" w:space="0" w:color="auto"/>
              <w:right w:val="single" w:sz="4" w:space="0" w:color="auto"/>
            </w:tcBorders>
          </w:tcPr>
          <w:p w14:paraId="7B0EA434" w14:textId="77777777" w:rsidR="00D15A97" w:rsidRPr="00337A07" w:rsidRDefault="00D15A97" w:rsidP="00504DDF">
            <w:pPr>
              <w:keepNext/>
              <w:keepLines/>
              <w:jc w:val="center"/>
            </w:pPr>
          </w:p>
        </w:tc>
        <w:tc>
          <w:tcPr>
            <w:tcW w:w="4398" w:type="dxa"/>
            <w:gridSpan w:val="2"/>
            <w:tcBorders>
              <w:top w:val="single" w:sz="4" w:space="0" w:color="auto"/>
              <w:left w:val="single" w:sz="4" w:space="0" w:color="auto"/>
              <w:bottom w:val="single" w:sz="12" w:space="0" w:color="auto"/>
              <w:right w:val="single" w:sz="4" w:space="0" w:color="auto"/>
            </w:tcBorders>
          </w:tcPr>
          <w:p w14:paraId="7BBE58B9" w14:textId="77777777" w:rsidR="00D15A97" w:rsidRPr="00337A07" w:rsidRDefault="00D15A97" w:rsidP="00504DDF">
            <w:pPr>
              <w:keepNext/>
              <w:keepLines/>
              <w:jc w:val="center"/>
              <w:rPr>
                <w:bCs/>
              </w:rPr>
            </w:pPr>
            <w:r>
              <w:rPr>
                <w:rFonts w:hint="eastAsia"/>
                <w:bCs/>
                <w:lang w:eastAsia="ja-JP"/>
              </w:rPr>
              <w:t>Not detected</w:t>
            </w:r>
          </w:p>
        </w:tc>
        <w:tc>
          <w:tcPr>
            <w:tcW w:w="1543" w:type="dxa"/>
            <w:tcBorders>
              <w:top w:val="single" w:sz="4" w:space="0" w:color="auto"/>
              <w:left w:val="single" w:sz="4" w:space="0" w:color="auto"/>
              <w:bottom w:val="single" w:sz="12" w:space="0" w:color="auto"/>
              <w:right w:val="single" w:sz="4" w:space="0" w:color="auto"/>
            </w:tcBorders>
          </w:tcPr>
          <w:p w14:paraId="505E9888" w14:textId="77777777" w:rsidR="00D15A97" w:rsidRPr="00E03090" w:rsidRDefault="00D15A97" w:rsidP="00504DDF">
            <w:pPr>
              <w:keepNext/>
              <w:keepLines/>
              <w:rPr>
                <w:bCs/>
                <w:lang w:val="de-DE" w:eastAsia="ja-JP"/>
              </w:rPr>
            </w:pPr>
            <w:r w:rsidRPr="00E03090">
              <w:rPr>
                <w:bCs/>
                <w:lang w:val="de-DE"/>
              </w:rPr>
              <w:t>JIS K2536-2,4</w:t>
            </w:r>
            <w:r w:rsidR="00527A9F" w:rsidRPr="007A263C">
              <w:rPr>
                <w:rFonts w:hint="eastAsia"/>
                <w:vertAlign w:val="superscript"/>
                <w:lang w:val="en-US" w:eastAsia="ja-JP"/>
              </w:rPr>
              <w:t>(1)</w:t>
            </w:r>
          </w:p>
        </w:tc>
      </w:tr>
      <w:tr w:rsidR="00E619D4" w:rsidRPr="00337490" w14:paraId="2F7A2139" w14:textId="77777777" w:rsidTr="00E35F96">
        <w:trPr>
          <w:trHeight w:val="419"/>
        </w:trPr>
        <w:tc>
          <w:tcPr>
            <w:tcW w:w="9714" w:type="dxa"/>
            <w:gridSpan w:val="5"/>
            <w:tcBorders>
              <w:top w:val="single" w:sz="12" w:space="0" w:color="auto"/>
              <w:left w:val="nil"/>
              <w:bottom w:val="nil"/>
              <w:right w:val="nil"/>
            </w:tcBorders>
          </w:tcPr>
          <w:p w14:paraId="4030E97C" w14:textId="77777777" w:rsidR="007A263C" w:rsidRPr="00170CE2" w:rsidRDefault="007A263C" w:rsidP="008502B2">
            <w:pPr>
              <w:ind w:left="333" w:hanging="333"/>
              <w:rPr>
                <w:sz w:val="18"/>
                <w:szCs w:val="18"/>
                <w:lang w:eastAsia="ja-JP"/>
              </w:rPr>
            </w:pPr>
            <w:r w:rsidRPr="00170CE2">
              <w:rPr>
                <w:rFonts w:hint="eastAsia"/>
                <w:sz w:val="18"/>
                <w:szCs w:val="18"/>
                <w:lang w:eastAsia="ja-JP"/>
              </w:rPr>
              <w:t xml:space="preserve">(1) Other method </w:t>
            </w:r>
            <w:r w:rsidR="008502B2" w:rsidRPr="00170CE2">
              <w:rPr>
                <w:rFonts w:hint="eastAsia"/>
                <w:sz w:val="18"/>
                <w:szCs w:val="18"/>
                <w:lang w:eastAsia="ja-JP"/>
              </w:rPr>
              <w:t>that</w:t>
            </w:r>
            <w:r w:rsidRPr="00170CE2">
              <w:rPr>
                <w:rFonts w:hint="eastAsia"/>
                <w:sz w:val="18"/>
                <w:szCs w:val="18"/>
                <w:lang w:eastAsia="ja-JP"/>
              </w:rPr>
              <w:t xml:space="preserve"> is traceable to national or international standard may be used.</w:t>
            </w:r>
          </w:p>
        </w:tc>
      </w:tr>
    </w:tbl>
    <w:p w14:paraId="7B59661D" w14:textId="77777777" w:rsidR="00B259AE" w:rsidRPr="00DD2DA8" w:rsidRDefault="00B259AE" w:rsidP="00B259AE">
      <w:pPr>
        <w:spacing w:before="240"/>
        <w:ind w:left="1134" w:right="1134"/>
        <w:jc w:val="center"/>
      </w:pPr>
      <w:r w:rsidRPr="00DD2DA8">
        <w:rPr>
          <w:u w:val="single"/>
        </w:rPr>
        <w:tab/>
      </w:r>
      <w:r w:rsidRPr="00DD2DA8">
        <w:rPr>
          <w:u w:val="single"/>
        </w:rPr>
        <w:tab/>
      </w:r>
      <w:r w:rsidRPr="00DD2DA8">
        <w:rPr>
          <w:u w:val="single"/>
        </w:rPr>
        <w:tab/>
      </w:r>
    </w:p>
    <w:sectPr w:rsidR="00B259AE" w:rsidRPr="00DD2DA8" w:rsidSect="00D022CA">
      <w:footerReference w:type="even" r:id="rId15"/>
      <w:footerReference w:type="default" r:id="rId16"/>
      <w:footerReference w:type="first" r:id="rId17"/>
      <w:endnotePr>
        <w:numFmt w:val="decimal"/>
      </w:endnotePr>
      <w:pgSz w:w="11907" w:h="16840" w:code="9"/>
      <w:pgMar w:top="1701" w:right="1134" w:bottom="2268" w:left="1134" w:header="1134" w:footer="1701" w:gutter="0"/>
      <w:cols w:space="720"/>
      <w:docGrid w:linePitch="272"/>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45C99ED" w15:done="0"/>
  <w15:commentEx w15:paraId="0F1C168A" w15:done="0"/>
  <w15:commentEx w15:paraId="5B96B465" w15:done="0"/>
  <w15:commentEx w15:paraId="4A2652BC" w15:done="0"/>
  <w15:commentEx w15:paraId="466EF6EA" w15:done="0"/>
  <w15:commentEx w15:paraId="4980A744" w15:done="0"/>
  <w15:commentEx w15:paraId="220AED0A" w15:paraIdParent="4980A744" w15:done="0"/>
  <w15:commentEx w15:paraId="61056BDA" w15:done="0"/>
  <w15:commentEx w15:paraId="1B29A29A" w15:paraIdParent="61056BDA" w15:done="0"/>
  <w15:commentEx w15:paraId="6D77C56C" w15:done="0"/>
  <w15:commentEx w15:paraId="03656625" w15:done="0"/>
  <w15:commentEx w15:paraId="7245FDB6" w15:done="0"/>
  <w15:commentEx w15:paraId="26E15485" w15:done="0"/>
  <w15:commentEx w15:paraId="5775F9F4" w15:done="0"/>
  <w15:commentEx w15:paraId="2ED86A59" w15:done="0"/>
  <w15:commentEx w15:paraId="495F2B0D" w15:done="0"/>
  <w15:commentEx w15:paraId="58F6D569" w15:done="0"/>
  <w15:commentEx w15:paraId="34B60AB5" w15:done="0"/>
  <w15:commentEx w15:paraId="1CCEA164" w15:done="0"/>
  <w15:commentEx w15:paraId="66B3748D" w15:done="0"/>
  <w15:commentEx w15:paraId="6EF76FF3" w15:done="0"/>
  <w15:commentEx w15:paraId="3DFA084C" w15:done="0"/>
  <w15:commentEx w15:paraId="495A8694" w15:done="0"/>
  <w15:commentEx w15:paraId="490D3A74" w15:done="0"/>
  <w15:commentEx w15:paraId="58597EDC" w15:done="0"/>
  <w15:commentEx w15:paraId="056B5926" w15:done="0"/>
  <w15:commentEx w15:paraId="59B72934" w15:done="0"/>
  <w15:commentEx w15:paraId="055B1F7D" w15:paraIdParent="59B72934" w15:done="0"/>
  <w15:commentEx w15:paraId="1618FC26" w15:done="0"/>
  <w15:commentEx w15:paraId="51EFEA03" w15:paraIdParent="1618FC26" w15:done="0"/>
  <w15:commentEx w15:paraId="09677888" w15:done="0"/>
  <w15:commentEx w15:paraId="177F68E4" w15:done="0"/>
  <w15:commentEx w15:paraId="0583D6AA" w15:done="0"/>
  <w15:commentEx w15:paraId="0F0831FB" w15:done="0"/>
  <w15:commentEx w15:paraId="3CF66854" w15:done="0"/>
  <w15:commentEx w15:paraId="7438EDA8" w15:done="0"/>
  <w15:commentEx w15:paraId="2C046573" w15:done="0"/>
  <w15:commentEx w15:paraId="7B7DF2FA" w15:done="0"/>
  <w15:commentEx w15:paraId="6D986DA2" w15:done="0"/>
  <w15:commentEx w15:paraId="18DA567A" w15:done="0"/>
  <w15:commentEx w15:paraId="11F38905" w15:done="0"/>
  <w15:commentEx w15:paraId="739C1256" w15:done="0"/>
  <w15:commentEx w15:paraId="4D269A3F" w15:done="0"/>
  <w15:commentEx w15:paraId="5CF83FF2" w15:done="0"/>
  <w15:commentEx w15:paraId="056FCFB1" w15:done="0"/>
  <w15:commentEx w15:paraId="14F52BF0" w15:done="0"/>
  <w15:commentEx w15:paraId="62B92438" w15:done="0"/>
  <w15:commentEx w15:paraId="24D0E38E" w15:done="0"/>
  <w15:commentEx w15:paraId="1950524B" w15:done="0"/>
  <w15:commentEx w15:paraId="7BFB50FF" w15:done="0"/>
  <w15:commentEx w15:paraId="735F33F5" w15:done="0"/>
  <w15:commentEx w15:paraId="26592F5F" w15:done="0"/>
  <w15:commentEx w15:paraId="5656292C" w15:done="0"/>
  <w15:commentEx w15:paraId="33867C3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D8D367" w14:textId="77777777" w:rsidR="00040807" w:rsidRDefault="00040807"/>
  </w:endnote>
  <w:endnote w:type="continuationSeparator" w:id="0">
    <w:p w14:paraId="0DFB5CDC" w14:textId="77777777" w:rsidR="00040807" w:rsidRDefault="00040807"/>
  </w:endnote>
  <w:endnote w:type="continuationNotice" w:id="1">
    <w:p w14:paraId="718ACAAD" w14:textId="77777777" w:rsidR="00040807" w:rsidRDefault="000408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VW Headline OT-Book">
    <w:altName w:val="Corbel"/>
    <w:charset w:val="00"/>
    <w:family w:val="swiss"/>
    <w:pitch w:val="variable"/>
    <w:sig w:usb0="800002AF" w:usb1="4000206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LJLOIP+TimesNewRoman">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MS PGothic">
    <w:panose1 w:val="020B0600070205080204"/>
    <w:charset w:val="80"/>
    <w:family w:val="swiss"/>
    <w:pitch w:val="variable"/>
    <w:sig w:usb0="E00002FF" w:usb1="6AC7FDFB" w:usb2="00000012" w:usb3="00000000" w:csb0="0002009F" w:csb1="00000000"/>
  </w:font>
  <w:font w:name="EUAlbertina-Regular-Identity-H">
    <w:altName w:val="ＭＳ 明朝"/>
    <w:panose1 w:val="00000000000000000000"/>
    <w:charset w:val="80"/>
    <w:family w:val="auto"/>
    <w:notTrueType/>
    <w:pitch w:val="default"/>
    <w:sig w:usb0="00000001" w:usb1="08070000" w:usb2="00000010" w:usb3="00000000" w:csb0="00020000"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5E03AE" w14:textId="77E3FE8D" w:rsidR="00404A68" w:rsidRPr="00241767" w:rsidRDefault="00404A68" w:rsidP="00241767">
    <w:pPr>
      <w:pStyle w:val="Footer"/>
      <w:tabs>
        <w:tab w:val="right" w:pos="9638"/>
      </w:tabs>
      <w:rPr>
        <w:sz w:val="18"/>
      </w:rPr>
    </w:pPr>
    <w:r w:rsidRPr="00241767">
      <w:rPr>
        <w:b/>
        <w:sz w:val="18"/>
      </w:rPr>
      <w:fldChar w:fldCharType="begin"/>
    </w:r>
    <w:r w:rsidRPr="00241767">
      <w:rPr>
        <w:b/>
        <w:sz w:val="18"/>
      </w:rPr>
      <w:instrText xml:space="preserve"> PAGE  \* MERGEFORMAT </w:instrText>
    </w:r>
    <w:r w:rsidRPr="00241767">
      <w:rPr>
        <w:b/>
        <w:sz w:val="18"/>
      </w:rPr>
      <w:fldChar w:fldCharType="separate"/>
    </w:r>
    <w:r w:rsidR="00AB18BA">
      <w:rPr>
        <w:b/>
        <w:noProof/>
        <w:sz w:val="18"/>
      </w:rPr>
      <w:t>10</w:t>
    </w:r>
    <w:r w:rsidRPr="00241767">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3602074"/>
      <w:docPartObj>
        <w:docPartGallery w:val="Page Numbers (Bottom of Page)"/>
        <w:docPartUnique/>
      </w:docPartObj>
    </w:sdtPr>
    <w:sdtEndPr>
      <w:rPr>
        <w:noProof/>
      </w:rPr>
    </w:sdtEndPr>
    <w:sdtContent>
      <w:p w14:paraId="26FAD1CD" w14:textId="08E2CF85" w:rsidR="00404A68" w:rsidRDefault="00404A68">
        <w:pPr>
          <w:pStyle w:val="Footer"/>
          <w:jc w:val="right"/>
        </w:pPr>
        <w:r w:rsidRPr="00AA66CB">
          <w:rPr>
            <w:b/>
            <w:sz w:val="18"/>
            <w:szCs w:val="18"/>
          </w:rPr>
          <w:fldChar w:fldCharType="begin"/>
        </w:r>
        <w:r w:rsidRPr="00AA66CB">
          <w:rPr>
            <w:b/>
            <w:sz w:val="18"/>
            <w:szCs w:val="18"/>
          </w:rPr>
          <w:instrText xml:space="preserve"> PAGE   \* MERGEFORMAT </w:instrText>
        </w:r>
        <w:r w:rsidRPr="00AA66CB">
          <w:rPr>
            <w:b/>
            <w:sz w:val="18"/>
            <w:szCs w:val="18"/>
          </w:rPr>
          <w:fldChar w:fldCharType="separate"/>
        </w:r>
        <w:r w:rsidR="00AB18BA">
          <w:rPr>
            <w:b/>
            <w:noProof/>
            <w:sz w:val="18"/>
            <w:szCs w:val="18"/>
          </w:rPr>
          <w:t>11</w:t>
        </w:r>
        <w:r w:rsidRPr="00AA66CB">
          <w:rPr>
            <w:b/>
            <w:noProof/>
            <w:sz w:val="18"/>
            <w:szCs w:val="18"/>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DC48C0" w14:textId="7D6F13E1" w:rsidR="00404A68" w:rsidRPr="00241767" w:rsidRDefault="00404A68" w:rsidP="00241767">
    <w:pPr>
      <w:pStyle w:val="Footer"/>
      <w:tabs>
        <w:tab w:val="right" w:pos="9638"/>
      </w:tabs>
      <w:rPr>
        <w:sz w:val="18"/>
      </w:rPr>
    </w:pPr>
    <w:r w:rsidRPr="00241767">
      <w:rPr>
        <w:b/>
        <w:sz w:val="18"/>
      </w:rPr>
      <w:fldChar w:fldCharType="begin"/>
    </w:r>
    <w:r w:rsidRPr="00241767">
      <w:rPr>
        <w:b/>
        <w:sz w:val="18"/>
      </w:rPr>
      <w:instrText xml:space="preserve"> PAGE  \* MERGEFORMAT </w:instrText>
    </w:r>
    <w:r w:rsidRPr="00241767">
      <w:rPr>
        <w:b/>
        <w:sz w:val="18"/>
      </w:rPr>
      <w:fldChar w:fldCharType="separate"/>
    </w:r>
    <w:r w:rsidR="00AB18BA">
      <w:rPr>
        <w:b/>
        <w:noProof/>
        <w:sz w:val="18"/>
      </w:rPr>
      <w:t>32</w:t>
    </w:r>
    <w:r w:rsidRPr="00241767">
      <w:rPr>
        <w:b/>
        <w:sz w:val="18"/>
      </w:rPr>
      <w:fldChar w:fldCharType="end"/>
    </w:r>
    <w:r>
      <w:rPr>
        <w:sz w:val="18"/>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C7063F" w14:textId="01C82D79" w:rsidR="00404A68" w:rsidRPr="00241767" w:rsidRDefault="00404A68" w:rsidP="00241767">
    <w:pPr>
      <w:pStyle w:val="Footer"/>
      <w:tabs>
        <w:tab w:val="right" w:pos="9638"/>
      </w:tabs>
      <w:rPr>
        <w:b/>
        <w:sz w:val="18"/>
      </w:rPr>
    </w:pPr>
    <w:r>
      <w:tab/>
    </w:r>
    <w:r w:rsidRPr="00241767">
      <w:rPr>
        <w:b/>
        <w:sz w:val="18"/>
      </w:rPr>
      <w:fldChar w:fldCharType="begin"/>
    </w:r>
    <w:r w:rsidRPr="00241767">
      <w:rPr>
        <w:b/>
        <w:sz w:val="18"/>
      </w:rPr>
      <w:instrText xml:space="preserve"> PAGE  \* MERGEFORMAT </w:instrText>
    </w:r>
    <w:r w:rsidRPr="00241767">
      <w:rPr>
        <w:b/>
        <w:sz w:val="18"/>
      </w:rPr>
      <w:fldChar w:fldCharType="separate"/>
    </w:r>
    <w:r w:rsidR="00AB18BA">
      <w:rPr>
        <w:b/>
        <w:noProof/>
        <w:sz w:val="18"/>
      </w:rPr>
      <w:t>33</w:t>
    </w:r>
    <w:r w:rsidRPr="00241767">
      <w:rPr>
        <w:b/>
        <w:sz w:val="18"/>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CE7A2B" w14:textId="77777777" w:rsidR="00404A68" w:rsidRPr="00241767" w:rsidRDefault="00404A68">
    <w:pPr>
      <w:pStyle w:val="Footer"/>
      <w:rPr>
        <w:sz w:val="20"/>
      </w:rPr>
    </w:pPr>
    <w:r>
      <w:rPr>
        <w:noProof/>
        <w:lang w:val="en-US"/>
      </w:rPr>
      <w:drawing>
        <wp:anchor distT="0" distB="0" distL="114300" distR="114300" simplePos="0" relativeHeight="251658240" behindDoc="0" locked="1" layoutInCell="1" allowOverlap="1" wp14:anchorId="344A821D" wp14:editId="296E72E5">
          <wp:simplePos x="0" y="0"/>
          <wp:positionH relativeFrom="column">
            <wp:posOffset>5148580</wp:posOffset>
          </wp:positionH>
          <wp:positionV relativeFrom="paragraph">
            <wp:posOffset>-114935</wp:posOffset>
          </wp:positionV>
          <wp:extent cx="930275" cy="230505"/>
          <wp:effectExtent l="0" t="0" r="3175" b="0"/>
          <wp:wrapNone/>
          <wp:docPr id="29" name="Picture 4" descr="Description: 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0275" cy="23050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GE.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CD3576" w14:textId="77777777" w:rsidR="00040807" w:rsidRPr="000B175B" w:rsidRDefault="00040807" w:rsidP="000B175B">
      <w:pPr>
        <w:tabs>
          <w:tab w:val="right" w:pos="2155"/>
        </w:tabs>
        <w:spacing w:after="80"/>
        <w:ind w:left="680"/>
        <w:rPr>
          <w:u w:val="single"/>
        </w:rPr>
      </w:pPr>
      <w:r>
        <w:rPr>
          <w:u w:val="single"/>
        </w:rPr>
        <w:tab/>
      </w:r>
    </w:p>
  </w:footnote>
  <w:footnote w:type="continuationSeparator" w:id="0">
    <w:p w14:paraId="57767E12" w14:textId="77777777" w:rsidR="00040807" w:rsidRPr="00FC68B7" w:rsidRDefault="00040807" w:rsidP="00FC68B7">
      <w:pPr>
        <w:tabs>
          <w:tab w:val="left" w:pos="2155"/>
        </w:tabs>
        <w:spacing w:after="80"/>
        <w:ind w:left="680"/>
        <w:rPr>
          <w:u w:val="single"/>
        </w:rPr>
      </w:pPr>
      <w:r>
        <w:rPr>
          <w:u w:val="single"/>
        </w:rPr>
        <w:tab/>
      </w:r>
    </w:p>
  </w:footnote>
  <w:footnote w:type="continuationNotice" w:id="1">
    <w:p w14:paraId="6A7803CD" w14:textId="77777777" w:rsidR="00040807" w:rsidRDefault="00040807"/>
  </w:footnote>
  <w:footnote w:id="2">
    <w:p w14:paraId="191880BD" w14:textId="77777777" w:rsidR="00404A68" w:rsidRDefault="00404A68" w:rsidP="008B0B2A">
      <w:pPr>
        <w:pStyle w:val="FootnoteText"/>
        <w:tabs>
          <w:tab w:val="left" w:pos="1021"/>
        </w:tabs>
        <w:rPr>
          <w:lang w:eastAsia="ja-JP"/>
        </w:rPr>
      </w:pPr>
      <w:r w:rsidRPr="00B2767A">
        <w:rPr>
          <w:lang w:val="en-US"/>
        </w:rPr>
        <w:tab/>
      </w:r>
      <w:r>
        <w:rPr>
          <w:rStyle w:val="FootnoteReference"/>
        </w:rPr>
        <w:footnoteRef/>
      </w:r>
      <w:r>
        <w:rPr>
          <w:lang w:val="en-US"/>
        </w:rPr>
        <w:tab/>
      </w:r>
      <w:r w:rsidRPr="00DA0613">
        <w:t>ECE/TRANS/WP.29/1045, as amended by Amends. 1 and 2 (Special Resolution No. 1, www.unece.org/trans/main/wp29/wp29wgs/wp29gen/wp29resolutions.html)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879677" w14:textId="77777777" w:rsidR="00404A68" w:rsidRDefault="00404A68">
    <w:pPr>
      <w:pStyle w:val="Header"/>
    </w:pPr>
    <w:r w:rsidRPr="00AA66CB">
      <w:rPr>
        <w:szCs w:val="18"/>
      </w:rPr>
      <w:t>ECE/</w:t>
    </w:r>
    <w:r>
      <w:t>TRANS/WP.29/GRPE/</w:t>
    </w:r>
    <w:r w:rsidRPr="00C47377">
      <w:t>201</w:t>
    </w:r>
    <w:r>
      <w:t>7</w:t>
    </w:r>
    <w:r w:rsidRPr="00C47377">
      <w:t>/</w:t>
    </w:r>
    <w:r>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86E483" w14:textId="77777777" w:rsidR="00404A68" w:rsidRDefault="00404A68" w:rsidP="00AA66CB">
    <w:pPr>
      <w:pStyle w:val="Header"/>
      <w:jc w:val="right"/>
    </w:pPr>
    <w:r w:rsidRPr="00AA66CB">
      <w:rPr>
        <w:szCs w:val="18"/>
      </w:rPr>
      <w:t>ECE/</w:t>
    </w:r>
    <w:r>
      <w:t>TRANS/WP.29/GRPE/</w:t>
    </w:r>
    <w:r w:rsidRPr="00C47377">
      <w:t>201</w:t>
    </w:r>
    <w:r>
      <w:t>7</w:t>
    </w:r>
    <w:r w:rsidRPr="00C47377">
      <w:t>/</w:t>
    </w:r>
    <w:r>
      <w:t>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80" w:type="dxa"/>
      <w:tblCellMar>
        <w:left w:w="0" w:type="dxa"/>
        <w:right w:w="0" w:type="dxa"/>
      </w:tblCellMar>
      <w:tblLook w:val="04A0" w:firstRow="1" w:lastRow="0" w:firstColumn="1" w:lastColumn="0" w:noHBand="0" w:noVBand="1"/>
    </w:tblPr>
    <w:tblGrid>
      <w:gridCol w:w="5495"/>
      <w:gridCol w:w="3685"/>
    </w:tblGrid>
    <w:tr w:rsidR="00404A68" w14:paraId="4D469072" w14:textId="77777777" w:rsidTr="00597480">
      <w:tc>
        <w:tcPr>
          <w:tcW w:w="5495" w:type="dxa"/>
          <w:shd w:val="clear" w:color="auto" w:fill="auto"/>
        </w:tcPr>
        <w:p w14:paraId="43641798" w14:textId="4F4C3191" w:rsidR="00404A68" w:rsidRPr="00AD5636" w:rsidRDefault="00404A68" w:rsidP="00B034EC">
          <w:pPr>
            <w:pStyle w:val="Header"/>
            <w:pBdr>
              <w:bottom w:val="none" w:sz="0" w:space="0" w:color="auto"/>
            </w:pBdr>
            <w:rPr>
              <w:b w:val="0"/>
              <w:lang w:eastAsia="ja-JP"/>
            </w:rPr>
          </w:pPr>
          <w:r>
            <w:rPr>
              <w:b w:val="0"/>
            </w:rPr>
            <w:t>Sub</w:t>
          </w:r>
          <w:r w:rsidRPr="005035F2">
            <w:rPr>
              <w:b w:val="0"/>
            </w:rPr>
            <w:t xml:space="preserve">mitted by </w:t>
          </w:r>
          <w:r>
            <w:rPr>
              <w:rFonts w:hint="eastAsia"/>
              <w:b w:val="0"/>
              <w:lang w:eastAsia="ja-JP"/>
            </w:rPr>
            <w:t>WLTP IWG</w:t>
          </w:r>
        </w:p>
      </w:tc>
      <w:tc>
        <w:tcPr>
          <w:tcW w:w="3685" w:type="dxa"/>
          <w:shd w:val="clear" w:color="auto" w:fill="auto"/>
        </w:tcPr>
        <w:p w14:paraId="71E9EA86" w14:textId="199911EA" w:rsidR="00404A68" w:rsidRDefault="00404A68" w:rsidP="00597480">
          <w:pPr>
            <w:pStyle w:val="Header"/>
            <w:pBdr>
              <w:bottom w:val="none" w:sz="0" w:space="0" w:color="auto"/>
            </w:pBdr>
            <w:jc w:val="right"/>
            <w:rPr>
              <w:lang w:eastAsia="ja-JP"/>
            </w:rPr>
          </w:pPr>
          <w:r w:rsidRPr="005035F2">
            <w:rPr>
              <w:b w:val="0"/>
            </w:rPr>
            <w:t xml:space="preserve">Informal document </w:t>
          </w:r>
          <w:r>
            <w:t>GRPE-75-</w:t>
          </w:r>
          <w:r w:rsidR="00AB18BA">
            <w:rPr>
              <w:lang w:eastAsia="ja-JP"/>
            </w:rPr>
            <w:t>16</w:t>
          </w:r>
        </w:p>
        <w:p w14:paraId="35D6FB62" w14:textId="14656A9E" w:rsidR="00404A68" w:rsidRPr="005035F2" w:rsidRDefault="00404A68" w:rsidP="00597480">
          <w:pPr>
            <w:pStyle w:val="Header"/>
            <w:pBdr>
              <w:bottom w:val="none" w:sz="0" w:space="0" w:color="auto"/>
            </w:pBdr>
            <w:ind w:left="34" w:hanging="34"/>
            <w:jc w:val="right"/>
            <w:rPr>
              <w:b w:val="0"/>
            </w:rPr>
          </w:pPr>
          <w:r>
            <w:rPr>
              <w:b w:val="0"/>
            </w:rPr>
            <w:t>75</w:t>
          </w:r>
          <w:r w:rsidRPr="00DF5A31">
            <w:rPr>
              <w:b w:val="0"/>
              <w:vertAlign w:val="superscript"/>
            </w:rPr>
            <w:t>th</w:t>
          </w:r>
          <w:r w:rsidR="00AB18BA">
            <w:rPr>
              <w:b w:val="0"/>
            </w:rPr>
            <w:t xml:space="preserve"> GRPE, 6-</w:t>
          </w:r>
          <w:r>
            <w:rPr>
              <w:b w:val="0"/>
            </w:rPr>
            <w:t>9 June</w:t>
          </w:r>
          <w:r w:rsidRPr="005035F2">
            <w:rPr>
              <w:b w:val="0"/>
            </w:rPr>
            <w:t xml:space="preserve"> 201</w:t>
          </w:r>
          <w:r>
            <w:rPr>
              <w:b w:val="0"/>
            </w:rPr>
            <w:t>7</w:t>
          </w:r>
        </w:p>
        <w:p w14:paraId="1376BD3D" w14:textId="59F155BB" w:rsidR="00404A68" w:rsidRDefault="00404A68" w:rsidP="00597480">
          <w:pPr>
            <w:pStyle w:val="Header"/>
            <w:pBdr>
              <w:bottom w:val="none" w:sz="0" w:space="0" w:color="auto"/>
            </w:pBdr>
            <w:jc w:val="right"/>
          </w:pPr>
          <w:r w:rsidRPr="005035F2">
            <w:rPr>
              <w:b w:val="0"/>
            </w:rPr>
            <w:t xml:space="preserve">Agenda item </w:t>
          </w:r>
          <w:r w:rsidR="00AB18BA">
            <w:rPr>
              <w:b w:val="0"/>
              <w:lang w:eastAsia="ja-JP"/>
            </w:rPr>
            <w:t>3(b</w:t>
          </w:r>
          <w:r>
            <w:rPr>
              <w:b w:val="0"/>
            </w:rPr>
            <w:t>)</w:t>
          </w:r>
        </w:p>
      </w:tc>
    </w:tr>
  </w:tbl>
  <w:p w14:paraId="20AC2686" w14:textId="77777777" w:rsidR="00404A68" w:rsidRDefault="00404A6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9210DE38"/>
    <w:lvl w:ilvl="0">
      <w:start w:val="1"/>
      <w:numFmt w:val="bullet"/>
      <w:lvlText w:val=""/>
      <w:lvlJc w:val="left"/>
      <w:pPr>
        <w:tabs>
          <w:tab w:val="num" w:pos="360"/>
        </w:tabs>
        <w:ind w:left="360" w:hanging="360"/>
      </w:pPr>
      <w:rPr>
        <w:rFonts w:ascii="Symbol" w:hAnsi="Symbol" w:hint="default"/>
      </w:rPr>
    </w:lvl>
  </w:abstractNum>
  <w:abstractNum w:abstractNumId="1">
    <w:nsid w:val="01233F36"/>
    <w:multiLevelType w:val="multilevel"/>
    <w:tmpl w:val="5D1ECE0C"/>
    <w:lvl w:ilvl="0">
      <w:start w:val="1"/>
      <w:numFmt w:val="decimal"/>
      <w:lvlText w:val="%1."/>
      <w:lvlJc w:val="left"/>
      <w:pPr>
        <w:ind w:left="1494" w:hanging="360"/>
      </w:pPr>
      <w:rPr>
        <w:rFonts w:hint="default"/>
      </w:rPr>
    </w:lvl>
    <w:lvl w:ilvl="1">
      <w:start w:val="1"/>
      <w:numFmt w:val="decimal"/>
      <w:isLgl/>
      <w:lvlText w:val="%1.%2"/>
      <w:lvlJc w:val="left"/>
      <w:pPr>
        <w:ind w:left="1689" w:hanging="555"/>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1854" w:hanging="720"/>
      </w:pPr>
      <w:rPr>
        <w:rFonts w:hint="default"/>
      </w:rPr>
    </w:lvl>
    <w:lvl w:ilvl="4">
      <w:start w:val="1"/>
      <w:numFmt w:val="decimal"/>
      <w:isLgl/>
      <w:lvlText w:val="%1.%2.%3.%4.%5"/>
      <w:lvlJc w:val="left"/>
      <w:pPr>
        <w:ind w:left="1854" w:hanging="720"/>
      </w:pPr>
      <w:rPr>
        <w:rFonts w:hint="default"/>
      </w:rPr>
    </w:lvl>
    <w:lvl w:ilvl="5">
      <w:start w:val="1"/>
      <w:numFmt w:val="decimal"/>
      <w:isLgl/>
      <w:lvlText w:val="%1.%2.%3.%4.%5.%6"/>
      <w:lvlJc w:val="left"/>
      <w:pPr>
        <w:ind w:left="2214" w:hanging="1080"/>
      </w:pPr>
      <w:rPr>
        <w:rFonts w:hint="default"/>
      </w:rPr>
    </w:lvl>
    <w:lvl w:ilvl="6">
      <w:start w:val="1"/>
      <w:numFmt w:val="decimal"/>
      <w:isLgl/>
      <w:lvlText w:val="%1.%2.%3.%4.%5.%6.%7"/>
      <w:lvlJc w:val="left"/>
      <w:pPr>
        <w:ind w:left="2214" w:hanging="1080"/>
      </w:pPr>
      <w:rPr>
        <w:rFonts w:hint="default"/>
      </w:rPr>
    </w:lvl>
    <w:lvl w:ilvl="7">
      <w:start w:val="1"/>
      <w:numFmt w:val="decimal"/>
      <w:isLgl/>
      <w:lvlText w:val="%1.%2.%3.%4.%5.%6.%7.%8"/>
      <w:lvlJc w:val="left"/>
      <w:pPr>
        <w:ind w:left="2574" w:hanging="1440"/>
      </w:pPr>
      <w:rPr>
        <w:rFonts w:hint="default"/>
      </w:rPr>
    </w:lvl>
    <w:lvl w:ilvl="8">
      <w:start w:val="1"/>
      <w:numFmt w:val="decimal"/>
      <w:isLgl/>
      <w:lvlText w:val="%1.%2.%3.%4.%5.%6.%7.%8.%9"/>
      <w:lvlJc w:val="left"/>
      <w:pPr>
        <w:ind w:left="2574" w:hanging="1440"/>
      </w:pPr>
      <w:rPr>
        <w:rFonts w:hint="default"/>
      </w:rPr>
    </w:lvl>
  </w:abstractNum>
  <w:abstractNum w:abstractNumId="2">
    <w:nsid w:val="01636579"/>
    <w:multiLevelType w:val="hybridMultilevel"/>
    <w:tmpl w:val="68D2E0EA"/>
    <w:lvl w:ilvl="0" w:tplc="B3F8C9FC">
      <w:start w:val="1"/>
      <w:numFmt w:val="lowerLetter"/>
      <w:lvlText w:val="(%1)"/>
      <w:lvlJc w:val="left"/>
      <w:pPr>
        <w:ind w:left="2061" w:hanging="360"/>
      </w:pPr>
      <w:rPr>
        <w:rFonts w:hint="default"/>
      </w:rPr>
    </w:lvl>
    <w:lvl w:ilvl="1" w:tplc="04130019" w:tentative="1">
      <w:start w:val="1"/>
      <w:numFmt w:val="lowerLetter"/>
      <w:lvlText w:val="%2."/>
      <w:lvlJc w:val="left"/>
      <w:pPr>
        <w:ind w:left="2781" w:hanging="360"/>
      </w:pPr>
    </w:lvl>
    <w:lvl w:ilvl="2" w:tplc="0413001B" w:tentative="1">
      <w:start w:val="1"/>
      <w:numFmt w:val="lowerRoman"/>
      <w:lvlText w:val="%3."/>
      <w:lvlJc w:val="right"/>
      <w:pPr>
        <w:ind w:left="3501" w:hanging="180"/>
      </w:pPr>
    </w:lvl>
    <w:lvl w:ilvl="3" w:tplc="0413000F" w:tentative="1">
      <w:start w:val="1"/>
      <w:numFmt w:val="decimal"/>
      <w:lvlText w:val="%4."/>
      <w:lvlJc w:val="left"/>
      <w:pPr>
        <w:ind w:left="4221" w:hanging="360"/>
      </w:pPr>
    </w:lvl>
    <w:lvl w:ilvl="4" w:tplc="04130019" w:tentative="1">
      <w:start w:val="1"/>
      <w:numFmt w:val="lowerLetter"/>
      <w:lvlText w:val="%5."/>
      <w:lvlJc w:val="left"/>
      <w:pPr>
        <w:ind w:left="4941" w:hanging="360"/>
      </w:pPr>
    </w:lvl>
    <w:lvl w:ilvl="5" w:tplc="0413001B" w:tentative="1">
      <w:start w:val="1"/>
      <w:numFmt w:val="lowerRoman"/>
      <w:lvlText w:val="%6."/>
      <w:lvlJc w:val="right"/>
      <w:pPr>
        <w:ind w:left="5661" w:hanging="180"/>
      </w:pPr>
    </w:lvl>
    <w:lvl w:ilvl="6" w:tplc="0413000F" w:tentative="1">
      <w:start w:val="1"/>
      <w:numFmt w:val="decimal"/>
      <w:lvlText w:val="%7."/>
      <w:lvlJc w:val="left"/>
      <w:pPr>
        <w:ind w:left="6381" w:hanging="360"/>
      </w:pPr>
    </w:lvl>
    <w:lvl w:ilvl="7" w:tplc="04130019" w:tentative="1">
      <w:start w:val="1"/>
      <w:numFmt w:val="lowerLetter"/>
      <w:lvlText w:val="%8."/>
      <w:lvlJc w:val="left"/>
      <w:pPr>
        <w:ind w:left="7101" w:hanging="360"/>
      </w:pPr>
    </w:lvl>
    <w:lvl w:ilvl="8" w:tplc="0413001B" w:tentative="1">
      <w:start w:val="1"/>
      <w:numFmt w:val="lowerRoman"/>
      <w:lvlText w:val="%9."/>
      <w:lvlJc w:val="right"/>
      <w:pPr>
        <w:ind w:left="7821" w:hanging="180"/>
      </w:pPr>
    </w:lvl>
  </w:abstractNum>
  <w:abstractNum w:abstractNumId="3">
    <w:nsid w:val="019F515E"/>
    <w:multiLevelType w:val="hybridMultilevel"/>
    <w:tmpl w:val="96A4B84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nsid w:val="04E334F5"/>
    <w:multiLevelType w:val="hybridMultilevel"/>
    <w:tmpl w:val="5F12AFAC"/>
    <w:lvl w:ilvl="0" w:tplc="E1006180">
      <w:start w:val="1"/>
      <w:numFmt w:val="lowerLetter"/>
      <w:lvlText w:val="(%1)"/>
      <w:lvlJc w:val="left"/>
      <w:pPr>
        <w:ind w:left="2619" w:hanging="360"/>
      </w:pPr>
      <w:rPr>
        <w:rFonts w:hint="default"/>
        <w:sz w:val="20"/>
        <w:szCs w:val="20"/>
      </w:rPr>
    </w:lvl>
    <w:lvl w:ilvl="1" w:tplc="04070019" w:tentative="1">
      <w:start w:val="1"/>
      <w:numFmt w:val="lowerLetter"/>
      <w:lvlText w:val="%2."/>
      <w:lvlJc w:val="left"/>
      <w:pPr>
        <w:ind w:left="3339" w:hanging="360"/>
      </w:pPr>
    </w:lvl>
    <w:lvl w:ilvl="2" w:tplc="0407001B" w:tentative="1">
      <w:start w:val="1"/>
      <w:numFmt w:val="lowerRoman"/>
      <w:lvlText w:val="%3."/>
      <w:lvlJc w:val="right"/>
      <w:pPr>
        <w:ind w:left="4059" w:hanging="180"/>
      </w:pPr>
    </w:lvl>
    <w:lvl w:ilvl="3" w:tplc="0407000F" w:tentative="1">
      <w:start w:val="1"/>
      <w:numFmt w:val="decimal"/>
      <w:lvlText w:val="%4."/>
      <w:lvlJc w:val="left"/>
      <w:pPr>
        <w:ind w:left="4779" w:hanging="360"/>
      </w:pPr>
    </w:lvl>
    <w:lvl w:ilvl="4" w:tplc="04070019" w:tentative="1">
      <w:start w:val="1"/>
      <w:numFmt w:val="lowerLetter"/>
      <w:lvlText w:val="%5."/>
      <w:lvlJc w:val="left"/>
      <w:pPr>
        <w:ind w:left="5499" w:hanging="360"/>
      </w:pPr>
    </w:lvl>
    <w:lvl w:ilvl="5" w:tplc="0407001B" w:tentative="1">
      <w:start w:val="1"/>
      <w:numFmt w:val="lowerRoman"/>
      <w:lvlText w:val="%6."/>
      <w:lvlJc w:val="right"/>
      <w:pPr>
        <w:ind w:left="6219" w:hanging="180"/>
      </w:pPr>
    </w:lvl>
    <w:lvl w:ilvl="6" w:tplc="0407000F" w:tentative="1">
      <w:start w:val="1"/>
      <w:numFmt w:val="decimal"/>
      <w:lvlText w:val="%7."/>
      <w:lvlJc w:val="left"/>
      <w:pPr>
        <w:ind w:left="6939" w:hanging="360"/>
      </w:pPr>
    </w:lvl>
    <w:lvl w:ilvl="7" w:tplc="04070019" w:tentative="1">
      <w:start w:val="1"/>
      <w:numFmt w:val="lowerLetter"/>
      <w:lvlText w:val="%8."/>
      <w:lvlJc w:val="left"/>
      <w:pPr>
        <w:ind w:left="7659" w:hanging="360"/>
      </w:pPr>
    </w:lvl>
    <w:lvl w:ilvl="8" w:tplc="0407001B" w:tentative="1">
      <w:start w:val="1"/>
      <w:numFmt w:val="lowerRoman"/>
      <w:lvlText w:val="%9."/>
      <w:lvlJc w:val="right"/>
      <w:pPr>
        <w:ind w:left="8379" w:hanging="180"/>
      </w:pPr>
    </w:lvl>
  </w:abstractNum>
  <w:abstractNum w:abstractNumId="5">
    <w:nsid w:val="071E4106"/>
    <w:multiLevelType w:val="hybridMultilevel"/>
    <w:tmpl w:val="79D2D978"/>
    <w:lvl w:ilvl="0" w:tplc="3E665C6E">
      <w:start w:val="1"/>
      <w:numFmt w:val="decimal"/>
      <w:lvlText w:val="%1."/>
      <w:lvlJc w:val="left"/>
      <w:pPr>
        <w:ind w:left="1494" w:hanging="360"/>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6">
    <w:nsid w:val="08ED0AEE"/>
    <w:multiLevelType w:val="hybridMultilevel"/>
    <w:tmpl w:val="F58A43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09651CBE"/>
    <w:multiLevelType w:val="hybridMultilevel"/>
    <w:tmpl w:val="826833DC"/>
    <w:lvl w:ilvl="0" w:tplc="BA76C3B4">
      <w:start w:val="6"/>
      <w:numFmt w:val="bullet"/>
      <w:lvlText w:val=""/>
      <w:lvlJc w:val="left"/>
      <w:pPr>
        <w:ind w:left="720" w:hanging="360"/>
      </w:pPr>
      <w:rPr>
        <w:rFonts w:ascii="Wingdings" w:eastAsiaTheme="minorEastAsia"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0D99553C"/>
    <w:multiLevelType w:val="hybridMultilevel"/>
    <w:tmpl w:val="711801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0DB51AE8"/>
    <w:multiLevelType w:val="hybridMultilevel"/>
    <w:tmpl w:val="24D43336"/>
    <w:lvl w:ilvl="0" w:tplc="A51E03E0">
      <w:start w:val="1"/>
      <w:numFmt w:val="decimal"/>
      <w:lvlText w:val="%1)"/>
      <w:lvlJc w:val="left"/>
      <w:pPr>
        <w:ind w:left="405" w:hanging="360"/>
      </w:pPr>
    </w:lvl>
    <w:lvl w:ilvl="1" w:tplc="18090019">
      <w:start w:val="1"/>
      <w:numFmt w:val="lowerLetter"/>
      <w:lvlText w:val="%2."/>
      <w:lvlJc w:val="left"/>
      <w:pPr>
        <w:ind w:left="1125" w:hanging="360"/>
      </w:pPr>
    </w:lvl>
    <w:lvl w:ilvl="2" w:tplc="1809001B">
      <w:start w:val="1"/>
      <w:numFmt w:val="lowerRoman"/>
      <w:lvlText w:val="%3."/>
      <w:lvlJc w:val="right"/>
      <w:pPr>
        <w:ind w:left="1845" w:hanging="180"/>
      </w:pPr>
    </w:lvl>
    <w:lvl w:ilvl="3" w:tplc="1809000F">
      <w:start w:val="1"/>
      <w:numFmt w:val="decimal"/>
      <w:lvlText w:val="%4."/>
      <w:lvlJc w:val="left"/>
      <w:pPr>
        <w:ind w:left="2565" w:hanging="360"/>
      </w:pPr>
    </w:lvl>
    <w:lvl w:ilvl="4" w:tplc="18090019">
      <w:start w:val="1"/>
      <w:numFmt w:val="lowerLetter"/>
      <w:lvlText w:val="%5."/>
      <w:lvlJc w:val="left"/>
      <w:pPr>
        <w:ind w:left="3285" w:hanging="360"/>
      </w:pPr>
    </w:lvl>
    <w:lvl w:ilvl="5" w:tplc="1809001B">
      <w:start w:val="1"/>
      <w:numFmt w:val="lowerRoman"/>
      <w:lvlText w:val="%6."/>
      <w:lvlJc w:val="right"/>
      <w:pPr>
        <w:ind w:left="4005" w:hanging="180"/>
      </w:pPr>
    </w:lvl>
    <w:lvl w:ilvl="6" w:tplc="1809000F">
      <w:start w:val="1"/>
      <w:numFmt w:val="decimal"/>
      <w:lvlText w:val="%7."/>
      <w:lvlJc w:val="left"/>
      <w:pPr>
        <w:ind w:left="4725" w:hanging="360"/>
      </w:pPr>
    </w:lvl>
    <w:lvl w:ilvl="7" w:tplc="18090019">
      <w:start w:val="1"/>
      <w:numFmt w:val="lowerLetter"/>
      <w:lvlText w:val="%8."/>
      <w:lvlJc w:val="left"/>
      <w:pPr>
        <w:ind w:left="5445" w:hanging="360"/>
      </w:pPr>
    </w:lvl>
    <w:lvl w:ilvl="8" w:tplc="1809001B">
      <w:start w:val="1"/>
      <w:numFmt w:val="lowerRoman"/>
      <w:lvlText w:val="%9."/>
      <w:lvlJc w:val="right"/>
      <w:pPr>
        <w:ind w:left="6165" w:hanging="180"/>
      </w:pPr>
    </w:lvl>
  </w:abstractNum>
  <w:abstractNum w:abstractNumId="10">
    <w:nsid w:val="0E0A5039"/>
    <w:multiLevelType w:val="multilevel"/>
    <w:tmpl w:val="B0FAF262"/>
    <w:lvl w:ilvl="0">
      <w:start w:val="3"/>
      <w:numFmt w:val="decimal"/>
      <w:lvlText w:val="%1."/>
      <w:lvlJc w:val="left"/>
      <w:pPr>
        <w:ind w:left="1125" w:hanging="1125"/>
      </w:pPr>
      <w:rPr>
        <w:rFonts w:hint="default"/>
      </w:rPr>
    </w:lvl>
    <w:lvl w:ilvl="1">
      <w:start w:val="3"/>
      <w:numFmt w:val="decimal"/>
      <w:lvlText w:val="%1.%2."/>
      <w:lvlJc w:val="left"/>
      <w:pPr>
        <w:ind w:left="2259" w:hanging="1125"/>
      </w:pPr>
      <w:rPr>
        <w:rFonts w:hint="default"/>
      </w:rPr>
    </w:lvl>
    <w:lvl w:ilvl="2">
      <w:start w:val="1"/>
      <w:numFmt w:val="decimal"/>
      <w:lvlText w:val="%1.%2.%3."/>
      <w:lvlJc w:val="left"/>
      <w:pPr>
        <w:ind w:left="3393" w:hanging="1125"/>
      </w:pPr>
      <w:rPr>
        <w:rFonts w:hint="default"/>
      </w:rPr>
    </w:lvl>
    <w:lvl w:ilvl="3">
      <w:start w:val="1"/>
      <w:numFmt w:val="decimal"/>
      <w:lvlText w:val="%1.%2.%3.%4."/>
      <w:lvlJc w:val="left"/>
      <w:pPr>
        <w:ind w:left="4527" w:hanging="1125"/>
      </w:pPr>
      <w:rPr>
        <w:rFonts w:hint="default"/>
      </w:rPr>
    </w:lvl>
    <w:lvl w:ilvl="4">
      <w:start w:val="1"/>
      <w:numFmt w:val="decimal"/>
      <w:lvlText w:val="%1.%2.%3.%4.%5."/>
      <w:lvlJc w:val="left"/>
      <w:pPr>
        <w:ind w:left="5661" w:hanging="1125"/>
      </w:pPr>
      <w:rPr>
        <w:rFonts w:hint="default"/>
      </w:rPr>
    </w:lvl>
    <w:lvl w:ilvl="5">
      <w:start w:val="1"/>
      <w:numFmt w:val="decimal"/>
      <w:lvlText w:val="%1.%2.%3.%4.%5.%6."/>
      <w:lvlJc w:val="left"/>
      <w:pPr>
        <w:ind w:left="6795" w:hanging="1125"/>
      </w:pPr>
      <w:rPr>
        <w:rFonts w:hint="default"/>
      </w:rPr>
    </w:lvl>
    <w:lvl w:ilvl="6">
      <w:start w:val="1"/>
      <w:numFmt w:val="decimal"/>
      <w:lvlText w:val="%1.%2.%3.%4.%5.%6.%7."/>
      <w:lvlJc w:val="left"/>
      <w:pPr>
        <w:ind w:left="7929" w:hanging="1125"/>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11">
    <w:nsid w:val="0E4B11A5"/>
    <w:multiLevelType w:val="hybridMultilevel"/>
    <w:tmpl w:val="493C1A96"/>
    <w:lvl w:ilvl="0" w:tplc="4E26A0AE">
      <w:start w:val="1"/>
      <w:numFmt w:val="bullet"/>
      <w:lvlText w:val="►"/>
      <w:lvlJc w:val="left"/>
      <w:pPr>
        <w:tabs>
          <w:tab w:val="num" w:pos="720"/>
        </w:tabs>
        <w:ind w:left="720" w:hanging="360"/>
      </w:pPr>
      <w:rPr>
        <w:rFonts w:ascii="Arial" w:hAnsi="Arial" w:hint="default"/>
      </w:rPr>
    </w:lvl>
    <w:lvl w:ilvl="1" w:tplc="BD143BF0" w:tentative="1">
      <w:start w:val="1"/>
      <w:numFmt w:val="bullet"/>
      <w:lvlText w:val="►"/>
      <w:lvlJc w:val="left"/>
      <w:pPr>
        <w:tabs>
          <w:tab w:val="num" w:pos="1440"/>
        </w:tabs>
        <w:ind w:left="1440" w:hanging="360"/>
      </w:pPr>
      <w:rPr>
        <w:rFonts w:ascii="Arial" w:hAnsi="Arial" w:hint="default"/>
      </w:rPr>
    </w:lvl>
    <w:lvl w:ilvl="2" w:tplc="B052B62E" w:tentative="1">
      <w:start w:val="1"/>
      <w:numFmt w:val="bullet"/>
      <w:lvlText w:val="►"/>
      <w:lvlJc w:val="left"/>
      <w:pPr>
        <w:tabs>
          <w:tab w:val="num" w:pos="2160"/>
        </w:tabs>
        <w:ind w:left="2160" w:hanging="360"/>
      </w:pPr>
      <w:rPr>
        <w:rFonts w:ascii="Arial" w:hAnsi="Arial" w:hint="default"/>
      </w:rPr>
    </w:lvl>
    <w:lvl w:ilvl="3" w:tplc="95382ED8" w:tentative="1">
      <w:start w:val="1"/>
      <w:numFmt w:val="bullet"/>
      <w:lvlText w:val="►"/>
      <w:lvlJc w:val="left"/>
      <w:pPr>
        <w:tabs>
          <w:tab w:val="num" w:pos="2880"/>
        </w:tabs>
        <w:ind w:left="2880" w:hanging="360"/>
      </w:pPr>
      <w:rPr>
        <w:rFonts w:ascii="Arial" w:hAnsi="Arial" w:hint="default"/>
      </w:rPr>
    </w:lvl>
    <w:lvl w:ilvl="4" w:tplc="6310D6CE" w:tentative="1">
      <w:start w:val="1"/>
      <w:numFmt w:val="bullet"/>
      <w:lvlText w:val="►"/>
      <w:lvlJc w:val="left"/>
      <w:pPr>
        <w:tabs>
          <w:tab w:val="num" w:pos="3600"/>
        </w:tabs>
        <w:ind w:left="3600" w:hanging="360"/>
      </w:pPr>
      <w:rPr>
        <w:rFonts w:ascii="Arial" w:hAnsi="Arial" w:hint="default"/>
      </w:rPr>
    </w:lvl>
    <w:lvl w:ilvl="5" w:tplc="302A33D2" w:tentative="1">
      <w:start w:val="1"/>
      <w:numFmt w:val="bullet"/>
      <w:lvlText w:val="►"/>
      <w:lvlJc w:val="left"/>
      <w:pPr>
        <w:tabs>
          <w:tab w:val="num" w:pos="4320"/>
        </w:tabs>
        <w:ind w:left="4320" w:hanging="360"/>
      </w:pPr>
      <w:rPr>
        <w:rFonts w:ascii="Arial" w:hAnsi="Arial" w:hint="default"/>
      </w:rPr>
    </w:lvl>
    <w:lvl w:ilvl="6" w:tplc="6A5E3808" w:tentative="1">
      <w:start w:val="1"/>
      <w:numFmt w:val="bullet"/>
      <w:lvlText w:val="►"/>
      <w:lvlJc w:val="left"/>
      <w:pPr>
        <w:tabs>
          <w:tab w:val="num" w:pos="5040"/>
        </w:tabs>
        <w:ind w:left="5040" w:hanging="360"/>
      </w:pPr>
      <w:rPr>
        <w:rFonts w:ascii="Arial" w:hAnsi="Arial" w:hint="default"/>
      </w:rPr>
    </w:lvl>
    <w:lvl w:ilvl="7" w:tplc="04D2646C" w:tentative="1">
      <w:start w:val="1"/>
      <w:numFmt w:val="bullet"/>
      <w:lvlText w:val="►"/>
      <w:lvlJc w:val="left"/>
      <w:pPr>
        <w:tabs>
          <w:tab w:val="num" w:pos="5760"/>
        </w:tabs>
        <w:ind w:left="5760" w:hanging="360"/>
      </w:pPr>
      <w:rPr>
        <w:rFonts w:ascii="Arial" w:hAnsi="Arial" w:hint="default"/>
      </w:rPr>
    </w:lvl>
    <w:lvl w:ilvl="8" w:tplc="FB8A8728" w:tentative="1">
      <w:start w:val="1"/>
      <w:numFmt w:val="bullet"/>
      <w:lvlText w:val="►"/>
      <w:lvlJc w:val="left"/>
      <w:pPr>
        <w:tabs>
          <w:tab w:val="num" w:pos="6480"/>
        </w:tabs>
        <w:ind w:left="6480" w:hanging="360"/>
      </w:pPr>
      <w:rPr>
        <w:rFonts w:ascii="Arial" w:hAnsi="Arial" w:hint="default"/>
      </w:rPr>
    </w:lvl>
  </w:abstractNum>
  <w:abstractNum w:abstractNumId="12">
    <w:nsid w:val="0F0278DE"/>
    <w:multiLevelType w:val="hybridMultilevel"/>
    <w:tmpl w:val="EF08C38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105E11CB"/>
    <w:multiLevelType w:val="hybridMultilevel"/>
    <w:tmpl w:val="84529F1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nsid w:val="10720CEE"/>
    <w:multiLevelType w:val="hybridMultilevel"/>
    <w:tmpl w:val="DE12D8F8"/>
    <w:lvl w:ilvl="0" w:tplc="47841130">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5">
    <w:nsid w:val="122541DA"/>
    <w:multiLevelType w:val="hybridMultilevel"/>
    <w:tmpl w:val="0E08966E"/>
    <w:lvl w:ilvl="0" w:tplc="D4F67B2E">
      <w:start w:val="1"/>
      <w:numFmt w:val="decimal"/>
      <w:lvlText w:val="%1."/>
      <w:lvlJc w:val="left"/>
      <w:pPr>
        <w:ind w:left="1494"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130A11EB"/>
    <w:multiLevelType w:val="hybridMultilevel"/>
    <w:tmpl w:val="9E2CAD08"/>
    <w:lvl w:ilvl="0" w:tplc="6BF062C6">
      <w:start w:val="3"/>
      <w:numFmt w:val="decimal"/>
      <w:lvlText w:val="%1."/>
      <w:lvlJc w:val="left"/>
      <w:pPr>
        <w:ind w:left="2259" w:hanging="112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7">
    <w:nsid w:val="14083077"/>
    <w:multiLevelType w:val="hybridMultilevel"/>
    <w:tmpl w:val="1D5A75BA"/>
    <w:lvl w:ilvl="0" w:tplc="58DA252A">
      <w:start w:val="2015"/>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159D60F1"/>
    <w:multiLevelType w:val="hybridMultilevel"/>
    <w:tmpl w:val="9B5A66E2"/>
    <w:lvl w:ilvl="0" w:tplc="815C4B48">
      <w:start w:val="1"/>
      <w:numFmt w:val="lowerLetter"/>
      <w:lvlText w:val="(%1)"/>
      <w:lvlJc w:val="left"/>
      <w:pPr>
        <w:tabs>
          <w:tab w:val="num" w:pos="1440"/>
        </w:tabs>
        <w:ind w:left="1440" w:hanging="360"/>
      </w:pPr>
    </w:lvl>
    <w:lvl w:ilvl="1" w:tplc="9F04FDCE">
      <w:start w:val="1"/>
      <w:numFmt w:val="lowerLetter"/>
      <w:lvlText w:val="(%2)"/>
      <w:lvlJc w:val="left"/>
      <w:pPr>
        <w:tabs>
          <w:tab w:val="num" w:pos="2160"/>
        </w:tabs>
        <w:ind w:left="2160" w:hanging="360"/>
      </w:pPr>
    </w:lvl>
    <w:lvl w:ilvl="2" w:tplc="581E0C8C">
      <w:start w:val="1"/>
      <w:numFmt w:val="lowerLetter"/>
      <w:lvlText w:val="(%3)"/>
      <w:lvlJc w:val="left"/>
      <w:pPr>
        <w:tabs>
          <w:tab w:val="num" w:pos="2880"/>
        </w:tabs>
        <w:ind w:left="2880" w:hanging="360"/>
      </w:pPr>
    </w:lvl>
    <w:lvl w:ilvl="3" w:tplc="B7223BDE">
      <w:start w:val="1"/>
      <w:numFmt w:val="lowerLetter"/>
      <w:lvlText w:val="(%4)"/>
      <w:lvlJc w:val="left"/>
      <w:pPr>
        <w:tabs>
          <w:tab w:val="num" w:pos="3600"/>
        </w:tabs>
        <w:ind w:left="3600" w:hanging="360"/>
      </w:pPr>
    </w:lvl>
    <w:lvl w:ilvl="4" w:tplc="0F72C360">
      <w:start w:val="1"/>
      <w:numFmt w:val="lowerLetter"/>
      <w:lvlText w:val="(%5)"/>
      <w:lvlJc w:val="left"/>
      <w:pPr>
        <w:tabs>
          <w:tab w:val="num" w:pos="4320"/>
        </w:tabs>
        <w:ind w:left="4320" w:hanging="360"/>
      </w:pPr>
    </w:lvl>
    <w:lvl w:ilvl="5" w:tplc="F27883E4">
      <w:start w:val="1"/>
      <w:numFmt w:val="lowerLetter"/>
      <w:lvlText w:val="(%6)"/>
      <w:lvlJc w:val="left"/>
      <w:pPr>
        <w:tabs>
          <w:tab w:val="num" w:pos="5040"/>
        </w:tabs>
        <w:ind w:left="5040" w:hanging="360"/>
      </w:pPr>
    </w:lvl>
    <w:lvl w:ilvl="6" w:tplc="38B018C2">
      <w:start w:val="1"/>
      <w:numFmt w:val="lowerLetter"/>
      <w:lvlText w:val="(%7)"/>
      <w:lvlJc w:val="left"/>
      <w:pPr>
        <w:tabs>
          <w:tab w:val="num" w:pos="5760"/>
        </w:tabs>
        <w:ind w:left="5760" w:hanging="360"/>
      </w:pPr>
    </w:lvl>
    <w:lvl w:ilvl="7" w:tplc="1D7A21EA">
      <w:start w:val="1"/>
      <w:numFmt w:val="lowerLetter"/>
      <w:lvlText w:val="(%8)"/>
      <w:lvlJc w:val="left"/>
      <w:pPr>
        <w:tabs>
          <w:tab w:val="num" w:pos="6480"/>
        </w:tabs>
        <w:ind w:left="6480" w:hanging="360"/>
      </w:pPr>
    </w:lvl>
    <w:lvl w:ilvl="8" w:tplc="8242B32C">
      <w:start w:val="1"/>
      <w:numFmt w:val="lowerLetter"/>
      <w:lvlText w:val="(%9)"/>
      <w:lvlJc w:val="left"/>
      <w:pPr>
        <w:tabs>
          <w:tab w:val="num" w:pos="7200"/>
        </w:tabs>
        <w:ind w:left="7200" w:hanging="360"/>
      </w:pPr>
    </w:lvl>
  </w:abstractNum>
  <w:abstractNum w:abstractNumId="19">
    <w:nsid w:val="17CF272E"/>
    <w:multiLevelType w:val="multilevel"/>
    <w:tmpl w:val="0AA0065A"/>
    <w:lvl w:ilvl="0">
      <w:start w:val="1"/>
      <w:numFmt w:val="decimal"/>
      <w:lvlText w:val="%1."/>
      <w:lvlJc w:val="left"/>
      <w:pPr>
        <w:ind w:left="2061" w:hanging="360"/>
      </w:pPr>
      <w:rPr>
        <w:rFonts w:hint="default"/>
      </w:rPr>
    </w:lvl>
    <w:lvl w:ilvl="1">
      <w:start w:val="1"/>
      <w:numFmt w:val="decimal"/>
      <w:isLgl/>
      <w:lvlText w:val="%1.%2."/>
      <w:lvlJc w:val="left"/>
      <w:pPr>
        <w:ind w:left="2061" w:hanging="360"/>
      </w:pPr>
      <w:rPr>
        <w:rFonts w:hint="default"/>
      </w:rPr>
    </w:lvl>
    <w:lvl w:ilvl="2">
      <w:start w:val="1"/>
      <w:numFmt w:val="decimal"/>
      <w:isLgl/>
      <w:lvlText w:val="%1.%2.%3."/>
      <w:lvlJc w:val="left"/>
      <w:pPr>
        <w:ind w:left="2421"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2781" w:hanging="1080"/>
      </w:pPr>
      <w:rPr>
        <w:rFonts w:hint="default"/>
      </w:rPr>
    </w:lvl>
    <w:lvl w:ilvl="5">
      <w:start w:val="1"/>
      <w:numFmt w:val="decimal"/>
      <w:isLgl/>
      <w:lvlText w:val="%1.%2.%3.%4.%5.%6."/>
      <w:lvlJc w:val="left"/>
      <w:pPr>
        <w:ind w:left="2781" w:hanging="1080"/>
      </w:pPr>
      <w:rPr>
        <w:rFonts w:hint="default"/>
      </w:rPr>
    </w:lvl>
    <w:lvl w:ilvl="6">
      <w:start w:val="1"/>
      <w:numFmt w:val="decimal"/>
      <w:isLgl/>
      <w:lvlText w:val="%1.%2.%3.%4.%5.%6.%7."/>
      <w:lvlJc w:val="left"/>
      <w:pPr>
        <w:ind w:left="2781" w:hanging="1080"/>
      </w:pPr>
      <w:rPr>
        <w:rFonts w:hint="default"/>
      </w:rPr>
    </w:lvl>
    <w:lvl w:ilvl="7">
      <w:start w:val="1"/>
      <w:numFmt w:val="decimal"/>
      <w:isLgl/>
      <w:lvlText w:val="%1.%2.%3.%4.%5.%6.%7.%8."/>
      <w:lvlJc w:val="left"/>
      <w:pPr>
        <w:ind w:left="3141" w:hanging="1440"/>
      </w:pPr>
      <w:rPr>
        <w:rFonts w:hint="default"/>
      </w:rPr>
    </w:lvl>
    <w:lvl w:ilvl="8">
      <w:start w:val="1"/>
      <w:numFmt w:val="decimal"/>
      <w:isLgl/>
      <w:lvlText w:val="%1.%2.%3.%4.%5.%6.%7.%8.%9."/>
      <w:lvlJc w:val="left"/>
      <w:pPr>
        <w:ind w:left="3141" w:hanging="1440"/>
      </w:pPr>
      <w:rPr>
        <w:rFonts w:hint="default"/>
      </w:rPr>
    </w:lvl>
  </w:abstractNum>
  <w:abstractNum w:abstractNumId="20">
    <w:nsid w:val="1A931D81"/>
    <w:multiLevelType w:val="hybridMultilevel"/>
    <w:tmpl w:val="737822F4"/>
    <w:lvl w:ilvl="0" w:tplc="D4F67B2E">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1">
    <w:nsid w:val="21BA0A0A"/>
    <w:multiLevelType w:val="hybridMultilevel"/>
    <w:tmpl w:val="FA3A3768"/>
    <w:lvl w:ilvl="0" w:tplc="D4F67B2E">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2">
    <w:nsid w:val="22166207"/>
    <w:multiLevelType w:val="hybridMultilevel"/>
    <w:tmpl w:val="CE3678A4"/>
    <w:lvl w:ilvl="0" w:tplc="C2CA30CE">
      <w:start w:val="1"/>
      <w:numFmt w:val="lowerRoman"/>
      <w:lvlText w:val="(%1)"/>
      <w:lvlJc w:val="left"/>
      <w:pPr>
        <w:ind w:left="3549" w:hanging="720"/>
      </w:pPr>
      <w:rPr>
        <w:rFonts w:hint="default"/>
      </w:rPr>
    </w:lvl>
    <w:lvl w:ilvl="1" w:tplc="08090019" w:tentative="1">
      <w:start w:val="1"/>
      <w:numFmt w:val="lowerLetter"/>
      <w:lvlText w:val="%2."/>
      <w:lvlJc w:val="left"/>
      <w:pPr>
        <w:ind w:left="3909" w:hanging="360"/>
      </w:pPr>
    </w:lvl>
    <w:lvl w:ilvl="2" w:tplc="0809001B" w:tentative="1">
      <w:start w:val="1"/>
      <w:numFmt w:val="lowerRoman"/>
      <w:lvlText w:val="%3."/>
      <w:lvlJc w:val="right"/>
      <w:pPr>
        <w:ind w:left="4629" w:hanging="180"/>
      </w:pPr>
    </w:lvl>
    <w:lvl w:ilvl="3" w:tplc="0809000F" w:tentative="1">
      <w:start w:val="1"/>
      <w:numFmt w:val="decimal"/>
      <w:lvlText w:val="%4."/>
      <w:lvlJc w:val="left"/>
      <w:pPr>
        <w:ind w:left="5349" w:hanging="360"/>
      </w:pPr>
    </w:lvl>
    <w:lvl w:ilvl="4" w:tplc="08090019" w:tentative="1">
      <w:start w:val="1"/>
      <w:numFmt w:val="lowerLetter"/>
      <w:lvlText w:val="%5."/>
      <w:lvlJc w:val="left"/>
      <w:pPr>
        <w:ind w:left="6069" w:hanging="360"/>
      </w:pPr>
    </w:lvl>
    <w:lvl w:ilvl="5" w:tplc="0809001B" w:tentative="1">
      <w:start w:val="1"/>
      <w:numFmt w:val="lowerRoman"/>
      <w:lvlText w:val="%6."/>
      <w:lvlJc w:val="right"/>
      <w:pPr>
        <w:ind w:left="6789" w:hanging="180"/>
      </w:pPr>
    </w:lvl>
    <w:lvl w:ilvl="6" w:tplc="0809000F" w:tentative="1">
      <w:start w:val="1"/>
      <w:numFmt w:val="decimal"/>
      <w:lvlText w:val="%7."/>
      <w:lvlJc w:val="left"/>
      <w:pPr>
        <w:ind w:left="7509" w:hanging="360"/>
      </w:pPr>
    </w:lvl>
    <w:lvl w:ilvl="7" w:tplc="08090019" w:tentative="1">
      <w:start w:val="1"/>
      <w:numFmt w:val="lowerLetter"/>
      <w:lvlText w:val="%8."/>
      <w:lvlJc w:val="left"/>
      <w:pPr>
        <w:ind w:left="8229" w:hanging="360"/>
      </w:pPr>
    </w:lvl>
    <w:lvl w:ilvl="8" w:tplc="0809001B" w:tentative="1">
      <w:start w:val="1"/>
      <w:numFmt w:val="lowerRoman"/>
      <w:lvlText w:val="%9."/>
      <w:lvlJc w:val="right"/>
      <w:pPr>
        <w:ind w:left="8949" w:hanging="180"/>
      </w:pPr>
    </w:lvl>
  </w:abstractNum>
  <w:abstractNum w:abstractNumId="23">
    <w:nsid w:val="22BE0C9F"/>
    <w:multiLevelType w:val="hybridMultilevel"/>
    <w:tmpl w:val="5164D21C"/>
    <w:lvl w:ilvl="0" w:tplc="A1B89B38">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nsid w:val="25B96678"/>
    <w:multiLevelType w:val="hybridMultilevel"/>
    <w:tmpl w:val="A626AB6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5">
    <w:nsid w:val="2C5733E5"/>
    <w:multiLevelType w:val="hybridMultilevel"/>
    <w:tmpl w:val="093813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2EC91C39"/>
    <w:multiLevelType w:val="multilevel"/>
    <w:tmpl w:val="5B4C0FFC"/>
    <w:lvl w:ilvl="0">
      <w:start w:val="1"/>
      <w:numFmt w:val="decimal"/>
      <w:lvlText w:val="%1."/>
      <w:lvlJc w:val="left"/>
      <w:pPr>
        <w:ind w:left="360" w:hanging="360"/>
      </w:pPr>
      <w:rPr>
        <w:rFont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7">
    <w:nsid w:val="30A3108C"/>
    <w:multiLevelType w:val="hybridMultilevel"/>
    <w:tmpl w:val="17AC90B4"/>
    <w:lvl w:ilvl="0" w:tplc="04070001">
      <w:start w:val="1"/>
      <w:numFmt w:val="bullet"/>
      <w:lvlText w:val=""/>
      <w:lvlJc w:val="left"/>
      <w:pPr>
        <w:ind w:left="1146" w:hanging="360"/>
      </w:pPr>
      <w:rPr>
        <w:rFonts w:ascii="Symbol" w:hAnsi="Symbo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28">
    <w:nsid w:val="41730B98"/>
    <w:multiLevelType w:val="hybridMultilevel"/>
    <w:tmpl w:val="D4DC7E5E"/>
    <w:lvl w:ilvl="0" w:tplc="08090001">
      <w:start w:val="1"/>
      <w:numFmt w:val="bullet"/>
      <w:lvlText w:val=""/>
      <w:lvlJc w:val="left"/>
      <w:pPr>
        <w:ind w:left="2988" w:hanging="360"/>
      </w:pPr>
      <w:rPr>
        <w:rFonts w:ascii="Symbol" w:hAnsi="Symbol" w:hint="default"/>
      </w:rPr>
    </w:lvl>
    <w:lvl w:ilvl="1" w:tplc="08090003" w:tentative="1">
      <w:start w:val="1"/>
      <w:numFmt w:val="bullet"/>
      <w:lvlText w:val="o"/>
      <w:lvlJc w:val="left"/>
      <w:pPr>
        <w:ind w:left="3708" w:hanging="360"/>
      </w:pPr>
      <w:rPr>
        <w:rFonts w:ascii="Courier New" w:hAnsi="Courier New" w:cs="Courier New" w:hint="default"/>
      </w:rPr>
    </w:lvl>
    <w:lvl w:ilvl="2" w:tplc="08090005" w:tentative="1">
      <w:start w:val="1"/>
      <w:numFmt w:val="bullet"/>
      <w:lvlText w:val=""/>
      <w:lvlJc w:val="left"/>
      <w:pPr>
        <w:ind w:left="4428" w:hanging="360"/>
      </w:pPr>
      <w:rPr>
        <w:rFonts w:ascii="Wingdings" w:hAnsi="Wingdings" w:hint="default"/>
      </w:rPr>
    </w:lvl>
    <w:lvl w:ilvl="3" w:tplc="08090001" w:tentative="1">
      <w:start w:val="1"/>
      <w:numFmt w:val="bullet"/>
      <w:lvlText w:val=""/>
      <w:lvlJc w:val="left"/>
      <w:pPr>
        <w:ind w:left="5148" w:hanging="360"/>
      </w:pPr>
      <w:rPr>
        <w:rFonts w:ascii="Symbol" w:hAnsi="Symbol" w:hint="default"/>
      </w:rPr>
    </w:lvl>
    <w:lvl w:ilvl="4" w:tplc="08090003" w:tentative="1">
      <w:start w:val="1"/>
      <w:numFmt w:val="bullet"/>
      <w:lvlText w:val="o"/>
      <w:lvlJc w:val="left"/>
      <w:pPr>
        <w:ind w:left="5868" w:hanging="360"/>
      </w:pPr>
      <w:rPr>
        <w:rFonts w:ascii="Courier New" w:hAnsi="Courier New" w:cs="Courier New" w:hint="default"/>
      </w:rPr>
    </w:lvl>
    <w:lvl w:ilvl="5" w:tplc="08090005" w:tentative="1">
      <w:start w:val="1"/>
      <w:numFmt w:val="bullet"/>
      <w:lvlText w:val=""/>
      <w:lvlJc w:val="left"/>
      <w:pPr>
        <w:ind w:left="6588" w:hanging="360"/>
      </w:pPr>
      <w:rPr>
        <w:rFonts w:ascii="Wingdings" w:hAnsi="Wingdings" w:hint="default"/>
      </w:rPr>
    </w:lvl>
    <w:lvl w:ilvl="6" w:tplc="08090001" w:tentative="1">
      <w:start w:val="1"/>
      <w:numFmt w:val="bullet"/>
      <w:lvlText w:val=""/>
      <w:lvlJc w:val="left"/>
      <w:pPr>
        <w:ind w:left="7308" w:hanging="360"/>
      </w:pPr>
      <w:rPr>
        <w:rFonts w:ascii="Symbol" w:hAnsi="Symbol" w:hint="default"/>
      </w:rPr>
    </w:lvl>
    <w:lvl w:ilvl="7" w:tplc="08090003" w:tentative="1">
      <w:start w:val="1"/>
      <w:numFmt w:val="bullet"/>
      <w:lvlText w:val="o"/>
      <w:lvlJc w:val="left"/>
      <w:pPr>
        <w:ind w:left="8028" w:hanging="360"/>
      </w:pPr>
      <w:rPr>
        <w:rFonts w:ascii="Courier New" w:hAnsi="Courier New" w:cs="Courier New" w:hint="default"/>
      </w:rPr>
    </w:lvl>
    <w:lvl w:ilvl="8" w:tplc="08090005" w:tentative="1">
      <w:start w:val="1"/>
      <w:numFmt w:val="bullet"/>
      <w:lvlText w:val=""/>
      <w:lvlJc w:val="left"/>
      <w:pPr>
        <w:ind w:left="8748" w:hanging="360"/>
      </w:pPr>
      <w:rPr>
        <w:rFonts w:ascii="Wingdings" w:hAnsi="Wingdings" w:hint="default"/>
      </w:rPr>
    </w:lvl>
  </w:abstractNum>
  <w:abstractNum w:abstractNumId="29">
    <w:nsid w:val="4223075E"/>
    <w:multiLevelType w:val="hybridMultilevel"/>
    <w:tmpl w:val="9E02350E"/>
    <w:lvl w:ilvl="0" w:tplc="65F84A0E">
      <w:start w:val="1"/>
      <w:numFmt w:val="decimal"/>
      <w:lvlText w:val="(%1)"/>
      <w:lvlJc w:val="left"/>
      <w:pPr>
        <w:ind w:left="1778" w:hanging="360"/>
      </w:pPr>
      <w:rPr>
        <w:rFonts w:hint="default"/>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30">
    <w:nsid w:val="43277FC2"/>
    <w:multiLevelType w:val="hybridMultilevel"/>
    <w:tmpl w:val="316412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45BB5452"/>
    <w:multiLevelType w:val="hybridMultilevel"/>
    <w:tmpl w:val="4906DF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47460D65"/>
    <w:multiLevelType w:val="hybridMultilevel"/>
    <w:tmpl w:val="C5909D32"/>
    <w:lvl w:ilvl="0" w:tplc="ABF20F06">
      <w:start w:val="7"/>
      <w:numFmt w:val="bullet"/>
      <w:lvlText w:val="-"/>
      <w:lvlJc w:val="left"/>
      <w:pPr>
        <w:ind w:left="720" w:hanging="360"/>
      </w:pPr>
      <w:rPr>
        <w:rFonts w:ascii="TimesNewRoman" w:eastAsia="Times New Roman" w:hAnsi="TimesNewRoman" w:cs="TimesNew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490D4169"/>
    <w:multiLevelType w:val="hybridMultilevel"/>
    <w:tmpl w:val="8D9AEE9C"/>
    <w:lvl w:ilvl="0" w:tplc="F350D066">
      <w:start w:val="1"/>
      <w:numFmt w:val="lowerLetter"/>
      <w:lvlText w:val="(%1)"/>
      <w:lvlJc w:val="left"/>
      <w:pPr>
        <w:ind w:left="465" w:hanging="360"/>
      </w:pPr>
      <w:rPr>
        <w:rFonts w:hint="default"/>
        <w:color w:val="000000"/>
        <w:sz w:val="20"/>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4">
    <w:nsid w:val="4C411603"/>
    <w:multiLevelType w:val="multilevel"/>
    <w:tmpl w:val="51769570"/>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5">
    <w:nsid w:val="4FDB4261"/>
    <w:multiLevelType w:val="hybridMultilevel"/>
    <w:tmpl w:val="CAAA7D2C"/>
    <w:lvl w:ilvl="0" w:tplc="57E43940">
      <w:start w:val="1"/>
      <w:numFmt w:val="lowerLetter"/>
      <w:lvlText w:val="(%1)"/>
      <w:lvlJc w:val="left"/>
      <w:pPr>
        <w:ind w:left="2628" w:hanging="360"/>
      </w:pPr>
      <w:rPr>
        <w:rFonts w:hint="default"/>
      </w:rPr>
    </w:lvl>
    <w:lvl w:ilvl="1" w:tplc="04090019">
      <w:start w:val="1"/>
      <w:numFmt w:val="lowerLetter"/>
      <w:lvlText w:val="%2."/>
      <w:lvlJc w:val="left"/>
      <w:pPr>
        <w:ind w:left="3348" w:hanging="360"/>
      </w:pPr>
    </w:lvl>
    <w:lvl w:ilvl="2" w:tplc="0409001B" w:tentative="1">
      <w:start w:val="1"/>
      <w:numFmt w:val="lowerRoman"/>
      <w:lvlText w:val="%3."/>
      <w:lvlJc w:val="right"/>
      <w:pPr>
        <w:ind w:left="4068" w:hanging="180"/>
      </w:pPr>
    </w:lvl>
    <w:lvl w:ilvl="3" w:tplc="0409000F" w:tentative="1">
      <w:start w:val="1"/>
      <w:numFmt w:val="decimal"/>
      <w:lvlText w:val="%4."/>
      <w:lvlJc w:val="left"/>
      <w:pPr>
        <w:ind w:left="4788" w:hanging="360"/>
      </w:pPr>
    </w:lvl>
    <w:lvl w:ilvl="4" w:tplc="04090019" w:tentative="1">
      <w:start w:val="1"/>
      <w:numFmt w:val="lowerLetter"/>
      <w:lvlText w:val="%5."/>
      <w:lvlJc w:val="left"/>
      <w:pPr>
        <w:ind w:left="5508" w:hanging="360"/>
      </w:pPr>
    </w:lvl>
    <w:lvl w:ilvl="5" w:tplc="0409001B" w:tentative="1">
      <w:start w:val="1"/>
      <w:numFmt w:val="lowerRoman"/>
      <w:lvlText w:val="%6."/>
      <w:lvlJc w:val="right"/>
      <w:pPr>
        <w:ind w:left="6228" w:hanging="180"/>
      </w:pPr>
    </w:lvl>
    <w:lvl w:ilvl="6" w:tplc="0409000F" w:tentative="1">
      <w:start w:val="1"/>
      <w:numFmt w:val="decimal"/>
      <w:lvlText w:val="%7."/>
      <w:lvlJc w:val="left"/>
      <w:pPr>
        <w:ind w:left="6948" w:hanging="360"/>
      </w:pPr>
    </w:lvl>
    <w:lvl w:ilvl="7" w:tplc="04090019" w:tentative="1">
      <w:start w:val="1"/>
      <w:numFmt w:val="lowerLetter"/>
      <w:lvlText w:val="%8."/>
      <w:lvlJc w:val="left"/>
      <w:pPr>
        <w:ind w:left="7668" w:hanging="360"/>
      </w:pPr>
    </w:lvl>
    <w:lvl w:ilvl="8" w:tplc="0409001B" w:tentative="1">
      <w:start w:val="1"/>
      <w:numFmt w:val="lowerRoman"/>
      <w:lvlText w:val="%9."/>
      <w:lvlJc w:val="right"/>
      <w:pPr>
        <w:ind w:left="8388" w:hanging="180"/>
      </w:pPr>
    </w:lvl>
  </w:abstractNum>
  <w:abstractNum w:abstractNumId="36">
    <w:nsid w:val="5319292A"/>
    <w:multiLevelType w:val="hybridMultilevel"/>
    <w:tmpl w:val="8E12AA18"/>
    <w:lvl w:ilvl="0" w:tplc="2328FEB8">
      <w:start w:val="1"/>
      <w:numFmt w:val="bullet"/>
      <w:pStyle w:val="Aufzhlung"/>
      <w:lvlText w:val="–"/>
      <w:lvlJc w:val="left"/>
      <w:pPr>
        <w:ind w:left="360" w:hanging="360"/>
      </w:pPr>
      <w:rPr>
        <w:rFonts w:ascii="VW Headline OT-Book" w:hAnsi="VW Headline OT-Book" w:hint="default"/>
        <w:b w:val="0"/>
        <w:i w:val="0"/>
        <w:color w:val="auto"/>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nsid w:val="55EE5882"/>
    <w:multiLevelType w:val="hybridMultilevel"/>
    <w:tmpl w:val="340C2C5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nsid w:val="58D060CD"/>
    <w:multiLevelType w:val="hybridMultilevel"/>
    <w:tmpl w:val="C1DCCA48"/>
    <w:lvl w:ilvl="0" w:tplc="65F84A0E">
      <w:start w:val="1"/>
      <w:numFmt w:val="decimal"/>
      <w:lvlText w:val="(%1)"/>
      <w:lvlJc w:val="left"/>
      <w:pPr>
        <w:ind w:left="1069"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5976546A"/>
    <w:multiLevelType w:val="multilevel"/>
    <w:tmpl w:val="40A43B0E"/>
    <w:lvl w:ilvl="0">
      <w:start w:val="1"/>
      <w:numFmt w:val="decimal"/>
      <w:lvlText w:val="%1."/>
      <w:lvlJc w:val="left"/>
      <w:pPr>
        <w:tabs>
          <w:tab w:val="num" w:pos="2695"/>
        </w:tabs>
        <w:ind w:left="2695" w:hanging="1418"/>
      </w:pPr>
      <w:rPr>
        <w:rFonts w:hint="default"/>
      </w:rPr>
    </w:lvl>
    <w:lvl w:ilvl="1">
      <w:start w:val="1"/>
      <w:numFmt w:val="decimal"/>
      <w:lvlText w:val="%1.%2."/>
      <w:lvlJc w:val="left"/>
      <w:pPr>
        <w:tabs>
          <w:tab w:val="num" w:pos="2357"/>
        </w:tabs>
        <w:ind w:left="2069" w:hanging="432"/>
      </w:pPr>
      <w:rPr>
        <w:rFonts w:hint="default"/>
      </w:rPr>
    </w:lvl>
    <w:lvl w:ilvl="2">
      <w:numFmt w:val="none"/>
      <w:pStyle w:val="XXXHeadline"/>
      <w:lvlText w:val=""/>
      <w:lvlJc w:val="left"/>
      <w:pPr>
        <w:tabs>
          <w:tab w:val="num" w:pos="360"/>
        </w:tabs>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59B23CA3"/>
    <w:multiLevelType w:val="hybridMultilevel"/>
    <w:tmpl w:val="72D28154"/>
    <w:lvl w:ilvl="0" w:tplc="8570AF4C">
      <w:start w:val="1"/>
      <w:numFmt w:val="upperRoman"/>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nsid w:val="5A8B5F26"/>
    <w:multiLevelType w:val="hybridMultilevel"/>
    <w:tmpl w:val="F6246A22"/>
    <w:lvl w:ilvl="0" w:tplc="04130001">
      <w:numFmt w:val="decimal"/>
      <w:lvlText w:val=""/>
      <w:lvlJc w:val="left"/>
    </w:lvl>
    <w:lvl w:ilvl="1" w:tplc="04130003">
      <w:numFmt w:val="decimal"/>
      <w:lvlText w:val=""/>
      <w:lvlJc w:val="left"/>
    </w:lvl>
    <w:lvl w:ilvl="2" w:tplc="04130005">
      <w:numFmt w:val="decimal"/>
      <w:lvlText w:val=""/>
      <w:lvlJc w:val="left"/>
    </w:lvl>
    <w:lvl w:ilvl="3" w:tplc="04130001">
      <w:numFmt w:val="decimal"/>
      <w:lvlText w:val=""/>
      <w:lvlJc w:val="left"/>
    </w:lvl>
    <w:lvl w:ilvl="4" w:tplc="04130003">
      <w:numFmt w:val="decimal"/>
      <w:lvlText w:val=""/>
      <w:lvlJc w:val="left"/>
    </w:lvl>
    <w:lvl w:ilvl="5" w:tplc="04130005">
      <w:numFmt w:val="decimal"/>
      <w:lvlText w:val=""/>
      <w:lvlJc w:val="left"/>
    </w:lvl>
    <w:lvl w:ilvl="6" w:tplc="04130001">
      <w:numFmt w:val="decimal"/>
      <w:lvlText w:val=""/>
      <w:lvlJc w:val="left"/>
    </w:lvl>
    <w:lvl w:ilvl="7" w:tplc="04130003">
      <w:numFmt w:val="decimal"/>
      <w:lvlText w:val=""/>
      <w:lvlJc w:val="left"/>
    </w:lvl>
    <w:lvl w:ilvl="8" w:tplc="04130005">
      <w:numFmt w:val="decimal"/>
      <w:lvlText w:val=""/>
      <w:lvlJc w:val="left"/>
    </w:lvl>
  </w:abstractNum>
  <w:abstractNum w:abstractNumId="42">
    <w:nsid w:val="5AB87FD0"/>
    <w:multiLevelType w:val="hybridMultilevel"/>
    <w:tmpl w:val="230A9996"/>
    <w:lvl w:ilvl="0" w:tplc="B3F8C9FC">
      <w:start w:val="1"/>
      <w:numFmt w:val="lowerLetter"/>
      <w:lvlText w:val="(%1)"/>
      <w:lvlJc w:val="left"/>
      <w:pPr>
        <w:ind w:left="1854" w:hanging="360"/>
      </w:pPr>
      <w:rPr>
        <w:rFonts w:hint="default"/>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43">
    <w:nsid w:val="5B3F45B1"/>
    <w:multiLevelType w:val="hybridMultilevel"/>
    <w:tmpl w:val="2C8A20C4"/>
    <w:lvl w:ilvl="0" w:tplc="74FC40DC">
      <w:start w:val="1"/>
      <w:numFmt w:val="lowerLetter"/>
      <w:lvlText w:val="(%1)"/>
      <w:lvlJc w:val="left"/>
      <w:pPr>
        <w:ind w:left="360" w:hanging="360"/>
      </w:pPr>
      <w:rPr>
        <w:rFonts w:ascii="Times New Roman" w:eastAsia="MS Mincho" w:hAnsi="Times New Roman" w:cs="Times New Roman"/>
        <w:color w:val="000000"/>
        <w:sz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nsid w:val="5C7B29A7"/>
    <w:multiLevelType w:val="hybridMultilevel"/>
    <w:tmpl w:val="A760803A"/>
    <w:lvl w:ilvl="0" w:tplc="F89AB440">
      <w:start w:val="1"/>
      <w:numFmt w:val="lowerRoman"/>
      <w:lvlText w:val="%1)"/>
      <w:lvlJc w:val="left"/>
      <w:pPr>
        <w:ind w:left="1854" w:hanging="720"/>
      </w:pPr>
      <w:rPr>
        <w:rFonts w:hint="default"/>
      </w:rPr>
    </w:lvl>
    <w:lvl w:ilvl="1" w:tplc="18090019" w:tentative="1">
      <w:start w:val="1"/>
      <w:numFmt w:val="lowerLetter"/>
      <w:lvlText w:val="%2."/>
      <w:lvlJc w:val="left"/>
      <w:pPr>
        <w:ind w:left="2214" w:hanging="360"/>
      </w:pPr>
    </w:lvl>
    <w:lvl w:ilvl="2" w:tplc="1809001B" w:tentative="1">
      <w:start w:val="1"/>
      <w:numFmt w:val="lowerRoman"/>
      <w:lvlText w:val="%3."/>
      <w:lvlJc w:val="right"/>
      <w:pPr>
        <w:ind w:left="2934" w:hanging="180"/>
      </w:pPr>
    </w:lvl>
    <w:lvl w:ilvl="3" w:tplc="1809000F" w:tentative="1">
      <w:start w:val="1"/>
      <w:numFmt w:val="decimal"/>
      <w:lvlText w:val="%4."/>
      <w:lvlJc w:val="left"/>
      <w:pPr>
        <w:ind w:left="3654" w:hanging="360"/>
      </w:pPr>
    </w:lvl>
    <w:lvl w:ilvl="4" w:tplc="18090019" w:tentative="1">
      <w:start w:val="1"/>
      <w:numFmt w:val="lowerLetter"/>
      <w:lvlText w:val="%5."/>
      <w:lvlJc w:val="left"/>
      <w:pPr>
        <w:ind w:left="4374" w:hanging="360"/>
      </w:pPr>
    </w:lvl>
    <w:lvl w:ilvl="5" w:tplc="1809001B" w:tentative="1">
      <w:start w:val="1"/>
      <w:numFmt w:val="lowerRoman"/>
      <w:lvlText w:val="%6."/>
      <w:lvlJc w:val="right"/>
      <w:pPr>
        <w:ind w:left="5094" w:hanging="180"/>
      </w:pPr>
    </w:lvl>
    <w:lvl w:ilvl="6" w:tplc="1809000F" w:tentative="1">
      <w:start w:val="1"/>
      <w:numFmt w:val="decimal"/>
      <w:lvlText w:val="%7."/>
      <w:lvlJc w:val="left"/>
      <w:pPr>
        <w:ind w:left="5814" w:hanging="360"/>
      </w:pPr>
    </w:lvl>
    <w:lvl w:ilvl="7" w:tplc="18090019" w:tentative="1">
      <w:start w:val="1"/>
      <w:numFmt w:val="lowerLetter"/>
      <w:lvlText w:val="%8."/>
      <w:lvlJc w:val="left"/>
      <w:pPr>
        <w:ind w:left="6534" w:hanging="360"/>
      </w:pPr>
    </w:lvl>
    <w:lvl w:ilvl="8" w:tplc="1809001B" w:tentative="1">
      <w:start w:val="1"/>
      <w:numFmt w:val="lowerRoman"/>
      <w:lvlText w:val="%9."/>
      <w:lvlJc w:val="right"/>
      <w:pPr>
        <w:ind w:left="7254" w:hanging="180"/>
      </w:pPr>
    </w:lvl>
  </w:abstractNum>
  <w:abstractNum w:abstractNumId="45">
    <w:nsid w:val="5D1D6790"/>
    <w:multiLevelType w:val="hybridMultilevel"/>
    <w:tmpl w:val="7EA4CD0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nsid w:val="5EBC269D"/>
    <w:multiLevelType w:val="hybridMultilevel"/>
    <w:tmpl w:val="2BD0492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7">
    <w:nsid w:val="65925DC1"/>
    <w:multiLevelType w:val="hybridMultilevel"/>
    <w:tmpl w:val="FAA66F24"/>
    <w:lvl w:ilvl="0" w:tplc="8C4849AC">
      <w:numFmt w:val="decimal"/>
      <w:pStyle w:val="Bullet1G"/>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48">
    <w:nsid w:val="66A922AB"/>
    <w:multiLevelType w:val="hybridMultilevel"/>
    <w:tmpl w:val="593CBE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nsid w:val="6A8E0E78"/>
    <w:multiLevelType w:val="hybridMultilevel"/>
    <w:tmpl w:val="6F54595E"/>
    <w:lvl w:ilvl="0" w:tplc="E8F24C24">
      <w:start w:val="1"/>
      <w:numFmt w:val="lowerLetter"/>
      <w:lvlText w:val="(%1)"/>
      <w:lvlJc w:val="left"/>
      <w:pPr>
        <w:ind w:left="2628" w:hanging="360"/>
      </w:pPr>
      <w:rPr>
        <w:rFonts w:hint="default"/>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abstractNum w:abstractNumId="50">
    <w:nsid w:val="6C2C1B3D"/>
    <w:multiLevelType w:val="hybridMultilevel"/>
    <w:tmpl w:val="D6BC88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6DFD555C"/>
    <w:multiLevelType w:val="hybridMultilevel"/>
    <w:tmpl w:val="534C0DD2"/>
    <w:lvl w:ilvl="0" w:tplc="21C8409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nsid w:val="6E102212"/>
    <w:multiLevelType w:val="hybridMultilevel"/>
    <w:tmpl w:val="DA80FC10"/>
    <w:lvl w:ilvl="0" w:tplc="BFB89DDE">
      <w:start w:val="2015"/>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3">
    <w:nsid w:val="6E131F66"/>
    <w:multiLevelType w:val="hybridMultilevel"/>
    <w:tmpl w:val="6C6E3182"/>
    <w:lvl w:ilvl="0" w:tplc="B1C8E54E">
      <w:start w:val="1"/>
      <w:numFmt w:val="lowerLetter"/>
      <w:lvlText w:val="(%1)"/>
      <w:lvlJc w:val="left"/>
      <w:pPr>
        <w:ind w:left="2628" w:hanging="360"/>
      </w:pPr>
      <w:rPr>
        <w:rFonts w:hint="default"/>
      </w:rPr>
    </w:lvl>
    <w:lvl w:ilvl="1" w:tplc="04090017" w:tentative="1">
      <w:start w:val="1"/>
      <w:numFmt w:val="aiueoFullWidth"/>
      <w:lvlText w:val="(%2)"/>
      <w:lvlJc w:val="left"/>
      <w:pPr>
        <w:ind w:left="3108" w:hanging="420"/>
      </w:pPr>
    </w:lvl>
    <w:lvl w:ilvl="2" w:tplc="04090011" w:tentative="1">
      <w:start w:val="1"/>
      <w:numFmt w:val="decimalEnclosedCircle"/>
      <w:lvlText w:val="%3"/>
      <w:lvlJc w:val="left"/>
      <w:pPr>
        <w:ind w:left="3528" w:hanging="420"/>
      </w:pPr>
    </w:lvl>
    <w:lvl w:ilvl="3" w:tplc="0409000F" w:tentative="1">
      <w:start w:val="1"/>
      <w:numFmt w:val="decimal"/>
      <w:lvlText w:val="%4."/>
      <w:lvlJc w:val="left"/>
      <w:pPr>
        <w:ind w:left="3948" w:hanging="420"/>
      </w:pPr>
    </w:lvl>
    <w:lvl w:ilvl="4" w:tplc="04090017" w:tentative="1">
      <w:start w:val="1"/>
      <w:numFmt w:val="aiueoFullWidth"/>
      <w:lvlText w:val="(%5)"/>
      <w:lvlJc w:val="left"/>
      <w:pPr>
        <w:ind w:left="4368" w:hanging="420"/>
      </w:pPr>
    </w:lvl>
    <w:lvl w:ilvl="5" w:tplc="04090011" w:tentative="1">
      <w:start w:val="1"/>
      <w:numFmt w:val="decimalEnclosedCircle"/>
      <w:lvlText w:val="%6"/>
      <w:lvlJc w:val="left"/>
      <w:pPr>
        <w:ind w:left="4788" w:hanging="420"/>
      </w:pPr>
    </w:lvl>
    <w:lvl w:ilvl="6" w:tplc="0409000F" w:tentative="1">
      <w:start w:val="1"/>
      <w:numFmt w:val="decimal"/>
      <w:lvlText w:val="%7."/>
      <w:lvlJc w:val="left"/>
      <w:pPr>
        <w:ind w:left="5208" w:hanging="420"/>
      </w:pPr>
    </w:lvl>
    <w:lvl w:ilvl="7" w:tplc="04090017" w:tentative="1">
      <w:start w:val="1"/>
      <w:numFmt w:val="aiueoFullWidth"/>
      <w:lvlText w:val="(%8)"/>
      <w:lvlJc w:val="left"/>
      <w:pPr>
        <w:ind w:left="5628" w:hanging="420"/>
      </w:pPr>
    </w:lvl>
    <w:lvl w:ilvl="8" w:tplc="04090011" w:tentative="1">
      <w:start w:val="1"/>
      <w:numFmt w:val="decimalEnclosedCircle"/>
      <w:lvlText w:val="%9"/>
      <w:lvlJc w:val="left"/>
      <w:pPr>
        <w:ind w:left="6048" w:hanging="420"/>
      </w:pPr>
    </w:lvl>
  </w:abstractNum>
  <w:abstractNum w:abstractNumId="54">
    <w:nsid w:val="6E8E7E39"/>
    <w:multiLevelType w:val="multilevel"/>
    <w:tmpl w:val="A92ECAA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5">
    <w:nsid w:val="6FA563F9"/>
    <w:multiLevelType w:val="hybridMultilevel"/>
    <w:tmpl w:val="90F217E2"/>
    <w:lvl w:ilvl="0" w:tplc="77EE479C">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6">
    <w:nsid w:val="70C469B1"/>
    <w:multiLevelType w:val="hybridMultilevel"/>
    <w:tmpl w:val="B7FE356E"/>
    <w:lvl w:ilvl="0" w:tplc="00A889FA">
      <w:start w:val="3"/>
      <w:numFmt w:val="decimal"/>
      <w:lvlText w:val="%1."/>
      <w:lvlJc w:val="left"/>
      <w:pPr>
        <w:ind w:left="2259" w:hanging="112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57">
    <w:nsid w:val="735854DD"/>
    <w:multiLevelType w:val="hybridMultilevel"/>
    <w:tmpl w:val="C588A892"/>
    <w:lvl w:ilvl="0" w:tplc="08C6D666">
      <w:start w:val="1"/>
      <w:numFmt w:val="lowerLetter"/>
      <w:lvlText w:val="(%1)"/>
      <w:lvlJc w:val="left"/>
      <w:pPr>
        <w:ind w:left="2634" w:hanging="360"/>
      </w:pPr>
      <w:rPr>
        <w:rFonts w:hint="default"/>
      </w:rPr>
    </w:lvl>
    <w:lvl w:ilvl="1" w:tplc="04070019" w:tentative="1">
      <w:start w:val="1"/>
      <w:numFmt w:val="lowerLetter"/>
      <w:lvlText w:val="%2."/>
      <w:lvlJc w:val="left"/>
      <w:pPr>
        <w:ind w:left="3354" w:hanging="360"/>
      </w:pPr>
    </w:lvl>
    <w:lvl w:ilvl="2" w:tplc="0407001B" w:tentative="1">
      <w:start w:val="1"/>
      <w:numFmt w:val="lowerRoman"/>
      <w:lvlText w:val="%3."/>
      <w:lvlJc w:val="right"/>
      <w:pPr>
        <w:ind w:left="4074" w:hanging="180"/>
      </w:pPr>
    </w:lvl>
    <w:lvl w:ilvl="3" w:tplc="0407000F" w:tentative="1">
      <w:start w:val="1"/>
      <w:numFmt w:val="decimal"/>
      <w:lvlText w:val="%4."/>
      <w:lvlJc w:val="left"/>
      <w:pPr>
        <w:ind w:left="4794" w:hanging="360"/>
      </w:pPr>
    </w:lvl>
    <w:lvl w:ilvl="4" w:tplc="04070019" w:tentative="1">
      <w:start w:val="1"/>
      <w:numFmt w:val="lowerLetter"/>
      <w:lvlText w:val="%5."/>
      <w:lvlJc w:val="left"/>
      <w:pPr>
        <w:ind w:left="5514" w:hanging="360"/>
      </w:pPr>
    </w:lvl>
    <w:lvl w:ilvl="5" w:tplc="0407001B" w:tentative="1">
      <w:start w:val="1"/>
      <w:numFmt w:val="lowerRoman"/>
      <w:lvlText w:val="%6."/>
      <w:lvlJc w:val="right"/>
      <w:pPr>
        <w:ind w:left="6234" w:hanging="180"/>
      </w:pPr>
    </w:lvl>
    <w:lvl w:ilvl="6" w:tplc="0407000F" w:tentative="1">
      <w:start w:val="1"/>
      <w:numFmt w:val="decimal"/>
      <w:lvlText w:val="%7."/>
      <w:lvlJc w:val="left"/>
      <w:pPr>
        <w:ind w:left="6954" w:hanging="360"/>
      </w:pPr>
    </w:lvl>
    <w:lvl w:ilvl="7" w:tplc="04070019" w:tentative="1">
      <w:start w:val="1"/>
      <w:numFmt w:val="lowerLetter"/>
      <w:lvlText w:val="%8."/>
      <w:lvlJc w:val="left"/>
      <w:pPr>
        <w:ind w:left="7674" w:hanging="360"/>
      </w:pPr>
    </w:lvl>
    <w:lvl w:ilvl="8" w:tplc="0407001B" w:tentative="1">
      <w:start w:val="1"/>
      <w:numFmt w:val="lowerRoman"/>
      <w:lvlText w:val="%9."/>
      <w:lvlJc w:val="right"/>
      <w:pPr>
        <w:ind w:left="8394" w:hanging="180"/>
      </w:pPr>
    </w:lvl>
  </w:abstractNum>
  <w:abstractNum w:abstractNumId="58">
    <w:nsid w:val="75E223DA"/>
    <w:multiLevelType w:val="hybridMultilevel"/>
    <w:tmpl w:val="5B7ACB42"/>
    <w:lvl w:ilvl="0" w:tplc="3A60C988">
      <w:numFmt w:val="decimal"/>
      <w:pStyle w:val="Bullet2G"/>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59">
    <w:nsid w:val="7C7320E2"/>
    <w:multiLevelType w:val="hybridMultilevel"/>
    <w:tmpl w:val="5CCC8A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nsid w:val="7DC075F8"/>
    <w:multiLevelType w:val="multilevel"/>
    <w:tmpl w:val="8AB25AEE"/>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61">
    <w:nsid w:val="7FF2434E"/>
    <w:multiLevelType w:val="hybridMultilevel"/>
    <w:tmpl w:val="8CD0AF32"/>
    <w:lvl w:ilvl="0" w:tplc="71B81B66">
      <w:start w:val="1"/>
      <w:numFmt w:val="lowerRoman"/>
      <w:lvlText w:val="%1)"/>
      <w:lvlJc w:val="left"/>
      <w:pPr>
        <w:ind w:left="1854" w:hanging="720"/>
      </w:pPr>
      <w:rPr>
        <w:rFonts w:hint="default"/>
      </w:rPr>
    </w:lvl>
    <w:lvl w:ilvl="1" w:tplc="04130019" w:tentative="1">
      <w:start w:val="1"/>
      <w:numFmt w:val="lowerLetter"/>
      <w:lvlText w:val="%2."/>
      <w:lvlJc w:val="left"/>
      <w:pPr>
        <w:ind w:left="2214" w:hanging="360"/>
      </w:pPr>
    </w:lvl>
    <w:lvl w:ilvl="2" w:tplc="0413001B" w:tentative="1">
      <w:start w:val="1"/>
      <w:numFmt w:val="lowerRoman"/>
      <w:lvlText w:val="%3."/>
      <w:lvlJc w:val="right"/>
      <w:pPr>
        <w:ind w:left="2934" w:hanging="180"/>
      </w:pPr>
    </w:lvl>
    <w:lvl w:ilvl="3" w:tplc="0413000F" w:tentative="1">
      <w:start w:val="1"/>
      <w:numFmt w:val="decimal"/>
      <w:lvlText w:val="%4."/>
      <w:lvlJc w:val="left"/>
      <w:pPr>
        <w:ind w:left="3654" w:hanging="360"/>
      </w:pPr>
    </w:lvl>
    <w:lvl w:ilvl="4" w:tplc="04130019" w:tentative="1">
      <w:start w:val="1"/>
      <w:numFmt w:val="lowerLetter"/>
      <w:lvlText w:val="%5."/>
      <w:lvlJc w:val="left"/>
      <w:pPr>
        <w:ind w:left="4374" w:hanging="360"/>
      </w:pPr>
    </w:lvl>
    <w:lvl w:ilvl="5" w:tplc="0413001B" w:tentative="1">
      <w:start w:val="1"/>
      <w:numFmt w:val="lowerRoman"/>
      <w:lvlText w:val="%6."/>
      <w:lvlJc w:val="right"/>
      <w:pPr>
        <w:ind w:left="5094" w:hanging="180"/>
      </w:pPr>
    </w:lvl>
    <w:lvl w:ilvl="6" w:tplc="0413000F" w:tentative="1">
      <w:start w:val="1"/>
      <w:numFmt w:val="decimal"/>
      <w:lvlText w:val="%7."/>
      <w:lvlJc w:val="left"/>
      <w:pPr>
        <w:ind w:left="5814" w:hanging="360"/>
      </w:pPr>
    </w:lvl>
    <w:lvl w:ilvl="7" w:tplc="04130019" w:tentative="1">
      <w:start w:val="1"/>
      <w:numFmt w:val="lowerLetter"/>
      <w:lvlText w:val="%8."/>
      <w:lvlJc w:val="left"/>
      <w:pPr>
        <w:ind w:left="6534" w:hanging="360"/>
      </w:pPr>
    </w:lvl>
    <w:lvl w:ilvl="8" w:tplc="0413001B" w:tentative="1">
      <w:start w:val="1"/>
      <w:numFmt w:val="lowerRoman"/>
      <w:lvlText w:val="%9."/>
      <w:lvlJc w:val="right"/>
      <w:pPr>
        <w:ind w:left="7254" w:hanging="180"/>
      </w:pPr>
    </w:lvl>
  </w:abstractNum>
  <w:num w:numId="1">
    <w:abstractNumId w:val="47"/>
  </w:num>
  <w:num w:numId="2">
    <w:abstractNumId w:val="58"/>
  </w:num>
  <w:num w:numId="3">
    <w:abstractNumId w:val="39"/>
  </w:num>
  <w:num w:numId="4">
    <w:abstractNumId w:val="38"/>
  </w:num>
  <w:num w:numId="5">
    <w:abstractNumId w:val="29"/>
  </w:num>
  <w:num w:numId="6">
    <w:abstractNumId w:val="26"/>
  </w:num>
  <w:num w:numId="7">
    <w:abstractNumId w:val="34"/>
  </w:num>
  <w:num w:numId="8">
    <w:abstractNumId w:val="36"/>
  </w:num>
  <w:num w:numId="9">
    <w:abstractNumId w:val="41"/>
  </w:num>
  <w:num w:numId="10">
    <w:abstractNumId w:val="40"/>
  </w:num>
  <w:num w:numId="11">
    <w:abstractNumId w:val="22"/>
  </w:num>
  <w:num w:numId="12">
    <w:abstractNumId w:val="14"/>
  </w:num>
  <w:num w:numId="13">
    <w:abstractNumId w:val="21"/>
  </w:num>
  <w:num w:numId="14">
    <w:abstractNumId w:val="15"/>
  </w:num>
  <w:num w:numId="15">
    <w:abstractNumId w:val="20"/>
  </w:num>
  <w:num w:numId="16">
    <w:abstractNumId w:val="49"/>
  </w:num>
  <w:num w:numId="17">
    <w:abstractNumId w:val="11"/>
  </w:num>
  <w:num w:numId="18">
    <w:abstractNumId w:val="3"/>
  </w:num>
  <w:num w:numId="19">
    <w:abstractNumId w:val="59"/>
  </w:num>
  <w:num w:numId="20">
    <w:abstractNumId w:val="30"/>
  </w:num>
  <w:num w:numId="21">
    <w:abstractNumId w:val="37"/>
  </w:num>
  <w:num w:numId="22">
    <w:abstractNumId w:val="8"/>
  </w:num>
  <w:num w:numId="23">
    <w:abstractNumId w:val="16"/>
  </w:num>
  <w:num w:numId="24">
    <w:abstractNumId w:val="10"/>
  </w:num>
  <w:num w:numId="25">
    <w:abstractNumId w:val="56"/>
  </w:num>
  <w:num w:numId="26">
    <w:abstractNumId w:val="1"/>
  </w:num>
  <w:num w:numId="27">
    <w:abstractNumId w:val="28"/>
  </w:num>
  <w:num w:numId="28">
    <w:abstractNumId w:val="48"/>
  </w:num>
  <w:num w:numId="29">
    <w:abstractNumId w:val="24"/>
  </w:num>
  <w:num w:numId="30">
    <w:abstractNumId w:val="6"/>
  </w:num>
  <w:num w:numId="31">
    <w:abstractNumId w:val="13"/>
  </w:num>
  <w:num w:numId="32">
    <w:abstractNumId w:val="46"/>
  </w:num>
  <w:num w:numId="33">
    <w:abstractNumId w:val="31"/>
  </w:num>
  <w:num w:numId="34">
    <w:abstractNumId w:val="4"/>
  </w:num>
  <w:num w:numId="35">
    <w:abstractNumId w:val="5"/>
  </w:num>
  <w:num w:numId="36">
    <w:abstractNumId w:val="25"/>
  </w:num>
  <w:num w:numId="37">
    <w:abstractNumId w:val="60"/>
  </w:num>
  <w:num w:numId="38">
    <w:abstractNumId w:val="57"/>
  </w:num>
  <w:num w:numId="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5"/>
  </w:num>
  <w:num w:numId="41">
    <w:abstractNumId w:val="32"/>
  </w:num>
  <w:num w:numId="42">
    <w:abstractNumId w:val="17"/>
  </w:num>
  <w:num w:numId="43">
    <w:abstractNumId w:val="35"/>
  </w:num>
  <w:num w:numId="44">
    <w:abstractNumId w:val="52"/>
  </w:num>
  <w:num w:numId="4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9"/>
  </w:num>
  <w:num w:numId="47">
    <w:abstractNumId w:val="27"/>
  </w:num>
  <w:num w:numId="48">
    <w:abstractNumId w:val="0"/>
  </w:num>
  <w:num w:numId="49">
    <w:abstractNumId w:val="23"/>
  </w:num>
  <w:num w:numId="50">
    <w:abstractNumId w:val="2"/>
  </w:num>
  <w:num w:numId="51">
    <w:abstractNumId w:val="61"/>
  </w:num>
  <w:num w:numId="52">
    <w:abstractNumId w:val="42"/>
  </w:num>
  <w:num w:numId="53">
    <w:abstractNumId w:val="54"/>
  </w:num>
  <w:num w:numId="54">
    <w:abstractNumId w:val="12"/>
  </w:num>
  <w:num w:numId="55">
    <w:abstractNumId w:val="50"/>
  </w:num>
  <w:num w:numId="56">
    <w:abstractNumId w:val="44"/>
  </w:num>
  <w:num w:numId="57">
    <w:abstractNumId w:val="43"/>
  </w:num>
  <w:num w:numId="58">
    <w:abstractNumId w:val="33"/>
  </w:num>
  <w:num w:numId="59">
    <w:abstractNumId w:val="55"/>
  </w:num>
  <w:num w:numId="60">
    <w:abstractNumId w:val="53"/>
  </w:num>
  <w:num w:numId="61">
    <w:abstractNumId w:val="51"/>
  </w:num>
  <w:num w:numId="62">
    <w:abstractNumId w:val="7"/>
  </w:num>
  <w:numIdMacAtCleanup w:val="5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ubuc 10.04.2017">
    <w15:presenceInfo w15:providerId="None" w15:userId="Dubuc 10.04.2017"/>
  </w15:person>
  <w15:person w15:author="Dubuc 28.03.2017">
    <w15:presenceInfo w15:providerId="None" w15:userId="Dubuc 28.03.2017"/>
  </w15:person>
  <w15:person w15:author="Dubuc 26.04.2017">
    <w15:presenceInfo w15:providerId="None" w15:userId="Dubuc 26.04.2017"/>
  </w15:person>
  <w15:person w15:author="Schmid, Romeo (059)">
    <w15:presenceInfo w15:providerId="AD" w15:userId="S-1-5-21-1482476501-1450960922-725345543-1189096"/>
  </w15:person>
  <w15:person w15:author="Dubuc 04.05.2017">
    <w15:presenceInfo w15:providerId="None" w15:userId="Dubuc 04.05.2017"/>
  </w15:person>
  <w15:person w15:author="Nico Schütze, EG-83">
    <w15:presenceInfo w15:providerId="None" w15:userId="Nico Schütze, EG-83"/>
  </w15:person>
  <w15:person w15:author="Dubuc 16.04.2017">
    <w15:presenceInfo w15:providerId="None" w15:userId="Dubuc 16.04.2017"/>
  </w15:person>
  <w15:person w15:author="Dubuc 19.03.2017">
    <w15:presenceInfo w15:providerId="None" w15:userId="Dubuc 19.03.2017"/>
  </w15:person>
  <w15:person w15:author="Nick">
    <w15:presenceInfo w15:providerId="None" w15:userId="Nick"/>
  </w15:person>
  <w15:person w15:author="JPN">
    <w15:presenceInfo w15:providerId="None" w15:userId="JPN"/>
  </w15:person>
  <w15:person w15:author="Dubuc 28.04.2017">
    <w15:presenceInfo w15:providerId="None" w15:userId="Dubuc 28.04.2017"/>
  </w15:person>
  <w15:person w15:author="Dubuc 22.03.2017">
    <w15:presenceInfo w15:providerId="None" w15:userId="Dubuc 22.03.2017"/>
  </w15:person>
  <w15:person w15:author="ICHIKAWA FAMILY">
    <w15:presenceInfo w15:providerId="None" w15:userId="ICHIKAWA FAMILY"/>
  </w15:person>
  <w15:person w15:author="Heinz Steven">
    <w15:presenceInfo w15:providerId="Windows Live" w15:userId="16b904d40bd5190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hideSpellingErrors/>
  <w:hideGrammaticalError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de-DE" w:vendorID="64" w:dllVersion="6" w:nlCheck="1" w:checkStyle="0"/>
  <w:activeWritingStyle w:appName="MSWord" w:lang="fr-CH" w:vendorID="64" w:dllVersion="6" w:nlCheck="1" w:checkStyle="1"/>
  <w:activeWritingStyle w:appName="MSWord" w:lang="es-ES_tradnl" w:vendorID="64" w:dllVersion="6" w:nlCheck="1" w:checkStyle="1"/>
  <w:activeWritingStyle w:appName="MSWord" w:lang="it-IT" w:vendorID="64" w:dllVersion="6" w:nlCheck="1" w:checkStyle="0"/>
  <w:activeWritingStyle w:appName="MSWord" w:lang="es-ES" w:vendorID="64" w:dllVersion="6" w:nlCheck="1" w:checkStyle="1"/>
  <w:activeWritingStyle w:appName="MSWord" w:lang="ja-JP" w:vendorID="64" w:dllVersion="6" w:nlCheck="1" w:checkStyle="1"/>
  <w:activeWritingStyle w:appName="MSWord" w:lang="en-GB" w:vendorID="64" w:dllVersion="0" w:nlCheck="1" w:checkStyle="0"/>
  <w:activeWritingStyle w:appName="MSWord" w:lang="en-US" w:vendorID="64" w:dllVersion="0" w:nlCheck="1" w:checkStyle="0"/>
  <w:activeWritingStyle w:appName="MSWord" w:lang="de-DE" w:vendorID="64" w:dllVersion="0" w:nlCheck="1" w:checkStyle="0"/>
  <w:activeWritingStyle w:appName="MSWord" w:lang="fr-CH" w:vendorID="64" w:dllVersion="0" w:nlCheck="1" w:checkStyle="0"/>
  <w:activeWritingStyle w:appName="MSWord" w:lang="fr-FR" w:vendorID="64" w:dllVersion="0" w:nlCheck="1" w:checkStyle="0"/>
  <w:activeWritingStyle w:appName="MSWord" w:lang="it-IT"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ja-JP" w:vendorID="64" w:dllVersion="131078" w:nlCheck="1" w:checkStyle="1"/>
  <w:activeWritingStyle w:appName="MSWord" w:lang="es-ES" w:vendorID="64" w:dllVersion="131078" w:nlCheck="1" w:checkStyle="1"/>
  <w:activeWritingStyle w:appName="MSWord" w:lang="de-DE" w:vendorID="64" w:dllVersion="131078" w:nlCheck="1" w:checkStyle="1"/>
  <w:activeWritingStyle w:appName="MSWord" w:lang="fr-FR" w:vendorID="64" w:dllVersion="131078" w:nlCheck="1" w:checkStyle="1"/>
  <w:activeWritingStyle w:appName="MSWord" w:lang="fr-CH"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7">
      <v:textbox inset="5.85pt,.7pt,5.85pt,.7pt"/>
    </o:shapedefaults>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ECE_E"/>
  </w:docVars>
  <w:rsids>
    <w:rsidRoot w:val="00241767"/>
    <w:rsid w:val="000002D0"/>
    <w:rsid w:val="00000434"/>
    <w:rsid w:val="00000EB1"/>
    <w:rsid w:val="0000148A"/>
    <w:rsid w:val="00001CA1"/>
    <w:rsid w:val="0000260C"/>
    <w:rsid w:val="000026B9"/>
    <w:rsid w:val="000027D0"/>
    <w:rsid w:val="000027D4"/>
    <w:rsid w:val="00002A7D"/>
    <w:rsid w:val="00002FED"/>
    <w:rsid w:val="00003089"/>
    <w:rsid w:val="000030EE"/>
    <w:rsid w:val="000038A8"/>
    <w:rsid w:val="00003D1F"/>
    <w:rsid w:val="00003DBB"/>
    <w:rsid w:val="00003FA4"/>
    <w:rsid w:val="00003FCF"/>
    <w:rsid w:val="000040E6"/>
    <w:rsid w:val="000040F3"/>
    <w:rsid w:val="0000458C"/>
    <w:rsid w:val="000049EB"/>
    <w:rsid w:val="00004C11"/>
    <w:rsid w:val="00004CE0"/>
    <w:rsid w:val="00004E9E"/>
    <w:rsid w:val="00005129"/>
    <w:rsid w:val="00005A71"/>
    <w:rsid w:val="00005CD7"/>
    <w:rsid w:val="00005D6A"/>
    <w:rsid w:val="00005EC5"/>
    <w:rsid w:val="00005F9C"/>
    <w:rsid w:val="00006049"/>
    <w:rsid w:val="0000619A"/>
    <w:rsid w:val="00006226"/>
    <w:rsid w:val="00006790"/>
    <w:rsid w:val="00006BC9"/>
    <w:rsid w:val="000071C8"/>
    <w:rsid w:val="000073E6"/>
    <w:rsid w:val="0000784C"/>
    <w:rsid w:val="00007ADD"/>
    <w:rsid w:val="0001019F"/>
    <w:rsid w:val="00010487"/>
    <w:rsid w:val="000105F0"/>
    <w:rsid w:val="000107CB"/>
    <w:rsid w:val="0001084C"/>
    <w:rsid w:val="0001095A"/>
    <w:rsid w:val="00010E2C"/>
    <w:rsid w:val="000112FA"/>
    <w:rsid w:val="0001295D"/>
    <w:rsid w:val="00012A5E"/>
    <w:rsid w:val="00013114"/>
    <w:rsid w:val="000133F4"/>
    <w:rsid w:val="00013935"/>
    <w:rsid w:val="00013E48"/>
    <w:rsid w:val="00013E6D"/>
    <w:rsid w:val="00014392"/>
    <w:rsid w:val="000151CC"/>
    <w:rsid w:val="000153E5"/>
    <w:rsid w:val="000154B7"/>
    <w:rsid w:val="000158C3"/>
    <w:rsid w:val="00015FC3"/>
    <w:rsid w:val="0001638E"/>
    <w:rsid w:val="0001645C"/>
    <w:rsid w:val="000164B3"/>
    <w:rsid w:val="000166A6"/>
    <w:rsid w:val="00016BB3"/>
    <w:rsid w:val="00016F41"/>
    <w:rsid w:val="0001727F"/>
    <w:rsid w:val="0001751C"/>
    <w:rsid w:val="00017C80"/>
    <w:rsid w:val="0002009B"/>
    <w:rsid w:val="00020306"/>
    <w:rsid w:val="000210DD"/>
    <w:rsid w:val="000215CA"/>
    <w:rsid w:val="00021650"/>
    <w:rsid w:val="00021CFE"/>
    <w:rsid w:val="000225BB"/>
    <w:rsid w:val="000225FC"/>
    <w:rsid w:val="00022724"/>
    <w:rsid w:val="00022C9A"/>
    <w:rsid w:val="000233C6"/>
    <w:rsid w:val="0002375A"/>
    <w:rsid w:val="00023B0C"/>
    <w:rsid w:val="00023F37"/>
    <w:rsid w:val="00024310"/>
    <w:rsid w:val="000246AC"/>
    <w:rsid w:val="00024787"/>
    <w:rsid w:val="00024842"/>
    <w:rsid w:val="00024FD3"/>
    <w:rsid w:val="0002506F"/>
    <w:rsid w:val="000270FF"/>
    <w:rsid w:val="00027624"/>
    <w:rsid w:val="00027DCC"/>
    <w:rsid w:val="000302B2"/>
    <w:rsid w:val="00030760"/>
    <w:rsid w:val="00030D33"/>
    <w:rsid w:val="000312F2"/>
    <w:rsid w:val="0003228F"/>
    <w:rsid w:val="00032D9C"/>
    <w:rsid w:val="0003371B"/>
    <w:rsid w:val="000337F8"/>
    <w:rsid w:val="00033A89"/>
    <w:rsid w:val="00033C1E"/>
    <w:rsid w:val="00034226"/>
    <w:rsid w:val="0003428D"/>
    <w:rsid w:val="00034488"/>
    <w:rsid w:val="00034985"/>
    <w:rsid w:val="00034A1E"/>
    <w:rsid w:val="00034DCF"/>
    <w:rsid w:val="00035550"/>
    <w:rsid w:val="000356D5"/>
    <w:rsid w:val="00035BF5"/>
    <w:rsid w:val="00035CD6"/>
    <w:rsid w:val="00036693"/>
    <w:rsid w:val="00036791"/>
    <w:rsid w:val="00037AF6"/>
    <w:rsid w:val="00037BED"/>
    <w:rsid w:val="00037E1F"/>
    <w:rsid w:val="00037E34"/>
    <w:rsid w:val="00040438"/>
    <w:rsid w:val="00040807"/>
    <w:rsid w:val="00040822"/>
    <w:rsid w:val="00040A30"/>
    <w:rsid w:val="000412D4"/>
    <w:rsid w:val="00042674"/>
    <w:rsid w:val="00042E71"/>
    <w:rsid w:val="000431AD"/>
    <w:rsid w:val="00043742"/>
    <w:rsid w:val="0004378A"/>
    <w:rsid w:val="00043ADD"/>
    <w:rsid w:val="00043B9E"/>
    <w:rsid w:val="00043D72"/>
    <w:rsid w:val="0004401C"/>
    <w:rsid w:val="00044B38"/>
    <w:rsid w:val="000450AD"/>
    <w:rsid w:val="00045401"/>
    <w:rsid w:val="0004553D"/>
    <w:rsid w:val="000461FE"/>
    <w:rsid w:val="00046A55"/>
    <w:rsid w:val="00046F92"/>
    <w:rsid w:val="00047998"/>
    <w:rsid w:val="00047BF5"/>
    <w:rsid w:val="00050F6B"/>
    <w:rsid w:val="00051643"/>
    <w:rsid w:val="00051B04"/>
    <w:rsid w:val="00051BC4"/>
    <w:rsid w:val="0005232D"/>
    <w:rsid w:val="000526A5"/>
    <w:rsid w:val="000538A5"/>
    <w:rsid w:val="00053B63"/>
    <w:rsid w:val="00053E3A"/>
    <w:rsid w:val="00053F50"/>
    <w:rsid w:val="0005400C"/>
    <w:rsid w:val="00054639"/>
    <w:rsid w:val="0005475F"/>
    <w:rsid w:val="0005483D"/>
    <w:rsid w:val="0005556B"/>
    <w:rsid w:val="000555A6"/>
    <w:rsid w:val="000555F1"/>
    <w:rsid w:val="00055703"/>
    <w:rsid w:val="00056A57"/>
    <w:rsid w:val="00056B14"/>
    <w:rsid w:val="00056C60"/>
    <w:rsid w:val="00056E9A"/>
    <w:rsid w:val="00057EBE"/>
    <w:rsid w:val="000602EE"/>
    <w:rsid w:val="000606B1"/>
    <w:rsid w:val="00060F77"/>
    <w:rsid w:val="000610E3"/>
    <w:rsid w:val="0006234E"/>
    <w:rsid w:val="00062D85"/>
    <w:rsid w:val="0006320D"/>
    <w:rsid w:val="00063642"/>
    <w:rsid w:val="000636C7"/>
    <w:rsid w:val="00063887"/>
    <w:rsid w:val="00063B20"/>
    <w:rsid w:val="00063BA8"/>
    <w:rsid w:val="00063D15"/>
    <w:rsid w:val="00063FB9"/>
    <w:rsid w:val="000642B7"/>
    <w:rsid w:val="00064B8A"/>
    <w:rsid w:val="0006530A"/>
    <w:rsid w:val="00065332"/>
    <w:rsid w:val="00065517"/>
    <w:rsid w:val="00065C0B"/>
    <w:rsid w:val="00065CA3"/>
    <w:rsid w:val="00066063"/>
    <w:rsid w:val="000660D2"/>
    <w:rsid w:val="000663F5"/>
    <w:rsid w:val="0006642B"/>
    <w:rsid w:val="00066448"/>
    <w:rsid w:val="00066BE9"/>
    <w:rsid w:val="00066D3C"/>
    <w:rsid w:val="00066E30"/>
    <w:rsid w:val="0006744D"/>
    <w:rsid w:val="000678CD"/>
    <w:rsid w:val="00067E05"/>
    <w:rsid w:val="0007053C"/>
    <w:rsid w:val="000708B2"/>
    <w:rsid w:val="0007187C"/>
    <w:rsid w:val="00071D41"/>
    <w:rsid w:val="0007288E"/>
    <w:rsid w:val="00072AE1"/>
    <w:rsid w:val="00072C8C"/>
    <w:rsid w:val="00072E50"/>
    <w:rsid w:val="0007327A"/>
    <w:rsid w:val="0007353D"/>
    <w:rsid w:val="00073561"/>
    <w:rsid w:val="0007373E"/>
    <w:rsid w:val="00073DF4"/>
    <w:rsid w:val="00073FC6"/>
    <w:rsid w:val="0007431A"/>
    <w:rsid w:val="00074355"/>
    <w:rsid w:val="000743AD"/>
    <w:rsid w:val="000744BB"/>
    <w:rsid w:val="000744E2"/>
    <w:rsid w:val="00074B5F"/>
    <w:rsid w:val="00074E24"/>
    <w:rsid w:val="00075486"/>
    <w:rsid w:val="000754CA"/>
    <w:rsid w:val="00075723"/>
    <w:rsid w:val="00075FE5"/>
    <w:rsid w:val="00076859"/>
    <w:rsid w:val="0007720A"/>
    <w:rsid w:val="0007732F"/>
    <w:rsid w:val="0007755F"/>
    <w:rsid w:val="0007776C"/>
    <w:rsid w:val="00077787"/>
    <w:rsid w:val="00077BF5"/>
    <w:rsid w:val="00077C55"/>
    <w:rsid w:val="00080612"/>
    <w:rsid w:val="0008061A"/>
    <w:rsid w:val="000808B3"/>
    <w:rsid w:val="000810AC"/>
    <w:rsid w:val="000810EB"/>
    <w:rsid w:val="00081C44"/>
    <w:rsid w:val="00081CE0"/>
    <w:rsid w:val="00081E2F"/>
    <w:rsid w:val="00082126"/>
    <w:rsid w:val="00082597"/>
    <w:rsid w:val="00082CF9"/>
    <w:rsid w:val="00082E64"/>
    <w:rsid w:val="00083391"/>
    <w:rsid w:val="000834B3"/>
    <w:rsid w:val="000835B1"/>
    <w:rsid w:val="0008386A"/>
    <w:rsid w:val="00083ADC"/>
    <w:rsid w:val="00083C42"/>
    <w:rsid w:val="00083CCF"/>
    <w:rsid w:val="00083E5B"/>
    <w:rsid w:val="000840E7"/>
    <w:rsid w:val="0008467A"/>
    <w:rsid w:val="00084915"/>
    <w:rsid w:val="00084D30"/>
    <w:rsid w:val="0008561A"/>
    <w:rsid w:val="00085708"/>
    <w:rsid w:val="00086EF3"/>
    <w:rsid w:val="00087650"/>
    <w:rsid w:val="00087CB1"/>
    <w:rsid w:val="00087ED5"/>
    <w:rsid w:val="00090320"/>
    <w:rsid w:val="00090473"/>
    <w:rsid w:val="0009054E"/>
    <w:rsid w:val="00090628"/>
    <w:rsid w:val="00090757"/>
    <w:rsid w:val="000907A4"/>
    <w:rsid w:val="00090A9E"/>
    <w:rsid w:val="00090EC1"/>
    <w:rsid w:val="00091657"/>
    <w:rsid w:val="000919D3"/>
    <w:rsid w:val="00091D89"/>
    <w:rsid w:val="000924B2"/>
    <w:rsid w:val="00092BB1"/>
    <w:rsid w:val="000931C0"/>
    <w:rsid w:val="0009386E"/>
    <w:rsid w:val="000942A4"/>
    <w:rsid w:val="00094340"/>
    <w:rsid w:val="000943F2"/>
    <w:rsid w:val="0009462D"/>
    <w:rsid w:val="0009499A"/>
    <w:rsid w:val="00094AE5"/>
    <w:rsid w:val="00094CD2"/>
    <w:rsid w:val="00095647"/>
    <w:rsid w:val="00095C48"/>
    <w:rsid w:val="00095E38"/>
    <w:rsid w:val="00096096"/>
    <w:rsid w:val="000964DF"/>
    <w:rsid w:val="00096718"/>
    <w:rsid w:val="00096816"/>
    <w:rsid w:val="00096DE7"/>
    <w:rsid w:val="000977E0"/>
    <w:rsid w:val="000A027E"/>
    <w:rsid w:val="000A0DEB"/>
    <w:rsid w:val="000A0E6C"/>
    <w:rsid w:val="000A1379"/>
    <w:rsid w:val="000A14AA"/>
    <w:rsid w:val="000A14BC"/>
    <w:rsid w:val="000A16C3"/>
    <w:rsid w:val="000A19F7"/>
    <w:rsid w:val="000A1A2D"/>
    <w:rsid w:val="000A1A7A"/>
    <w:rsid w:val="000A208C"/>
    <w:rsid w:val="000A232A"/>
    <w:rsid w:val="000A2E09"/>
    <w:rsid w:val="000A33A9"/>
    <w:rsid w:val="000A3545"/>
    <w:rsid w:val="000A3A75"/>
    <w:rsid w:val="000A4594"/>
    <w:rsid w:val="000A4D68"/>
    <w:rsid w:val="000A4E1B"/>
    <w:rsid w:val="000A5053"/>
    <w:rsid w:val="000A54F8"/>
    <w:rsid w:val="000A5D17"/>
    <w:rsid w:val="000A67B7"/>
    <w:rsid w:val="000A6F07"/>
    <w:rsid w:val="000A740B"/>
    <w:rsid w:val="000A7F3D"/>
    <w:rsid w:val="000B0234"/>
    <w:rsid w:val="000B0540"/>
    <w:rsid w:val="000B0FC4"/>
    <w:rsid w:val="000B1032"/>
    <w:rsid w:val="000B1517"/>
    <w:rsid w:val="000B175B"/>
    <w:rsid w:val="000B184B"/>
    <w:rsid w:val="000B197A"/>
    <w:rsid w:val="000B1CF5"/>
    <w:rsid w:val="000B1D44"/>
    <w:rsid w:val="000B1E3E"/>
    <w:rsid w:val="000B2B1F"/>
    <w:rsid w:val="000B2FD9"/>
    <w:rsid w:val="000B33D6"/>
    <w:rsid w:val="000B3425"/>
    <w:rsid w:val="000B3A06"/>
    <w:rsid w:val="000B3A0F"/>
    <w:rsid w:val="000B414F"/>
    <w:rsid w:val="000B4EE3"/>
    <w:rsid w:val="000B549B"/>
    <w:rsid w:val="000B54BD"/>
    <w:rsid w:val="000B5FA4"/>
    <w:rsid w:val="000B6175"/>
    <w:rsid w:val="000B62A3"/>
    <w:rsid w:val="000B6ACB"/>
    <w:rsid w:val="000B7330"/>
    <w:rsid w:val="000B73EC"/>
    <w:rsid w:val="000B79FE"/>
    <w:rsid w:val="000C00D5"/>
    <w:rsid w:val="000C16DB"/>
    <w:rsid w:val="000C1C45"/>
    <w:rsid w:val="000C2566"/>
    <w:rsid w:val="000C28B3"/>
    <w:rsid w:val="000C2C68"/>
    <w:rsid w:val="000C364F"/>
    <w:rsid w:val="000C384F"/>
    <w:rsid w:val="000C3A50"/>
    <w:rsid w:val="000C3BE7"/>
    <w:rsid w:val="000C4049"/>
    <w:rsid w:val="000C4228"/>
    <w:rsid w:val="000C4ACA"/>
    <w:rsid w:val="000C6190"/>
    <w:rsid w:val="000C677F"/>
    <w:rsid w:val="000C6795"/>
    <w:rsid w:val="000C6DF8"/>
    <w:rsid w:val="000C7034"/>
    <w:rsid w:val="000C70A8"/>
    <w:rsid w:val="000C76B3"/>
    <w:rsid w:val="000D1237"/>
    <w:rsid w:val="000D1969"/>
    <w:rsid w:val="000D1A82"/>
    <w:rsid w:val="000D1BB9"/>
    <w:rsid w:val="000D1BBC"/>
    <w:rsid w:val="000D1CCD"/>
    <w:rsid w:val="000D2955"/>
    <w:rsid w:val="000D2D5D"/>
    <w:rsid w:val="000D2E0E"/>
    <w:rsid w:val="000D3823"/>
    <w:rsid w:val="000D3953"/>
    <w:rsid w:val="000D406E"/>
    <w:rsid w:val="000D43A5"/>
    <w:rsid w:val="000D4838"/>
    <w:rsid w:val="000D4A94"/>
    <w:rsid w:val="000D4E36"/>
    <w:rsid w:val="000D5170"/>
    <w:rsid w:val="000D59C3"/>
    <w:rsid w:val="000D5C6C"/>
    <w:rsid w:val="000D5D44"/>
    <w:rsid w:val="000D64AB"/>
    <w:rsid w:val="000D67F0"/>
    <w:rsid w:val="000D6B2B"/>
    <w:rsid w:val="000D6D50"/>
    <w:rsid w:val="000D6F35"/>
    <w:rsid w:val="000D6F41"/>
    <w:rsid w:val="000D7683"/>
    <w:rsid w:val="000D7812"/>
    <w:rsid w:val="000D7831"/>
    <w:rsid w:val="000D7C5F"/>
    <w:rsid w:val="000D7E9C"/>
    <w:rsid w:val="000E02A5"/>
    <w:rsid w:val="000E0386"/>
    <w:rsid w:val="000E0415"/>
    <w:rsid w:val="000E07DA"/>
    <w:rsid w:val="000E0808"/>
    <w:rsid w:val="000E0DC6"/>
    <w:rsid w:val="000E13C0"/>
    <w:rsid w:val="000E1418"/>
    <w:rsid w:val="000E1694"/>
    <w:rsid w:val="000E17B9"/>
    <w:rsid w:val="000E1DCB"/>
    <w:rsid w:val="000E1DE9"/>
    <w:rsid w:val="000E1FE2"/>
    <w:rsid w:val="000E2036"/>
    <w:rsid w:val="000E21D1"/>
    <w:rsid w:val="000E287C"/>
    <w:rsid w:val="000E2A79"/>
    <w:rsid w:val="000E2B23"/>
    <w:rsid w:val="000E2BC1"/>
    <w:rsid w:val="000E2EE3"/>
    <w:rsid w:val="000E3456"/>
    <w:rsid w:val="000E38D5"/>
    <w:rsid w:val="000E3BC9"/>
    <w:rsid w:val="000E3F88"/>
    <w:rsid w:val="000E43BD"/>
    <w:rsid w:val="000E48B8"/>
    <w:rsid w:val="000E52D8"/>
    <w:rsid w:val="000E5478"/>
    <w:rsid w:val="000E57B7"/>
    <w:rsid w:val="000E587C"/>
    <w:rsid w:val="000E6539"/>
    <w:rsid w:val="000E6836"/>
    <w:rsid w:val="000E6ABC"/>
    <w:rsid w:val="000E739D"/>
    <w:rsid w:val="000E73AA"/>
    <w:rsid w:val="000E76DD"/>
    <w:rsid w:val="000E76E6"/>
    <w:rsid w:val="000E784B"/>
    <w:rsid w:val="000E7C1D"/>
    <w:rsid w:val="000F0107"/>
    <w:rsid w:val="000F02D2"/>
    <w:rsid w:val="000F19F6"/>
    <w:rsid w:val="000F1E21"/>
    <w:rsid w:val="000F2706"/>
    <w:rsid w:val="000F2C72"/>
    <w:rsid w:val="000F2F40"/>
    <w:rsid w:val="000F402E"/>
    <w:rsid w:val="000F45B3"/>
    <w:rsid w:val="000F4625"/>
    <w:rsid w:val="000F4A25"/>
    <w:rsid w:val="000F4BEB"/>
    <w:rsid w:val="000F4F7D"/>
    <w:rsid w:val="000F5294"/>
    <w:rsid w:val="000F52B7"/>
    <w:rsid w:val="000F58D0"/>
    <w:rsid w:val="000F5AA6"/>
    <w:rsid w:val="000F5BEB"/>
    <w:rsid w:val="000F5E16"/>
    <w:rsid w:val="000F677E"/>
    <w:rsid w:val="000F6B02"/>
    <w:rsid w:val="000F71BD"/>
    <w:rsid w:val="000F7523"/>
    <w:rsid w:val="000F7715"/>
    <w:rsid w:val="000F78DC"/>
    <w:rsid w:val="000F794E"/>
    <w:rsid w:val="000F7D40"/>
    <w:rsid w:val="001004D2"/>
    <w:rsid w:val="001008AA"/>
    <w:rsid w:val="00100AD9"/>
    <w:rsid w:val="00100F99"/>
    <w:rsid w:val="00100FB0"/>
    <w:rsid w:val="00101045"/>
    <w:rsid w:val="001010D1"/>
    <w:rsid w:val="00101241"/>
    <w:rsid w:val="001012B2"/>
    <w:rsid w:val="00101D67"/>
    <w:rsid w:val="00101E69"/>
    <w:rsid w:val="00102461"/>
    <w:rsid w:val="00102CE2"/>
    <w:rsid w:val="00102D0D"/>
    <w:rsid w:val="001031F3"/>
    <w:rsid w:val="001031FA"/>
    <w:rsid w:val="001039D3"/>
    <w:rsid w:val="001040D2"/>
    <w:rsid w:val="00104188"/>
    <w:rsid w:val="00104BEC"/>
    <w:rsid w:val="00104FAC"/>
    <w:rsid w:val="001050E0"/>
    <w:rsid w:val="00105625"/>
    <w:rsid w:val="00105A52"/>
    <w:rsid w:val="00105C79"/>
    <w:rsid w:val="001065DF"/>
    <w:rsid w:val="00107A3E"/>
    <w:rsid w:val="00107D1C"/>
    <w:rsid w:val="0011030D"/>
    <w:rsid w:val="001107B6"/>
    <w:rsid w:val="001109E9"/>
    <w:rsid w:val="00110FFA"/>
    <w:rsid w:val="0011100B"/>
    <w:rsid w:val="00111207"/>
    <w:rsid w:val="00111269"/>
    <w:rsid w:val="0011159C"/>
    <w:rsid w:val="001116A1"/>
    <w:rsid w:val="00111B81"/>
    <w:rsid w:val="00111C14"/>
    <w:rsid w:val="00111CEA"/>
    <w:rsid w:val="00111D9C"/>
    <w:rsid w:val="0011204C"/>
    <w:rsid w:val="00112601"/>
    <w:rsid w:val="00112C70"/>
    <w:rsid w:val="00112D68"/>
    <w:rsid w:val="0011304C"/>
    <w:rsid w:val="001132F3"/>
    <w:rsid w:val="001133FA"/>
    <w:rsid w:val="00113BF6"/>
    <w:rsid w:val="00113D03"/>
    <w:rsid w:val="00113F80"/>
    <w:rsid w:val="0011418F"/>
    <w:rsid w:val="001145AA"/>
    <w:rsid w:val="00114B10"/>
    <w:rsid w:val="00114CFE"/>
    <w:rsid w:val="00114D98"/>
    <w:rsid w:val="00115357"/>
    <w:rsid w:val="00115681"/>
    <w:rsid w:val="00115E8B"/>
    <w:rsid w:val="00116118"/>
    <w:rsid w:val="001161E1"/>
    <w:rsid w:val="001161E9"/>
    <w:rsid w:val="0011643F"/>
    <w:rsid w:val="001168D3"/>
    <w:rsid w:val="00116D26"/>
    <w:rsid w:val="00116FAA"/>
    <w:rsid w:val="001172C7"/>
    <w:rsid w:val="0011737E"/>
    <w:rsid w:val="00117409"/>
    <w:rsid w:val="001179AC"/>
    <w:rsid w:val="00117A64"/>
    <w:rsid w:val="00117AF9"/>
    <w:rsid w:val="00117EBC"/>
    <w:rsid w:val="001205EF"/>
    <w:rsid w:val="00120F2B"/>
    <w:rsid w:val="001211A4"/>
    <w:rsid w:val="0012171E"/>
    <w:rsid w:val="00121AEA"/>
    <w:rsid w:val="00121DBD"/>
    <w:rsid w:val="00121F68"/>
    <w:rsid w:val="0012202F"/>
    <w:rsid w:val="00122418"/>
    <w:rsid w:val="00122714"/>
    <w:rsid w:val="001229C7"/>
    <w:rsid w:val="00122CEB"/>
    <w:rsid w:val="001232E5"/>
    <w:rsid w:val="001233D4"/>
    <w:rsid w:val="00123435"/>
    <w:rsid w:val="001237EE"/>
    <w:rsid w:val="00123AA9"/>
    <w:rsid w:val="00123BFA"/>
    <w:rsid w:val="00124355"/>
    <w:rsid w:val="00124E58"/>
    <w:rsid w:val="00125453"/>
    <w:rsid w:val="00125F63"/>
    <w:rsid w:val="001264DF"/>
    <w:rsid w:val="001264E3"/>
    <w:rsid w:val="00126518"/>
    <w:rsid w:val="00126943"/>
    <w:rsid w:val="00126C0C"/>
    <w:rsid w:val="00127C4C"/>
    <w:rsid w:val="0013061E"/>
    <w:rsid w:val="00130882"/>
    <w:rsid w:val="00130D4C"/>
    <w:rsid w:val="00130F28"/>
    <w:rsid w:val="00131738"/>
    <w:rsid w:val="00131AD5"/>
    <w:rsid w:val="00131B76"/>
    <w:rsid w:val="00131DCE"/>
    <w:rsid w:val="0013279D"/>
    <w:rsid w:val="0013348D"/>
    <w:rsid w:val="00133B8B"/>
    <w:rsid w:val="00133DBD"/>
    <w:rsid w:val="00134DB9"/>
    <w:rsid w:val="00135922"/>
    <w:rsid w:val="00135AAF"/>
    <w:rsid w:val="00136110"/>
    <w:rsid w:val="00136134"/>
    <w:rsid w:val="0013634F"/>
    <w:rsid w:val="001364B3"/>
    <w:rsid w:val="0013715F"/>
    <w:rsid w:val="0013775E"/>
    <w:rsid w:val="00137780"/>
    <w:rsid w:val="001378C3"/>
    <w:rsid w:val="00137A72"/>
    <w:rsid w:val="00137B07"/>
    <w:rsid w:val="00140210"/>
    <w:rsid w:val="00140A6F"/>
    <w:rsid w:val="00140BBD"/>
    <w:rsid w:val="00140D46"/>
    <w:rsid w:val="00141278"/>
    <w:rsid w:val="001415B3"/>
    <w:rsid w:val="0014175F"/>
    <w:rsid w:val="00141FB3"/>
    <w:rsid w:val="00142852"/>
    <w:rsid w:val="001429E6"/>
    <w:rsid w:val="00142C6D"/>
    <w:rsid w:val="00142E54"/>
    <w:rsid w:val="001431CD"/>
    <w:rsid w:val="001433F0"/>
    <w:rsid w:val="001433F8"/>
    <w:rsid w:val="00143F89"/>
    <w:rsid w:val="001442DF"/>
    <w:rsid w:val="00144902"/>
    <w:rsid w:val="00144B6B"/>
    <w:rsid w:val="00144F1E"/>
    <w:rsid w:val="00145292"/>
    <w:rsid w:val="001452FC"/>
    <w:rsid w:val="0014533A"/>
    <w:rsid w:val="00145807"/>
    <w:rsid w:val="00145980"/>
    <w:rsid w:val="00146584"/>
    <w:rsid w:val="001467ED"/>
    <w:rsid w:val="00146CAD"/>
    <w:rsid w:val="00146DC5"/>
    <w:rsid w:val="0014709C"/>
    <w:rsid w:val="001473AA"/>
    <w:rsid w:val="001474BF"/>
    <w:rsid w:val="00147601"/>
    <w:rsid w:val="00150A7E"/>
    <w:rsid w:val="00151576"/>
    <w:rsid w:val="00151C28"/>
    <w:rsid w:val="00151CA2"/>
    <w:rsid w:val="00152A61"/>
    <w:rsid w:val="00153872"/>
    <w:rsid w:val="001539FB"/>
    <w:rsid w:val="00153BAF"/>
    <w:rsid w:val="00153C13"/>
    <w:rsid w:val="00153C84"/>
    <w:rsid w:val="00153EA1"/>
    <w:rsid w:val="00153F0C"/>
    <w:rsid w:val="001543AA"/>
    <w:rsid w:val="0015542A"/>
    <w:rsid w:val="00155736"/>
    <w:rsid w:val="001563A5"/>
    <w:rsid w:val="001563F7"/>
    <w:rsid w:val="00156550"/>
    <w:rsid w:val="00156B99"/>
    <w:rsid w:val="00156E11"/>
    <w:rsid w:val="00157028"/>
    <w:rsid w:val="00157160"/>
    <w:rsid w:val="001575EE"/>
    <w:rsid w:val="0015772D"/>
    <w:rsid w:val="00157D03"/>
    <w:rsid w:val="001600FE"/>
    <w:rsid w:val="0016032D"/>
    <w:rsid w:val="00160564"/>
    <w:rsid w:val="00160FDE"/>
    <w:rsid w:val="00161045"/>
    <w:rsid w:val="00161512"/>
    <w:rsid w:val="00161F57"/>
    <w:rsid w:val="001620D8"/>
    <w:rsid w:val="0016229C"/>
    <w:rsid w:val="00162684"/>
    <w:rsid w:val="00162744"/>
    <w:rsid w:val="00162FDC"/>
    <w:rsid w:val="0016305B"/>
    <w:rsid w:val="00163F09"/>
    <w:rsid w:val="00164213"/>
    <w:rsid w:val="001643E6"/>
    <w:rsid w:val="001649D6"/>
    <w:rsid w:val="00164ACA"/>
    <w:rsid w:val="0016505A"/>
    <w:rsid w:val="00165DE5"/>
    <w:rsid w:val="001660E2"/>
    <w:rsid w:val="00166124"/>
    <w:rsid w:val="001663C5"/>
    <w:rsid w:val="0016657A"/>
    <w:rsid w:val="00166AF3"/>
    <w:rsid w:val="00166B56"/>
    <w:rsid w:val="00166C26"/>
    <w:rsid w:val="00166C7F"/>
    <w:rsid w:val="001671D9"/>
    <w:rsid w:val="00167480"/>
    <w:rsid w:val="00167BE1"/>
    <w:rsid w:val="00167E02"/>
    <w:rsid w:val="00167E6B"/>
    <w:rsid w:val="00170136"/>
    <w:rsid w:val="001706EC"/>
    <w:rsid w:val="00170C4D"/>
    <w:rsid w:val="00170CE2"/>
    <w:rsid w:val="00170D20"/>
    <w:rsid w:val="001710AF"/>
    <w:rsid w:val="00171AE3"/>
    <w:rsid w:val="00171CB5"/>
    <w:rsid w:val="0017210B"/>
    <w:rsid w:val="00172683"/>
    <w:rsid w:val="0017287B"/>
    <w:rsid w:val="001732CA"/>
    <w:rsid w:val="00173F70"/>
    <w:rsid w:val="001749AE"/>
    <w:rsid w:val="00174C70"/>
    <w:rsid w:val="00174EC2"/>
    <w:rsid w:val="00175442"/>
    <w:rsid w:val="001755B7"/>
    <w:rsid w:val="001768CB"/>
    <w:rsid w:val="00176916"/>
    <w:rsid w:val="00176C80"/>
    <w:rsid w:val="00176DDB"/>
    <w:rsid w:val="00177021"/>
    <w:rsid w:val="001771EB"/>
    <w:rsid w:val="00177247"/>
    <w:rsid w:val="001772FE"/>
    <w:rsid w:val="001776FE"/>
    <w:rsid w:val="00177850"/>
    <w:rsid w:val="00180670"/>
    <w:rsid w:val="00180676"/>
    <w:rsid w:val="00180B22"/>
    <w:rsid w:val="00180C09"/>
    <w:rsid w:val="00180C4B"/>
    <w:rsid w:val="00180E13"/>
    <w:rsid w:val="001810F9"/>
    <w:rsid w:val="00181587"/>
    <w:rsid w:val="00181BBE"/>
    <w:rsid w:val="0018243A"/>
    <w:rsid w:val="0018243B"/>
    <w:rsid w:val="0018288D"/>
    <w:rsid w:val="00182E7A"/>
    <w:rsid w:val="001830FB"/>
    <w:rsid w:val="0018376C"/>
    <w:rsid w:val="00183ABC"/>
    <w:rsid w:val="00184222"/>
    <w:rsid w:val="001843A8"/>
    <w:rsid w:val="00184413"/>
    <w:rsid w:val="001844B7"/>
    <w:rsid w:val="00184D59"/>
    <w:rsid w:val="00184DCE"/>
    <w:rsid w:val="00184DDA"/>
    <w:rsid w:val="001851F1"/>
    <w:rsid w:val="00185218"/>
    <w:rsid w:val="0018588C"/>
    <w:rsid w:val="00186039"/>
    <w:rsid w:val="00186592"/>
    <w:rsid w:val="00186CFE"/>
    <w:rsid w:val="00186F12"/>
    <w:rsid w:val="0018706E"/>
    <w:rsid w:val="001870DB"/>
    <w:rsid w:val="001875AF"/>
    <w:rsid w:val="001876A4"/>
    <w:rsid w:val="001900CD"/>
    <w:rsid w:val="00190199"/>
    <w:rsid w:val="001902EC"/>
    <w:rsid w:val="00190915"/>
    <w:rsid w:val="001909D8"/>
    <w:rsid w:val="00190A90"/>
    <w:rsid w:val="00190C4A"/>
    <w:rsid w:val="0019157A"/>
    <w:rsid w:val="00191C15"/>
    <w:rsid w:val="00191EB0"/>
    <w:rsid w:val="0019265F"/>
    <w:rsid w:val="0019284A"/>
    <w:rsid w:val="001929CC"/>
    <w:rsid w:val="00193254"/>
    <w:rsid w:val="001934B0"/>
    <w:rsid w:val="001939FC"/>
    <w:rsid w:val="00193B24"/>
    <w:rsid w:val="00193D95"/>
    <w:rsid w:val="00193E17"/>
    <w:rsid w:val="00194733"/>
    <w:rsid w:val="00194D4B"/>
    <w:rsid w:val="00194D6D"/>
    <w:rsid w:val="00194DF1"/>
    <w:rsid w:val="00195278"/>
    <w:rsid w:val="001957C6"/>
    <w:rsid w:val="001959D0"/>
    <w:rsid w:val="00195A2C"/>
    <w:rsid w:val="00195B8D"/>
    <w:rsid w:val="00195CDE"/>
    <w:rsid w:val="00195DBC"/>
    <w:rsid w:val="00196E26"/>
    <w:rsid w:val="00196E71"/>
    <w:rsid w:val="0019722A"/>
    <w:rsid w:val="001974C7"/>
    <w:rsid w:val="00197651"/>
    <w:rsid w:val="001976EC"/>
    <w:rsid w:val="00197703"/>
    <w:rsid w:val="00197BA9"/>
    <w:rsid w:val="00197E13"/>
    <w:rsid w:val="00197EE0"/>
    <w:rsid w:val="001A000B"/>
    <w:rsid w:val="001A0306"/>
    <w:rsid w:val="001A0452"/>
    <w:rsid w:val="001A06D0"/>
    <w:rsid w:val="001A0EAA"/>
    <w:rsid w:val="001A1496"/>
    <w:rsid w:val="001A1D0E"/>
    <w:rsid w:val="001A1D26"/>
    <w:rsid w:val="001A2569"/>
    <w:rsid w:val="001A27A7"/>
    <w:rsid w:val="001A2C3B"/>
    <w:rsid w:val="001A3387"/>
    <w:rsid w:val="001A3D59"/>
    <w:rsid w:val="001A4124"/>
    <w:rsid w:val="001A49E7"/>
    <w:rsid w:val="001A4A8C"/>
    <w:rsid w:val="001A4B19"/>
    <w:rsid w:val="001A4C04"/>
    <w:rsid w:val="001A5299"/>
    <w:rsid w:val="001A52AF"/>
    <w:rsid w:val="001A549F"/>
    <w:rsid w:val="001A59BE"/>
    <w:rsid w:val="001A60BE"/>
    <w:rsid w:val="001A681E"/>
    <w:rsid w:val="001A6859"/>
    <w:rsid w:val="001A7568"/>
    <w:rsid w:val="001B016F"/>
    <w:rsid w:val="001B037D"/>
    <w:rsid w:val="001B088A"/>
    <w:rsid w:val="001B1272"/>
    <w:rsid w:val="001B1493"/>
    <w:rsid w:val="001B1982"/>
    <w:rsid w:val="001B1C94"/>
    <w:rsid w:val="001B1CB6"/>
    <w:rsid w:val="001B1F39"/>
    <w:rsid w:val="001B24F9"/>
    <w:rsid w:val="001B28D6"/>
    <w:rsid w:val="001B3357"/>
    <w:rsid w:val="001B3487"/>
    <w:rsid w:val="001B3702"/>
    <w:rsid w:val="001B3731"/>
    <w:rsid w:val="001B4056"/>
    <w:rsid w:val="001B4463"/>
    <w:rsid w:val="001B4547"/>
    <w:rsid w:val="001B4B04"/>
    <w:rsid w:val="001B4DB6"/>
    <w:rsid w:val="001B4DE0"/>
    <w:rsid w:val="001B51C8"/>
    <w:rsid w:val="001B5367"/>
    <w:rsid w:val="001B567E"/>
    <w:rsid w:val="001B5875"/>
    <w:rsid w:val="001B5EDF"/>
    <w:rsid w:val="001B6727"/>
    <w:rsid w:val="001B6877"/>
    <w:rsid w:val="001B7365"/>
    <w:rsid w:val="001B7C75"/>
    <w:rsid w:val="001C03B6"/>
    <w:rsid w:val="001C0467"/>
    <w:rsid w:val="001C04FF"/>
    <w:rsid w:val="001C0779"/>
    <w:rsid w:val="001C07BD"/>
    <w:rsid w:val="001C0A28"/>
    <w:rsid w:val="001C0DE6"/>
    <w:rsid w:val="001C0EF4"/>
    <w:rsid w:val="001C1163"/>
    <w:rsid w:val="001C172F"/>
    <w:rsid w:val="001C185D"/>
    <w:rsid w:val="001C1887"/>
    <w:rsid w:val="001C1946"/>
    <w:rsid w:val="001C1D12"/>
    <w:rsid w:val="001C23FA"/>
    <w:rsid w:val="001C2602"/>
    <w:rsid w:val="001C2B19"/>
    <w:rsid w:val="001C2C6C"/>
    <w:rsid w:val="001C33CB"/>
    <w:rsid w:val="001C376A"/>
    <w:rsid w:val="001C3D10"/>
    <w:rsid w:val="001C3D39"/>
    <w:rsid w:val="001C4B9C"/>
    <w:rsid w:val="001C5768"/>
    <w:rsid w:val="001C5AD2"/>
    <w:rsid w:val="001C6663"/>
    <w:rsid w:val="001C6CE3"/>
    <w:rsid w:val="001C7823"/>
    <w:rsid w:val="001C7895"/>
    <w:rsid w:val="001C7C45"/>
    <w:rsid w:val="001D01B8"/>
    <w:rsid w:val="001D066B"/>
    <w:rsid w:val="001D099D"/>
    <w:rsid w:val="001D0C2F"/>
    <w:rsid w:val="001D0F68"/>
    <w:rsid w:val="001D196D"/>
    <w:rsid w:val="001D1B77"/>
    <w:rsid w:val="001D1E5D"/>
    <w:rsid w:val="001D24D8"/>
    <w:rsid w:val="001D26DF"/>
    <w:rsid w:val="001D4736"/>
    <w:rsid w:val="001D4D09"/>
    <w:rsid w:val="001D4D84"/>
    <w:rsid w:val="001D5827"/>
    <w:rsid w:val="001D5BCD"/>
    <w:rsid w:val="001D628B"/>
    <w:rsid w:val="001D6BC3"/>
    <w:rsid w:val="001D6E26"/>
    <w:rsid w:val="001D706B"/>
    <w:rsid w:val="001D759E"/>
    <w:rsid w:val="001D7915"/>
    <w:rsid w:val="001D7A0F"/>
    <w:rsid w:val="001D7FA6"/>
    <w:rsid w:val="001E004C"/>
    <w:rsid w:val="001E02AD"/>
    <w:rsid w:val="001E0F93"/>
    <w:rsid w:val="001E100B"/>
    <w:rsid w:val="001E126C"/>
    <w:rsid w:val="001E15EB"/>
    <w:rsid w:val="001E1C84"/>
    <w:rsid w:val="001E2042"/>
    <w:rsid w:val="001E263E"/>
    <w:rsid w:val="001E26F1"/>
    <w:rsid w:val="001E2AEA"/>
    <w:rsid w:val="001E2D53"/>
    <w:rsid w:val="001E33CD"/>
    <w:rsid w:val="001E341B"/>
    <w:rsid w:val="001E412C"/>
    <w:rsid w:val="001E4386"/>
    <w:rsid w:val="001E443C"/>
    <w:rsid w:val="001E491A"/>
    <w:rsid w:val="001E4B95"/>
    <w:rsid w:val="001E4E8D"/>
    <w:rsid w:val="001E52F2"/>
    <w:rsid w:val="001E5618"/>
    <w:rsid w:val="001E59B5"/>
    <w:rsid w:val="001E676B"/>
    <w:rsid w:val="001E68C3"/>
    <w:rsid w:val="001E6920"/>
    <w:rsid w:val="001E6C8D"/>
    <w:rsid w:val="001E6E2D"/>
    <w:rsid w:val="001E6F93"/>
    <w:rsid w:val="001E7A00"/>
    <w:rsid w:val="001E7E7D"/>
    <w:rsid w:val="001F06A9"/>
    <w:rsid w:val="001F06F7"/>
    <w:rsid w:val="001F0F9C"/>
    <w:rsid w:val="001F12E5"/>
    <w:rsid w:val="001F136D"/>
    <w:rsid w:val="001F1428"/>
    <w:rsid w:val="001F1544"/>
    <w:rsid w:val="001F1599"/>
    <w:rsid w:val="001F19C4"/>
    <w:rsid w:val="001F2032"/>
    <w:rsid w:val="001F2083"/>
    <w:rsid w:val="001F21CA"/>
    <w:rsid w:val="001F2CF1"/>
    <w:rsid w:val="001F30AB"/>
    <w:rsid w:val="001F3D31"/>
    <w:rsid w:val="001F43E1"/>
    <w:rsid w:val="001F440F"/>
    <w:rsid w:val="001F46B0"/>
    <w:rsid w:val="001F48A2"/>
    <w:rsid w:val="001F4A91"/>
    <w:rsid w:val="001F4EA2"/>
    <w:rsid w:val="001F53DB"/>
    <w:rsid w:val="001F566E"/>
    <w:rsid w:val="001F5A1F"/>
    <w:rsid w:val="001F5B3F"/>
    <w:rsid w:val="001F5BA3"/>
    <w:rsid w:val="001F6044"/>
    <w:rsid w:val="001F685F"/>
    <w:rsid w:val="001F6E4C"/>
    <w:rsid w:val="001F6FAC"/>
    <w:rsid w:val="001F7724"/>
    <w:rsid w:val="001F77FE"/>
    <w:rsid w:val="00201943"/>
    <w:rsid w:val="00201F20"/>
    <w:rsid w:val="0020240E"/>
    <w:rsid w:val="00202501"/>
    <w:rsid w:val="00202583"/>
    <w:rsid w:val="002026BC"/>
    <w:rsid w:val="00202993"/>
    <w:rsid w:val="00202A8F"/>
    <w:rsid w:val="00203576"/>
    <w:rsid w:val="00203748"/>
    <w:rsid w:val="002040EE"/>
    <w:rsid w:val="002041CA"/>
    <w:rsid w:val="00204358"/>
    <w:rsid w:val="002043F0"/>
    <w:rsid w:val="00204A23"/>
    <w:rsid w:val="00205347"/>
    <w:rsid w:val="00205607"/>
    <w:rsid w:val="00205869"/>
    <w:rsid w:val="0020589A"/>
    <w:rsid w:val="00205A46"/>
    <w:rsid w:val="00206387"/>
    <w:rsid w:val="002063DF"/>
    <w:rsid w:val="00206621"/>
    <w:rsid w:val="00206769"/>
    <w:rsid w:val="002068C9"/>
    <w:rsid w:val="00206B0F"/>
    <w:rsid w:val="00206DBA"/>
    <w:rsid w:val="002076F8"/>
    <w:rsid w:val="00207B32"/>
    <w:rsid w:val="00207B8F"/>
    <w:rsid w:val="00207BF0"/>
    <w:rsid w:val="0021047C"/>
    <w:rsid w:val="00210D4B"/>
    <w:rsid w:val="00210DEE"/>
    <w:rsid w:val="0021104C"/>
    <w:rsid w:val="002112F2"/>
    <w:rsid w:val="0021130E"/>
    <w:rsid w:val="0021140D"/>
    <w:rsid w:val="00211B88"/>
    <w:rsid w:val="00211E0B"/>
    <w:rsid w:val="00212793"/>
    <w:rsid w:val="0021361F"/>
    <w:rsid w:val="00213860"/>
    <w:rsid w:val="0021397C"/>
    <w:rsid w:val="00213CA1"/>
    <w:rsid w:val="00213D42"/>
    <w:rsid w:val="00213F63"/>
    <w:rsid w:val="002144B5"/>
    <w:rsid w:val="0021454C"/>
    <w:rsid w:val="00214B96"/>
    <w:rsid w:val="00215058"/>
    <w:rsid w:val="0021515D"/>
    <w:rsid w:val="002151A0"/>
    <w:rsid w:val="002152DC"/>
    <w:rsid w:val="00216126"/>
    <w:rsid w:val="00216559"/>
    <w:rsid w:val="00216E09"/>
    <w:rsid w:val="00217178"/>
    <w:rsid w:val="002176D4"/>
    <w:rsid w:val="002202B0"/>
    <w:rsid w:val="00220F52"/>
    <w:rsid w:val="00220FCB"/>
    <w:rsid w:val="00221245"/>
    <w:rsid w:val="0022138A"/>
    <w:rsid w:val="00222577"/>
    <w:rsid w:val="00222736"/>
    <w:rsid w:val="00222860"/>
    <w:rsid w:val="00222E59"/>
    <w:rsid w:val="00223D5E"/>
    <w:rsid w:val="0022467F"/>
    <w:rsid w:val="00224C3B"/>
    <w:rsid w:val="00225583"/>
    <w:rsid w:val="002261B3"/>
    <w:rsid w:val="0022645D"/>
    <w:rsid w:val="00226CA0"/>
    <w:rsid w:val="00226E83"/>
    <w:rsid w:val="0022710E"/>
    <w:rsid w:val="002273E7"/>
    <w:rsid w:val="00227461"/>
    <w:rsid w:val="002304B1"/>
    <w:rsid w:val="002306B5"/>
    <w:rsid w:val="00230764"/>
    <w:rsid w:val="00230F6D"/>
    <w:rsid w:val="00230F82"/>
    <w:rsid w:val="00231663"/>
    <w:rsid w:val="00232124"/>
    <w:rsid w:val="00232142"/>
    <w:rsid w:val="002321B6"/>
    <w:rsid w:val="00232356"/>
    <w:rsid w:val="00232575"/>
    <w:rsid w:val="002325AF"/>
    <w:rsid w:val="002325CE"/>
    <w:rsid w:val="002327C9"/>
    <w:rsid w:val="002328AD"/>
    <w:rsid w:val="00232AE0"/>
    <w:rsid w:val="0023389E"/>
    <w:rsid w:val="00233AB9"/>
    <w:rsid w:val="00234050"/>
    <w:rsid w:val="00234A8E"/>
    <w:rsid w:val="00234B0A"/>
    <w:rsid w:val="00234D6D"/>
    <w:rsid w:val="002350BA"/>
    <w:rsid w:val="002351D4"/>
    <w:rsid w:val="002351DA"/>
    <w:rsid w:val="00235219"/>
    <w:rsid w:val="00235530"/>
    <w:rsid w:val="0023610D"/>
    <w:rsid w:val="0023625A"/>
    <w:rsid w:val="0023643E"/>
    <w:rsid w:val="00236650"/>
    <w:rsid w:val="00236C54"/>
    <w:rsid w:val="00236ED2"/>
    <w:rsid w:val="00237220"/>
    <w:rsid w:val="00237331"/>
    <w:rsid w:val="0023761E"/>
    <w:rsid w:val="00237F21"/>
    <w:rsid w:val="002400AD"/>
    <w:rsid w:val="0024082F"/>
    <w:rsid w:val="00240927"/>
    <w:rsid w:val="00240FBC"/>
    <w:rsid w:val="00241101"/>
    <w:rsid w:val="00241767"/>
    <w:rsid w:val="00241E32"/>
    <w:rsid w:val="002422E1"/>
    <w:rsid w:val="002423A1"/>
    <w:rsid w:val="00242AA8"/>
    <w:rsid w:val="00242ACD"/>
    <w:rsid w:val="00242E9D"/>
    <w:rsid w:val="00242F05"/>
    <w:rsid w:val="00242FFB"/>
    <w:rsid w:val="00243038"/>
    <w:rsid w:val="002431FA"/>
    <w:rsid w:val="002433D4"/>
    <w:rsid w:val="00243435"/>
    <w:rsid w:val="00243967"/>
    <w:rsid w:val="00243B35"/>
    <w:rsid w:val="00244039"/>
    <w:rsid w:val="00244372"/>
    <w:rsid w:val="002445CD"/>
    <w:rsid w:val="00245302"/>
    <w:rsid w:val="00245C5E"/>
    <w:rsid w:val="00245E74"/>
    <w:rsid w:val="00246213"/>
    <w:rsid w:val="0024622B"/>
    <w:rsid w:val="0024622E"/>
    <w:rsid w:val="002467A4"/>
    <w:rsid w:val="00246BCC"/>
    <w:rsid w:val="00246C07"/>
    <w:rsid w:val="00246ECB"/>
    <w:rsid w:val="00247258"/>
    <w:rsid w:val="00247462"/>
    <w:rsid w:val="002475F2"/>
    <w:rsid w:val="0024777E"/>
    <w:rsid w:val="00250072"/>
    <w:rsid w:val="0025057C"/>
    <w:rsid w:val="002505BA"/>
    <w:rsid w:val="00251746"/>
    <w:rsid w:val="0025177E"/>
    <w:rsid w:val="00251991"/>
    <w:rsid w:val="00251B11"/>
    <w:rsid w:val="00251D36"/>
    <w:rsid w:val="00252428"/>
    <w:rsid w:val="00252654"/>
    <w:rsid w:val="00252E6D"/>
    <w:rsid w:val="00252FBD"/>
    <w:rsid w:val="00253A69"/>
    <w:rsid w:val="00253B10"/>
    <w:rsid w:val="0025471E"/>
    <w:rsid w:val="002548DB"/>
    <w:rsid w:val="00254AAA"/>
    <w:rsid w:val="00254D2C"/>
    <w:rsid w:val="002556BE"/>
    <w:rsid w:val="00255A8C"/>
    <w:rsid w:val="00255B2E"/>
    <w:rsid w:val="00255CEE"/>
    <w:rsid w:val="00256302"/>
    <w:rsid w:val="002567B7"/>
    <w:rsid w:val="00256E13"/>
    <w:rsid w:val="0025712F"/>
    <w:rsid w:val="00257664"/>
    <w:rsid w:val="00257CAC"/>
    <w:rsid w:val="002602F9"/>
    <w:rsid w:val="0026056C"/>
    <w:rsid w:val="00260901"/>
    <w:rsid w:val="00260A04"/>
    <w:rsid w:val="00261482"/>
    <w:rsid w:val="002614D0"/>
    <w:rsid w:val="00262130"/>
    <w:rsid w:val="00262851"/>
    <w:rsid w:val="00262940"/>
    <w:rsid w:val="0026310D"/>
    <w:rsid w:val="00263443"/>
    <w:rsid w:val="00263471"/>
    <w:rsid w:val="00263820"/>
    <w:rsid w:val="0026398D"/>
    <w:rsid w:val="00263A08"/>
    <w:rsid w:val="002647FA"/>
    <w:rsid w:val="00264AFE"/>
    <w:rsid w:val="00264F98"/>
    <w:rsid w:val="00265265"/>
    <w:rsid w:val="002658C3"/>
    <w:rsid w:val="002659F5"/>
    <w:rsid w:val="00265B22"/>
    <w:rsid w:val="00265D76"/>
    <w:rsid w:val="0026603B"/>
    <w:rsid w:val="00266144"/>
    <w:rsid w:val="00266168"/>
    <w:rsid w:val="002661E5"/>
    <w:rsid w:val="00266C43"/>
    <w:rsid w:val="00266FFD"/>
    <w:rsid w:val="00267165"/>
    <w:rsid w:val="002674C8"/>
    <w:rsid w:val="00267D3A"/>
    <w:rsid w:val="002701AE"/>
    <w:rsid w:val="0027044A"/>
    <w:rsid w:val="0027049F"/>
    <w:rsid w:val="00270550"/>
    <w:rsid w:val="002715B3"/>
    <w:rsid w:val="00271D2B"/>
    <w:rsid w:val="002720DE"/>
    <w:rsid w:val="002721BF"/>
    <w:rsid w:val="0027237A"/>
    <w:rsid w:val="00272B2F"/>
    <w:rsid w:val="00272ED4"/>
    <w:rsid w:val="00272F01"/>
    <w:rsid w:val="00273405"/>
    <w:rsid w:val="00273562"/>
    <w:rsid w:val="002736B3"/>
    <w:rsid w:val="0027375A"/>
    <w:rsid w:val="00273CAA"/>
    <w:rsid w:val="00273E0A"/>
    <w:rsid w:val="00274101"/>
    <w:rsid w:val="0027483D"/>
    <w:rsid w:val="002749BF"/>
    <w:rsid w:val="00274E12"/>
    <w:rsid w:val="00275001"/>
    <w:rsid w:val="0027527C"/>
    <w:rsid w:val="002754CD"/>
    <w:rsid w:val="00275B63"/>
    <w:rsid w:val="00276060"/>
    <w:rsid w:val="00276231"/>
    <w:rsid w:val="0027648B"/>
    <w:rsid w:val="00276685"/>
    <w:rsid w:val="0027728A"/>
    <w:rsid w:val="00277639"/>
    <w:rsid w:val="00280910"/>
    <w:rsid w:val="002815D1"/>
    <w:rsid w:val="00281662"/>
    <w:rsid w:val="00281C93"/>
    <w:rsid w:val="00281EDC"/>
    <w:rsid w:val="002820D5"/>
    <w:rsid w:val="00282328"/>
    <w:rsid w:val="002828CD"/>
    <w:rsid w:val="00282FB8"/>
    <w:rsid w:val="0028361C"/>
    <w:rsid w:val="00283690"/>
    <w:rsid w:val="00283AC3"/>
    <w:rsid w:val="00283C78"/>
    <w:rsid w:val="002848DF"/>
    <w:rsid w:val="002853B2"/>
    <w:rsid w:val="00285C71"/>
    <w:rsid w:val="00285C9D"/>
    <w:rsid w:val="0028607B"/>
    <w:rsid w:val="0028612B"/>
    <w:rsid w:val="00286399"/>
    <w:rsid w:val="00286605"/>
    <w:rsid w:val="002871D7"/>
    <w:rsid w:val="00287665"/>
    <w:rsid w:val="002877B2"/>
    <w:rsid w:val="00287922"/>
    <w:rsid w:val="00287CEE"/>
    <w:rsid w:val="002902AE"/>
    <w:rsid w:val="0029035C"/>
    <w:rsid w:val="002904F9"/>
    <w:rsid w:val="00290611"/>
    <w:rsid w:val="00290796"/>
    <w:rsid w:val="002907CE"/>
    <w:rsid w:val="002909DE"/>
    <w:rsid w:val="00290B82"/>
    <w:rsid w:val="00291CAA"/>
    <w:rsid w:val="00292070"/>
    <w:rsid w:val="002927DD"/>
    <w:rsid w:val="002934B1"/>
    <w:rsid w:val="00293BBA"/>
    <w:rsid w:val="00293CE4"/>
    <w:rsid w:val="002948CC"/>
    <w:rsid w:val="0029528F"/>
    <w:rsid w:val="00296139"/>
    <w:rsid w:val="002962F7"/>
    <w:rsid w:val="00296A03"/>
    <w:rsid w:val="00296B10"/>
    <w:rsid w:val="002974E9"/>
    <w:rsid w:val="00297BFE"/>
    <w:rsid w:val="00297D0C"/>
    <w:rsid w:val="00297E93"/>
    <w:rsid w:val="00297F49"/>
    <w:rsid w:val="002A052A"/>
    <w:rsid w:val="002A0934"/>
    <w:rsid w:val="002A1250"/>
    <w:rsid w:val="002A1387"/>
    <w:rsid w:val="002A1FCE"/>
    <w:rsid w:val="002A3345"/>
    <w:rsid w:val="002A33ED"/>
    <w:rsid w:val="002A3596"/>
    <w:rsid w:val="002A35AA"/>
    <w:rsid w:val="002A3AAA"/>
    <w:rsid w:val="002A3B15"/>
    <w:rsid w:val="002A3B34"/>
    <w:rsid w:val="002A3DC0"/>
    <w:rsid w:val="002A3E33"/>
    <w:rsid w:val="002A424F"/>
    <w:rsid w:val="002A4583"/>
    <w:rsid w:val="002A483C"/>
    <w:rsid w:val="002A5363"/>
    <w:rsid w:val="002A5AA9"/>
    <w:rsid w:val="002A5EEE"/>
    <w:rsid w:val="002A65D0"/>
    <w:rsid w:val="002A68E2"/>
    <w:rsid w:val="002A6EE9"/>
    <w:rsid w:val="002A701A"/>
    <w:rsid w:val="002A709E"/>
    <w:rsid w:val="002A7709"/>
    <w:rsid w:val="002A7B65"/>
    <w:rsid w:val="002A7D40"/>
    <w:rsid w:val="002A7F94"/>
    <w:rsid w:val="002B0050"/>
    <w:rsid w:val="002B0547"/>
    <w:rsid w:val="002B059C"/>
    <w:rsid w:val="002B065A"/>
    <w:rsid w:val="002B0DA4"/>
    <w:rsid w:val="002B0F55"/>
    <w:rsid w:val="002B109A"/>
    <w:rsid w:val="002B10A2"/>
    <w:rsid w:val="002B12F8"/>
    <w:rsid w:val="002B1444"/>
    <w:rsid w:val="002B1DE8"/>
    <w:rsid w:val="002B2374"/>
    <w:rsid w:val="002B2451"/>
    <w:rsid w:val="002B2AC0"/>
    <w:rsid w:val="002B2AFD"/>
    <w:rsid w:val="002B31B7"/>
    <w:rsid w:val="002B32A7"/>
    <w:rsid w:val="002B350D"/>
    <w:rsid w:val="002B37EC"/>
    <w:rsid w:val="002B38E5"/>
    <w:rsid w:val="002B3EB9"/>
    <w:rsid w:val="002B3EC7"/>
    <w:rsid w:val="002B3ED0"/>
    <w:rsid w:val="002B487F"/>
    <w:rsid w:val="002B4E33"/>
    <w:rsid w:val="002B547A"/>
    <w:rsid w:val="002B58EF"/>
    <w:rsid w:val="002B59E7"/>
    <w:rsid w:val="002B5B29"/>
    <w:rsid w:val="002B5FE7"/>
    <w:rsid w:val="002B6988"/>
    <w:rsid w:val="002B7374"/>
    <w:rsid w:val="002B7892"/>
    <w:rsid w:val="002B7F71"/>
    <w:rsid w:val="002C0564"/>
    <w:rsid w:val="002C0E05"/>
    <w:rsid w:val="002C1100"/>
    <w:rsid w:val="002C111E"/>
    <w:rsid w:val="002C12F6"/>
    <w:rsid w:val="002C156C"/>
    <w:rsid w:val="002C1660"/>
    <w:rsid w:val="002C1692"/>
    <w:rsid w:val="002C1812"/>
    <w:rsid w:val="002C1869"/>
    <w:rsid w:val="002C2DE0"/>
    <w:rsid w:val="002C3064"/>
    <w:rsid w:val="002C32E6"/>
    <w:rsid w:val="002C3804"/>
    <w:rsid w:val="002C3833"/>
    <w:rsid w:val="002C40B5"/>
    <w:rsid w:val="002C439D"/>
    <w:rsid w:val="002C4760"/>
    <w:rsid w:val="002C4AF4"/>
    <w:rsid w:val="002C4B4D"/>
    <w:rsid w:val="002C4B5D"/>
    <w:rsid w:val="002C4C8E"/>
    <w:rsid w:val="002C50E6"/>
    <w:rsid w:val="002C5766"/>
    <w:rsid w:val="002C6D45"/>
    <w:rsid w:val="002C70EA"/>
    <w:rsid w:val="002C7238"/>
    <w:rsid w:val="002C734B"/>
    <w:rsid w:val="002C734D"/>
    <w:rsid w:val="002C7AAC"/>
    <w:rsid w:val="002D0742"/>
    <w:rsid w:val="002D0A6B"/>
    <w:rsid w:val="002D0CC3"/>
    <w:rsid w:val="002D0E36"/>
    <w:rsid w:val="002D114C"/>
    <w:rsid w:val="002D19C7"/>
    <w:rsid w:val="002D1E2C"/>
    <w:rsid w:val="002D21AA"/>
    <w:rsid w:val="002D235B"/>
    <w:rsid w:val="002D3010"/>
    <w:rsid w:val="002D310C"/>
    <w:rsid w:val="002D318F"/>
    <w:rsid w:val="002D3513"/>
    <w:rsid w:val="002D38BF"/>
    <w:rsid w:val="002D451A"/>
    <w:rsid w:val="002D478C"/>
    <w:rsid w:val="002D502C"/>
    <w:rsid w:val="002D50E3"/>
    <w:rsid w:val="002D5260"/>
    <w:rsid w:val="002D5316"/>
    <w:rsid w:val="002D67A0"/>
    <w:rsid w:val="002D68AF"/>
    <w:rsid w:val="002D6E53"/>
    <w:rsid w:val="002D6EEF"/>
    <w:rsid w:val="002D728F"/>
    <w:rsid w:val="002D7C16"/>
    <w:rsid w:val="002D7CAB"/>
    <w:rsid w:val="002D7F3B"/>
    <w:rsid w:val="002E04B1"/>
    <w:rsid w:val="002E08E3"/>
    <w:rsid w:val="002E09DD"/>
    <w:rsid w:val="002E0E60"/>
    <w:rsid w:val="002E101F"/>
    <w:rsid w:val="002E1812"/>
    <w:rsid w:val="002E28A4"/>
    <w:rsid w:val="002E32F3"/>
    <w:rsid w:val="002E3714"/>
    <w:rsid w:val="002E378B"/>
    <w:rsid w:val="002E3D89"/>
    <w:rsid w:val="002E47C1"/>
    <w:rsid w:val="002E5380"/>
    <w:rsid w:val="002E57DB"/>
    <w:rsid w:val="002E59D0"/>
    <w:rsid w:val="002E5A6E"/>
    <w:rsid w:val="002E6B5C"/>
    <w:rsid w:val="002E6C5A"/>
    <w:rsid w:val="002E6FAB"/>
    <w:rsid w:val="002F046D"/>
    <w:rsid w:val="002F0787"/>
    <w:rsid w:val="002F0B3E"/>
    <w:rsid w:val="002F0BB6"/>
    <w:rsid w:val="002F1469"/>
    <w:rsid w:val="002F166D"/>
    <w:rsid w:val="002F1BE1"/>
    <w:rsid w:val="002F2CAA"/>
    <w:rsid w:val="002F329C"/>
    <w:rsid w:val="002F4DD0"/>
    <w:rsid w:val="002F5A90"/>
    <w:rsid w:val="002F5B76"/>
    <w:rsid w:val="002F5DE4"/>
    <w:rsid w:val="002F6329"/>
    <w:rsid w:val="002F70C4"/>
    <w:rsid w:val="002F7151"/>
    <w:rsid w:val="0030101C"/>
    <w:rsid w:val="00301764"/>
    <w:rsid w:val="00301F1F"/>
    <w:rsid w:val="0030273B"/>
    <w:rsid w:val="00303926"/>
    <w:rsid w:val="00303A06"/>
    <w:rsid w:val="00303B3F"/>
    <w:rsid w:val="00304200"/>
    <w:rsid w:val="00304301"/>
    <w:rsid w:val="00304695"/>
    <w:rsid w:val="00304DF4"/>
    <w:rsid w:val="00304E1C"/>
    <w:rsid w:val="0030504F"/>
    <w:rsid w:val="003051FC"/>
    <w:rsid w:val="00305526"/>
    <w:rsid w:val="00305629"/>
    <w:rsid w:val="00305737"/>
    <w:rsid w:val="00305C18"/>
    <w:rsid w:val="00305D10"/>
    <w:rsid w:val="003067E3"/>
    <w:rsid w:val="00306BCF"/>
    <w:rsid w:val="00306E57"/>
    <w:rsid w:val="003076B0"/>
    <w:rsid w:val="00307880"/>
    <w:rsid w:val="00307B96"/>
    <w:rsid w:val="00307D11"/>
    <w:rsid w:val="00310BFB"/>
    <w:rsid w:val="00310FA1"/>
    <w:rsid w:val="00311E11"/>
    <w:rsid w:val="00312109"/>
    <w:rsid w:val="003131E3"/>
    <w:rsid w:val="0031388B"/>
    <w:rsid w:val="00313897"/>
    <w:rsid w:val="00313B41"/>
    <w:rsid w:val="00314293"/>
    <w:rsid w:val="00314617"/>
    <w:rsid w:val="003146DA"/>
    <w:rsid w:val="00314C8B"/>
    <w:rsid w:val="00314E56"/>
    <w:rsid w:val="0031514D"/>
    <w:rsid w:val="0031548D"/>
    <w:rsid w:val="003154CA"/>
    <w:rsid w:val="00315874"/>
    <w:rsid w:val="003159FF"/>
    <w:rsid w:val="00315C14"/>
    <w:rsid w:val="00315DA0"/>
    <w:rsid w:val="0031687C"/>
    <w:rsid w:val="003172F4"/>
    <w:rsid w:val="00317ACB"/>
    <w:rsid w:val="00317B77"/>
    <w:rsid w:val="00320087"/>
    <w:rsid w:val="00320318"/>
    <w:rsid w:val="003207B5"/>
    <w:rsid w:val="00320D9F"/>
    <w:rsid w:val="00320E6D"/>
    <w:rsid w:val="003214DB"/>
    <w:rsid w:val="0032152B"/>
    <w:rsid w:val="003216F8"/>
    <w:rsid w:val="00321EB4"/>
    <w:rsid w:val="00321FEB"/>
    <w:rsid w:val="00322008"/>
    <w:rsid w:val="00322054"/>
    <w:rsid w:val="0032285A"/>
    <w:rsid w:val="003229D8"/>
    <w:rsid w:val="00322DE5"/>
    <w:rsid w:val="00322E0C"/>
    <w:rsid w:val="00323149"/>
    <w:rsid w:val="003231FD"/>
    <w:rsid w:val="003233C0"/>
    <w:rsid w:val="0032373E"/>
    <w:rsid w:val="00323973"/>
    <w:rsid w:val="00323D40"/>
    <w:rsid w:val="00323DE1"/>
    <w:rsid w:val="00324450"/>
    <w:rsid w:val="00324489"/>
    <w:rsid w:val="00324DCD"/>
    <w:rsid w:val="00325274"/>
    <w:rsid w:val="0032581F"/>
    <w:rsid w:val="003263A0"/>
    <w:rsid w:val="0032652F"/>
    <w:rsid w:val="00326566"/>
    <w:rsid w:val="003268BC"/>
    <w:rsid w:val="00326C79"/>
    <w:rsid w:val="003278BD"/>
    <w:rsid w:val="003278E3"/>
    <w:rsid w:val="0032795F"/>
    <w:rsid w:val="00327BCE"/>
    <w:rsid w:val="003306BD"/>
    <w:rsid w:val="0033074C"/>
    <w:rsid w:val="00331771"/>
    <w:rsid w:val="00331C32"/>
    <w:rsid w:val="00331FB6"/>
    <w:rsid w:val="00331FED"/>
    <w:rsid w:val="00332770"/>
    <w:rsid w:val="00332A8A"/>
    <w:rsid w:val="00332D43"/>
    <w:rsid w:val="003335D7"/>
    <w:rsid w:val="00333642"/>
    <w:rsid w:val="00333DBC"/>
    <w:rsid w:val="00333EBB"/>
    <w:rsid w:val="003343C5"/>
    <w:rsid w:val="003344B6"/>
    <w:rsid w:val="0033451F"/>
    <w:rsid w:val="003346DB"/>
    <w:rsid w:val="00334EDB"/>
    <w:rsid w:val="00334F45"/>
    <w:rsid w:val="0033502E"/>
    <w:rsid w:val="00335252"/>
    <w:rsid w:val="003356B6"/>
    <w:rsid w:val="00335ECC"/>
    <w:rsid w:val="0033679C"/>
    <w:rsid w:val="00336C97"/>
    <w:rsid w:val="00337060"/>
    <w:rsid w:val="00337490"/>
    <w:rsid w:val="00337F88"/>
    <w:rsid w:val="0034082A"/>
    <w:rsid w:val="00340D95"/>
    <w:rsid w:val="00340F7F"/>
    <w:rsid w:val="00340FB4"/>
    <w:rsid w:val="0034139C"/>
    <w:rsid w:val="00341455"/>
    <w:rsid w:val="00341A52"/>
    <w:rsid w:val="00341A82"/>
    <w:rsid w:val="00341BBF"/>
    <w:rsid w:val="00341C7B"/>
    <w:rsid w:val="00341DDA"/>
    <w:rsid w:val="003421BC"/>
    <w:rsid w:val="00342432"/>
    <w:rsid w:val="00342544"/>
    <w:rsid w:val="003426BB"/>
    <w:rsid w:val="003427A6"/>
    <w:rsid w:val="00342A44"/>
    <w:rsid w:val="003430E7"/>
    <w:rsid w:val="003435D5"/>
    <w:rsid w:val="00343937"/>
    <w:rsid w:val="00343A12"/>
    <w:rsid w:val="00343AB8"/>
    <w:rsid w:val="00343FD0"/>
    <w:rsid w:val="003443F2"/>
    <w:rsid w:val="00344441"/>
    <w:rsid w:val="0034450F"/>
    <w:rsid w:val="00344C24"/>
    <w:rsid w:val="00345F23"/>
    <w:rsid w:val="00346297"/>
    <w:rsid w:val="0034645A"/>
    <w:rsid w:val="0034652A"/>
    <w:rsid w:val="0034719B"/>
    <w:rsid w:val="00347556"/>
    <w:rsid w:val="0034764A"/>
    <w:rsid w:val="00347695"/>
    <w:rsid w:val="003476C1"/>
    <w:rsid w:val="003478EB"/>
    <w:rsid w:val="00347BCF"/>
    <w:rsid w:val="003506B7"/>
    <w:rsid w:val="00350E20"/>
    <w:rsid w:val="00350F17"/>
    <w:rsid w:val="00351153"/>
    <w:rsid w:val="00351335"/>
    <w:rsid w:val="00351CEE"/>
    <w:rsid w:val="0035223F"/>
    <w:rsid w:val="00352708"/>
    <w:rsid w:val="00352874"/>
    <w:rsid w:val="00352D4B"/>
    <w:rsid w:val="00352DB0"/>
    <w:rsid w:val="00352F98"/>
    <w:rsid w:val="00353091"/>
    <w:rsid w:val="003544A3"/>
    <w:rsid w:val="003546E7"/>
    <w:rsid w:val="00354B3C"/>
    <w:rsid w:val="00355038"/>
    <w:rsid w:val="003556D4"/>
    <w:rsid w:val="00355C27"/>
    <w:rsid w:val="00355D5D"/>
    <w:rsid w:val="00356175"/>
    <w:rsid w:val="003561AE"/>
    <w:rsid w:val="0035638C"/>
    <w:rsid w:val="00356C06"/>
    <w:rsid w:val="0035710D"/>
    <w:rsid w:val="00357604"/>
    <w:rsid w:val="003603DF"/>
    <w:rsid w:val="003605E9"/>
    <w:rsid w:val="00360789"/>
    <w:rsid w:val="0036098B"/>
    <w:rsid w:val="003609EC"/>
    <w:rsid w:val="003614A3"/>
    <w:rsid w:val="00361697"/>
    <w:rsid w:val="0036190F"/>
    <w:rsid w:val="00361CEB"/>
    <w:rsid w:val="00361F20"/>
    <w:rsid w:val="00362359"/>
    <w:rsid w:val="00362592"/>
    <w:rsid w:val="003626FC"/>
    <w:rsid w:val="00362A79"/>
    <w:rsid w:val="00362FB7"/>
    <w:rsid w:val="00363048"/>
    <w:rsid w:val="00363534"/>
    <w:rsid w:val="00363535"/>
    <w:rsid w:val="003635DF"/>
    <w:rsid w:val="00363942"/>
    <w:rsid w:val="00363B27"/>
    <w:rsid w:val="00363D27"/>
    <w:rsid w:val="00363FB0"/>
    <w:rsid w:val="00364DC3"/>
    <w:rsid w:val="00364F88"/>
    <w:rsid w:val="003653F1"/>
    <w:rsid w:val="00365609"/>
    <w:rsid w:val="00365B03"/>
    <w:rsid w:val="00365BE4"/>
    <w:rsid w:val="00366142"/>
    <w:rsid w:val="003661FD"/>
    <w:rsid w:val="0036670A"/>
    <w:rsid w:val="00366F52"/>
    <w:rsid w:val="003677C9"/>
    <w:rsid w:val="00367AB7"/>
    <w:rsid w:val="00367F60"/>
    <w:rsid w:val="0037021A"/>
    <w:rsid w:val="00370C70"/>
    <w:rsid w:val="00371688"/>
    <w:rsid w:val="00371704"/>
    <w:rsid w:val="0037184A"/>
    <w:rsid w:val="003719B1"/>
    <w:rsid w:val="00372F2B"/>
    <w:rsid w:val="0037347D"/>
    <w:rsid w:val="00373591"/>
    <w:rsid w:val="00373704"/>
    <w:rsid w:val="00373902"/>
    <w:rsid w:val="00373BA9"/>
    <w:rsid w:val="00373C1A"/>
    <w:rsid w:val="00373C4D"/>
    <w:rsid w:val="00373FB2"/>
    <w:rsid w:val="0037401E"/>
    <w:rsid w:val="00374272"/>
    <w:rsid w:val="003742F1"/>
    <w:rsid w:val="0037450D"/>
    <w:rsid w:val="0037463E"/>
    <w:rsid w:val="00374C29"/>
    <w:rsid w:val="003756DC"/>
    <w:rsid w:val="00375A38"/>
    <w:rsid w:val="00376044"/>
    <w:rsid w:val="00376063"/>
    <w:rsid w:val="00376128"/>
    <w:rsid w:val="0037622C"/>
    <w:rsid w:val="0037645B"/>
    <w:rsid w:val="00376ED6"/>
    <w:rsid w:val="003772BA"/>
    <w:rsid w:val="00377789"/>
    <w:rsid w:val="00377BD7"/>
    <w:rsid w:val="00377C39"/>
    <w:rsid w:val="003801DB"/>
    <w:rsid w:val="0038061E"/>
    <w:rsid w:val="00380958"/>
    <w:rsid w:val="00380A4A"/>
    <w:rsid w:val="00381283"/>
    <w:rsid w:val="00381622"/>
    <w:rsid w:val="00381A4B"/>
    <w:rsid w:val="00381B1C"/>
    <w:rsid w:val="00381C81"/>
    <w:rsid w:val="00381CC8"/>
    <w:rsid w:val="00382E9C"/>
    <w:rsid w:val="0038320B"/>
    <w:rsid w:val="00383679"/>
    <w:rsid w:val="003836E0"/>
    <w:rsid w:val="00383AED"/>
    <w:rsid w:val="00384869"/>
    <w:rsid w:val="00384B1C"/>
    <w:rsid w:val="00385167"/>
    <w:rsid w:val="00385836"/>
    <w:rsid w:val="00385A4F"/>
    <w:rsid w:val="003861F9"/>
    <w:rsid w:val="00386853"/>
    <w:rsid w:val="00387191"/>
    <w:rsid w:val="003872B1"/>
    <w:rsid w:val="003873CB"/>
    <w:rsid w:val="0038748C"/>
    <w:rsid w:val="003879E6"/>
    <w:rsid w:val="00387A47"/>
    <w:rsid w:val="00387F92"/>
    <w:rsid w:val="00390525"/>
    <w:rsid w:val="00390CC2"/>
    <w:rsid w:val="00390D22"/>
    <w:rsid w:val="00391E7C"/>
    <w:rsid w:val="003922E5"/>
    <w:rsid w:val="00392761"/>
    <w:rsid w:val="0039288F"/>
    <w:rsid w:val="003931D1"/>
    <w:rsid w:val="00393E53"/>
    <w:rsid w:val="00393E61"/>
    <w:rsid w:val="00393F47"/>
    <w:rsid w:val="00394047"/>
    <w:rsid w:val="00394B70"/>
    <w:rsid w:val="00394EE9"/>
    <w:rsid w:val="00395352"/>
    <w:rsid w:val="003955E2"/>
    <w:rsid w:val="0039564B"/>
    <w:rsid w:val="0039586F"/>
    <w:rsid w:val="003958CA"/>
    <w:rsid w:val="00395C9C"/>
    <w:rsid w:val="0039650F"/>
    <w:rsid w:val="003967D9"/>
    <w:rsid w:val="0039699B"/>
    <w:rsid w:val="00396D04"/>
    <w:rsid w:val="00397074"/>
    <w:rsid w:val="0039720B"/>
    <w:rsid w:val="00397533"/>
    <w:rsid w:val="0039755A"/>
    <w:rsid w:val="00397566"/>
    <w:rsid w:val="003979F0"/>
    <w:rsid w:val="003A0877"/>
    <w:rsid w:val="003A0B4C"/>
    <w:rsid w:val="003A1167"/>
    <w:rsid w:val="003A17A0"/>
    <w:rsid w:val="003A1835"/>
    <w:rsid w:val="003A1A33"/>
    <w:rsid w:val="003A1BA4"/>
    <w:rsid w:val="003A20F4"/>
    <w:rsid w:val="003A227C"/>
    <w:rsid w:val="003A2735"/>
    <w:rsid w:val="003A27E2"/>
    <w:rsid w:val="003A3470"/>
    <w:rsid w:val="003A41E2"/>
    <w:rsid w:val="003A4201"/>
    <w:rsid w:val="003A4202"/>
    <w:rsid w:val="003A4246"/>
    <w:rsid w:val="003A46BB"/>
    <w:rsid w:val="003A476B"/>
    <w:rsid w:val="003A4A4E"/>
    <w:rsid w:val="003A4E59"/>
    <w:rsid w:val="003A4EC7"/>
    <w:rsid w:val="003A4F66"/>
    <w:rsid w:val="003A51EB"/>
    <w:rsid w:val="003A535F"/>
    <w:rsid w:val="003A5C67"/>
    <w:rsid w:val="003A6065"/>
    <w:rsid w:val="003A6FEE"/>
    <w:rsid w:val="003A7295"/>
    <w:rsid w:val="003A754D"/>
    <w:rsid w:val="003A75B0"/>
    <w:rsid w:val="003A7D0B"/>
    <w:rsid w:val="003A7FA6"/>
    <w:rsid w:val="003B004C"/>
    <w:rsid w:val="003B06E7"/>
    <w:rsid w:val="003B07A5"/>
    <w:rsid w:val="003B0860"/>
    <w:rsid w:val="003B0A02"/>
    <w:rsid w:val="003B0DEF"/>
    <w:rsid w:val="003B0F1C"/>
    <w:rsid w:val="003B1178"/>
    <w:rsid w:val="003B133B"/>
    <w:rsid w:val="003B1F60"/>
    <w:rsid w:val="003B210C"/>
    <w:rsid w:val="003B253A"/>
    <w:rsid w:val="003B2782"/>
    <w:rsid w:val="003B34BF"/>
    <w:rsid w:val="003B3937"/>
    <w:rsid w:val="003B39D7"/>
    <w:rsid w:val="003B3BC8"/>
    <w:rsid w:val="003B3DD5"/>
    <w:rsid w:val="003B4251"/>
    <w:rsid w:val="003B4600"/>
    <w:rsid w:val="003B47F3"/>
    <w:rsid w:val="003B50DB"/>
    <w:rsid w:val="003B5127"/>
    <w:rsid w:val="003B512A"/>
    <w:rsid w:val="003B57D8"/>
    <w:rsid w:val="003B5981"/>
    <w:rsid w:val="003B5DDE"/>
    <w:rsid w:val="003B5F8F"/>
    <w:rsid w:val="003B61A8"/>
    <w:rsid w:val="003B6E56"/>
    <w:rsid w:val="003B6FEF"/>
    <w:rsid w:val="003B7500"/>
    <w:rsid w:val="003B79A5"/>
    <w:rsid w:val="003B79A8"/>
    <w:rsid w:val="003B7A96"/>
    <w:rsid w:val="003B7D24"/>
    <w:rsid w:val="003B7DBC"/>
    <w:rsid w:val="003C0634"/>
    <w:rsid w:val="003C0AC6"/>
    <w:rsid w:val="003C0BB3"/>
    <w:rsid w:val="003C0DCF"/>
    <w:rsid w:val="003C103A"/>
    <w:rsid w:val="003C1AF4"/>
    <w:rsid w:val="003C1B81"/>
    <w:rsid w:val="003C24E2"/>
    <w:rsid w:val="003C28D8"/>
    <w:rsid w:val="003C2BA2"/>
    <w:rsid w:val="003C2CC4"/>
    <w:rsid w:val="003C3487"/>
    <w:rsid w:val="003C37CD"/>
    <w:rsid w:val="003C39B9"/>
    <w:rsid w:val="003C4024"/>
    <w:rsid w:val="003C482D"/>
    <w:rsid w:val="003C5146"/>
    <w:rsid w:val="003C5B4D"/>
    <w:rsid w:val="003C5D78"/>
    <w:rsid w:val="003C5FE6"/>
    <w:rsid w:val="003C6219"/>
    <w:rsid w:val="003C6356"/>
    <w:rsid w:val="003C6680"/>
    <w:rsid w:val="003C7E2B"/>
    <w:rsid w:val="003D00D3"/>
    <w:rsid w:val="003D010C"/>
    <w:rsid w:val="003D0308"/>
    <w:rsid w:val="003D04CC"/>
    <w:rsid w:val="003D0988"/>
    <w:rsid w:val="003D0A68"/>
    <w:rsid w:val="003D0B9B"/>
    <w:rsid w:val="003D0FD3"/>
    <w:rsid w:val="003D1283"/>
    <w:rsid w:val="003D1321"/>
    <w:rsid w:val="003D19EF"/>
    <w:rsid w:val="003D1B54"/>
    <w:rsid w:val="003D1B9C"/>
    <w:rsid w:val="003D1EC8"/>
    <w:rsid w:val="003D22F2"/>
    <w:rsid w:val="003D26CB"/>
    <w:rsid w:val="003D2BF4"/>
    <w:rsid w:val="003D2C1E"/>
    <w:rsid w:val="003D333F"/>
    <w:rsid w:val="003D3744"/>
    <w:rsid w:val="003D3790"/>
    <w:rsid w:val="003D39B7"/>
    <w:rsid w:val="003D3DAC"/>
    <w:rsid w:val="003D3F8B"/>
    <w:rsid w:val="003D4610"/>
    <w:rsid w:val="003D4690"/>
    <w:rsid w:val="003D4888"/>
    <w:rsid w:val="003D4B23"/>
    <w:rsid w:val="003D4DE8"/>
    <w:rsid w:val="003D529C"/>
    <w:rsid w:val="003D619A"/>
    <w:rsid w:val="003D683D"/>
    <w:rsid w:val="003D70B7"/>
    <w:rsid w:val="003D7357"/>
    <w:rsid w:val="003D7A07"/>
    <w:rsid w:val="003E013D"/>
    <w:rsid w:val="003E03DB"/>
    <w:rsid w:val="003E0777"/>
    <w:rsid w:val="003E0D4F"/>
    <w:rsid w:val="003E134F"/>
    <w:rsid w:val="003E136A"/>
    <w:rsid w:val="003E14AB"/>
    <w:rsid w:val="003E16A3"/>
    <w:rsid w:val="003E2132"/>
    <w:rsid w:val="003E24AA"/>
    <w:rsid w:val="003E278A"/>
    <w:rsid w:val="003E305A"/>
    <w:rsid w:val="003E32B2"/>
    <w:rsid w:val="003E3B0D"/>
    <w:rsid w:val="003E49BC"/>
    <w:rsid w:val="003E4A4C"/>
    <w:rsid w:val="003E4E11"/>
    <w:rsid w:val="003E4E6C"/>
    <w:rsid w:val="003E53AA"/>
    <w:rsid w:val="003E5B37"/>
    <w:rsid w:val="003E6DE2"/>
    <w:rsid w:val="003E7312"/>
    <w:rsid w:val="003E799C"/>
    <w:rsid w:val="003F01F8"/>
    <w:rsid w:val="003F0611"/>
    <w:rsid w:val="003F09AA"/>
    <w:rsid w:val="003F10C5"/>
    <w:rsid w:val="003F115B"/>
    <w:rsid w:val="003F1181"/>
    <w:rsid w:val="003F12C5"/>
    <w:rsid w:val="003F1322"/>
    <w:rsid w:val="003F1703"/>
    <w:rsid w:val="003F2269"/>
    <w:rsid w:val="003F2599"/>
    <w:rsid w:val="003F267B"/>
    <w:rsid w:val="003F2AC9"/>
    <w:rsid w:val="003F2C0A"/>
    <w:rsid w:val="003F2E47"/>
    <w:rsid w:val="003F2F28"/>
    <w:rsid w:val="003F2F2E"/>
    <w:rsid w:val="003F33F2"/>
    <w:rsid w:val="003F354B"/>
    <w:rsid w:val="003F3CCF"/>
    <w:rsid w:val="003F3F82"/>
    <w:rsid w:val="003F4120"/>
    <w:rsid w:val="003F45D4"/>
    <w:rsid w:val="003F4B01"/>
    <w:rsid w:val="003F4DD9"/>
    <w:rsid w:val="003F4FDA"/>
    <w:rsid w:val="003F5630"/>
    <w:rsid w:val="003F56E7"/>
    <w:rsid w:val="003F5DBA"/>
    <w:rsid w:val="003F6192"/>
    <w:rsid w:val="003F66FA"/>
    <w:rsid w:val="003F69CE"/>
    <w:rsid w:val="003F6C3B"/>
    <w:rsid w:val="003F7100"/>
    <w:rsid w:val="003F7301"/>
    <w:rsid w:val="003F7821"/>
    <w:rsid w:val="003F7914"/>
    <w:rsid w:val="003F797E"/>
    <w:rsid w:val="003F7DDB"/>
    <w:rsid w:val="003F7F71"/>
    <w:rsid w:val="0040017E"/>
    <w:rsid w:val="00400225"/>
    <w:rsid w:val="00400BA7"/>
    <w:rsid w:val="00400D0C"/>
    <w:rsid w:val="00401271"/>
    <w:rsid w:val="00401A2E"/>
    <w:rsid w:val="00401CDF"/>
    <w:rsid w:val="00401F85"/>
    <w:rsid w:val="0040216F"/>
    <w:rsid w:val="004022B2"/>
    <w:rsid w:val="0040268F"/>
    <w:rsid w:val="00402776"/>
    <w:rsid w:val="00403861"/>
    <w:rsid w:val="00403A4A"/>
    <w:rsid w:val="00403EB9"/>
    <w:rsid w:val="00404173"/>
    <w:rsid w:val="00404995"/>
    <w:rsid w:val="00404A68"/>
    <w:rsid w:val="00404C28"/>
    <w:rsid w:val="00404E19"/>
    <w:rsid w:val="0040502A"/>
    <w:rsid w:val="0040508B"/>
    <w:rsid w:val="0040544A"/>
    <w:rsid w:val="0040584F"/>
    <w:rsid w:val="00405962"/>
    <w:rsid w:val="00407226"/>
    <w:rsid w:val="00407299"/>
    <w:rsid w:val="004075F0"/>
    <w:rsid w:val="00407806"/>
    <w:rsid w:val="00407A9F"/>
    <w:rsid w:val="00407E05"/>
    <w:rsid w:val="00410690"/>
    <w:rsid w:val="00410F71"/>
    <w:rsid w:val="004115B0"/>
    <w:rsid w:val="0041226F"/>
    <w:rsid w:val="004126E6"/>
    <w:rsid w:val="00412A68"/>
    <w:rsid w:val="004131B3"/>
    <w:rsid w:val="00413488"/>
    <w:rsid w:val="00413520"/>
    <w:rsid w:val="00413620"/>
    <w:rsid w:val="004137D1"/>
    <w:rsid w:val="00413C22"/>
    <w:rsid w:val="00413CD9"/>
    <w:rsid w:val="00413F1F"/>
    <w:rsid w:val="0041405C"/>
    <w:rsid w:val="0041436F"/>
    <w:rsid w:val="00414DE9"/>
    <w:rsid w:val="00415189"/>
    <w:rsid w:val="004151B8"/>
    <w:rsid w:val="00415423"/>
    <w:rsid w:val="0041579B"/>
    <w:rsid w:val="0041579F"/>
    <w:rsid w:val="00415B78"/>
    <w:rsid w:val="0041621F"/>
    <w:rsid w:val="0041646E"/>
    <w:rsid w:val="004174D0"/>
    <w:rsid w:val="00417C3E"/>
    <w:rsid w:val="00417C83"/>
    <w:rsid w:val="00417D90"/>
    <w:rsid w:val="00417F48"/>
    <w:rsid w:val="00420FB4"/>
    <w:rsid w:val="0042102D"/>
    <w:rsid w:val="004216A2"/>
    <w:rsid w:val="00421D42"/>
    <w:rsid w:val="00421FDF"/>
    <w:rsid w:val="0042216E"/>
    <w:rsid w:val="0042243A"/>
    <w:rsid w:val="00422852"/>
    <w:rsid w:val="00422B72"/>
    <w:rsid w:val="00422C37"/>
    <w:rsid w:val="004232F4"/>
    <w:rsid w:val="00423316"/>
    <w:rsid w:val="0042379A"/>
    <w:rsid w:val="00424589"/>
    <w:rsid w:val="004247B2"/>
    <w:rsid w:val="004249B0"/>
    <w:rsid w:val="00424A17"/>
    <w:rsid w:val="0042500C"/>
    <w:rsid w:val="004254C4"/>
    <w:rsid w:val="00425676"/>
    <w:rsid w:val="00425829"/>
    <w:rsid w:val="004258F9"/>
    <w:rsid w:val="004259A3"/>
    <w:rsid w:val="00425A94"/>
    <w:rsid w:val="00425CA8"/>
    <w:rsid w:val="00425E72"/>
    <w:rsid w:val="0042632F"/>
    <w:rsid w:val="004267D5"/>
    <w:rsid w:val="00427802"/>
    <w:rsid w:val="00427C89"/>
    <w:rsid w:val="00427DD3"/>
    <w:rsid w:val="004312AE"/>
    <w:rsid w:val="004312B5"/>
    <w:rsid w:val="004313B4"/>
    <w:rsid w:val="00431789"/>
    <w:rsid w:val="00431C31"/>
    <w:rsid w:val="00431E46"/>
    <w:rsid w:val="004321D1"/>
    <w:rsid w:val="00432418"/>
    <w:rsid w:val="004324DC"/>
    <w:rsid w:val="004325CB"/>
    <w:rsid w:val="00432A2E"/>
    <w:rsid w:val="00432F85"/>
    <w:rsid w:val="00433090"/>
    <w:rsid w:val="0043312F"/>
    <w:rsid w:val="004332D2"/>
    <w:rsid w:val="004336A3"/>
    <w:rsid w:val="00433DC5"/>
    <w:rsid w:val="004341C8"/>
    <w:rsid w:val="004341C9"/>
    <w:rsid w:val="004348FA"/>
    <w:rsid w:val="00436158"/>
    <w:rsid w:val="0043615D"/>
    <w:rsid w:val="004361A4"/>
    <w:rsid w:val="00436252"/>
    <w:rsid w:val="0043634D"/>
    <w:rsid w:val="00436AC1"/>
    <w:rsid w:val="004377CF"/>
    <w:rsid w:val="004379AD"/>
    <w:rsid w:val="00440A07"/>
    <w:rsid w:val="00442363"/>
    <w:rsid w:val="0044239A"/>
    <w:rsid w:val="004425F9"/>
    <w:rsid w:val="00442BC9"/>
    <w:rsid w:val="00442DBD"/>
    <w:rsid w:val="00442DDA"/>
    <w:rsid w:val="004437B8"/>
    <w:rsid w:val="004437DB"/>
    <w:rsid w:val="004437FC"/>
    <w:rsid w:val="004438B6"/>
    <w:rsid w:val="004439C6"/>
    <w:rsid w:val="00443FEE"/>
    <w:rsid w:val="004451D5"/>
    <w:rsid w:val="0044564C"/>
    <w:rsid w:val="00445963"/>
    <w:rsid w:val="00445ACB"/>
    <w:rsid w:val="00445EFB"/>
    <w:rsid w:val="00445FA1"/>
    <w:rsid w:val="004462A0"/>
    <w:rsid w:val="0044655B"/>
    <w:rsid w:val="00447474"/>
    <w:rsid w:val="0044777B"/>
    <w:rsid w:val="00447847"/>
    <w:rsid w:val="0044784A"/>
    <w:rsid w:val="00447A3E"/>
    <w:rsid w:val="00447D38"/>
    <w:rsid w:val="004500B9"/>
    <w:rsid w:val="004501E8"/>
    <w:rsid w:val="0045022E"/>
    <w:rsid w:val="0045029D"/>
    <w:rsid w:val="00450CF0"/>
    <w:rsid w:val="00450D5E"/>
    <w:rsid w:val="00451C3D"/>
    <w:rsid w:val="00451DFC"/>
    <w:rsid w:val="0045255F"/>
    <w:rsid w:val="00452A84"/>
    <w:rsid w:val="00453314"/>
    <w:rsid w:val="00453491"/>
    <w:rsid w:val="004538EE"/>
    <w:rsid w:val="004541B1"/>
    <w:rsid w:val="00454332"/>
    <w:rsid w:val="004548E2"/>
    <w:rsid w:val="004554E9"/>
    <w:rsid w:val="00455555"/>
    <w:rsid w:val="0045588D"/>
    <w:rsid w:val="0045592B"/>
    <w:rsid w:val="00455AEC"/>
    <w:rsid w:val="00456109"/>
    <w:rsid w:val="0045690D"/>
    <w:rsid w:val="00456AB0"/>
    <w:rsid w:val="00456B00"/>
    <w:rsid w:val="00456BD5"/>
    <w:rsid w:val="0045766F"/>
    <w:rsid w:val="00457912"/>
    <w:rsid w:val="004603D7"/>
    <w:rsid w:val="00460479"/>
    <w:rsid w:val="004616F7"/>
    <w:rsid w:val="00461822"/>
    <w:rsid w:val="00462413"/>
    <w:rsid w:val="00462731"/>
    <w:rsid w:val="004627F3"/>
    <w:rsid w:val="00462880"/>
    <w:rsid w:val="00462C96"/>
    <w:rsid w:val="00462D25"/>
    <w:rsid w:val="00462F4D"/>
    <w:rsid w:val="00464E66"/>
    <w:rsid w:val="00464FE8"/>
    <w:rsid w:val="00465178"/>
    <w:rsid w:val="00465AC3"/>
    <w:rsid w:val="00467236"/>
    <w:rsid w:val="00467554"/>
    <w:rsid w:val="0046765E"/>
    <w:rsid w:val="00467698"/>
    <w:rsid w:val="004676B4"/>
    <w:rsid w:val="00467BD6"/>
    <w:rsid w:val="00467D9D"/>
    <w:rsid w:val="00467F8D"/>
    <w:rsid w:val="00470737"/>
    <w:rsid w:val="004714C1"/>
    <w:rsid w:val="004716FF"/>
    <w:rsid w:val="00471EB0"/>
    <w:rsid w:val="00471EC2"/>
    <w:rsid w:val="00472088"/>
    <w:rsid w:val="004726F9"/>
    <w:rsid w:val="0047296D"/>
    <w:rsid w:val="004731E3"/>
    <w:rsid w:val="00473430"/>
    <w:rsid w:val="004738F6"/>
    <w:rsid w:val="00473BDB"/>
    <w:rsid w:val="00474A33"/>
    <w:rsid w:val="00474B4D"/>
    <w:rsid w:val="00474F72"/>
    <w:rsid w:val="00475926"/>
    <w:rsid w:val="00475D46"/>
    <w:rsid w:val="00475F2A"/>
    <w:rsid w:val="00476674"/>
    <w:rsid w:val="00476826"/>
    <w:rsid w:val="00476873"/>
    <w:rsid w:val="00476BE3"/>
    <w:rsid w:val="00476DEC"/>
    <w:rsid w:val="00476F24"/>
    <w:rsid w:val="004771B8"/>
    <w:rsid w:val="004771EE"/>
    <w:rsid w:val="00477907"/>
    <w:rsid w:val="004779CF"/>
    <w:rsid w:val="00477B34"/>
    <w:rsid w:val="004804FB"/>
    <w:rsid w:val="0048077B"/>
    <w:rsid w:val="00480AE5"/>
    <w:rsid w:val="00481478"/>
    <w:rsid w:val="00481BCA"/>
    <w:rsid w:val="00481FEB"/>
    <w:rsid w:val="00482041"/>
    <w:rsid w:val="00482101"/>
    <w:rsid w:val="00482262"/>
    <w:rsid w:val="00482294"/>
    <w:rsid w:val="0048269E"/>
    <w:rsid w:val="00482A1F"/>
    <w:rsid w:val="00482D12"/>
    <w:rsid w:val="00483820"/>
    <w:rsid w:val="00484D55"/>
    <w:rsid w:val="00484DF7"/>
    <w:rsid w:val="00485401"/>
    <w:rsid w:val="00485716"/>
    <w:rsid w:val="00485E00"/>
    <w:rsid w:val="00485EAC"/>
    <w:rsid w:val="004863A9"/>
    <w:rsid w:val="00486D71"/>
    <w:rsid w:val="004872E8"/>
    <w:rsid w:val="0048760F"/>
    <w:rsid w:val="00487667"/>
    <w:rsid w:val="00487B34"/>
    <w:rsid w:val="00490FE8"/>
    <w:rsid w:val="0049133C"/>
    <w:rsid w:val="0049194C"/>
    <w:rsid w:val="00491AAB"/>
    <w:rsid w:val="00491F71"/>
    <w:rsid w:val="00492A85"/>
    <w:rsid w:val="0049303C"/>
    <w:rsid w:val="00493427"/>
    <w:rsid w:val="00493494"/>
    <w:rsid w:val="00493899"/>
    <w:rsid w:val="00493A32"/>
    <w:rsid w:val="004948A6"/>
    <w:rsid w:val="00494945"/>
    <w:rsid w:val="004957F2"/>
    <w:rsid w:val="004960EA"/>
    <w:rsid w:val="00496871"/>
    <w:rsid w:val="004969F1"/>
    <w:rsid w:val="00496ED7"/>
    <w:rsid w:val="00497515"/>
    <w:rsid w:val="004A01AB"/>
    <w:rsid w:val="004A0341"/>
    <w:rsid w:val="004A07C2"/>
    <w:rsid w:val="004A102F"/>
    <w:rsid w:val="004A1831"/>
    <w:rsid w:val="004A1FD1"/>
    <w:rsid w:val="004A225B"/>
    <w:rsid w:val="004A288D"/>
    <w:rsid w:val="004A2935"/>
    <w:rsid w:val="004A2DF1"/>
    <w:rsid w:val="004A2EA7"/>
    <w:rsid w:val="004A3532"/>
    <w:rsid w:val="004A3805"/>
    <w:rsid w:val="004A3A83"/>
    <w:rsid w:val="004A3B7C"/>
    <w:rsid w:val="004A3C02"/>
    <w:rsid w:val="004A3E11"/>
    <w:rsid w:val="004A3FF6"/>
    <w:rsid w:val="004A41F3"/>
    <w:rsid w:val="004A5741"/>
    <w:rsid w:val="004A5827"/>
    <w:rsid w:val="004A583D"/>
    <w:rsid w:val="004A584A"/>
    <w:rsid w:val="004A59DC"/>
    <w:rsid w:val="004A68CF"/>
    <w:rsid w:val="004A6AF1"/>
    <w:rsid w:val="004A6D8D"/>
    <w:rsid w:val="004A7273"/>
    <w:rsid w:val="004A7AAC"/>
    <w:rsid w:val="004A7C4E"/>
    <w:rsid w:val="004B0062"/>
    <w:rsid w:val="004B0BB2"/>
    <w:rsid w:val="004B0CF0"/>
    <w:rsid w:val="004B1038"/>
    <w:rsid w:val="004B10C3"/>
    <w:rsid w:val="004B1934"/>
    <w:rsid w:val="004B20BB"/>
    <w:rsid w:val="004B2142"/>
    <w:rsid w:val="004B2346"/>
    <w:rsid w:val="004B2521"/>
    <w:rsid w:val="004B252F"/>
    <w:rsid w:val="004B294C"/>
    <w:rsid w:val="004B2B01"/>
    <w:rsid w:val="004B3174"/>
    <w:rsid w:val="004B31A1"/>
    <w:rsid w:val="004B36A5"/>
    <w:rsid w:val="004B37B9"/>
    <w:rsid w:val="004B37C1"/>
    <w:rsid w:val="004B40A6"/>
    <w:rsid w:val="004B4966"/>
    <w:rsid w:val="004B4E44"/>
    <w:rsid w:val="004B4EE6"/>
    <w:rsid w:val="004B5909"/>
    <w:rsid w:val="004B59A8"/>
    <w:rsid w:val="004B5B00"/>
    <w:rsid w:val="004B5CF9"/>
    <w:rsid w:val="004B7113"/>
    <w:rsid w:val="004C0204"/>
    <w:rsid w:val="004C0BB4"/>
    <w:rsid w:val="004C0CB2"/>
    <w:rsid w:val="004C0FF7"/>
    <w:rsid w:val="004C10B1"/>
    <w:rsid w:val="004C17E3"/>
    <w:rsid w:val="004C21CA"/>
    <w:rsid w:val="004C2A88"/>
    <w:rsid w:val="004C2E14"/>
    <w:rsid w:val="004C36BE"/>
    <w:rsid w:val="004C4323"/>
    <w:rsid w:val="004C4390"/>
    <w:rsid w:val="004C4A61"/>
    <w:rsid w:val="004C4BA2"/>
    <w:rsid w:val="004C5034"/>
    <w:rsid w:val="004C55B0"/>
    <w:rsid w:val="004C5A1C"/>
    <w:rsid w:val="004C6892"/>
    <w:rsid w:val="004C68B6"/>
    <w:rsid w:val="004C6B46"/>
    <w:rsid w:val="004C7130"/>
    <w:rsid w:val="004C7D3C"/>
    <w:rsid w:val="004D02BE"/>
    <w:rsid w:val="004D06C8"/>
    <w:rsid w:val="004D0C86"/>
    <w:rsid w:val="004D0FA1"/>
    <w:rsid w:val="004D104D"/>
    <w:rsid w:val="004D14DC"/>
    <w:rsid w:val="004D1A31"/>
    <w:rsid w:val="004D1B0D"/>
    <w:rsid w:val="004D250C"/>
    <w:rsid w:val="004D2969"/>
    <w:rsid w:val="004D3192"/>
    <w:rsid w:val="004D3683"/>
    <w:rsid w:val="004D3A48"/>
    <w:rsid w:val="004D3D21"/>
    <w:rsid w:val="004D4397"/>
    <w:rsid w:val="004D4726"/>
    <w:rsid w:val="004D47D1"/>
    <w:rsid w:val="004D530A"/>
    <w:rsid w:val="004D538B"/>
    <w:rsid w:val="004D5589"/>
    <w:rsid w:val="004D55EB"/>
    <w:rsid w:val="004D5D43"/>
    <w:rsid w:val="004D61E1"/>
    <w:rsid w:val="004D6A15"/>
    <w:rsid w:val="004D7261"/>
    <w:rsid w:val="004D7815"/>
    <w:rsid w:val="004D782D"/>
    <w:rsid w:val="004D785A"/>
    <w:rsid w:val="004D79E2"/>
    <w:rsid w:val="004D7DED"/>
    <w:rsid w:val="004D7F9F"/>
    <w:rsid w:val="004E009C"/>
    <w:rsid w:val="004E01E9"/>
    <w:rsid w:val="004E022A"/>
    <w:rsid w:val="004E0299"/>
    <w:rsid w:val="004E055E"/>
    <w:rsid w:val="004E0E23"/>
    <w:rsid w:val="004E102B"/>
    <w:rsid w:val="004E1DB3"/>
    <w:rsid w:val="004E29F6"/>
    <w:rsid w:val="004E2D1C"/>
    <w:rsid w:val="004E3022"/>
    <w:rsid w:val="004E30F4"/>
    <w:rsid w:val="004E3914"/>
    <w:rsid w:val="004E3C63"/>
    <w:rsid w:val="004E3E5C"/>
    <w:rsid w:val="004E4528"/>
    <w:rsid w:val="004E4C1C"/>
    <w:rsid w:val="004E4F44"/>
    <w:rsid w:val="004E5117"/>
    <w:rsid w:val="004E53F8"/>
    <w:rsid w:val="004E607E"/>
    <w:rsid w:val="004E6C4F"/>
    <w:rsid w:val="004E6F00"/>
    <w:rsid w:val="004E73AA"/>
    <w:rsid w:val="004E75E9"/>
    <w:rsid w:val="004E7ED2"/>
    <w:rsid w:val="004E7FC6"/>
    <w:rsid w:val="004F0040"/>
    <w:rsid w:val="004F08BA"/>
    <w:rsid w:val="004F1490"/>
    <w:rsid w:val="004F1CFF"/>
    <w:rsid w:val="004F2A20"/>
    <w:rsid w:val="004F2C72"/>
    <w:rsid w:val="004F2FEB"/>
    <w:rsid w:val="004F3943"/>
    <w:rsid w:val="004F3984"/>
    <w:rsid w:val="004F3A52"/>
    <w:rsid w:val="004F3CC5"/>
    <w:rsid w:val="004F3CFF"/>
    <w:rsid w:val="004F4182"/>
    <w:rsid w:val="004F42C8"/>
    <w:rsid w:val="004F480C"/>
    <w:rsid w:val="004F4835"/>
    <w:rsid w:val="004F4C7F"/>
    <w:rsid w:val="004F4DCF"/>
    <w:rsid w:val="004F5319"/>
    <w:rsid w:val="004F5837"/>
    <w:rsid w:val="004F5EC3"/>
    <w:rsid w:val="004F6633"/>
    <w:rsid w:val="004F6657"/>
    <w:rsid w:val="004F6B6B"/>
    <w:rsid w:val="004F6BA0"/>
    <w:rsid w:val="004F6C79"/>
    <w:rsid w:val="004F6ED4"/>
    <w:rsid w:val="004F7150"/>
    <w:rsid w:val="004F7232"/>
    <w:rsid w:val="004F7831"/>
    <w:rsid w:val="004F7A3B"/>
    <w:rsid w:val="004F7F22"/>
    <w:rsid w:val="0050021B"/>
    <w:rsid w:val="00500637"/>
    <w:rsid w:val="0050066D"/>
    <w:rsid w:val="00500936"/>
    <w:rsid w:val="00500E5F"/>
    <w:rsid w:val="00500E6A"/>
    <w:rsid w:val="005013AA"/>
    <w:rsid w:val="005015CA"/>
    <w:rsid w:val="00501DBE"/>
    <w:rsid w:val="0050200B"/>
    <w:rsid w:val="00502B0E"/>
    <w:rsid w:val="0050339D"/>
    <w:rsid w:val="00503469"/>
    <w:rsid w:val="00503908"/>
    <w:rsid w:val="005039BC"/>
    <w:rsid w:val="00503BEA"/>
    <w:rsid w:val="00503E69"/>
    <w:rsid w:val="00503FD8"/>
    <w:rsid w:val="00504761"/>
    <w:rsid w:val="00504C70"/>
    <w:rsid w:val="00504DDF"/>
    <w:rsid w:val="005050AC"/>
    <w:rsid w:val="00505130"/>
    <w:rsid w:val="005059BA"/>
    <w:rsid w:val="00506817"/>
    <w:rsid w:val="00507815"/>
    <w:rsid w:val="0050799E"/>
    <w:rsid w:val="00507AEA"/>
    <w:rsid w:val="0051059E"/>
    <w:rsid w:val="005105A2"/>
    <w:rsid w:val="0051078D"/>
    <w:rsid w:val="005107BA"/>
    <w:rsid w:val="005109C7"/>
    <w:rsid w:val="00510B30"/>
    <w:rsid w:val="00511248"/>
    <w:rsid w:val="005112D1"/>
    <w:rsid w:val="00511386"/>
    <w:rsid w:val="00511495"/>
    <w:rsid w:val="005116CC"/>
    <w:rsid w:val="00511975"/>
    <w:rsid w:val="00511B6E"/>
    <w:rsid w:val="00511BD5"/>
    <w:rsid w:val="00511CC1"/>
    <w:rsid w:val="00511DA2"/>
    <w:rsid w:val="00512635"/>
    <w:rsid w:val="00512B69"/>
    <w:rsid w:val="00512E32"/>
    <w:rsid w:val="00513415"/>
    <w:rsid w:val="00513A62"/>
    <w:rsid w:val="00513A81"/>
    <w:rsid w:val="00513FC1"/>
    <w:rsid w:val="005142F8"/>
    <w:rsid w:val="00514353"/>
    <w:rsid w:val="00514DAE"/>
    <w:rsid w:val="00514E58"/>
    <w:rsid w:val="00515843"/>
    <w:rsid w:val="005164DB"/>
    <w:rsid w:val="0051650E"/>
    <w:rsid w:val="00516576"/>
    <w:rsid w:val="005167E3"/>
    <w:rsid w:val="00516EEB"/>
    <w:rsid w:val="005178A6"/>
    <w:rsid w:val="00517D15"/>
    <w:rsid w:val="00517EE2"/>
    <w:rsid w:val="0052012F"/>
    <w:rsid w:val="005201CE"/>
    <w:rsid w:val="005202A9"/>
    <w:rsid w:val="005208FF"/>
    <w:rsid w:val="00520956"/>
    <w:rsid w:val="005209DF"/>
    <w:rsid w:val="00520EC9"/>
    <w:rsid w:val="005214EC"/>
    <w:rsid w:val="0052197D"/>
    <w:rsid w:val="00521AFD"/>
    <w:rsid w:val="005220EB"/>
    <w:rsid w:val="00522F47"/>
    <w:rsid w:val="005232AA"/>
    <w:rsid w:val="00523CCB"/>
    <w:rsid w:val="00523E18"/>
    <w:rsid w:val="0052421C"/>
    <w:rsid w:val="00524E6F"/>
    <w:rsid w:val="00524FB4"/>
    <w:rsid w:val="005257F9"/>
    <w:rsid w:val="00526786"/>
    <w:rsid w:val="00526FF4"/>
    <w:rsid w:val="00527809"/>
    <w:rsid w:val="00527A9F"/>
    <w:rsid w:val="00527DD5"/>
    <w:rsid w:val="0053025E"/>
    <w:rsid w:val="0053069C"/>
    <w:rsid w:val="00530C48"/>
    <w:rsid w:val="00531208"/>
    <w:rsid w:val="005317D5"/>
    <w:rsid w:val="0053198C"/>
    <w:rsid w:val="00531B82"/>
    <w:rsid w:val="00532306"/>
    <w:rsid w:val="005328C0"/>
    <w:rsid w:val="00532B05"/>
    <w:rsid w:val="00533616"/>
    <w:rsid w:val="005338E8"/>
    <w:rsid w:val="00533E45"/>
    <w:rsid w:val="00534156"/>
    <w:rsid w:val="005343FD"/>
    <w:rsid w:val="0053469B"/>
    <w:rsid w:val="00534AFC"/>
    <w:rsid w:val="00534F9B"/>
    <w:rsid w:val="00535571"/>
    <w:rsid w:val="005356F5"/>
    <w:rsid w:val="005357B6"/>
    <w:rsid w:val="00535ABA"/>
    <w:rsid w:val="00535D61"/>
    <w:rsid w:val="00535EE8"/>
    <w:rsid w:val="00536BD3"/>
    <w:rsid w:val="00536C5C"/>
    <w:rsid w:val="00536EB6"/>
    <w:rsid w:val="005372FC"/>
    <w:rsid w:val="005375E6"/>
    <w:rsid w:val="0053768B"/>
    <w:rsid w:val="005379D8"/>
    <w:rsid w:val="0054008D"/>
    <w:rsid w:val="005400F8"/>
    <w:rsid w:val="00540751"/>
    <w:rsid w:val="00540DFB"/>
    <w:rsid w:val="005420F2"/>
    <w:rsid w:val="005426FE"/>
    <w:rsid w:val="0054285C"/>
    <w:rsid w:val="0054304D"/>
    <w:rsid w:val="005444D5"/>
    <w:rsid w:val="005444FD"/>
    <w:rsid w:val="0054480E"/>
    <w:rsid w:val="005449DC"/>
    <w:rsid w:val="00544C69"/>
    <w:rsid w:val="00545539"/>
    <w:rsid w:val="00545A3C"/>
    <w:rsid w:val="00545A80"/>
    <w:rsid w:val="00545D99"/>
    <w:rsid w:val="005464EC"/>
    <w:rsid w:val="00546A86"/>
    <w:rsid w:val="00546E99"/>
    <w:rsid w:val="00546F2C"/>
    <w:rsid w:val="00547737"/>
    <w:rsid w:val="00547855"/>
    <w:rsid w:val="00547B59"/>
    <w:rsid w:val="00547DEF"/>
    <w:rsid w:val="0055007A"/>
    <w:rsid w:val="005503D0"/>
    <w:rsid w:val="0055097E"/>
    <w:rsid w:val="005513A4"/>
    <w:rsid w:val="00551B6E"/>
    <w:rsid w:val="00552325"/>
    <w:rsid w:val="00552B6B"/>
    <w:rsid w:val="00552EEF"/>
    <w:rsid w:val="00552FC2"/>
    <w:rsid w:val="00553C03"/>
    <w:rsid w:val="00553D87"/>
    <w:rsid w:val="00553F51"/>
    <w:rsid w:val="005542C0"/>
    <w:rsid w:val="005543BD"/>
    <w:rsid w:val="005550FB"/>
    <w:rsid w:val="005551B1"/>
    <w:rsid w:val="00555884"/>
    <w:rsid w:val="00555DC5"/>
    <w:rsid w:val="0055639A"/>
    <w:rsid w:val="00556413"/>
    <w:rsid w:val="00556543"/>
    <w:rsid w:val="00556B7F"/>
    <w:rsid w:val="00556DCB"/>
    <w:rsid w:val="00557AAA"/>
    <w:rsid w:val="00557CA4"/>
    <w:rsid w:val="005601D8"/>
    <w:rsid w:val="0056054B"/>
    <w:rsid w:val="00560CD1"/>
    <w:rsid w:val="005621BD"/>
    <w:rsid w:val="00562241"/>
    <w:rsid w:val="005624C1"/>
    <w:rsid w:val="00562682"/>
    <w:rsid w:val="00562900"/>
    <w:rsid w:val="00563060"/>
    <w:rsid w:val="00563141"/>
    <w:rsid w:val="00564D1B"/>
    <w:rsid w:val="005657F2"/>
    <w:rsid w:val="00565B31"/>
    <w:rsid w:val="00566142"/>
    <w:rsid w:val="0056623C"/>
    <w:rsid w:val="005665F1"/>
    <w:rsid w:val="00566742"/>
    <w:rsid w:val="00566EA0"/>
    <w:rsid w:val="00567256"/>
    <w:rsid w:val="00567329"/>
    <w:rsid w:val="00567ABD"/>
    <w:rsid w:val="00567FB8"/>
    <w:rsid w:val="005708DB"/>
    <w:rsid w:val="0057095E"/>
    <w:rsid w:val="00570FA2"/>
    <w:rsid w:val="0057103E"/>
    <w:rsid w:val="005713D1"/>
    <w:rsid w:val="005714F9"/>
    <w:rsid w:val="00571627"/>
    <w:rsid w:val="00571F53"/>
    <w:rsid w:val="00571FCD"/>
    <w:rsid w:val="0057224D"/>
    <w:rsid w:val="005723C8"/>
    <w:rsid w:val="00572851"/>
    <w:rsid w:val="00572DF1"/>
    <w:rsid w:val="00572EB4"/>
    <w:rsid w:val="00573206"/>
    <w:rsid w:val="005734D7"/>
    <w:rsid w:val="005738A7"/>
    <w:rsid w:val="00573A39"/>
    <w:rsid w:val="00573EA8"/>
    <w:rsid w:val="00573EB4"/>
    <w:rsid w:val="005743B4"/>
    <w:rsid w:val="005744F5"/>
    <w:rsid w:val="00574A66"/>
    <w:rsid w:val="00574D41"/>
    <w:rsid w:val="005751D5"/>
    <w:rsid w:val="00575367"/>
    <w:rsid w:val="005753E6"/>
    <w:rsid w:val="0057550A"/>
    <w:rsid w:val="00575993"/>
    <w:rsid w:val="00576259"/>
    <w:rsid w:val="00576C12"/>
    <w:rsid w:val="00576EC3"/>
    <w:rsid w:val="00577372"/>
    <w:rsid w:val="005777BC"/>
    <w:rsid w:val="005807FD"/>
    <w:rsid w:val="00580858"/>
    <w:rsid w:val="00580D2A"/>
    <w:rsid w:val="00580D76"/>
    <w:rsid w:val="0058100A"/>
    <w:rsid w:val="00581096"/>
    <w:rsid w:val="00581184"/>
    <w:rsid w:val="005811FF"/>
    <w:rsid w:val="005813EB"/>
    <w:rsid w:val="005816FE"/>
    <w:rsid w:val="00581AFA"/>
    <w:rsid w:val="00581B27"/>
    <w:rsid w:val="00581D9C"/>
    <w:rsid w:val="005821FB"/>
    <w:rsid w:val="005822BC"/>
    <w:rsid w:val="00582B3F"/>
    <w:rsid w:val="005831CF"/>
    <w:rsid w:val="0058322F"/>
    <w:rsid w:val="00583A12"/>
    <w:rsid w:val="00583FD1"/>
    <w:rsid w:val="00584173"/>
    <w:rsid w:val="0058430B"/>
    <w:rsid w:val="00584363"/>
    <w:rsid w:val="00585290"/>
    <w:rsid w:val="00585496"/>
    <w:rsid w:val="005854AA"/>
    <w:rsid w:val="00585EF5"/>
    <w:rsid w:val="005860F3"/>
    <w:rsid w:val="0058616B"/>
    <w:rsid w:val="005864EA"/>
    <w:rsid w:val="005869D0"/>
    <w:rsid w:val="00586D53"/>
    <w:rsid w:val="005873F7"/>
    <w:rsid w:val="00587956"/>
    <w:rsid w:val="00587B73"/>
    <w:rsid w:val="00590085"/>
    <w:rsid w:val="00590616"/>
    <w:rsid w:val="00590702"/>
    <w:rsid w:val="00590A9B"/>
    <w:rsid w:val="00590E9C"/>
    <w:rsid w:val="00590F12"/>
    <w:rsid w:val="00591066"/>
    <w:rsid w:val="00591F65"/>
    <w:rsid w:val="00591FA3"/>
    <w:rsid w:val="00591FE6"/>
    <w:rsid w:val="005926D2"/>
    <w:rsid w:val="00593282"/>
    <w:rsid w:val="005934B4"/>
    <w:rsid w:val="005936DC"/>
    <w:rsid w:val="00593752"/>
    <w:rsid w:val="00593C1C"/>
    <w:rsid w:val="00594616"/>
    <w:rsid w:val="005948A8"/>
    <w:rsid w:val="00594A81"/>
    <w:rsid w:val="00594CAF"/>
    <w:rsid w:val="00595278"/>
    <w:rsid w:val="00595520"/>
    <w:rsid w:val="0059589C"/>
    <w:rsid w:val="00595A58"/>
    <w:rsid w:val="00595D4D"/>
    <w:rsid w:val="00595F73"/>
    <w:rsid w:val="00595FD1"/>
    <w:rsid w:val="005962A0"/>
    <w:rsid w:val="00596391"/>
    <w:rsid w:val="00596669"/>
    <w:rsid w:val="00596CBB"/>
    <w:rsid w:val="00596FD1"/>
    <w:rsid w:val="005970DA"/>
    <w:rsid w:val="00597310"/>
    <w:rsid w:val="00597480"/>
    <w:rsid w:val="005975DE"/>
    <w:rsid w:val="00597B67"/>
    <w:rsid w:val="005A0BC0"/>
    <w:rsid w:val="005A0D20"/>
    <w:rsid w:val="005A10EF"/>
    <w:rsid w:val="005A1C7F"/>
    <w:rsid w:val="005A1D4E"/>
    <w:rsid w:val="005A21B7"/>
    <w:rsid w:val="005A2AC4"/>
    <w:rsid w:val="005A41B1"/>
    <w:rsid w:val="005A4401"/>
    <w:rsid w:val="005A44B9"/>
    <w:rsid w:val="005A4820"/>
    <w:rsid w:val="005A4946"/>
    <w:rsid w:val="005A5023"/>
    <w:rsid w:val="005A502E"/>
    <w:rsid w:val="005A5142"/>
    <w:rsid w:val="005A548B"/>
    <w:rsid w:val="005A5C2B"/>
    <w:rsid w:val="005A60B1"/>
    <w:rsid w:val="005A68A9"/>
    <w:rsid w:val="005A69B2"/>
    <w:rsid w:val="005A6BD7"/>
    <w:rsid w:val="005A6C87"/>
    <w:rsid w:val="005A70F2"/>
    <w:rsid w:val="005A73F2"/>
    <w:rsid w:val="005A75C5"/>
    <w:rsid w:val="005B014A"/>
    <w:rsid w:val="005B0403"/>
    <w:rsid w:val="005B05C6"/>
    <w:rsid w:val="005B08D4"/>
    <w:rsid w:val="005B1389"/>
    <w:rsid w:val="005B15F7"/>
    <w:rsid w:val="005B1933"/>
    <w:rsid w:val="005B1BA0"/>
    <w:rsid w:val="005B1E8E"/>
    <w:rsid w:val="005B2210"/>
    <w:rsid w:val="005B22A5"/>
    <w:rsid w:val="005B29DC"/>
    <w:rsid w:val="005B35C7"/>
    <w:rsid w:val="005B35FD"/>
    <w:rsid w:val="005B3DB3"/>
    <w:rsid w:val="005B3E10"/>
    <w:rsid w:val="005B46E6"/>
    <w:rsid w:val="005B51F8"/>
    <w:rsid w:val="005B52C0"/>
    <w:rsid w:val="005B5749"/>
    <w:rsid w:val="005B5A05"/>
    <w:rsid w:val="005B5DDA"/>
    <w:rsid w:val="005B6195"/>
    <w:rsid w:val="005B61CD"/>
    <w:rsid w:val="005B6469"/>
    <w:rsid w:val="005B68FC"/>
    <w:rsid w:val="005B696E"/>
    <w:rsid w:val="005B6D4A"/>
    <w:rsid w:val="005B6F93"/>
    <w:rsid w:val="005B78FF"/>
    <w:rsid w:val="005B79EB"/>
    <w:rsid w:val="005B7A72"/>
    <w:rsid w:val="005C01DF"/>
    <w:rsid w:val="005C02D1"/>
    <w:rsid w:val="005C13A8"/>
    <w:rsid w:val="005C1632"/>
    <w:rsid w:val="005C1982"/>
    <w:rsid w:val="005C1B39"/>
    <w:rsid w:val="005C1BCA"/>
    <w:rsid w:val="005C1CC2"/>
    <w:rsid w:val="005C1E1D"/>
    <w:rsid w:val="005C1F38"/>
    <w:rsid w:val="005C22F8"/>
    <w:rsid w:val="005C23AD"/>
    <w:rsid w:val="005C26A7"/>
    <w:rsid w:val="005C2861"/>
    <w:rsid w:val="005C30FC"/>
    <w:rsid w:val="005C3846"/>
    <w:rsid w:val="005C3AEB"/>
    <w:rsid w:val="005C3B3D"/>
    <w:rsid w:val="005C3CD0"/>
    <w:rsid w:val="005C4116"/>
    <w:rsid w:val="005C47F2"/>
    <w:rsid w:val="005C4887"/>
    <w:rsid w:val="005C5119"/>
    <w:rsid w:val="005C5AC8"/>
    <w:rsid w:val="005C5BF0"/>
    <w:rsid w:val="005C5CE0"/>
    <w:rsid w:val="005C5F5F"/>
    <w:rsid w:val="005C6413"/>
    <w:rsid w:val="005C671A"/>
    <w:rsid w:val="005C6A0C"/>
    <w:rsid w:val="005C6DF4"/>
    <w:rsid w:val="005C6E06"/>
    <w:rsid w:val="005C6EDB"/>
    <w:rsid w:val="005C7B98"/>
    <w:rsid w:val="005D0128"/>
    <w:rsid w:val="005D01CF"/>
    <w:rsid w:val="005D0422"/>
    <w:rsid w:val="005D065F"/>
    <w:rsid w:val="005D0CA3"/>
    <w:rsid w:val="005D1224"/>
    <w:rsid w:val="005D15CA"/>
    <w:rsid w:val="005D1630"/>
    <w:rsid w:val="005D1722"/>
    <w:rsid w:val="005D23BA"/>
    <w:rsid w:val="005D268B"/>
    <w:rsid w:val="005D2995"/>
    <w:rsid w:val="005D2A58"/>
    <w:rsid w:val="005D2B02"/>
    <w:rsid w:val="005D2FF4"/>
    <w:rsid w:val="005D3071"/>
    <w:rsid w:val="005D32E7"/>
    <w:rsid w:val="005D38A1"/>
    <w:rsid w:val="005D3BD1"/>
    <w:rsid w:val="005D3D5D"/>
    <w:rsid w:val="005D4092"/>
    <w:rsid w:val="005D4180"/>
    <w:rsid w:val="005D47C5"/>
    <w:rsid w:val="005D488E"/>
    <w:rsid w:val="005D5603"/>
    <w:rsid w:val="005D5708"/>
    <w:rsid w:val="005D60CE"/>
    <w:rsid w:val="005D6297"/>
    <w:rsid w:val="005D6E42"/>
    <w:rsid w:val="005D6FB5"/>
    <w:rsid w:val="005D70F6"/>
    <w:rsid w:val="005D7248"/>
    <w:rsid w:val="005D72E5"/>
    <w:rsid w:val="005D74A3"/>
    <w:rsid w:val="005D7EEC"/>
    <w:rsid w:val="005E00C3"/>
    <w:rsid w:val="005E01FC"/>
    <w:rsid w:val="005E0212"/>
    <w:rsid w:val="005E0605"/>
    <w:rsid w:val="005E1467"/>
    <w:rsid w:val="005E1958"/>
    <w:rsid w:val="005E1B8B"/>
    <w:rsid w:val="005E1C2D"/>
    <w:rsid w:val="005E29AB"/>
    <w:rsid w:val="005E29D0"/>
    <w:rsid w:val="005E33CC"/>
    <w:rsid w:val="005E3720"/>
    <w:rsid w:val="005E3868"/>
    <w:rsid w:val="005E3886"/>
    <w:rsid w:val="005E388A"/>
    <w:rsid w:val="005E394B"/>
    <w:rsid w:val="005E3AA0"/>
    <w:rsid w:val="005E3C1F"/>
    <w:rsid w:val="005E3CAA"/>
    <w:rsid w:val="005E44A8"/>
    <w:rsid w:val="005E4572"/>
    <w:rsid w:val="005E458E"/>
    <w:rsid w:val="005E4ABB"/>
    <w:rsid w:val="005E4BC4"/>
    <w:rsid w:val="005E5149"/>
    <w:rsid w:val="005E5D36"/>
    <w:rsid w:val="005E6104"/>
    <w:rsid w:val="005E625D"/>
    <w:rsid w:val="005E6696"/>
    <w:rsid w:val="005E68AD"/>
    <w:rsid w:val="005E690D"/>
    <w:rsid w:val="005E69B8"/>
    <w:rsid w:val="005E6C19"/>
    <w:rsid w:val="005E6D1C"/>
    <w:rsid w:val="005E6D26"/>
    <w:rsid w:val="005E6DB6"/>
    <w:rsid w:val="005E7216"/>
    <w:rsid w:val="005E7311"/>
    <w:rsid w:val="005E7801"/>
    <w:rsid w:val="005E7819"/>
    <w:rsid w:val="005E7A20"/>
    <w:rsid w:val="005F0560"/>
    <w:rsid w:val="005F05E5"/>
    <w:rsid w:val="005F07F9"/>
    <w:rsid w:val="005F0D93"/>
    <w:rsid w:val="005F1458"/>
    <w:rsid w:val="005F1B73"/>
    <w:rsid w:val="005F24F6"/>
    <w:rsid w:val="005F26F2"/>
    <w:rsid w:val="005F2AA1"/>
    <w:rsid w:val="005F2CB7"/>
    <w:rsid w:val="005F3066"/>
    <w:rsid w:val="005F306D"/>
    <w:rsid w:val="005F3096"/>
    <w:rsid w:val="005F3308"/>
    <w:rsid w:val="005F34BD"/>
    <w:rsid w:val="005F3823"/>
    <w:rsid w:val="005F39CC"/>
    <w:rsid w:val="005F3BAF"/>
    <w:rsid w:val="005F3E61"/>
    <w:rsid w:val="005F3F58"/>
    <w:rsid w:val="005F463F"/>
    <w:rsid w:val="005F4966"/>
    <w:rsid w:val="005F4AC8"/>
    <w:rsid w:val="005F4BD0"/>
    <w:rsid w:val="005F4DC5"/>
    <w:rsid w:val="005F4EDE"/>
    <w:rsid w:val="005F56BE"/>
    <w:rsid w:val="005F5734"/>
    <w:rsid w:val="005F5D50"/>
    <w:rsid w:val="005F6241"/>
    <w:rsid w:val="005F62E3"/>
    <w:rsid w:val="005F64FF"/>
    <w:rsid w:val="005F6A12"/>
    <w:rsid w:val="005F721A"/>
    <w:rsid w:val="005F7D10"/>
    <w:rsid w:val="005F7D42"/>
    <w:rsid w:val="005F7DBE"/>
    <w:rsid w:val="006004D3"/>
    <w:rsid w:val="006009CA"/>
    <w:rsid w:val="00601164"/>
    <w:rsid w:val="0060155A"/>
    <w:rsid w:val="00601AF6"/>
    <w:rsid w:val="00601E9D"/>
    <w:rsid w:val="00601F19"/>
    <w:rsid w:val="00602520"/>
    <w:rsid w:val="0060277B"/>
    <w:rsid w:val="0060277F"/>
    <w:rsid w:val="00602B02"/>
    <w:rsid w:val="0060328B"/>
    <w:rsid w:val="006033A9"/>
    <w:rsid w:val="00603DC2"/>
    <w:rsid w:val="00603E84"/>
    <w:rsid w:val="00604084"/>
    <w:rsid w:val="00604AAB"/>
    <w:rsid w:val="00604DDD"/>
    <w:rsid w:val="00605375"/>
    <w:rsid w:val="006055F9"/>
    <w:rsid w:val="00605CAC"/>
    <w:rsid w:val="00605E2C"/>
    <w:rsid w:val="00605EDA"/>
    <w:rsid w:val="0060628B"/>
    <w:rsid w:val="006062F8"/>
    <w:rsid w:val="00606522"/>
    <w:rsid w:val="00606A0A"/>
    <w:rsid w:val="00606C97"/>
    <w:rsid w:val="00606DED"/>
    <w:rsid w:val="00606F08"/>
    <w:rsid w:val="006073B8"/>
    <w:rsid w:val="00607470"/>
    <w:rsid w:val="006079A6"/>
    <w:rsid w:val="00607BF4"/>
    <w:rsid w:val="00607D9A"/>
    <w:rsid w:val="00607DAB"/>
    <w:rsid w:val="00607E31"/>
    <w:rsid w:val="00607EE7"/>
    <w:rsid w:val="00610230"/>
    <w:rsid w:val="0061025F"/>
    <w:rsid w:val="00610467"/>
    <w:rsid w:val="00610624"/>
    <w:rsid w:val="00610907"/>
    <w:rsid w:val="00610EE7"/>
    <w:rsid w:val="006115CC"/>
    <w:rsid w:val="0061177F"/>
    <w:rsid w:val="00611AB2"/>
    <w:rsid w:val="00611FC4"/>
    <w:rsid w:val="006121A1"/>
    <w:rsid w:val="006123EB"/>
    <w:rsid w:val="006128EE"/>
    <w:rsid w:val="00612B7F"/>
    <w:rsid w:val="006130B5"/>
    <w:rsid w:val="006134AE"/>
    <w:rsid w:val="00613C80"/>
    <w:rsid w:val="00614763"/>
    <w:rsid w:val="0061496B"/>
    <w:rsid w:val="00614BB8"/>
    <w:rsid w:val="00615553"/>
    <w:rsid w:val="00615739"/>
    <w:rsid w:val="006158F4"/>
    <w:rsid w:val="00615C4F"/>
    <w:rsid w:val="00615E61"/>
    <w:rsid w:val="00615E96"/>
    <w:rsid w:val="006164B2"/>
    <w:rsid w:val="00616681"/>
    <w:rsid w:val="00616B7D"/>
    <w:rsid w:val="00616DEA"/>
    <w:rsid w:val="00617134"/>
    <w:rsid w:val="006176FB"/>
    <w:rsid w:val="0062070E"/>
    <w:rsid w:val="006208D7"/>
    <w:rsid w:val="006210A9"/>
    <w:rsid w:val="00621153"/>
    <w:rsid w:val="00621378"/>
    <w:rsid w:val="00621408"/>
    <w:rsid w:val="006216E4"/>
    <w:rsid w:val="006216F0"/>
    <w:rsid w:val="006218F7"/>
    <w:rsid w:val="00621925"/>
    <w:rsid w:val="00621B33"/>
    <w:rsid w:val="00621D5D"/>
    <w:rsid w:val="00622261"/>
    <w:rsid w:val="00622267"/>
    <w:rsid w:val="0062262A"/>
    <w:rsid w:val="00622632"/>
    <w:rsid w:val="00622E6B"/>
    <w:rsid w:val="00622F74"/>
    <w:rsid w:val="00623657"/>
    <w:rsid w:val="00623D1C"/>
    <w:rsid w:val="00624025"/>
    <w:rsid w:val="0062405F"/>
    <w:rsid w:val="00624245"/>
    <w:rsid w:val="00624C57"/>
    <w:rsid w:val="006251C0"/>
    <w:rsid w:val="006251F3"/>
    <w:rsid w:val="006253C5"/>
    <w:rsid w:val="006255CD"/>
    <w:rsid w:val="00625B12"/>
    <w:rsid w:val="00626598"/>
    <w:rsid w:val="00626FF0"/>
    <w:rsid w:val="006278F8"/>
    <w:rsid w:val="00627B8C"/>
    <w:rsid w:val="00627F90"/>
    <w:rsid w:val="0063017D"/>
    <w:rsid w:val="00630FCB"/>
    <w:rsid w:val="00631580"/>
    <w:rsid w:val="006316EB"/>
    <w:rsid w:val="006317F2"/>
    <w:rsid w:val="0063194C"/>
    <w:rsid w:val="00631A48"/>
    <w:rsid w:val="006322D3"/>
    <w:rsid w:val="00632960"/>
    <w:rsid w:val="00632DB2"/>
    <w:rsid w:val="006339DB"/>
    <w:rsid w:val="00634C01"/>
    <w:rsid w:val="0063557B"/>
    <w:rsid w:val="00635768"/>
    <w:rsid w:val="006364A0"/>
    <w:rsid w:val="00636725"/>
    <w:rsid w:val="00636BA6"/>
    <w:rsid w:val="00640368"/>
    <w:rsid w:val="00640ACC"/>
    <w:rsid w:val="00640B26"/>
    <w:rsid w:val="00642419"/>
    <w:rsid w:val="00642511"/>
    <w:rsid w:val="00643337"/>
    <w:rsid w:val="00644582"/>
    <w:rsid w:val="00644710"/>
    <w:rsid w:val="00644E74"/>
    <w:rsid w:val="006454AA"/>
    <w:rsid w:val="00645723"/>
    <w:rsid w:val="00645A69"/>
    <w:rsid w:val="00645F06"/>
    <w:rsid w:val="006468D7"/>
    <w:rsid w:val="00647058"/>
    <w:rsid w:val="006473BD"/>
    <w:rsid w:val="006474AA"/>
    <w:rsid w:val="00647527"/>
    <w:rsid w:val="00647574"/>
    <w:rsid w:val="00647ECF"/>
    <w:rsid w:val="00650655"/>
    <w:rsid w:val="00650DC6"/>
    <w:rsid w:val="006510ED"/>
    <w:rsid w:val="00651360"/>
    <w:rsid w:val="00652389"/>
    <w:rsid w:val="00652950"/>
    <w:rsid w:val="00652BFF"/>
    <w:rsid w:val="00653169"/>
    <w:rsid w:val="00653B80"/>
    <w:rsid w:val="00653D59"/>
    <w:rsid w:val="00654037"/>
    <w:rsid w:val="006546B7"/>
    <w:rsid w:val="0065515A"/>
    <w:rsid w:val="00655C25"/>
    <w:rsid w:val="00655CF3"/>
    <w:rsid w:val="00655E78"/>
    <w:rsid w:val="006560C1"/>
    <w:rsid w:val="006564DA"/>
    <w:rsid w:val="00656637"/>
    <w:rsid w:val="006566FB"/>
    <w:rsid w:val="00656A79"/>
    <w:rsid w:val="00656BFF"/>
    <w:rsid w:val="00656CBD"/>
    <w:rsid w:val="00656E44"/>
    <w:rsid w:val="00656E61"/>
    <w:rsid w:val="0065724A"/>
    <w:rsid w:val="0065790C"/>
    <w:rsid w:val="00657A86"/>
    <w:rsid w:val="006602C7"/>
    <w:rsid w:val="006603A1"/>
    <w:rsid w:val="00660AE9"/>
    <w:rsid w:val="00660B3F"/>
    <w:rsid w:val="00660DAA"/>
    <w:rsid w:val="00660EDF"/>
    <w:rsid w:val="00661135"/>
    <w:rsid w:val="0066117A"/>
    <w:rsid w:val="00661325"/>
    <w:rsid w:val="00661527"/>
    <w:rsid w:val="00661B66"/>
    <w:rsid w:val="00661E30"/>
    <w:rsid w:val="006621C7"/>
    <w:rsid w:val="0066246D"/>
    <w:rsid w:val="006628FB"/>
    <w:rsid w:val="00662AEE"/>
    <w:rsid w:val="00662FDD"/>
    <w:rsid w:val="006637D5"/>
    <w:rsid w:val="00663CA4"/>
    <w:rsid w:val="0066431B"/>
    <w:rsid w:val="00664365"/>
    <w:rsid w:val="0066446B"/>
    <w:rsid w:val="00664651"/>
    <w:rsid w:val="0066466C"/>
    <w:rsid w:val="0066476E"/>
    <w:rsid w:val="006652C7"/>
    <w:rsid w:val="00665468"/>
    <w:rsid w:val="00665561"/>
    <w:rsid w:val="006658B8"/>
    <w:rsid w:val="00665C89"/>
    <w:rsid w:val="00666079"/>
    <w:rsid w:val="006660CB"/>
    <w:rsid w:val="006661D8"/>
    <w:rsid w:val="00666248"/>
    <w:rsid w:val="006664D0"/>
    <w:rsid w:val="006679C3"/>
    <w:rsid w:val="00667A85"/>
    <w:rsid w:val="00667B88"/>
    <w:rsid w:val="0067052E"/>
    <w:rsid w:val="00670A90"/>
    <w:rsid w:val="00670B90"/>
    <w:rsid w:val="0067185F"/>
    <w:rsid w:val="00672259"/>
    <w:rsid w:val="00672978"/>
    <w:rsid w:val="00673B15"/>
    <w:rsid w:val="00673C46"/>
    <w:rsid w:val="006749FC"/>
    <w:rsid w:val="006749FE"/>
    <w:rsid w:val="00674BBA"/>
    <w:rsid w:val="00675343"/>
    <w:rsid w:val="006754EF"/>
    <w:rsid w:val="006765F3"/>
    <w:rsid w:val="006766CB"/>
    <w:rsid w:val="00676940"/>
    <w:rsid w:val="006770B2"/>
    <w:rsid w:val="0067725A"/>
    <w:rsid w:val="00677315"/>
    <w:rsid w:val="00677B04"/>
    <w:rsid w:val="006801FA"/>
    <w:rsid w:val="00680484"/>
    <w:rsid w:val="006804FF"/>
    <w:rsid w:val="006805B3"/>
    <w:rsid w:val="006805C0"/>
    <w:rsid w:val="0068081F"/>
    <w:rsid w:val="0068094E"/>
    <w:rsid w:val="00680A15"/>
    <w:rsid w:val="00680A8B"/>
    <w:rsid w:val="006810DC"/>
    <w:rsid w:val="006814CD"/>
    <w:rsid w:val="00681568"/>
    <w:rsid w:val="00681862"/>
    <w:rsid w:val="006818D5"/>
    <w:rsid w:val="00681B22"/>
    <w:rsid w:val="0068220B"/>
    <w:rsid w:val="00682DE4"/>
    <w:rsid w:val="00682F0E"/>
    <w:rsid w:val="00683000"/>
    <w:rsid w:val="006831B0"/>
    <w:rsid w:val="0068325A"/>
    <w:rsid w:val="00683378"/>
    <w:rsid w:val="0068367B"/>
    <w:rsid w:val="00683A17"/>
    <w:rsid w:val="00683C1D"/>
    <w:rsid w:val="00684372"/>
    <w:rsid w:val="00684822"/>
    <w:rsid w:val="00684883"/>
    <w:rsid w:val="00684D74"/>
    <w:rsid w:val="00684E08"/>
    <w:rsid w:val="00685A3A"/>
    <w:rsid w:val="00685F46"/>
    <w:rsid w:val="006862FB"/>
    <w:rsid w:val="006865A4"/>
    <w:rsid w:val="006865C6"/>
    <w:rsid w:val="006867DE"/>
    <w:rsid w:val="00686897"/>
    <w:rsid w:val="00686899"/>
    <w:rsid w:val="006868D8"/>
    <w:rsid w:val="00686BCA"/>
    <w:rsid w:val="00687137"/>
    <w:rsid w:val="006873E0"/>
    <w:rsid w:val="00687534"/>
    <w:rsid w:val="00687587"/>
    <w:rsid w:val="006878FE"/>
    <w:rsid w:val="00687AA8"/>
    <w:rsid w:val="0069029E"/>
    <w:rsid w:val="006902E2"/>
    <w:rsid w:val="006905CE"/>
    <w:rsid w:val="0069123B"/>
    <w:rsid w:val="00691522"/>
    <w:rsid w:val="00691AC7"/>
    <w:rsid w:val="00691D2B"/>
    <w:rsid w:val="00692A49"/>
    <w:rsid w:val="00692D97"/>
    <w:rsid w:val="00692F65"/>
    <w:rsid w:val="00693D8A"/>
    <w:rsid w:val="006940E1"/>
    <w:rsid w:val="00694284"/>
    <w:rsid w:val="006943C0"/>
    <w:rsid w:val="0069446D"/>
    <w:rsid w:val="00694BD7"/>
    <w:rsid w:val="00694BF1"/>
    <w:rsid w:val="00694FF0"/>
    <w:rsid w:val="0069519F"/>
    <w:rsid w:val="00695896"/>
    <w:rsid w:val="00695BD7"/>
    <w:rsid w:val="00695DAE"/>
    <w:rsid w:val="00695DD7"/>
    <w:rsid w:val="0069626E"/>
    <w:rsid w:val="00696F3E"/>
    <w:rsid w:val="00696F91"/>
    <w:rsid w:val="00697A6E"/>
    <w:rsid w:val="00697EB4"/>
    <w:rsid w:val="006A0BAC"/>
    <w:rsid w:val="006A0C17"/>
    <w:rsid w:val="006A0C53"/>
    <w:rsid w:val="006A0CD4"/>
    <w:rsid w:val="006A0D18"/>
    <w:rsid w:val="006A0E2E"/>
    <w:rsid w:val="006A1124"/>
    <w:rsid w:val="006A1821"/>
    <w:rsid w:val="006A1D5B"/>
    <w:rsid w:val="006A1F66"/>
    <w:rsid w:val="006A2178"/>
    <w:rsid w:val="006A2216"/>
    <w:rsid w:val="006A227E"/>
    <w:rsid w:val="006A2670"/>
    <w:rsid w:val="006A271C"/>
    <w:rsid w:val="006A32DC"/>
    <w:rsid w:val="006A3604"/>
    <w:rsid w:val="006A3B93"/>
    <w:rsid w:val="006A3C72"/>
    <w:rsid w:val="006A3E03"/>
    <w:rsid w:val="006A4D40"/>
    <w:rsid w:val="006A4F6E"/>
    <w:rsid w:val="006A54C0"/>
    <w:rsid w:val="006A57AB"/>
    <w:rsid w:val="006A57E7"/>
    <w:rsid w:val="006A5976"/>
    <w:rsid w:val="006A59FE"/>
    <w:rsid w:val="006A68F3"/>
    <w:rsid w:val="006A7392"/>
    <w:rsid w:val="006A73EB"/>
    <w:rsid w:val="006A73FE"/>
    <w:rsid w:val="006A78FA"/>
    <w:rsid w:val="006A7C1B"/>
    <w:rsid w:val="006B03A1"/>
    <w:rsid w:val="006B11D7"/>
    <w:rsid w:val="006B1C74"/>
    <w:rsid w:val="006B21BA"/>
    <w:rsid w:val="006B29E8"/>
    <w:rsid w:val="006B2AAD"/>
    <w:rsid w:val="006B2B0A"/>
    <w:rsid w:val="006B2E43"/>
    <w:rsid w:val="006B2F94"/>
    <w:rsid w:val="006B3496"/>
    <w:rsid w:val="006B3632"/>
    <w:rsid w:val="006B3AB9"/>
    <w:rsid w:val="006B4B20"/>
    <w:rsid w:val="006B4DA3"/>
    <w:rsid w:val="006B578D"/>
    <w:rsid w:val="006B5F36"/>
    <w:rsid w:val="006B6089"/>
    <w:rsid w:val="006B67D9"/>
    <w:rsid w:val="006B6B4F"/>
    <w:rsid w:val="006B6CB6"/>
    <w:rsid w:val="006B715E"/>
    <w:rsid w:val="006B7245"/>
    <w:rsid w:val="006B73CC"/>
    <w:rsid w:val="006B75FF"/>
    <w:rsid w:val="006B7642"/>
    <w:rsid w:val="006B77A0"/>
    <w:rsid w:val="006B7A4A"/>
    <w:rsid w:val="006B7E1E"/>
    <w:rsid w:val="006C021F"/>
    <w:rsid w:val="006C0675"/>
    <w:rsid w:val="006C08C8"/>
    <w:rsid w:val="006C093A"/>
    <w:rsid w:val="006C16CA"/>
    <w:rsid w:val="006C1DB8"/>
    <w:rsid w:val="006C2354"/>
    <w:rsid w:val="006C261B"/>
    <w:rsid w:val="006C2EB8"/>
    <w:rsid w:val="006C3337"/>
    <w:rsid w:val="006C34CC"/>
    <w:rsid w:val="006C385A"/>
    <w:rsid w:val="006C395F"/>
    <w:rsid w:val="006C3A60"/>
    <w:rsid w:val="006C3C45"/>
    <w:rsid w:val="006C3C97"/>
    <w:rsid w:val="006C3D33"/>
    <w:rsid w:val="006C4467"/>
    <w:rsid w:val="006C4753"/>
    <w:rsid w:val="006C5194"/>
    <w:rsid w:val="006C5535"/>
    <w:rsid w:val="006C5B82"/>
    <w:rsid w:val="006C5FE3"/>
    <w:rsid w:val="006C62B6"/>
    <w:rsid w:val="006C64D4"/>
    <w:rsid w:val="006C64D7"/>
    <w:rsid w:val="006C6BF0"/>
    <w:rsid w:val="006C7FB9"/>
    <w:rsid w:val="006D0589"/>
    <w:rsid w:val="006D06ED"/>
    <w:rsid w:val="006D09AE"/>
    <w:rsid w:val="006D0A6D"/>
    <w:rsid w:val="006D127B"/>
    <w:rsid w:val="006D1498"/>
    <w:rsid w:val="006D1571"/>
    <w:rsid w:val="006D1A2A"/>
    <w:rsid w:val="006D229D"/>
    <w:rsid w:val="006D263B"/>
    <w:rsid w:val="006D3542"/>
    <w:rsid w:val="006D3C11"/>
    <w:rsid w:val="006D4176"/>
    <w:rsid w:val="006D4F86"/>
    <w:rsid w:val="006D52D0"/>
    <w:rsid w:val="006D5728"/>
    <w:rsid w:val="006D57DC"/>
    <w:rsid w:val="006D5925"/>
    <w:rsid w:val="006D5FF2"/>
    <w:rsid w:val="006D6389"/>
    <w:rsid w:val="006D6B4B"/>
    <w:rsid w:val="006D6BE8"/>
    <w:rsid w:val="006D6DC4"/>
    <w:rsid w:val="006D6ED3"/>
    <w:rsid w:val="006D712E"/>
    <w:rsid w:val="006D7544"/>
    <w:rsid w:val="006D77F3"/>
    <w:rsid w:val="006D7A86"/>
    <w:rsid w:val="006D7C5E"/>
    <w:rsid w:val="006D7EDC"/>
    <w:rsid w:val="006E041E"/>
    <w:rsid w:val="006E0A37"/>
    <w:rsid w:val="006E0AD6"/>
    <w:rsid w:val="006E12CF"/>
    <w:rsid w:val="006E1518"/>
    <w:rsid w:val="006E153F"/>
    <w:rsid w:val="006E180B"/>
    <w:rsid w:val="006E1A8E"/>
    <w:rsid w:val="006E212C"/>
    <w:rsid w:val="006E29C9"/>
    <w:rsid w:val="006E29DE"/>
    <w:rsid w:val="006E2B5D"/>
    <w:rsid w:val="006E3480"/>
    <w:rsid w:val="006E3490"/>
    <w:rsid w:val="006E384A"/>
    <w:rsid w:val="006E39D1"/>
    <w:rsid w:val="006E3D0C"/>
    <w:rsid w:val="006E3D4F"/>
    <w:rsid w:val="006E3F2F"/>
    <w:rsid w:val="006E4033"/>
    <w:rsid w:val="006E44AE"/>
    <w:rsid w:val="006E45EC"/>
    <w:rsid w:val="006E48A8"/>
    <w:rsid w:val="006E4991"/>
    <w:rsid w:val="006E4C50"/>
    <w:rsid w:val="006E564B"/>
    <w:rsid w:val="006E5AD9"/>
    <w:rsid w:val="006E5C5A"/>
    <w:rsid w:val="006E5D46"/>
    <w:rsid w:val="006E6122"/>
    <w:rsid w:val="006E61C3"/>
    <w:rsid w:val="006E65EA"/>
    <w:rsid w:val="006E6BCA"/>
    <w:rsid w:val="006E6C5C"/>
    <w:rsid w:val="006E6E10"/>
    <w:rsid w:val="006E6EE1"/>
    <w:rsid w:val="006E7154"/>
    <w:rsid w:val="006E71AD"/>
    <w:rsid w:val="006E7D67"/>
    <w:rsid w:val="006E7FB7"/>
    <w:rsid w:val="006F0954"/>
    <w:rsid w:val="006F0D56"/>
    <w:rsid w:val="006F1883"/>
    <w:rsid w:val="006F2A50"/>
    <w:rsid w:val="006F2BBA"/>
    <w:rsid w:val="006F335C"/>
    <w:rsid w:val="006F338F"/>
    <w:rsid w:val="006F35BE"/>
    <w:rsid w:val="006F36A5"/>
    <w:rsid w:val="006F38CC"/>
    <w:rsid w:val="006F3A79"/>
    <w:rsid w:val="006F418E"/>
    <w:rsid w:val="006F4536"/>
    <w:rsid w:val="006F464A"/>
    <w:rsid w:val="006F4A1C"/>
    <w:rsid w:val="006F4CE0"/>
    <w:rsid w:val="006F4D07"/>
    <w:rsid w:val="006F5163"/>
    <w:rsid w:val="006F53F6"/>
    <w:rsid w:val="006F5859"/>
    <w:rsid w:val="006F59F4"/>
    <w:rsid w:val="006F5A8D"/>
    <w:rsid w:val="006F6228"/>
    <w:rsid w:val="006F65C1"/>
    <w:rsid w:val="006F68BC"/>
    <w:rsid w:val="006F72C4"/>
    <w:rsid w:val="006F7730"/>
    <w:rsid w:val="006F7842"/>
    <w:rsid w:val="006F7CE8"/>
    <w:rsid w:val="007003CD"/>
    <w:rsid w:val="00700BBD"/>
    <w:rsid w:val="00700C13"/>
    <w:rsid w:val="00700C70"/>
    <w:rsid w:val="00700F56"/>
    <w:rsid w:val="007015F8"/>
    <w:rsid w:val="007020C4"/>
    <w:rsid w:val="007021EC"/>
    <w:rsid w:val="0070336F"/>
    <w:rsid w:val="0070351A"/>
    <w:rsid w:val="007036EE"/>
    <w:rsid w:val="00703BB8"/>
    <w:rsid w:val="0070423F"/>
    <w:rsid w:val="007044BF"/>
    <w:rsid w:val="00705357"/>
    <w:rsid w:val="0070543C"/>
    <w:rsid w:val="00705CAD"/>
    <w:rsid w:val="00705D54"/>
    <w:rsid w:val="00705D5B"/>
    <w:rsid w:val="0070606E"/>
    <w:rsid w:val="0070644A"/>
    <w:rsid w:val="00706561"/>
    <w:rsid w:val="0070660D"/>
    <w:rsid w:val="00706645"/>
    <w:rsid w:val="00706723"/>
    <w:rsid w:val="00706944"/>
    <w:rsid w:val="00706A28"/>
    <w:rsid w:val="00706AFE"/>
    <w:rsid w:val="0070701E"/>
    <w:rsid w:val="007071A7"/>
    <w:rsid w:val="00707BD9"/>
    <w:rsid w:val="00707CA2"/>
    <w:rsid w:val="00707E68"/>
    <w:rsid w:val="00710064"/>
    <w:rsid w:val="007103DC"/>
    <w:rsid w:val="0071052C"/>
    <w:rsid w:val="0071082A"/>
    <w:rsid w:val="00710B57"/>
    <w:rsid w:val="00710BC7"/>
    <w:rsid w:val="00711A7A"/>
    <w:rsid w:val="00711F1F"/>
    <w:rsid w:val="00711FD7"/>
    <w:rsid w:val="007123D2"/>
    <w:rsid w:val="0071276D"/>
    <w:rsid w:val="00712983"/>
    <w:rsid w:val="00712F9A"/>
    <w:rsid w:val="0071381A"/>
    <w:rsid w:val="00713AAF"/>
    <w:rsid w:val="00713E83"/>
    <w:rsid w:val="00713F50"/>
    <w:rsid w:val="00714290"/>
    <w:rsid w:val="00714500"/>
    <w:rsid w:val="00714896"/>
    <w:rsid w:val="00714EC5"/>
    <w:rsid w:val="00715188"/>
    <w:rsid w:val="0071532C"/>
    <w:rsid w:val="00715852"/>
    <w:rsid w:val="00715E4E"/>
    <w:rsid w:val="00716C40"/>
    <w:rsid w:val="00717EC2"/>
    <w:rsid w:val="00717F05"/>
    <w:rsid w:val="0072022D"/>
    <w:rsid w:val="007204E4"/>
    <w:rsid w:val="007206BD"/>
    <w:rsid w:val="0072147E"/>
    <w:rsid w:val="0072191E"/>
    <w:rsid w:val="00721AB8"/>
    <w:rsid w:val="00721BAC"/>
    <w:rsid w:val="007220CC"/>
    <w:rsid w:val="00722282"/>
    <w:rsid w:val="00722410"/>
    <w:rsid w:val="00722538"/>
    <w:rsid w:val="00722A6C"/>
    <w:rsid w:val="007230E4"/>
    <w:rsid w:val="007232BE"/>
    <w:rsid w:val="00723409"/>
    <w:rsid w:val="00723779"/>
    <w:rsid w:val="00723E14"/>
    <w:rsid w:val="00724002"/>
    <w:rsid w:val="007240AF"/>
    <w:rsid w:val="0072456D"/>
    <w:rsid w:val="00724722"/>
    <w:rsid w:val="007247A0"/>
    <w:rsid w:val="007247F1"/>
    <w:rsid w:val="0072482D"/>
    <w:rsid w:val="007248F4"/>
    <w:rsid w:val="00724B19"/>
    <w:rsid w:val="0072547A"/>
    <w:rsid w:val="007254D2"/>
    <w:rsid w:val="007254F1"/>
    <w:rsid w:val="00725D96"/>
    <w:rsid w:val="00725E42"/>
    <w:rsid w:val="00725FE7"/>
    <w:rsid w:val="0072632A"/>
    <w:rsid w:val="00726485"/>
    <w:rsid w:val="007268DE"/>
    <w:rsid w:val="00726E43"/>
    <w:rsid w:val="0072707E"/>
    <w:rsid w:val="007271F2"/>
    <w:rsid w:val="00727659"/>
    <w:rsid w:val="00727AD7"/>
    <w:rsid w:val="00727FA8"/>
    <w:rsid w:val="007302E1"/>
    <w:rsid w:val="00730AF4"/>
    <w:rsid w:val="00731B9B"/>
    <w:rsid w:val="00731C3F"/>
    <w:rsid w:val="00731C47"/>
    <w:rsid w:val="00731FCA"/>
    <w:rsid w:val="0073241A"/>
    <w:rsid w:val="0073268A"/>
    <w:rsid w:val="00732997"/>
    <w:rsid w:val="00732AAE"/>
    <w:rsid w:val="00733AD6"/>
    <w:rsid w:val="0073435B"/>
    <w:rsid w:val="007344B0"/>
    <w:rsid w:val="00734501"/>
    <w:rsid w:val="007348C4"/>
    <w:rsid w:val="00734AF8"/>
    <w:rsid w:val="007351EA"/>
    <w:rsid w:val="007354FB"/>
    <w:rsid w:val="007356A1"/>
    <w:rsid w:val="007358E8"/>
    <w:rsid w:val="00735900"/>
    <w:rsid w:val="007359FE"/>
    <w:rsid w:val="00736215"/>
    <w:rsid w:val="007362ED"/>
    <w:rsid w:val="007364B1"/>
    <w:rsid w:val="007364B3"/>
    <w:rsid w:val="007365B8"/>
    <w:rsid w:val="007365C8"/>
    <w:rsid w:val="00736ECE"/>
    <w:rsid w:val="007370E0"/>
    <w:rsid w:val="0073711D"/>
    <w:rsid w:val="00737635"/>
    <w:rsid w:val="00737718"/>
    <w:rsid w:val="00737DCF"/>
    <w:rsid w:val="007402F7"/>
    <w:rsid w:val="00740384"/>
    <w:rsid w:val="007406FC"/>
    <w:rsid w:val="0074081C"/>
    <w:rsid w:val="0074082D"/>
    <w:rsid w:val="00740AD0"/>
    <w:rsid w:val="007414A6"/>
    <w:rsid w:val="00742458"/>
    <w:rsid w:val="00742D1A"/>
    <w:rsid w:val="00742E15"/>
    <w:rsid w:val="00742FAF"/>
    <w:rsid w:val="00743209"/>
    <w:rsid w:val="007432BE"/>
    <w:rsid w:val="007436E4"/>
    <w:rsid w:val="007437C8"/>
    <w:rsid w:val="00743AEC"/>
    <w:rsid w:val="00743DC6"/>
    <w:rsid w:val="0074455C"/>
    <w:rsid w:val="007446BA"/>
    <w:rsid w:val="0074482A"/>
    <w:rsid w:val="00744BC4"/>
    <w:rsid w:val="0074513E"/>
    <w:rsid w:val="0074533B"/>
    <w:rsid w:val="0074572C"/>
    <w:rsid w:val="00745887"/>
    <w:rsid w:val="00745B85"/>
    <w:rsid w:val="00745FC6"/>
    <w:rsid w:val="00746088"/>
    <w:rsid w:val="0074621F"/>
    <w:rsid w:val="007462E1"/>
    <w:rsid w:val="00746310"/>
    <w:rsid w:val="00746332"/>
    <w:rsid w:val="00746758"/>
    <w:rsid w:val="00746A72"/>
    <w:rsid w:val="00746EEF"/>
    <w:rsid w:val="00747095"/>
    <w:rsid w:val="00747384"/>
    <w:rsid w:val="00747433"/>
    <w:rsid w:val="00747868"/>
    <w:rsid w:val="00747C9E"/>
    <w:rsid w:val="0075013D"/>
    <w:rsid w:val="0075071E"/>
    <w:rsid w:val="00750CCD"/>
    <w:rsid w:val="00751D95"/>
    <w:rsid w:val="0075249D"/>
    <w:rsid w:val="0075252A"/>
    <w:rsid w:val="00752A09"/>
    <w:rsid w:val="00752BDB"/>
    <w:rsid w:val="00752FE7"/>
    <w:rsid w:val="00753223"/>
    <w:rsid w:val="00753417"/>
    <w:rsid w:val="00753ED7"/>
    <w:rsid w:val="00753F15"/>
    <w:rsid w:val="00753FC0"/>
    <w:rsid w:val="00754220"/>
    <w:rsid w:val="00754424"/>
    <w:rsid w:val="0075444B"/>
    <w:rsid w:val="007544F9"/>
    <w:rsid w:val="00754979"/>
    <w:rsid w:val="00754AA9"/>
    <w:rsid w:val="00754E03"/>
    <w:rsid w:val="00754E26"/>
    <w:rsid w:val="00754F10"/>
    <w:rsid w:val="00754F2C"/>
    <w:rsid w:val="007554BD"/>
    <w:rsid w:val="007554F6"/>
    <w:rsid w:val="007556EA"/>
    <w:rsid w:val="0075584C"/>
    <w:rsid w:val="007559C5"/>
    <w:rsid w:val="00755B58"/>
    <w:rsid w:val="00755BBB"/>
    <w:rsid w:val="007561BA"/>
    <w:rsid w:val="007564CE"/>
    <w:rsid w:val="00756805"/>
    <w:rsid w:val="00756B0A"/>
    <w:rsid w:val="00756B90"/>
    <w:rsid w:val="0075796E"/>
    <w:rsid w:val="00757A13"/>
    <w:rsid w:val="00760DBB"/>
    <w:rsid w:val="0076108E"/>
    <w:rsid w:val="007610A0"/>
    <w:rsid w:val="00761409"/>
    <w:rsid w:val="00762095"/>
    <w:rsid w:val="007621DB"/>
    <w:rsid w:val="00762ADB"/>
    <w:rsid w:val="007631A6"/>
    <w:rsid w:val="007631A9"/>
    <w:rsid w:val="007643BC"/>
    <w:rsid w:val="00764D34"/>
    <w:rsid w:val="00764DA9"/>
    <w:rsid w:val="007651E0"/>
    <w:rsid w:val="0076540F"/>
    <w:rsid w:val="007657BC"/>
    <w:rsid w:val="007657EC"/>
    <w:rsid w:val="0076674B"/>
    <w:rsid w:val="00766BD6"/>
    <w:rsid w:val="0076716D"/>
    <w:rsid w:val="007672A4"/>
    <w:rsid w:val="00767E73"/>
    <w:rsid w:val="00770416"/>
    <w:rsid w:val="00770542"/>
    <w:rsid w:val="00770608"/>
    <w:rsid w:val="00770F6C"/>
    <w:rsid w:val="0077119A"/>
    <w:rsid w:val="007714D8"/>
    <w:rsid w:val="007715B4"/>
    <w:rsid w:val="00771703"/>
    <w:rsid w:val="00771D5F"/>
    <w:rsid w:val="00771DA4"/>
    <w:rsid w:val="0077225D"/>
    <w:rsid w:val="00772723"/>
    <w:rsid w:val="007728F5"/>
    <w:rsid w:val="00772CB2"/>
    <w:rsid w:val="007737E4"/>
    <w:rsid w:val="00774C6B"/>
    <w:rsid w:val="00774C8F"/>
    <w:rsid w:val="0077511B"/>
    <w:rsid w:val="0077531A"/>
    <w:rsid w:val="0077580F"/>
    <w:rsid w:val="00776175"/>
    <w:rsid w:val="00776339"/>
    <w:rsid w:val="0077666B"/>
    <w:rsid w:val="00776886"/>
    <w:rsid w:val="00776A1A"/>
    <w:rsid w:val="0077712E"/>
    <w:rsid w:val="00777254"/>
    <w:rsid w:val="00780524"/>
    <w:rsid w:val="0078086C"/>
    <w:rsid w:val="007809F7"/>
    <w:rsid w:val="00781087"/>
    <w:rsid w:val="0078149E"/>
    <w:rsid w:val="007818E2"/>
    <w:rsid w:val="0078216E"/>
    <w:rsid w:val="007822D0"/>
    <w:rsid w:val="00782F8B"/>
    <w:rsid w:val="007839A8"/>
    <w:rsid w:val="00783AB6"/>
    <w:rsid w:val="00783BF4"/>
    <w:rsid w:val="00783CBF"/>
    <w:rsid w:val="00784C85"/>
    <w:rsid w:val="00784DC7"/>
    <w:rsid w:val="007851A8"/>
    <w:rsid w:val="007851B4"/>
    <w:rsid w:val="0078603F"/>
    <w:rsid w:val="0078608C"/>
    <w:rsid w:val="007861F5"/>
    <w:rsid w:val="007863CF"/>
    <w:rsid w:val="007868CC"/>
    <w:rsid w:val="00786BA0"/>
    <w:rsid w:val="00787524"/>
    <w:rsid w:val="007877D0"/>
    <w:rsid w:val="0078789E"/>
    <w:rsid w:val="00787B3C"/>
    <w:rsid w:val="00787B40"/>
    <w:rsid w:val="0079028A"/>
    <w:rsid w:val="00790851"/>
    <w:rsid w:val="00791D75"/>
    <w:rsid w:val="00792011"/>
    <w:rsid w:val="00792168"/>
    <w:rsid w:val="0079241E"/>
    <w:rsid w:val="00792463"/>
    <w:rsid w:val="00792925"/>
    <w:rsid w:val="00792E03"/>
    <w:rsid w:val="00793112"/>
    <w:rsid w:val="00793B7D"/>
    <w:rsid w:val="00794434"/>
    <w:rsid w:val="007945A7"/>
    <w:rsid w:val="00794B02"/>
    <w:rsid w:val="00795105"/>
    <w:rsid w:val="00795242"/>
    <w:rsid w:val="00795291"/>
    <w:rsid w:val="00795318"/>
    <w:rsid w:val="007959FE"/>
    <w:rsid w:val="007961BE"/>
    <w:rsid w:val="00796BFD"/>
    <w:rsid w:val="00796DD9"/>
    <w:rsid w:val="00797269"/>
    <w:rsid w:val="007977E6"/>
    <w:rsid w:val="007977F5"/>
    <w:rsid w:val="00797E73"/>
    <w:rsid w:val="007A02FA"/>
    <w:rsid w:val="007A031F"/>
    <w:rsid w:val="007A06C8"/>
    <w:rsid w:val="007A077C"/>
    <w:rsid w:val="007A0888"/>
    <w:rsid w:val="007A0B0B"/>
    <w:rsid w:val="007A0B38"/>
    <w:rsid w:val="007A0CF1"/>
    <w:rsid w:val="007A11E6"/>
    <w:rsid w:val="007A1A60"/>
    <w:rsid w:val="007A1F5E"/>
    <w:rsid w:val="007A263C"/>
    <w:rsid w:val="007A2D74"/>
    <w:rsid w:val="007A34B3"/>
    <w:rsid w:val="007A3B8F"/>
    <w:rsid w:val="007A3CA5"/>
    <w:rsid w:val="007A4843"/>
    <w:rsid w:val="007A4B2D"/>
    <w:rsid w:val="007A4CBA"/>
    <w:rsid w:val="007A5524"/>
    <w:rsid w:val="007A5B7B"/>
    <w:rsid w:val="007A5FEB"/>
    <w:rsid w:val="007A6591"/>
    <w:rsid w:val="007A79D1"/>
    <w:rsid w:val="007A7DF5"/>
    <w:rsid w:val="007B052D"/>
    <w:rsid w:val="007B0653"/>
    <w:rsid w:val="007B06BD"/>
    <w:rsid w:val="007B0746"/>
    <w:rsid w:val="007B0D89"/>
    <w:rsid w:val="007B13D4"/>
    <w:rsid w:val="007B1739"/>
    <w:rsid w:val="007B1A21"/>
    <w:rsid w:val="007B1B8E"/>
    <w:rsid w:val="007B1BB8"/>
    <w:rsid w:val="007B1D03"/>
    <w:rsid w:val="007B1F98"/>
    <w:rsid w:val="007B2091"/>
    <w:rsid w:val="007B20CD"/>
    <w:rsid w:val="007B22DE"/>
    <w:rsid w:val="007B235E"/>
    <w:rsid w:val="007B26D2"/>
    <w:rsid w:val="007B29B9"/>
    <w:rsid w:val="007B2CA0"/>
    <w:rsid w:val="007B2D35"/>
    <w:rsid w:val="007B2ECD"/>
    <w:rsid w:val="007B34BB"/>
    <w:rsid w:val="007B39A6"/>
    <w:rsid w:val="007B49A4"/>
    <w:rsid w:val="007B4A39"/>
    <w:rsid w:val="007B4A4B"/>
    <w:rsid w:val="007B4AB6"/>
    <w:rsid w:val="007B525A"/>
    <w:rsid w:val="007B5442"/>
    <w:rsid w:val="007B55D4"/>
    <w:rsid w:val="007B5CD7"/>
    <w:rsid w:val="007B635A"/>
    <w:rsid w:val="007B664E"/>
    <w:rsid w:val="007B672E"/>
    <w:rsid w:val="007B699A"/>
    <w:rsid w:val="007B6BA5"/>
    <w:rsid w:val="007B6D69"/>
    <w:rsid w:val="007B6F08"/>
    <w:rsid w:val="007B75A1"/>
    <w:rsid w:val="007B7C1B"/>
    <w:rsid w:val="007B7D66"/>
    <w:rsid w:val="007C07AC"/>
    <w:rsid w:val="007C0D3F"/>
    <w:rsid w:val="007C1137"/>
    <w:rsid w:val="007C1905"/>
    <w:rsid w:val="007C20AD"/>
    <w:rsid w:val="007C2355"/>
    <w:rsid w:val="007C3277"/>
    <w:rsid w:val="007C3390"/>
    <w:rsid w:val="007C4153"/>
    <w:rsid w:val="007C42D8"/>
    <w:rsid w:val="007C48A0"/>
    <w:rsid w:val="007C4CC5"/>
    <w:rsid w:val="007C4F4B"/>
    <w:rsid w:val="007C57EE"/>
    <w:rsid w:val="007C599E"/>
    <w:rsid w:val="007C5A09"/>
    <w:rsid w:val="007C6FF7"/>
    <w:rsid w:val="007C7004"/>
    <w:rsid w:val="007C75C1"/>
    <w:rsid w:val="007C7CB9"/>
    <w:rsid w:val="007C7E01"/>
    <w:rsid w:val="007D0094"/>
    <w:rsid w:val="007D033C"/>
    <w:rsid w:val="007D05B9"/>
    <w:rsid w:val="007D0857"/>
    <w:rsid w:val="007D0E89"/>
    <w:rsid w:val="007D0F86"/>
    <w:rsid w:val="007D1046"/>
    <w:rsid w:val="007D1563"/>
    <w:rsid w:val="007D1727"/>
    <w:rsid w:val="007D1EF4"/>
    <w:rsid w:val="007D20AD"/>
    <w:rsid w:val="007D281F"/>
    <w:rsid w:val="007D28E0"/>
    <w:rsid w:val="007D2940"/>
    <w:rsid w:val="007D31EC"/>
    <w:rsid w:val="007D35CA"/>
    <w:rsid w:val="007D453F"/>
    <w:rsid w:val="007D471C"/>
    <w:rsid w:val="007D490B"/>
    <w:rsid w:val="007D4F5D"/>
    <w:rsid w:val="007D506A"/>
    <w:rsid w:val="007D52B1"/>
    <w:rsid w:val="007D56A6"/>
    <w:rsid w:val="007D591E"/>
    <w:rsid w:val="007D5B7C"/>
    <w:rsid w:val="007D5DA6"/>
    <w:rsid w:val="007D5F24"/>
    <w:rsid w:val="007D5FA1"/>
    <w:rsid w:val="007D634C"/>
    <w:rsid w:val="007D66D7"/>
    <w:rsid w:val="007D70C6"/>
    <w:rsid w:val="007D7362"/>
    <w:rsid w:val="007D7574"/>
    <w:rsid w:val="007D7C7A"/>
    <w:rsid w:val="007D7FA1"/>
    <w:rsid w:val="007E0783"/>
    <w:rsid w:val="007E07E5"/>
    <w:rsid w:val="007E0CE9"/>
    <w:rsid w:val="007E12F5"/>
    <w:rsid w:val="007E1644"/>
    <w:rsid w:val="007E1646"/>
    <w:rsid w:val="007E19B2"/>
    <w:rsid w:val="007E1F02"/>
    <w:rsid w:val="007E2702"/>
    <w:rsid w:val="007E2A89"/>
    <w:rsid w:val="007E2C29"/>
    <w:rsid w:val="007E3182"/>
    <w:rsid w:val="007E346C"/>
    <w:rsid w:val="007E3D2D"/>
    <w:rsid w:val="007E4815"/>
    <w:rsid w:val="007E55ED"/>
    <w:rsid w:val="007E591D"/>
    <w:rsid w:val="007E5BD3"/>
    <w:rsid w:val="007E5C34"/>
    <w:rsid w:val="007E5DEA"/>
    <w:rsid w:val="007E5FA3"/>
    <w:rsid w:val="007E617B"/>
    <w:rsid w:val="007E6982"/>
    <w:rsid w:val="007E6CFF"/>
    <w:rsid w:val="007E6D1F"/>
    <w:rsid w:val="007E70DE"/>
    <w:rsid w:val="007E729C"/>
    <w:rsid w:val="007E757B"/>
    <w:rsid w:val="007E7825"/>
    <w:rsid w:val="007E7916"/>
    <w:rsid w:val="007E7D7D"/>
    <w:rsid w:val="007E7FE1"/>
    <w:rsid w:val="007F023C"/>
    <w:rsid w:val="007F0278"/>
    <w:rsid w:val="007F080A"/>
    <w:rsid w:val="007F08A8"/>
    <w:rsid w:val="007F0907"/>
    <w:rsid w:val="007F0D2A"/>
    <w:rsid w:val="007F0FC3"/>
    <w:rsid w:val="007F100B"/>
    <w:rsid w:val="007F1139"/>
    <w:rsid w:val="007F11F2"/>
    <w:rsid w:val="007F13A9"/>
    <w:rsid w:val="007F150F"/>
    <w:rsid w:val="007F1FE4"/>
    <w:rsid w:val="007F2165"/>
    <w:rsid w:val="007F246B"/>
    <w:rsid w:val="007F24ED"/>
    <w:rsid w:val="007F25AA"/>
    <w:rsid w:val="007F25C9"/>
    <w:rsid w:val="007F332A"/>
    <w:rsid w:val="007F3602"/>
    <w:rsid w:val="007F3990"/>
    <w:rsid w:val="007F43CB"/>
    <w:rsid w:val="007F494F"/>
    <w:rsid w:val="007F4996"/>
    <w:rsid w:val="007F4AEC"/>
    <w:rsid w:val="007F4DE5"/>
    <w:rsid w:val="007F4EBA"/>
    <w:rsid w:val="007F5416"/>
    <w:rsid w:val="007F59AD"/>
    <w:rsid w:val="007F5CE2"/>
    <w:rsid w:val="007F5F22"/>
    <w:rsid w:val="007F6611"/>
    <w:rsid w:val="007F6A26"/>
    <w:rsid w:val="007F6F76"/>
    <w:rsid w:val="007F7917"/>
    <w:rsid w:val="007F7A88"/>
    <w:rsid w:val="007F7BAF"/>
    <w:rsid w:val="007F7CC9"/>
    <w:rsid w:val="007F7F89"/>
    <w:rsid w:val="008005AD"/>
    <w:rsid w:val="008018DC"/>
    <w:rsid w:val="00801D3F"/>
    <w:rsid w:val="008025B1"/>
    <w:rsid w:val="008028F3"/>
    <w:rsid w:val="00802981"/>
    <w:rsid w:val="00802DFC"/>
    <w:rsid w:val="0080325F"/>
    <w:rsid w:val="008036ED"/>
    <w:rsid w:val="008036EE"/>
    <w:rsid w:val="00803707"/>
    <w:rsid w:val="00803855"/>
    <w:rsid w:val="0080413F"/>
    <w:rsid w:val="00804333"/>
    <w:rsid w:val="0080465E"/>
    <w:rsid w:val="00804BE5"/>
    <w:rsid w:val="00804D33"/>
    <w:rsid w:val="00804D45"/>
    <w:rsid w:val="00805558"/>
    <w:rsid w:val="00805C4E"/>
    <w:rsid w:val="00805C63"/>
    <w:rsid w:val="00805EAD"/>
    <w:rsid w:val="00806D4D"/>
    <w:rsid w:val="00806E5C"/>
    <w:rsid w:val="008070F0"/>
    <w:rsid w:val="0080773A"/>
    <w:rsid w:val="00807B4E"/>
    <w:rsid w:val="00807D54"/>
    <w:rsid w:val="00807F9D"/>
    <w:rsid w:val="00810039"/>
    <w:rsid w:val="008105B8"/>
    <w:rsid w:val="00810778"/>
    <w:rsid w:val="008109EA"/>
    <w:rsid w:val="00810BAC"/>
    <w:rsid w:val="00811042"/>
    <w:rsid w:val="0081118B"/>
    <w:rsid w:val="00811512"/>
    <w:rsid w:val="008117FE"/>
    <w:rsid w:val="00811C39"/>
    <w:rsid w:val="00812046"/>
    <w:rsid w:val="00812354"/>
    <w:rsid w:val="00812BDB"/>
    <w:rsid w:val="008131B6"/>
    <w:rsid w:val="008136D6"/>
    <w:rsid w:val="00814E6F"/>
    <w:rsid w:val="00814EFC"/>
    <w:rsid w:val="0081565D"/>
    <w:rsid w:val="00815D6F"/>
    <w:rsid w:val="008161E5"/>
    <w:rsid w:val="008168DC"/>
    <w:rsid w:val="00816A96"/>
    <w:rsid w:val="00816C90"/>
    <w:rsid w:val="008172AA"/>
    <w:rsid w:val="008175E9"/>
    <w:rsid w:val="00817914"/>
    <w:rsid w:val="008179DB"/>
    <w:rsid w:val="008204B4"/>
    <w:rsid w:val="00820F64"/>
    <w:rsid w:val="008215CE"/>
    <w:rsid w:val="008218FE"/>
    <w:rsid w:val="00821CC4"/>
    <w:rsid w:val="00821E25"/>
    <w:rsid w:val="00821FB6"/>
    <w:rsid w:val="00822567"/>
    <w:rsid w:val="008227E0"/>
    <w:rsid w:val="008228F7"/>
    <w:rsid w:val="00822B6F"/>
    <w:rsid w:val="00823799"/>
    <w:rsid w:val="00823861"/>
    <w:rsid w:val="00823914"/>
    <w:rsid w:val="00823B49"/>
    <w:rsid w:val="00823BD1"/>
    <w:rsid w:val="008242D7"/>
    <w:rsid w:val="008242E5"/>
    <w:rsid w:val="0082515F"/>
    <w:rsid w:val="0082577B"/>
    <w:rsid w:val="00825901"/>
    <w:rsid w:val="0082617B"/>
    <w:rsid w:val="008268B6"/>
    <w:rsid w:val="00826F5B"/>
    <w:rsid w:val="0082714A"/>
    <w:rsid w:val="00827535"/>
    <w:rsid w:val="008305C8"/>
    <w:rsid w:val="00830C56"/>
    <w:rsid w:val="0083109A"/>
    <w:rsid w:val="008314B1"/>
    <w:rsid w:val="0083167B"/>
    <w:rsid w:val="0083193D"/>
    <w:rsid w:val="00831A5B"/>
    <w:rsid w:val="00831C20"/>
    <w:rsid w:val="00832050"/>
    <w:rsid w:val="008322AE"/>
    <w:rsid w:val="00832C22"/>
    <w:rsid w:val="00833366"/>
    <w:rsid w:val="00833B40"/>
    <w:rsid w:val="00833BFA"/>
    <w:rsid w:val="00836319"/>
    <w:rsid w:val="008363DC"/>
    <w:rsid w:val="00836797"/>
    <w:rsid w:val="00836B7E"/>
    <w:rsid w:val="00837049"/>
    <w:rsid w:val="008372CD"/>
    <w:rsid w:val="008373DA"/>
    <w:rsid w:val="0083747A"/>
    <w:rsid w:val="00837695"/>
    <w:rsid w:val="008378EB"/>
    <w:rsid w:val="00837A24"/>
    <w:rsid w:val="00837F3B"/>
    <w:rsid w:val="008400E3"/>
    <w:rsid w:val="008405A0"/>
    <w:rsid w:val="0084115F"/>
    <w:rsid w:val="00841E63"/>
    <w:rsid w:val="00843045"/>
    <w:rsid w:val="0084354D"/>
    <w:rsid w:val="008437E7"/>
    <w:rsid w:val="008438C4"/>
    <w:rsid w:val="00843CA1"/>
    <w:rsid w:val="00843D24"/>
    <w:rsid w:val="00844413"/>
    <w:rsid w:val="00844C78"/>
    <w:rsid w:val="00844D14"/>
    <w:rsid w:val="0084538E"/>
    <w:rsid w:val="00845779"/>
    <w:rsid w:val="008459EA"/>
    <w:rsid w:val="00845A7A"/>
    <w:rsid w:val="00845B98"/>
    <w:rsid w:val="00845F38"/>
    <w:rsid w:val="008471C1"/>
    <w:rsid w:val="008474EA"/>
    <w:rsid w:val="0084793C"/>
    <w:rsid w:val="008502B2"/>
    <w:rsid w:val="008509B2"/>
    <w:rsid w:val="00850D78"/>
    <w:rsid w:val="008510AE"/>
    <w:rsid w:val="00851140"/>
    <w:rsid w:val="00851170"/>
    <w:rsid w:val="0085117A"/>
    <w:rsid w:val="00851A19"/>
    <w:rsid w:val="00851A89"/>
    <w:rsid w:val="00851CF5"/>
    <w:rsid w:val="008524A8"/>
    <w:rsid w:val="008528D3"/>
    <w:rsid w:val="00852D0F"/>
    <w:rsid w:val="00852D19"/>
    <w:rsid w:val="0085366C"/>
    <w:rsid w:val="008540B6"/>
    <w:rsid w:val="008546EC"/>
    <w:rsid w:val="008548EA"/>
    <w:rsid w:val="00854CBA"/>
    <w:rsid w:val="00854D8F"/>
    <w:rsid w:val="0085531E"/>
    <w:rsid w:val="00855420"/>
    <w:rsid w:val="00855A57"/>
    <w:rsid w:val="00855DFD"/>
    <w:rsid w:val="00856277"/>
    <w:rsid w:val="008565D1"/>
    <w:rsid w:val="00856721"/>
    <w:rsid w:val="0085686F"/>
    <w:rsid w:val="00857158"/>
    <w:rsid w:val="008578A6"/>
    <w:rsid w:val="00857C4E"/>
    <w:rsid w:val="0086132C"/>
    <w:rsid w:val="008617DB"/>
    <w:rsid w:val="00861D37"/>
    <w:rsid w:val="00861E14"/>
    <w:rsid w:val="008620D9"/>
    <w:rsid w:val="008624C1"/>
    <w:rsid w:val="00862B03"/>
    <w:rsid w:val="00862B5D"/>
    <w:rsid w:val="0086354E"/>
    <w:rsid w:val="00863743"/>
    <w:rsid w:val="00863C3C"/>
    <w:rsid w:val="00863E65"/>
    <w:rsid w:val="00864817"/>
    <w:rsid w:val="00865340"/>
    <w:rsid w:val="00865453"/>
    <w:rsid w:val="0086597F"/>
    <w:rsid w:val="008659D8"/>
    <w:rsid w:val="00866272"/>
    <w:rsid w:val="00866893"/>
    <w:rsid w:val="00866EA9"/>
    <w:rsid w:val="00866F02"/>
    <w:rsid w:val="00866F82"/>
    <w:rsid w:val="00867047"/>
    <w:rsid w:val="00867167"/>
    <w:rsid w:val="0086772E"/>
    <w:rsid w:val="00867977"/>
    <w:rsid w:val="00867D18"/>
    <w:rsid w:val="00870267"/>
    <w:rsid w:val="00870898"/>
    <w:rsid w:val="008712A0"/>
    <w:rsid w:val="008713C5"/>
    <w:rsid w:val="00871A4F"/>
    <w:rsid w:val="00871C57"/>
    <w:rsid w:val="00871F9A"/>
    <w:rsid w:val="00871FD5"/>
    <w:rsid w:val="008720B6"/>
    <w:rsid w:val="008724E9"/>
    <w:rsid w:val="008727DC"/>
    <w:rsid w:val="00872A96"/>
    <w:rsid w:val="00872CC5"/>
    <w:rsid w:val="0087311F"/>
    <w:rsid w:val="00873975"/>
    <w:rsid w:val="00873BA0"/>
    <w:rsid w:val="00873D70"/>
    <w:rsid w:val="0087401B"/>
    <w:rsid w:val="0087406C"/>
    <w:rsid w:val="0087413F"/>
    <w:rsid w:val="008743B1"/>
    <w:rsid w:val="008743E0"/>
    <w:rsid w:val="0087492A"/>
    <w:rsid w:val="00874D74"/>
    <w:rsid w:val="00874E85"/>
    <w:rsid w:val="00875816"/>
    <w:rsid w:val="00876087"/>
    <w:rsid w:val="008760C4"/>
    <w:rsid w:val="008763B0"/>
    <w:rsid w:val="00876413"/>
    <w:rsid w:val="00876860"/>
    <w:rsid w:val="00876AF7"/>
    <w:rsid w:val="00876F90"/>
    <w:rsid w:val="008777AB"/>
    <w:rsid w:val="00877B83"/>
    <w:rsid w:val="00877C10"/>
    <w:rsid w:val="00877D44"/>
    <w:rsid w:val="00880644"/>
    <w:rsid w:val="00880F51"/>
    <w:rsid w:val="00880F56"/>
    <w:rsid w:val="008810B3"/>
    <w:rsid w:val="0088124E"/>
    <w:rsid w:val="00881356"/>
    <w:rsid w:val="0088172E"/>
    <w:rsid w:val="0088177B"/>
    <w:rsid w:val="00881EFA"/>
    <w:rsid w:val="008820BB"/>
    <w:rsid w:val="00882E47"/>
    <w:rsid w:val="00883187"/>
    <w:rsid w:val="008835AB"/>
    <w:rsid w:val="00883C1F"/>
    <w:rsid w:val="00883C2A"/>
    <w:rsid w:val="00883ED9"/>
    <w:rsid w:val="00884770"/>
    <w:rsid w:val="008848D9"/>
    <w:rsid w:val="008849FD"/>
    <w:rsid w:val="00884AF6"/>
    <w:rsid w:val="008853B0"/>
    <w:rsid w:val="00885508"/>
    <w:rsid w:val="00885D36"/>
    <w:rsid w:val="00885DC6"/>
    <w:rsid w:val="00885E6E"/>
    <w:rsid w:val="0088615E"/>
    <w:rsid w:val="00886544"/>
    <w:rsid w:val="00886579"/>
    <w:rsid w:val="00886BC7"/>
    <w:rsid w:val="00886C9E"/>
    <w:rsid w:val="00887145"/>
    <w:rsid w:val="008879CB"/>
    <w:rsid w:val="00887C0F"/>
    <w:rsid w:val="00887DE3"/>
    <w:rsid w:val="00890265"/>
    <w:rsid w:val="008902F2"/>
    <w:rsid w:val="00890589"/>
    <w:rsid w:val="00890F84"/>
    <w:rsid w:val="008910E1"/>
    <w:rsid w:val="0089116C"/>
    <w:rsid w:val="00891462"/>
    <w:rsid w:val="008914CA"/>
    <w:rsid w:val="00891E6E"/>
    <w:rsid w:val="00891E7D"/>
    <w:rsid w:val="008922A7"/>
    <w:rsid w:val="00892F3F"/>
    <w:rsid w:val="00892F93"/>
    <w:rsid w:val="00893598"/>
    <w:rsid w:val="00893E1A"/>
    <w:rsid w:val="00894163"/>
    <w:rsid w:val="00894181"/>
    <w:rsid w:val="00894A24"/>
    <w:rsid w:val="00894AB8"/>
    <w:rsid w:val="00895335"/>
    <w:rsid w:val="00895675"/>
    <w:rsid w:val="00895953"/>
    <w:rsid w:val="00895CCA"/>
    <w:rsid w:val="00895E9A"/>
    <w:rsid w:val="00895F77"/>
    <w:rsid w:val="00896806"/>
    <w:rsid w:val="00896D27"/>
    <w:rsid w:val="00896D6F"/>
    <w:rsid w:val="0089704D"/>
    <w:rsid w:val="0089719C"/>
    <w:rsid w:val="008972FD"/>
    <w:rsid w:val="00897792"/>
    <w:rsid w:val="008979B1"/>
    <w:rsid w:val="00897DA9"/>
    <w:rsid w:val="008A035C"/>
    <w:rsid w:val="008A05AD"/>
    <w:rsid w:val="008A100B"/>
    <w:rsid w:val="008A1C10"/>
    <w:rsid w:val="008A2054"/>
    <w:rsid w:val="008A206E"/>
    <w:rsid w:val="008A207F"/>
    <w:rsid w:val="008A224C"/>
    <w:rsid w:val="008A256E"/>
    <w:rsid w:val="008A2669"/>
    <w:rsid w:val="008A268F"/>
    <w:rsid w:val="008A2C8E"/>
    <w:rsid w:val="008A2E83"/>
    <w:rsid w:val="008A3053"/>
    <w:rsid w:val="008A376B"/>
    <w:rsid w:val="008A39A0"/>
    <w:rsid w:val="008A3CF7"/>
    <w:rsid w:val="008A4200"/>
    <w:rsid w:val="008A460D"/>
    <w:rsid w:val="008A4677"/>
    <w:rsid w:val="008A4759"/>
    <w:rsid w:val="008A4C97"/>
    <w:rsid w:val="008A4CE5"/>
    <w:rsid w:val="008A4D19"/>
    <w:rsid w:val="008A5279"/>
    <w:rsid w:val="008A5AFF"/>
    <w:rsid w:val="008A61C7"/>
    <w:rsid w:val="008A630D"/>
    <w:rsid w:val="008A6B25"/>
    <w:rsid w:val="008A6B59"/>
    <w:rsid w:val="008A6C4F"/>
    <w:rsid w:val="008A6DF9"/>
    <w:rsid w:val="008A6EDB"/>
    <w:rsid w:val="008A72DA"/>
    <w:rsid w:val="008A74C6"/>
    <w:rsid w:val="008A7FAC"/>
    <w:rsid w:val="008B05F7"/>
    <w:rsid w:val="008B0B2A"/>
    <w:rsid w:val="008B0C78"/>
    <w:rsid w:val="008B0C7A"/>
    <w:rsid w:val="008B127C"/>
    <w:rsid w:val="008B1599"/>
    <w:rsid w:val="008B1C09"/>
    <w:rsid w:val="008B20BA"/>
    <w:rsid w:val="008B29B9"/>
    <w:rsid w:val="008B2C97"/>
    <w:rsid w:val="008B2CCA"/>
    <w:rsid w:val="008B30FF"/>
    <w:rsid w:val="008B34D3"/>
    <w:rsid w:val="008B350C"/>
    <w:rsid w:val="008B3539"/>
    <w:rsid w:val="008B389E"/>
    <w:rsid w:val="008B3DEA"/>
    <w:rsid w:val="008B40CF"/>
    <w:rsid w:val="008B42B4"/>
    <w:rsid w:val="008B48F6"/>
    <w:rsid w:val="008B4B74"/>
    <w:rsid w:val="008B4E89"/>
    <w:rsid w:val="008B526F"/>
    <w:rsid w:val="008B553F"/>
    <w:rsid w:val="008B5654"/>
    <w:rsid w:val="008B57A5"/>
    <w:rsid w:val="008B5FCB"/>
    <w:rsid w:val="008B6207"/>
    <w:rsid w:val="008B6411"/>
    <w:rsid w:val="008B682D"/>
    <w:rsid w:val="008B6E6A"/>
    <w:rsid w:val="008B7C78"/>
    <w:rsid w:val="008C005D"/>
    <w:rsid w:val="008C0220"/>
    <w:rsid w:val="008C0754"/>
    <w:rsid w:val="008C0A48"/>
    <w:rsid w:val="008C0FB1"/>
    <w:rsid w:val="008C291F"/>
    <w:rsid w:val="008C3631"/>
    <w:rsid w:val="008C36B8"/>
    <w:rsid w:val="008C37AF"/>
    <w:rsid w:val="008C3A70"/>
    <w:rsid w:val="008C3A72"/>
    <w:rsid w:val="008C41E0"/>
    <w:rsid w:val="008C4297"/>
    <w:rsid w:val="008C483E"/>
    <w:rsid w:val="008C4AE0"/>
    <w:rsid w:val="008C66A6"/>
    <w:rsid w:val="008C6803"/>
    <w:rsid w:val="008C6F63"/>
    <w:rsid w:val="008C712E"/>
    <w:rsid w:val="008C7193"/>
    <w:rsid w:val="008C7518"/>
    <w:rsid w:val="008D045E"/>
    <w:rsid w:val="008D0BEF"/>
    <w:rsid w:val="008D0E20"/>
    <w:rsid w:val="008D165E"/>
    <w:rsid w:val="008D1F0F"/>
    <w:rsid w:val="008D2072"/>
    <w:rsid w:val="008D21BA"/>
    <w:rsid w:val="008D24A9"/>
    <w:rsid w:val="008D24BC"/>
    <w:rsid w:val="008D2565"/>
    <w:rsid w:val="008D2879"/>
    <w:rsid w:val="008D2F94"/>
    <w:rsid w:val="008D3569"/>
    <w:rsid w:val="008D3573"/>
    <w:rsid w:val="008D3F25"/>
    <w:rsid w:val="008D4D82"/>
    <w:rsid w:val="008D554B"/>
    <w:rsid w:val="008D58CC"/>
    <w:rsid w:val="008D5D92"/>
    <w:rsid w:val="008D61C9"/>
    <w:rsid w:val="008D68E0"/>
    <w:rsid w:val="008D71D1"/>
    <w:rsid w:val="008D7308"/>
    <w:rsid w:val="008D74C0"/>
    <w:rsid w:val="008D7644"/>
    <w:rsid w:val="008D79E6"/>
    <w:rsid w:val="008E0036"/>
    <w:rsid w:val="008E074F"/>
    <w:rsid w:val="008E0E46"/>
    <w:rsid w:val="008E1260"/>
    <w:rsid w:val="008E126F"/>
    <w:rsid w:val="008E1DA0"/>
    <w:rsid w:val="008E2145"/>
    <w:rsid w:val="008E23C8"/>
    <w:rsid w:val="008E2762"/>
    <w:rsid w:val="008E2EEC"/>
    <w:rsid w:val="008E3202"/>
    <w:rsid w:val="008E35F2"/>
    <w:rsid w:val="008E3BBD"/>
    <w:rsid w:val="008E3F09"/>
    <w:rsid w:val="008E483C"/>
    <w:rsid w:val="008E49A6"/>
    <w:rsid w:val="008E4BA1"/>
    <w:rsid w:val="008E4E3C"/>
    <w:rsid w:val="008E4F63"/>
    <w:rsid w:val="008E4F71"/>
    <w:rsid w:val="008E5291"/>
    <w:rsid w:val="008E5505"/>
    <w:rsid w:val="008E5FC6"/>
    <w:rsid w:val="008E6499"/>
    <w:rsid w:val="008E6779"/>
    <w:rsid w:val="008E6A41"/>
    <w:rsid w:val="008E7116"/>
    <w:rsid w:val="008E7771"/>
    <w:rsid w:val="008E7E07"/>
    <w:rsid w:val="008E7E31"/>
    <w:rsid w:val="008F0A0F"/>
    <w:rsid w:val="008F0BFC"/>
    <w:rsid w:val="008F0C17"/>
    <w:rsid w:val="008F1067"/>
    <w:rsid w:val="008F129B"/>
    <w:rsid w:val="008F143B"/>
    <w:rsid w:val="008F14A1"/>
    <w:rsid w:val="008F1877"/>
    <w:rsid w:val="008F2045"/>
    <w:rsid w:val="008F2410"/>
    <w:rsid w:val="008F2B7F"/>
    <w:rsid w:val="008F3817"/>
    <w:rsid w:val="008F3882"/>
    <w:rsid w:val="008F3B26"/>
    <w:rsid w:val="008F3DCF"/>
    <w:rsid w:val="008F3E27"/>
    <w:rsid w:val="008F4B48"/>
    <w:rsid w:val="008F4B7C"/>
    <w:rsid w:val="008F4DAB"/>
    <w:rsid w:val="008F5141"/>
    <w:rsid w:val="008F5961"/>
    <w:rsid w:val="008F5D3A"/>
    <w:rsid w:val="008F61B1"/>
    <w:rsid w:val="008F6201"/>
    <w:rsid w:val="008F63DA"/>
    <w:rsid w:val="008F6AF2"/>
    <w:rsid w:val="008F6B0C"/>
    <w:rsid w:val="008F6B8A"/>
    <w:rsid w:val="008F6D03"/>
    <w:rsid w:val="008F7930"/>
    <w:rsid w:val="008F7FEA"/>
    <w:rsid w:val="00900469"/>
    <w:rsid w:val="0090137B"/>
    <w:rsid w:val="009013F9"/>
    <w:rsid w:val="00901490"/>
    <w:rsid w:val="00901497"/>
    <w:rsid w:val="00902036"/>
    <w:rsid w:val="00902845"/>
    <w:rsid w:val="00902BD8"/>
    <w:rsid w:val="009038B2"/>
    <w:rsid w:val="00904286"/>
    <w:rsid w:val="009046E9"/>
    <w:rsid w:val="0090488B"/>
    <w:rsid w:val="00904EC2"/>
    <w:rsid w:val="00905292"/>
    <w:rsid w:val="0090547C"/>
    <w:rsid w:val="00905D66"/>
    <w:rsid w:val="009061D6"/>
    <w:rsid w:val="00906527"/>
    <w:rsid w:val="00906746"/>
    <w:rsid w:val="00906A78"/>
    <w:rsid w:val="00906C23"/>
    <w:rsid w:val="00906F6A"/>
    <w:rsid w:val="00907235"/>
    <w:rsid w:val="00907AF3"/>
    <w:rsid w:val="00907E12"/>
    <w:rsid w:val="0091085D"/>
    <w:rsid w:val="00910A74"/>
    <w:rsid w:val="00910B64"/>
    <w:rsid w:val="00910C04"/>
    <w:rsid w:val="009111C2"/>
    <w:rsid w:val="0091158C"/>
    <w:rsid w:val="0091176A"/>
    <w:rsid w:val="009119A8"/>
    <w:rsid w:val="0091288F"/>
    <w:rsid w:val="00912ECF"/>
    <w:rsid w:val="00913124"/>
    <w:rsid w:val="009133C2"/>
    <w:rsid w:val="00913E06"/>
    <w:rsid w:val="009140D2"/>
    <w:rsid w:val="00914601"/>
    <w:rsid w:val="00914745"/>
    <w:rsid w:val="00914C21"/>
    <w:rsid w:val="0091522E"/>
    <w:rsid w:val="00915398"/>
    <w:rsid w:val="00915568"/>
    <w:rsid w:val="009157F8"/>
    <w:rsid w:val="00915C1B"/>
    <w:rsid w:val="00916934"/>
    <w:rsid w:val="00916D52"/>
    <w:rsid w:val="00916DB3"/>
    <w:rsid w:val="00916DC1"/>
    <w:rsid w:val="00916F82"/>
    <w:rsid w:val="009170FA"/>
    <w:rsid w:val="00917351"/>
    <w:rsid w:val="00917AAE"/>
    <w:rsid w:val="00917CD2"/>
    <w:rsid w:val="00920306"/>
    <w:rsid w:val="009207A0"/>
    <w:rsid w:val="009210B9"/>
    <w:rsid w:val="00921907"/>
    <w:rsid w:val="0092202F"/>
    <w:rsid w:val="009226BD"/>
    <w:rsid w:val="00922932"/>
    <w:rsid w:val="00922D78"/>
    <w:rsid w:val="0092359E"/>
    <w:rsid w:val="009235BE"/>
    <w:rsid w:val="00923D6A"/>
    <w:rsid w:val="00923DA5"/>
    <w:rsid w:val="00923FAB"/>
    <w:rsid w:val="00924280"/>
    <w:rsid w:val="009245EC"/>
    <w:rsid w:val="00924EF0"/>
    <w:rsid w:val="00924FA4"/>
    <w:rsid w:val="0092521F"/>
    <w:rsid w:val="0092559B"/>
    <w:rsid w:val="00925B73"/>
    <w:rsid w:val="00925C17"/>
    <w:rsid w:val="00925C5E"/>
    <w:rsid w:val="00926E47"/>
    <w:rsid w:val="009277CE"/>
    <w:rsid w:val="00930447"/>
    <w:rsid w:val="00930537"/>
    <w:rsid w:val="0093063A"/>
    <w:rsid w:val="0093071F"/>
    <w:rsid w:val="00930B1C"/>
    <w:rsid w:val="00930D58"/>
    <w:rsid w:val="009318A3"/>
    <w:rsid w:val="0093197F"/>
    <w:rsid w:val="00931A73"/>
    <w:rsid w:val="00931E37"/>
    <w:rsid w:val="00932CE6"/>
    <w:rsid w:val="00932F04"/>
    <w:rsid w:val="00932F07"/>
    <w:rsid w:val="009339E6"/>
    <w:rsid w:val="00933C17"/>
    <w:rsid w:val="00933F23"/>
    <w:rsid w:val="00934184"/>
    <w:rsid w:val="00934879"/>
    <w:rsid w:val="009348C4"/>
    <w:rsid w:val="00934D0B"/>
    <w:rsid w:val="0093568D"/>
    <w:rsid w:val="00935BDB"/>
    <w:rsid w:val="00935CED"/>
    <w:rsid w:val="00935EC4"/>
    <w:rsid w:val="0093608E"/>
    <w:rsid w:val="00936351"/>
    <w:rsid w:val="009369F7"/>
    <w:rsid w:val="00936D0D"/>
    <w:rsid w:val="00937A7B"/>
    <w:rsid w:val="00937C41"/>
    <w:rsid w:val="009404AA"/>
    <w:rsid w:val="00940B35"/>
    <w:rsid w:val="0094100A"/>
    <w:rsid w:val="009414BA"/>
    <w:rsid w:val="00941571"/>
    <w:rsid w:val="00941F9B"/>
    <w:rsid w:val="009423C5"/>
    <w:rsid w:val="0094252B"/>
    <w:rsid w:val="00942869"/>
    <w:rsid w:val="00942E86"/>
    <w:rsid w:val="00943294"/>
    <w:rsid w:val="0094336A"/>
    <w:rsid w:val="00943512"/>
    <w:rsid w:val="0094444B"/>
    <w:rsid w:val="0094450A"/>
    <w:rsid w:val="009452E1"/>
    <w:rsid w:val="009455F0"/>
    <w:rsid w:val="009456DC"/>
    <w:rsid w:val="00945BF5"/>
    <w:rsid w:val="009462F3"/>
    <w:rsid w:val="009463CD"/>
    <w:rsid w:val="0094693C"/>
    <w:rsid w:val="0094695D"/>
    <w:rsid w:val="009469DF"/>
    <w:rsid w:val="0094703B"/>
    <w:rsid w:val="00947162"/>
    <w:rsid w:val="009474AD"/>
    <w:rsid w:val="00947512"/>
    <w:rsid w:val="00947671"/>
    <w:rsid w:val="0095024E"/>
    <w:rsid w:val="0095080E"/>
    <w:rsid w:val="009508E4"/>
    <w:rsid w:val="00950BF6"/>
    <w:rsid w:val="0095198D"/>
    <w:rsid w:val="0095223A"/>
    <w:rsid w:val="00952B57"/>
    <w:rsid w:val="00952D45"/>
    <w:rsid w:val="00953884"/>
    <w:rsid w:val="0095410E"/>
    <w:rsid w:val="0095431A"/>
    <w:rsid w:val="00954372"/>
    <w:rsid w:val="00954472"/>
    <w:rsid w:val="00954D07"/>
    <w:rsid w:val="00954D30"/>
    <w:rsid w:val="009558B0"/>
    <w:rsid w:val="00956637"/>
    <w:rsid w:val="00956981"/>
    <w:rsid w:val="00956F6C"/>
    <w:rsid w:val="0095701F"/>
    <w:rsid w:val="00957092"/>
    <w:rsid w:val="009575E3"/>
    <w:rsid w:val="009576C5"/>
    <w:rsid w:val="0095773E"/>
    <w:rsid w:val="0095788C"/>
    <w:rsid w:val="009578B7"/>
    <w:rsid w:val="009602CC"/>
    <w:rsid w:val="009604F0"/>
    <w:rsid w:val="0096065C"/>
    <w:rsid w:val="009607E9"/>
    <w:rsid w:val="00960896"/>
    <w:rsid w:val="00960BEF"/>
    <w:rsid w:val="00960F92"/>
    <w:rsid w:val="009610D0"/>
    <w:rsid w:val="0096124A"/>
    <w:rsid w:val="0096134F"/>
    <w:rsid w:val="00961C5B"/>
    <w:rsid w:val="009623D1"/>
    <w:rsid w:val="009626DF"/>
    <w:rsid w:val="0096271A"/>
    <w:rsid w:val="00962A34"/>
    <w:rsid w:val="00962A61"/>
    <w:rsid w:val="00963005"/>
    <w:rsid w:val="009631C0"/>
    <w:rsid w:val="00963506"/>
    <w:rsid w:val="0096375C"/>
    <w:rsid w:val="00964070"/>
    <w:rsid w:val="009645AD"/>
    <w:rsid w:val="0096553B"/>
    <w:rsid w:val="00965712"/>
    <w:rsid w:val="00965730"/>
    <w:rsid w:val="00965E6C"/>
    <w:rsid w:val="009662E6"/>
    <w:rsid w:val="009667BB"/>
    <w:rsid w:val="00966BAA"/>
    <w:rsid w:val="00966D6A"/>
    <w:rsid w:val="009670D8"/>
    <w:rsid w:val="0096713F"/>
    <w:rsid w:val="009675D2"/>
    <w:rsid w:val="0096772D"/>
    <w:rsid w:val="00967768"/>
    <w:rsid w:val="00967E57"/>
    <w:rsid w:val="00967F6A"/>
    <w:rsid w:val="0097000C"/>
    <w:rsid w:val="009704E3"/>
    <w:rsid w:val="00970640"/>
    <w:rsid w:val="0097067C"/>
    <w:rsid w:val="0097095E"/>
    <w:rsid w:val="009709C4"/>
    <w:rsid w:val="00970D24"/>
    <w:rsid w:val="0097125D"/>
    <w:rsid w:val="00971570"/>
    <w:rsid w:val="009719B9"/>
    <w:rsid w:val="00971BCF"/>
    <w:rsid w:val="009726AD"/>
    <w:rsid w:val="00972C0B"/>
    <w:rsid w:val="00972F71"/>
    <w:rsid w:val="00973F3D"/>
    <w:rsid w:val="00974822"/>
    <w:rsid w:val="00974FD4"/>
    <w:rsid w:val="009751AA"/>
    <w:rsid w:val="009753A3"/>
    <w:rsid w:val="009757C1"/>
    <w:rsid w:val="00975CD3"/>
    <w:rsid w:val="00975E76"/>
    <w:rsid w:val="0097612A"/>
    <w:rsid w:val="00976176"/>
    <w:rsid w:val="0097639B"/>
    <w:rsid w:val="009765A4"/>
    <w:rsid w:val="00976B90"/>
    <w:rsid w:val="00976E39"/>
    <w:rsid w:val="00976F6A"/>
    <w:rsid w:val="00977C52"/>
    <w:rsid w:val="00977C64"/>
    <w:rsid w:val="00977ED1"/>
    <w:rsid w:val="0098004E"/>
    <w:rsid w:val="00980316"/>
    <w:rsid w:val="0098048B"/>
    <w:rsid w:val="00980EC9"/>
    <w:rsid w:val="009814E0"/>
    <w:rsid w:val="00981C01"/>
    <w:rsid w:val="009826E0"/>
    <w:rsid w:val="00982BB4"/>
    <w:rsid w:val="009835FC"/>
    <w:rsid w:val="00983AC7"/>
    <w:rsid w:val="00983DC0"/>
    <w:rsid w:val="00983E6D"/>
    <w:rsid w:val="00983F82"/>
    <w:rsid w:val="00984889"/>
    <w:rsid w:val="00985370"/>
    <w:rsid w:val="0098592B"/>
    <w:rsid w:val="009859E8"/>
    <w:rsid w:val="00985DD3"/>
    <w:rsid w:val="00985FC4"/>
    <w:rsid w:val="009860D6"/>
    <w:rsid w:val="009862D3"/>
    <w:rsid w:val="00986443"/>
    <w:rsid w:val="009865B5"/>
    <w:rsid w:val="00986F54"/>
    <w:rsid w:val="0098703A"/>
    <w:rsid w:val="0098713B"/>
    <w:rsid w:val="00987310"/>
    <w:rsid w:val="0098753C"/>
    <w:rsid w:val="00987924"/>
    <w:rsid w:val="00990115"/>
    <w:rsid w:val="009903CD"/>
    <w:rsid w:val="00990610"/>
    <w:rsid w:val="00990766"/>
    <w:rsid w:val="00990883"/>
    <w:rsid w:val="0099106F"/>
    <w:rsid w:val="009910BF"/>
    <w:rsid w:val="00991261"/>
    <w:rsid w:val="0099154E"/>
    <w:rsid w:val="009916A6"/>
    <w:rsid w:val="00991B2B"/>
    <w:rsid w:val="00992A07"/>
    <w:rsid w:val="00993177"/>
    <w:rsid w:val="00993308"/>
    <w:rsid w:val="00993F0B"/>
    <w:rsid w:val="009943A9"/>
    <w:rsid w:val="0099453F"/>
    <w:rsid w:val="009948E5"/>
    <w:rsid w:val="00994960"/>
    <w:rsid w:val="00995382"/>
    <w:rsid w:val="00996279"/>
    <w:rsid w:val="009964C4"/>
    <w:rsid w:val="009964FC"/>
    <w:rsid w:val="009969E3"/>
    <w:rsid w:val="00996BCC"/>
    <w:rsid w:val="009970E5"/>
    <w:rsid w:val="00997264"/>
    <w:rsid w:val="009972A9"/>
    <w:rsid w:val="0099768C"/>
    <w:rsid w:val="0099796A"/>
    <w:rsid w:val="009A0275"/>
    <w:rsid w:val="009A03BE"/>
    <w:rsid w:val="009A0B91"/>
    <w:rsid w:val="009A11DE"/>
    <w:rsid w:val="009A1282"/>
    <w:rsid w:val="009A16CB"/>
    <w:rsid w:val="009A17B8"/>
    <w:rsid w:val="009A1A31"/>
    <w:rsid w:val="009A1E22"/>
    <w:rsid w:val="009A2088"/>
    <w:rsid w:val="009A2101"/>
    <w:rsid w:val="009A258F"/>
    <w:rsid w:val="009A26DE"/>
    <w:rsid w:val="009A2B9E"/>
    <w:rsid w:val="009A2C02"/>
    <w:rsid w:val="009A3516"/>
    <w:rsid w:val="009A357A"/>
    <w:rsid w:val="009A359F"/>
    <w:rsid w:val="009A36A5"/>
    <w:rsid w:val="009A36B3"/>
    <w:rsid w:val="009A3A11"/>
    <w:rsid w:val="009A3EFB"/>
    <w:rsid w:val="009A3F55"/>
    <w:rsid w:val="009A4165"/>
    <w:rsid w:val="009A4F6D"/>
    <w:rsid w:val="009A5375"/>
    <w:rsid w:val="009A55EE"/>
    <w:rsid w:val="009A56AE"/>
    <w:rsid w:val="009A5B7F"/>
    <w:rsid w:val="009A5D8A"/>
    <w:rsid w:val="009A612A"/>
    <w:rsid w:val="009A66D3"/>
    <w:rsid w:val="009A6EC4"/>
    <w:rsid w:val="009A6F4F"/>
    <w:rsid w:val="009A6F95"/>
    <w:rsid w:val="009A7520"/>
    <w:rsid w:val="009A7889"/>
    <w:rsid w:val="009A7B81"/>
    <w:rsid w:val="009A7DF1"/>
    <w:rsid w:val="009B00E3"/>
    <w:rsid w:val="009B051A"/>
    <w:rsid w:val="009B0762"/>
    <w:rsid w:val="009B1144"/>
    <w:rsid w:val="009B115C"/>
    <w:rsid w:val="009B18F7"/>
    <w:rsid w:val="009B1909"/>
    <w:rsid w:val="009B1CF1"/>
    <w:rsid w:val="009B1E98"/>
    <w:rsid w:val="009B2031"/>
    <w:rsid w:val="009B2095"/>
    <w:rsid w:val="009B224C"/>
    <w:rsid w:val="009B2826"/>
    <w:rsid w:val="009B2FBF"/>
    <w:rsid w:val="009B32F1"/>
    <w:rsid w:val="009B36D7"/>
    <w:rsid w:val="009B36F7"/>
    <w:rsid w:val="009B38B5"/>
    <w:rsid w:val="009B3936"/>
    <w:rsid w:val="009B3A63"/>
    <w:rsid w:val="009B3C4B"/>
    <w:rsid w:val="009B43DF"/>
    <w:rsid w:val="009B45BE"/>
    <w:rsid w:val="009B48B9"/>
    <w:rsid w:val="009B4B3E"/>
    <w:rsid w:val="009B5108"/>
    <w:rsid w:val="009B5341"/>
    <w:rsid w:val="009B556C"/>
    <w:rsid w:val="009B5A6F"/>
    <w:rsid w:val="009B5AC7"/>
    <w:rsid w:val="009B659F"/>
    <w:rsid w:val="009B6781"/>
    <w:rsid w:val="009B68CB"/>
    <w:rsid w:val="009B7586"/>
    <w:rsid w:val="009B7597"/>
    <w:rsid w:val="009B76A1"/>
    <w:rsid w:val="009B775E"/>
    <w:rsid w:val="009B7F18"/>
    <w:rsid w:val="009C0433"/>
    <w:rsid w:val="009C05A7"/>
    <w:rsid w:val="009C07E4"/>
    <w:rsid w:val="009C0BA2"/>
    <w:rsid w:val="009C0DB9"/>
    <w:rsid w:val="009C179B"/>
    <w:rsid w:val="009C2490"/>
    <w:rsid w:val="009C297A"/>
    <w:rsid w:val="009C29B4"/>
    <w:rsid w:val="009C29F7"/>
    <w:rsid w:val="009C2D34"/>
    <w:rsid w:val="009C30AC"/>
    <w:rsid w:val="009C3B28"/>
    <w:rsid w:val="009C3E3D"/>
    <w:rsid w:val="009C3E6B"/>
    <w:rsid w:val="009C3EC4"/>
    <w:rsid w:val="009C3F59"/>
    <w:rsid w:val="009C4079"/>
    <w:rsid w:val="009C43D7"/>
    <w:rsid w:val="009C4447"/>
    <w:rsid w:val="009C46DD"/>
    <w:rsid w:val="009C4D10"/>
    <w:rsid w:val="009C4E97"/>
    <w:rsid w:val="009C5694"/>
    <w:rsid w:val="009C5C31"/>
    <w:rsid w:val="009C5D54"/>
    <w:rsid w:val="009C5DCD"/>
    <w:rsid w:val="009C5EED"/>
    <w:rsid w:val="009C6245"/>
    <w:rsid w:val="009C675C"/>
    <w:rsid w:val="009C6AB0"/>
    <w:rsid w:val="009C6B0E"/>
    <w:rsid w:val="009C6F5C"/>
    <w:rsid w:val="009C70B9"/>
    <w:rsid w:val="009C76EC"/>
    <w:rsid w:val="009C798A"/>
    <w:rsid w:val="009D00D1"/>
    <w:rsid w:val="009D01C0"/>
    <w:rsid w:val="009D032D"/>
    <w:rsid w:val="009D1519"/>
    <w:rsid w:val="009D16F8"/>
    <w:rsid w:val="009D1D80"/>
    <w:rsid w:val="009D1F64"/>
    <w:rsid w:val="009D204C"/>
    <w:rsid w:val="009D2405"/>
    <w:rsid w:val="009D256F"/>
    <w:rsid w:val="009D310A"/>
    <w:rsid w:val="009D318A"/>
    <w:rsid w:val="009D324C"/>
    <w:rsid w:val="009D3E82"/>
    <w:rsid w:val="009D4A8E"/>
    <w:rsid w:val="009D4BE7"/>
    <w:rsid w:val="009D4F76"/>
    <w:rsid w:val="009D50C1"/>
    <w:rsid w:val="009D5580"/>
    <w:rsid w:val="009D57FC"/>
    <w:rsid w:val="009D5FD9"/>
    <w:rsid w:val="009D6022"/>
    <w:rsid w:val="009D6321"/>
    <w:rsid w:val="009D67CB"/>
    <w:rsid w:val="009D6A08"/>
    <w:rsid w:val="009D6D12"/>
    <w:rsid w:val="009D73CA"/>
    <w:rsid w:val="009D7869"/>
    <w:rsid w:val="009D7B5F"/>
    <w:rsid w:val="009D7D01"/>
    <w:rsid w:val="009D7F04"/>
    <w:rsid w:val="009E0470"/>
    <w:rsid w:val="009E04A7"/>
    <w:rsid w:val="009E05D9"/>
    <w:rsid w:val="009E098A"/>
    <w:rsid w:val="009E0A16"/>
    <w:rsid w:val="009E0FBC"/>
    <w:rsid w:val="009E2314"/>
    <w:rsid w:val="009E2687"/>
    <w:rsid w:val="009E26FD"/>
    <w:rsid w:val="009E29EA"/>
    <w:rsid w:val="009E2F95"/>
    <w:rsid w:val="009E32B1"/>
    <w:rsid w:val="009E3482"/>
    <w:rsid w:val="009E3533"/>
    <w:rsid w:val="009E443F"/>
    <w:rsid w:val="009E4694"/>
    <w:rsid w:val="009E4A33"/>
    <w:rsid w:val="009E54FB"/>
    <w:rsid w:val="009E59B0"/>
    <w:rsid w:val="009E5EF7"/>
    <w:rsid w:val="009E608D"/>
    <w:rsid w:val="009E653B"/>
    <w:rsid w:val="009E6C19"/>
    <w:rsid w:val="009E6C32"/>
    <w:rsid w:val="009E6CB7"/>
    <w:rsid w:val="009E6D42"/>
    <w:rsid w:val="009E6F8F"/>
    <w:rsid w:val="009E7004"/>
    <w:rsid w:val="009E7312"/>
    <w:rsid w:val="009E74A4"/>
    <w:rsid w:val="009E75D1"/>
    <w:rsid w:val="009E78AA"/>
    <w:rsid w:val="009E7970"/>
    <w:rsid w:val="009F09F0"/>
    <w:rsid w:val="009F0A9E"/>
    <w:rsid w:val="009F0AD5"/>
    <w:rsid w:val="009F11B4"/>
    <w:rsid w:val="009F1CCE"/>
    <w:rsid w:val="009F1D5A"/>
    <w:rsid w:val="009F1E2A"/>
    <w:rsid w:val="009F1E4E"/>
    <w:rsid w:val="009F220F"/>
    <w:rsid w:val="009F239E"/>
    <w:rsid w:val="009F2524"/>
    <w:rsid w:val="009F2691"/>
    <w:rsid w:val="009F2780"/>
    <w:rsid w:val="009F297A"/>
    <w:rsid w:val="009F2A9E"/>
    <w:rsid w:val="009F2C29"/>
    <w:rsid w:val="009F2CCA"/>
    <w:rsid w:val="009F2EAC"/>
    <w:rsid w:val="009F3ACA"/>
    <w:rsid w:val="009F3CE9"/>
    <w:rsid w:val="009F3FB0"/>
    <w:rsid w:val="009F4089"/>
    <w:rsid w:val="009F48A5"/>
    <w:rsid w:val="009F4A50"/>
    <w:rsid w:val="009F4BD0"/>
    <w:rsid w:val="009F4D3F"/>
    <w:rsid w:val="009F4DDB"/>
    <w:rsid w:val="009F54C0"/>
    <w:rsid w:val="009F57E3"/>
    <w:rsid w:val="009F586F"/>
    <w:rsid w:val="009F5A81"/>
    <w:rsid w:val="009F5BB6"/>
    <w:rsid w:val="009F5E9D"/>
    <w:rsid w:val="009F65D6"/>
    <w:rsid w:val="009F66CF"/>
    <w:rsid w:val="009F6DDC"/>
    <w:rsid w:val="009F73AB"/>
    <w:rsid w:val="009F74BF"/>
    <w:rsid w:val="00A000F7"/>
    <w:rsid w:val="00A00190"/>
    <w:rsid w:val="00A00A67"/>
    <w:rsid w:val="00A00D8B"/>
    <w:rsid w:val="00A01436"/>
    <w:rsid w:val="00A019A2"/>
    <w:rsid w:val="00A01B00"/>
    <w:rsid w:val="00A01EAE"/>
    <w:rsid w:val="00A01EDF"/>
    <w:rsid w:val="00A01FA7"/>
    <w:rsid w:val="00A0219B"/>
    <w:rsid w:val="00A02670"/>
    <w:rsid w:val="00A02836"/>
    <w:rsid w:val="00A029A5"/>
    <w:rsid w:val="00A02E19"/>
    <w:rsid w:val="00A02F0D"/>
    <w:rsid w:val="00A0310D"/>
    <w:rsid w:val="00A032A9"/>
    <w:rsid w:val="00A03BBC"/>
    <w:rsid w:val="00A045DD"/>
    <w:rsid w:val="00A046F5"/>
    <w:rsid w:val="00A04C1C"/>
    <w:rsid w:val="00A04FCB"/>
    <w:rsid w:val="00A04FE7"/>
    <w:rsid w:val="00A04FFB"/>
    <w:rsid w:val="00A05049"/>
    <w:rsid w:val="00A053E8"/>
    <w:rsid w:val="00A05A90"/>
    <w:rsid w:val="00A05C13"/>
    <w:rsid w:val="00A05D35"/>
    <w:rsid w:val="00A05DF9"/>
    <w:rsid w:val="00A05ECC"/>
    <w:rsid w:val="00A05FAA"/>
    <w:rsid w:val="00A061E0"/>
    <w:rsid w:val="00A0658C"/>
    <w:rsid w:val="00A065FB"/>
    <w:rsid w:val="00A0702F"/>
    <w:rsid w:val="00A07074"/>
    <w:rsid w:val="00A0722A"/>
    <w:rsid w:val="00A074F2"/>
    <w:rsid w:val="00A076F5"/>
    <w:rsid w:val="00A07D23"/>
    <w:rsid w:val="00A100CF"/>
    <w:rsid w:val="00A101AE"/>
    <w:rsid w:val="00A10516"/>
    <w:rsid w:val="00A10CB5"/>
    <w:rsid w:val="00A10F4F"/>
    <w:rsid w:val="00A11067"/>
    <w:rsid w:val="00A11201"/>
    <w:rsid w:val="00A115E9"/>
    <w:rsid w:val="00A11813"/>
    <w:rsid w:val="00A1189E"/>
    <w:rsid w:val="00A11C13"/>
    <w:rsid w:val="00A11C34"/>
    <w:rsid w:val="00A1223B"/>
    <w:rsid w:val="00A1257E"/>
    <w:rsid w:val="00A126F9"/>
    <w:rsid w:val="00A12AAC"/>
    <w:rsid w:val="00A1309F"/>
    <w:rsid w:val="00A135C6"/>
    <w:rsid w:val="00A13D8F"/>
    <w:rsid w:val="00A14000"/>
    <w:rsid w:val="00A145B5"/>
    <w:rsid w:val="00A14676"/>
    <w:rsid w:val="00A1493A"/>
    <w:rsid w:val="00A14F32"/>
    <w:rsid w:val="00A15525"/>
    <w:rsid w:val="00A156E3"/>
    <w:rsid w:val="00A15821"/>
    <w:rsid w:val="00A15897"/>
    <w:rsid w:val="00A16AED"/>
    <w:rsid w:val="00A1704A"/>
    <w:rsid w:val="00A17A59"/>
    <w:rsid w:val="00A201A0"/>
    <w:rsid w:val="00A2038E"/>
    <w:rsid w:val="00A20ECF"/>
    <w:rsid w:val="00A21193"/>
    <w:rsid w:val="00A213EE"/>
    <w:rsid w:val="00A216D0"/>
    <w:rsid w:val="00A21DC9"/>
    <w:rsid w:val="00A22657"/>
    <w:rsid w:val="00A22D69"/>
    <w:rsid w:val="00A22D78"/>
    <w:rsid w:val="00A22DBC"/>
    <w:rsid w:val="00A230E5"/>
    <w:rsid w:val="00A24255"/>
    <w:rsid w:val="00A2462D"/>
    <w:rsid w:val="00A250BB"/>
    <w:rsid w:val="00A25109"/>
    <w:rsid w:val="00A25C7F"/>
    <w:rsid w:val="00A2651D"/>
    <w:rsid w:val="00A26B19"/>
    <w:rsid w:val="00A2767C"/>
    <w:rsid w:val="00A278C3"/>
    <w:rsid w:val="00A27982"/>
    <w:rsid w:val="00A30284"/>
    <w:rsid w:val="00A30313"/>
    <w:rsid w:val="00A304AD"/>
    <w:rsid w:val="00A304F6"/>
    <w:rsid w:val="00A309C2"/>
    <w:rsid w:val="00A30B2D"/>
    <w:rsid w:val="00A31F8E"/>
    <w:rsid w:val="00A32585"/>
    <w:rsid w:val="00A327F9"/>
    <w:rsid w:val="00A32ED3"/>
    <w:rsid w:val="00A339C1"/>
    <w:rsid w:val="00A33A83"/>
    <w:rsid w:val="00A33B7C"/>
    <w:rsid w:val="00A3502F"/>
    <w:rsid w:val="00A350B9"/>
    <w:rsid w:val="00A35452"/>
    <w:rsid w:val="00A35AFF"/>
    <w:rsid w:val="00A35DC7"/>
    <w:rsid w:val="00A360A7"/>
    <w:rsid w:val="00A3655E"/>
    <w:rsid w:val="00A36593"/>
    <w:rsid w:val="00A369ED"/>
    <w:rsid w:val="00A36A7A"/>
    <w:rsid w:val="00A36B66"/>
    <w:rsid w:val="00A36C96"/>
    <w:rsid w:val="00A37715"/>
    <w:rsid w:val="00A40084"/>
    <w:rsid w:val="00A40525"/>
    <w:rsid w:val="00A40B56"/>
    <w:rsid w:val="00A41062"/>
    <w:rsid w:val="00A41092"/>
    <w:rsid w:val="00A4166B"/>
    <w:rsid w:val="00A419A6"/>
    <w:rsid w:val="00A42150"/>
    <w:rsid w:val="00A4233E"/>
    <w:rsid w:val="00A425EB"/>
    <w:rsid w:val="00A42968"/>
    <w:rsid w:val="00A42A40"/>
    <w:rsid w:val="00A42C77"/>
    <w:rsid w:val="00A42D1D"/>
    <w:rsid w:val="00A42E2A"/>
    <w:rsid w:val="00A435F3"/>
    <w:rsid w:val="00A43FFC"/>
    <w:rsid w:val="00A44851"/>
    <w:rsid w:val="00A4496E"/>
    <w:rsid w:val="00A44AE4"/>
    <w:rsid w:val="00A44B93"/>
    <w:rsid w:val="00A44FF6"/>
    <w:rsid w:val="00A4546D"/>
    <w:rsid w:val="00A455E6"/>
    <w:rsid w:val="00A45E76"/>
    <w:rsid w:val="00A45F10"/>
    <w:rsid w:val="00A46813"/>
    <w:rsid w:val="00A46BE6"/>
    <w:rsid w:val="00A47218"/>
    <w:rsid w:val="00A50909"/>
    <w:rsid w:val="00A50A4B"/>
    <w:rsid w:val="00A50A8C"/>
    <w:rsid w:val="00A50AAE"/>
    <w:rsid w:val="00A50D7B"/>
    <w:rsid w:val="00A50EE8"/>
    <w:rsid w:val="00A513A9"/>
    <w:rsid w:val="00A514F6"/>
    <w:rsid w:val="00A51947"/>
    <w:rsid w:val="00A51B00"/>
    <w:rsid w:val="00A521CC"/>
    <w:rsid w:val="00A523A5"/>
    <w:rsid w:val="00A52716"/>
    <w:rsid w:val="00A52EBA"/>
    <w:rsid w:val="00A532E4"/>
    <w:rsid w:val="00A53312"/>
    <w:rsid w:val="00A546DB"/>
    <w:rsid w:val="00A5594F"/>
    <w:rsid w:val="00A55A45"/>
    <w:rsid w:val="00A55FEB"/>
    <w:rsid w:val="00A5601C"/>
    <w:rsid w:val="00A56542"/>
    <w:rsid w:val="00A56A14"/>
    <w:rsid w:val="00A57078"/>
    <w:rsid w:val="00A575DD"/>
    <w:rsid w:val="00A57604"/>
    <w:rsid w:val="00A57C3A"/>
    <w:rsid w:val="00A60344"/>
    <w:rsid w:val="00A60497"/>
    <w:rsid w:val="00A60598"/>
    <w:rsid w:val="00A60635"/>
    <w:rsid w:val="00A607F2"/>
    <w:rsid w:val="00A60DDA"/>
    <w:rsid w:val="00A61A7A"/>
    <w:rsid w:val="00A6204C"/>
    <w:rsid w:val="00A62156"/>
    <w:rsid w:val="00A621AC"/>
    <w:rsid w:val="00A6290E"/>
    <w:rsid w:val="00A62C96"/>
    <w:rsid w:val="00A62D2C"/>
    <w:rsid w:val="00A63445"/>
    <w:rsid w:val="00A63637"/>
    <w:rsid w:val="00A63829"/>
    <w:rsid w:val="00A63D63"/>
    <w:rsid w:val="00A64445"/>
    <w:rsid w:val="00A6455D"/>
    <w:rsid w:val="00A64902"/>
    <w:rsid w:val="00A649C1"/>
    <w:rsid w:val="00A64A5B"/>
    <w:rsid w:val="00A64CD1"/>
    <w:rsid w:val="00A64E45"/>
    <w:rsid w:val="00A6572A"/>
    <w:rsid w:val="00A6583D"/>
    <w:rsid w:val="00A658CF"/>
    <w:rsid w:val="00A661A8"/>
    <w:rsid w:val="00A66594"/>
    <w:rsid w:val="00A66688"/>
    <w:rsid w:val="00A66921"/>
    <w:rsid w:val="00A66A1C"/>
    <w:rsid w:val="00A66D9F"/>
    <w:rsid w:val="00A6700D"/>
    <w:rsid w:val="00A678AD"/>
    <w:rsid w:val="00A70150"/>
    <w:rsid w:val="00A70A8B"/>
    <w:rsid w:val="00A70E60"/>
    <w:rsid w:val="00A70E87"/>
    <w:rsid w:val="00A7125B"/>
    <w:rsid w:val="00A71D9F"/>
    <w:rsid w:val="00A71DE1"/>
    <w:rsid w:val="00A72BA9"/>
    <w:rsid w:val="00A72E72"/>
    <w:rsid w:val="00A72F22"/>
    <w:rsid w:val="00A72F26"/>
    <w:rsid w:val="00A733BA"/>
    <w:rsid w:val="00A733BC"/>
    <w:rsid w:val="00A739EC"/>
    <w:rsid w:val="00A73C30"/>
    <w:rsid w:val="00A73D0A"/>
    <w:rsid w:val="00A74313"/>
    <w:rsid w:val="00A74385"/>
    <w:rsid w:val="00A7473C"/>
    <w:rsid w:val="00A748A6"/>
    <w:rsid w:val="00A75234"/>
    <w:rsid w:val="00A752BA"/>
    <w:rsid w:val="00A755B9"/>
    <w:rsid w:val="00A7567B"/>
    <w:rsid w:val="00A756A3"/>
    <w:rsid w:val="00A7572C"/>
    <w:rsid w:val="00A757F3"/>
    <w:rsid w:val="00A75AA0"/>
    <w:rsid w:val="00A75CA6"/>
    <w:rsid w:val="00A760E9"/>
    <w:rsid w:val="00A76484"/>
    <w:rsid w:val="00A764FD"/>
    <w:rsid w:val="00A765A4"/>
    <w:rsid w:val="00A76A69"/>
    <w:rsid w:val="00A76D63"/>
    <w:rsid w:val="00A76E1F"/>
    <w:rsid w:val="00A76ECB"/>
    <w:rsid w:val="00A77025"/>
    <w:rsid w:val="00A77524"/>
    <w:rsid w:val="00A77A42"/>
    <w:rsid w:val="00A800D1"/>
    <w:rsid w:val="00A819B8"/>
    <w:rsid w:val="00A81A59"/>
    <w:rsid w:val="00A81EA5"/>
    <w:rsid w:val="00A826BE"/>
    <w:rsid w:val="00A8294F"/>
    <w:rsid w:val="00A82A8A"/>
    <w:rsid w:val="00A83C80"/>
    <w:rsid w:val="00A8423F"/>
    <w:rsid w:val="00A84AA4"/>
    <w:rsid w:val="00A84C0A"/>
    <w:rsid w:val="00A852CD"/>
    <w:rsid w:val="00A8535A"/>
    <w:rsid w:val="00A85B03"/>
    <w:rsid w:val="00A85D3A"/>
    <w:rsid w:val="00A85E2C"/>
    <w:rsid w:val="00A865E5"/>
    <w:rsid w:val="00A86D4E"/>
    <w:rsid w:val="00A8708F"/>
    <w:rsid w:val="00A879A4"/>
    <w:rsid w:val="00A900AC"/>
    <w:rsid w:val="00A90A63"/>
    <w:rsid w:val="00A90ABA"/>
    <w:rsid w:val="00A90DE7"/>
    <w:rsid w:val="00A90EC6"/>
    <w:rsid w:val="00A9107B"/>
    <w:rsid w:val="00A912CA"/>
    <w:rsid w:val="00A916B0"/>
    <w:rsid w:val="00A92211"/>
    <w:rsid w:val="00A926E7"/>
    <w:rsid w:val="00A927FD"/>
    <w:rsid w:val="00A92997"/>
    <w:rsid w:val="00A929D9"/>
    <w:rsid w:val="00A92F16"/>
    <w:rsid w:val="00A92F98"/>
    <w:rsid w:val="00A93285"/>
    <w:rsid w:val="00A935BF"/>
    <w:rsid w:val="00A937D4"/>
    <w:rsid w:val="00A93D3D"/>
    <w:rsid w:val="00A941D9"/>
    <w:rsid w:val="00A94964"/>
    <w:rsid w:val="00A949FC"/>
    <w:rsid w:val="00A94DE4"/>
    <w:rsid w:val="00A950E1"/>
    <w:rsid w:val="00A957CB"/>
    <w:rsid w:val="00A95DE8"/>
    <w:rsid w:val="00A96040"/>
    <w:rsid w:val="00A9647F"/>
    <w:rsid w:val="00A9664E"/>
    <w:rsid w:val="00A96DF5"/>
    <w:rsid w:val="00A9726D"/>
    <w:rsid w:val="00A977B0"/>
    <w:rsid w:val="00A9789F"/>
    <w:rsid w:val="00A979A9"/>
    <w:rsid w:val="00A97EE4"/>
    <w:rsid w:val="00AA0105"/>
    <w:rsid w:val="00AA027C"/>
    <w:rsid w:val="00AA0554"/>
    <w:rsid w:val="00AA0629"/>
    <w:rsid w:val="00AA073E"/>
    <w:rsid w:val="00AA0BF1"/>
    <w:rsid w:val="00AA0E1C"/>
    <w:rsid w:val="00AA0FF8"/>
    <w:rsid w:val="00AA13BE"/>
    <w:rsid w:val="00AA1BB5"/>
    <w:rsid w:val="00AA1C5D"/>
    <w:rsid w:val="00AA20B9"/>
    <w:rsid w:val="00AA38A2"/>
    <w:rsid w:val="00AA38F6"/>
    <w:rsid w:val="00AA3A2B"/>
    <w:rsid w:val="00AA3AAB"/>
    <w:rsid w:val="00AA402F"/>
    <w:rsid w:val="00AA47B2"/>
    <w:rsid w:val="00AA47C6"/>
    <w:rsid w:val="00AA4A27"/>
    <w:rsid w:val="00AA4DA0"/>
    <w:rsid w:val="00AA50E0"/>
    <w:rsid w:val="00AA53AA"/>
    <w:rsid w:val="00AA53E3"/>
    <w:rsid w:val="00AA5933"/>
    <w:rsid w:val="00AA5DB5"/>
    <w:rsid w:val="00AA5F5C"/>
    <w:rsid w:val="00AA66CB"/>
    <w:rsid w:val="00AA674E"/>
    <w:rsid w:val="00AA69B4"/>
    <w:rsid w:val="00AA6EFE"/>
    <w:rsid w:val="00AA7017"/>
    <w:rsid w:val="00AA7256"/>
    <w:rsid w:val="00AB0219"/>
    <w:rsid w:val="00AB0B28"/>
    <w:rsid w:val="00AB0C30"/>
    <w:rsid w:val="00AB0FCB"/>
    <w:rsid w:val="00AB12FE"/>
    <w:rsid w:val="00AB1765"/>
    <w:rsid w:val="00AB186C"/>
    <w:rsid w:val="00AB18BA"/>
    <w:rsid w:val="00AB1BF6"/>
    <w:rsid w:val="00AB1F7E"/>
    <w:rsid w:val="00AB278C"/>
    <w:rsid w:val="00AB2CCA"/>
    <w:rsid w:val="00AB2D40"/>
    <w:rsid w:val="00AB3419"/>
    <w:rsid w:val="00AB3658"/>
    <w:rsid w:val="00AB39D9"/>
    <w:rsid w:val="00AB3F88"/>
    <w:rsid w:val="00AB46C8"/>
    <w:rsid w:val="00AB490A"/>
    <w:rsid w:val="00AB4CAD"/>
    <w:rsid w:val="00AB4DE8"/>
    <w:rsid w:val="00AB4E21"/>
    <w:rsid w:val="00AB50DC"/>
    <w:rsid w:val="00AB57A8"/>
    <w:rsid w:val="00AB5BF1"/>
    <w:rsid w:val="00AB5C9D"/>
    <w:rsid w:val="00AB613E"/>
    <w:rsid w:val="00AB6992"/>
    <w:rsid w:val="00AB6AF9"/>
    <w:rsid w:val="00AB7427"/>
    <w:rsid w:val="00AB7486"/>
    <w:rsid w:val="00AC00B4"/>
    <w:rsid w:val="00AC0475"/>
    <w:rsid w:val="00AC0544"/>
    <w:rsid w:val="00AC0571"/>
    <w:rsid w:val="00AC0F2C"/>
    <w:rsid w:val="00AC0FA6"/>
    <w:rsid w:val="00AC182B"/>
    <w:rsid w:val="00AC19C6"/>
    <w:rsid w:val="00AC1E5E"/>
    <w:rsid w:val="00AC1ECF"/>
    <w:rsid w:val="00AC2938"/>
    <w:rsid w:val="00AC29E5"/>
    <w:rsid w:val="00AC2AE5"/>
    <w:rsid w:val="00AC2B8E"/>
    <w:rsid w:val="00AC2E37"/>
    <w:rsid w:val="00AC32A4"/>
    <w:rsid w:val="00AC3485"/>
    <w:rsid w:val="00AC39E6"/>
    <w:rsid w:val="00AC3BD9"/>
    <w:rsid w:val="00AC4577"/>
    <w:rsid w:val="00AC49AB"/>
    <w:rsid w:val="00AC502A"/>
    <w:rsid w:val="00AC5241"/>
    <w:rsid w:val="00AC5A56"/>
    <w:rsid w:val="00AC5BB9"/>
    <w:rsid w:val="00AC5F77"/>
    <w:rsid w:val="00AC672B"/>
    <w:rsid w:val="00AC69FB"/>
    <w:rsid w:val="00AC6A29"/>
    <w:rsid w:val="00AC6E41"/>
    <w:rsid w:val="00AC72D0"/>
    <w:rsid w:val="00AD0013"/>
    <w:rsid w:val="00AD00D8"/>
    <w:rsid w:val="00AD01B2"/>
    <w:rsid w:val="00AD0874"/>
    <w:rsid w:val="00AD0EF1"/>
    <w:rsid w:val="00AD1260"/>
    <w:rsid w:val="00AD165F"/>
    <w:rsid w:val="00AD181B"/>
    <w:rsid w:val="00AD2625"/>
    <w:rsid w:val="00AD275F"/>
    <w:rsid w:val="00AD2975"/>
    <w:rsid w:val="00AD2EFD"/>
    <w:rsid w:val="00AD2FB0"/>
    <w:rsid w:val="00AD3077"/>
    <w:rsid w:val="00AD30F5"/>
    <w:rsid w:val="00AD37D1"/>
    <w:rsid w:val="00AD3C39"/>
    <w:rsid w:val="00AD3CE0"/>
    <w:rsid w:val="00AD3E01"/>
    <w:rsid w:val="00AD3FA7"/>
    <w:rsid w:val="00AD4020"/>
    <w:rsid w:val="00AD4353"/>
    <w:rsid w:val="00AD43C8"/>
    <w:rsid w:val="00AD457A"/>
    <w:rsid w:val="00AD487C"/>
    <w:rsid w:val="00AD4C5E"/>
    <w:rsid w:val="00AD506E"/>
    <w:rsid w:val="00AD51CC"/>
    <w:rsid w:val="00AD5255"/>
    <w:rsid w:val="00AD560B"/>
    <w:rsid w:val="00AD5762"/>
    <w:rsid w:val="00AD59AE"/>
    <w:rsid w:val="00AD5FCA"/>
    <w:rsid w:val="00AD6B4F"/>
    <w:rsid w:val="00AD6D77"/>
    <w:rsid w:val="00AD79EE"/>
    <w:rsid w:val="00AD7A03"/>
    <w:rsid w:val="00AE003F"/>
    <w:rsid w:val="00AE0075"/>
    <w:rsid w:val="00AE027F"/>
    <w:rsid w:val="00AE1A90"/>
    <w:rsid w:val="00AE2513"/>
    <w:rsid w:val="00AE2E5B"/>
    <w:rsid w:val="00AE32B5"/>
    <w:rsid w:val="00AE3450"/>
    <w:rsid w:val="00AE36C5"/>
    <w:rsid w:val="00AE36FB"/>
    <w:rsid w:val="00AE3B2D"/>
    <w:rsid w:val="00AE3C57"/>
    <w:rsid w:val="00AE3EED"/>
    <w:rsid w:val="00AE4443"/>
    <w:rsid w:val="00AE4EB5"/>
    <w:rsid w:val="00AE544E"/>
    <w:rsid w:val="00AE548A"/>
    <w:rsid w:val="00AE5AB8"/>
    <w:rsid w:val="00AE5C3C"/>
    <w:rsid w:val="00AE5D52"/>
    <w:rsid w:val="00AE5EF0"/>
    <w:rsid w:val="00AE6279"/>
    <w:rsid w:val="00AE653A"/>
    <w:rsid w:val="00AE65E0"/>
    <w:rsid w:val="00AE6A31"/>
    <w:rsid w:val="00AE6CD2"/>
    <w:rsid w:val="00AE6F35"/>
    <w:rsid w:val="00AE700A"/>
    <w:rsid w:val="00AE7629"/>
    <w:rsid w:val="00AE7DDF"/>
    <w:rsid w:val="00AE7EC2"/>
    <w:rsid w:val="00AE7FD6"/>
    <w:rsid w:val="00AF01DD"/>
    <w:rsid w:val="00AF0383"/>
    <w:rsid w:val="00AF0741"/>
    <w:rsid w:val="00AF07DB"/>
    <w:rsid w:val="00AF0B70"/>
    <w:rsid w:val="00AF0DBB"/>
    <w:rsid w:val="00AF11A9"/>
    <w:rsid w:val="00AF145E"/>
    <w:rsid w:val="00AF1A86"/>
    <w:rsid w:val="00AF25D0"/>
    <w:rsid w:val="00AF2C7D"/>
    <w:rsid w:val="00AF3174"/>
    <w:rsid w:val="00AF33D9"/>
    <w:rsid w:val="00AF349E"/>
    <w:rsid w:val="00AF39EB"/>
    <w:rsid w:val="00AF3FA4"/>
    <w:rsid w:val="00AF4591"/>
    <w:rsid w:val="00AF4801"/>
    <w:rsid w:val="00AF5685"/>
    <w:rsid w:val="00AF58C1"/>
    <w:rsid w:val="00AF6705"/>
    <w:rsid w:val="00AF6873"/>
    <w:rsid w:val="00AF689E"/>
    <w:rsid w:val="00AF6992"/>
    <w:rsid w:val="00AF73E0"/>
    <w:rsid w:val="00AF7524"/>
    <w:rsid w:val="00AF7613"/>
    <w:rsid w:val="00AF787F"/>
    <w:rsid w:val="00AF78C8"/>
    <w:rsid w:val="00AF7B86"/>
    <w:rsid w:val="00AF7C97"/>
    <w:rsid w:val="00B0028F"/>
    <w:rsid w:val="00B0063E"/>
    <w:rsid w:val="00B00B24"/>
    <w:rsid w:val="00B0140D"/>
    <w:rsid w:val="00B01516"/>
    <w:rsid w:val="00B01F85"/>
    <w:rsid w:val="00B02DED"/>
    <w:rsid w:val="00B034EC"/>
    <w:rsid w:val="00B04609"/>
    <w:rsid w:val="00B048FF"/>
    <w:rsid w:val="00B04A3F"/>
    <w:rsid w:val="00B04C6D"/>
    <w:rsid w:val="00B04DE6"/>
    <w:rsid w:val="00B04E59"/>
    <w:rsid w:val="00B05014"/>
    <w:rsid w:val="00B05CC7"/>
    <w:rsid w:val="00B05DCB"/>
    <w:rsid w:val="00B06300"/>
    <w:rsid w:val="00B06643"/>
    <w:rsid w:val="00B067BD"/>
    <w:rsid w:val="00B10148"/>
    <w:rsid w:val="00B10243"/>
    <w:rsid w:val="00B10D46"/>
    <w:rsid w:val="00B11302"/>
    <w:rsid w:val="00B11C69"/>
    <w:rsid w:val="00B1297B"/>
    <w:rsid w:val="00B12C14"/>
    <w:rsid w:val="00B12E73"/>
    <w:rsid w:val="00B12EED"/>
    <w:rsid w:val="00B13008"/>
    <w:rsid w:val="00B13186"/>
    <w:rsid w:val="00B13863"/>
    <w:rsid w:val="00B1397E"/>
    <w:rsid w:val="00B13AC9"/>
    <w:rsid w:val="00B13FD9"/>
    <w:rsid w:val="00B143AB"/>
    <w:rsid w:val="00B149EB"/>
    <w:rsid w:val="00B15055"/>
    <w:rsid w:val="00B1513A"/>
    <w:rsid w:val="00B15286"/>
    <w:rsid w:val="00B15AB1"/>
    <w:rsid w:val="00B15E93"/>
    <w:rsid w:val="00B15FF4"/>
    <w:rsid w:val="00B16696"/>
    <w:rsid w:val="00B168D2"/>
    <w:rsid w:val="00B16C4A"/>
    <w:rsid w:val="00B171CB"/>
    <w:rsid w:val="00B172D5"/>
    <w:rsid w:val="00B17340"/>
    <w:rsid w:val="00B1759E"/>
    <w:rsid w:val="00B176AB"/>
    <w:rsid w:val="00B1777B"/>
    <w:rsid w:val="00B177EB"/>
    <w:rsid w:val="00B17960"/>
    <w:rsid w:val="00B17AD9"/>
    <w:rsid w:val="00B20526"/>
    <w:rsid w:val="00B20F41"/>
    <w:rsid w:val="00B214BA"/>
    <w:rsid w:val="00B21886"/>
    <w:rsid w:val="00B21889"/>
    <w:rsid w:val="00B21D2B"/>
    <w:rsid w:val="00B22759"/>
    <w:rsid w:val="00B22BB9"/>
    <w:rsid w:val="00B22D70"/>
    <w:rsid w:val="00B22E7B"/>
    <w:rsid w:val="00B237EC"/>
    <w:rsid w:val="00B2398E"/>
    <w:rsid w:val="00B239B3"/>
    <w:rsid w:val="00B23A03"/>
    <w:rsid w:val="00B23B33"/>
    <w:rsid w:val="00B23DBA"/>
    <w:rsid w:val="00B23FD2"/>
    <w:rsid w:val="00B248CF"/>
    <w:rsid w:val="00B24EF2"/>
    <w:rsid w:val="00B2544F"/>
    <w:rsid w:val="00B259AE"/>
    <w:rsid w:val="00B25F4C"/>
    <w:rsid w:val="00B269F6"/>
    <w:rsid w:val="00B27397"/>
    <w:rsid w:val="00B274DF"/>
    <w:rsid w:val="00B2785C"/>
    <w:rsid w:val="00B279D8"/>
    <w:rsid w:val="00B27FF2"/>
    <w:rsid w:val="00B30120"/>
    <w:rsid w:val="00B30179"/>
    <w:rsid w:val="00B308A6"/>
    <w:rsid w:val="00B3098C"/>
    <w:rsid w:val="00B309BD"/>
    <w:rsid w:val="00B31444"/>
    <w:rsid w:val="00B314A1"/>
    <w:rsid w:val="00B3158E"/>
    <w:rsid w:val="00B3206F"/>
    <w:rsid w:val="00B3268F"/>
    <w:rsid w:val="00B327ED"/>
    <w:rsid w:val="00B32C37"/>
    <w:rsid w:val="00B33153"/>
    <w:rsid w:val="00B343C3"/>
    <w:rsid w:val="00B34977"/>
    <w:rsid w:val="00B34B87"/>
    <w:rsid w:val="00B34BDC"/>
    <w:rsid w:val="00B34C93"/>
    <w:rsid w:val="00B351F9"/>
    <w:rsid w:val="00B359A1"/>
    <w:rsid w:val="00B35D8B"/>
    <w:rsid w:val="00B35EAA"/>
    <w:rsid w:val="00B360DE"/>
    <w:rsid w:val="00B36206"/>
    <w:rsid w:val="00B36958"/>
    <w:rsid w:val="00B36B0A"/>
    <w:rsid w:val="00B37037"/>
    <w:rsid w:val="00B378CD"/>
    <w:rsid w:val="00B379AF"/>
    <w:rsid w:val="00B37B15"/>
    <w:rsid w:val="00B37E28"/>
    <w:rsid w:val="00B40153"/>
    <w:rsid w:val="00B40432"/>
    <w:rsid w:val="00B40744"/>
    <w:rsid w:val="00B40771"/>
    <w:rsid w:val="00B40A77"/>
    <w:rsid w:val="00B4100C"/>
    <w:rsid w:val="00B4158F"/>
    <w:rsid w:val="00B418B3"/>
    <w:rsid w:val="00B41A7E"/>
    <w:rsid w:val="00B4248B"/>
    <w:rsid w:val="00B429CF"/>
    <w:rsid w:val="00B42BF5"/>
    <w:rsid w:val="00B42D0E"/>
    <w:rsid w:val="00B42D99"/>
    <w:rsid w:val="00B43A7A"/>
    <w:rsid w:val="00B444B8"/>
    <w:rsid w:val="00B44FC4"/>
    <w:rsid w:val="00B450DD"/>
    <w:rsid w:val="00B455B6"/>
    <w:rsid w:val="00B457B1"/>
    <w:rsid w:val="00B4583C"/>
    <w:rsid w:val="00B45987"/>
    <w:rsid w:val="00B45C02"/>
    <w:rsid w:val="00B45ECE"/>
    <w:rsid w:val="00B46127"/>
    <w:rsid w:val="00B4616F"/>
    <w:rsid w:val="00B470B2"/>
    <w:rsid w:val="00B477E3"/>
    <w:rsid w:val="00B47B87"/>
    <w:rsid w:val="00B47FB4"/>
    <w:rsid w:val="00B51341"/>
    <w:rsid w:val="00B5137A"/>
    <w:rsid w:val="00B51386"/>
    <w:rsid w:val="00B5140D"/>
    <w:rsid w:val="00B519BC"/>
    <w:rsid w:val="00B52231"/>
    <w:rsid w:val="00B5254C"/>
    <w:rsid w:val="00B52C46"/>
    <w:rsid w:val="00B52FED"/>
    <w:rsid w:val="00B5378A"/>
    <w:rsid w:val="00B53AC8"/>
    <w:rsid w:val="00B53EE3"/>
    <w:rsid w:val="00B543B0"/>
    <w:rsid w:val="00B5446C"/>
    <w:rsid w:val="00B54671"/>
    <w:rsid w:val="00B5483B"/>
    <w:rsid w:val="00B54A64"/>
    <w:rsid w:val="00B5502D"/>
    <w:rsid w:val="00B55542"/>
    <w:rsid w:val="00B5561F"/>
    <w:rsid w:val="00B56321"/>
    <w:rsid w:val="00B569DB"/>
    <w:rsid w:val="00B56AA6"/>
    <w:rsid w:val="00B56B6E"/>
    <w:rsid w:val="00B57221"/>
    <w:rsid w:val="00B574D3"/>
    <w:rsid w:val="00B57AAC"/>
    <w:rsid w:val="00B604E8"/>
    <w:rsid w:val="00B606EB"/>
    <w:rsid w:val="00B60710"/>
    <w:rsid w:val="00B615E5"/>
    <w:rsid w:val="00B6186E"/>
    <w:rsid w:val="00B620D9"/>
    <w:rsid w:val="00B62E9E"/>
    <w:rsid w:val="00B63608"/>
    <w:rsid w:val="00B63675"/>
    <w:rsid w:val="00B64233"/>
    <w:rsid w:val="00B6452A"/>
    <w:rsid w:val="00B645B4"/>
    <w:rsid w:val="00B64E7C"/>
    <w:rsid w:val="00B64FCB"/>
    <w:rsid w:val="00B65081"/>
    <w:rsid w:val="00B653C5"/>
    <w:rsid w:val="00B65B99"/>
    <w:rsid w:val="00B65E57"/>
    <w:rsid w:val="00B66149"/>
    <w:rsid w:val="00B66328"/>
    <w:rsid w:val="00B66920"/>
    <w:rsid w:val="00B669A6"/>
    <w:rsid w:val="00B66DF8"/>
    <w:rsid w:val="00B66E16"/>
    <w:rsid w:val="00B67799"/>
    <w:rsid w:val="00B679F7"/>
    <w:rsid w:val="00B67DD8"/>
    <w:rsid w:val="00B702F4"/>
    <w:rsid w:val="00B707BA"/>
    <w:rsid w:val="00B720B8"/>
    <w:rsid w:val="00B7298D"/>
    <w:rsid w:val="00B72990"/>
    <w:rsid w:val="00B72A1E"/>
    <w:rsid w:val="00B72A88"/>
    <w:rsid w:val="00B72D0A"/>
    <w:rsid w:val="00B73007"/>
    <w:rsid w:val="00B7307A"/>
    <w:rsid w:val="00B734B0"/>
    <w:rsid w:val="00B7386D"/>
    <w:rsid w:val="00B73B4E"/>
    <w:rsid w:val="00B740F7"/>
    <w:rsid w:val="00B74750"/>
    <w:rsid w:val="00B74AE8"/>
    <w:rsid w:val="00B74D1A"/>
    <w:rsid w:val="00B74DC8"/>
    <w:rsid w:val="00B74F59"/>
    <w:rsid w:val="00B74FCD"/>
    <w:rsid w:val="00B75885"/>
    <w:rsid w:val="00B7599D"/>
    <w:rsid w:val="00B75DE5"/>
    <w:rsid w:val="00B75F8C"/>
    <w:rsid w:val="00B75FD5"/>
    <w:rsid w:val="00B76E78"/>
    <w:rsid w:val="00B76EFB"/>
    <w:rsid w:val="00B77137"/>
    <w:rsid w:val="00B771D3"/>
    <w:rsid w:val="00B77369"/>
    <w:rsid w:val="00B777B6"/>
    <w:rsid w:val="00B77896"/>
    <w:rsid w:val="00B80147"/>
    <w:rsid w:val="00B805A3"/>
    <w:rsid w:val="00B8117E"/>
    <w:rsid w:val="00B8130A"/>
    <w:rsid w:val="00B8173C"/>
    <w:rsid w:val="00B81E12"/>
    <w:rsid w:val="00B821CB"/>
    <w:rsid w:val="00B826B8"/>
    <w:rsid w:val="00B82A9E"/>
    <w:rsid w:val="00B82B14"/>
    <w:rsid w:val="00B82D6C"/>
    <w:rsid w:val="00B846B7"/>
    <w:rsid w:val="00B84932"/>
    <w:rsid w:val="00B84F22"/>
    <w:rsid w:val="00B853B5"/>
    <w:rsid w:val="00B85898"/>
    <w:rsid w:val="00B85D91"/>
    <w:rsid w:val="00B8655A"/>
    <w:rsid w:val="00B86A02"/>
    <w:rsid w:val="00B86C94"/>
    <w:rsid w:val="00B8700B"/>
    <w:rsid w:val="00B87065"/>
    <w:rsid w:val="00B87328"/>
    <w:rsid w:val="00B87A26"/>
    <w:rsid w:val="00B87AB8"/>
    <w:rsid w:val="00B87FDA"/>
    <w:rsid w:val="00B900FD"/>
    <w:rsid w:val="00B90D60"/>
    <w:rsid w:val="00B91180"/>
    <w:rsid w:val="00B91C5A"/>
    <w:rsid w:val="00B91D20"/>
    <w:rsid w:val="00B92FC8"/>
    <w:rsid w:val="00B93100"/>
    <w:rsid w:val="00B932EC"/>
    <w:rsid w:val="00B9367A"/>
    <w:rsid w:val="00B93EB9"/>
    <w:rsid w:val="00B94D9F"/>
    <w:rsid w:val="00B94E5B"/>
    <w:rsid w:val="00B95436"/>
    <w:rsid w:val="00B960E6"/>
    <w:rsid w:val="00B962DD"/>
    <w:rsid w:val="00B964E2"/>
    <w:rsid w:val="00B9689C"/>
    <w:rsid w:val="00B96C47"/>
    <w:rsid w:val="00B96DF7"/>
    <w:rsid w:val="00B97A38"/>
    <w:rsid w:val="00BA0242"/>
    <w:rsid w:val="00BA030A"/>
    <w:rsid w:val="00BA075F"/>
    <w:rsid w:val="00BA092C"/>
    <w:rsid w:val="00BA1211"/>
    <w:rsid w:val="00BA1553"/>
    <w:rsid w:val="00BA1721"/>
    <w:rsid w:val="00BA1A18"/>
    <w:rsid w:val="00BA1C31"/>
    <w:rsid w:val="00BA26E9"/>
    <w:rsid w:val="00BA2774"/>
    <w:rsid w:val="00BA2C6F"/>
    <w:rsid w:val="00BA339B"/>
    <w:rsid w:val="00BA404D"/>
    <w:rsid w:val="00BA4125"/>
    <w:rsid w:val="00BA4226"/>
    <w:rsid w:val="00BA4DB8"/>
    <w:rsid w:val="00BA522A"/>
    <w:rsid w:val="00BA5ABD"/>
    <w:rsid w:val="00BA5FC2"/>
    <w:rsid w:val="00BA6DC0"/>
    <w:rsid w:val="00BA718B"/>
    <w:rsid w:val="00BA74F0"/>
    <w:rsid w:val="00BA7547"/>
    <w:rsid w:val="00BA776D"/>
    <w:rsid w:val="00BA7C32"/>
    <w:rsid w:val="00BA7DBA"/>
    <w:rsid w:val="00BA7ECF"/>
    <w:rsid w:val="00BB04B5"/>
    <w:rsid w:val="00BB0702"/>
    <w:rsid w:val="00BB1128"/>
    <w:rsid w:val="00BB1B3A"/>
    <w:rsid w:val="00BB1FC9"/>
    <w:rsid w:val="00BB2047"/>
    <w:rsid w:val="00BB2AA3"/>
    <w:rsid w:val="00BB2E3F"/>
    <w:rsid w:val="00BB3219"/>
    <w:rsid w:val="00BB33DD"/>
    <w:rsid w:val="00BB34E5"/>
    <w:rsid w:val="00BB3C79"/>
    <w:rsid w:val="00BB3F24"/>
    <w:rsid w:val="00BB4331"/>
    <w:rsid w:val="00BB45C4"/>
    <w:rsid w:val="00BB4F7E"/>
    <w:rsid w:val="00BB5881"/>
    <w:rsid w:val="00BB588A"/>
    <w:rsid w:val="00BB58A8"/>
    <w:rsid w:val="00BB5DDA"/>
    <w:rsid w:val="00BB6210"/>
    <w:rsid w:val="00BB66DD"/>
    <w:rsid w:val="00BB69E0"/>
    <w:rsid w:val="00BB7461"/>
    <w:rsid w:val="00BB7593"/>
    <w:rsid w:val="00BB7E73"/>
    <w:rsid w:val="00BB7EE5"/>
    <w:rsid w:val="00BC0546"/>
    <w:rsid w:val="00BC0F4A"/>
    <w:rsid w:val="00BC1283"/>
    <w:rsid w:val="00BC1568"/>
    <w:rsid w:val="00BC1E7E"/>
    <w:rsid w:val="00BC27F1"/>
    <w:rsid w:val="00BC2D92"/>
    <w:rsid w:val="00BC2EBE"/>
    <w:rsid w:val="00BC3136"/>
    <w:rsid w:val="00BC3CB0"/>
    <w:rsid w:val="00BC4331"/>
    <w:rsid w:val="00BC4365"/>
    <w:rsid w:val="00BC4D5C"/>
    <w:rsid w:val="00BC4DC6"/>
    <w:rsid w:val="00BC4EA4"/>
    <w:rsid w:val="00BC514F"/>
    <w:rsid w:val="00BC5443"/>
    <w:rsid w:val="00BC6000"/>
    <w:rsid w:val="00BC68E7"/>
    <w:rsid w:val="00BC6C2F"/>
    <w:rsid w:val="00BC730A"/>
    <w:rsid w:val="00BC74E9"/>
    <w:rsid w:val="00BC76CA"/>
    <w:rsid w:val="00BC78C1"/>
    <w:rsid w:val="00BC7BFD"/>
    <w:rsid w:val="00BC7DAF"/>
    <w:rsid w:val="00BD03C3"/>
    <w:rsid w:val="00BD053A"/>
    <w:rsid w:val="00BD0724"/>
    <w:rsid w:val="00BD08F6"/>
    <w:rsid w:val="00BD0D77"/>
    <w:rsid w:val="00BD17B4"/>
    <w:rsid w:val="00BD1E1D"/>
    <w:rsid w:val="00BD3018"/>
    <w:rsid w:val="00BD30EB"/>
    <w:rsid w:val="00BD30F6"/>
    <w:rsid w:val="00BD358B"/>
    <w:rsid w:val="00BD3E97"/>
    <w:rsid w:val="00BD3F4A"/>
    <w:rsid w:val="00BD3F8F"/>
    <w:rsid w:val="00BD3F91"/>
    <w:rsid w:val="00BD467B"/>
    <w:rsid w:val="00BD4C33"/>
    <w:rsid w:val="00BD4C72"/>
    <w:rsid w:val="00BD4C89"/>
    <w:rsid w:val="00BD51D8"/>
    <w:rsid w:val="00BD58C7"/>
    <w:rsid w:val="00BD5ACD"/>
    <w:rsid w:val="00BD5E2F"/>
    <w:rsid w:val="00BD5EB2"/>
    <w:rsid w:val="00BD622C"/>
    <w:rsid w:val="00BD64BB"/>
    <w:rsid w:val="00BD64D0"/>
    <w:rsid w:val="00BD69DE"/>
    <w:rsid w:val="00BD6C57"/>
    <w:rsid w:val="00BD6F7A"/>
    <w:rsid w:val="00BD7346"/>
    <w:rsid w:val="00BD7E9A"/>
    <w:rsid w:val="00BE0072"/>
    <w:rsid w:val="00BE030F"/>
    <w:rsid w:val="00BE043B"/>
    <w:rsid w:val="00BE0935"/>
    <w:rsid w:val="00BE0F7A"/>
    <w:rsid w:val="00BE1861"/>
    <w:rsid w:val="00BE1885"/>
    <w:rsid w:val="00BE18B1"/>
    <w:rsid w:val="00BE1950"/>
    <w:rsid w:val="00BE19DD"/>
    <w:rsid w:val="00BE2170"/>
    <w:rsid w:val="00BE21A2"/>
    <w:rsid w:val="00BE2791"/>
    <w:rsid w:val="00BE2841"/>
    <w:rsid w:val="00BE2990"/>
    <w:rsid w:val="00BE2CC7"/>
    <w:rsid w:val="00BE323C"/>
    <w:rsid w:val="00BE3248"/>
    <w:rsid w:val="00BE33FE"/>
    <w:rsid w:val="00BE36A9"/>
    <w:rsid w:val="00BE3DDE"/>
    <w:rsid w:val="00BE461A"/>
    <w:rsid w:val="00BE468D"/>
    <w:rsid w:val="00BE46D6"/>
    <w:rsid w:val="00BE490A"/>
    <w:rsid w:val="00BE4B6E"/>
    <w:rsid w:val="00BE4BF2"/>
    <w:rsid w:val="00BE4F31"/>
    <w:rsid w:val="00BE56CD"/>
    <w:rsid w:val="00BE618E"/>
    <w:rsid w:val="00BE6236"/>
    <w:rsid w:val="00BE6C61"/>
    <w:rsid w:val="00BE6C94"/>
    <w:rsid w:val="00BE6D16"/>
    <w:rsid w:val="00BE721A"/>
    <w:rsid w:val="00BE74CE"/>
    <w:rsid w:val="00BE7BEC"/>
    <w:rsid w:val="00BE7D42"/>
    <w:rsid w:val="00BF0065"/>
    <w:rsid w:val="00BF061C"/>
    <w:rsid w:val="00BF08B0"/>
    <w:rsid w:val="00BF0A5A"/>
    <w:rsid w:val="00BF0A76"/>
    <w:rsid w:val="00BF0E63"/>
    <w:rsid w:val="00BF0E7F"/>
    <w:rsid w:val="00BF12A3"/>
    <w:rsid w:val="00BF147C"/>
    <w:rsid w:val="00BF16D7"/>
    <w:rsid w:val="00BF180D"/>
    <w:rsid w:val="00BF1820"/>
    <w:rsid w:val="00BF19A6"/>
    <w:rsid w:val="00BF1EFC"/>
    <w:rsid w:val="00BF2373"/>
    <w:rsid w:val="00BF29ED"/>
    <w:rsid w:val="00BF2AD9"/>
    <w:rsid w:val="00BF3145"/>
    <w:rsid w:val="00BF38B3"/>
    <w:rsid w:val="00BF3E71"/>
    <w:rsid w:val="00BF416C"/>
    <w:rsid w:val="00BF433C"/>
    <w:rsid w:val="00BF447D"/>
    <w:rsid w:val="00BF4650"/>
    <w:rsid w:val="00BF46B6"/>
    <w:rsid w:val="00BF4BC6"/>
    <w:rsid w:val="00BF4C53"/>
    <w:rsid w:val="00BF4E08"/>
    <w:rsid w:val="00BF4FD5"/>
    <w:rsid w:val="00BF5AA7"/>
    <w:rsid w:val="00BF5E6B"/>
    <w:rsid w:val="00BF639D"/>
    <w:rsid w:val="00BF67A5"/>
    <w:rsid w:val="00BF6975"/>
    <w:rsid w:val="00BF6A8A"/>
    <w:rsid w:val="00BF71F8"/>
    <w:rsid w:val="00BF765C"/>
    <w:rsid w:val="00BF792C"/>
    <w:rsid w:val="00BF7EB9"/>
    <w:rsid w:val="00C00DE7"/>
    <w:rsid w:val="00C00EF8"/>
    <w:rsid w:val="00C01873"/>
    <w:rsid w:val="00C01BD3"/>
    <w:rsid w:val="00C01D69"/>
    <w:rsid w:val="00C027CB"/>
    <w:rsid w:val="00C031C0"/>
    <w:rsid w:val="00C033EC"/>
    <w:rsid w:val="00C03DBB"/>
    <w:rsid w:val="00C040B4"/>
    <w:rsid w:val="00C04494"/>
    <w:rsid w:val="00C044E2"/>
    <w:rsid w:val="00C048CB"/>
    <w:rsid w:val="00C0508D"/>
    <w:rsid w:val="00C05699"/>
    <w:rsid w:val="00C05BAF"/>
    <w:rsid w:val="00C05FEE"/>
    <w:rsid w:val="00C066F3"/>
    <w:rsid w:val="00C079D9"/>
    <w:rsid w:val="00C07DD4"/>
    <w:rsid w:val="00C10DB8"/>
    <w:rsid w:val="00C10E2E"/>
    <w:rsid w:val="00C113F1"/>
    <w:rsid w:val="00C114AA"/>
    <w:rsid w:val="00C11546"/>
    <w:rsid w:val="00C117D6"/>
    <w:rsid w:val="00C11AEE"/>
    <w:rsid w:val="00C11C19"/>
    <w:rsid w:val="00C11CA3"/>
    <w:rsid w:val="00C12241"/>
    <w:rsid w:val="00C12287"/>
    <w:rsid w:val="00C12683"/>
    <w:rsid w:val="00C12B39"/>
    <w:rsid w:val="00C12D3A"/>
    <w:rsid w:val="00C13311"/>
    <w:rsid w:val="00C13BE6"/>
    <w:rsid w:val="00C13CD9"/>
    <w:rsid w:val="00C1422E"/>
    <w:rsid w:val="00C148EA"/>
    <w:rsid w:val="00C15546"/>
    <w:rsid w:val="00C1590D"/>
    <w:rsid w:val="00C15C83"/>
    <w:rsid w:val="00C15D63"/>
    <w:rsid w:val="00C15F61"/>
    <w:rsid w:val="00C16112"/>
    <w:rsid w:val="00C161D3"/>
    <w:rsid w:val="00C169D0"/>
    <w:rsid w:val="00C16A0E"/>
    <w:rsid w:val="00C16A2A"/>
    <w:rsid w:val="00C1702F"/>
    <w:rsid w:val="00C17F0E"/>
    <w:rsid w:val="00C201AD"/>
    <w:rsid w:val="00C20299"/>
    <w:rsid w:val="00C20A51"/>
    <w:rsid w:val="00C20AD2"/>
    <w:rsid w:val="00C216C2"/>
    <w:rsid w:val="00C220B4"/>
    <w:rsid w:val="00C22AC5"/>
    <w:rsid w:val="00C22C0A"/>
    <w:rsid w:val="00C230F2"/>
    <w:rsid w:val="00C23ECF"/>
    <w:rsid w:val="00C23F38"/>
    <w:rsid w:val="00C243E7"/>
    <w:rsid w:val="00C24747"/>
    <w:rsid w:val="00C24A59"/>
    <w:rsid w:val="00C24B86"/>
    <w:rsid w:val="00C24E8D"/>
    <w:rsid w:val="00C2557C"/>
    <w:rsid w:val="00C25588"/>
    <w:rsid w:val="00C25597"/>
    <w:rsid w:val="00C25AEB"/>
    <w:rsid w:val="00C260BA"/>
    <w:rsid w:val="00C269E3"/>
    <w:rsid w:val="00C26A64"/>
    <w:rsid w:val="00C26C57"/>
    <w:rsid w:val="00C26D63"/>
    <w:rsid w:val="00C26F62"/>
    <w:rsid w:val="00C27B5A"/>
    <w:rsid w:val="00C27D26"/>
    <w:rsid w:val="00C27F6B"/>
    <w:rsid w:val="00C27F9F"/>
    <w:rsid w:val="00C300C2"/>
    <w:rsid w:val="00C30B7B"/>
    <w:rsid w:val="00C30CCE"/>
    <w:rsid w:val="00C31115"/>
    <w:rsid w:val="00C313EB"/>
    <w:rsid w:val="00C31963"/>
    <w:rsid w:val="00C32128"/>
    <w:rsid w:val="00C3215D"/>
    <w:rsid w:val="00C325E0"/>
    <w:rsid w:val="00C3262C"/>
    <w:rsid w:val="00C3277B"/>
    <w:rsid w:val="00C3286D"/>
    <w:rsid w:val="00C32B18"/>
    <w:rsid w:val="00C331E0"/>
    <w:rsid w:val="00C33448"/>
    <w:rsid w:val="00C337A8"/>
    <w:rsid w:val="00C3380C"/>
    <w:rsid w:val="00C33D7E"/>
    <w:rsid w:val="00C34B79"/>
    <w:rsid w:val="00C34BB9"/>
    <w:rsid w:val="00C34E06"/>
    <w:rsid w:val="00C34F8F"/>
    <w:rsid w:val="00C3602A"/>
    <w:rsid w:val="00C36594"/>
    <w:rsid w:val="00C3691B"/>
    <w:rsid w:val="00C36E1F"/>
    <w:rsid w:val="00C37192"/>
    <w:rsid w:val="00C3743D"/>
    <w:rsid w:val="00C37D08"/>
    <w:rsid w:val="00C37E53"/>
    <w:rsid w:val="00C4059B"/>
    <w:rsid w:val="00C40B42"/>
    <w:rsid w:val="00C419C3"/>
    <w:rsid w:val="00C41FA7"/>
    <w:rsid w:val="00C41FC2"/>
    <w:rsid w:val="00C42090"/>
    <w:rsid w:val="00C42E5A"/>
    <w:rsid w:val="00C43298"/>
    <w:rsid w:val="00C432A6"/>
    <w:rsid w:val="00C435E2"/>
    <w:rsid w:val="00C4366C"/>
    <w:rsid w:val="00C43AA8"/>
    <w:rsid w:val="00C43D24"/>
    <w:rsid w:val="00C440C7"/>
    <w:rsid w:val="00C44307"/>
    <w:rsid w:val="00C448B1"/>
    <w:rsid w:val="00C44E82"/>
    <w:rsid w:val="00C4503F"/>
    <w:rsid w:val="00C451FA"/>
    <w:rsid w:val="00C458E4"/>
    <w:rsid w:val="00C45DE6"/>
    <w:rsid w:val="00C4621D"/>
    <w:rsid w:val="00C463DD"/>
    <w:rsid w:val="00C46C59"/>
    <w:rsid w:val="00C46C7B"/>
    <w:rsid w:val="00C47377"/>
    <w:rsid w:val="00C47825"/>
    <w:rsid w:val="00C47D15"/>
    <w:rsid w:val="00C47EDC"/>
    <w:rsid w:val="00C47F18"/>
    <w:rsid w:val="00C50602"/>
    <w:rsid w:val="00C50A31"/>
    <w:rsid w:val="00C50D55"/>
    <w:rsid w:val="00C50F3A"/>
    <w:rsid w:val="00C51702"/>
    <w:rsid w:val="00C51A7A"/>
    <w:rsid w:val="00C51FED"/>
    <w:rsid w:val="00C52190"/>
    <w:rsid w:val="00C52BB2"/>
    <w:rsid w:val="00C52C82"/>
    <w:rsid w:val="00C52D2E"/>
    <w:rsid w:val="00C53A1A"/>
    <w:rsid w:val="00C53C4E"/>
    <w:rsid w:val="00C5403F"/>
    <w:rsid w:val="00C548F5"/>
    <w:rsid w:val="00C54EEA"/>
    <w:rsid w:val="00C555A9"/>
    <w:rsid w:val="00C5585E"/>
    <w:rsid w:val="00C55B7E"/>
    <w:rsid w:val="00C55BF7"/>
    <w:rsid w:val="00C55DF5"/>
    <w:rsid w:val="00C56185"/>
    <w:rsid w:val="00C568FB"/>
    <w:rsid w:val="00C56ACD"/>
    <w:rsid w:val="00C56B35"/>
    <w:rsid w:val="00C56DA0"/>
    <w:rsid w:val="00C57BD8"/>
    <w:rsid w:val="00C60A29"/>
    <w:rsid w:val="00C60DA4"/>
    <w:rsid w:val="00C6124E"/>
    <w:rsid w:val="00C618B1"/>
    <w:rsid w:val="00C619D8"/>
    <w:rsid w:val="00C61A45"/>
    <w:rsid w:val="00C61B2D"/>
    <w:rsid w:val="00C61BA2"/>
    <w:rsid w:val="00C61DAE"/>
    <w:rsid w:val="00C61E78"/>
    <w:rsid w:val="00C6217D"/>
    <w:rsid w:val="00C62184"/>
    <w:rsid w:val="00C62285"/>
    <w:rsid w:val="00C6236A"/>
    <w:rsid w:val="00C6244B"/>
    <w:rsid w:val="00C625CC"/>
    <w:rsid w:val="00C62759"/>
    <w:rsid w:val="00C62F51"/>
    <w:rsid w:val="00C630BA"/>
    <w:rsid w:val="00C635D8"/>
    <w:rsid w:val="00C637F3"/>
    <w:rsid w:val="00C6436C"/>
    <w:rsid w:val="00C64DCF"/>
    <w:rsid w:val="00C65176"/>
    <w:rsid w:val="00C65B2E"/>
    <w:rsid w:val="00C6624B"/>
    <w:rsid w:val="00C6633B"/>
    <w:rsid w:val="00C6635D"/>
    <w:rsid w:val="00C6646B"/>
    <w:rsid w:val="00C667A6"/>
    <w:rsid w:val="00C667C9"/>
    <w:rsid w:val="00C66929"/>
    <w:rsid w:val="00C66C44"/>
    <w:rsid w:val="00C67070"/>
    <w:rsid w:val="00C672A9"/>
    <w:rsid w:val="00C6797B"/>
    <w:rsid w:val="00C67A00"/>
    <w:rsid w:val="00C700BD"/>
    <w:rsid w:val="00C70D29"/>
    <w:rsid w:val="00C710EA"/>
    <w:rsid w:val="00C71162"/>
    <w:rsid w:val="00C71428"/>
    <w:rsid w:val="00C71702"/>
    <w:rsid w:val="00C71D77"/>
    <w:rsid w:val="00C71E0F"/>
    <w:rsid w:val="00C7217B"/>
    <w:rsid w:val="00C72310"/>
    <w:rsid w:val="00C72C5B"/>
    <w:rsid w:val="00C73152"/>
    <w:rsid w:val="00C73D52"/>
    <w:rsid w:val="00C743C1"/>
    <w:rsid w:val="00C745C3"/>
    <w:rsid w:val="00C74887"/>
    <w:rsid w:val="00C7500F"/>
    <w:rsid w:val="00C75776"/>
    <w:rsid w:val="00C75973"/>
    <w:rsid w:val="00C75CD3"/>
    <w:rsid w:val="00C75D51"/>
    <w:rsid w:val="00C76233"/>
    <w:rsid w:val="00C76834"/>
    <w:rsid w:val="00C768A1"/>
    <w:rsid w:val="00C76961"/>
    <w:rsid w:val="00C77446"/>
    <w:rsid w:val="00C77823"/>
    <w:rsid w:val="00C80080"/>
    <w:rsid w:val="00C801AD"/>
    <w:rsid w:val="00C80B82"/>
    <w:rsid w:val="00C80D8D"/>
    <w:rsid w:val="00C81107"/>
    <w:rsid w:val="00C8113C"/>
    <w:rsid w:val="00C812E0"/>
    <w:rsid w:val="00C819E7"/>
    <w:rsid w:val="00C81E2B"/>
    <w:rsid w:val="00C81E75"/>
    <w:rsid w:val="00C81F81"/>
    <w:rsid w:val="00C82670"/>
    <w:rsid w:val="00C82707"/>
    <w:rsid w:val="00C82BE3"/>
    <w:rsid w:val="00C82E17"/>
    <w:rsid w:val="00C82FEC"/>
    <w:rsid w:val="00C83004"/>
    <w:rsid w:val="00C838D4"/>
    <w:rsid w:val="00C83C13"/>
    <w:rsid w:val="00C83E1C"/>
    <w:rsid w:val="00C83F05"/>
    <w:rsid w:val="00C8431E"/>
    <w:rsid w:val="00C84503"/>
    <w:rsid w:val="00C8494D"/>
    <w:rsid w:val="00C84BB1"/>
    <w:rsid w:val="00C84CBC"/>
    <w:rsid w:val="00C84F8C"/>
    <w:rsid w:val="00C8613F"/>
    <w:rsid w:val="00C86B4E"/>
    <w:rsid w:val="00C870FC"/>
    <w:rsid w:val="00C871F3"/>
    <w:rsid w:val="00C8739E"/>
    <w:rsid w:val="00C87426"/>
    <w:rsid w:val="00C87772"/>
    <w:rsid w:val="00C87791"/>
    <w:rsid w:val="00C87811"/>
    <w:rsid w:val="00C87DF8"/>
    <w:rsid w:val="00C90596"/>
    <w:rsid w:val="00C906B5"/>
    <w:rsid w:val="00C907DA"/>
    <w:rsid w:val="00C908E0"/>
    <w:rsid w:val="00C90AB4"/>
    <w:rsid w:val="00C916A5"/>
    <w:rsid w:val="00C9195A"/>
    <w:rsid w:val="00C91AA8"/>
    <w:rsid w:val="00C9244C"/>
    <w:rsid w:val="00C9375E"/>
    <w:rsid w:val="00C93D24"/>
    <w:rsid w:val="00C93E28"/>
    <w:rsid w:val="00C93E57"/>
    <w:rsid w:val="00C94035"/>
    <w:rsid w:val="00C94402"/>
    <w:rsid w:val="00C94AB5"/>
    <w:rsid w:val="00C94E12"/>
    <w:rsid w:val="00C95093"/>
    <w:rsid w:val="00C95204"/>
    <w:rsid w:val="00C952FA"/>
    <w:rsid w:val="00C95533"/>
    <w:rsid w:val="00C95550"/>
    <w:rsid w:val="00C9561B"/>
    <w:rsid w:val="00C9582D"/>
    <w:rsid w:val="00C962DC"/>
    <w:rsid w:val="00C96932"/>
    <w:rsid w:val="00C96B2D"/>
    <w:rsid w:val="00C96E7D"/>
    <w:rsid w:val="00C97952"/>
    <w:rsid w:val="00C97BCD"/>
    <w:rsid w:val="00CA026B"/>
    <w:rsid w:val="00CA05A6"/>
    <w:rsid w:val="00CA0828"/>
    <w:rsid w:val="00CA0ABA"/>
    <w:rsid w:val="00CA139E"/>
    <w:rsid w:val="00CA170D"/>
    <w:rsid w:val="00CA1872"/>
    <w:rsid w:val="00CA1D45"/>
    <w:rsid w:val="00CA23D3"/>
    <w:rsid w:val="00CA24A4"/>
    <w:rsid w:val="00CA295A"/>
    <w:rsid w:val="00CA2D61"/>
    <w:rsid w:val="00CA2ED8"/>
    <w:rsid w:val="00CA30BB"/>
    <w:rsid w:val="00CA35BE"/>
    <w:rsid w:val="00CA35E3"/>
    <w:rsid w:val="00CA4599"/>
    <w:rsid w:val="00CA4A53"/>
    <w:rsid w:val="00CA5FBC"/>
    <w:rsid w:val="00CA64DC"/>
    <w:rsid w:val="00CA6645"/>
    <w:rsid w:val="00CA6E9F"/>
    <w:rsid w:val="00CA74CF"/>
    <w:rsid w:val="00CA7C20"/>
    <w:rsid w:val="00CB08B3"/>
    <w:rsid w:val="00CB0A6F"/>
    <w:rsid w:val="00CB0CD0"/>
    <w:rsid w:val="00CB0E24"/>
    <w:rsid w:val="00CB0F93"/>
    <w:rsid w:val="00CB1479"/>
    <w:rsid w:val="00CB161F"/>
    <w:rsid w:val="00CB1A72"/>
    <w:rsid w:val="00CB1BDD"/>
    <w:rsid w:val="00CB1DC4"/>
    <w:rsid w:val="00CB1E6F"/>
    <w:rsid w:val="00CB20C0"/>
    <w:rsid w:val="00CB296D"/>
    <w:rsid w:val="00CB299F"/>
    <w:rsid w:val="00CB2BCD"/>
    <w:rsid w:val="00CB2CD3"/>
    <w:rsid w:val="00CB2D12"/>
    <w:rsid w:val="00CB2D4B"/>
    <w:rsid w:val="00CB2E21"/>
    <w:rsid w:val="00CB2E47"/>
    <w:rsid w:val="00CB348D"/>
    <w:rsid w:val="00CB35C3"/>
    <w:rsid w:val="00CB3964"/>
    <w:rsid w:val="00CB3997"/>
    <w:rsid w:val="00CB4325"/>
    <w:rsid w:val="00CB433C"/>
    <w:rsid w:val="00CB43D4"/>
    <w:rsid w:val="00CB4A92"/>
    <w:rsid w:val="00CB4AEE"/>
    <w:rsid w:val="00CB4BA2"/>
    <w:rsid w:val="00CB4CE5"/>
    <w:rsid w:val="00CB5613"/>
    <w:rsid w:val="00CB5660"/>
    <w:rsid w:val="00CB57DE"/>
    <w:rsid w:val="00CB592D"/>
    <w:rsid w:val="00CB5A9E"/>
    <w:rsid w:val="00CB5F79"/>
    <w:rsid w:val="00CB6C15"/>
    <w:rsid w:val="00CB7162"/>
    <w:rsid w:val="00CB71A3"/>
    <w:rsid w:val="00CB7357"/>
    <w:rsid w:val="00CB78DC"/>
    <w:rsid w:val="00CB7A4C"/>
    <w:rsid w:val="00CB7D3F"/>
    <w:rsid w:val="00CB7D87"/>
    <w:rsid w:val="00CB7FD4"/>
    <w:rsid w:val="00CC0089"/>
    <w:rsid w:val="00CC0101"/>
    <w:rsid w:val="00CC059E"/>
    <w:rsid w:val="00CC14FA"/>
    <w:rsid w:val="00CC15C2"/>
    <w:rsid w:val="00CC17E1"/>
    <w:rsid w:val="00CC1840"/>
    <w:rsid w:val="00CC22AA"/>
    <w:rsid w:val="00CC2444"/>
    <w:rsid w:val="00CC2484"/>
    <w:rsid w:val="00CC328A"/>
    <w:rsid w:val="00CC3A77"/>
    <w:rsid w:val="00CC43F1"/>
    <w:rsid w:val="00CC4736"/>
    <w:rsid w:val="00CC47A9"/>
    <w:rsid w:val="00CC4AFA"/>
    <w:rsid w:val="00CC4CF4"/>
    <w:rsid w:val="00CC50F5"/>
    <w:rsid w:val="00CC520B"/>
    <w:rsid w:val="00CC5364"/>
    <w:rsid w:val="00CC5433"/>
    <w:rsid w:val="00CC550B"/>
    <w:rsid w:val="00CC5750"/>
    <w:rsid w:val="00CC585D"/>
    <w:rsid w:val="00CC5B6A"/>
    <w:rsid w:val="00CC5C7B"/>
    <w:rsid w:val="00CC6096"/>
    <w:rsid w:val="00CC629D"/>
    <w:rsid w:val="00CC6914"/>
    <w:rsid w:val="00CC6DA4"/>
    <w:rsid w:val="00CC6E13"/>
    <w:rsid w:val="00CC6FF2"/>
    <w:rsid w:val="00CC7031"/>
    <w:rsid w:val="00CD031A"/>
    <w:rsid w:val="00CD04BD"/>
    <w:rsid w:val="00CD131C"/>
    <w:rsid w:val="00CD1723"/>
    <w:rsid w:val="00CD18FD"/>
    <w:rsid w:val="00CD1A51"/>
    <w:rsid w:val="00CD1EBD"/>
    <w:rsid w:val="00CD207C"/>
    <w:rsid w:val="00CD20DD"/>
    <w:rsid w:val="00CD25E4"/>
    <w:rsid w:val="00CD2769"/>
    <w:rsid w:val="00CD32FF"/>
    <w:rsid w:val="00CD37EC"/>
    <w:rsid w:val="00CD3815"/>
    <w:rsid w:val="00CD3852"/>
    <w:rsid w:val="00CD399E"/>
    <w:rsid w:val="00CD3AAB"/>
    <w:rsid w:val="00CD402A"/>
    <w:rsid w:val="00CD4328"/>
    <w:rsid w:val="00CD4427"/>
    <w:rsid w:val="00CD45F7"/>
    <w:rsid w:val="00CD46F5"/>
    <w:rsid w:val="00CD4714"/>
    <w:rsid w:val="00CD483D"/>
    <w:rsid w:val="00CD4CE7"/>
    <w:rsid w:val="00CD5114"/>
    <w:rsid w:val="00CD5B22"/>
    <w:rsid w:val="00CD630B"/>
    <w:rsid w:val="00CD6373"/>
    <w:rsid w:val="00CD6B7F"/>
    <w:rsid w:val="00CD6CA0"/>
    <w:rsid w:val="00CD76B1"/>
    <w:rsid w:val="00CD7900"/>
    <w:rsid w:val="00CD791D"/>
    <w:rsid w:val="00CE0DDA"/>
    <w:rsid w:val="00CE10FA"/>
    <w:rsid w:val="00CE1150"/>
    <w:rsid w:val="00CE11C7"/>
    <w:rsid w:val="00CE12A3"/>
    <w:rsid w:val="00CE15CF"/>
    <w:rsid w:val="00CE165B"/>
    <w:rsid w:val="00CE1F22"/>
    <w:rsid w:val="00CE2209"/>
    <w:rsid w:val="00CE23AE"/>
    <w:rsid w:val="00CE240E"/>
    <w:rsid w:val="00CE24A6"/>
    <w:rsid w:val="00CE258F"/>
    <w:rsid w:val="00CE27D9"/>
    <w:rsid w:val="00CE29F2"/>
    <w:rsid w:val="00CE2A2D"/>
    <w:rsid w:val="00CE342F"/>
    <w:rsid w:val="00CE3465"/>
    <w:rsid w:val="00CE34E7"/>
    <w:rsid w:val="00CE3878"/>
    <w:rsid w:val="00CE4092"/>
    <w:rsid w:val="00CE42F2"/>
    <w:rsid w:val="00CE4A68"/>
    <w:rsid w:val="00CE4A8F"/>
    <w:rsid w:val="00CE5215"/>
    <w:rsid w:val="00CE53BC"/>
    <w:rsid w:val="00CE5521"/>
    <w:rsid w:val="00CE5785"/>
    <w:rsid w:val="00CE597F"/>
    <w:rsid w:val="00CE5D20"/>
    <w:rsid w:val="00CE6053"/>
    <w:rsid w:val="00CE62E4"/>
    <w:rsid w:val="00CE635B"/>
    <w:rsid w:val="00CE6868"/>
    <w:rsid w:val="00CE69A7"/>
    <w:rsid w:val="00CE69C1"/>
    <w:rsid w:val="00CE6C3F"/>
    <w:rsid w:val="00CE6C7F"/>
    <w:rsid w:val="00CE6E81"/>
    <w:rsid w:val="00CE6F37"/>
    <w:rsid w:val="00CE729B"/>
    <w:rsid w:val="00CE7462"/>
    <w:rsid w:val="00CE75B4"/>
    <w:rsid w:val="00CF071D"/>
    <w:rsid w:val="00CF0721"/>
    <w:rsid w:val="00CF0D6B"/>
    <w:rsid w:val="00CF0EA6"/>
    <w:rsid w:val="00CF17CA"/>
    <w:rsid w:val="00CF1B9A"/>
    <w:rsid w:val="00CF1FC1"/>
    <w:rsid w:val="00CF21C5"/>
    <w:rsid w:val="00CF2B57"/>
    <w:rsid w:val="00CF30B6"/>
    <w:rsid w:val="00CF345B"/>
    <w:rsid w:val="00CF387F"/>
    <w:rsid w:val="00CF39A0"/>
    <w:rsid w:val="00CF3BE8"/>
    <w:rsid w:val="00CF455E"/>
    <w:rsid w:val="00CF45FA"/>
    <w:rsid w:val="00CF4967"/>
    <w:rsid w:val="00CF5381"/>
    <w:rsid w:val="00CF6FA1"/>
    <w:rsid w:val="00CF7476"/>
    <w:rsid w:val="00CF7AA0"/>
    <w:rsid w:val="00D00339"/>
    <w:rsid w:val="00D013F6"/>
    <w:rsid w:val="00D0171C"/>
    <w:rsid w:val="00D01AB3"/>
    <w:rsid w:val="00D01C87"/>
    <w:rsid w:val="00D021B3"/>
    <w:rsid w:val="00D022CA"/>
    <w:rsid w:val="00D02521"/>
    <w:rsid w:val="00D0255F"/>
    <w:rsid w:val="00D027BA"/>
    <w:rsid w:val="00D02944"/>
    <w:rsid w:val="00D02B5D"/>
    <w:rsid w:val="00D02B6C"/>
    <w:rsid w:val="00D02BA8"/>
    <w:rsid w:val="00D02CB7"/>
    <w:rsid w:val="00D02E00"/>
    <w:rsid w:val="00D03178"/>
    <w:rsid w:val="00D03522"/>
    <w:rsid w:val="00D036ED"/>
    <w:rsid w:val="00D03D24"/>
    <w:rsid w:val="00D040D1"/>
    <w:rsid w:val="00D049BC"/>
    <w:rsid w:val="00D04CAD"/>
    <w:rsid w:val="00D0505B"/>
    <w:rsid w:val="00D05611"/>
    <w:rsid w:val="00D05B08"/>
    <w:rsid w:val="00D05CB1"/>
    <w:rsid w:val="00D0696A"/>
    <w:rsid w:val="00D06AB7"/>
    <w:rsid w:val="00D07AC1"/>
    <w:rsid w:val="00D07FA4"/>
    <w:rsid w:val="00D1000B"/>
    <w:rsid w:val="00D106A0"/>
    <w:rsid w:val="00D10EC4"/>
    <w:rsid w:val="00D10F86"/>
    <w:rsid w:val="00D11870"/>
    <w:rsid w:val="00D11A84"/>
    <w:rsid w:val="00D12D5C"/>
    <w:rsid w:val="00D13124"/>
    <w:rsid w:val="00D13426"/>
    <w:rsid w:val="00D13CBA"/>
    <w:rsid w:val="00D13EBC"/>
    <w:rsid w:val="00D14827"/>
    <w:rsid w:val="00D14A91"/>
    <w:rsid w:val="00D14EEE"/>
    <w:rsid w:val="00D15761"/>
    <w:rsid w:val="00D15820"/>
    <w:rsid w:val="00D15A97"/>
    <w:rsid w:val="00D15B04"/>
    <w:rsid w:val="00D16416"/>
    <w:rsid w:val="00D16A4A"/>
    <w:rsid w:val="00D16A73"/>
    <w:rsid w:val="00D16F70"/>
    <w:rsid w:val="00D1708C"/>
    <w:rsid w:val="00D17405"/>
    <w:rsid w:val="00D179F6"/>
    <w:rsid w:val="00D17B56"/>
    <w:rsid w:val="00D17B6C"/>
    <w:rsid w:val="00D17F1C"/>
    <w:rsid w:val="00D2031B"/>
    <w:rsid w:val="00D2039C"/>
    <w:rsid w:val="00D20BA8"/>
    <w:rsid w:val="00D2105A"/>
    <w:rsid w:val="00D215A3"/>
    <w:rsid w:val="00D2182D"/>
    <w:rsid w:val="00D21AB6"/>
    <w:rsid w:val="00D21D0A"/>
    <w:rsid w:val="00D22340"/>
    <w:rsid w:val="00D22665"/>
    <w:rsid w:val="00D22A4C"/>
    <w:rsid w:val="00D22C8D"/>
    <w:rsid w:val="00D22D14"/>
    <w:rsid w:val="00D230AB"/>
    <w:rsid w:val="00D234E6"/>
    <w:rsid w:val="00D23BF6"/>
    <w:rsid w:val="00D24B00"/>
    <w:rsid w:val="00D25389"/>
    <w:rsid w:val="00D254F6"/>
    <w:rsid w:val="00D25FE2"/>
    <w:rsid w:val="00D26152"/>
    <w:rsid w:val="00D2660D"/>
    <w:rsid w:val="00D26D93"/>
    <w:rsid w:val="00D2774D"/>
    <w:rsid w:val="00D27C78"/>
    <w:rsid w:val="00D27FF7"/>
    <w:rsid w:val="00D30038"/>
    <w:rsid w:val="00D302E0"/>
    <w:rsid w:val="00D3052B"/>
    <w:rsid w:val="00D30730"/>
    <w:rsid w:val="00D30851"/>
    <w:rsid w:val="00D3098A"/>
    <w:rsid w:val="00D31081"/>
    <w:rsid w:val="00D314FB"/>
    <w:rsid w:val="00D3151E"/>
    <w:rsid w:val="00D316C4"/>
    <w:rsid w:val="00D31B20"/>
    <w:rsid w:val="00D31DA9"/>
    <w:rsid w:val="00D3246B"/>
    <w:rsid w:val="00D324C8"/>
    <w:rsid w:val="00D32BFE"/>
    <w:rsid w:val="00D32D05"/>
    <w:rsid w:val="00D334EB"/>
    <w:rsid w:val="00D33797"/>
    <w:rsid w:val="00D33A26"/>
    <w:rsid w:val="00D3418E"/>
    <w:rsid w:val="00D3435B"/>
    <w:rsid w:val="00D343DE"/>
    <w:rsid w:val="00D3517E"/>
    <w:rsid w:val="00D35540"/>
    <w:rsid w:val="00D356EA"/>
    <w:rsid w:val="00D35FCB"/>
    <w:rsid w:val="00D36056"/>
    <w:rsid w:val="00D36192"/>
    <w:rsid w:val="00D36BB2"/>
    <w:rsid w:val="00D3709D"/>
    <w:rsid w:val="00D3743D"/>
    <w:rsid w:val="00D37B9A"/>
    <w:rsid w:val="00D37BD3"/>
    <w:rsid w:val="00D37DA9"/>
    <w:rsid w:val="00D406A7"/>
    <w:rsid w:val="00D40AEA"/>
    <w:rsid w:val="00D41D6C"/>
    <w:rsid w:val="00D4269A"/>
    <w:rsid w:val="00D4296D"/>
    <w:rsid w:val="00D43252"/>
    <w:rsid w:val="00D432EB"/>
    <w:rsid w:val="00D43610"/>
    <w:rsid w:val="00D43649"/>
    <w:rsid w:val="00D4487E"/>
    <w:rsid w:val="00D44D86"/>
    <w:rsid w:val="00D4503B"/>
    <w:rsid w:val="00D45E09"/>
    <w:rsid w:val="00D46159"/>
    <w:rsid w:val="00D461EE"/>
    <w:rsid w:val="00D46694"/>
    <w:rsid w:val="00D46B4F"/>
    <w:rsid w:val="00D46BA1"/>
    <w:rsid w:val="00D46E71"/>
    <w:rsid w:val="00D473BD"/>
    <w:rsid w:val="00D47581"/>
    <w:rsid w:val="00D47F54"/>
    <w:rsid w:val="00D5020B"/>
    <w:rsid w:val="00D50248"/>
    <w:rsid w:val="00D503EE"/>
    <w:rsid w:val="00D50530"/>
    <w:rsid w:val="00D50742"/>
    <w:rsid w:val="00D50B7D"/>
    <w:rsid w:val="00D50E83"/>
    <w:rsid w:val="00D51299"/>
    <w:rsid w:val="00D515F7"/>
    <w:rsid w:val="00D51B42"/>
    <w:rsid w:val="00D51D3D"/>
    <w:rsid w:val="00D52012"/>
    <w:rsid w:val="00D521D1"/>
    <w:rsid w:val="00D5224F"/>
    <w:rsid w:val="00D523F9"/>
    <w:rsid w:val="00D523FD"/>
    <w:rsid w:val="00D526C2"/>
    <w:rsid w:val="00D5314D"/>
    <w:rsid w:val="00D5323B"/>
    <w:rsid w:val="00D53929"/>
    <w:rsid w:val="00D539A7"/>
    <w:rsid w:val="00D539B3"/>
    <w:rsid w:val="00D53C4A"/>
    <w:rsid w:val="00D53D6A"/>
    <w:rsid w:val="00D53DB6"/>
    <w:rsid w:val="00D53F4E"/>
    <w:rsid w:val="00D543E2"/>
    <w:rsid w:val="00D54F60"/>
    <w:rsid w:val="00D56497"/>
    <w:rsid w:val="00D56539"/>
    <w:rsid w:val="00D5679D"/>
    <w:rsid w:val="00D5725A"/>
    <w:rsid w:val="00D57A01"/>
    <w:rsid w:val="00D57EDD"/>
    <w:rsid w:val="00D57FBA"/>
    <w:rsid w:val="00D6013F"/>
    <w:rsid w:val="00D6016A"/>
    <w:rsid w:val="00D6058F"/>
    <w:rsid w:val="00D60991"/>
    <w:rsid w:val="00D60B97"/>
    <w:rsid w:val="00D60E11"/>
    <w:rsid w:val="00D61396"/>
    <w:rsid w:val="00D618F6"/>
    <w:rsid w:val="00D61965"/>
    <w:rsid w:val="00D61ACC"/>
    <w:rsid w:val="00D61C25"/>
    <w:rsid w:val="00D61D35"/>
    <w:rsid w:val="00D622EC"/>
    <w:rsid w:val="00D623A0"/>
    <w:rsid w:val="00D628A8"/>
    <w:rsid w:val="00D629B7"/>
    <w:rsid w:val="00D62A0E"/>
    <w:rsid w:val="00D62D20"/>
    <w:rsid w:val="00D636E7"/>
    <w:rsid w:val="00D6387D"/>
    <w:rsid w:val="00D63CAC"/>
    <w:rsid w:val="00D63ED9"/>
    <w:rsid w:val="00D64177"/>
    <w:rsid w:val="00D642AB"/>
    <w:rsid w:val="00D64BE8"/>
    <w:rsid w:val="00D64F82"/>
    <w:rsid w:val="00D65C0A"/>
    <w:rsid w:val="00D668A0"/>
    <w:rsid w:val="00D66CF8"/>
    <w:rsid w:val="00D66F12"/>
    <w:rsid w:val="00D6740A"/>
    <w:rsid w:val="00D6741A"/>
    <w:rsid w:val="00D675F9"/>
    <w:rsid w:val="00D67642"/>
    <w:rsid w:val="00D702FE"/>
    <w:rsid w:val="00D704E5"/>
    <w:rsid w:val="00D70800"/>
    <w:rsid w:val="00D70FE9"/>
    <w:rsid w:val="00D711ED"/>
    <w:rsid w:val="00D713EE"/>
    <w:rsid w:val="00D715D9"/>
    <w:rsid w:val="00D71623"/>
    <w:rsid w:val="00D71915"/>
    <w:rsid w:val="00D71E5A"/>
    <w:rsid w:val="00D723ED"/>
    <w:rsid w:val="00D72727"/>
    <w:rsid w:val="00D73162"/>
    <w:rsid w:val="00D73271"/>
    <w:rsid w:val="00D73BCB"/>
    <w:rsid w:val="00D73BE1"/>
    <w:rsid w:val="00D740A0"/>
    <w:rsid w:val="00D74B99"/>
    <w:rsid w:val="00D74D94"/>
    <w:rsid w:val="00D75471"/>
    <w:rsid w:val="00D75F9C"/>
    <w:rsid w:val="00D764EB"/>
    <w:rsid w:val="00D776A0"/>
    <w:rsid w:val="00D77E9E"/>
    <w:rsid w:val="00D8074C"/>
    <w:rsid w:val="00D808F4"/>
    <w:rsid w:val="00D81791"/>
    <w:rsid w:val="00D8229F"/>
    <w:rsid w:val="00D82E8C"/>
    <w:rsid w:val="00D82F8E"/>
    <w:rsid w:val="00D8312B"/>
    <w:rsid w:val="00D83772"/>
    <w:rsid w:val="00D83A3C"/>
    <w:rsid w:val="00D83C2C"/>
    <w:rsid w:val="00D83CAA"/>
    <w:rsid w:val="00D83E40"/>
    <w:rsid w:val="00D83E5B"/>
    <w:rsid w:val="00D84166"/>
    <w:rsid w:val="00D84178"/>
    <w:rsid w:val="00D84350"/>
    <w:rsid w:val="00D845B9"/>
    <w:rsid w:val="00D84A6F"/>
    <w:rsid w:val="00D84C70"/>
    <w:rsid w:val="00D8530A"/>
    <w:rsid w:val="00D8552B"/>
    <w:rsid w:val="00D8574E"/>
    <w:rsid w:val="00D85B55"/>
    <w:rsid w:val="00D85EF5"/>
    <w:rsid w:val="00D861F6"/>
    <w:rsid w:val="00D863C1"/>
    <w:rsid w:val="00D863D3"/>
    <w:rsid w:val="00D868C0"/>
    <w:rsid w:val="00D86B09"/>
    <w:rsid w:val="00D86B40"/>
    <w:rsid w:val="00D86F1E"/>
    <w:rsid w:val="00D870BF"/>
    <w:rsid w:val="00D87254"/>
    <w:rsid w:val="00D872E1"/>
    <w:rsid w:val="00D87E0B"/>
    <w:rsid w:val="00D90BCF"/>
    <w:rsid w:val="00D90BE3"/>
    <w:rsid w:val="00D90CB4"/>
    <w:rsid w:val="00D91068"/>
    <w:rsid w:val="00D914AC"/>
    <w:rsid w:val="00D918E8"/>
    <w:rsid w:val="00D91C39"/>
    <w:rsid w:val="00D91D0A"/>
    <w:rsid w:val="00D92A1B"/>
    <w:rsid w:val="00D92C30"/>
    <w:rsid w:val="00D92D04"/>
    <w:rsid w:val="00D93565"/>
    <w:rsid w:val="00D93ACE"/>
    <w:rsid w:val="00D93B07"/>
    <w:rsid w:val="00D94195"/>
    <w:rsid w:val="00D94DB6"/>
    <w:rsid w:val="00D94EBF"/>
    <w:rsid w:val="00D9530B"/>
    <w:rsid w:val="00D95339"/>
    <w:rsid w:val="00D954E2"/>
    <w:rsid w:val="00D95505"/>
    <w:rsid w:val="00D95638"/>
    <w:rsid w:val="00D95C28"/>
    <w:rsid w:val="00D95D32"/>
    <w:rsid w:val="00D95E16"/>
    <w:rsid w:val="00D95ECD"/>
    <w:rsid w:val="00D96463"/>
    <w:rsid w:val="00D966C2"/>
    <w:rsid w:val="00D96838"/>
    <w:rsid w:val="00D96A29"/>
    <w:rsid w:val="00D96F7A"/>
    <w:rsid w:val="00D97333"/>
    <w:rsid w:val="00D9773F"/>
    <w:rsid w:val="00D978C6"/>
    <w:rsid w:val="00D97D63"/>
    <w:rsid w:val="00DA0084"/>
    <w:rsid w:val="00DA05ED"/>
    <w:rsid w:val="00DA0956"/>
    <w:rsid w:val="00DA0E03"/>
    <w:rsid w:val="00DA16C6"/>
    <w:rsid w:val="00DA1C1E"/>
    <w:rsid w:val="00DA23C7"/>
    <w:rsid w:val="00DA2682"/>
    <w:rsid w:val="00DA272B"/>
    <w:rsid w:val="00DA2DD8"/>
    <w:rsid w:val="00DA3288"/>
    <w:rsid w:val="00DA357F"/>
    <w:rsid w:val="00DA3607"/>
    <w:rsid w:val="00DA3632"/>
    <w:rsid w:val="00DA3908"/>
    <w:rsid w:val="00DA3E12"/>
    <w:rsid w:val="00DA3F29"/>
    <w:rsid w:val="00DA4E35"/>
    <w:rsid w:val="00DA5559"/>
    <w:rsid w:val="00DA5603"/>
    <w:rsid w:val="00DA5A39"/>
    <w:rsid w:val="00DA5AA2"/>
    <w:rsid w:val="00DA6961"/>
    <w:rsid w:val="00DA70E3"/>
    <w:rsid w:val="00DA73CE"/>
    <w:rsid w:val="00DA7A9C"/>
    <w:rsid w:val="00DB01D9"/>
    <w:rsid w:val="00DB046F"/>
    <w:rsid w:val="00DB066C"/>
    <w:rsid w:val="00DB112E"/>
    <w:rsid w:val="00DB1992"/>
    <w:rsid w:val="00DB1AE7"/>
    <w:rsid w:val="00DB1F79"/>
    <w:rsid w:val="00DB1FA1"/>
    <w:rsid w:val="00DB21D2"/>
    <w:rsid w:val="00DB284D"/>
    <w:rsid w:val="00DB2B64"/>
    <w:rsid w:val="00DB2BBB"/>
    <w:rsid w:val="00DB325D"/>
    <w:rsid w:val="00DB44FD"/>
    <w:rsid w:val="00DB465B"/>
    <w:rsid w:val="00DB47C8"/>
    <w:rsid w:val="00DB51EF"/>
    <w:rsid w:val="00DB53A3"/>
    <w:rsid w:val="00DB557D"/>
    <w:rsid w:val="00DB56EB"/>
    <w:rsid w:val="00DB5A89"/>
    <w:rsid w:val="00DB5FDF"/>
    <w:rsid w:val="00DB6891"/>
    <w:rsid w:val="00DB6CD2"/>
    <w:rsid w:val="00DB6D90"/>
    <w:rsid w:val="00DB70B3"/>
    <w:rsid w:val="00DB79C7"/>
    <w:rsid w:val="00DC01C2"/>
    <w:rsid w:val="00DC02D9"/>
    <w:rsid w:val="00DC03FE"/>
    <w:rsid w:val="00DC0A11"/>
    <w:rsid w:val="00DC110B"/>
    <w:rsid w:val="00DC1151"/>
    <w:rsid w:val="00DC18AD"/>
    <w:rsid w:val="00DC1BBB"/>
    <w:rsid w:val="00DC21A0"/>
    <w:rsid w:val="00DC2632"/>
    <w:rsid w:val="00DC295A"/>
    <w:rsid w:val="00DC2FF6"/>
    <w:rsid w:val="00DC3192"/>
    <w:rsid w:val="00DC349E"/>
    <w:rsid w:val="00DC42ED"/>
    <w:rsid w:val="00DC458C"/>
    <w:rsid w:val="00DC490A"/>
    <w:rsid w:val="00DC5210"/>
    <w:rsid w:val="00DC6469"/>
    <w:rsid w:val="00DC64B0"/>
    <w:rsid w:val="00DC7414"/>
    <w:rsid w:val="00DC7596"/>
    <w:rsid w:val="00DC777E"/>
    <w:rsid w:val="00DC7A1B"/>
    <w:rsid w:val="00DC7ED1"/>
    <w:rsid w:val="00DC7EE8"/>
    <w:rsid w:val="00DD0355"/>
    <w:rsid w:val="00DD07F6"/>
    <w:rsid w:val="00DD1236"/>
    <w:rsid w:val="00DD131A"/>
    <w:rsid w:val="00DD1351"/>
    <w:rsid w:val="00DD1882"/>
    <w:rsid w:val="00DD1B19"/>
    <w:rsid w:val="00DD1D4C"/>
    <w:rsid w:val="00DD1DA5"/>
    <w:rsid w:val="00DD2073"/>
    <w:rsid w:val="00DD266C"/>
    <w:rsid w:val="00DD276A"/>
    <w:rsid w:val="00DD276C"/>
    <w:rsid w:val="00DD35BC"/>
    <w:rsid w:val="00DD37B0"/>
    <w:rsid w:val="00DD3D63"/>
    <w:rsid w:val="00DD48C4"/>
    <w:rsid w:val="00DD4C63"/>
    <w:rsid w:val="00DD4C7E"/>
    <w:rsid w:val="00DD50C9"/>
    <w:rsid w:val="00DD5433"/>
    <w:rsid w:val="00DD5528"/>
    <w:rsid w:val="00DD557C"/>
    <w:rsid w:val="00DD57C2"/>
    <w:rsid w:val="00DD5A8B"/>
    <w:rsid w:val="00DD5BF5"/>
    <w:rsid w:val="00DD6A41"/>
    <w:rsid w:val="00DD6CFB"/>
    <w:rsid w:val="00DD6DD6"/>
    <w:rsid w:val="00DD6F5B"/>
    <w:rsid w:val="00DD7377"/>
    <w:rsid w:val="00DD74A8"/>
    <w:rsid w:val="00DD7706"/>
    <w:rsid w:val="00DD7808"/>
    <w:rsid w:val="00DE00BC"/>
    <w:rsid w:val="00DE0C11"/>
    <w:rsid w:val="00DE1FB5"/>
    <w:rsid w:val="00DE237F"/>
    <w:rsid w:val="00DE27AB"/>
    <w:rsid w:val="00DE2BAB"/>
    <w:rsid w:val="00DE31AA"/>
    <w:rsid w:val="00DE33EB"/>
    <w:rsid w:val="00DE3598"/>
    <w:rsid w:val="00DE39E9"/>
    <w:rsid w:val="00DE3D1D"/>
    <w:rsid w:val="00DE3DE1"/>
    <w:rsid w:val="00DE4141"/>
    <w:rsid w:val="00DE4161"/>
    <w:rsid w:val="00DE454C"/>
    <w:rsid w:val="00DE4593"/>
    <w:rsid w:val="00DE46C6"/>
    <w:rsid w:val="00DE4EBD"/>
    <w:rsid w:val="00DE585D"/>
    <w:rsid w:val="00DE5E4C"/>
    <w:rsid w:val="00DE5E7E"/>
    <w:rsid w:val="00DE65A1"/>
    <w:rsid w:val="00DE6917"/>
    <w:rsid w:val="00DE6B3D"/>
    <w:rsid w:val="00DE6C93"/>
    <w:rsid w:val="00DE6DD9"/>
    <w:rsid w:val="00DE76F0"/>
    <w:rsid w:val="00DE790A"/>
    <w:rsid w:val="00DE79AB"/>
    <w:rsid w:val="00DE7BC4"/>
    <w:rsid w:val="00DF0329"/>
    <w:rsid w:val="00DF0F0B"/>
    <w:rsid w:val="00DF11B8"/>
    <w:rsid w:val="00DF173B"/>
    <w:rsid w:val="00DF1F93"/>
    <w:rsid w:val="00DF2275"/>
    <w:rsid w:val="00DF24C8"/>
    <w:rsid w:val="00DF2846"/>
    <w:rsid w:val="00DF29D1"/>
    <w:rsid w:val="00DF2A61"/>
    <w:rsid w:val="00DF2C3D"/>
    <w:rsid w:val="00DF3357"/>
    <w:rsid w:val="00DF3F62"/>
    <w:rsid w:val="00DF40AE"/>
    <w:rsid w:val="00DF413D"/>
    <w:rsid w:val="00DF4172"/>
    <w:rsid w:val="00DF4E9E"/>
    <w:rsid w:val="00DF50AA"/>
    <w:rsid w:val="00DF531C"/>
    <w:rsid w:val="00DF55D1"/>
    <w:rsid w:val="00DF5737"/>
    <w:rsid w:val="00DF57D8"/>
    <w:rsid w:val="00DF5ACE"/>
    <w:rsid w:val="00DF689C"/>
    <w:rsid w:val="00DF6906"/>
    <w:rsid w:val="00DF7409"/>
    <w:rsid w:val="00DF747B"/>
    <w:rsid w:val="00DF78D1"/>
    <w:rsid w:val="00DF7962"/>
    <w:rsid w:val="00DF7AF1"/>
    <w:rsid w:val="00DF7B38"/>
    <w:rsid w:val="00DF7CAE"/>
    <w:rsid w:val="00E0063F"/>
    <w:rsid w:val="00E009B8"/>
    <w:rsid w:val="00E017D0"/>
    <w:rsid w:val="00E01917"/>
    <w:rsid w:val="00E01C95"/>
    <w:rsid w:val="00E01FEB"/>
    <w:rsid w:val="00E023EF"/>
    <w:rsid w:val="00E024FE"/>
    <w:rsid w:val="00E025FE"/>
    <w:rsid w:val="00E027B8"/>
    <w:rsid w:val="00E02B02"/>
    <w:rsid w:val="00E02C8F"/>
    <w:rsid w:val="00E02DCB"/>
    <w:rsid w:val="00E03090"/>
    <w:rsid w:val="00E032A3"/>
    <w:rsid w:val="00E0334A"/>
    <w:rsid w:val="00E03E8B"/>
    <w:rsid w:val="00E0417A"/>
    <w:rsid w:val="00E0444D"/>
    <w:rsid w:val="00E04E88"/>
    <w:rsid w:val="00E05576"/>
    <w:rsid w:val="00E05D4F"/>
    <w:rsid w:val="00E06192"/>
    <w:rsid w:val="00E063AA"/>
    <w:rsid w:val="00E07920"/>
    <w:rsid w:val="00E07AE4"/>
    <w:rsid w:val="00E07D37"/>
    <w:rsid w:val="00E10150"/>
    <w:rsid w:val="00E105D8"/>
    <w:rsid w:val="00E111EE"/>
    <w:rsid w:val="00E11505"/>
    <w:rsid w:val="00E115FB"/>
    <w:rsid w:val="00E1186D"/>
    <w:rsid w:val="00E12123"/>
    <w:rsid w:val="00E127EC"/>
    <w:rsid w:val="00E12BD7"/>
    <w:rsid w:val="00E12CE9"/>
    <w:rsid w:val="00E13050"/>
    <w:rsid w:val="00E13072"/>
    <w:rsid w:val="00E1335F"/>
    <w:rsid w:val="00E13CD6"/>
    <w:rsid w:val="00E141F3"/>
    <w:rsid w:val="00E148E6"/>
    <w:rsid w:val="00E14F8E"/>
    <w:rsid w:val="00E14FB0"/>
    <w:rsid w:val="00E14FF2"/>
    <w:rsid w:val="00E15262"/>
    <w:rsid w:val="00E15410"/>
    <w:rsid w:val="00E164CE"/>
    <w:rsid w:val="00E16555"/>
    <w:rsid w:val="00E16794"/>
    <w:rsid w:val="00E16B0D"/>
    <w:rsid w:val="00E16D12"/>
    <w:rsid w:val="00E1717C"/>
    <w:rsid w:val="00E1731A"/>
    <w:rsid w:val="00E17EFD"/>
    <w:rsid w:val="00E20342"/>
    <w:rsid w:val="00E20613"/>
    <w:rsid w:val="00E20856"/>
    <w:rsid w:val="00E20AD8"/>
    <w:rsid w:val="00E20C7D"/>
    <w:rsid w:val="00E21591"/>
    <w:rsid w:val="00E2181A"/>
    <w:rsid w:val="00E223FC"/>
    <w:rsid w:val="00E22461"/>
    <w:rsid w:val="00E23952"/>
    <w:rsid w:val="00E23976"/>
    <w:rsid w:val="00E23E26"/>
    <w:rsid w:val="00E23FBC"/>
    <w:rsid w:val="00E2468D"/>
    <w:rsid w:val="00E24951"/>
    <w:rsid w:val="00E249B1"/>
    <w:rsid w:val="00E249F0"/>
    <w:rsid w:val="00E2540B"/>
    <w:rsid w:val="00E2555D"/>
    <w:rsid w:val="00E25B4C"/>
    <w:rsid w:val="00E25B6A"/>
    <w:rsid w:val="00E25E1D"/>
    <w:rsid w:val="00E25F88"/>
    <w:rsid w:val="00E2635B"/>
    <w:rsid w:val="00E26521"/>
    <w:rsid w:val="00E2667C"/>
    <w:rsid w:val="00E26CA3"/>
    <w:rsid w:val="00E26CC5"/>
    <w:rsid w:val="00E26D3E"/>
    <w:rsid w:val="00E27283"/>
    <w:rsid w:val="00E2735A"/>
    <w:rsid w:val="00E27894"/>
    <w:rsid w:val="00E300C9"/>
    <w:rsid w:val="00E30403"/>
    <w:rsid w:val="00E3066A"/>
    <w:rsid w:val="00E30A59"/>
    <w:rsid w:val="00E31634"/>
    <w:rsid w:val="00E316C6"/>
    <w:rsid w:val="00E318C7"/>
    <w:rsid w:val="00E318CE"/>
    <w:rsid w:val="00E321FF"/>
    <w:rsid w:val="00E329D4"/>
    <w:rsid w:val="00E343AE"/>
    <w:rsid w:val="00E34475"/>
    <w:rsid w:val="00E34546"/>
    <w:rsid w:val="00E34772"/>
    <w:rsid w:val="00E34D55"/>
    <w:rsid w:val="00E35122"/>
    <w:rsid w:val="00E353D2"/>
    <w:rsid w:val="00E358EC"/>
    <w:rsid w:val="00E35C16"/>
    <w:rsid w:val="00E35CEB"/>
    <w:rsid w:val="00E35DDE"/>
    <w:rsid w:val="00E35F46"/>
    <w:rsid w:val="00E35F96"/>
    <w:rsid w:val="00E3649A"/>
    <w:rsid w:val="00E364DF"/>
    <w:rsid w:val="00E367E5"/>
    <w:rsid w:val="00E368C1"/>
    <w:rsid w:val="00E36C5C"/>
    <w:rsid w:val="00E37A91"/>
    <w:rsid w:val="00E40104"/>
    <w:rsid w:val="00E40125"/>
    <w:rsid w:val="00E408D2"/>
    <w:rsid w:val="00E41428"/>
    <w:rsid w:val="00E415FF"/>
    <w:rsid w:val="00E41822"/>
    <w:rsid w:val="00E418BF"/>
    <w:rsid w:val="00E41ABA"/>
    <w:rsid w:val="00E41FE2"/>
    <w:rsid w:val="00E423C0"/>
    <w:rsid w:val="00E42928"/>
    <w:rsid w:val="00E42AC9"/>
    <w:rsid w:val="00E42AF0"/>
    <w:rsid w:val="00E42E3D"/>
    <w:rsid w:val="00E42EE8"/>
    <w:rsid w:val="00E4311E"/>
    <w:rsid w:val="00E43262"/>
    <w:rsid w:val="00E4335B"/>
    <w:rsid w:val="00E43A2B"/>
    <w:rsid w:val="00E43B9C"/>
    <w:rsid w:val="00E43BB7"/>
    <w:rsid w:val="00E44555"/>
    <w:rsid w:val="00E44865"/>
    <w:rsid w:val="00E44DF5"/>
    <w:rsid w:val="00E4516F"/>
    <w:rsid w:val="00E4521B"/>
    <w:rsid w:val="00E453F3"/>
    <w:rsid w:val="00E4577F"/>
    <w:rsid w:val="00E4594C"/>
    <w:rsid w:val="00E45AB2"/>
    <w:rsid w:val="00E45B08"/>
    <w:rsid w:val="00E45B7B"/>
    <w:rsid w:val="00E45DA8"/>
    <w:rsid w:val="00E465E0"/>
    <w:rsid w:val="00E46BF3"/>
    <w:rsid w:val="00E46CE1"/>
    <w:rsid w:val="00E473E9"/>
    <w:rsid w:val="00E47AC7"/>
    <w:rsid w:val="00E47D2A"/>
    <w:rsid w:val="00E47DB0"/>
    <w:rsid w:val="00E47F41"/>
    <w:rsid w:val="00E505FD"/>
    <w:rsid w:val="00E511B4"/>
    <w:rsid w:val="00E51236"/>
    <w:rsid w:val="00E51FA3"/>
    <w:rsid w:val="00E522B7"/>
    <w:rsid w:val="00E523C8"/>
    <w:rsid w:val="00E523F9"/>
    <w:rsid w:val="00E54170"/>
    <w:rsid w:val="00E5446E"/>
    <w:rsid w:val="00E5468E"/>
    <w:rsid w:val="00E54883"/>
    <w:rsid w:val="00E54B33"/>
    <w:rsid w:val="00E553F6"/>
    <w:rsid w:val="00E55402"/>
    <w:rsid w:val="00E55A36"/>
    <w:rsid w:val="00E55D73"/>
    <w:rsid w:val="00E55E08"/>
    <w:rsid w:val="00E56050"/>
    <w:rsid w:val="00E56318"/>
    <w:rsid w:val="00E56B31"/>
    <w:rsid w:val="00E571AB"/>
    <w:rsid w:val="00E57320"/>
    <w:rsid w:val="00E577E2"/>
    <w:rsid w:val="00E577FB"/>
    <w:rsid w:val="00E57DA3"/>
    <w:rsid w:val="00E601FF"/>
    <w:rsid w:val="00E60591"/>
    <w:rsid w:val="00E60C5B"/>
    <w:rsid w:val="00E6100C"/>
    <w:rsid w:val="00E619D4"/>
    <w:rsid w:val="00E61BBF"/>
    <w:rsid w:val="00E61E18"/>
    <w:rsid w:val="00E62009"/>
    <w:rsid w:val="00E6276B"/>
    <w:rsid w:val="00E62782"/>
    <w:rsid w:val="00E62B5C"/>
    <w:rsid w:val="00E62EC2"/>
    <w:rsid w:val="00E62FD6"/>
    <w:rsid w:val="00E63282"/>
    <w:rsid w:val="00E635DF"/>
    <w:rsid w:val="00E63E70"/>
    <w:rsid w:val="00E6414C"/>
    <w:rsid w:val="00E64335"/>
    <w:rsid w:val="00E643B5"/>
    <w:rsid w:val="00E6445A"/>
    <w:rsid w:val="00E64671"/>
    <w:rsid w:val="00E64F8E"/>
    <w:rsid w:val="00E6562C"/>
    <w:rsid w:val="00E6565D"/>
    <w:rsid w:val="00E65668"/>
    <w:rsid w:val="00E656E9"/>
    <w:rsid w:val="00E65794"/>
    <w:rsid w:val="00E65B65"/>
    <w:rsid w:val="00E65CDA"/>
    <w:rsid w:val="00E65F6B"/>
    <w:rsid w:val="00E6614F"/>
    <w:rsid w:val="00E66F7E"/>
    <w:rsid w:val="00E6794C"/>
    <w:rsid w:val="00E67AD6"/>
    <w:rsid w:val="00E67F57"/>
    <w:rsid w:val="00E70021"/>
    <w:rsid w:val="00E7036E"/>
    <w:rsid w:val="00E705BA"/>
    <w:rsid w:val="00E70E5A"/>
    <w:rsid w:val="00E7179A"/>
    <w:rsid w:val="00E717B2"/>
    <w:rsid w:val="00E71802"/>
    <w:rsid w:val="00E71E44"/>
    <w:rsid w:val="00E7234D"/>
    <w:rsid w:val="00E7260F"/>
    <w:rsid w:val="00E72CA5"/>
    <w:rsid w:val="00E72D4F"/>
    <w:rsid w:val="00E73185"/>
    <w:rsid w:val="00E7326B"/>
    <w:rsid w:val="00E7365A"/>
    <w:rsid w:val="00E739C0"/>
    <w:rsid w:val="00E73A8D"/>
    <w:rsid w:val="00E73EA4"/>
    <w:rsid w:val="00E741BB"/>
    <w:rsid w:val="00E743BD"/>
    <w:rsid w:val="00E74581"/>
    <w:rsid w:val="00E749FA"/>
    <w:rsid w:val="00E74B69"/>
    <w:rsid w:val="00E75035"/>
    <w:rsid w:val="00E75187"/>
    <w:rsid w:val="00E7535B"/>
    <w:rsid w:val="00E76758"/>
    <w:rsid w:val="00E76D89"/>
    <w:rsid w:val="00E7791B"/>
    <w:rsid w:val="00E77A08"/>
    <w:rsid w:val="00E8031A"/>
    <w:rsid w:val="00E803F8"/>
    <w:rsid w:val="00E8058F"/>
    <w:rsid w:val="00E81115"/>
    <w:rsid w:val="00E81228"/>
    <w:rsid w:val="00E815EE"/>
    <w:rsid w:val="00E819DA"/>
    <w:rsid w:val="00E81F13"/>
    <w:rsid w:val="00E81F22"/>
    <w:rsid w:val="00E82B57"/>
    <w:rsid w:val="00E82D18"/>
    <w:rsid w:val="00E83941"/>
    <w:rsid w:val="00E84062"/>
    <w:rsid w:val="00E8448F"/>
    <w:rsid w:val="00E84E4F"/>
    <w:rsid w:val="00E85064"/>
    <w:rsid w:val="00E85298"/>
    <w:rsid w:val="00E85694"/>
    <w:rsid w:val="00E86469"/>
    <w:rsid w:val="00E86681"/>
    <w:rsid w:val="00E86888"/>
    <w:rsid w:val="00E86A98"/>
    <w:rsid w:val="00E86F63"/>
    <w:rsid w:val="00E8702D"/>
    <w:rsid w:val="00E8717A"/>
    <w:rsid w:val="00E8723E"/>
    <w:rsid w:val="00E87314"/>
    <w:rsid w:val="00E87FC0"/>
    <w:rsid w:val="00E90295"/>
    <w:rsid w:val="00E9077D"/>
    <w:rsid w:val="00E90881"/>
    <w:rsid w:val="00E90E50"/>
    <w:rsid w:val="00E916A9"/>
    <w:rsid w:val="00E916DE"/>
    <w:rsid w:val="00E91A75"/>
    <w:rsid w:val="00E91DBE"/>
    <w:rsid w:val="00E91F5A"/>
    <w:rsid w:val="00E922D6"/>
    <w:rsid w:val="00E925AD"/>
    <w:rsid w:val="00E92770"/>
    <w:rsid w:val="00E931EC"/>
    <w:rsid w:val="00E93949"/>
    <w:rsid w:val="00E93EA2"/>
    <w:rsid w:val="00E940EA"/>
    <w:rsid w:val="00E945E0"/>
    <w:rsid w:val="00E951BF"/>
    <w:rsid w:val="00E95951"/>
    <w:rsid w:val="00E95EBE"/>
    <w:rsid w:val="00E96630"/>
    <w:rsid w:val="00E96820"/>
    <w:rsid w:val="00E968BE"/>
    <w:rsid w:val="00E9690C"/>
    <w:rsid w:val="00E96A0D"/>
    <w:rsid w:val="00E97427"/>
    <w:rsid w:val="00EA021A"/>
    <w:rsid w:val="00EA0DDA"/>
    <w:rsid w:val="00EA148A"/>
    <w:rsid w:val="00EA16D5"/>
    <w:rsid w:val="00EA20FD"/>
    <w:rsid w:val="00EA22A4"/>
    <w:rsid w:val="00EA26F0"/>
    <w:rsid w:val="00EA2AAA"/>
    <w:rsid w:val="00EA2E96"/>
    <w:rsid w:val="00EA31A8"/>
    <w:rsid w:val="00EA3411"/>
    <w:rsid w:val="00EA3A11"/>
    <w:rsid w:val="00EA4800"/>
    <w:rsid w:val="00EA4933"/>
    <w:rsid w:val="00EA4FA8"/>
    <w:rsid w:val="00EA5CFC"/>
    <w:rsid w:val="00EA68C6"/>
    <w:rsid w:val="00EA6B13"/>
    <w:rsid w:val="00EA6C4A"/>
    <w:rsid w:val="00EA6F23"/>
    <w:rsid w:val="00EA7755"/>
    <w:rsid w:val="00EA7BC1"/>
    <w:rsid w:val="00EA7C29"/>
    <w:rsid w:val="00EA7E16"/>
    <w:rsid w:val="00EB0DC2"/>
    <w:rsid w:val="00EB0F95"/>
    <w:rsid w:val="00EB1E04"/>
    <w:rsid w:val="00EB25BD"/>
    <w:rsid w:val="00EB2993"/>
    <w:rsid w:val="00EB2C8B"/>
    <w:rsid w:val="00EB2D03"/>
    <w:rsid w:val="00EB2D19"/>
    <w:rsid w:val="00EB2E56"/>
    <w:rsid w:val="00EB32F3"/>
    <w:rsid w:val="00EB332C"/>
    <w:rsid w:val="00EB4D2C"/>
    <w:rsid w:val="00EB617B"/>
    <w:rsid w:val="00EB631F"/>
    <w:rsid w:val="00EB69A7"/>
    <w:rsid w:val="00EB721E"/>
    <w:rsid w:val="00EB74DD"/>
    <w:rsid w:val="00EB7C9C"/>
    <w:rsid w:val="00EB7C9D"/>
    <w:rsid w:val="00EB7CB3"/>
    <w:rsid w:val="00EC0729"/>
    <w:rsid w:val="00EC0854"/>
    <w:rsid w:val="00EC0904"/>
    <w:rsid w:val="00EC1289"/>
    <w:rsid w:val="00EC1FC6"/>
    <w:rsid w:val="00EC2123"/>
    <w:rsid w:val="00EC24D6"/>
    <w:rsid w:val="00EC25E3"/>
    <w:rsid w:val="00EC269B"/>
    <w:rsid w:val="00EC2E25"/>
    <w:rsid w:val="00EC3512"/>
    <w:rsid w:val="00EC39DA"/>
    <w:rsid w:val="00EC3A30"/>
    <w:rsid w:val="00EC3F12"/>
    <w:rsid w:val="00EC4408"/>
    <w:rsid w:val="00EC441F"/>
    <w:rsid w:val="00EC465D"/>
    <w:rsid w:val="00EC4A48"/>
    <w:rsid w:val="00EC5A49"/>
    <w:rsid w:val="00EC62A1"/>
    <w:rsid w:val="00EC65FB"/>
    <w:rsid w:val="00EC663F"/>
    <w:rsid w:val="00EC6862"/>
    <w:rsid w:val="00EC6911"/>
    <w:rsid w:val="00EC7617"/>
    <w:rsid w:val="00EC793C"/>
    <w:rsid w:val="00EC7B11"/>
    <w:rsid w:val="00ED012A"/>
    <w:rsid w:val="00ED01EB"/>
    <w:rsid w:val="00ED05BF"/>
    <w:rsid w:val="00ED08CE"/>
    <w:rsid w:val="00ED0AE0"/>
    <w:rsid w:val="00ED10E1"/>
    <w:rsid w:val="00ED11D1"/>
    <w:rsid w:val="00ED14F4"/>
    <w:rsid w:val="00ED18DC"/>
    <w:rsid w:val="00ED1C28"/>
    <w:rsid w:val="00ED29E3"/>
    <w:rsid w:val="00ED2DCD"/>
    <w:rsid w:val="00ED2E4F"/>
    <w:rsid w:val="00ED3517"/>
    <w:rsid w:val="00ED3FEF"/>
    <w:rsid w:val="00ED402D"/>
    <w:rsid w:val="00ED469F"/>
    <w:rsid w:val="00ED4711"/>
    <w:rsid w:val="00ED481D"/>
    <w:rsid w:val="00ED558A"/>
    <w:rsid w:val="00ED61AD"/>
    <w:rsid w:val="00ED6201"/>
    <w:rsid w:val="00ED632C"/>
    <w:rsid w:val="00ED6484"/>
    <w:rsid w:val="00ED64EC"/>
    <w:rsid w:val="00ED6809"/>
    <w:rsid w:val="00ED697E"/>
    <w:rsid w:val="00ED69F3"/>
    <w:rsid w:val="00ED6FAD"/>
    <w:rsid w:val="00ED7089"/>
    <w:rsid w:val="00ED75D1"/>
    <w:rsid w:val="00ED7A2A"/>
    <w:rsid w:val="00ED7F5F"/>
    <w:rsid w:val="00EE0377"/>
    <w:rsid w:val="00EE05E9"/>
    <w:rsid w:val="00EE0BD5"/>
    <w:rsid w:val="00EE0EFD"/>
    <w:rsid w:val="00EE10C6"/>
    <w:rsid w:val="00EE116E"/>
    <w:rsid w:val="00EE138B"/>
    <w:rsid w:val="00EE22C6"/>
    <w:rsid w:val="00EE2B1B"/>
    <w:rsid w:val="00EE32DE"/>
    <w:rsid w:val="00EE388E"/>
    <w:rsid w:val="00EE3C2C"/>
    <w:rsid w:val="00EE402E"/>
    <w:rsid w:val="00EE4BAE"/>
    <w:rsid w:val="00EE5364"/>
    <w:rsid w:val="00EE5553"/>
    <w:rsid w:val="00EE5C1C"/>
    <w:rsid w:val="00EE5E8B"/>
    <w:rsid w:val="00EE625C"/>
    <w:rsid w:val="00EE6374"/>
    <w:rsid w:val="00EE650F"/>
    <w:rsid w:val="00EE6B73"/>
    <w:rsid w:val="00EE7129"/>
    <w:rsid w:val="00EE7948"/>
    <w:rsid w:val="00EF01E2"/>
    <w:rsid w:val="00EF0A44"/>
    <w:rsid w:val="00EF11AF"/>
    <w:rsid w:val="00EF141E"/>
    <w:rsid w:val="00EF15D2"/>
    <w:rsid w:val="00EF170D"/>
    <w:rsid w:val="00EF1941"/>
    <w:rsid w:val="00EF1B2D"/>
    <w:rsid w:val="00EF1BD0"/>
    <w:rsid w:val="00EF1D7F"/>
    <w:rsid w:val="00EF1E47"/>
    <w:rsid w:val="00EF229A"/>
    <w:rsid w:val="00EF240E"/>
    <w:rsid w:val="00EF3339"/>
    <w:rsid w:val="00EF337D"/>
    <w:rsid w:val="00EF342D"/>
    <w:rsid w:val="00EF4065"/>
    <w:rsid w:val="00EF48C3"/>
    <w:rsid w:val="00EF4C37"/>
    <w:rsid w:val="00EF4CDD"/>
    <w:rsid w:val="00EF4F54"/>
    <w:rsid w:val="00EF5013"/>
    <w:rsid w:val="00EF5532"/>
    <w:rsid w:val="00EF566A"/>
    <w:rsid w:val="00EF599E"/>
    <w:rsid w:val="00EF5BAE"/>
    <w:rsid w:val="00EF5D06"/>
    <w:rsid w:val="00EF6D6E"/>
    <w:rsid w:val="00EF7044"/>
    <w:rsid w:val="00EF77E3"/>
    <w:rsid w:val="00EF79BB"/>
    <w:rsid w:val="00EF7B23"/>
    <w:rsid w:val="00EF7B69"/>
    <w:rsid w:val="00EF7D95"/>
    <w:rsid w:val="00EF7FE8"/>
    <w:rsid w:val="00F00770"/>
    <w:rsid w:val="00F00C88"/>
    <w:rsid w:val="00F012BB"/>
    <w:rsid w:val="00F0137E"/>
    <w:rsid w:val="00F01B4A"/>
    <w:rsid w:val="00F02187"/>
    <w:rsid w:val="00F0307E"/>
    <w:rsid w:val="00F03CCB"/>
    <w:rsid w:val="00F04108"/>
    <w:rsid w:val="00F0430D"/>
    <w:rsid w:val="00F045E8"/>
    <w:rsid w:val="00F0470A"/>
    <w:rsid w:val="00F05247"/>
    <w:rsid w:val="00F0536B"/>
    <w:rsid w:val="00F0560C"/>
    <w:rsid w:val="00F05801"/>
    <w:rsid w:val="00F058BA"/>
    <w:rsid w:val="00F059BD"/>
    <w:rsid w:val="00F06344"/>
    <w:rsid w:val="00F07457"/>
    <w:rsid w:val="00F07960"/>
    <w:rsid w:val="00F07B76"/>
    <w:rsid w:val="00F07DF3"/>
    <w:rsid w:val="00F1005E"/>
    <w:rsid w:val="00F10274"/>
    <w:rsid w:val="00F1077D"/>
    <w:rsid w:val="00F107A2"/>
    <w:rsid w:val="00F10A9F"/>
    <w:rsid w:val="00F10DB4"/>
    <w:rsid w:val="00F10DEB"/>
    <w:rsid w:val="00F10F58"/>
    <w:rsid w:val="00F11A69"/>
    <w:rsid w:val="00F11F96"/>
    <w:rsid w:val="00F11FAE"/>
    <w:rsid w:val="00F11FCC"/>
    <w:rsid w:val="00F12724"/>
    <w:rsid w:val="00F12BB3"/>
    <w:rsid w:val="00F12D28"/>
    <w:rsid w:val="00F1330F"/>
    <w:rsid w:val="00F13B13"/>
    <w:rsid w:val="00F140ED"/>
    <w:rsid w:val="00F14258"/>
    <w:rsid w:val="00F14468"/>
    <w:rsid w:val="00F15674"/>
    <w:rsid w:val="00F15C95"/>
    <w:rsid w:val="00F15EEC"/>
    <w:rsid w:val="00F16246"/>
    <w:rsid w:val="00F16322"/>
    <w:rsid w:val="00F16402"/>
    <w:rsid w:val="00F16AEC"/>
    <w:rsid w:val="00F16B28"/>
    <w:rsid w:val="00F16B2F"/>
    <w:rsid w:val="00F16D7B"/>
    <w:rsid w:val="00F16E6D"/>
    <w:rsid w:val="00F16F7D"/>
    <w:rsid w:val="00F171E5"/>
    <w:rsid w:val="00F172BF"/>
    <w:rsid w:val="00F1758B"/>
    <w:rsid w:val="00F17D24"/>
    <w:rsid w:val="00F17F4A"/>
    <w:rsid w:val="00F17FE9"/>
    <w:rsid w:val="00F2083B"/>
    <w:rsid w:val="00F2087B"/>
    <w:rsid w:val="00F2093A"/>
    <w:rsid w:val="00F20C26"/>
    <w:rsid w:val="00F21220"/>
    <w:rsid w:val="00F21342"/>
    <w:rsid w:val="00F21466"/>
    <w:rsid w:val="00F21524"/>
    <w:rsid w:val="00F21786"/>
    <w:rsid w:val="00F21E20"/>
    <w:rsid w:val="00F2291C"/>
    <w:rsid w:val="00F231B8"/>
    <w:rsid w:val="00F232E0"/>
    <w:rsid w:val="00F23ED5"/>
    <w:rsid w:val="00F243C0"/>
    <w:rsid w:val="00F243F0"/>
    <w:rsid w:val="00F2451D"/>
    <w:rsid w:val="00F245B5"/>
    <w:rsid w:val="00F24A7E"/>
    <w:rsid w:val="00F24C51"/>
    <w:rsid w:val="00F25D7D"/>
    <w:rsid w:val="00F2645E"/>
    <w:rsid w:val="00F269C9"/>
    <w:rsid w:val="00F26CDE"/>
    <w:rsid w:val="00F27289"/>
    <w:rsid w:val="00F2761D"/>
    <w:rsid w:val="00F301FB"/>
    <w:rsid w:val="00F307EB"/>
    <w:rsid w:val="00F30FD2"/>
    <w:rsid w:val="00F31357"/>
    <w:rsid w:val="00F319EF"/>
    <w:rsid w:val="00F31A3D"/>
    <w:rsid w:val="00F31E3C"/>
    <w:rsid w:val="00F32055"/>
    <w:rsid w:val="00F32A0C"/>
    <w:rsid w:val="00F32AB9"/>
    <w:rsid w:val="00F3301C"/>
    <w:rsid w:val="00F33434"/>
    <w:rsid w:val="00F33B3C"/>
    <w:rsid w:val="00F33F76"/>
    <w:rsid w:val="00F34ACC"/>
    <w:rsid w:val="00F34EE4"/>
    <w:rsid w:val="00F355A9"/>
    <w:rsid w:val="00F35A73"/>
    <w:rsid w:val="00F35AA2"/>
    <w:rsid w:val="00F35DF8"/>
    <w:rsid w:val="00F360AD"/>
    <w:rsid w:val="00F36334"/>
    <w:rsid w:val="00F363AD"/>
    <w:rsid w:val="00F365AB"/>
    <w:rsid w:val="00F369C6"/>
    <w:rsid w:val="00F36BA5"/>
    <w:rsid w:val="00F36C63"/>
    <w:rsid w:val="00F36DE1"/>
    <w:rsid w:val="00F36EAF"/>
    <w:rsid w:val="00F372B3"/>
    <w:rsid w:val="00F3742B"/>
    <w:rsid w:val="00F37C9A"/>
    <w:rsid w:val="00F400B1"/>
    <w:rsid w:val="00F40E2B"/>
    <w:rsid w:val="00F41178"/>
    <w:rsid w:val="00F411CB"/>
    <w:rsid w:val="00F41B58"/>
    <w:rsid w:val="00F41FDB"/>
    <w:rsid w:val="00F4236F"/>
    <w:rsid w:val="00F42BDC"/>
    <w:rsid w:val="00F42ED9"/>
    <w:rsid w:val="00F42F1E"/>
    <w:rsid w:val="00F43036"/>
    <w:rsid w:val="00F43037"/>
    <w:rsid w:val="00F4331F"/>
    <w:rsid w:val="00F4346C"/>
    <w:rsid w:val="00F438B4"/>
    <w:rsid w:val="00F43951"/>
    <w:rsid w:val="00F440E8"/>
    <w:rsid w:val="00F4418F"/>
    <w:rsid w:val="00F4439A"/>
    <w:rsid w:val="00F44A25"/>
    <w:rsid w:val="00F44BA2"/>
    <w:rsid w:val="00F4553D"/>
    <w:rsid w:val="00F45808"/>
    <w:rsid w:val="00F45B11"/>
    <w:rsid w:val="00F46A2B"/>
    <w:rsid w:val="00F46D0F"/>
    <w:rsid w:val="00F4780D"/>
    <w:rsid w:val="00F47DA8"/>
    <w:rsid w:val="00F47EDD"/>
    <w:rsid w:val="00F47F8B"/>
    <w:rsid w:val="00F5056D"/>
    <w:rsid w:val="00F507EC"/>
    <w:rsid w:val="00F51575"/>
    <w:rsid w:val="00F51828"/>
    <w:rsid w:val="00F519C6"/>
    <w:rsid w:val="00F51F9E"/>
    <w:rsid w:val="00F52D6E"/>
    <w:rsid w:val="00F52E19"/>
    <w:rsid w:val="00F535FA"/>
    <w:rsid w:val="00F54306"/>
    <w:rsid w:val="00F54605"/>
    <w:rsid w:val="00F54C37"/>
    <w:rsid w:val="00F5558C"/>
    <w:rsid w:val="00F55BD8"/>
    <w:rsid w:val="00F55C6A"/>
    <w:rsid w:val="00F5609C"/>
    <w:rsid w:val="00F56D63"/>
    <w:rsid w:val="00F56E7A"/>
    <w:rsid w:val="00F57258"/>
    <w:rsid w:val="00F574B6"/>
    <w:rsid w:val="00F577CC"/>
    <w:rsid w:val="00F57AB7"/>
    <w:rsid w:val="00F6004A"/>
    <w:rsid w:val="00F602A1"/>
    <w:rsid w:val="00F60311"/>
    <w:rsid w:val="00F60451"/>
    <w:rsid w:val="00F609A9"/>
    <w:rsid w:val="00F60A82"/>
    <w:rsid w:val="00F611BA"/>
    <w:rsid w:val="00F613F2"/>
    <w:rsid w:val="00F616B8"/>
    <w:rsid w:val="00F618E8"/>
    <w:rsid w:val="00F61932"/>
    <w:rsid w:val="00F61992"/>
    <w:rsid w:val="00F6279B"/>
    <w:rsid w:val="00F62B5F"/>
    <w:rsid w:val="00F62D97"/>
    <w:rsid w:val="00F63023"/>
    <w:rsid w:val="00F633F5"/>
    <w:rsid w:val="00F63C5A"/>
    <w:rsid w:val="00F63E5E"/>
    <w:rsid w:val="00F64505"/>
    <w:rsid w:val="00F660D2"/>
    <w:rsid w:val="00F661C0"/>
    <w:rsid w:val="00F6637D"/>
    <w:rsid w:val="00F663CF"/>
    <w:rsid w:val="00F66AC3"/>
    <w:rsid w:val="00F66EB0"/>
    <w:rsid w:val="00F670B1"/>
    <w:rsid w:val="00F679DC"/>
    <w:rsid w:val="00F67D37"/>
    <w:rsid w:val="00F70296"/>
    <w:rsid w:val="00F70327"/>
    <w:rsid w:val="00F70501"/>
    <w:rsid w:val="00F70E2E"/>
    <w:rsid w:val="00F71DA5"/>
    <w:rsid w:val="00F721BB"/>
    <w:rsid w:val="00F7232F"/>
    <w:rsid w:val="00F7276C"/>
    <w:rsid w:val="00F727D2"/>
    <w:rsid w:val="00F72947"/>
    <w:rsid w:val="00F72A58"/>
    <w:rsid w:val="00F73060"/>
    <w:rsid w:val="00F7331D"/>
    <w:rsid w:val="00F73337"/>
    <w:rsid w:val="00F73B13"/>
    <w:rsid w:val="00F73F27"/>
    <w:rsid w:val="00F74125"/>
    <w:rsid w:val="00F743A8"/>
    <w:rsid w:val="00F74671"/>
    <w:rsid w:val="00F747BB"/>
    <w:rsid w:val="00F75583"/>
    <w:rsid w:val="00F755AA"/>
    <w:rsid w:val="00F75872"/>
    <w:rsid w:val="00F75CFF"/>
    <w:rsid w:val="00F76172"/>
    <w:rsid w:val="00F7635A"/>
    <w:rsid w:val="00F76774"/>
    <w:rsid w:val="00F767BB"/>
    <w:rsid w:val="00F76911"/>
    <w:rsid w:val="00F76BE3"/>
    <w:rsid w:val="00F76C72"/>
    <w:rsid w:val="00F76D66"/>
    <w:rsid w:val="00F770D6"/>
    <w:rsid w:val="00F77326"/>
    <w:rsid w:val="00F8033B"/>
    <w:rsid w:val="00F809A4"/>
    <w:rsid w:val="00F80C99"/>
    <w:rsid w:val="00F81082"/>
    <w:rsid w:val="00F810E3"/>
    <w:rsid w:val="00F813F7"/>
    <w:rsid w:val="00F81610"/>
    <w:rsid w:val="00F81AED"/>
    <w:rsid w:val="00F81B53"/>
    <w:rsid w:val="00F81C19"/>
    <w:rsid w:val="00F8235E"/>
    <w:rsid w:val="00F82564"/>
    <w:rsid w:val="00F82867"/>
    <w:rsid w:val="00F829BC"/>
    <w:rsid w:val="00F82DB8"/>
    <w:rsid w:val="00F84207"/>
    <w:rsid w:val="00F848D5"/>
    <w:rsid w:val="00F860D2"/>
    <w:rsid w:val="00F864BE"/>
    <w:rsid w:val="00F8677D"/>
    <w:rsid w:val="00F867EC"/>
    <w:rsid w:val="00F86BE9"/>
    <w:rsid w:val="00F86D01"/>
    <w:rsid w:val="00F872B3"/>
    <w:rsid w:val="00F87A8A"/>
    <w:rsid w:val="00F90437"/>
    <w:rsid w:val="00F90764"/>
    <w:rsid w:val="00F9081C"/>
    <w:rsid w:val="00F9096F"/>
    <w:rsid w:val="00F90B17"/>
    <w:rsid w:val="00F90B7D"/>
    <w:rsid w:val="00F90C46"/>
    <w:rsid w:val="00F90DF7"/>
    <w:rsid w:val="00F90F2B"/>
    <w:rsid w:val="00F9116C"/>
    <w:rsid w:val="00F911CF"/>
    <w:rsid w:val="00F918EF"/>
    <w:rsid w:val="00F91A11"/>
    <w:rsid w:val="00F91AC9"/>
    <w:rsid w:val="00F91B2B"/>
    <w:rsid w:val="00F91C35"/>
    <w:rsid w:val="00F91C48"/>
    <w:rsid w:val="00F92E89"/>
    <w:rsid w:val="00F933A1"/>
    <w:rsid w:val="00F93DBC"/>
    <w:rsid w:val="00F947FB"/>
    <w:rsid w:val="00F94AB4"/>
    <w:rsid w:val="00F94D91"/>
    <w:rsid w:val="00F94F2B"/>
    <w:rsid w:val="00F95B69"/>
    <w:rsid w:val="00F964EE"/>
    <w:rsid w:val="00F9665F"/>
    <w:rsid w:val="00F968D7"/>
    <w:rsid w:val="00F96B6C"/>
    <w:rsid w:val="00F9705A"/>
    <w:rsid w:val="00F975E2"/>
    <w:rsid w:val="00F97DCC"/>
    <w:rsid w:val="00FA02AD"/>
    <w:rsid w:val="00FA052F"/>
    <w:rsid w:val="00FA08EE"/>
    <w:rsid w:val="00FA0CD1"/>
    <w:rsid w:val="00FA1A72"/>
    <w:rsid w:val="00FA1BC1"/>
    <w:rsid w:val="00FA1F5C"/>
    <w:rsid w:val="00FA24B3"/>
    <w:rsid w:val="00FA27E7"/>
    <w:rsid w:val="00FA2D98"/>
    <w:rsid w:val="00FA39AB"/>
    <w:rsid w:val="00FA3E0F"/>
    <w:rsid w:val="00FA40AD"/>
    <w:rsid w:val="00FA423E"/>
    <w:rsid w:val="00FA473B"/>
    <w:rsid w:val="00FA4848"/>
    <w:rsid w:val="00FA49C3"/>
    <w:rsid w:val="00FA49F5"/>
    <w:rsid w:val="00FA4BBF"/>
    <w:rsid w:val="00FA558F"/>
    <w:rsid w:val="00FA57D5"/>
    <w:rsid w:val="00FA5F59"/>
    <w:rsid w:val="00FA6771"/>
    <w:rsid w:val="00FA6801"/>
    <w:rsid w:val="00FA6C52"/>
    <w:rsid w:val="00FA6FB2"/>
    <w:rsid w:val="00FA71EE"/>
    <w:rsid w:val="00FA73C4"/>
    <w:rsid w:val="00FA7434"/>
    <w:rsid w:val="00FA770E"/>
    <w:rsid w:val="00FB07F1"/>
    <w:rsid w:val="00FB0981"/>
    <w:rsid w:val="00FB0994"/>
    <w:rsid w:val="00FB1BC8"/>
    <w:rsid w:val="00FB1CA7"/>
    <w:rsid w:val="00FB1FF1"/>
    <w:rsid w:val="00FB235A"/>
    <w:rsid w:val="00FB25C7"/>
    <w:rsid w:val="00FB26EA"/>
    <w:rsid w:val="00FB29B4"/>
    <w:rsid w:val="00FB3136"/>
    <w:rsid w:val="00FB339D"/>
    <w:rsid w:val="00FB35EE"/>
    <w:rsid w:val="00FB3B06"/>
    <w:rsid w:val="00FB3D6F"/>
    <w:rsid w:val="00FB3E68"/>
    <w:rsid w:val="00FB515C"/>
    <w:rsid w:val="00FB5D3B"/>
    <w:rsid w:val="00FB5DF9"/>
    <w:rsid w:val="00FB5E3D"/>
    <w:rsid w:val="00FB61A8"/>
    <w:rsid w:val="00FB6533"/>
    <w:rsid w:val="00FB6C7D"/>
    <w:rsid w:val="00FB7050"/>
    <w:rsid w:val="00FB762B"/>
    <w:rsid w:val="00FB7BBE"/>
    <w:rsid w:val="00FB7D6C"/>
    <w:rsid w:val="00FC005D"/>
    <w:rsid w:val="00FC02BB"/>
    <w:rsid w:val="00FC03CD"/>
    <w:rsid w:val="00FC049D"/>
    <w:rsid w:val="00FC0646"/>
    <w:rsid w:val="00FC080E"/>
    <w:rsid w:val="00FC0AAE"/>
    <w:rsid w:val="00FC0CD7"/>
    <w:rsid w:val="00FC0DFF"/>
    <w:rsid w:val="00FC0F35"/>
    <w:rsid w:val="00FC185E"/>
    <w:rsid w:val="00FC1E95"/>
    <w:rsid w:val="00FC20F8"/>
    <w:rsid w:val="00FC2C3E"/>
    <w:rsid w:val="00FC33D3"/>
    <w:rsid w:val="00FC34C5"/>
    <w:rsid w:val="00FC3720"/>
    <w:rsid w:val="00FC3731"/>
    <w:rsid w:val="00FC3863"/>
    <w:rsid w:val="00FC3D2F"/>
    <w:rsid w:val="00FC410F"/>
    <w:rsid w:val="00FC52FB"/>
    <w:rsid w:val="00FC5905"/>
    <w:rsid w:val="00FC62E8"/>
    <w:rsid w:val="00FC6457"/>
    <w:rsid w:val="00FC6882"/>
    <w:rsid w:val="00FC68B7"/>
    <w:rsid w:val="00FC6B1B"/>
    <w:rsid w:val="00FC6D95"/>
    <w:rsid w:val="00FC7334"/>
    <w:rsid w:val="00FC7858"/>
    <w:rsid w:val="00FC7DA6"/>
    <w:rsid w:val="00FD0055"/>
    <w:rsid w:val="00FD063B"/>
    <w:rsid w:val="00FD093C"/>
    <w:rsid w:val="00FD0A67"/>
    <w:rsid w:val="00FD0C50"/>
    <w:rsid w:val="00FD0C73"/>
    <w:rsid w:val="00FD0F8C"/>
    <w:rsid w:val="00FD1D0F"/>
    <w:rsid w:val="00FD1F4E"/>
    <w:rsid w:val="00FD2390"/>
    <w:rsid w:val="00FD2B58"/>
    <w:rsid w:val="00FD3035"/>
    <w:rsid w:val="00FD376E"/>
    <w:rsid w:val="00FD3898"/>
    <w:rsid w:val="00FD3C91"/>
    <w:rsid w:val="00FD41B5"/>
    <w:rsid w:val="00FD4551"/>
    <w:rsid w:val="00FD4890"/>
    <w:rsid w:val="00FD4907"/>
    <w:rsid w:val="00FD4C99"/>
    <w:rsid w:val="00FD52C3"/>
    <w:rsid w:val="00FD53C7"/>
    <w:rsid w:val="00FD5722"/>
    <w:rsid w:val="00FD581F"/>
    <w:rsid w:val="00FD59AF"/>
    <w:rsid w:val="00FD5C24"/>
    <w:rsid w:val="00FD641A"/>
    <w:rsid w:val="00FD64CB"/>
    <w:rsid w:val="00FD6A72"/>
    <w:rsid w:val="00FD71C1"/>
    <w:rsid w:val="00FD76F7"/>
    <w:rsid w:val="00FD7D23"/>
    <w:rsid w:val="00FE09AC"/>
    <w:rsid w:val="00FE0D50"/>
    <w:rsid w:val="00FE0E17"/>
    <w:rsid w:val="00FE0FC6"/>
    <w:rsid w:val="00FE1881"/>
    <w:rsid w:val="00FE1F3A"/>
    <w:rsid w:val="00FE2076"/>
    <w:rsid w:val="00FE20B5"/>
    <w:rsid w:val="00FE2375"/>
    <w:rsid w:val="00FE27EF"/>
    <w:rsid w:val="00FE28AF"/>
    <w:rsid w:val="00FE29BD"/>
    <w:rsid w:val="00FE2C70"/>
    <w:rsid w:val="00FE3308"/>
    <w:rsid w:val="00FE343C"/>
    <w:rsid w:val="00FE3491"/>
    <w:rsid w:val="00FE3696"/>
    <w:rsid w:val="00FE3E7A"/>
    <w:rsid w:val="00FE3FCF"/>
    <w:rsid w:val="00FE423D"/>
    <w:rsid w:val="00FE482D"/>
    <w:rsid w:val="00FE4CDF"/>
    <w:rsid w:val="00FE4F25"/>
    <w:rsid w:val="00FE51BD"/>
    <w:rsid w:val="00FE5648"/>
    <w:rsid w:val="00FE5B0D"/>
    <w:rsid w:val="00FE5CA6"/>
    <w:rsid w:val="00FE621B"/>
    <w:rsid w:val="00FE645C"/>
    <w:rsid w:val="00FE64D1"/>
    <w:rsid w:val="00FE650E"/>
    <w:rsid w:val="00FE670F"/>
    <w:rsid w:val="00FE6985"/>
    <w:rsid w:val="00FE6D5B"/>
    <w:rsid w:val="00FE7550"/>
    <w:rsid w:val="00FE7786"/>
    <w:rsid w:val="00FE78C1"/>
    <w:rsid w:val="00FE7F2F"/>
    <w:rsid w:val="00FF0347"/>
    <w:rsid w:val="00FF04E5"/>
    <w:rsid w:val="00FF0AE9"/>
    <w:rsid w:val="00FF19E7"/>
    <w:rsid w:val="00FF1C61"/>
    <w:rsid w:val="00FF1F4E"/>
    <w:rsid w:val="00FF246E"/>
    <w:rsid w:val="00FF283D"/>
    <w:rsid w:val="00FF28F1"/>
    <w:rsid w:val="00FF2A30"/>
    <w:rsid w:val="00FF347D"/>
    <w:rsid w:val="00FF364C"/>
    <w:rsid w:val="00FF39D2"/>
    <w:rsid w:val="00FF3C20"/>
    <w:rsid w:val="00FF3E42"/>
    <w:rsid w:val="00FF48AB"/>
    <w:rsid w:val="00FF4BCC"/>
    <w:rsid w:val="00FF4F6E"/>
    <w:rsid w:val="00FF4FAE"/>
    <w:rsid w:val="00FF5188"/>
    <w:rsid w:val="00FF5B81"/>
    <w:rsid w:val="00FF6568"/>
    <w:rsid w:val="00FF77F3"/>
    <w:rsid w:val="00FF7A44"/>
    <w:rsid w:val="00FF7C0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759B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footnote text" w:qFormat="1"/>
    <w:lsdException w:name="annotation text" w:uiPriority="99"/>
    <w:lsdException w:name="footer" w:uiPriority="99"/>
    <w:lsdException w:name="caption" w:semiHidden="0" w:unhideWhenUsed="0" w:qFormat="1"/>
    <w:lsdException w:name="annotation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Plain Text" w:uiPriority="99"/>
    <w:lsdException w:name="Normal (Web)" w:uiPriority="99"/>
    <w:lsdException w:name="annotation subject"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val="en-GB"/>
    </w:rPr>
  </w:style>
  <w:style w:type="paragraph" w:styleId="Heading1">
    <w:name w:val="heading 1"/>
    <w:aliases w:val="Table_G"/>
    <w:basedOn w:val="SingleTxtG"/>
    <w:next w:val="SingleTxtG"/>
    <w:link w:val="Heading1Char"/>
    <w:qFormat/>
    <w:rsid w:val="00E925AD"/>
    <w:pPr>
      <w:spacing w:after="0" w:line="240" w:lineRule="auto"/>
      <w:ind w:right="0"/>
      <w:jc w:val="left"/>
      <w:outlineLvl w:val="0"/>
    </w:pPr>
  </w:style>
  <w:style w:type="paragraph" w:styleId="Heading2">
    <w:name w:val="heading 2"/>
    <w:basedOn w:val="Normal"/>
    <w:next w:val="Normal"/>
    <w:link w:val="Heading2Char"/>
    <w:qFormat/>
    <w:rsid w:val="00E925AD"/>
    <w:pPr>
      <w:spacing w:line="240" w:lineRule="auto"/>
      <w:outlineLvl w:val="1"/>
    </w:pPr>
  </w:style>
  <w:style w:type="paragraph" w:styleId="Heading3">
    <w:name w:val="heading 3"/>
    <w:basedOn w:val="Normal"/>
    <w:next w:val="Normal"/>
    <w:link w:val="Heading3Char"/>
    <w:qFormat/>
    <w:rsid w:val="00E925AD"/>
    <w:pPr>
      <w:spacing w:line="240" w:lineRule="auto"/>
      <w:outlineLvl w:val="2"/>
    </w:pPr>
  </w:style>
  <w:style w:type="paragraph" w:styleId="Heading4">
    <w:name w:val="heading 4"/>
    <w:basedOn w:val="Normal"/>
    <w:next w:val="Normal"/>
    <w:link w:val="Heading4Char"/>
    <w:qFormat/>
    <w:rsid w:val="00E925AD"/>
    <w:pPr>
      <w:spacing w:line="240" w:lineRule="auto"/>
      <w:outlineLvl w:val="3"/>
    </w:pPr>
  </w:style>
  <w:style w:type="paragraph" w:styleId="Heading5">
    <w:name w:val="heading 5"/>
    <w:basedOn w:val="Normal"/>
    <w:next w:val="Normal"/>
    <w:link w:val="Heading5Char"/>
    <w:qFormat/>
    <w:rsid w:val="00E925AD"/>
    <w:pPr>
      <w:spacing w:line="240" w:lineRule="auto"/>
      <w:outlineLvl w:val="4"/>
    </w:pPr>
  </w:style>
  <w:style w:type="paragraph" w:styleId="Heading6">
    <w:name w:val="heading 6"/>
    <w:basedOn w:val="Normal"/>
    <w:next w:val="Normal"/>
    <w:link w:val="Heading6Char"/>
    <w:qFormat/>
    <w:rsid w:val="00E925AD"/>
    <w:pPr>
      <w:spacing w:line="240" w:lineRule="auto"/>
      <w:outlineLvl w:val="5"/>
    </w:pPr>
  </w:style>
  <w:style w:type="paragraph" w:styleId="Heading7">
    <w:name w:val="heading 7"/>
    <w:basedOn w:val="Normal"/>
    <w:next w:val="Normal"/>
    <w:link w:val="Heading7Char"/>
    <w:qFormat/>
    <w:rsid w:val="00E925AD"/>
    <w:pPr>
      <w:spacing w:line="240" w:lineRule="auto"/>
      <w:outlineLvl w:val="6"/>
    </w:pPr>
  </w:style>
  <w:style w:type="paragraph" w:styleId="Heading8">
    <w:name w:val="heading 8"/>
    <w:basedOn w:val="Normal"/>
    <w:next w:val="Normal"/>
    <w:link w:val="Heading8Char"/>
    <w:qFormat/>
    <w:rsid w:val="00E925AD"/>
    <w:pPr>
      <w:spacing w:line="240" w:lineRule="auto"/>
      <w:outlineLvl w:val="7"/>
    </w:pPr>
  </w:style>
  <w:style w:type="paragraph" w:styleId="Heading9">
    <w:name w:val="heading 9"/>
    <w:basedOn w:val="Normal"/>
    <w:next w:val="Normal"/>
    <w:link w:val="Heading9Char"/>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181587"/>
    <w:pPr>
      <w:keepNext/>
      <w:keepLines/>
      <w:tabs>
        <w:tab w:val="right" w:pos="851"/>
      </w:tabs>
      <w:spacing w:before="360" w:after="240" w:line="300" w:lineRule="exact"/>
      <w:ind w:left="1134" w:right="1134" w:hanging="1134"/>
    </w:pPr>
    <w:rPr>
      <w:b/>
      <w:sz w:val="28"/>
    </w:rPr>
  </w:style>
  <w:style w:type="character" w:styleId="PageNumber">
    <w:name w:val="page number"/>
    <w:aliases w:val="7_G"/>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E925AD"/>
    <w:rPr>
      <w:rFonts w:ascii="Times New Roman" w:hAnsi="Times New Roman"/>
      <w:sz w:val="18"/>
      <w:vertAlign w:val="superscript"/>
    </w:rPr>
  </w:style>
  <w:style w:type="paragraph" w:styleId="FootnoteText">
    <w:name w:val="footnote text"/>
    <w:aliases w:val="5_G,PP"/>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
      </w:numPr>
      <w:spacing w:after="120"/>
      <w:ind w:right="1134"/>
      <w:jc w:val="both"/>
    </w:pPr>
  </w:style>
  <w:style w:type="paragraph" w:styleId="EndnoteText">
    <w:name w:val="endnote text"/>
    <w:aliases w:val="2_G"/>
    <w:basedOn w:val="FootnoteText"/>
    <w:link w:val="EndnoteTextChar"/>
    <w:uiPriority w:val="99"/>
    <w:rsid w:val="00E925AD"/>
  </w:style>
  <w:style w:type="paragraph" w:customStyle="1" w:styleId="Bullet2G">
    <w:name w:val="_Bullet 2_G"/>
    <w:basedOn w:val="Normal"/>
    <w:rsid w:val="00E925AD"/>
    <w:pPr>
      <w:numPr>
        <w:numId w:val="2"/>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uiPriority w:val="99"/>
    <w:rsid w:val="00E925AD"/>
    <w:rPr>
      <w:color w:val="auto"/>
      <w:u w:val="none"/>
    </w:rPr>
  </w:style>
  <w:style w:type="paragraph" w:styleId="Footer">
    <w:name w:val="footer"/>
    <w:aliases w:val="3_G"/>
    <w:basedOn w:val="Normal"/>
    <w:link w:val="FooterChar"/>
    <w:uiPriority w:val="99"/>
    <w:rsid w:val="00E925AD"/>
    <w:pPr>
      <w:spacing w:line="240" w:lineRule="auto"/>
    </w:pPr>
    <w:rPr>
      <w:sz w:val="16"/>
    </w:rPr>
  </w:style>
  <w:style w:type="paragraph" w:styleId="Header">
    <w:name w:val="header"/>
    <w:aliases w:val="6_G"/>
    <w:basedOn w:val="Normal"/>
    <w:link w:val="HeaderChar"/>
    <w:rsid w:val="00E925AD"/>
    <w:pPr>
      <w:pBdr>
        <w:bottom w:val="single" w:sz="4" w:space="4" w:color="auto"/>
      </w:pBdr>
      <w:spacing w:line="240" w:lineRule="auto"/>
    </w:pPr>
    <w:rPr>
      <w:b/>
      <w:sz w:val="18"/>
    </w:rPr>
  </w:style>
  <w:style w:type="table" w:styleId="TableGrid">
    <w:name w:val="Table Grid"/>
    <w:basedOn w:val="TableNormal"/>
    <w:uiPriority w:val="39"/>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uiPriority w:val="99"/>
    <w:semiHidden/>
    <w:rsid w:val="00E925AD"/>
    <w:rPr>
      <w:color w:val="auto"/>
      <w:u w:val="none"/>
    </w:rPr>
  </w:style>
  <w:style w:type="character" w:customStyle="1" w:styleId="FootnoteTextChar">
    <w:name w:val="Footnote Text Char"/>
    <w:aliases w:val="5_G Char,PP Char"/>
    <w:link w:val="FootnoteText"/>
    <w:rsid w:val="00A40525"/>
    <w:rPr>
      <w:sz w:val="18"/>
      <w:lang w:eastAsia="en-US"/>
    </w:rPr>
  </w:style>
  <w:style w:type="character" w:customStyle="1" w:styleId="HChGChar">
    <w:name w:val="_ H _Ch_G Char"/>
    <w:link w:val="HChG"/>
    <w:rsid w:val="00181587"/>
    <w:rPr>
      <w:b/>
      <w:sz w:val="28"/>
      <w:lang w:eastAsia="en-US"/>
    </w:rPr>
  </w:style>
  <w:style w:type="character" w:customStyle="1" w:styleId="Heading1Char">
    <w:name w:val="Heading 1 Char"/>
    <w:aliases w:val="Table_G Char"/>
    <w:link w:val="Heading1"/>
    <w:rsid w:val="00A40525"/>
    <w:rPr>
      <w:lang w:eastAsia="en-US"/>
    </w:rPr>
  </w:style>
  <w:style w:type="character" w:customStyle="1" w:styleId="Heading2Char">
    <w:name w:val="Heading 2 Char"/>
    <w:link w:val="Heading2"/>
    <w:rsid w:val="00A40525"/>
    <w:rPr>
      <w:lang w:eastAsia="en-US"/>
    </w:rPr>
  </w:style>
  <w:style w:type="character" w:customStyle="1" w:styleId="Heading3Char">
    <w:name w:val="Heading 3 Char"/>
    <w:link w:val="Heading3"/>
    <w:rsid w:val="00A40525"/>
    <w:rPr>
      <w:lang w:eastAsia="en-US"/>
    </w:rPr>
  </w:style>
  <w:style w:type="character" w:customStyle="1" w:styleId="Heading4Char">
    <w:name w:val="Heading 4 Char"/>
    <w:link w:val="Heading4"/>
    <w:rsid w:val="00A40525"/>
    <w:rPr>
      <w:lang w:eastAsia="en-US"/>
    </w:rPr>
  </w:style>
  <w:style w:type="character" w:customStyle="1" w:styleId="Heading5Char">
    <w:name w:val="Heading 5 Char"/>
    <w:link w:val="Heading5"/>
    <w:rsid w:val="00A40525"/>
    <w:rPr>
      <w:lang w:eastAsia="en-US"/>
    </w:rPr>
  </w:style>
  <w:style w:type="character" w:customStyle="1" w:styleId="Heading6Char">
    <w:name w:val="Heading 6 Char"/>
    <w:link w:val="Heading6"/>
    <w:rsid w:val="00A40525"/>
    <w:rPr>
      <w:lang w:eastAsia="en-US"/>
    </w:rPr>
  </w:style>
  <w:style w:type="character" w:customStyle="1" w:styleId="Heading7Char">
    <w:name w:val="Heading 7 Char"/>
    <w:link w:val="Heading7"/>
    <w:rsid w:val="00A40525"/>
    <w:rPr>
      <w:lang w:eastAsia="en-US"/>
    </w:rPr>
  </w:style>
  <w:style w:type="character" w:customStyle="1" w:styleId="Heading8Char">
    <w:name w:val="Heading 8 Char"/>
    <w:link w:val="Heading8"/>
    <w:rsid w:val="00A40525"/>
    <w:rPr>
      <w:lang w:eastAsia="en-US"/>
    </w:rPr>
  </w:style>
  <w:style w:type="character" w:customStyle="1" w:styleId="Heading9Char">
    <w:name w:val="Heading 9 Char"/>
    <w:link w:val="Heading9"/>
    <w:rsid w:val="00A40525"/>
    <w:rPr>
      <w:lang w:eastAsia="en-US"/>
    </w:rPr>
  </w:style>
  <w:style w:type="paragraph" w:customStyle="1" w:styleId="XHeadline">
    <w:name w:val="X Headline"/>
    <w:basedOn w:val="Normal"/>
    <w:next w:val="Normal"/>
    <w:qFormat/>
    <w:rsid w:val="00A40525"/>
    <w:pPr>
      <w:tabs>
        <w:tab w:val="left" w:pos="1418"/>
        <w:tab w:val="num" w:pos="2695"/>
      </w:tabs>
      <w:suppressAutoHyphens w:val="0"/>
      <w:spacing w:before="120" w:after="120" w:line="240" w:lineRule="auto"/>
      <w:ind w:left="1418" w:hanging="1418"/>
      <w:jc w:val="both"/>
      <w:outlineLvl w:val="0"/>
    </w:pPr>
    <w:rPr>
      <w:bCs/>
      <w:sz w:val="24"/>
      <w:szCs w:val="24"/>
      <w:u w:val="single"/>
    </w:rPr>
  </w:style>
  <w:style w:type="paragraph" w:customStyle="1" w:styleId="Headline00">
    <w:name w:val="Headline00"/>
    <w:basedOn w:val="Normal"/>
    <w:rsid w:val="00A40525"/>
    <w:pPr>
      <w:tabs>
        <w:tab w:val="left" w:pos="851"/>
        <w:tab w:val="left" w:pos="1701"/>
      </w:tabs>
      <w:suppressAutoHyphens w:val="0"/>
      <w:spacing w:line="240" w:lineRule="auto"/>
      <w:jc w:val="both"/>
      <w:outlineLvl w:val="0"/>
    </w:pPr>
    <w:rPr>
      <w:sz w:val="24"/>
      <w:szCs w:val="24"/>
      <w:u w:val="single"/>
    </w:rPr>
  </w:style>
  <w:style w:type="paragraph" w:customStyle="1" w:styleId="XXXHeadline">
    <w:name w:val="X.X.X. Headline"/>
    <w:basedOn w:val="Normal"/>
    <w:next w:val="Normal"/>
    <w:qFormat/>
    <w:rsid w:val="00A40525"/>
    <w:pPr>
      <w:numPr>
        <w:ilvl w:val="2"/>
        <w:numId w:val="3"/>
      </w:numPr>
      <w:tabs>
        <w:tab w:val="left" w:pos="1418"/>
      </w:tabs>
      <w:suppressAutoHyphens w:val="0"/>
      <w:spacing w:before="120" w:after="120" w:line="240" w:lineRule="auto"/>
      <w:jc w:val="both"/>
      <w:outlineLvl w:val="2"/>
    </w:pPr>
    <w:rPr>
      <w:sz w:val="24"/>
    </w:rPr>
  </w:style>
  <w:style w:type="paragraph" w:customStyle="1" w:styleId="Standard2cmHngend">
    <w:name w:val="Standard + 2cm Hängend"/>
    <w:basedOn w:val="Normal"/>
    <w:qFormat/>
    <w:rsid w:val="00A40525"/>
    <w:pPr>
      <w:tabs>
        <w:tab w:val="left" w:pos="1418"/>
        <w:tab w:val="left" w:pos="1985"/>
        <w:tab w:val="left" w:pos="2552"/>
        <w:tab w:val="left" w:pos="3119"/>
      </w:tabs>
      <w:suppressAutoHyphens w:val="0"/>
      <w:spacing w:before="120" w:after="120" w:line="240" w:lineRule="auto"/>
      <w:ind w:left="1418" w:hanging="1418"/>
      <w:jc w:val="both"/>
    </w:pPr>
    <w:rPr>
      <w:sz w:val="24"/>
      <w:szCs w:val="24"/>
      <w:lang w:val="en-US"/>
    </w:rPr>
  </w:style>
  <w:style w:type="character" w:styleId="CommentReference">
    <w:name w:val="annotation reference"/>
    <w:uiPriority w:val="99"/>
    <w:unhideWhenUsed/>
    <w:rsid w:val="00A40525"/>
    <w:rPr>
      <w:sz w:val="16"/>
      <w:szCs w:val="16"/>
    </w:rPr>
  </w:style>
  <w:style w:type="paragraph" w:styleId="CommentText">
    <w:name w:val="annotation text"/>
    <w:basedOn w:val="Normal"/>
    <w:link w:val="CommentTextChar1"/>
    <w:uiPriority w:val="99"/>
    <w:unhideWhenUsed/>
    <w:rsid w:val="00A40525"/>
    <w:pPr>
      <w:suppressAutoHyphens w:val="0"/>
      <w:spacing w:line="240" w:lineRule="auto"/>
      <w:jc w:val="both"/>
    </w:pPr>
  </w:style>
  <w:style w:type="character" w:customStyle="1" w:styleId="CommentTextChar1">
    <w:name w:val="Comment Text Char1"/>
    <w:link w:val="CommentText"/>
    <w:uiPriority w:val="99"/>
    <w:rsid w:val="00A40525"/>
    <w:rPr>
      <w:lang w:eastAsia="en-US"/>
    </w:rPr>
  </w:style>
  <w:style w:type="paragraph" w:styleId="CommentSubject">
    <w:name w:val="annotation subject"/>
    <w:basedOn w:val="CommentText"/>
    <w:next w:val="CommentText"/>
    <w:link w:val="CommentSubjectChar"/>
    <w:uiPriority w:val="99"/>
    <w:unhideWhenUsed/>
    <w:rsid w:val="00A40525"/>
    <w:rPr>
      <w:b/>
      <w:bCs/>
    </w:rPr>
  </w:style>
  <w:style w:type="character" w:customStyle="1" w:styleId="CommentSubjectChar">
    <w:name w:val="Comment Subject Char"/>
    <w:link w:val="CommentSubject"/>
    <w:uiPriority w:val="99"/>
    <w:rsid w:val="00A40525"/>
    <w:rPr>
      <w:b/>
      <w:bCs/>
      <w:lang w:eastAsia="en-US"/>
    </w:rPr>
  </w:style>
  <w:style w:type="paragraph" w:styleId="BalloonText">
    <w:name w:val="Balloon Text"/>
    <w:basedOn w:val="Normal"/>
    <w:link w:val="BalloonTextChar"/>
    <w:uiPriority w:val="99"/>
    <w:unhideWhenUsed/>
    <w:rsid w:val="00A40525"/>
    <w:pPr>
      <w:suppressAutoHyphens w:val="0"/>
      <w:spacing w:line="240" w:lineRule="auto"/>
      <w:jc w:val="both"/>
    </w:pPr>
    <w:rPr>
      <w:rFonts w:ascii="Tahoma" w:hAnsi="Tahoma" w:cs="Tahoma"/>
      <w:sz w:val="16"/>
      <w:szCs w:val="16"/>
    </w:rPr>
  </w:style>
  <w:style w:type="character" w:customStyle="1" w:styleId="BalloonTextChar">
    <w:name w:val="Balloon Text Char"/>
    <w:link w:val="BalloonText"/>
    <w:uiPriority w:val="99"/>
    <w:rsid w:val="00A40525"/>
    <w:rPr>
      <w:rFonts w:ascii="Tahoma" w:hAnsi="Tahoma" w:cs="Tahoma"/>
      <w:sz w:val="16"/>
      <w:szCs w:val="16"/>
      <w:lang w:eastAsia="en-US"/>
    </w:rPr>
  </w:style>
  <w:style w:type="paragraph" w:styleId="Caption">
    <w:name w:val="caption"/>
    <w:basedOn w:val="Normal"/>
    <w:next w:val="Normal"/>
    <w:qFormat/>
    <w:rsid w:val="007365B8"/>
    <w:pPr>
      <w:suppressAutoHyphens w:val="0"/>
      <w:spacing w:line="240" w:lineRule="auto"/>
      <w:ind w:left="567" w:firstLine="567"/>
      <w:jc w:val="both"/>
    </w:pPr>
    <w:rPr>
      <w:bCs/>
      <w:lang w:eastAsia="de-DE"/>
    </w:rPr>
  </w:style>
  <w:style w:type="paragraph" w:customStyle="1" w:styleId="Definition">
    <w:name w:val="Definition"/>
    <w:basedOn w:val="Normal"/>
    <w:next w:val="Normal"/>
    <w:rsid w:val="00A40525"/>
    <w:pPr>
      <w:suppressAutoHyphens w:val="0"/>
      <w:overflowPunct w:val="0"/>
      <w:autoSpaceDE w:val="0"/>
      <w:autoSpaceDN w:val="0"/>
      <w:adjustRightInd w:val="0"/>
      <w:spacing w:after="240" w:line="230" w:lineRule="auto"/>
      <w:jc w:val="both"/>
      <w:textAlignment w:val="baseline"/>
    </w:pPr>
    <w:rPr>
      <w:rFonts w:ascii="Arial" w:eastAsia="MS Mincho" w:hAnsi="Arial"/>
      <w:lang w:eastAsia="ja-JP"/>
    </w:rPr>
  </w:style>
  <w:style w:type="paragraph" w:customStyle="1" w:styleId="NormalLeft">
    <w:name w:val="Normal Left"/>
    <w:basedOn w:val="Normal"/>
    <w:rsid w:val="00A40525"/>
    <w:pPr>
      <w:suppressAutoHyphens w:val="0"/>
      <w:spacing w:before="120" w:after="120" w:line="240" w:lineRule="auto"/>
      <w:jc w:val="both"/>
    </w:pPr>
    <w:rPr>
      <w:sz w:val="24"/>
      <w:lang w:eastAsia="ko-KR"/>
    </w:rPr>
  </w:style>
  <w:style w:type="character" w:customStyle="1" w:styleId="HeaderChar">
    <w:name w:val="Header Char"/>
    <w:aliases w:val="6_G Char"/>
    <w:link w:val="Header"/>
    <w:rsid w:val="00A40525"/>
    <w:rPr>
      <w:b/>
      <w:sz w:val="18"/>
      <w:lang w:eastAsia="en-US"/>
    </w:rPr>
  </w:style>
  <w:style w:type="character" w:customStyle="1" w:styleId="FooterChar">
    <w:name w:val="Footer Char"/>
    <w:aliases w:val="3_G Char"/>
    <w:link w:val="Footer"/>
    <w:uiPriority w:val="99"/>
    <w:rsid w:val="00A40525"/>
    <w:rPr>
      <w:sz w:val="16"/>
      <w:lang w:eastAsia="en-US"/>
    </w:rPr>
  </w:style>
  <w:style w:type="paragraph" w:customStyle="1" w:styleId="XXHeadline">
    <w:name w:val="X.X Headline"/>
    <w:basedOn w:val="Normal"/>
    <w:next w:val="Normal"/>
    <w:qFormat/>
    <w:rsid w:val="00A40525"/>
    <w:pPr>
      <w:tabs>
        <w:tab w:val="left" w:pos="1418"/>
      </w:tabs>
      <w:suppressAutoHyphens w:val="0"/>
      <w:spacing w:line="240" w:lineRule="auto"/>
      <w:ind w:left="1418" w:hanging="1418"/>
      <w:outlineLvl w:val="1"/>
    </w:pPr>
    <w:rPr>
      <w:sz w:val="24"/>
    </w:rPr>
  </w:style>
  <w:style w:type="paragraph" w:customStyle="1" w:styleId="ListParagraph1">
    <w:name w:val="List Paragraph1"/>
    <w:basedOn w:val="Normal"/>
    <w:rsid w:val="00A40525"/>
    <w:pPr>
      <w:suppressAutoHyphens w:val="0"/>
      <w:spacing w:after="200" w:line="276" w:lineRule="auto"/>
      <w:ind w:left="720"/>
      <w:contextualSpacing/>
    </w:pPr>
    <w:rPr>
      <w:rFonts w:ascii="Calibri" w:hAnsi="Calibri"/>
      <w:sz w:val="22"/>
      <w:szCs w:val="22"/>
      <w:lang w:val="de-CH"/>
    </w:rPr>
  </w:style>
  <w:style w:type="paragraph" w:customStyle="1" w:styleId="ANNEX">
    <w:name w:val="ANNEX"/>
    <w:basedOn w:val="Normal"/>
    <w:next w:val="Normal"/>
    <w:rsid w:val="00A40525"/>
    <w:pPr>
      <w:keepNext/>
      <w:keepLines/>
      <w:pageBreakBefore/>
      <w:tabs>
        <w:tab w:val="left" w:pos="1134"/>
        <w:tab w:val="left" w:pos="1701"/>
      </w:tabs>
      <w:suppressAutoHyphens w:val="0"/>
      <w:overflowPunct w:val="0"/>
      <w:autoSpaceDE w:val="0"/>
      <w:autoSpaceDN w:val="0"/>
      <w:adjustRightInd w:val="0"/>
      <w:spacing w:line="240" w:lineRule="auto"/>
      <w:jc w:val="center"/>
      <w:textAlignment w:val="baseline"/>
      <w:outlineLvl w:val="0"/>
    </w:pPr>
    <w:rPr>
      <w:rFonts w:eastAsia="MS Mincho"/>
      <w:bCs/>
      <w:sz w:val="24"/>
      <w:szCs w:val="24"/>
      <w:u w:val="single"/>
      <w:lang w:eastAsia="ja-JP"/>
    </w:rPr>
  </w:style>
  <w:style w:type="character" w:customStyle="1" w:styleId="BodyTextChar">
    <w:name w:val="Body Text Char"/>
    <w:link w:val="BodyText"/>
    <w:rsid w:val="00A40525"/>
    <w:rPr>
      <w:b/>
      <w:bCs/>
    </w:rPr>
  </w:style>
  <w:style w:type="paragraph" w:styleId="BodyText">
    <w:name w:val="Body Text"/>
    <w:basedOn w:val="Normal"/>
    <w:link w:val="BodyTextChar"/>
    <w:rsid w:val="00A40525"/>
    <w:pPr>
      <w:suppressAutoHyphens w:val="0"/>
      <w:spacing w:line="240" w:lineRule="auto"/>
      <w:jc w:val="center"/>
    </w:pPr>
    <w:rPr>
      <w:b/>
      <w:bCs/>
      <w:lang w:eastAsia="en-GB"/>
    </w:rPr>
  </w:style>
  <w:style w:type="character" w:customStyle="1" w:styleId="BodyTextChar1">
    <w:name w:val="Body Text Char1"/>
    <w:rsid w:val="00A40525"/>
    <w:rPr>
      <w:lang w:eastAsia="en-US"/>
    </w:rPr>
  </w:style>
  <w:style w:type="paragraph" w:styleId="TOC1">
    <w:name w:val="toc 1"/>
    <w:basedOn w:val="Normal"/>
    <w:next w:val="Normal"/>
    <w:autoRedefine/>
    <w:rsid w:val="00A40525"/>
    <w:pPr>
      <w:tabs>
        <w:tab w:val="left" w:pos="480"/>
        <w:tab w:val="right" w:leader="dot" w:pos="9345"/>
      </w:tabs>
      <w:suppressAutoHyphens w:val="0"/>
      <w:spacing w:before="120" w:after="120" w:line="240" w:lineRule="auto"/>
    </w:pPr>
    <w:rPr>
      <w:rFonts w:ascii="Calibri" w:hAnsi="Calibri"/>
      <w:b/>
      <w:bCs/>
      <w:caps/>
    </w:rPr>
  </w:style>
  <w:style w:type="character" w:customStyle="1" w:styleId="BodyText3Char">
    <w:name w:val="Body Text 3 Char"/>
    <w:link w:val="BodyText3"/>
    <w:rsid w:val="00A40525"/>
    <w:rPr>
      <w:rFonts w:ascii="Courier New" w:hAnsi="Courier New"/>
      <w:b/>
      <w:bCs/>
      <w:sz w:val="32"/>
      <w:szCs w:val="24"/>
      <w:lang w:val="en-US" w:eastAsia="nb-NO"/>
    </w:rPr>
  </w:style>
  <w:style w:type="paragraph" w:styleId="BodyText3">
    <w:name w:val="Body Text 3"/>
    <w:basedOn w:val="Normal"/>
    <w:link w:val="BodyText3Char"/>
    <w:rsid w:val="00A40525"/>
    <w:pPr>
      <w:widowControl w:val="0"/>
      <w:suppressAutoHyphens w:val="0"/>
      <w:autoSpaceDE w:val="0"/>
      <w:autoSpaceDN w:val="0"/>
      <w:adjustRightInd w:val="0"/>
      <w:spacing w:line="240" w:lineRule="auto"/>
      <w:jc w:val="both"/>
    </w:pPr>
    <w:rPr>
      <w:rFonts w:ascii="Courier New" w:hAnsi="Courier New"/>
      <w:b/>
      <w:bCs/>
      <w:sz w:val="32"/>
      <w:szCs w:val="24"/>
      <w:lang w:val="en-US" w:eastAsia="nb-NO"/>
    </w:rPr>
  </w:style>
  <w:style w:type="character" w:customStyle="1" w:styleId="BodyText3Char1">
    <w:name w:val="Body Text 3 Char1"/>
    <w:rsid w:val="00A40525"/>
    <w:rPr>
      <w:sz w:val="16"/>
      <w:szCs w:val="16"/>
      <w:lang w:eastAsia="en-US"/>
    </w:rPr>
  </w:style>
  <w:style w:type="character" w:customStyle="1" w:styleId="BodyTextIndent2Char">
    <w:name w:val="Body Text Indent 2 Char"/>
    <w:link w:val="BodyTextIndent2"/>
    <w:rsid w:val="00A40525"/>
    <w:rPr>
      <w:u w:val="single"/>
      <w:lang w:val="fr-FR"/>
    </w:rPr>
  </w:style>
  <w:style w:type="paragraph" w:styleId="BodyTextIndent2">
    <w:name w:val="Body Text Indent 2"/>
    <w:basedOn w:val="Normal"/>
    <w:link w:val="BodyTextIndent2Char"/>
    <w:rsid w:val="00A40525"/>
    <w:pPr>
      <w:suppressAutoHyphens w:val="0"/>
      <w:spacing w:after="240" w:line="240" w:lineRule="auto"/>
      <w:ind w:left="1134" w:hanging="1134"/>
      <w:jc w:val="both"/>
    </w:pPr>
    <w:rPr>
      <w:u w:val="single"/>
      <w:lang w:val="fr-FR" w:eastAsia="en-GB"/>
    </w:rPr>
  </w:style>
  <w:style w:type="character" w:customStyle="1" w:styleId="BodyTextIndent2Char1">
    <w:name w:val="Body Text Indent 2 Char1"/>
    <w:rsid w:val="00A40525"/>
    <w:rPr>
      <w:lang w:eastAsia="en-US"/>
    </w:rPr>
  </w:style>
  <w:style w:type="character" w:customStyle="1" w:styleId="BodyTextIndent3Char">
    <w:name w:val="Body Text Indent 3 Char"/>
    <w:link w:val="BodyTextIndent3"/>
    <w:rsid w:val="00A40525"/>
    <w:rPr>
      <w:lang w:val="fr-FR"/>
    </w:rPr>
  </w:style>
  <w:style w:type="paragraph" w:styleId="BodyTextIndent3">
    <w:name w:val="Body Text Indent 3"/>
    <w:basedOn w:val="Normal"/>
    <w:link w:val="BodyTextIndent3Char"/>
    <w:rsid w:val="00A40525"/>
    <w:pPr>
      <w:suppressAutoHyphens w:val="0"/>
      <w:spacing w:after="240" w:line="240" w:lineRule="auto"/>
      <w:ind w:left="1134"/>
      <w:jc w:val="both"/>
    </w:pPr>
    <w:rPr>
      <w:lang w:val="fr-FR" w:eastAsia="en-GB"/>
    </w:rPr>
  </w:style>
  <w:style w:type="character" w:customStyle="1" w:styleId="BodyTextIndent3Char1">
    <w:name w:val="Body Text Indent 3 Char1"/>
    <w:rsid w:val="00A40525"/>
    <w:rPr>
      <w:sz w:val="16"/>
      <w:szCs w:val="16"/>
      <w:lang w:eastAsia="en-US"/>
    </w:rPr>
  </w:style>
  <w:style w:type="character" w:customStyle="1" w:styleId="BodyTextIndentChar">
    <w:name w:val="Body Text Indent Char"/>
    <w:link w:val="BodyTextIndent"/>
    <w:rsid w:val="00A40525"/>
    <w:rPr>
      <w:rFonts w:ascii="Courier" w:hAnsi="Courier"/>
    </w:rPr>
  </w:style>
  <w:style w:type="paragraph" w:styleId="BodyTextIndent">
    <w:name w:val="Body Text Indent"/>
    <w:basedOn w:val="Normal"/>
    <w:link w:val="BodyTextIndentChar"/>
    <w:rsid w:val="00A40525"/>
    <w:pPr>
      <w:suppressAutoHyphens w:val="0"/>
      <w:spacing w:line="240" w:lineRule="auto"/>
      <w:jc w:val="both"/>
    </w:pPr>
    <w:rPr>
      <w:rFonts w:ascii="Courier" w:hAnsi="Courier"/>
      <w:lang w:eastAsia="en-GB"/>
    </w:rPr>
  </w:style>
  <w:style w:type="character" w:customStyle="1" w:styleId="BodyTextIndentChar1">
    <w:name w:val="Body Text Indent Char1"/>
    <w:rsid w:val="00A40525"/>
    <w:rPr>
      <w:lang w:eastAsia="en-US"/>
    </w:rPr>
  </w:style>
  <w:style w:type="character" w:customStyle="1" w:styleId="PlainTextChar">
    <w:name w:val="Plain Text Char"/>
    <w:link w:val="PlainText"/>
    <w:uiPriority w:val="99"/>
    <w:rsid w:val="00A40525"/>
    <w:rPr>
      <w:rFonts w:ascii="Courier New" w:hAnsi="Courier New"/>
    </w:rPr>
  </w:style>
  <w:style w:type="paragraph" w:styleId="PlainText">
    <w:name w:val="Plain Text"/>
    <w:basedOn w:val="Normal"/>
    <w:link w:val="PlainTextChar"/>
    <w:uiPriority w:val="99"/>
    <w:rsid w:val="00A40525"/>
    <w:pPr>
      <w:suppressAutoHyphens w:val="0"/>
      <w:spacing w:line="240" w:lineRule="auto"/>
      <w:jc w:val="both"/>
    </w:pPr>
    <w:rPr>
      <w:rFonts w:ascii="Courier New" w:hAnsi="Courier New"/>
      <w:lang w:eastAsia="en-GB"/>
    </w:rPr>
  </w:style>
  <w:style w:type="character" w:customStyle="1" w:styleId="PlainTextChar1">
    <w:name w:val="Plain Text Char1"/>
    <w:rsid w:val="00A40525"/>
    <w:rPr>
      <w:rFonts w:ascii="Courier New" w:hAnsi="Courier New" w:cs="Courier New"/>
      <w:lang w:eastAsia="en-US"/>
    </w:rPr>
  </w:style>
  <w:style w:type="paragraph" w:customStyle="1" w:styleId="tableau">
    <w:name w:val="tableau"/>
    <w:basedOn w:val="Normal"/>
    <w:next w:val="Normal"/>
    <w:rsid w:val="00A40525"/>
    <w:pPr>
      <w:suppressAutoHyphens w:val="0"/>
      <w:spacing w:before="40" w:after="40" w:line="210" w:lineRule="exact"/>
      <w:jc w:val="both"/>
    </w:pPr>
    <w:rPr>
      <w:rFonts w:ascii="Helvetica" w:hAnsi="Helvetica"/>
      <w:sz w:val="18"/>
      <w:lang w:val="fr-FR" w:eastAsia="de-DE"/>
    </w:rPr>
  </w:style>
  <w:style w:type="character" w:customStyle="1" w:styleId="DocumentMapChar">
    <w:name w:val="Document Map Char"/>
    <w:link w:val="DocumentMap"/>
    <w:rsid w:val="00A40525"/>
    <w:rPr>
      <w:rFonts w:ascii="Tahoma" w:hAnsi="Tahoma" w:cs="Tahoma"/>
      <w:sz w:val="16"/>
      <w:szCs w:val="16"/>
    </w:rPr>
  </w:style>
  <w:style w:type="paragraph" w:styleId="DocumentMap">
    <w:name w:val="Document Map"/>
    <w:basedOn w:val="Normal"/>
    <w:link w:val="DocumentMapChar"/>
    <w:rsid w:val="00A40525"/>
    <w:pPr>
      <w:suppressAutoHyphens w:val="0"/>
      <w:spacing w:line="240" w:lineRule="auto"/>
      <w:jc w:val="both"/>
    </w:pPr>
    <w:rPr>
      <w:rFonts w:ascii="Tahoma" w:hAnsi="Tahoma" w:cs="Tahoma"/>
      <w:sz w:val="16"/>
      <w:szCs w:val="16"/>
      <w:lang w:eastAsia="en-GB"/>
    </w:rPr>
  </w:style>
  <w:style w:type="character" w:customStyle="1" w:styleId="DocumentMapChar1">
    <w:name w:val="Document Map Char1"/>
    <w:rsid w:val="00A40525"/>
    <w:rPr>
      <w:rFonts w:ascii="Tahoma" w:hAnsi="Tahoma" w:cs="Tahoma"/>
      <w:sz w:val="16"/>
      <w:szCs w:val="16"/>
      <w:lang w:eastAsia="en-US"/>
    </w:rPr>
  </w:style>
  <w:style w:type="paragraph" w:styleId="TOC3">
    <w:name w:val="toc 3"/>
    <w:basedOn w:val="Normal"/>
    <w:next w:val="Normal"/>
    <w:autoRedefine/>
    <w:rsid w:val="00A40525"/>
    <w:pPr>
      <w:suppressAutoHyphens w:val="0"/>
      <w:spacing w:line="240" w:lineRule="auto"/>
      <w:ind w:left="480"/>
    </w:pPr>
    <w:rPr>
      <w:rFonts w:ascii="Calibri" w:hAnsi="Calibri"/>
      <w:i/>
      <w:iCs/>
    </w:rPr>
  </w:style>
  <w:style w:type="paragraph" w:styleId="NormalWeb">
    <w:name w:val="Normal (Web)"/>
    <w:basedOn w:val="Normal"/>
    <w:uiPriority w:val="99"/>
    <w:rsid w:val="00A40525"/>
    <w:pPr>
      <w:suppressAutoHyphens w:val="0"/>
      <w:spacing w:before="100" w:beforeAutospacing="1" w:after="100" w:afterAutospacing="1" w:line="240" w:lineRule="auto"/>
      <w:jc w:val="both"/>
    </w:pPr>
    <w:rPr>
      <w:rFonts w:ascii="Arial Unicode MS" w:eastAsia="Arial Unicode MS" w:hAnsi="Arial Unicode MS" w:cs="Arial Unicode MS"/>
      <w:sz w:val="24"/>
      <w:szCs w:val="24"/>
      <w:lang w:val="en-US" w:eastAsia="ja-JP"/>
    </w:rPr>
  </w:style>
  <w:style w:type="paragraph" w:customStyle="1" w:styleId="XXXXHeadline">
    <w:name w:val="X.X.X.X. Headline"/>
    <w:basedOn w:val="XXXHeadline"/>
    <w:next w:val="Normal"/>
    <w:qFormat/>
    <w:rsid w:val="00A40525"/>
    <w:pPr>
      <w:numPr>
        <w:ilvl w:val="0"/>
        <w:numId w:val="0"/>
      </w:numPr>
      <w:tabs>
        <w:tab w:val="num" w:pos="3272"/>
      </w:tabs>
      <w:ind w:left="1418" w:hanging="1418"/>
      <w:outlineLvl w:val="3"/>
    </w:pPr>
  </w:style>
  <w:style w:type="paragraph" w:customStyle="1" w:styleId="XXXXXHeadline">
    <w:name w:val="X.X.X.X.X. Headline"/>
    <w:basedOn w:val="XXXXHeadline"/>
    <w:qFormat/>
    <w:rsid w:val="00A40525"/>
    <w:pPr>
      <w:tabs>
        <w:tab w:val="clear" w:pos="3272"/>
      </w:tabs>
      <w:outlineLvl w:val="4"/>
    </w:pPr>
  </w:style>
  <w:style w:type="paragraph" w:customStyle="1" w:styleId="XXXXXXHeadline">
    <w:name w:val="X.X.X.X.X.X. Headline"/>
    <w:basedOn w:val="XXXXXHeadline"/>
    <w:qFormat/>
    <w:rsid w:val="00A40525"/>
    <w:pPr>
      <w:tabs>
        <w:tab w:val="num" w:pos="1800"/>
      </w:tabs>
      <w:outlineLvl w:val="5"/>
    </w:pPr>
  </w:style>
  <w:style w:type="paragraph" w:customStyle="1" w:styleId="XXXXXXXHeadline">
    <w:name w:val="X.X.X.X.X.X.X. Headline"/>
    <w:basedOn w:val="XXXXXXHeadline"/>
    <w:qFormat/>
    <w:rsid w:val="00A40525"/>
    <w:pPr>
      <w:tabs>
        <w:tab w:val="clear" w:pos="1800"/>
      </w:tabs>
      <w:outlineLvl w:val="6"/>
    </w:pPr>
  </w:style>
  <w:style w:type="paragraph" w:styleId="TOC2">
    <w:name w:val="toc 2"/>
    <w:basedOn w:val="Normal"/>
    <w:next w:val="Normal"/>
    <w:autoRedefine/>
    <w:unhideWhenUsed/>
    <w:rsid w:val="00A40525"/>
    <w:pPr>
      <w:suppressAutoHyphens w:val="0"/>
      <w:spacing w:line="240" w:lineRule="auto"/>
      <w:ind w:left="240"/>
    </w:pPr>
    <w:rPr>
      <w:rFonts w:ascii="Calibri" w:hAnsi="Calibri"/>
      <w:smallCaps/>
    </w:rPr>
  </w:style>
  <w:style w:type="paragraph" w:customStyle="1" w:styleId="Headline01">
    <w:name w:val="Headline01"/>
    <w:basedOn w:val="Normal"/>
    <w:next w:val="Normal"/>
    <w:rsid w:val="00A40525"/>
    <w:pPr>
      <w:tabs>
        <w:tab w:val="left" w:pos="851"/>
      </w:tabs>
      <w:suppressAutoHyphens w:val="0"/>
      <w:spacing w:line="240" w:lineRule="auto"/>
      <w:jc w:val="both"/>
      <w:outlineLvl w:val="0"/>
    </w:pPr>
    <w:rPr>
      <w:sz w:val="24"/>
    </w:rPr>
  </w:style>
  <w:style w:type="paragraph" w:customStyle="1" w:styleId="1">
    <w:name w:val="1"/>
    <w:rsid w:val="00A40525"/>
    <w:rPr>
      <w:lang w:val="en-GB" w:eastAsia="en-GB"/>
    </w:rPr>
  </w:style>
  <w:style w:type="character" w:customStyle="1" w:styleId="TableFootNoteXref">
    <w:name w:val="TableFootNoteXref"/>
    <w:rsid w:val="00A40525"/>
    <w:rPr>
      <w:position w:val="6"/>
      <w:sz w:val="16"/>
    </w:rPr>
  </w:style>
  <w:style w:type="paragraph" w:customStyle="1" w:styleId="Funotentext1">
    <w:name w:val="Fußnotentext1"/>
    <w:basedOn w:val="Normal"/>
    <w:next w:val="Normal"/>
    <w:rsid w:val="00A40525"/>
    <w:pPr>
      <w:suppressAutoHyphens w:val="0"/>
      <w:autoSpaceDE w:val="0"/>
      <w:autoSpaceDN w:val="0"/>
      <w:adjustRightInd w:val="0"/>
      <w:spacing w:line="240" w:lineRule="auto"/>
    </w:pPr>
    <w:rPr>
      <w:rFonts w:ascii="LJLOIP+TimesNewRoman" w:hAnsi="LJLOIP+TimesNewRoman"/>
      <w:sz w:val="24"/>
      <w:szCs w:val="24"/>
      <w:lang w:val="de-DE" w:eastAsia="de-DE"/>
    </w:rPr>
  </w:style>
  <w:style w:type="character" w:customStyle="1" w:styleId="SingleTxtGChar">
    <w:name w:val="_ Single Txt_G Char"/>
    <w:link w:val="SingleTxtG"/>
    <w:locked/>
    <w:rsid w:val="00A40525"/>
    <w:rPr>
      <w:lang w:eastAsia="en-US"/>
    </w:rPr>
  </w:style>
  <w:style w:type="paragraph" w:customStyle="1" w:styleId="HeaderA2">
    <w:name w:val="Header A2"/>
    <w:basedOn w:val="Normal"/>
    <w:rsid w:val="00A40525"/>
    <w:pPr>
      <w:keepNext/>
      <w:suppressAutoHyphens w:val="0"/>
      <w:spacing w:before="300" w:after="220" w:line="240" w:lineRule="auto"/>
      <w:outlineLvl w:val="0"/>
    </w:pPr>
    <w:rPr>
      <w:sz w:val="24"/>
    </w:rPr>
  </w:style>
  <w:style w:type="character" w:customStyle="1" w:styleId="texhtml">
    <w:name w:val="texhtml"/>
    <w:rsid w:val="00A40525"/>
  </w:style>
  <w:style w:type="paragraph" w:styleId="ListParagraph">
    <w:name w:val="List Paragraph"/>
    <w:basedOn w:val="Normal"/>
    <w:uiPriority w:val="34"/>
    <w:qFormat/>
    <w:rsid w:val="00A40525"/>
    <w:pPr>
      <w:suppressAutoHyphens w:val="0"/>
      <w:spacing w:line="240" w:lineRule="auto"/>
      <w:ind w:left="720"/>
      <w:contextualSpacing/>
      <w:jc w:val="both"/>
    </w:pPr>
    <w:rPr>
      <w:sz w:val="24"/>
    </w:rPr>
  </w:style>
  <w:style w:type="paragraph" w:customStyle="1" w:styleId="Default">
    <w:name w:val="Default"/>
    <w:rsid w:val="00A40525"/>
    <w:pPr>
      <w:autoSpaceDE w:val="0"/>
      <w:autoSpaceDN w:val="0"/>
      <w:adjustRightInd w:val="0"/>
    </w:pPr>
    <w:rPr>
      <w:rFonts w:ascii="Arial" w:eastAsia="Calibri" w:hAnsi="Arial" w:cs="Arial"/>
      <w:color w:val="000000"/>
      <w:sz w:val="24"/>
      <w:szCs w:val="24"/>
      <w:lang w:val="en-GB" w:eastAsia="en-GB"/>
    </w:rPr>
  </w:style>
  <w:style w:type="character" w:styleId="Strong">
    <w:name w:val="Strong"/>
    <w:qFormat/>
    <w:rsid w:val="00A40525"/>
    <w:rPr>
      <w:b/>
      <w:bCs/>
    </w:rPr>
  </w:style>
  <w:style w:type="paragraph" w:styleId="Revision">
    <w:name w:val="Revision"/>
    <w:hidden/>
    <w:uiPriority w:val="99"/>
    <w:semiHidden/>
    <w:rsid w:val="00A40525"/>
    <w:rPr>
      <w:rFonts w:eastAsia="Calibri"/>
      <w:sz w:val="24"/>
      <w:lang w:val="en-GB"/>
    </w:rPr>
  </w:style>
  <w:style w:type="character" w:styleId="IntenseEmphasis">
    <w:name w:val="Intense Emphasis"/>
    <w:uiPriority w:val="21"/>
    <w:qFormat/>
    <w:rsid w:val="00A40525"/>
    <w:rPr>
      <w:b/>
      <w:bCs/>
      <w:i/>
      <w:iCs/>
      <w:color w:val="4F81BD"/>
    </w:rPr>
  </w:style>
  <w:style w:type="character" w:customStyle="1" w:styleId="EndnoteTextChar">
    <w:name w:val="Endnote Text Char"/>
    <w:aliases w:val="2_G Char"/>
    <w:link w:val="EndnoteText"/>
    <w:uiPriority w:val="99"/>
    <w:rsid w:val="00A40525"/>
    <w:rPr>
      <w:sz w:val="18"/>
      <w:lang w:eastAsia="en-US"/>
    </w:rPr>
  </w:style>
  <w:style w:type="paragraph" w:styleId="TOC4">
    <w:name w:val="toc 4"/>
    <w:basedOn w:val="Normal"/>
    <w:next w:val="Normal"/>
    <w:autoRedefine/>
    <w:rsid w:val="00A40525"/>
    <w:pPr>
      <w:suppressAutoHyphens w:val="0"/>
      <w:spacing w:line="276" w:lineRule="auto"/>
      <w:ind w:left="660"/>
    </w:pPr>
    <w:rPr>
      <w:rFonts w:ascii="Calibri" w:eastAsia="Calibri" w:hAnsi="Calibri" w:cs="Calibri"/>
      <w:sz w:val="18"/>
      <w:szCs w:val="18"/>
      <w:lang w:val="de-DE"/>
    </w:rPr>
  </w:style>
  <w:style w:type="paragraph" w:styleId="TOC5">
    <w:name w:val="toc 5"/>
    <w:basedOn w:val="Normal"/>
    <w:next w:val="Normal"/>
    <w:autoRedefine/>
    <w:rsid w:val="00A40525"/>
    <w:pPr>
      <w:suppressAutoHyphens w:val="0"/>
      <w:spacing w:line="276" w:lineRule="auto"/>
      <w:ind w:left="880"/>
    </w:pPr>
    <w:rPr>
      <w:rFonts w:ascii="Calibri" w:eastAsia="Calibri" w:hAnsi="Calibri" w:cs="Calibri"/>
      <w:sz w:val="18"/>
      <w:szCs w:val="18"/>
      <w:lang w:val="de-DE"/>
    </w:rPr>
  </w:style>
  <w:style w:type="paragraph" w:styleId="TOC6">
    <w:name w:val="toc 6"/>
    <w:basedOn w:val="Normal"/>
    <w:next w:val="Normal"/>
    <w:autoRedefine/>
    <w:rsid w:val="00A40525"/>
    <w:pPr>
      <w:suppressAutoHyphens w:val="0"/>
      <w:spacing w:line="276" w:lineRule="auto"/>
      <w:ind w:left="1100"/>
    </w:pPr>
    <w:rPr>
      <w:rFonts w:ascii="Calibri" w:eastAsia="Calibri" w:hAnsi="Calibri" w:cs="Calibri"/>
      <w:sz w:val="18"/>
      <w:szCs w:val="18"/>
      <w:lang w:val="de-DE"/>
    </w:rPr>
  </w:style>
  <w:style w:type="paragraph" w:styleId="TOC7">
    <w:name w:val="toc 7"/>
    <w:basedOn w:val="Normal"/>
    <w:next w:val="Normal"/>
    <w:autoRedefine/>
    <w:rsid w:val="00A40525"/>
    <w:pPr>
      <w:suppressAutoHyphens w:val="0"/>
      <w:spacing w:line="276" w:lineRule="auto"/>
      <w:ind w:left="1320"/>
    </w:pPr>
    <w:rPr>
      <w:rFonts w:ascii="Calibri" w:eastAsia="Calibri" w:hAnsi="Calibri" w:cs="Calibri"/>
      <w:sz w:val="18"/>
      <w:szCs w:val="18"/>
      <w:lang w:val="de-DE"/>
    </w:rPr>
  </w:style>
  <w:style w:type="paragraph" w:styleId="TOC8">
    <w:name w:val="toc 8"/>
    <w:basedOn w:val="Normal"/>
    <w:next w:val="Normal"/>
    <w:autoRedefine/>
    <w:rsid w:val="00A40525"/>
    <w:pPr>
      <w:suppressAutoHyphens w:val="0"/>
      <w:spacing w:line="276" w:lineRule="auto"/>
      <w:ind w:left="1540"/>
    </w:pPr>
    <w:rPr>
      <w:rFonts w:ascii="Calibri" w:eastAsia="Calibri" w:hAnsi="Calibri" w:cs="Calibri"/>
      <w:sz w:val="18"/>
      <w:szCs w:val="18"/>
      <w:lang w:val="de-DE"/>
    </w:rPr>
  </w:style>
  <w:style w:type="paragraph" w:styleId="TOC9">
    <w:name w:val="toc 9"/>
    <w:basedOn w:val="Normal"/>
    <w:next w:val="Normal"/>
    <w:autoRedefine/>
    <w:rsid w:val="00A40525"/>
    <w:pPr>
      <w:suppressAutoHyphens w:val="0"/>
      <w:spacing w:line="276" w:lineRule="auto"/>
      <w:ind w:left="1760"/>
    </w:pPr>
    <w:rPr>
      <w:rFonts w:ascii="Calibri" w:eastAsia="Calibri" w:hAnsi="Calibri" w:cs="Calibri"/>
      <w:sz w:val="18"/>
      <w:szCs w:val="18"/>
      <w:lang w:val="de-DE"/>
    </w:rPr>
  </w:style>
  <w:style w:type="paragraph" w:customStyle="1" w:styleId="Listenabsatz1">
    <w:name w:val="Listenabsatz1"/>
    <w:basedOn w:val="Normal"/>
    <w:rsid w:val="00A40525"/>
    <w:pPr>
      <w:suppressAutoHyphens w:val="0"/>
      <w:spacing w:after="200" w:line="276" w:lineRule="auto"/>
      <w:ind w:left="720"/>
    </w:pPr>
    <w:rPr>
      <w:rFonts w:ascii="Calibri" w:eastAsia="MS Mincho" w:hAnsi="Calibri"/>
      <w:sz w:val="22"/>
      <w:szCs w:val="22"/>
      <w:lang w:val="de-DE"/>
    </w:rPr>
  </w:style>
  <w:style w:type="paragraph" w:styleId="Index1">
    <w:name w:val="index 1"/>
    <w:basedOn w:val="Normal"/>
    <w:next w:val="Normal"/>
    <w:autoRedefine/>
    <w:unhideWhenUsed/>
    <w:rsid w:val="00A40525"/>
    <w:pPr>
      <w:suppressAutoHyphens w:val="0"/>
      <w:spacing w:line="240" w:lineRule="auto"/>
      <w:ind w:left="240" w:hanging="240"/>
      <w:jc w:val="both"/>
    </w:pPr>
    <w:rPr>
      <w:sz w:val="24"/>
    </w:rPr>
  </w:style>
  <w:style w:type="paragraph" w:styleId="IndexHeading">
    <w:name w:val="index heading"/>
    <w:basedOn w:val="Normal"/>
    <w:next w:val="Index1"/>
    <w:rsid w:val="00A40525"/>
    <w:pPr>
      <w:keepNext/>
      <w:suppressAutoHyphens w:val="0"/>
      <w:overflowPunct w:val="0"/>
      <w:autoSpaceDE w:val="0"/>
      <w:autoSpaceDN w:val="0"/>
      <w:adjustRightInd w:val="0"/>
      <w:spacing w:before="480" w:after="210" w:line="230" w:lineRule="auto"/>
      <w:jc w:val="center"/>
      <w:textAlignment w:val="baseline"/>
    </w:pPr>
    <w:rPr>
      <w:rFonts w:ascii="Arial" w:eastAsia="MS Mincho" w:hAnsi="Arial"/>
      <w:lang w:eastAsia="ja-JP"/>
    </w:rPr>
  </w:style>
  <w:style w:type="character" w:styleId="PlaceholderText">
    <w:name w:val="Placeholder Text"/>
    <w:uiPriority w:val="99"/>
    <w:semiHidden/>
    <w:rsid w:val="00A40525"/>
    <w:rPr>
      <w:color w:val="808080"/>
    </w:rPr>
  </w:style>
  <w:style w:type="numbering" w:customStyle="1" w:styleId="KeineListe1">
    <w:name w:val="Keine Liste1"/>
    <w:next w:val="NoList"/>
    <w:uiPriority w:val="99"/>
    <w:semiHidden/>
    <w:unhideWhenUsed/>
    <w:rsid w:val="00A40525"/>
  </w:style>
  <w:style w:type="paragraph" w:styleId="NoSpacing">
    <w:name w:val="No Spacing"/>
    <w:uiPriority w:val="1"/>
    <w:qFormat/>
    <w:rsid w:val="00A40525"/>
    <w:pPr>
      <w:jc w:val="both"/>
    </w:pPr>
    <w:rPr>
      <w:sz w:val="24"/>
      <w:lang w:val="en-GB"/>
    </w:rPr>
  </w:style>
  <w:style w:type="paragraph" w:customStyle="1" w:styleId="Body">
    <w:name w:val="Body"/>
    <w:basedOn w:val="Normal"/>
    <w:rsid w:val="00A40525"/>
    <w:pPr>
      <w:suppressAutoHyphens w:val="0"/>
      <w:spacing w:before="240" w:line="240" w:lineRule="auto"/>
      <w:jc w:val="both"/>
    </w:pPr>
    <w:rPr>
      <w:rFonts w:ascii="Arial" w:hAnsi="Arial"/>
      <w:color w:val="000000"/>
      <w:lang w:val="en-US"/>
    </w:rPr>
  </w:style>
  <w:style w:type="character" w:styleId="Emphasis">
    <w:name w:val="Emphasis"/>
    <w:qFormat/>
    <w:rsid w:val="00A40525"/>
    <w:rPr>
      <w:i/>
      <w:iCs/>
    </w:rPr>
  </w:style>
  <w:style w:type="paragraph" w:customStyle="1" w:styleId="default0">
    <w:name w:val="default"/>
    <w:basedOn w:val="Normal"/>
    <w:rsid w:val="00A40525"/>
    <w:pPr>
      <w:suppressAutoHyphens w:val="0"/>
      <w:spacing w:before="100" w:beforeAutospacing="1" w:after="100" w:afterAutospacing="1" w:line="240" w:lineRule="auto"/>
    </w:pPr>
    <w:rPr>
      <w:sz w:val="24"/>
      <w:szCs w:val="24"/>
      <w:lang w:eastAsia="en-GB"/>
    </w:rPr>
  </w:style>
  <w:style w:type="paragraph" w:customStyle="1" w:styleId="Aufzhlung">
    <w:name w:val="Aufzählung"/>
    <w:basedOn w:val="Normal"/>
    <w:qFormat/>
    <w:rsid w:val="00A40525"/>
    <w:pPr>
      <w:numPr>
        <w:numId w:val="8"/>
      </w:numPr>
      <w:tabs>
        <w:tab w:val="left" w:pos="227"/>
      </w:tabs>
      <w:suppressAutoHyphens w:val="0"/>
      <w:spacing w:line="284" w:lineRule="atLeast"/>
      <w:ind w:left="0" w:firstLine="0"/>
    </w:pPr>
    <w:rPr>
      <w:rFonts w:ascii="Arial" w:hAnsi="Arial" w:cs="Arial"/>
      <w:bCs/>
      <w:sz w:val="19"/>
      <w:szCs w:val="19"/>
      <w:lang w:val="de-DE" w:eastAsia="de-DE"/>
    </w:rPr>
  </w:style>
  <w:style w:type="table" w:customStyle="1" w:styleId="Tabellenraster1">
    <w:name w:val="Tabellenraster1"/>
    <w:basedOn w:val="TableNormal"/>
    <w:next w:val="TableGrid"/>
    <w:uiPriority w:val="59"/>
    <w:rsid w:val="00A4052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rperZchn1">
    <w:name w:val="Textkörper Zchn1"/>
    <w:rsid w:val="00A40525"/>
    <w:rPr>
      <w:rFonts w:ascii="Arial" w:hAnsi="Arial" w:cs="Arial"/>
      <w:sz w:val="19"/>
      <w:szCs w:val="19"/>
    </w:rPr>
  </w:style>
  <w:style w:type="character" w:customStyle="1" w:styleId="Textkrper3Zchn1">
    <w:name w:val="Textkörper 3 Zchn1"/>
    <w:rsid w:val="00A40525"/>
    <w:rPr>
      <w:rFonts w:ascii="Arial" w:hAnsi="Arial" w:cs="Arial"/>
      <w:sz w:val="16"/>
      <w:szCs w:val="16"/>
    </w:rPr>
  </w:style>
  <w:style w:type="character" w:customStyle="1" w:styleId="Textkrper-Einzug2Zchn1">
    <w:name w:val="Textkörper-Einzug 2 Zchn1"/>
    <w:rsid w:val="00A40525"/>
    <w:rPr>
      <w:rFonts w:ascii="Arial" w:hAnsi="Arial" w:cs="Arial"/>
      <w:sz w:val="19"/>
      <w:szCs w:val="19"/>
    </w:rPr>
  </w:style>
  <w:style w:type="character" w:customStyle="1" w:styleId="Textkrper-Einzug3Zchn1">
    <w:name w:val="Textkörper-Einzug 3 Zchn1"/>
    <w:rsid w:val="00A40525"/>
    <w:rPr>
      <w:rFonts w:ascii="Arial" w:hAnsi="Arial" w:cs="Arial"/>
      <w:sz w:val="16"/>
      <w:szCs w:val="16"/>
    </w:rPr>
  </w:style>
  <w:style w:type="character" w:customStyle="1" w:styleId="Textkrper-ZeileneinzugZchn1">
    <w:name w:val="Textkörper-Zeileneinzug Zchn1"/>
    <w:rsid w:val="00A40525"/>
    <w:rPr>
      <w:rFonts w:ascii="Arial" w:hAnsi="Arial" w:cs="Arial"/>
      <w:sz w:val="19"/>
      <w:szCs w:val="19"/>
    </w:rPr>
  </w:style>
  <w:style w:type="character" w:customStyle="1" w:styleId="NurTextZchn1">
    <w:name w:val="Nur Text Zchn1"/>
    <w:rsid w:val="00A40525"/>
    <w:rPr>
      <w:rFonts w:ascii="Consolas" w:hAnsi="Consolas" w:cs="Consolas"/>
      <w:sz w:val="21"/>
      <w:szCs w:val="21"/>
    </w:rPr>
  </w:style>
  <w:style w:type="character" w:customStyle="1" w:styleId="DokumentstrukturZchn1">
    <w:name w:val="Dokumentstruktur Zchn1"/>
    <w:rsid w:val="00A40525"/>
    <w:rPr>
      <w:rFonts w:ascii="Tahoma" w:hAnsi="Tahoma" w:cs="Tahoma"/>
      <w:sz w:val="16"/>
      <w:szCs w:val="16"/>
    </w:rPr>
  </w:style>
  <w:style w:type="character" w:customStyle="1" w:styleId="EndnotentextZchn1">
    <w:name w:val="Endnotentext Zchn1"/>
    <w:rsid w:val="00A40525"/>
    <w:rPr>
      <w:rFonts w:ascii="Arial" w:hAnsi="Arial" w:cs="Arial"/>
    </w:rPr>
  </w:style>
  <w:style w:type="paragraph" w:customStyle="1" w:styleId="Verzeichnis41">
    <w:name w:val="Verzeichnis 41"/>
    <w:basedOn w:val="Normal"/>
    <w:next w:val="Normal"/>
    <w:autoRedefine/>
    <w:rsid w:val="00A40525"/>
    <w:pPr>
      <w:suppressAutoHyphens w:val="0"/>
      <w:spacing w:line="276" w:lineRule="auto"/>
      <w:ind w:left="660"/>
    </w:pPr>
    <w:rPr>
      <w:rFonts w:ascii="Calibri" w:eastAsia="Calibri" w:hAnsi="Calibri" w:cs="Calibri"/>
      <w:sz w:val="18"/>
      <w:szCs w:val="18"/>
      <w:lang w:val="de-DE"/>
    </w:rPr>
  </w:style>
  <w:style w:type="paragraph" w:customStyle="1" w:styleId="Verzeichnis51">
    <w:name w:val="Verzeichnis 51"/>
    <w:basedOn w:val="Normal"/>
    <w:next w:val="Normal"/>
    <w:autoRedefine/>
    <w:rsid w:val="00A40525"/>
    <w:pPr>
      <w:suppressAutoHyphens w:val="0"/>
      <w:spacing w:line="276" w:lineRule="auto"/>
      <w:ind w:left="880"/>
    </w:pPr>
    <w:rPr>
      <w:rFonts w:ascii="Calibri" w:eastAsia="Calibri" w:hAnsi="Calibri" w:cs="Calibri"/>
      <w:sz w:val="18"/>
      <w:szCs w:val="18"/>
      <w:lang w:val="de-DE"/>
    </w:rPr>
  </w:style>
  <w:style w:type="paragraph" w:customStyle="1" w:styleId="Verzeichnis61">
    <w:name w:val="Verzeichnis 61"/>
    <w:basedOn w:val="Normal"/>
    <w:next w:val="Normal"/>
    <w:autoRedefine/>
    <w:rsid w:val="00A40525"/>
    <w:pPr>
      <w:suppressAutoHyphens w:val="0"/>
      <w:spacing w:line="276" w:lineRule="auto"/>
      <w:ind w:left="1100"/>
    </w:pPr>
    <w:rPr>
      <w:rFonts w:ascii="Calibri" w:eastAsia="Calibri" w:hAnsi="Calibri" w:cs="Calibri"/>
      <w:sz w:val="18"/>
      <w:szCs w:val="18"/>
      <w:lang w:val="de-DE"/>
    </w:rPr>
  </w:style>
  <w:style w:type="paragraph" w:customStyle="1" w:styleId="Verzeichnis71">
    <w:name w:val="Verzeichnis 71"/>
    <w:basedOn w:val="Normal"/>
    <w:next w:val="Normal"/>
    <w:autoRedefine/>
    <w:rsid w:val="00A40525"/>
    <w:pPr>
      <w:suppressAutoHyphens w:val="0"/>
      <w:spacing w:line="276" w:lineRule="auto"/>
      <w:ind w:left="1320"/>
    </w:pPr>
    <w:rPr>
      <w:rFonts w:ascii="Calibri" w:eastAsia="Calibri" w:hAnsi="Calibri" w:cs="Calibri"/>
      <w:sz w:val="18"/>
      <w:szCs w:val="18"/>
      <w:lang w:val="de-DE"/>
    </w:rPr>
  </w:style>
  <w:style w:type="paragraph" w:customStyle="1" w:styleId="Verzeichnis81">
    <w:name w:val="Verzeichnis 81"/>
    <w:basedOn w:val="Normal"/>
    <w:next w:val="Normal"/>
    <w:autoRedefine/>
    <w:rsid w:val="00A40525"/>
    <w:pPr>
      <w:suppressAutoHyphens w:val="0"/>
      <w:spacing w:line="276" w:lineRule="auto"/>
      <w:ind w:left="1540"/>
    </w:pPr>
    <w:rPr>
      <w:rFonts w:ascii="Calibri" w:eastAsia="Calibri" w:hAnsi="Calibri" w:cs="Calibri"/>
      <w:sz w:val="18"/>
      <w:szCs w:val="18"/>
      <w:lang w:val="de-DE"/>
    </w:rPr>
  </w:style>
  <w:style w:type="paragraph" w:customStyle="1" w:styleId="Verzeichnis91">
    <w:name w:val="Verzeichnis 91"/>
    <w:basedOn w:val="Normal"/>
    <w:next w:val="Normal"/>
    <w:autoRedefine/>
    <w:rsid w:val="00A40525"/>
    <w:pPr>
      <w:suppressAutoHyphens w:val="0"/>
      <w:spacing w:line="276" w:lineRule="auto"/>
      <w:ind w:left="1760"/>
    </w:pPr>
    <w:rPr>
      <w:rFonts w:ascii="Calibri" w:eastAsia="Calibri" w:hAnsi="Calibri" w:cs="Calibri"/>
      <w:sz w:val="18"/>
      <w:szCs w:val="18"/>
      <w:lang w:val="de-DE"/>
    </w:rPr>
  </w:style>
  <w:style w:type="numbering" w:customStyle="1" w:styleId="KeineListe11">
    <w:name w:val="Keine Liste11"/>
    <w:next w:val="NoList"/>
    <w:uiPriority w:val="99"/>
    <w:semiHidden/>
    <w:unhideWhenUsed/>
    <w:rsid w:val="00A40525"/>
  </w:style>
  <w:style w:type="paragraph" w:customStyle="1" w:styleId="font5">
    <w:name w:val="font5"/>
    <w:basedOn w:val="Normal"/>
    <w:rsid w:val="00D022CA"/>
    <w:pPr>
      <w:suppressAutoHyphens w:val="0"/>
      <w:spacing w:before="100" w:beforeAutospacing="1" w:after="100" w:afterAutospacing="1" w:line="240" w:lineRule="auto"/>
    </w:pPr>
    <w:rPr>
      <w:rFonts w:ascii="Arial" w:hAnsi="Arial" w:cs="Arial"/>
      <w:lang w:eastAsia="en-GB"/>
    </w:rPr>
  </w:style>
  <w:style w:type="paragraph" w:customStyle="1" w:styleId="xl66">
    <w:name w:val="xl66"/>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hAnsi="Arial" w:cs="Arial"/>
      <w:lang w:eastAsia="en-GB"/>
    </w:rPr>
  </w:style>
  <w:style w:type="paragraph" w:customStyle="1" w:styleId="xl67">
    <w:name w:val="xl67"/>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hAnsi="Arial" w:cs="Arial"/>
      <w:lang w:eastAsia="en-GB"/>
    </w:rPr>
  </w:style>
  <w:style w:type="paragraph" w:customStyle="1" w:styleId="xl68">
    <w:name w:val="xl68"/>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center"/>
    </w:pPr>
    <w:rPr>
      <w:rFonts w:ascii="Arial" w:hAnsi="Arial" w:cs="Arial"/>
      <w:lang w:eastAsia="en-GB"/>
    </w:rPr>
  </w:style>
  <w:style w:type="paragraph" w:customStyle="1" w:styleId="xl69">
    <w:name w:val="xl69"/>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sz w:val="24"/>
      <w:szCs w:val="24"/>
      <w:lang w:eastAsia="en-GB"/>
    </w:rPr>
  </w:style>
  <w:style w:type="paragraph" w:customStyle="1" w:styleId="xl70">
    <w:name w:val="xl70"/>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sz w:val="24"/>
      <w:szCs w:val="24"/>
      <w:lang w:eastAsia="en-GB"/>
    </w:rPr>
  </w:style>
  <w:style w:type="paragraph" w:customStyle="1" w:styleId="xl71">
    <w:name w:val="xl71"/>
    <w:basedOn w:val="Normal"/>
    <w:rsid w:val="00F611BA"/>
    <w:pPr>
      <w:suppressAutoHyphens w:val="0"/>
      <w:spacing w:before="100" w:beforeAutospacing="1" w:after="100" w:afterAutospacing="1" w:line="240" w:lineRule="auto"/>
      <w:textAlignment w:val="center"/>
    </w:pPr>
    <w:rPr>
      <w:lang w:eastAsia="en-GB"/>
    </w:rPr>
  </w:style>
  <w:style w:type="paragraph" w:customStyle="1" w:styleId="xl72">
    <w:name w:val="xl72"/>
    <w:basedOn w:val="Normal"/>
    <w:rsid w:val="00F611BA"/>
    <w:pPr>
      <w:suppressAutoHyphens w:val="0"/>
      <w:spacing w:before="100" w:beforeAutospacing="1" w:after="100" w:afterAutospacing="1" w:line="240" w:lineRule="auto"/>
    </w:pPr>
    <w:rPr>
      <w:lang w:eastAsia="en-GB"/>
    </w:rPr>
  </w:style>
  <w:style w:type="paragraph" w:customStyle="1" w:styleId="xl73">
    <w:name w:val="xl73"/>
    <w:basedOn w:val="Normal"/>
    <w:rsid w:val="00F611BA"/>
    <w:pPr>
      <w:pBdr>
        <w:bottom w:val="single" w:sz="4" w:space="0" w:color="auto"/>
      </w:pBdr>
      <w:suppressAutoHyphens w:val="0"/>
      <w:spacing w:before="100" w:beforeAutospacing="1" w:after="100" w:afterAutospacing="1" w:line="240" w:lineRule="auto"/>
      <w:textAlignment w:val="center"/>
    </w:pPr>
    <w:rPr>
      <w:lang w:eastAsia="en-GB"/>
    </w:rPr>
  </w:style>
  <w:style w:type="paragraph" w:customStyle="1" w:styleId="xl74">
    <w:name w:val="xl74"/>
    <w:basedOn w:val="Normal"/>
    <w:rsid w:val="00F611BA"/>
    <w:pPr>
      <w:pBdr>
        <w:bottom w:val="single" w:sz="4" w:space="0" w:color="auto"/>
      </w:pBdr>
      <w:suppressAutoHyphens w:val="0"/>
      <w:spacing w:before="100" w:beforeAutospacing="1" w:after="100" w:afterAutospacing="1" w:line="240" w:lineRule="auto"/>
    </w:pPr>
    <w:rPr>
      <w:lang w:eastAsia="en-GB"/>
    </w:rPr>
  </w:style>
  <w:style w:type="paragraph" w:customStyle="1" w:styleId="xl75">
    <w:name w:val="xl75"/>
    <w:basedOn w:val="Normal"/>
    <w:rsid w:val="00F611BA"/>
    <w:pPr>
      <w:pBdr>
        <w:top w:val="single" w:sz="8" w:space="0" w:color="auto"/>
      </w:pBdr>
      <w:suppressAutoHyphens w:val="0"/>
      <w:spacing w:before="100" w:beforeAutospacing="1" w:after="100" w:afterAutospacing="1" w:line="240" w:lineRule="auto"/>
      <w:textAlignment w:val="center"/>
    </w:pPr>
    <w:rPr>
      <w:i/>
      <w:iCs/>
      <w:sz w:val="16"/>
      <w:szCs w:val="16"/>
      <w:lang w:eastAsia="en-GB"/>
    </w:rPr>
  </w:style>
  <w:style w:type="paragraph" w:customStyle="1" w:styleId="xl76">
    <w:name w:val="xl76"/>
    <w:basedOn w:val="Normal"/>
    <w:rsid w:val="00F611BA"/>
    <w:pPr>
      <w:pBdr>
        <w:bottom w:val="single" w:sz="8" w:space="0" w:color="auto"/>
      </w:pBdr>
      <w:suppressAutoHyphens w:val="0"/>
      <w:spacing w:before="100" w:beforeAutospacing="1" w:after="100" w:afterAutospacing="1" w:line="240" w:lineRule="auto"/>
      <w:textAlignment w:val="center"/>
    </w:pPr>
    <w:rPr>
      <w:lang w:eastAsia="en-GB"/>
    </w:rPr>
  </w:style>
  <w:style w:type="paragraph" w:customStyle="1" w:styleId="xl64">
    <w:name w:val="xl64"/>
    <w:basedOn w:val="Normal"/>
    <w:rsid w:val="00DE00BC"/>
    <w:pPr>
      <w:suppressAutoHyphens w:val="0"/>
      <w:spacing w:before="100" w:beforeAutospacing="1" w:after="100" w:afterAutospacing="1" w:line="240" w:lineRule="auto"/>
      <w:textAlignment w:val="center"/>
    </w:pPr>
    <w:rPr>
      <w:lang w:eastAsia="en-GB"/>
    </w:rPr>
  </w:style>
  <w:style w:type="paragraph" w:customStyle="1" w:styleId="xl65">
    <w:name w:val="xl65"/>
    <w:basedOn w:val="Normal"/>
    <w:rsid w:val="00DE00BC"/>
    <w:pPr>
      <w:suppressAutoHyphens w:val="0"/>
      <w:spacing w:before="100" w:beforeAutospacing="1" w:after="100" w:afterAutospacing="1" w:line="240" w:lineRule="auto"/>
      <w:textAlignment w:val="center"/>
    </w:pPr>
    <w:rPr>
      <w:lang w:eastAsia="en-GB"/>
    </w:rPr>
  </w:style>
  <w:style w:type="character" w:customStyle="1" w:styleId="CommentTextChar">
    <w:name w:val="Comment Text Char"/>
    <w:uiPriority w:val="99"/>
    <w:rsid w:val="00D966C2"/>
    <w:rPr>
      <w:lang w:eastAsia="en-US"/>
    </w:rPr>
  </w:style>
  <w:style w:type="table" w:styleId="TableSimple1">
    <w:name w:val="Table Simple 1"/>
    <w:basedOn w:val="TableNormal"/>
    <w:rsid w:val="003344B6"/>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TableHeading">
    <w:name w:val="Table Heading"/>
    <w:basedOn w:val="Normal"/>
    <w:rsid w:val="0074513E"/>
    <w:pPr>
      <w:tabs>
        <w:tab w:val="left" w:pos="1134"/>
      </w:tabs>
      <w:suppressAutoHyphens w:val="0"/>
      <w:spacing w:before="40" w:after="20" w:line="240" w:lineRule="auto"/>
      <w:ind w:left="1134"/>
    </w:pPr>
    <w:rPr>
      <w:rFonts w:cs="Arial"/>
      <w:b/>
      <w:bCs/>
      <w:szCs w:val="32"/>
    </w:rPr>
  </w:style>
  <w:style w:type="table" w:customStyle="1" w:styleId="Tabellenraster2">
    <w:name w:val="Tabellenraster2"/>
    <w:basedOn w:val="TableNormal"/>
    <w:next w:val="TableGrid"/>
    <w:uiPriority w:val="59"/>
    <w:rsid w:val="00EF7FE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Date">
    <w:name w:val="Date"/>
    <w:basedOn w:val="Normal"/>
    <w:next w:val="Normal"/>
    <w:link w:val="DateChar"/>
    <w:rsid w:val="003A3470"/>
  </w:style>
  <w:style w:type="character" w:customStyle="1" w:styleId="DateChar">
    <w:name w:val="Date Char"/>
    <w:basedOn w:val="DefaultParagraphFont"/>
    <w:link w:val="Date"/>
    <w:rsid w:val="003A3470"/>
    <w:rPr>
      <w:lang w:val="en-GB"/>
    </w:rPr>
  </w:style>
  <w:style w:type="character" w:customStyle="1" w:styleId="shorttext">
    <w:name w:val="short_text"/>
    <w:basedOn w:val="DefaultParagraphFont"/>
    <w:rsid w:val="0078052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footnote text" w:qFormat="1"/>
    <w:lsdException w:name="annotation text" w:uiPriority="99"/>
    <w:lsdException w:name="footer" w:uiPriority="99"/>
    <w:lsdException w:name="caption" w:semiHidden="0" w:unhideWhenUsed="0" w:qFormat="1"/>
    <w:lsdException w:name="annotation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Plain Text" w:uiPriority="99"/>
    <w:lsdException w:name="Normal (Web)" w:uiPriority="99"/>
    <w:lsdException w:name="annotation subject"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val="en-GB"/>
    </w:rPr>
  </w:style>
  <w:style w:type="paragraph" w:styleId="Heading1">
    <w:name w:val="heading 1"/>
    <w:aliases w:val="Table_G"/>
    <w:basedOn w:val="SingleTxtG"/>
    <w:next w:val="SingleTxtG"/>
    <w:link w:val="Heading1Char"/>
    <w:qFormat/>
    <w:rsid w:val="00E925AD"/>
    <w:pPr>
      <w:spacing w:after="0" w:line="240" w:lineRule="auto"/>
      <w:ind w:right="0"/>
      <w:jc w:val="left"/>
      <w:outlineLvl w:val="0"/>
    </w:pPr>
  </w:style>
  <w:style w:type="paragraph" w:styleId="Heading2">
    <w:name w:val="heading 2"/>
    <w:basedOn w:val="Normal"/>
    <w:next w:val="Normal"/>
    <w:link w:val="Heading2Char"/>
    <w:qFormat/>
    <w:rsid w:val="00E925AD"/>
    <w:pPr>
      <w:spacing w:line="240" w:lineRule="auto"/>
      <w:outlineLvl w:val="1"/>
    </w:pPr>
  </w:style>
  <w:style w:type="paragraph" w:styleId="Heading3">
    <w:name w:val="heading 3"/>
    <w:basedOn w:val="Normal"/>
    <w:next w:val="Normal"/>
    <w:link w:val="Heading3Char"/>
    <w:qFormat/>
    <w:rsid w:val="00E925AD"/>
    <w:pPr>
      <w:spacing w:line="240" w:lineRule="auto"/>
      <w:outlineLvl w:val="2"/>
    </w:pPr>
  </w:style>
  <w:style w:type="paragraph" w:styleId="Heading4">
    <w:name w:val="heading 4"/>
    <w:basedOn w:val="Normal"/>
    <w:next w:val="Normal"/>
    <w:link w:val="Heading4Char"/>
    <w:qFormat/>
    <w:rsid w:val="00E925AD"/>
    <w:pPr>
      <w:spacing w:line="240" w:lineRule="auto"/>
      <w:outlineLvl w:val="3"/>
    </w:pPr>
  </w:style>
  <w:style w:type="paragraph" w:styleId="Heading5">
    <w:name w:val="heading 5"/>
    <w:basedOn w:val="Normal"/>
    <w:next w:val="Normal"/>
    <w:link w:val="Heading5Char"/>
    <w:qFormat/>
    <w:rsid w:val="00E925AD"/>
    <w:pPr>
      <w:spacing w:line="240" w:lineRule="auto"/>
      <w:outlineLvl w:val="4"/>
    </w:pPr>
  </w:style>
  <w:style w:type="paragraph" w:styleId="Heading6">
    <w:name w:val="heading 6"/>
    <w:basedOn w:val="Normal"/>
    <w:next w:val="Normal"/>
    <w:link w:val="Heading6Char"/>
    <w:qFormat/>
    <w:rsid w:val="00E925AD"/>
    <w:pPr>
      <w:spacing w:line="240" w:lineRule="auto"/>
      <w:outlineLvl w:val="5"/>
    </w:pPr>
  </w:style>
  <w:style w:type="paragraph" w:styleId="Heading7">
    <w:name w:val="heading 7"/>
    <w:basedOn w:val="Normal"/>
    <w:next w:val="Normal"/>
    <w:link w:val="Heading7Char"/>
    <w:qFormat/>
    <w:rsid w:val="00E925AD"/>
    <w:pPr>
      <w:spacing w:line="240" w:lineRule="auto"/>
      <w:outlineLvl w:val="6"/>
    </w:pPr>
  </w:style>
  <w:style w:type="paragraph" w:styleId="Heading8">
    <w:name w:val="heading 8"/>
    <w:basedOn w:val="Normal"/>
    <w:next w:val="Normal"/>
    <w:link w:val="Heading8Char"/>
    <w:qFormat/>
    <w:rsid w:val="00E925AD"/>
    <w:pPr>
      <w:spacing w:line="240" w:lineRule="auto"/>
      <w:outlineLvl w:val="7"/>
    </w:pPr>
  </w:style>
  <w:style w:type="paragraph" w:styleId="Heading9">
    <w:name w:val="heading 9"/>
    <w:basedOn w:val="Normal"/>
    <w:next w:val="Normal"/>
    <w:link w:val="Heading9Char"/>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181587"/>
    <w:pPr>
      <w:keepNext/>
      <w:keepLines/>
      <w:tabs>
        <w:tab w:val="right" w:pos="851"/>
      </w:tabs>
      <w:spacing w:before="360" w:after="240" w:line="300" w:lineRule="exact"/>
      <w:ind w:left="1134" w:right="1134" w:hanging="1134"/>
    </w:pPr>
    <w:rPr>
      <w:b/>
      <w:sz w:val="28"/>
    </w:rPr>
  </w:style>
  <w:style w:type="character" w:styleId="PageNumber">
    <w:name w:val="page number"/>
    <w:aliases w:val="7_G"/>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E925AD"/>
    <w:rPr>
      <w:rFonts w:ascii="Times New Roman" w:hAnsi="Times New Roman"/>
      <w:sz w:val="18"/>
      <w:vertAlign w:val="superscript"/>
    </w:rPr>
  </w:style>
  <w:style w:type="paragraph" w:styleId="FootnoteText">
    <w:name w:val="footnote text"/>
    <w:aliases w:val="5_G,PP"/>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
      </w:numPr>
      <w:spacing w:after="120"/>
      <w:ind w:right="1134"/>
      <w:jc w:val="both"/>
    </w:pPr>
  </w:style>
  <w:style w:type="paragraph" w:styleId="EndnoteText">
    <w:name w:val="endnote text"/>
    <w:aliases w:val="2_G"/>
    <w:basedOn w:val="FootnoteText"/>
    <w:link w:val="EndnoteTextChar"/>
    <w:uiPriority w:val="99"/>
    <w:rsid w:val="00E925AD"/>
  </w:style>
  <w:style w:type="paragraph" w:customStyle="1" w:styleId="Bullet2G">
    <w:name w:val="_Bullet 2_G"/>
    <w:basedOn w:val="Normal"/>
    <w:rsid w:val="00E925AD"/>
    <w:pPr>
      <w:numPr>
        <w:numId w:val="2"/>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uiPriority w:val="99"/>
    <w:rsid w:val="00E925AD"/>
    <w:rPr>
      <w:color w:val="auto"/>
      <w:u w:val="none"/>
    </w:rPr>
  </w:style>
  <w:style w:type="paragraph" w:styleId="Footer">
    <w:name w:val="footer"/>
    <w:aliases w:val="3_G"/>
    <w:basedOn w:val="Normal"/>
    <w:link w:val="FooterChar"/>
    <w:uiPriority w:val="99"/>
    <w:rsid w:val="00E925AD"/>
    <w:pPr>
      <w:spacing w:line="240" w:lineRule="auto"/>
    </w:pPr>
    <w:rPr>
      <w:sz w:val="16"/>
    </w:rPr>
  </w:style>
  <w:style w:type="paragraph" w:styleId="Header">
    <w:name w:val="header"/>
    <w:aliases w:val="6_G"/>
    <w:basedOn w:val="Normal"/>
    <w:link w:val="HeaderChar"/>
    <w:rsid w:val="00E925AD"/>
    <w:pPr>
      <w:pBdr>
        <w:bottom w:val="single" w:sz="4" w:space="4" w:color="auto"/>
      </w:pBdr>
      <w:spacing w:line="240" w:lineRule="auto"/>
    </w:pPr>
    <w:rPr>
      <w:b/>
      <w:sz w:val="18"/>
    </w:rPr>
  </w:style>
  <w:style w:type="table" w:styleId="TableGrid">
    <w:name w:val="Table Grid"/>
    <w:basedOn w:val="TableNormal"/>
    <w:uiPriority w:val="39"/>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uiPriority w:val="99"/>
    <w:semiHidden/>
    <w:rsid w:val="00E925AD"/>
    <w:rPr>
      <w:color w:val="auto"/>
      <w:u w:val="none"/>
    </w:rPr>
  </w:style>
  <w:style w:type="character" w:customStyle="1" w:styleId="FootnoteTextChar">
    <w:name w:val="Footnote Text Char"/>
    <w:aliases w:val="5_G Char,PP Char"/>
    <w:link w:val="FootnoteText"/>
    <w:rsid w:val="00A40525"/>
    <w:rPr>
      <w:sz w:val="18"/>
      <w:lang w:eastAsia="en-US"/>
    </w:rPr>
  </w:style>
  <w:style w:type="character" w:customStyle="1" w:styleId="HChGChar">
    <w:name w:val="_ H _Ch_G Char"/>
    <w:link w:val="HChG"/>
    <w:rsid w:val="00181587"/>
    <w:rPr>
      <w:b/>
      <w:sz w:val="28"/>
      <w:lang w:eastAsia="en-US"/>
    </w:rPr>
  </w:style>
  <w:style w:type="character" w:customStyle="1" w:styleId="Heading1Char">
    <w:name w:val="Heading 1 Char"/>
    <w:aliases w:val="Table_G Char"/>
    <w:link w:val="Heading1"/>
    <w:rsid w:val="00A40525"/>
    <w:rPr>
      <w:lang w:eastAsia="en-US"/>
    </w:rPr>
  </w:style>
  <w:style w:type="character" w:customStyle="1" w:styleId="Heading2Char">
    <w:name w:val="Heading 2 Char"/>
    <w:link w:val="Heading2"/>
    <w:rsid w:val="00A40525"/>
    <w:rPr>
      <w:lang w:eastAsia="en-US"/>
    </w:rPr>
  </w:style>
  <w:style w:type="character" w:customStyle="1" w:styleId="Heading3Char">
    <w:name w:val="Heading 3 Char"/>
    <w:link w:val="Heading3"/>
    <w:rsid w:val="00A40525"/>
    <w:rPr>
      <w:lang w:eastAsia="en-US"/>
    </w:rPr>
  </w:style>
  <w:style w:type="character" w:customStyle="1" w:styleId="Heading4Char">
    <w:name w:val="Heading 4 Char"/>
    <w:link w:val="Heading4"/>
    <w:rsid w:val="00A40525"/>
    <w:rPr>
      <w:lang w:eastAsia="en-US"/>
    </w:rPr>
  </w:style>
  <w:style w:type="character" w:customStyle="1" w:styleId="Heading5Char">
    <w:name w:val="Heading 5 Char"/>
    <w:link w:val="Heading5"/>
    <w:rsid w:val="00A40525"/>
    <w:rPr>
      <w:lang w:eastAsia="en-US"/>
    </w:rPr>
  </w:style>
  <w:style w:type="character" w:customStyle="1" w:styleId="Heading6Char">
    <w:name w:val="Heading 6 Char"/>
    <w:link w:val="Heading6"/>
    <w:rsid w:val="00A40525"/>
    <w:rPr>
      <w:lang w:eastAsia="en-US"/>
    </w:rPr>
  </w:style>
  <w:style w:type="character" w:customStyle="1" w:styleId="Heading7Char">
    <w:name w:val="Heading 7 Char"/>
    <w:link w:val="Heading7"/>
    <w:rsid w:val="00A40525"/>
    <w:rPr>
      <w:lang w:eastAsia="en-US"/>
    </w:rPr>
  </w:style>
  <w:style w:type="character" w:customStyle="1" w:styleId="Heading8Char">
    <w:name w:val="Heading 8 Char"/>
    <w:link w:val="Heading8"/>
    <w:rsid w:val="00A40525"/>
    <w:rPr>
      <w:lang w:eastAsia="en-US"/>
    </w:rPr>
  </w:style>
  <w:style w:type="character" w:customStyle="1" w:styleId="Heading9Char">
    <w:name w:val="Heading 9 Char"/>
    <w:link w:val="Heading9"/>
    <w:rsid w:val="00A40525"/>
    <w:rPr>
      <w:lang w:eastAsia="en-US"/>
    </w:rPr>
  </w:style>
  <w:style w:type="paragraph" w:customStyle="1" w:styleId="XHeadline">
    <w:name w:val="X Headline"/>
    <w:basedOn w:val="Normal"/>
    <w:next w:val="Normal"/>
    <w:qFormat/>
    <w:rsid w:val="00A40525"/>
    <w:pPr>
      <w:tabs>
        <w:tab w:val="left" w:pos="1418"/>
        <w:tab w:val="num" w:pos="2695"/>
      </w:tabs>
      <w:suppressAutoHyphens w:val="0"/>
      <w:spacing w:before="120" w:after="120" w:line="240" w:lineRule="auto"/>
      <w:ind w:left="1418" w:hanging="1418"/>
      <w:jc w:val="both"/>
      <w:outlineLvl w:val="0"/>
    </w:pPr>
    <w:rPr>
      <w:bCs/>
      <w:sz w:val="24"/>
      <w:szCs w:val="24"/>
      <w:u w:val="single"/>
    </w:rPr>
  </w:style>
  <w:style w:type="paragraph" w:customStyle="1" w:styleId="Headline00">
    <w:name w:val="Headline00"/>
    <w:basedOn w:val="Normal"/>
    <w:rsid w:val="00A40525"/>
    <w:pPr>
      <w:tabs>
        <w:tab w:val="left" w:pos="851"/>
        <w:tab w:val="left" w:pos="1701"/>
      </w:tabs>
      <w:suppressAutoHyphens w:val="0"/>
      <w:spacing w:line="240" w:lineRule="auto"/>
      <w:jc w:val="both"/>
      <w:outlineLvl w:val="0"/>
    </w:pPr>
    <w:rPr>
      <w:sz w:val="24"/>
      <w:szCs w:val="24"/>
      <w:u w:val="single"/>
    </w:rPr>
  </w:style>
  <w:style w:type="paragraph" w:customStyle="1" w:styleId="XXXHeadline">
    <w:name w:val="X.X.X. Headline"/>
    <w:basedOn w:val="Normal"/>
    <w:next w:val="Normal"/>
    <w:qFormat/>
    <w:rsid w:val="00A40525"/>
    <w:pPr>
      <w:numPr>
        <w:ilvl w:val="2"/>
        <w:numId w:val="3"/>
      </w:numPr>
      <w:tabs>
        <w:tab w:val="left" w:pos="1418"/>
      </w:tabs>
      <w:suppressAutoHyphens w:val="0"/>
      <w:spacing w:before="120" w:after="120" w:line="240" w:lineRule="auto"/>
      <w:jc w:val="both"/>
      <w:outlineLvl w:val="2"/>
    </w:pPr>
    <w:rPr>
      <w:sz w:val="24"/>
    </w:rPr>
  </w:style>
  <w:style w:type="paragraph" w:customStyle="1" w:styleId="Standard2cmHngend">
    <w:name w:val="Standard + 2cm Hängend"/>
    <w:basedOn w:val="Normal"/>
    <w:qFormat/>
    <w:rsid w:val="00A40525"/>
    <w:pPr>
      <w:tabs>
        <w:tab w:val="left" w:pos="1418"/>
        <w:tab w:val="left" w:pos="1985"/>
        <w:tab w:val="left" w:pos="2552"/>
        <w:tab w:val="left" w:pos="3119"/>
      </w:tabs>
      <w:suppressAutoHyphens w:val="0"/>
      <w:spacing w:before="120" w:after="120" w:line="240" w:lineRule="auto"/>
      <w:ind w:left="1418" w:hanging="1418"/>
      <w:jc w:val="both"/>
    </w:pPr>
    <w:rPr>
      <w:sz w:val="24"/>
      <w:szCs w:val="24"/>
      <w:lang w:val="en-US"/>
    </w:rPr>
  </w:style>
  <w:style w:type="character" w:styleId="CommentReference">
    <w:name w:val="annotation reference"/>
    <w:uiPriority w:val="99"/>
    <w:unhideWhenUsed/>
    <w:rsid w:val="00A40525"/>
    <w:rPr>
      <w:sz w:val="16"/>
      <w:szCs w:val="16"/>
    </w:rPr>
  </w:style>
  <w:style w:type="paragraph" w:styleId="CommentText">
    <w:name w:val="annotation text"/>
    <w:basedOn w:val="Normal"/>
    <w:link w:val="CommentTextChar1"/>
    <w:uiPriority w:val="99"/>
    <w:unhideWhenUsed/>
    <w:rsid w:val="00A40525"/>
    <w:pPr>
      <w:suppressAutoHyphens w:val="0"/>
      <w:spacing w:line="240" w:lineRule="auto"/>
      <w:jc w:val="both"/>
    </w:pPr>
  </w:style>
  <w:style w:type="character" w:customStyle="1" w:styleId="CommentTextChar1">
    <w:name w:val="Comment Text Char1"/>
    <w:link w:val="CommentText"/>
    <w:uiPriority w:val="99"/>
    <w:rsid w:val="00A40525"/>
    <w:rPr>
      <w:lang w:eastAsia="en-US"/>
    </w:rPr>
  </w:style>
  <w:style w:type="paragraph" w:styleId="CommentSubject">
    <w:name w:val="annotation subject"/>
    <w:basedOn w:val="CommentText"/>
    <w:next w:val="CommentText"/>
    <w:link w:val="CommentSubjectChar"/>
    <w:uiPriority w:val="99"/>
    <w:unhideWhenUsed/>
    <w:rsid w:val="00A40525"/>
    <w:rPr>
      <w:b/>
      <w:bCs/>
    </w:rPr>
  </w:style>
  <w:style w:type="character" w:customStyle="1" w:styleId="CommentSubjectChar">
    <w:name w:val="Comment Subject Char"/>
    <w:link w:val="CommentSubject"/>
    <w:uiPriority w:val="99"/>
    <w:rsid w:val="00A40525"/>
    <w:rPr>
      <w:b/>
      <w:bCs/>
      <w:lang w:eastAsia="en-US"/>
    </w:rPr>
  </w:style>
  <w:style w:type="paragraph" w:styleId="BalloonText">
    <w:name w:val="Balloon Text"/>
    <w:basedOn w:val="Normal"/>
    <w:link w:val="BalloonTextChar"/>
    <w:uiPriority w:val="99"/>
    <w:unhideWhenUsed/>
    <w:rsid w:val="00A40525"/>
    <w:pPr>
      <w:suppressAutoHyphens w:val="0"/>
      <w:spacing w:line="240" w:lineRule="auto"/>
      <w:jc w:val="both"/>
    </w:pPr>
    <w:rPr>
      <w:rFonts w:ascii="Tahoma" w:hAnsi="Tahoma" w:cs="Tahoma"/>
      <w:sz w:val="16"/>
      <w:szCs w:val="16"/>
    </w:rPr>
  </w:style>
  <w:style w:type="character" w:customStyle="1" w:styleId="BalloonTextChar">
    <w:name w:val="Balloon Text Char"/>
    <w:link w:val="BalloonText"/>
    <w:uiPriority w:val="99"/>
    <w:rsid w:val="00A40525"/>
    <w:rPr>
      <w:rFonts w:ascii="Tahoma" w:hAnsi="Tahoma" w:cs="Tahoma"/>
      <w:sz w:val="16"/>
      <w:szCs w:val="16"/>
      <w:lang w:eastAsia="en-US"/>
    </w:rPr>
  </w:style>
  <w:style w:type="paragraph" w:styleId="Caption">
    <w:name w:val="caption"/>
    <w:basedOn w:val="Normal"/>
    <w:next w:val="Normal"/>
    <w:qFormat/>
    <w:rsid w:val="007365B8"/>
    <w:pPr>
      <w:suppressAutoHyphens w:val="0"/>
      <w:spacing w:line="240" w:lineRule="auto"/>
      <w:ind w:left="567" w:firstLine="567"/>
      <w:jc w:val="both"/>
    </w:pPr>
    <w:rPr>
      <w:bCs/>
      <w:lang w:eastAsia="de-DE"/>
    </w:rPr>
  </w:style>
  <w:style w:type="paragraph" w:customStyle="1" w:styleId="Definition">
    <w:name w:val="Definition"/>
    <w:basedOn w:val="Normal"/>
    <w:next w:val="Normal"/>
    <w:rsid w:val="00A40525"/>
    <w:pPr>
      <w:suppressAutoHyphens w:val="0"/>
      <w:overflowPunct w:val="0"/>
      <w:autoSpaceDE w:val="0"/>
      <w:autoSpaceDN w:val="0"/>
      <w:adjustRightInd w:val="0"/>
      <w:spacing w:after="240" w:line="230" w:lineRule="auto"/>
      <w:jc w:val="both"/>
      <w:textAlignment w:val="baseline"/>
    </w:pPr>
    <w:rPr>
      <w:rFonts w:ascii="Arial" w:eastAsia="MS Mincho" w:hAnsi="Arial"/>
      <w:lang w:eastAsia="ja-JP"/>
    </w:rPr>
  </w:style>
  <w:style w:type="paragraph" w:customStyle="1" w:styleId="NormalLeft">
    <w:name w:val="Normal Left"/>
    <w:basedOn w:val="Normal"/>
    <w:rsid w:val="00A40525"/>
    <w:pPr>
      <w:suppressAutoHyphens w:val="0"/>
      <w:spacing w:before="120" w:after="120" w:line="240" w:lineRule="auto"/>
      <w:jc w:val="both"/>
    </w:pPr>
    <w:rPr>
      <w:sz w:val="24"/>
      <w:lang w:eastAsia="ko-KR"/>
    </w:rPr>
  </w:style>
  <w:style w:type="character" w:customStyle="1" w:styleId="HeaderChar">
    <w:name w:val="Header Char"/>
    <w:aliases w:val="6_G Char"/>
    <w:link w:val="Header"/>
    <w:rsid w:val="00A40525"/>
    <w:rPr>
      <w:b/>
      <w:sz w:val="18"/>
      <w:lang w:eastAsia="en-US"/>
    </w:rPr>
  </w:style>
  <w:style w:type="character" w:customStyle="1" w:styleId="FooterChar">
    <w:name w:val="Footer Char"/>
    <w:aliases w:val="3_G Char"/>
    <w:link w:val="Footer"/>
    <w:uiPriority w:val="99"/>
    <w:rsid w:val="00A40525"/>
    <w:rPr>
      <w:sz w:val="16"/>
      <w:lang w:eastAsia="en-US"/>
    </w:rPr>
  </w:style>
  <w:style w:type="paragraph" w:customStyle="1" w:styleId="XXHeadline">
    <w:name w:val="X.X Headline"/>
    <w:basedOn w:val="Normal"/>
    <w:next w:val="Normal"/>
    <w:qFormat/>
    <w:rsid w:val="00A40525"/>
    <w:pPr>
      <w:tabs>
        <w:tab w:val="left" w:pos="1418"/>
      </w:tabs>
      <w:suppressAutoHyphens w:val="0"/>
      <w:spacing w:line="240" w:lineRule="auto"/>
      <w:ind w:left="1418" w:hanging="1418"/>
      <w:outlineLvl w:val="1"/>
    </w:pPr>
    <w:rPr>
      <w:sz w:val="24"/>
    </w:rPr>
  </w:style>
  <w:style w:type="paragraph" w:customStyle="1" w:styleId="ListParagraph1">
    <w:name w:val="List Paragraph1"/>
    <w:basedOn w:val="Normal"/>
    <w:rsid w:val="00A40525"/>
    <w:pPr>
      <w:suppressAutoHyphens w:val="0"/>
      <w:spacing w:after="200" w:line="276" w:lineRule="auto"/>
      <w:ind w:left="720"/>
      <w:contextualSpacing/>
    </w:pPr>
    <w:rPr>
      <w:rFonts w:ascii="Calibri" w:hAnsi="Calibri"/>
      <w:sz w:val="22"/>
      <w:szCs w:val="22"/>
      <w:lang w:val="de-CH"/>
    </w:rPr>
  </w:style>
  <w:style w:type="paragraph" w:customStyle="1" w:styleId="ANNEX">
    <w:name w:val="ANNEX"/>
    <w:basedOn w:val="Normal"/>
    <w:next w:val="Normal"/>
    <w:rsid w:val="00A40525"/>
    <w:pPr>
      <w:keepNext/>
      <w:keepLines/>
      <w:pageBreakBefore/>
      <w:tabs>
        <w:tab w:val="left" w:pos="1134"/>
        <w:tab w:val="left" w:pos="1701"/>
      </w:tabs>
      <w:suppressAutoHyphens w:val="0"/>
      <w:overflowPunct w:val="0"/>
      <w:autoSpaceDE w:val="0"/>
      <w:autoSpaceDN w:val="0"/>
      <w:adjustRightInd w:val="0"/>
      <w:spacing w:line="240" w:lineRule="auto"/>
      <w:jc w:val="center"/>
      <w:textAlignment w:val="baseline"/>
      <w:outlineLvl w:val="0"/>
    </w:pPr>
    <w:rPr>
      <w:rFonts w:eastAsia="MS Mincho"/>
      <w:bCs/>
      <w:sz w:val="24"/>
      <w:szCs w:val="24"/>
      <w:u w:val="single"/>
      <w:lang w:eastAsia="ja-JP"/>
    </w:rPr>
  </w:style>
  <w:style w:type="character" w:customStyle="1" w:styleId="BodyTextChar">
    <w:name w:val="Body Text Char"/>
    <w:link w:val="BodyText"/>
    <w:rsid w:val="00A40525"/>
    <w:rPr>
      <w:b/>
      <w:bCs/>
    </w:rPr>
  </w:style>
  <w:style w:type="paragraph" w:styleId="BodyText">
    <w:name w:val="Body Text"/>
    <w:basedOn w:val="Normal"/>
    <w:link w:val="BodyTextChar"/>
    <w:rsid w:val="00A40525"/>
    <w:pPr>
      <w:suppressAutoHyphens w:val="0"/>
      <w:spacing w:line="240" w:lineRule="auto"/>
      <w:jc w:val="center"/>
    </w:pPr>
    <w:rPr>
      <w:b/>
      <w:bCs/>
      <w:lang w:eastAsia="en-GB"/>
    </w:rPr>
  </w:style>
  <w:style w:type="character" w:customStyle="1" w:styleId="BodyTextChar1">
    <w:name w:val="Body Text Char1"/>
    <w:rsid w:val="00A40525"/>
    <w:rPr>
      <w:lang w:eastAsia="en-US"/>
    </w:rPr>
  </w:style>
  <w:style w:type="paragraph" w:styleId="TOC1">
    <w:name w:val="toc 1"/>
    <w:basedOn w:val="Normal"/>
    <w:next w:val="Normal"/>
    <w:autoRedefine/>
    <w:rsid w:val="00A40525"/>
    <w:pPr>
      <w:tabs>
        <w:tab w:val="left" w:pos="480"/>
        <w:tab w:val="right" w:leader="dot" w:pos="9345"/>
      </w:tabs>
      <w:suppressAutoHyphens w:val="0"/>
      <w:spacing w:before="120" w:after="120" w:line="240" w:lineRule="auto"/>
    </w:pPr>
    <w:rPr>
      <w:rFonts w:ascii="Calibri" w:hAnsi="Calibri"/>
      <w:b/>
      <w:bCs/>
      <w:caps/>
    </w:rPr>
  </w:style>
  <w:style w:type="character" w:customStyle="1" w:styleId="BodyText3Char">
    <w:name w:val="Body Text 3 Char"/>
    <w:link w:val="BodyText3"/>
    <w:rsid w:val="00A40525"/>
    <w:rPr>
      <w:rFonts w:ascii="Courier New" w:hAnsi="Courier New"/>
      <w:b/>
      <w:bCs/>
      <w:sz w:val="32"/>
      <w:szCs w:val="24"/>
      <w:lang w:val="en-US" w:eastAsia="nb-NO"/>
    </w:rPr>
  </w:style>
  <w:style w:type="paragraph" w:styleId="BodyText3">
    <w:name w:val="Body Text 3"/>
    <w:basedOn w:val="Normal"/>
    <w:link w:val="BodyText3Char"/>
    <w:rsid w:val="00A40525"/>
    <w:pPr>
      <w:widowControl w:val="0"/>
      <w:suppressAutoHyphens w:val="0"/>
      <w:autoSpaceDE w:val="0"/>
      <w:autoSpaceDN w:val="0"/>
      <w:adjustRightInd w:val="0"/>
      <w:spacing w:line="240" w:lineRule="auto"/>
      <w:jc w:val="both"/>
    </w:pPr>
    <w:rPr>
      <w:rFonts w:ascii="Courier New" w:hAnsi="Courier New"/>
      <w:b/>
      <w:bCs/>
      <w:sz w:val="32"/>
      <w:szCs w:val="24"/>
      <w:lang w:val="en-US" w:eastAsia="nb-NO"/>
    </w:rPr>
  </w:style>
  <w:style w:type="character" w:customStyle="1" w:styleId="BodyText3Char1">
    <w:name w:val="Body Text 3 Char1"/>
    <w:rsid w:val="00A40525"/>
    <w:rPr>
      <w:sz w:val="16"/>
      <w:szCs w:val="16"/>
      <w:lang w:eastAsia="en-US"/>
    </w:rPr>
  </w:style>
  <w:style w:type="character" w:customStyle="1" w:styleId="BodyTextIndent2Char">
    <w:name w:val="Body Text Indent 2 Char"/>
    <w:link w:val="BodyTextIndent2"/>
    <w:rsid w:val="00A40525"/>
    <w:rPr>
      <w:u w:val="single"/>
      <w:lang w:val="fr-FR"/>
    </w:rPr>
  </w:style>
  <w:style w:type="paragraph" w:styleId="BodyTextIndent2">
    <w:name w:val="Body Text Indent 2"/>
    <w:basedOn w:val="Normal"/>
    <w:link w:val="BodyTextIndent2Char"/>
    <w:rsid w:val="00A40525"/>
    <w:pPr>
      <w:suppressAutoHyphens w:val="0"/>
      <w:spacing w:after="240" w:line="240" w:lineRule="auto"/>
      <w:ind w:left="1134" w:hanging="1134"/>
      <w:jc w:val="both"/>
    </w:pPr>
    <w:rPr>
      <w:u w:val="single"/>
      <w:lang w:val="fr-FR" w:eastAsia="en-GB"/>
    </w:rPr>
  </w:style>
  <w:style w:type="character" w:customStyle="1" w:styleId="BodyTextIndent2Char1">
    <w:name w:val="Body Text Indent 2 Char1"/>
    <w:rsid w:val="00A40525"/>
    <w:rPr>
      <w:lang w:eastAsia="en-US"/>
    </w:rPr>
  </w:style>
  <w:style w:type="character" w:customStyle="1" w:styleId="BodyTextIndent3Char">
    <w:name w:val="Body Text Indent 3 Char"/>
    <w:link w:val="BodyTextIndent3"/>
    <w:rsid w:val="00A40525"/>
    <w:rPr>
      <w:lang w:val="fr-FR"/>
    </w:rPr>
  </w:style>
  <w:style w:type="paragraph" w:styleId="BodyTextIndent3">
    <w:name w:val="Body Text Indent 3"/>
    <w:basedOn w:val="Normal"/>
    <w:link w:val="BodyTextIndent3Char"/>
    <w:rsid w:val="00A40525"/>
    <w:pPr>
      <w:suppressAutoHyphens w:val="0"/>
      <w:spacing w:after="240" w:line="240" w:lineRule="auto"/>
      <w:ind w:left="1134"/>
      <w:jc w:val="both"/>
    </w:pPr>
    <w:rPr>
      <w:lang w:val="fr-FR" w:eastAsia="en-GB"/>
    </w:rPr>
  </w:style>
  <w:style w:type="character" w:customStyle="1" w:styleId="BodyTextIndent3Char1">
    <w:name w:val="Body Text Indent 3 Char1"/>
    <w:rsid w:val="00A40525"/>
    <w:rPr>
      <w:sz w:val="16"/>
      <w:szCs w:val="16"/>
      <w:lang w:eastAsia="en-US"/>
    </w:rPr>
  </w:style>
  <w:style w:type="character" w:customStyle="1" w:styleId="BodyTextIndentChar">
    <w:name w:val="Body Text Indent Char"/>
    <w:link w:val="BodyTextIndent"/>
    <w:rsid w:val="00A40525"/>
    <w:rPr>
      <w:rFonts w:ascii="Courier" w:hAnsi="Courier"/>
    </w:rPr>
  </w:style>
  <w:style w:type="paragraph" w:styleId="BodyTextIndent">
    <w:name w:val="Body Text Indent"/>
    <w:basedOn w:val="Normal"/>
    <w:link w:val="BodyTextIndentChar"/>
    <w:rsid w:val="00A40525"/>
    <w:pPr>
      <w:suppressAutoHyphens w:val="0"/>
      <w:spacing w:line="240" w:lineRule="auto"/>
      <w:jc w:val="both"/>
    </w:pPr>
    <w:rPr>
      <w:rFonts w:ascii="Courier" w:hAnsi="Courier"/>
      <w:lang w:eastAsia="en-GB"/>
    </w:rPr>
  </w:style>
  <w:style w:type="character" w:customStyle="1" w:styleId="BodyTextIndentChar1">
    <w:name w:val="Body Text Indent Char1"/>
    <w:rsid w:val="00A40525"/>
    <w:rPr>
      <w:lang w:eastAsia="en-US"/>
    </w:rPr>
  </w:style>
  <w:style w:type="character" w:customStyle="1" w:styleId="PlainTextChar">
    <w:name w:val="Plain Text Char"/>
    <w:link w:val="PlainText"/>
    <w:uiPriority w:val="99"/>
    <w:rsid w:val="00A40525"/>
    <w:rPr>
      <w:rFonts w:ascii="Courier New" w:hAnsi="Courier New"/>
    </w:rPr>
  </w:style>
  <w:style w:type="paragraph" w:styleId="PlainText">
    <w:name w:val="Plain Text"/>
    <w:basedOn w:val="Normal"/>
    <w:link w:val="PlainTextChar"/>
    <w:uiPriority w:val="99"/>
    <w:rsid w:val="00A40525"/>
    <w:pPr>
      <w:suppressAutoHyphens w:val="0"/>
      <w:spacing w:line="240" w:lineRule="auto"/>
      <w:jc w:val="both"/>
    </w:pPr>
    <w:rPr>
      <w:rFonts w:ascii="Courier New" w:hAnsi="Courier New"/>
      <w:lang w:eastAsia="en-GB"/>
    </w:rPr>
  </w:style>
  <w:style w:type="character" w:customStyle="1" w:styleId="PlainTextChar1">
    <w:name w:val="Plain Text Char1"/>
    <w:rsid w:val="00A40525"/>
    <w:rPr>
      <w:rFonts w:ascii="Courier New" w:hAnsi="Courier New" w:cs="Courier New"/>
      <w:lang w:eastAsia="en-US"/>
    </w:rPr>
  </w:style>
  <w:style w:type="paragraph" w:customStyle="1" w:styleId="tableau">
    <w:name w:val="tableau"/>
    <w:basedOn w:val="Normal"/>
    <w:next w:val="Normal"/>
    <w:rsid w:val="00A40525"/>
    <w:pPr>
      <w:suppressAutoHyphens w:val="0"/>
      <w:spacing w:before="40" w:after="40" w:line="210" w:lineRule="exact"/>
      <w:jc w:val="both"/>
    </w:pPr>
    <w:rPr>
      <w:rFonts w:ascii="Helvetica" w:hAnsi="Helvetica"/>
      <w:sz w:val="18"/>
      <w:lang w:val="fr-FR" w:eastAsia="de-DE"/>
    </w:rPr>
  </w:style>
  <w:style w:type="character" w:customStyle="1" w:styleId="DocumentMapChar">
    <w:name w:val="Document Map Char"/>
    <w:link w:val="DocumentMap"/>
    <w:rsid w:val="00A40525"/>
    <w:rPr>
      <w:rFonts w:ascii="Tahoma" w:hAnsi="Tahoma" w:cs="Tahoma"/>
      <w:sz w:val="16"/>
      <w:szCs w:val="16"/>
    </w:rPr>
  </w:style>
  <w:style w:type="paragraph" w:styleId="DocumentMap">
    <w:name w:val="Document Map"/>
    <w:basedOn w:val="Normal"/>
    <w:link w:val="DocumentMapChar"/>
    <w:rsid w:val="00A40525"/>
    <w:pPr>
      <w:suppressAutoHyphens w:val="0"/>
      <w:spacing w:line="240" w:lineRule="auto"/>
      <w:jc w:val="both"/>
    </w:pPr>
    <w:rPr>
      <w:rFonts w:ascii="Tahoma" w:hAnsi="Tahoma" w:cs="Tahoma"/>
      <w:sz w:val="16"/>
      <w:szCs w:val="16"/>
      <w:lang w:eastAsia="en-GB"/>
    </w:rPr>
  </w:style>
  <w:style w:type="character" w:customStyle="1" w:styleId="DocumentMapChar1">
    <w:name w:val="Document Map Char1"/>
    <w:rsid w:val="00A40525"/>
    <w:rPr>
      <w:rFonts w:ascii="Tahoma" w:hAnsi="Tahoma" w:cs="Tahoma"/>
      <w:sz w:val="16"/>
      <w:szCs w:val="16"/>
      <w:lang w:eastAsia="en-US"/>
    </w:rPr>
  </w:style>
  <w:style w:type="paragraph" w:styleId="TOC3">
    <w:name w:val="toc 3"/>
    <w:basedOn w:val="Normal"/>
    <w:next w:val="Normal"/>
    <w:autoRedefine/>
    <w:rsid w:val="00A40525"/>
    <w:pPr>
      <w:suppressAutoHyphens w:val="0"/>
      <w:spacing w:line="240" w:lineRule="auto"/>
      <w:ind w:left="480"/>
    </w:pPr>
    <w:rPr>
      <w:rFonts w:ascii="Calibri" w:hAnsi="Calibri"/>
      <w:i/>
      <w:iCs/>
    </w:rPr>
  </w:style>
  <w:style w:type="paragraph" w:styleId="NormalWeb">
    <w:name w:val="Normal (Web)"/>
    <w:basedOn w:val="Normal"/>
    <w:uiPriority w:val="99"/>
    <w:rsid w:val="00A40525"/>
    <w:pPr>
      <w:suppressAutoHyphens w:val="0"/>
      <w:spacing w:before="100" w:beforeAutospacing="1" w:after="100" w:afterAutospacing="1" w:line="240" w:lineRule="auto"/>
      <w:jc w:val="both"/>
    </w:pPr>
    <w:rPr>
      <w:rFonts w:ascii="Arial Unicode MS" w:eastAsia="Arial Unicode MS" w:hAnsi="Arial Unicode MS" w:cs="Arial Unicode MS"/>
      <w:sz w:val="24"/>
      <w:szCs w:val="24"/>
      <w:lang w:val="en-US" w:eastAsia="ja-JP"/>
    </w:rPr>
  </w:style>
  <w:style w:type="paragraph" w:customStyle="1" w:styleId="XXXXHeadline">
    <w:name w:val="X.X.X.X. Headline"/>
    <w:basedOn w:val="XXXHeadline"/>
    <w:next w:val="Normal"/>
    <w:qFormat/>
    <w:rsid w:val="00A40525"/>
    <w:pPr>
      <w:numPr>
        <w:ilvl w:val="0"/>
        <w:numId w:val="0"/>
      </w:numPr>
      <w:tabs>
        <w:tab w:val="num" w:pos="3272"/>
      </w:tabs>
      <w:ind w:left="1418" w:hanging="1418"/>
      <w:outlineLvl w:val="3"/>
    </w:pPr>
  </w:style>
  <w:style w:type="paragraph" w:customStyle="1" w:styleId="XXXXXHeadline">
    <w:name w:val="X.X.X.X.X. Headline"/>
    <w:basedOn w:val="XXXXHeadline"/>
    <w:qFormat/>
    <w:rsid w:val="00A40525"/>
    <w:pPr>
      <w:tabs>
        <w:tab w:val="clear" w:pos="3272"/>
      </w:tabs>
      <w:outlineLvl w:val="4"/>
    </w:pPr>
  </w:style>
  <w:style w:type="paragraph" w:customStyle="1" w:styleId="XXXXXXHeadline">
    <w:name w:val="X.X.X.X.X.X. Headline"/>
    <w:basedOn w:val="XXXXXHeadline"/>
    <w:qFormat/>
    <w:rsid w:val="00A40525"/>
    <w:pPr>
      <w:tabs>
        <w:tab w:val="num" w:pos="1800"/>
      </w:tabs>
      <w:outlineLvl w:val="5"/>
    </w:pPr>
  </w:style>
  <w:style w:type="paragraph" w:customStyle="1" w:styleId="XXXXXXXHeadline">
    <w:name w:val="X.X.X.X.X.X.X. Headline"/>
    <w:basedOn w:val="XXXXXXHeadline"/>
    <w:qFormat/>
    <w:rsid w:val="00A40525"/>
    <w:pPr>
      <w:tabs>
        <w:tab w:val="clear" w:pos="1800"/>
      </w:tabs>
      <w:outlineLvl w:val="6"/>
    </w:pPr>
  </w:style>
  <w:style w:type="paragraph" w:styleId="TOC2">
    <w:name w:val="toc 2"/>
    <w:basedOn w:val="Normal"/>
    <w:next w:val="Normal"/>
    <w:autoRedefine/>
    <w:unhideWhenUsed/>
    <w:rsid w:val="00A40525"/>
    <w:pPr>
      <w:suppressAutoHyphens w:val="0"/>
      <w:spacing w:line="240" w:lineRule="auto"/>
      <w:ind w:left="240"/>
    </w:pPr>
    <w:rPr>
      <w:rFonts w:ascii="Calibri" w:hAnsi="Calibri"/>
      <w:smallCaps/>
    </w:rPr>
  </w:style>
  <w:style w:type="paragraph" w:customStyle="1" w:styleId="Headline01">
    <w:name w:val="Headline01"/>
    <w:basedOn w:val="Normal"/>
    <w:next w:val="Normal"/>
    <w:rsid w:val="00A40525"/>
    <w:pPr>
      <w:tabs>
        <w:tab w:val="left" w:pos="851"/>
      </w:tabs>
      <w:suppressAutoHyphens w:val="0"/>
      <w:spacing w:line="240" w:lineRule="auto"/>
      <w:jc w:val="both"/>
      <w:outlineLvl w:val="0"/>
    </w:pPr>
    <w:rPr>
      <w:sz w:val="24"/>
    </w:rPr>
  </w:style>
  <w:style w:type="paragraph" w:customStyle="1" w:styleId="1">
    <w:name w:val="1"/>
    <w:rsid w:val="00A40525"/>
    <w:rPr>
      <w:lang w:val="en-GB" w:eastAsia="en-GB"/>
    </w:rPr>
  </w:style>
  <w:style w:type="character" w:customStyle="1" w:styleId="TableFootNoteXref">
    <w:name w:val="TableFootNoteXref"/>
    <w:rsid w:val="00A40525"/>
    <w:rPr>
      <w:position w:val="6"/>
      <w:sz w:val="16"/>
    </w:rPr>
  </w:style>
  <w:style w:type="paragraph" w:customStyle="1" w:styleId="Funotentext1">
    <w:name w:val="Fußnotentext1"/>
    <w:basedOn w:val="Normal"/>
    <w:next w:val="Normal"/>
    <w:rsid w:val="00A40525"/>
    <w:pPr>
      <w:suppressAutoHyphens w:val="0"/>
      <w:autoSpaceDE w:val="0"/>
      <w:autoSpaceDN w:val="0"/>
      <w:adjustRightInd w:val="0"/>
      <w:spacing w:line="240" w:lineRule="auto"/>
    </w:pPr>
    <w:rPr>
      <w:rFonts w:ascii="LJLOIP+TimesNewRoman" w:hAnsi="LJLOIP+TimesNewRoman"/>
      <w:sz w:val="24"/>
      <w:szCs w:val="24"/>
      <w:lang w:val="de-DE" w:eastAsia="de-DE"/>
    </w:rPr>
  </w:style>
  <w:style w:type="character" w:customStyle="1" w:styleId="SingleTxtGChar">
    <w:name w:val="_ Single Txt_G Char"/>
    <w:link w:val="SingleTxtG"/>
    <w:locked/>
    <w:rsid w:val="00A40525"/>
    <w:rPr>
      <w:lang w:eastAsia="en-US"/>
    </w:rPr>
  </w:style>
  <w:style w:type="paragraph" w:customStyle="1" w:styleId="HeaderA2">
    <w:name w:val="Header A2"/>
    <w:basedOn w:val="Normal"/>
    <w:rsid w:val="00A40525"/>
    <w:pPr>
      <w:keepNext/>
      <w:suppressAutoHyphens w:val="0"/>
      <w:spacing w:before="300" w:after="220" w:line="240" w:lineRule="auto"/>
      <w:outlineLvl w:val="0"/>
    </w:pPr>
    <w:rPr>
      <w:sz w:val="24"/>
    </w:rPr>
  </w:style>
  <w:style w:type="character" w:customStyle="1" w:styleId="texhtml">
    <w:name w:val="texhtml"/>
    <w:rsid w:val="00A40525"/>
  </w:style>
  <w:style w:type="paragraph" w:styleId="ListParagraph">
    <w:name w:val="List Paragraph"/>
    <w:basedOn w:val="Normal"/>
    <w:uiPriority w:val="34"/>
    <w:qFormat/>
    <w:rsid w:val="00A40525"/>
    <w:pPr>
      <w:suppressAutoHyphens w:val="0"/>
      <w:spacing w:line="240" w:lineRule="auto"/>
      <w:ind w:left="720"/>
      <w:contextualSpacing/>
      <w:jc w:val="both"/>
    </w:pPr>
    <w:rPr>
      <w:sz w:val="24"/>
    </w:rPr>
  </w:style>
  <w:style w:type="paragraph" w:customStyle="1" w:styleId="Default">
    <w:name w:val="Default"/>
    <w:rsid w:val="00A40525"/>
    <w:pPr>
      <w:autoSpaceDE w:val="0"/>
      <w:autoSpaceDN w:val="0"/>
      <w:adjustRightInd w:val="0"/>
    </w:pPr>
    <w:rPr>
      <w:rFonts w:ascii="Arial" w:eastAsia="Calibri" w:hAnsi="Arial" w:cs="Arial"/>
      <w:color w:val="000000"/>
      <w:sz w:val="24"/>
      <w:szCs w:val="24"/>
      <w:lang w:val="en-GB" w:eastAsia="en-GB"/>
    </w:rPr>
  </w:style>
  <w:style w:type="character" w:styleId="Strong">
    <w:name w:val="Strong"/>
    <w:qFormat/>
    <w:rsid w:val="00A40525"/>
    <w:rPr>
      <w:b/>
      <w:bCs/>
    </w:rPr>
  </w:style>
  <w:style w:type="paragraph" w:styleId="Revision">
    <w:name w:val="Revision"/>
    <w:hidden/>
    <w:uiPriority w:val="99"/>
    <w:semiHidden/>
    <w:rsid w:val="00A40525"/>
    <w:rPr>
      <w:rFonts w:eastAsia="Calibri"/>
      <w:sz w:val="24"/>
      <w:lang w:val="en-GB"/>
    </w:rPr>
  </w:style>
  <w:style w:type="character" w:styleId="IntenseEmphasis">
    <w:name w:val="Intense Emphasis"/>
    <w:uiPriority w:val="21"/>
    <w:qFormat/>
    <w:rsid w:val="00A40525"/>
    <w:rPr>
      <w:b/>
      <w:bCs/>
      <w:i/>
      <w:iCs/>
      <w:color w:val="4F81BD"/>
    </w:rPr>
  </w:style>
  <w:style w:type="character" w:customStyle="1" w:styleId="EndnoteTextChar">
    <w:name w:val="Endnote Text Char"/>
    <w:aliases w:val="2_G Char"/>
    <w:link w:val="EndnoteText"/>
    <w:uiPriority w:val="99"/>
    <w:rsid w:val="00A40525"/>
    <w:rPr>
      <w:sz w:val="18"/>
      <w:lang w:eastAsia="en-US"/>
    </w:rPr>
  </w:style>
  <w:style w:type="paragraph" w:styleId="TOC4">
    <w:name w:val="toc 4"/>
    <w:basedOn w:val="Normal"/>
    <w:next w:val="Normal"/>
    <w:autoRedefine/>
    <w:rsid w:val="00A40525"/>
    <w:pPr>
      <w:suppressAutoHyphens w:val="0"/>
      <w:spacing w:line="276" w:lineRule="auto"/>
      <w:ind w:left="660"/>
    </w:pPr>
    <w:rPr>
      <w:rFonts w:ascii="Calibri" w:eastAsia="Calibri" w:hAnsi="Calibri" w:cs="Calibri"/>
      <w:sz w:val="18"/>
      <w:szCs w:val="18"/>
      <w:lang w:val="de-DE"/>
    </w:rPr>
  </w:style>
  <w:style w:type="paragraph" w:styleId="TOC5">
    <w:name w:val="toc 5"/>
    <w:basedOn w:val="Normal"/>
    <w:next w:val="Normal"/>
    <w:autoRedefine/>
    <w:rsid w:val="00A40525"/>
    <w:pPr>
      <w:suppressAutoHyphens w:val="0"/>
      <w:spacing w:line="276" w:lineRule="auto"/>
      <w:ind w:left="880"/>
    </w:pPr>
    <w:rPr>
      <w:rFonts w:ascii="Calibri" w:eastAsia="Calibri" w:hAnsi="Calibri" w:cs="Calibri"/>
      <w:sz w:val="18"/>
      <w:szCs w:val="18"/>
      <w:lang w:val="de-DE"/>
    </w:rPr>
  </w:style>
  <w:style w:type="paragraph" w:styleId="TOC6">
    <w:name w:val="toc 6"/>
    <w:basedOn w:val="Normal"/>
    <w:next w:val="Normal"/>
    <w:autoRedefine/>
    <w:rsid w:val="00A40525"/>
    <w:pPr>
      <w:suppressAutoHyphens w:val="0"/>
      <w:spacing w:line="276" w:lineRule="auto"/>
      <w:ind w:left="1100"/>
    </w:pPr>
    <w:rPr>
      <w:rFonts w:ascii="Calibri" w:eastAsia="Calibri" w:hAnsi="Calibri" w:cs="Calibri"/>
      <w:sz w:val="18"/>
      <w:szCs w:val="18"/>
      <w:lang w:val="de-DE"/>
    </w:rPr>
  </w:style>
  <w:style w:type="paragraph" w:styleId="TOC7">
    <w:name w:val="toc 7"/>
    <w:basedOn w:val="Normal"/>
    <w:next w:val="Normal"/>
    <w:autoRedefine/>
    <w:rsid w:val="00A40525"/>
    <w:pPr>
      <w:suppressAutoHyphens w:val="0"/>
      <w:spacing w:line="276" w:lineRule="auto"/>
      <w:ind w:left="1320"/>
    </w:pPr>
    <w:rPr>
      <w:rFonts w:ascii="Calibri" w:eastAsia="Calibri" w:hAnsi="Calibri" w:cs="Calibri"/>
      <w:sz w:val="18"/>
      <w:szCs w:val="18"/>
      <w:lang w:val="de-DE"/>
    </w:rPr>
  </w:style>
  <w:style w:type="paragraph" w:styleId="TOC8">
    <w:name w:val="toc 8"/>
    <w:basedOn w:val="Normal"/>
    <w:next w:val="Normal"/>
    <w:autoRedefine/>
    <w:rsid w:val="00A40525"/>
    <w:pPr>
      <w:suppressAutoHyphens w:val="0"/>
      <w:spacing w:line="276" w:lineRule="auto"/>
      <w:ind w:left="1540"/>
    </w:pPr>
    <w:rPr>
      <w:rFonts w:ascii="Calibri" w:eastAsia="Calibri" w:hAnsi="Calibri" w:cs="Calibri"/>
      <w:sz w:val="18"/>
      <w:szCs w:val="18"/>
      <w:lang w:val="de-DE"/>
    </w:rPr>
  </w:style>
  <w:style w:type="paragraph" w:styleId="TOC9">
    <w:name w:val="toc 9"/>
    <w:basedOn w:val="Normal"/>
    <w:next w:val="Normal"/>
    <w:autoRedefine/>
    <w:rsid w:val="00A40525"/>
    <w:pPr>
      <w:suppressAutoHyphens w:val="0"/>
      <w:spacing w:line="276" w:lineRule="auto"/>
      <w:ind w:left="1760"/>
    </w:pPr>
    <w:rPr>
      <w:rFonts w:ascii="Calibri" w:eastAsia="Calibri" w:hAnsi="Calibri" w:cs="Calibri"/>
      <w:sz w:val="18"/>
      <w:szCs w:val="18"/>
      <w:lang w:val="de-DE"/>
    </w:rPr>
  </w:style>
  <w:style w:type="paragraph" w:customStyle="1" w:styleId="Listenabsatz1">
    <w:name w:val="Listenabsatz1"/>
    <w:basedOn w:val="Normal"/>
    <w:rsid w:val="00A40525"/>
    <w:pPr>
      <w:suppressAutoHyphens w:val="0"/>
      <w:spacing w:after="200" w:line="276" w:lineRule="auto"/>
      <w:ind w:left="720"/>
    </w:pPr>
    <w:rPr>
      <w:rFonts w:ascii="Calibri" w:eastAsia="MS Mincho" w:hAnsi="Calibri"/>
      <w:sz w:val="22"/>
      <w:szCs w:val="22"/>
      <w:lang w:val="de-DE"/>
    </w:rPr>
  </w:style>
  <w:style w:type="paragraph" w:styleId="Index1">
    <w:name w:val="index 1"/>
    <w:basedOn w:val="Normal"/>
    <w:next w:val="Normal"/>
    <w:autoRedefine/>
    <w:unhideWhenUsed/>
    <w:rsid w:val="00A40525"/>
    <w:pPr>
      <w:suppressAutoHyphens w:val="0"/>
      <w:spacing w:line="240" w:lineRule="auto"/>
      <w:ind w:left="240" w:hanging="240"/>
      <w:jc w:val="both"/>
    </w:pPr>
    <w:rPr>
      <w:sz w:val="24"/>
    </w:rPr>
  </w:style>
  <w:style w:type="paragraph" w:styleId="IndexHeading">
    <w:name w:val="index heading"/>
    <w:basedOn w:val="Normal"/>
    <w:next w:val="Index1"/>
    <w:rsid w:val="00A40525"/>
    <w:pPr>
      <w:keepNext/>
      <w:suppressAutoHyphens w:val="0"/>
      <w:overflowPunct w:val="0"/>
      <w:autoSpaceDE w:val="0"/>
      <w:autoSpaceDN w:val="0"/>
      <w:adjustRightInd w:val="0"/>
      <w:spacing w:before="480" w:after="210" w:line="230" w:lineRule="auto"/>
      <w:jc w:val="center"/>
      <w:textAlignment w:val="baseline"/>
    </w:pPr>
    <w:rPr>
      <w:rFonts w:ascii="Arial" w:eastAsia="MS Mincho" w:hAnsi="Arial"/>
      <w:lang w:eastAsia="ja-JP"/>
    </w:rPr>
  </w:style>
  <w:style w:type="character" w:styleId="PlaceholderText">
    <w:name w:val="Placeholder Text"/>
    <w:uiPriority w:val="99"/>
    <w:semiHidden/>
    <w:rsid w:val="00A40525"/>
    <w:rPr>
      <w:color w:val="808080"/>
    </w:rPr>
  </w:style>
  <w:style w:type="numbering" w:customStyle="1" w:styleId="KeineListe1">
    <w:name w:val="Keine Liste1"/>
    <w:next w:val="NoList"/>
    <w:uiPriority w:val="99"/>
    <w:semiHidden/>
    <w:unhideWhenUsed/>
    <w:rsid w:val="00A40525"/>
  </w:style>
  <w:style w:type="paragraph" w:styleId="NoSpacing">
    <w:name w:val="No Spacing"/>
    <w:uiPriority w:val="1"/>
    <w:qFormat/>
    <w:rsid w:val="00A40525"/>
    <w:pPr>
      <w:jc w:val="both"/>
    </w:pPr>
    <w:rPr>
      <w:sz w:val="24"/>
      <w:lang w:val="en-GB"/>
    </w:rPr>
  </w:style>
  <w:style w:type="paragraph" w:customStyle="1" w:styleId="Body">
    <w:name w:val="Body"/>
    <w:basedOn w:val="Normal"/>
    <w:rsid w:val="00A40525"/>
    <w:pPr>
      <w:suppressAutoHyphens w:val="0"/>
      <w:spacing w:before="240" w:line="240" w:lineRule="auto"/>
      <w:jc w:val="both"/>
    </w:pPr>
    <w:rPr>
      <w:rFonts w:ascii="Arial" w:hAnsi="Arial"/>
      <w:color w:val="000000"/>
      <w:lang w:val="en-US"/>
    </w:rPr>
  </w:style>
  <w:style w:type="character" w:styleId="Emphasis">
    <w:name w:val="Emphasis"/>
    <w:qFormat/>
    <w:rsid w:val="00A40525"/>
    <w:rPr>
      <w:i/>
      <w:iCs/>
    </w:rPr>
  </w:style>
  <w:style w:type="paragraph" w:customStyle="1" w:styleId="default0">
    <w:name w:val="default"/>
    <w:basedOn w:val="Normal"/>
    <w:rsid w:val="00A40525"/>
    <w:pPr>
      <w:suppressAutoHyphens w:val="0"/>
      <w:spacing w:before="100" w:beforeAutospacing="1" w:after="100" w:afterAutospacing="1" w:line="240" w:lineRule="auto"/>
    </w:pPr>
    <w:rPr>
      <w:sz w:val="24"/>
      <w:szCs w:val="24"/>
      <w:lang w:eastAsia="en-GB"/>
    </w:rPr>
  </w:style>
  <w:style w:type="paragraph" w:customStyle="1" w:styleId="Aufzhlung">
    <w:name w:val="Aufzählung"/>
    <w:basedOn w:val="Normal"/>
    <w:qFormat/>
    <w:rsid w:val="00A40525"/>
    <w:pPr>
      <w:numPr>
        <w:numId w:val="8"/>
      </w:numPr>
      <w:tabs>
        <w:tab w:val="left" w:pos="227"/>
      </w:tabs>
      <w:suppressAutoHyphens w:val="0"/>
      <w:spacing w:line="284" w:lineRule="atLeast"/>
      <w:ind w:left="0" w:firstLine="0"/>
    </w:pPr>
    <w:rPr>
      <w:rFonts w:ascii="Arial" w:hAnsi="Arial" w:cs="Arial"/>
      <w:bCs/>
      <w:sz w:val="19"/>
      <w:szCs w:val="19"/>
      <w:lang w:val="de-DE" w:eastAsia="de-DE"/>
    </w:rPr>
  </w:style>
  <w:style w:type="table" w:customStyle="1" w:styleId="Tabellenraster1">
    <w:name w:val="Tabellenraster1"/>
    <w:basedOn w:val="TableNormal"/>
    <w:next w:val="TableGrid"/>
    <w:uiPriority w:val="59"/>
    <w:rsid w:val="00A4052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rperZchn1">
    <w:name w:val="Textkörper Zchn1"/>
    <w:rsid w:val="00A40525"/>
    <w:rPr>
      <w:rFonts w:ascii="Arial" w:hAnsi="Arial" w:cs="Arial"/>
      <w:sz w:val="19"/>
      <w:szCs w:val="19"/>
    </w:rPr>
  </w:style>
  <w:style w:type="character" w:customStyle="1" w:styleId="Textkrper3Zchn1">
    <w:name w:val="Textkörper 3 Zchn1"/>
    <w:rsid w:val="00A40525"/>
    <w:rPr>
      <w:rFonts w:ascii="Arial" w:hAnsi="Arial" w:cs="Arial"/>
      <w:sz w:val="16"/>
      <w:szCs w:val="16"/>
    </w:rPr>
  </w:style>
  <w:style w:type="character" w:customStyle="1" w:styleId="Textkrper-Einzug2Zchn1">
    <w:name w:val="Textkörper-Einzug 2 Zchn1"/>
    <w:rsid w:val="00A40525"/>
    <w:rPr>
      <w:rFonts w:ascii="Arial" w:hAnsi="Arial" w:cs="Arial"/>
      <w:sz w:val="19"/>
      <w:szCs w:val="19"/>
    </w:rPr>
  </w:style>
  <w:style w:type="character" w:customStyle="1" w:styleId="Textkrper-Einzug3Zchn1">
    <w:name w:val="Textkörper-Einzug 3 Zchn1"/>
    <w:rsid w:val="00A40525"/>
    <w:rPr>
      <w:rFonts w:ascii="Arial" w:hAnsi="Arial" w:cs="Arial"/>
      <w:sz w:val="16"/>
      <w:szCs w:val="16"/>
    </w:rPr>
  </w:style>
  <w:style w:type="character" w:customStyle="1" w:styleId="Textkrper-ZeileneinzugZchn1">
    <w:name w:val="Textkörper-Zeileneinzug Zchn1"/>
    <w:rsid w:val="00A40525"/>
    <w:rPr>
      <w:rFonts w:ascii="Arial" w:hAnsi="Arial" w:cs="Arial"/>
      <w:sz w:val="19"/>
      <w:szCs w:val="19"/>
    </w:rPr>
  </w:style>
  <w:style w:type="character" w:customStyle="1" w:styleId="NurTextZchn1">
    <w:name w:val="Nur Text Zchn1"/>
    <w:rsid w:val="00A40525"/>
    <w:rPr>
      <w:rFonts w:ascii="Consolas" w:hAnsi="Consolas" w:cs="Consolas"/>
      <w:sz w:val="21"/>
      <w:szCs w:val="21"/>
    </w:rPr>
  </w:style>
  <w:style w:type="character" w:customStyle="1" w:styleId="DokumentstrukturZchn1">
    <w:name w:val="Dokumentstruktur Zchn1"/>
    <w:rsid w:val="00A40525"/>
    <w:rPr>
      <w:rFonts w:ascii="Tahoma" w:hAnsi="Tahoma" w:cs="Tahoma"/>
      <w:sz w:val="16"/>
      <w:szCs w:val="16"/>
    </w:rPr>
  </w:style>
  <w:style w:type="character" w:customStyle="1" w:styleId="EndnotentextZchn1">
    <w:name w:val="Endnotentext Zchn1"/>
    <w:rsid w:val="00A40525"/>
    <w:rPr>
      <w:rFonts w:ascii="Arial" w:hAnsi="Arial" w:cs="Arial"/>
    </w:rPr>
  </w:style>
  <w:style w:type="paragraph" w:customStyle="1" w:styleId="Verzeichnis41">
    <w:name w:val="Verzeichnis 41"/>
    <w:basedOn w:val="Normal"/>
    <w:next w:val="Normal"/>
    <w:autoRedefine/>
    <w:rsid w:val="00A40525"/>
    <w:pPr>
      <w:suppressAutoHyphens w:val="0"/>
      <w:spacing w:line="276" w:lineRule="auto"/>
      <w:ind w:left="660"/>
    </w:pPr>
    <w:rPr>
      <w:rFonts w:ascii="Calibri" w:eastAsia="Calibri" w:hAnsi="Calibri" w:cs="Calibri"/>
      <w:sz w:val="18"/>
      <w:szCs w:val="18"/>
      <w:lang w:val="de-DE"/>
    </w:rPr>
  </w:style>
  <w:style w:type="paragraph" w:customStyle="1" w:styleId="Verzeichnis51">
    <w:name w:val="Verzeichnis 51"/>
    <w:basedOn w:val="Normal"/>
    <w:next w:val="Normal"/>
    <w:autoRedefine/>
    <w:rsid w:val="00A40525"/>
    <w:pPr>
      <w:suppressAutoHyphens w:val="0"/>
      <w:spacing w:line="276" w:lineRule="auto"/>
      <w:ind w:left="880"/>
    </w:pPr>
    <w:rPr>
      <w:rFonts w:ascii="Calibri" w:eastAsia="Calibri" w:hAnsi="Calibri" w:cs="Calibri"/>
      <w:sz w:val="18"/>
      <w:szCs w:val="18"/>
      <w:lang w:val="de-DE"/>
    </w:rPr>
  </w:style>
  <w:style w:type="paragraph" w:customStyle="1" w:styleId="Verzeichnis61">
    <w:name w:val="Verzeichnis 61"/>
    <w:basedOn w:val="Normal"/>
    <w:next w:val="Normal"/>
    <w:autoRedefine/>
    <w:rsid w:val="00A40525"/>
    <w:pPr>
      <w:suppressAutoHyphens w:val="0"/>
      <w:spacing w:line="276" w:lineRule="auto"/>
      <w:ind w:left="1100"/>
    </w:pPr>
    <w:rPr>
      <w:rFonts w:ascii="Calibri" w:eastAsia="Calibri" w:hAnsi="Calibri" w:cs="Calibri"/>
      <w:sz w:val="18"/>
      <w:szCs w:val="18"/>
      <w:lang w:val="de-DE"/>
    </w:rPr>
  </w:style>
  <w:style w:type="paragraph" w:customStyle="1" w:styleId="Verzeichnis71">
    <w:name w:val="Verzeichnis 71"/>
    <w:basedOn w:val="Normal"/>
    <w:next w:val="Normal"/>
    <w:autoRedefine/>
    <w:rsid w:val="00A40525"/>
    <w:pPr>
      <w:suppressAutoHyphens w:val="0"/>
      <w:spacing w:line="276" w:lineRule="auto"/>
      <w:ind w:left="1320"/>
    </w:pPr>
    <w:rPr>
      <w:rFonts w:ascii="Calibri" w:eastAsia="Calibri" w:hAnsi="Calibri" w:cs="Calibri"/>
      <w:sz w:val="18"/>
      <w:szCs w:val="18"/>
      <w:lang w:val="de-DE"/>
    </w:rPr>
  </w:style>
  <w:style w:type="paragraph" w:customStyle="1" w:styleId="Verzeichnis81">
    <w:name w:val="Verzeichnis 81"/>
    <w:basedOn w:val="Normal"/>
    <w:next w:val="Normal"/>
    <w:autoRedefine/>
    <w:rsid w:val="00A40525"/>
    <w:pPr>
      <w:suppressAutoHyphens w:val="0"/>
      <w:spacing w:line="276" w:lineRule="auto"/>
      <w:ind w:left="1540"/>
    </w:pPr>
    <w:rPr>
      <w:rFonts w:ascii="Calibri" w:eastAsia="Calibri" w:hAnsi="Calibri" w:cs="Calibri"/>
      <w:sz w:val="18"/>
      <w:szCs w:val="18"/>
      <w:lang w:val="de-DE"/>
    </w:rPr>
  </w:style>
  <w:style w:type="paragraph" w:customStyle="1" w:styleId="Verzeichnis91">
    <w:name w:val="Verzeichnis 91"/>
    <w:basedOn w:val="Normal"/>
    <w:next w:val="Normal"/>
    <w:autoRedefine/>
    <w:rsid w:val="00A40525"/>
    <w:pPr>
      <w:suppressAutoHyphens w:val="0"/>
      <w:spacing w:line="276" w:lineRule="auto"/>
      <w:ind w:left="1760"/>
    </w:pPr>
    <w:rPr>
      <w:rFonts w:ascii="Calibri" w:eastAsia="Calibri" w:hAnsi="Calibri" w:cs="Calibri"/>
      <w:sz w:val="18"/>
      <w:szCs w:val="18"/>
      <w:lang w:val="de-DE"/>
    </w:rPr>
  </w:style>
  <w:style w:type="numbering" w:customStyle="1" w:styleId="KeineListe11">
    <w:name w:val="Keine Liste11"/>
    <w:next w:val="NoList"/>
    <w:uiPriority w:val="99"/>
    <w:semiHidden/>
    <w:unhideWhenUsed/>
    <w:rsid w:val="00A40525"/>
  </w:style>
  <w:style w:type="paragraph" w:customStyle="1" w:styleId="font5">
    <w:name w:val="font5"/>
    <w:basedOn w:val="Normal"/>
    <w:rsid w:val="00D022CA"/>
    <w:pPr>
      <w:suppressAutoHyphens w:val="0"/>
      <w:spacing w:before="100" w:beforeAutospacing="1" w:after="100" w:afterAutospacing="1" w:line="240" w:lineRule="auto"/>
    </w:pPr>
    <w:rPr>
      <w:rFonts w:ascii="Arial" w:hAnsi="Arial" w:cs="Arial"/>
      <w:lang w:eastAsia="en-GB"/>
    </w:rPr>
  </w:style>
  <w:style w:type="paragraph" w:customStyle="1" w:styleId="xl66">
    <w:name w:val="xl66"/>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hAnsi="Arial" w:cs="Arial"/>
      <w:lang w:eastAsia="en-GB"/>
    </w:rPr>
  </w:style>
  <w:style w:type="paragraph" w:customStyle="1" w:styleId="xl67">
    <w:name w:val="xl67"/>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hAnsi="Arial" w:cs="Arial"/>
      <w:lang w:eastAsia="en-GB"/>
    </w:rPr>
  </w:style>
  <w:style w:type="paragraph" w:customStyle="1" w:styleId="xl68">
    <w:name w:val="xl68"/>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center"/>
    </w:pPr>
    <w:rPr>
      <w:rFonts w:ascii="Arial" w:hAnsi="Arial" w:cs="Arial"/>
      <w:lang w:eastAsia="en-GB"/>
    </w:rPr>
  </w:style>
  <w:style w:type="paragraph" w:customStyle="1" w:styleId="xl69">
    <w:name w:val="xl69"/>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sz w:val="24"/>
      <w:szCs w:val="24"/>
      <w:lang w:eastAsia="en-GB"/>
    </w:rPr>
  </w:style>
  <w:style w:type="paragraph" w:customStyle="1" w:styleId="xl70">
    <w:name w:val="xl70"/>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sz w:val="24"/>
      <w:szCs w:val="24"/>
      <w:lang w:eastAsia="en-GB"/>
    </w:rPr>
  </w:style>
  <w:style w:type="paragraph" w:customStyle="1" w:styleId="xl71">
    <w:name w:val="xl71"/>
    <w:basedOn w:val="Normal"/>
    <w:rsid w:val="00F611BA"/>
    <w:pPr>
      <w:suppressAutoHyphens w:val="0"/>
      <w:spacing w:before="100" w:beforeAutospacing="1" w:after="100" w:afterAutospacing="1" w:line="240" w:lineRule="auto"/>
      <w:textAlignment w:val="center"/>
    </w:pPr>
    <w:rPr>
      <w:lang w:eastAsia="en-GB"/>
    </w:rPr>
  </w:style>
  <w:style w:type="paragraph" w:customStyle="1" w:styleId="xl72">
    <w:name w:val="xl72"/>
    <w:basedOn w:val="Normal"/>
    <w:rsid w:val="00F611BA"/>
    <w:pPr>
      <w:suppressAutoHyphens w:val="0"/>
      <w:spacing w:before="100" w:beforeAutospacing="1" w:after="100" w:afterAutospacing="1" w:line="240" w:lineRule="auto"/>
    </w:pPr>
    <w:rPr>
      <w:lang w:eastAsia="en-GB"/>
    </w:rPr>
  </w:style>
  <w:style w:type="paragraph" w:customStyle="1" w:styleId="xl73">
    <w:name w:val="xl73"/>
    <w:basedOn w:val="Normal"/>
    <w:rsid w:val="00F611BA"/>
    <w:pPr>
      <w:pBdr>
        <w:bottom w:val="single" w:sz="4" w:space="0" w:color="auto"/>
      </w:pBdr>
      <w:suppressAutoHyphens w:val="0"/>
      <w:spacing w:before="100" w:beforeAutospacing="1" w:after="100" w:afterAutospacing="1" w:line="240" w:lineRule="auto"/>
      <w:textAlignment w:val="center"/>
    </w:pPr>
    <w:rPr>
      <w:lang w:eastAsia="en-GB"/>
    </w:rPr>
  </w:style>
  <w:style w:type="paragraph" w:customStyle="1" w:styleId="xl74">
    <w:name w:val="xl74"/>
    <w:basedOn w:val="Normal"/>
    <w:rsid w:val="00F611BA"/>
    <w:pPr>
      <w:pBdr>
        <w:bottom w:val="single" w:sz="4" w:space="0" w:color="auto"/>
      </w:pBdr>
      <w:suppressAutoHyphens w:val="0"/>
      <w:spacing w:before="100" w:beforeAutospacing="1" w:after="100" w:afterAutospacing="1" w:line="240" w:lineRule="auto"/>
    </w:pPr>
    <w:rPr>
      <w:lang w:eastAsia="en-GB"/>
    </w:rPr>
  </w:style>
  <w:style w:type="paragraph" w:customStyle="1" w:styleId="xl75">
    <w:name w:val="xl75"/>
    <w:basedOn w:val="Normal"/>
    <w:rsid w:val="00F611BA"/>
    <w:pPr>
      <w:pBdr>
        <w:top w:val="single" w:sz="8" w:space="0" w:color="auto"/>
      </w:pBdr>
      <w:suppressAutoHyphens w:val="0"/>
      <w:spacing w:before="100" w:beforeAutospacing="1" w:after="100" w:afterAutospacing="1" w:line="240" w:lineRule="auto"/>
      <w:textAlignment w:val="center"/>
    </w:pPr>
    <w:rPr>
      <w:i/>
      <w:iCs/>
      <w:sz w:val="16"/>
      <w:szCs w:val="16"/>
      <w:lang w:eastAsia="en-GB"/>
    </w:rPr>
  </w:style>
  <w:style w:type="paragraph" w:customStyle="1" w:styleId="xl76">
    <w:name w:val="xl76"/>
    <w:basedOn w:val="Normal"/>
    <w:rsid w:val="00F611BA"/>
    <w:pPr>
      <w:pBdr>
        <w:bottom w:val="single" w:sz="8" w:space="0" w:color="auto"/>
      </w:pBdr>
      <w:suppressAutoHyphens w:val="0"/>
      <w:spacing w:before="100" w:beforeAutospacing="1" w:after="100" w:afterAutospacing="1" w:line="240" w:lineRule="auto"/>
      <w:textAlignment w:val="center"/>
    </w:pPr>
    <w:rPr>
      <w:lang w:eastAsia="en-GB"/>
    </w:rPr>
  </w:style>
  <w:style w:type="paragraph" w:customStyle="1" w:styleId="xl64">
    <w:name w:val="xl64"/>
    <w:basedOn w:val="Normal"/>
    <w:rsid w:val="00DE00BC"/>
    <w:pPr>
      <w:suppressAutoHyphens w:val="0"/>
      <w:spacing w:before="100" w:beforeAutospacing="1" w:after="100" w:afterAutospacing="1" w:line="240" w:lineRule="auto"/>
      <w:textAlignment w:val="center"/>
    </w:pPr>
    <w:rPr>
      <w:lang w:eastAsia="en-GB"/>
    </w:rPr>
  </w:style>
  <w:style w:type="paragraph" w:customStyle="1" w:styleId="xl65">
    <w:name w:val="xl65"/>
    <w:basedOn w:val="Normal"/>
    <w:rsid w:val="00DE00BC"/>
    <w:pPr>
      <w:suppressAutoHyphens w:val="0"/>
      <w:spacing w:before="100" w:beforeAutospacing="1" w:after="100" w:afterAutospacing="1" w:line="240" w:lineRule="auto"/>
      <w:textAlignment w:val="center"/>
    </w:pPr>
    <w:rPr>
      <w:lang w:eastAsia="en-GB"/>
    </w:rPr>
  </w:style>
  <w:style w:type="character" w:customStyle="1" w:styleId="CommentTextChar">
    <w:name w:val="Comment Text Char"/>
    <w:uiPriority w:val="99"/>
    <w:rsid w:val="00D966C2"/>
    <w:rPr>
      <w:lang w:eastAsia="en-US"/>
    </w:rPr>
  </w:style>
  <w:style w:type="table" w:styleId="TableSimple1">
    <w:name w:val="Table Simple 1"/>
    <w:basedOn w:val="TableNormal"/>
    <w:rsid w:val="003344B6"/>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TableHeading">
    <w:name w:val="Table Heading"/>
    <w:basedOn w:val="Normal"/>
    <w:rsid w:val="0074513E"/>
    <w:pPr>
      <w:tabs>
        <w:tab w:val="left" w:pos="1134"/>
      </w:tabs>
      <w:suppressAutoHyphens w:val="0"/>
      <w:spacing w:before="40" w:after="20" w:line="240" w:lineRule="auto"/>
      <w:ind w:left="1134"/>
    </w:pPr>
    <w:rPr>
      <w:rFonts w:cs="Arial"/>
      <w:b/>
      <w:bCs/>
      <w:szCs w:val="32"/>
    </w:rPr>
  </w:style>
  <w:style w:type="table" w:customStyle="1" w:styleId="Tabellenraster2">
    <w:name w:val="Tabellenraster2"/>
    <w:basedOn w:val="TableNormal"/>
    <w:next w:val="TableGrid"/>
    <w:uiPriority w:val="59"/>
    <w:rsid w:val="00EF7FE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Date">
    <w:name w:val="Date"/>
    <w:basedOn w:val="Normal"/>
    <w:next w:val="Normal"/>
    <w:link w:val="DateChar"/>
    <w:rsid w:val="003A3470"/>
  </w:style>
  <w:style w:type="character" w:customStyle="1" w:styleId="DateChar">
    <w:name w:val="Date Char"/>
    <w:basedOn w:val="DefaultParagraphFont"/>
    <w:link w:val="Date"/>
    <w:rsid w:val="003A3470"/>
    <w:rPr>
      <w:lang w:val="en-GB"/>
    </w:rPr>
  </w:style>
  <w:style w:type="character" w:customStyle="1" w:styleId="shorttext">
    <w:name w:val="short_text"/>
    <w:basedOn w:val="DefaultParagraphFont"/>
    <w:rsid w:val="007805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775422">
      <w:bodyDiv w:val="1"/>
      <w:marLeft w:val="0"/>
      <w:marRight w:val="0"/>
      <w:marTop w:val="0"/>
      <w:marBottom w:val="0"/>
      <w:divBdr>
        <w:top w:val="none" w:sz="0" w:space="0" w:color="auto"/>
        <w:left w:val="none" w:sz="0" w:space="0" w:color="auto"/>
        <w:bottom w:val="none" w:sz="0" w:space="0" w:color="auto"/>
        <w:right w:val="none" w:sz="0" w:space="0" w:color="auto"/>
      </w:divBdr>
    </w:div>
    <w:div w:id="72895646">
      <w:bodyDiv w:val="1"/>
      <w:marLeft w:val="0"/>
      <w:marRight w:val="0"/>
      <w:marTop w:val="0"/>
      <w:marBottom w:val="0"/>
      <w:divBdr>
        <w:top w:val="none" w:sz="0" w:space="0" w:color="auto"/>
        <w:left w:val="none" w:sz="0" w:space="0" w:color="auto"/>
        <w:bottom w:val="none" w:sz="0" w:space="0" w:color="auto"/>
        <w:right w:val="none" w:sz="0" w:space="0" w:color="auto"/>
      </w:divBdr>
    </w:div>
    <w:div w:id="85619486">
      <w:bodyDiv w:val="1"/>
      <w:marLeft w:val="0"/>
      <w:marRight w:val="0"/>
      <w:marTop w:val="0"/>
      <w:marBottom w:val="0"/>
      <w:divBdr>
        <w:top w:val="none" w:sz="0" w:space="0" w:color="auto"/>
        <w:left w:val="none" w:sz="0" w:space="0" w:color="auto"/>
        <w:bottom w:val="none" w:sz="0" w:space="0" w:color="auto"/>
        <w:right w:val="none" w:sz="0" w:space="0" w:color="auto"/>
      </w:divBdr>
    </w:div>
    <w:div w:id="87426658">
      <w:bodyDiv w:val="1"/>
      <w:marLeft w:val="0"/>
      <w:marRight w:val="0"/>
      <w:marTop w:val="0"/>
      <w:marBottom w:val="0"/>
      <w:divBdr>
        <w:top w:val="none" w:sz="0" w:space="0" w:color="auto"/>
        <w:left w:val="none" w:sz="0" w:space="0" w:color="auto"/>
        <w:bottom w:val="none" w:sz="0" w:space="0" w:color="auto"/>
        <w:right w:val="none" w:sz="0" w:space="0" w:color="auto"/>
      </w:divBdr>
    </w:div>
    <w:div w:id="87775256">
      <w:bodyDiv w:val="1"/>
      <w:marLeft w:val="0"/>
      <w:marRight w:val="0"/>
      <w:marTop w:val="0"/>
      <w:marBottom w:val="0"/>
      <w:divBdr>
        <w:top w:val="none" w:sz="0" w:space="0" w:color="auto"/>
        <w:left w:val="none" w:sz="0" w:space="0" w:color="auto"/>
        <w:bottom w:val="none" w:sz="0" w:space="0" w:color="auto"/>
        <w:right w:val="none" w:sz="0" w:space="0" w:color="auto"/>
      </w:divBdr>
    </w:div>
    <w:div w:id="126048266">
      <w:bodyDiv w:val="1"/>
      <w:marLeft w:val="0"/>
      <w:marRight w:val="0"/>
      <w:marTop w:val="0"/>
      <w:marBottom w:val="0"/>
      <w:divBdr>
        <w:top w:val="none" w:sz="0" w:space="0" w:color="auto"/>
        <w:left w:val="none" w:sz="0" w:space="0" w:color="auto"/>
        <w:bottom w:val="none" w:sz="0" w:space="0" w:color="auto"/>
        <w:right w:val="none" w:sz="0" w:space="0" w:color="auto"/>
      </w:divBdr>
    </w:div>
    <w:div w:id="128978229">
      <w:bodyDiv w:val="1"/>
      <w:marLeft w:val="0"/>
      <w:marRight w:val="0"/>
      <w:marTop w:val="0"/>
      <w:marBottom w:val="0"/>
      <w:divBdr>
        <w:top w:val="none" w:sz="0" w:space="0" w:color="auto"/>
        <w:left w:val="none" w:sz="0" w:space="0" w:color="auto"/>
        <w:bottom w:val="none" w:sz="0" w:space="0" w:color="auto"/>
        <w:right w:val="none" w:sz="0" w:space="0" w:color="auto"/>
      </w:divBdr>
    </w:div>
    <w:div w:id="130708686">
      <w:bodyDiv w:val="1"/>
      <w:marLeft w:val="0"/>
      <w:marRight w:val="0"/>
      <w:marTop w:val="0"/>
      <w:marBottom w:val="0"/>
      <w:divBdr>
        <w:top w:val="none" w:sz="0" w:space="0" w:color="auto"/>
        <w:left w:val="none" w:sz="0" w:space="0" w:color="auto"/>
        <w:bottom w:val="none" w:sz="0" w:space="0" w:color="auto"/>
        <w:right w:val="none" w:sz="0" w:space="0" w:color="auto"/>
      </w:divBdr>
    </w:div>
    <w:div w:id="150298024">
      <w:bodyDiv w:val="1"/>
      <w:marLeft w:val="0"/>
      <w:marRight w:val="0"/>
      <w:marTop w:val="0"/>
      <w:marBottom w:val="0"/>
      <w:divBdr>
        <w:top w:val="none" w:sz="0" w:space="0" w:color="auto"/>
        <w:left w:val="none" w:sz="0" w:space="0" w:color="auto"/>
        <w:bottom w:val="none" w:sz="0" w:space="0" w:color="auto"/>
        <w:right w:val="none" w:sz="0" w:space="0" w:color="auto"/>
      </w:divBdr>
    </w:div>
    <w:div w:id="179701370">
      <w:bodyDiv w:val="1"/>
      <w:marLeft w:val="0"/>
      <w:marRight w:val="0"/>
      <w:marTop w:val="0"/>
      <w:marBottom w:val="0"/>
      <w:divBdr>
        <w:top w:val="none" w:sz="0" w:space="0" w:color="auto"/>
        <w:left w:val="none" w:sz="0" w:space="0" w:color="auto"/>
        <w:bottom w:val="none" w:sz="0" w:space="0" w:color="auto"/>
        <w:right w:val="none" w:sz="0" w:space="0" w:color="auto"/>
      </w:divBdr>
    </w:div>
    <w:div w:id="226889685">
      <w:bodyDiv w:val="1"/>
      <w:marLeft w:val="0"/>
      <w:marRight w:val="0"/>
      <w:marTop w:val="0"/>
      <w:marBottom w:val="0"/>
      <w:divBdr>
        <w:top w:val="none" w:sz="0" w:space="0" w:color="auto"/>
        <w:left w:val="none" w:sz="0" w:space="0" w:color="auto"/>
        <w:bottom w:val="none" w:sz="0" w:space="0" w:color="auto"/>
        <w:right w:val="none" w:sz="0" w:space="0" w:color="auto"/>
      </w:divBdr>
    </w:div>
    <w:div w:id="275018427">
      <w:bodyDiv w:val="1"/>
      <w:marLeft w:val="0"/>
      <w:marRight w:val="0"/>
      <w:marTop w:val="0"/>
      <w:marBottom w:val="0"/>
      <w:divBdr>
        <w:top w:val="none" w:sz="0" w:space="0" w:color="auto"/>
        <w:left w:val="none" w:sz="0" w:space="0" w:color="auto"/>
        <w:bottom w:val="none" w:sz="0" w:space="0" w:color="auto"/>
        <w:right w:val="none" w:sz="0" w:space="0" w:color="auto"/>
      </w:divBdr>
    </w:div>
    <w:div w:id="275021022">
      <w:bodyDiv w:val="1"/>
      <w:marLeft w:val="0"/>
      <w:marRight w:val="0"/>
      <w:marTop w:val="0"/>
      <w:marBottom w:val="0"/>
      <w:divBdr>
        <w:top w:val="none" w:sz="0" w:space="0" w:color="auto"/>
        <w:left w:val="none" w:sz="0" w:space="0" w:color="auto"/>
        <w:bottom w:val="none" w:sz="0" w:space="0" w:color="auto"/>
        <w:right w:val="none" w:sz="0" w:space="0" w:color="auto"/>
      </w:divBdr>
    </w:div>
    <w:div w:id="288125214">
      <w:bodyDiv w:val="1"/>
      <w:marLeft w:val="0"/>
      <w:marRight w:val="0"/>
      <w:marTop w:val="0"/>
      <w:marBottom w:val="0"/>
      <w:divBdr>
        <w:top w:val="none" w:sz="0" w:space="0" w:color="auto"/>
        <w:left w:val="none" w:sz="0" w:space="0" w:color="auto"/>
        <w:bottom w:val="none" w:sz="0" w:space="0" w:color="auto"/>
        <w:right w:val="none" w:sz="0" w:space="0" w:color="auto"/>
      </w:divBdr>
    </w:div>
    <w:div w:id="301890833">
      <w:bodyDiv w:val="1"/>
      <w:marLeft w:val="0"/>
      <w:marRight w:val="0"/>
      <w:marTop w:val="0"/>
      <w:marBottom w:val="0"/>
      <w:divBdr>
        <w:top w:val="none" w:sz="0" w:space="0" w:color="auto"/>
        <w:left w:val="none" w:sz="0" w:space="0" w:color="auto"/>
        <w:bottom w:val="none" w:sz="0" w:space="0" w:color="auto"/>
        <w:right w:val="none" w:sz="0" w:space="0" w:color="auto"/>
      </w:divBdr>
    </w:div>
    <w:div w:id="334965296">
      <w:bodyDiv w:val="1"/>
      <w:marLeft w:val="0"/>
      <w:marRight w:val="0"/>
      <w:marTop w:val="0"/>
      <w:marBottom w:val="0"/>
      <w:divBdr>
        <w:top w:val="none" w:sz="0" w:space="0" w:color="auto"/>
        <w:left w:val="none" w:sz="0" w:space="0" w:color="auto"/>
        <w:bottom w:val="none" w:sz="0" w:space="0" w:color="auto"/>
        <w:right w:val="none" w:sz="0" w:space="0" w:color="auto"/>
      </w:divBdr>
    </w:div>
    <w:div w:id="382560767">
      <w:bodyDiv w:val="1"/>
      <w:marLeft w:val="0"/>
      <w:marRight w:val="0"/>
      <w:marTop w:val="0"/>
      <w:marBottom w:val="0"/>
      <w:divBdr>
        <w:top w:val="none" w:sz="0" w:space="0" w:color="auto"/>
        <w:left w:val="none" w:sz="0" w:space="0" w:color="auto"/>
        <w:bottom w:val="none" w:sz="0" w:space="0" w:color="auto"/>
        <w:right w:val="none" w:sz="0" w:space="0" w:color="auto"/>
      </w:divBdr>
    </w:div>
    <w:div w:id="400100730">
      <w:bodyDiv w:val="1"/>
      <w:marLeft w:val="0"/>
      <w:marRight w:val="0"/>
      <w:marTop w:val="0"/>
      <w:marBottom w:val="0"/>
      <w:divBdr>
        <w:top w:val="none" w:sz="0" w:space="0" w:color="auto"/>
        <w:left w:val="none" w:sz="0" w:space="0" w:color="auto"/>
        <w:bottom w:val="none" w:sz="0" w:space="0" w:color="auto"/>
        <w:right w:val="none" w:sz="0" w:space="0" w:color="auto"/>
      </w:divBdr>
    </w:div>
    <w:div w:id="434178290">
      <w:bodyDiv w:val="1"/>
      <w:marLeft w:val="0"/>
      <w:marRight w:val="0"/>
      <w:marTop w:val="0"/>
      <w:marBottom w:val="0"/>
      <w:divBdr>
        <w:top w:val="none" w:sz="0" w:space="0" w:color="auto"/>
        <w:left w:val="none" w:sz="0" w:space="0" w:color="auto"/>
        <w:bottom w:val="none" w:sz="0" w:space="0" w:color="auto"/>
        <w:right w:val="none" w:sz="0" w:space="0" w:color="auto"/>
      </w:divBdr>
    </w:div>
    <w:div w:id="462117857">
      <w:bodyDiv w:val="1"/>
      <w:marLeft w:val="0"/>
      <w:marRight w:val="0"/>
      <w:marTop w:val="0"/>
      <w:marBottom w:val="0"/>
      <w:divBdr>
        <w:top w:val="none" w:sz="0" w:space="0" w:color="auto"/>
        <w:left w:val="none" w:sz="0" w:space="0" w:color="auto"/>
        <w:bottom w:val="none" w:sz="0" w:space="0" w:color="auto"/>
        <w:right w:val="none" w:sz="0" w:space="0" w:color="auto"/>
      </w:divBdr>
    </w:div>
    <w:div w:id="478038431">
      <w:bodyDiv w:val="1"/>
      <w:marLeft w:val="0"/>
      <w:marRight w:val="0"/>
      <w:marTop w:val="0"/>
      <w:marBottom w:val="0"/>
      <w:divBdr>
        <w:top w:val="none" w:sz="0" w:space="0" w:color="auto"/>
        <w:left w:val="none" w:sz="0" w:space="0" w:color="auto"/>
        <w:bottom w:val="none" w:sz="0" w:space="0" w:color="auto"/>
        <w:right w:val="none" w:sz="0" w:space="0" w:color="auto"/>
      </w:divBdr>
    </w:div>
    <w:div w:id="484050149">
      <w:bodyDiv w:val="1"/>
      <w:marLeft w:val="0"/>
      <w:marRight w:val="0"/>
      <w:marTop w:val="0"/>
      <w:marBottom w:val="0"/>
      <w:divBdr>
        <w:top w:val="none" w:sz="0" w:space="0" w:color="auto"/>
        <w:left w:val="none" w:sz="0" w:space="0" w:color="auto"/>
        <w:bottom w:val="none" w:sz="0" w:space="0" w:color="auto"/>
        <w:right w:val="none" w:sz="0" w:space="0" w:color="auto"/>
      </w:divBdr>
    </w:div>
    <w:div w:id="498811847">
      <w:bodyDiv w:val="1"/>
      <w:marLeft w:val="0"/>
      <w:marRight w:val="0"/>
      <w:marTop w:val="0"/>
      <w:marBottom w:val="0"/>
      <w:divBdr>
        <w:top w:val="none" w:sz="0" w:space="0" w:color="auto"/>
        <w:left w:val="none" w:sz="0" w:space="0" w:color="auto"/>
        <w:bottom w:val="none" w:sz="0" w:space="0" w:color="auto"/>
        <w:right w:val="none" w:sz="0" w:space="0" w:color="auto"/>
      </w:divBdr>
    </w:div>
    <w:div w:id="527566458">
      <w:bodyDiv w:val="1"/>
      <w:marLeft w:val="0"/>
      <w:marRight w:val="0"/>
      <w:marTop w:val="0"/>
      <w:marBottom w:val="0"/>
      <w:divBdr>
        <w:top w:val="none" w:sz="0" w:space="0" w:color="auto"/>
        <w:left w:val="none" w:sz="0" w:space="0" w:color="auto"/>
        <w:bottom w:val="none" w:sz="0" w:space="0" w:color="auto"/>
        <w:right w:val="none" w:sz="0" w:space="0" w:color="auto"/>
      </w:divBdr>
    </w:div>
    <w:div w:id="527568451">
      <w:bodyDiv w:val="1"/>
      <w:marLeft w:val="0"/>
      <w:marRight w:val="0"/>
      <w:marTop w:val="0"/>
      <w:marBottom w:val="0"/>
      <w:divBdr>
        <w:top w:val="none" w:sz="0" w:space="0" w:color="auto"/>
        <w:left w:val="none" w:sz="0" w:space="0" w:color="auto"/>
        <w:bottom w:val="none" w:sz="0" w:space="0" w:color="auto"/>
        <w:right w:val="none" w:sz="0" w:space="0" w:color="auto"/>
      </w:divBdr>
    </w:div>
    <w:div w:id="554706418">
      <w:bodyDiv w:val="1"/>
      <w:marLeft w:val="0"/>
      <w:marRight w:val="0"/>
      <w:marTop w:val="0"/>
      <w:marBottom w:val="0"/>
      <w:divBdr>
        <w:top w:val="none" w:sz="0" w:space="0" w:color="auto"/>
        <w:left w:val="none" w:sz="0" w:space="0" w:color="auto"/>
        <w:bottom w:val="none" w:sz="0" w:space="0" w:color="auto"/>
        <w:right w:val="none" w:sz="0" w:space="0" w:color="auto"/>
      </w:divBdr>
    </w:div>
    <w:div w:id="617224694">
      <w:bodyDiv w:val="1"/>
      <w:marLeft w:val="0"/>
      <w:marRight w:val="0"/>
      <w:marTop w:val="0"/>
      <w:marBottom w:val="0"/>
      <w:divBdr>
        <w:top w:val="none" w:sz="0" w:space="0" w:color="auto"/>
        <w:left w:val="none" w:sz="0" w:space="0" w:color="auto"/>
        <w:bottom w:val="none" w:sz="0" w:space="0" w:color="auto"/>
        <w:right w:val="none" w:sz="0" w:space="0" w:color="auto"/>
      </w:divBdr>
    </w:div>
    <w:div w:id="636031711">
      <w:bodyDiv w:val="1"/>
      <w:marLeft w:val="0"/>
      <w:marRight w:val="0"/>
      <w:marTop w:val="0"/>
      <w:marBottom w:val="0"/>
      <w:divBdr>
        <w:top w:val="none" w:sz="0" w:space="0" w:color="auto"/>
        <w:left w:val="none" w:sz="0" w:space="0" w:color="auto"/>
        <w:bottom w:val="none" w:sz="0" w:space="0" w:color="auto"/>
        <w:right w:val="none" w:sz="0" w:space="0" w:color="auto"/>
      </w:divBdr>
    </w:div>
    <w:div w:id="647786050">
      <w:bodyDiv w:val="1"/>
      <w:marLeft w:val="0"/>
      <w:marRight w:val="0"/>
      <w:marTop w:val="0"/>
      <w:marBottom w:val="0"/>
      <w:divBdr>
        <w:top w:val="none" w:sz="0" w:space="0" w:color="auto"/>
        <w:left w:val="none" w:sz="0" w:space="0" w:color="auto"/>
        <w:bottom w:val="none" w:sz="0" w:space="0" w:color="auto"/>
        <w:right w:val="none" w:sz="0" w:space="0" w:color="auto"/>
      </w:divBdr>
    </w:div>
    <w:div w:id="652291272">
      <w:bodyDiv w:val="1"/>
      <w:marLeft w:val="0"/>
      <w:marRight w:val="0"/>
      <w:marTop w:val="0"/>
      <w:marBottom w:val="0"/>
      <w:divBdr>
        <w:top w:val="none" w:sz="0" w:space="0" w:color="auto"/>
        <w:left w:val="none" w:sz="0" w:space="0" w:color="auto"/>
        <w:bottom w:val="none" w:sz="0" w:space="0" w:color="auto"/>
        <w:right w:val="none" w:sz="0" w:space="0" w:color="auto"/>
      </w:divBdr>
    </w:div>
    <w:div w:id="656614833">
      <w:bodyDiv w:val="1"/>
      <w:marLeft w:val="0"/>
      <w:marRight w:val="0"/>
      <w:marTop w:val="0"/>
      <w:marBottom w:val="0"/>
      <w:divBdr>
        <w:top w:val="none" w:sz="0" w:space="0" w:color="auto"/>
        <w:left w:val="none" w:sz="0" w:space="0" w:color="auto"/>
        <w:bottom w:val="none" w:sz="0" w:space="0" w:color="auto"/>
        <w:right w:val="none" w:sz="0" w:space="0" w:color="auto"/>
      </w:divBdr>
    </w:div>
    <w:div w:id="664090976">
      <w:bodyDiv w:val="1"/>
      <w:marLeft w:val="0"/>
      <w:marRight w:val="0"/>
      <w:marTop w:val="0"/>
      <w:marBottom w:val="0"/>
      <w:divBdr>
        <w:top w:val="none" w:sz="0" w:space="0" w:color="auto"/>
        <w:left w:val="none" w:sz="0" w:space="0" w:color="auto"/>
        <w:bottom w:val="none" w:sz="0" w:space="0" w:color="auto"/>
        <w:right w:val="none" w:sz="0" w:space="0" w:color="auto"/>
      </w:divBdr>
    </w:div>
    <w:div w:id="678391418">
      <w:bodyDiv w:val="1"/>
      <w:marLeft w:val="0"/>
      <w:marRight w:val="0"/>
      <w:marTop w:val="0"/>
      <w:marBottom w:val="0"/>
      <w:divBdr>
        <w:top w:val="none" w:sz="0" w:space="0" w:color="auto"/>
        <w:left w:val="none" w:sz="0" w:space="0" w:color="auto"/>
        <w:bottom w:val="none" w:sz="0" w:space="0" w:color="auto"/>
        <w:right w:val="none" w:sz="0" w:space="0" w:color="auto"/>
      </w:divBdr>
    </w:div>
    <w:div w:id="689378449">
      <w:bodyDiv w:val="1"/>
      <w:marLeft w:val="0"/>
      <w:marRight w:val="0"/>
      <w:marTop w:val="0"/>
      <w:marBottom w:val="0"/>
      <w:divBdr>
        <w:top w:val="none" w:sz="0" w:space="0" w:color="auto"/>
        <w:left w:val="none" w:sz="0" w:space="0" w:color="auto"/>
        <w:bottom w:val="none" w:sz="0" w:space="0" w:color="auto"/>
        <w:right w:val="none" w:sz="0" w:space="0" w:color="auto"/>
      </w:divBdr>
    </w:div>
    <w:div w:id="698971850">
      <w:bodyDiv w:val="1"/>
      <w:marLeft w:val="0"/>
      <w:marRight w:val="0"/>
      <w:marTop w:val="0"/>
      <w:marBottom w:val="0"/>
      <w:divBdr>
        <w:top w:val="none" w:sz="0" w:space="0" w:color="auto"/>
        <w:left w:val="none" w:sz="0" w:space="0" w:color="auto"/>
        <w:bottom w:val="none" w:sz="0" w:space="0" w:color="auto"/>
        <w:right w:val="none" w:sz="0" w:space="0" w:color="auto"/>
      </w:divBdr>
    </w:div>
    <w:div w:id="699555365">
      <w:bodyDiv w:val="1"/>
      <w:marLeft w:val="0"/>
      <w:marRight w:val="0"/>
      <w:marTop w:val="0"/>
      <w:marBottom w:val="0"/>
      <w:divBdr>
        <w:top w:val="none" w:sz="0" w:space="0" w:color="auto"/>
        <w:left w:val="none" w:sz="0" w:space="0" w:color="auto"/>
        <w:bottom w:val="none" w:sz="0" w:space="0" w:color="auto"/>
        <w:right w:val="none" w:sz="0" w:space="0" w:color="auto"/>
      </w:divBdr>
    </w:div>
    <w:div w:id="710615888">
      <w:bodyDiv w:val="1"/>
      <w:marLeft w:val="0"/>
      <w:marRight w:val="0"/>
      <w:marTop w:val="0"/>
      <w:marBottom w:val="0"/>
      <w:divBdr>
        <w:top w:val="none" w:sz="0" w:space="0" w:color="auto"/>
        <w:left w:val="none" w:sz="0" w:space="0" w:color="auto"/>
        <w:bottom w:val="none" w:sz="0" w:space="0" w:color="auto"/>
        <w:right w:val="none" w:sz="0" w:space="0" w:color="auto"/>
      </w:divBdr>
    </w:div>
    <w:div w:id="711543294">
      <w:bodyDiv w:val="1"/>
      <w:marLeft w:val="0"/>
      <w:marRight w:val="0"/>
      <w:marTop w:val="0"/>
      <w:marBottom w:val="0"/>
      <w:divBdr>
        <w:top w:val="none" w:sz="0" w:space="0" w:color="auto"/>
        <w:left w:val="none" w:sz="0" w:space="0" w:color="auto"/>
        <w:bottom w:val="none" w:sz="0" w:space="0" w:color="auto"/>
        <w:right w:val="none" w:sz="0" w:space="0" w:color="auto"/>
      </w:divBdr>
    </w:div>
    <w:div w:id="719934625">
      <w:bodyDiv w:val="1"/>
      <w:marLeft w:val="0"/>
      <w:marRight w:val="0"/>
      <w:marTop w:val="0"/>
      <w:marBottom w:val="0"/>
      <w:divBdr>
        <w:top w:val="none" w:sz="0" w:space="0" w:color="auto"/>
        <w:left w:val="none" w:sz="0" w:space="0" w:color="auto"/>
        <w:bottom w:val="none" w:sz="0" w:space="0" w:color="auto"/>
        <w:right w:val="none" w:sz="0" w:space="0" w:color="auto"/>
      </w:divBdr>
    </w:div>
    <w:div w:id="720129777">
      <w:bodyDiv w:val="1"/>
      <w:marLeft w:val="0"/>
      <w:marRight w:val="0"/>
      <w:marTop w:val="0"/>
      <w:marBottom w:val="0"/>
      <w:divBdr>
        <w:top w:val="none" w:sz="0" w:space="0" w:color="auto"/>
        <w:left w:val="none" w:sz="0" w:space="0" w:color="auto"/>
        <w:bottom w:val="none" w:sz="0" w:space="0" w:color="auto"/>
        <w:right w:val="none" w:sz="0" w:space="0" w:color="auto"/>
      </w:divBdr>
    </w:div>
    <w:div w:id="730275339">
      <w:bodyDiv w:val="1"/>
      <w:marLeft w:val="0"/>
      <w:marRight w:val="0"/>
      <w:marTop w:val="0"/>
      <w:marBottom w:val="0"/>
      <w:divBdr>
        <w:top w:val="none" w:sz="0" w:space="0" w:color="auto"/>
        <w:left w:val="none" w:sz="0" w:space="0" w:color="auto"/>
        <w:bottom w:val="none" w:sz="0" w:space="0" w:color="auto"/>
        <w:right w:val="none" w:sz="0" w:space="0" w:color="auto"/>
      </w:divBdr>
    </w:div>
    <w:div w:id="734199931">
      <w:bodyDiv w:val="1"/>
      <w:marLeft w:val="0"/>
      <w:marRight w:val="0"/>
      <w:marTop w:val="0"/>
      <w:marBottom w:val="0"/>
      <w:divBdr>
        <w:top w:val="none" w:sz="0" w:space="0" w:color="auto"/>
        <w:left w:val="none" w:sz="0" w:space="0" w:color="auto"/>
        <w:bottom w:val="none" w:sz="0" w:space="0" w:color="auto"/>
        <w:right w:val="none" w:sz="0" w:space="0" w:color="auto"/>
      </w:divBdr>
    </w:div>
    <w:div w:id="749960890">
      <w:bodyDiv w:val="1"/>
      <w:marLeft w:val="0"/>
      <w:marRight w:val="0"/>
      <w:marTop w:val="0"/>
      <w:marBottom w:val="0"/>
      <w:divBdr>
        <w:top w:val="none" w:sz="0" w:space="0" w:color="auto"/>
        <w:left w:val="none" w:sz="0" w:space="0" w:color="auto"/>
        <w:bottom w:val="none" w:sz="0" w:space="0" w:color="auto"/>
        <w:right w:val="none" w:sz="0" w:space="0" w:color="auto"/>
      </w:divBdr>
    </w:div>
    <w:div w:id="755901352">
      <w:bodyDiv w:val="1"/>
      <w:marLeft w:val="0"/>
      <w:marRight w:val="0"/>
      <w:marTop w:val="0"/>
      <w:marBottom w:val="0"/>
      <w:divBdr>
        <w:top w:val="none" w:sz="0" w:space="0" w:color="auto"/>
        <w:left w:val="none" w:sz="0" w:space="0" w:color="auto"/>
        <w:bottom w:val="none" w:sz="0" w:space="0" w:color="auto"/>
        <w:right w:val="none" w:sz="0" w:space="0" w:color="auto"/>
      </w:divBdr>
    </w:div>
    <w:div w:id="798768935">
      <w:bodyDiv w:val="1"/>
      <w:marLeft w:val="0"/>
      <w:marRight w:val="0"/>
      <w:marTop w:val="0"/>
      <w:marBottom w:val="0"/>
      <w:divBdr>
        <w:top w:val="none" w:sz="0" w:space="0" w:color="auto"/>
        <w:left w:val="none" w:sz="0" w:space="0" w:color="auto"/>
        <w:bottom w:val="none" w:sz="0" w:space="0" w:color="auto"/>
        <w:right w:val="none" w:sz="0" w:space="0" w:color="auto"/>
      </w:divBdr>
    </w:div>
    <w:div w:id="816653223">
      <w:bodyDiv w:val="1"/>
      <w:marLeft w:val="0"/>
      <w:marRight w:val="0"/>
      <w:marTop w:val="0"/>
      <w:marBottom w:val="0"/>
      <w:divBdr>
        <w:top w:val="none" w:sz="0" w:space="0" w:color="auto"/>
        <w:left w:val="none" w:sz="0" w:space="0" w:color="auto"/>
        <w:bottom w:val="none" w:sz="0" w:space="0" w:color="auto"/>
        <w:right w:val="none" w:sz="0" w:space="0" w:color="auto"/>
      </w:divBdr>
    </w:div>
    <w:div w:id="822550892">
      <w:bodyDiv w:val="1"/>
      <w:marLeft w:val="0"/>
      <w:marRight w:val="0"/>
      <w:marTop w:val="0"/>
      <w:marBottom w:val="0"/>
      <w:divBdr>
        <w:top w:val="none" w:sz="0" w:space="0" w:color="auto"/>
        <w:left w:val="none" w:sz="0" w:space="0" w:color="auto"/>
        <w:bottom w:val="none" w:sz="0" w:space="0" w:color="auto"/>
        <w:right w:val="none" w:sz="0" w:space="0" w:color="auto"/>
      </w:divBdr>
    </w:div>
    <w:div w:id="827021730">
      <w:bodyDiv w:val="1"/>
      <w:marLeft w:val="0"/>
      <w:marRight w:val="0"/>
      <w:marTop w:val="0"/>
      <w:marBottom w:val="0"/>
      <w:divBdr>
        <w:top w:val="none" w:sz="0" w:space="0" w:color="auto"/>
        <w:left w:val="none" w:sz="0" w:space="0" w:color="auto"/>
        <w:bottom w:val="none" w:sz="0" w:space="0" w:color="auto"/>
        <w:right w:val="none" w:sz="0" w:space="0" w:color="auto"/>
      </w:divBdr>
    </w:div>
    <w:div w:id="830758567">
      <w:bodyDiv w:val="1"/>
      <w:marLeft w:val="0"/>
      <w:marRight w:val="0"/>
      <w:marTop w:val="0"/>
      <w:marBottom w:val="0"/>
      <w:divBdr>
        <w:top w:val="none" w:sz="0" w:space="0" w:color="auto"/>
        <w:left w:val="none" w:sz="0" w:space="0" w:color="auto"/>
        <w:bottom w:val="none" w:sz="0" w:space="0" w:color="auto"/>
        <w:right w:val="none" w:sz="0" w:space="0" w:color="auto"/>
      </w:divBdr>
    </w:div>
    <w:div w:id="839008324">
      <w:bodyDiv w:val="1"/>
      <w:marLeft w:val="0"/>
      <w:marRight w:val="0"/>
      <w:marTop w:val="0"/>
      <w:marBottom w:val="0"/>
      <w:divBdr>
        <w:top w:val="none" w:sz="0" w:space="0" w:color="auto"/>
        <w:left w:val="none" w:sz="0" w:space="0" w:color="auto"/>
        <w:bottom w:val="none" w:sz="0" w:space="0" w:color="auto"/>
        <w:right w:val="none" w:sz="0" w:space="0" w:color="auto"/>
      </w:divBdr>
    </w:div>
    <w:div w:id="877737505">
      <w:bodyDiv w:val="1"/>
      <w:marLeft w:val="0"/>
      <w:marRight w:val="0"/>
      <w:marTop w:val="0"/>
      <w:marBottom w:val="0"/>
      <w:divBdr>
        <w:top w:val="none" w:sz="0" w:space="0" w:color="auto"/>
        <w:left w:val="none" w:sz="0" w:space="0" w:color="auto"/>
        <w:bottom w:val="none" w:sz="0" w:space="0" w:color="auto"/>
        <w:right w:val="none" w:sz="0" w:space="0" w:color="auto"/>
      </w:divBdr>
    </w:div>
    <w:div w:id="892472469">
      <w:bodyDiv w:val="1"/>
      <w:marLeft w:val="0"/>
      <w:marRight w:val="0"/>
      <w:marTop w:val="0"/>
      <w:marBottom w:val="0"/>
      <w:divBdr>
        <w:top w:val="none" w:sz="0" w:space="0" w:color="auto"/>
        <w:left w:val="none" w:sz="0" w:space="0" w:color="auto"/>
        <w:bottom w:val="none" w:sz="0" w:space="0" w:color="auto"/>
        <w:right w:val="none" w:sz="0" w:space="0" w:color="auto"/>
      </w:divBdr>
    </w:div>
    <w:div w:id="905455075">
      <w:bodyDiv w:val="1"/>
      <w:marLeft w:val="0"/>
      <w:marRight w:val="0"/>
      <w:marTop w:val="0"/>
      <w:marBottom w:val="0"/>
      <w:divBdr>
        <w:top w:val="none" w:sz="0" w:space="0" w:color="auto"/>
        <w:left w:val="none" w:sz="0" w:space="0" w:color="auto"/>
        <w:bottom w:val="none" w:sz="0" w:space="0" w:color="auto"/>
        <w:right w:val="none" w:sz="0" w:space="0" w:color="auto"/>
      </w:divBdr>
    </w:div>
    <w:div w:id="905721316">
      <w:bodyDiv w:val="1"/>
      <w:marLeft w:val="0"/>
      <w:marRight w:val="0"/>
      <w:marTop w:val="0"/>
      <w:marBottom w:val="0"/>
      <w:divBdr>
        <w:top w:val="none" w:sz="0" w:space="0" w:color="auto"/>
        <w:left w:val="none" w:sz="0" w:space="0" w:color="auto"/>
        <w:bottom w:val="none" w:sz="0" w:space="0" w:color="auto"/>
        <w:right w:val="none" w:sz="0" w:space="0" w:color="auto"/>
      </w:divBdr>
    </w:div>
    <w:div w:id="913930917">
      <w:bodyDiv w:val="1"/>
      <w:marLeft w:val="0"/>
      <w:marRight w:val="0"/>
      <w:marTop w:val="0"/>
      <w:marBottom w:val="0"/>
      <w:divBdr>
        <w:top w:val="none" w:sz="0" w:space="0" w:color="auto"/>
        <w:left w:val="none" w:sz="0" w:space="0" w:color="auto"/>
        <w:bottom w:val="none" w:sz="0" w:space="0" w:color="auto"/>
        <w:right w:val="none" w:sz="0" w:space="0" w:color="auto"/>
      </w:divBdr>
      <w:divsChild>
        <w:div w:id="203519696">
          <w:marLeft w:val="418"/>
          <w:marRight w:val="0"/>
          <w:marTop w:val="130"/>
          <w:marBottom w:val="0"/>
          <w:divBdr>
            <w:top w:val="none" w:sz="0" w:space="0" w:color="auto"/>
            <w:left w:val="none" w:sz="0" w:space="0" w:color="auto"/>
            <w:bottom w:val="none" w:sz="0" w:space="0" w:color="auto"/>
            <w:right w:val="none" w:sz="0" w:space="0" w:color="auto"/>
          </w:divBdr>
        </w:div>
        <w:div w:id="304504512">
          <w:marLeft w:val="418"/>
          <w:marRight w:val="0"/>
          <w:marTop w:val="130"/>
          <w:marBottom w:val="0"/>
          <w:divBdr>
            <w:top w:val="none" w:sz="0" w:space="0" w:color="auto"/>
            <w:left w:val="none" w:sz="0" w:space="0" w:color="auto"/>
            <w:bottom w:val="none" w:sz="0" w:space="0" w:color="auto"/>
            <w:right w:val="none" w:sz="0" w:space="0" w:color="auto"/>
          </w:divBdr>
        </w:div>
        <w:div w:id="929855262">
          <w:marLeft w:val="418"/>
          <w:marRight w:val="0"/>
          <w:marTop w:val="130"/>
          <w:marBottom w:val="0"/>
          <w:divBdr>
            <w:top w:val="none" w:sz="0" w:space="0" w:color="auto"/>
            <w:left w:val="none" w:sz="0" w:space="0" w:color="auto"/>
            <w:bottom w:val="none" w:sz="0" w:space="0" w:color="auto"/>
            <w:right w:val="none" w:sz="0" w:space="0" w:color="auto"/>
          </w:divBdr>
        </w:div>
      </w:divsChild>
    </w:div>
    <w:div w:id="915869214">
      <w:bodyDiv w:val="1"/>
      <w:marLeft w:val="0"/>
      <w:marRight w:val="0"/>
      <w:marTop w:val="0"/>
      <w:marBottom w:val="0"/>
      <w:divBdr>
        <w:top w:val="none" w:sz="0" w:space="0" w:color="auto"/>
        <w:left w:val="none" w:sz="0" w:space="0" w:color="auto"/>
        <w:bottom w:val="none" w:sz="0" w:space="0" w:color="auto"/>
        <w:right w:val="none" w:sz="0" w:space="0" w:color="auto"/>
      </w:divBdr>
      <w:divsChild>
        <w:div w:id="1775706793">
          <w:marLeft w:val="547"/>
          <w:marRight w:val="0"/>
          <w:marTop w:val="0"/>
          <w:marBottom w:val="0"/>
          <w:divBdr>
            <w:top w:val="none" w:sz="0" w:space="0" w:color="auto"/>
            <w:left w:val="none" w:sz="0" w:space="0" w:color="auto"/>
            <w:bottom w:val="none" w:sz="0" w:space="0" w:color="auto"/>
            <w:right w:val="none" w:sz="0" w:space="0" w:color="auto"/>
          </w:divBdr>
        </w:div>
      </w:divsChild>
    </w:div>
    <w:div w:id="920681165">
      <w:bodyDiv w:val="1"/>
      <w:marLeft w:val="0"/>
      <w:marRight w:val="0"/>
      <w:marTop w:val="0"/>
      <w:marBottom w:val="0"/>
      <w:divBdr>
        <w:top w:val="none" w:sz="0" w:space="0" w:color="auto"/>
        <w:left w:val="none" w:sz="0" w:space="0" w:color="auto"/>
        <w:bottom w:val="none" w:sz="0" w:space="0" w:color="auto"/>
        <w:right w:val="none" w:sz="0" w:space="0" w:color="auto"/>
      </w:divBdr>
    </w:div>
    <w:div w:id="928731749">
      <w:bodyDiv w:val="1"/>
      <w:marLeft w:val="0"/>
      <w:marRight w:val="0"/>
      <w:marTop w:val="0"/>
      <w:marBottom w:val="0"/>
      <w:divBdr>
        <w:top w:val="none" w:sz="0" w:space="0" w:color="auto"/>
        <w:left w:val="none" w:sz="0" w:space="0" w:color="auto"/>
        <w:bottom w:val="none" w:sz="0" w:space="0" w:color="auto"/>
        <w:right w:val="none" w:sz="0" w:space="0" w:color="auto"/>
      </w:divBdr>
    </w:div>
    <w:div w:id="941958394">
      <w:bodyDiv w:val="1"/>
      <w:marLeft w:val="0"/>
      <w:marRight w:val="0"/>
      <w:marTop w:val="0"/>
      <w:marBottom w:val="0"/>
      <w:divBdr>
        <w:top w:val="none" w:sz="0" w:space="0" w:color="auto"/>
        <w:left w:val="none" w:sz="0" w:space="0" w:color="auto"/>
        <w:bottom w:val="none" w:sz="0" w:space="0" w:color="auto"/>
        <w:right w:val="none" w:sz="0" w:space="0" w:color="auto"/>
      </w:divBdr>
    </w:div>
    <w:div w:id="949094517">
      <w:bodyDiv w:val="1"/>
      <w:marLeft w:val="0"/>
      <w:marRight w:val="0"/>
      <w:marTop w:val="0"/>
      <w:marBottom w:val="0"/>
      <w:divBdr>
        <w:top w:val="none" w:sz="0" w:space="0" w:color="auto"/>
        <w:left w:val="none" w:sz="0" w:space="0" w:color="auto"/>
        <w:bottom w:val="none" w:sz="0" w:space="0" w:color="auto"/>
        <w:right w:val="none" w:sz="0" w:space="0" w:color="auto"/>
      </w:divBdr>
    </w:div>
    <w:div w:id="976029456">
      <w:bodyDiv w:val="1"/>
      <w:marLeft w:val="0"/>
      <w:marRight w:val="0"/>
      <w:marTop w:val="0"/>
      <w:marBottom w:val="0"/>
      <w:divBdr>
        <w:top w:val="none" w:sz="0" w:space="0" w:color="auto"/>
        <w:left w:val="none" w:sz="0" w:space="0" w:color="auto"/>
        <w:bottom w:val="none" w:sz="0" w:space="0" w:color="auto"/>
        <w:right w:val="none" w:sz="0" w:space="0" w:color="auto"/>
      </w:divBdr>
    </w:div>
    <w:div w:id="978609367">
      <w:bodyDiv w:val="1"/>
      <w:marLeft w:val="0"/>
      <w:marRight w:val="0"/>
      <w:marTop w:val="0"/>
      <w:marBottom w:val="0"/>
      <w:divBdr>
        <w:top w:val="none" w:sz="0" w:space="0" w:color="auto"/>
        <w:left w:val="none" w:sz="0" w:space="0" w:color="auto"/>
        <w:bottom w:val="none" w:sz="0" w:space="0" w:color="auto"/>
        <w:right w:val="none" w:sz="0" w:space="0" w:color="auto"/>
      </w:divBdr>
    </w:div>
    <w:div w:id="1008337535">
      <w:bodyDiv w:val="1"/>
      <w:marLeft w:val="0"/>
      <w:marRight w:val="0"/>
      <w:marTop w:val="0"/>
      <w:marBottom w:val="0"/>
      <w:divBdr>
        <w:top w:val="none" w:sz="0" w:space="0" w:color="auto"/>
        <w:left w:val="none" w:sz="0" w:space="0" w:color="auto"/>
        <w:bottom w:val="none" w:sz="0" w:space="0" w:color="auto"/>
        <w:right w:val="none" w:sz="0" w:space="0" w:color="auto"/>
      </w:divBdr>
    </w:div>
    <w:div w:id="1017079878">
      <w:bodyDiv w:val="1"/>
      <w:marLeft w:val="0"/>
      <w:marRight w:val="0"/>
      <w:marTop w:val="0"/>
      <w:marBottom w:val="0"/>
      <w:divBdr>
        <w:top w:val="none" w:sz="0" w:space="0" w:color="auto"/>
        <w:left w:val="none" w:sz="0" w:space="0" w:color="auto"/>
        <w:bottom w:val="none" w:sz="0" w:space="0" w:color="auto"/>
        <w:right w:val="none" w:sz="0" w:space="0" w:color="auto"/>
      </w:divBdr>
      <w:divsChild>
        <w:div w:id="569387980">
          <w:marLeft w:val="0"/>
          <w:marRight w:val="0"/>
          <w:marTop w:val="0"/>
          <w:marBottom w:val="0"/>
          <w:divBdr>
            <w:top w:val="none" w:sz="0" w:space="0" w:color="auto"/>
            <w:left w:val="none" w:sz="0" w:space="0" w:color="auto"/>
            <w:bottom w:val="none" w:sz="0" w:space="0" w:color="auto"/>
            <w:right w:val="none" w:sz="0" w:space="0" w:color="auto"/>
          </w:divBdr>
          <w:divsChild>
            <w:div w:id="454829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2366036">
      <w:bodyDiv w:val="1"/>
      <w:marLeft w:val="0"/>
      <w:marRight w:val="0"/>
      <w:marTop w:val="0"/>
      <w:marBottom w:val="0"/>
      <w:divBdr>
        <w:top w:val="none" w:sz="0" w:space="0" w:color="auto"/>
        <w:left w:val="none" w:sz="0" w:space="0" w:color="auto"/>
        <w:bottom w:val="none" w:sz="0" w:space="0" w:color="auto"/>
        <w:right w:val="none" w:sz="0" w:space="0" w:color="auto"/>
      </w:divBdr>
    </w:div>
    <w:div w:id="1067336663">
      <w:bodyDiv w:val="1"/>
      <w:marLeft w:val="0"/>
      <w:marRight w:val="0"/>
      <w:marTop w:val="0"/>
      <w:marBottom w:val="0"/>
      <w:divBdr>
        <w:top w:val="none" w:sz="0" w:space="0" w:color="auto"/>
        <w:left w:val="none" w:sz="0" w:space="0" w:color="auto"/>
        <w:bottom w:val="none" w:sz="0" w:space="0" w:color="auto"/>
        <w:right w:val="none" w:sz="0" w:space="0" w:color="auto"/>
      </w:divBdr>
    </w:div>
    <w:div w:id="1067337238">
      <w:bodyDiv w:val="1"/>
      <w:marLeft w:val="0"/>
      <w:marRight w:val="0"/>
      <w:marTop w:val="0"/>
      <w:marBottom w:val="0"/>
      <w:divBdr>
        <w:top w:val="none" w:sz="0" w:space="0" w:color="auto"/>
        <w:left w:val="none" w:sz="0" w:space="0" w:color="auto"/>
        <w:bottom w:val="none" w:sz="0" w:space="0" w:color="auto"/>
        <w:right w:val="none" w:sz="0" w:space="0" w:color="auto"/>
      </w:divBdr>
    </w:div>
    <w:div w:id="1081296271">
      <w:bodyDiv w:val="1"/>
      <w:marLeft w:val="0"/>
      <w:marRight w:val="0"/>
      <w:marTop w:val="0"/>
      <w:marBottom w:val="0"/>
      <w:divBdr>
        <w:top w:val="none" w:sz="0" w:space="0" w:color="auto"/>
        <w:left w:val="none" w:sz="0" w:space="0" w:color="auto"/>
        <w:bottom w:val="none" w:sz="0" w:space="0" w:color="auto"/>
        <w:right w:val="none" w:sz="0" w:space="0" w:color="auto"/>
      </w:divBdr>
    </w:div>
    <w:div w:id="1100104774">
      <w:bodyDiv w:val="1"/>
      <w:marLeft w:val="0"/>
      <w:marRight w:val="0"/>
      <w:marTop w:val="0"/>
      <w:marBottom w:val="0"/>
      <w:divBdr>
        <w:top w:val="none" w:sz="0" w:space="0" w:color="auto"/>
        <w:left w:val="none" w:sz="0" w:space="0" w:color="auto"/>
        <w:bottom w:val="none" w:sz="0" w:space="0" w:color="auto"/>
        <w:right w:val="none" w:sz="0" w:space="0" w:color="auto"/>
      </w:divBdr>
    </w:div>
    <w:div w:id="1132749772">
      <w:bodyDiv w:val="1"/>
      <w:marLeft w:val="0"/>
      <w:marRight w:val="0"/>
      <w:marTop w:val="0"/>
      <w:marBottom w:val="0"/>
      <w:divBdr>
        <w:top w:val="none" w:sz="0" w:space="0" w:color="auto"/>
        <w:left w:val="none" w:sz="0" w:space="0" w:color="auto"/>
        <w:bottom w:val="none" w:sz="0" w:space="0" w:color="auto"/>
        <w:right w:val="none" w:sz="0" w:space="0" w:color="auto"/>
      </w:divBdr>
      <w:divsChild>
        <w:div w:id="1363549825">
          <w:marLeft w:val="0"/>
          <w:marRight w:val="0"/>
          <w:marTop w:val="0"/>
          <w:marBottom w:val="0"/>
          <w:divBdr>
            <w:top w:val="none" w:sz="0" w:space="0" w:color="auto"/>
            <w:left w:val="none" w:sz="0" w:space="0" w:color="auto"/>
            <w:bottom w:val="none" w:sz="0" w:space="0" w:color="auto"/>
            <w:right w:val="none" w:sz="0" w:space="0" w:color="auto"/>
          </w:divBdr>
        </w:div>
      </w:divsChild>
    </w:div>
    <w:div w:id="1153718771">
      <w:bodyDiv w:val="1"/>
      <w:marLeft w:val="0"/>
      <w:marRight w:val="0"/>
      <w:marTop w:val="0"/>
      <w:marBottom w:val="0"/>
      <w:divBdr>
        <w:top w:val="none" w:sz="0" w:space="0" w:color="auto"/>
        <w:left w:val="none" w:sz="0" w:space="0" w:color="auto"/>
        <w:bottom w:val="none" w:sz="0" w:space="0" w:color="auto"/>
        <w:right w:val="none" w:sz="0" w:space="0" w:color="auto"/>
      </w:divBdr>
    </w:div>
    <w:div w:id="1173646717">
      <w:bodyDiv w:val="1"/>
      <w:marLeft w:val="0"/>
      <w:marRight w:val="0"/>
      <w:marTop w:val="0"/>
      <w:marBottom w:val="0"/>
      <w:divBdr>
        <w:top w:val="none" w:sz="0" w:space="0" w:color="auto"/>
        <w:left w:val="none" w:sz="0" w:space="0" w:color="auto"/>
        <w:bottom w:val="none" w:sz="0" w:space="0" w:color="auto"/>
        <w:right w:val="none" w:sz="0" w:space="0" w:color="auto"/>
      </w:divBdr>
    </w:div>
    <w:div w:id="1211573481">
      <w:bodyDiv w:val="1"/>
      <w:marLeft w:val="0"/>
      <w:marRight w:val="0"/>
      <w:marTop w:val="0"/>
      <w:marBottom w:val="0"/>
      <w:divBdr>
        <w:top w:val="none" w:sz="0" w:space="0" w:color="auto"/>
        <w:left w:val="none" w:sz="0" w:space="0" w:color="auto"/>
        <w:bottom w:val="none" w:sz="0" w:space="0" w:color="auto"/>
        <w:right w:val="none" w:sz="0" w:space="0" w:color="auto"/>
      </w:divBdr>
    </w:div>
    <w:div w:id="1279489039">
      <w:bodyDiv w:val="1"/>
      <w:marLeft w:val="0"/>
      <w:marRight w:val="0"/>
      <w:marTop w:val="0"/>
      <w:marBottom w:val="0"/>
      <w:divBdr>
        <w:top w:val="none" w:sz="0" w:space="0" w:color="auto"/>
        <w:left w:val="none" w:sz="0" w:space="0" w:color="auto"/>
        <w:bottom w:val="none" w:sz="0" w:space="0" w:color="auto"/>
        <w:right w:val="none" w:sz="0" w:space="0" w:color="auto"/>
      </w:divBdr>
    </w:div>
    <w:div w:id="1281105620">
      <w:bodyDiv w:val="1"/>
      <w:marLeft w:val="0"/>
      <w:marRight w:val="0"/>
      <w:marTop w:val="0"/>
      <w:marBottom w:val="0"/>
      <w:divBdr>
        <w:top w:val="none" w:sz="0" w:space="0" w:color="auto"/>
        <w:left w:val="none" w:sz="0" w:space="0" w:color="auto"/>
        <w:bottom w:val="none" w:sz="0" w:space="0" w:color="auto"/>
        <w:right w:val="none" w:sz="0" w:space="0" w:color="auto"/>
      </w:divBdr>
    </w:div>
    <w:div w:id="1284726594">
      <w:bodyDiv w:val="1"/>
      <w:marLeft w:val="0"/>
      <w:marRight w:val="0"/>
      <w:marTop w:val="0"/>
      <w:marBottom w:val="0"/>
      <w:divBdr>
        <w:top w:val="none" w:sz="0" w:space="0" w:color="auto"/>
        <w:left w:val="none" w:sz="0" w:space="0" w:color="auto"/>
        <w:bottom w:val="none" w:sz="0" w:space="0" w:color="auto"/>
        <w:right w:val="none" w:sz="0" w:space="0" w:color="auto"/>
      </w:divBdr>
    </w:div>
    <w:div w:id="1288853314">
      <w:bodyDiv w:val="1"/>
      <w:marLeft w:val="0"/>
      <w:marRight w:val="0"/>
      <w:marTop w:val="0"/>
      <w:marBottom w:val="0"/>
      <w:divBdr>
        <w:top w:val="none" w:sz="0" w:space="0" w:color="auto"/>
        <w:left w:val="none" w:sz="0" w:space="0" w:color="auto"/>
        <w:bottom w:val="none" w:sz="0" w:space="0" w:color="auto"/>
        <w:right w:val="none" w:sz="0" w:space="0" w:color="auto"/>
      </w:divBdr>
    </w:div>
    <w:div w:id="1332873863">
      <w:bodyDiv w:val="1"/>
      <w:marLeft w:val="0"/>
      <w:marRight w:val="0"/>
      <w:marTop w:val="0"/>
      <w:marBottom w:val="0"/>
      <w:divBdr>
        <w:top w:val="none" w:sz="0" w:space="0" w:color="auto"/>
        <w:left w:val="none" w:sz="0" w:space="0" w:color="auto"/>
        <w:bottom w:val="none" w:sz="0" w:space="0" w:color="auto"/>
        <w:right w:val="none" w:sz="0" w:space="0" w:color="auto"/>
      </w:divBdr>
    </w:div>
    <w:div w:id="1340428503">
      <w:bodyDiv w:val="1"/>
      <w:marLeft w:val="0"/>
      <w:marRight w:val="0"/>
      <w:marTop w:val="0"/>
      <w:marBottom w:val="0"/>
      <w:divBdr>
        <w:top w:val="none" w:sz="0" w:space="0" w:color="auto"/>
        <w:left w:val="none" w:sz="0" w:space="0" w:color="auto"/>
        <w:bottom w:val="none" w:sz="0" w:space="0" w:color="auto"/>
        <w:right w:val="none" w:sz="0" w:space="0" w:color="auto"/>
      </w:divBdr>
      <w:divsChild>
        <w:div w:id="511988480">
          <w:marLeft w:val="0"/>
          <w:marRight w:val="0"/>
          <w:marTop w:val="0"/>
          <w:marBottom w:val="0"/>
          <w:divBdr>
            <w:top w:val="none" w:sz="0" w:space="0" w:color="auto"/>
            <w:left w:val="none" w:sz="0" w:space="0" w:color="auto"/>
            <w:bottom w:val="none" w:sz="0" w:space="0" w:color="auto"/>
            <w:right w:val="none" w:sz="0" w:space="0" w:color="auto"/>
          </w:divBdr>
          <w:divsChild>
            <w:div w:id="210385970">
              <w:marLeft w:val="0"/>
              <w:marRight w:val="0"/>
              <w:marTop w:val="0"/>
              <w:marBottom w:val="0"/>
              <w:divBdr>
                <w:top w:val="none" w:sz="0" w:space="0" w:color="auto"/>
                <w:left w:val="none" w:sz="0" w:space="0" w:color="auto"/>
                <w:bottom w:val="none" w:sz="0" w:space="0" w:color="auto"/>
                <w:right w:val="none" w:sz="0" w:space="0" w:color="auto"/>
              </w:divBdr>
            </w:div>
            <w:div w:id="829295536">
              <w:marLeft w:val="0"/>
              <w:marRight w:val="0"/>
              <w:marTop w:val="0"/>
              <w:marBottom w:val="0"/>
              <w:divBdr>
                <w:top w:val="none" w:sz="0" w:space="0" w:color="auto"/>
                <w:left w:val="none" w:sz="0" w:space="0" w:color="auto"/>
                <w:bottom w:val="none" w:sz="0" w:space="0" w:color="auto"/>
                <w:right w:val="none" w:sz="0" w:space="0" w:color="auto"/>
              </w:divBdr>
            </w:div>
            <w:div w:id="1758674468">
              <w:marLeft w:val="0"/>
              <w:marRight w:val="0"/>
              <w:marTop w:val="0"/>
              <w:marBottom w:val="0"/>
              <w:divBdr>
                <w:top w:val="none" w:sz="0" w:space="0" w:color="auto"/>
                <w:left w:val="none" w:sz="0" w:space="0" w:color="auto"/>
                <w:bottom w:val="none" w:sz="0" w:space="0" w:color="auto"/>
                <w:right w:val="none" w:sz="0" w:space="0" w:color="auto"/>
              </w:divBdr>
            </w:div>
            <w:div w:id="1839148796">
              <w:marLeft w:val="0"/>
              <w:marRight w:val="0"/>
              <w:marTop w:val="0"/>
              <w:marBottom w:val="0"/>
              <w:divBdr>
                <w:top w:val="none" w:sz="0" w:space="0" w:color="auto"/>
                <w:left w:val="none" w:sz="0" w:space="0" w:color="auto"/>
                <w:bottom w:val="none" w:sz="0" w:space="0" w:color="auto"/>
                <w:right w:val="none" w:sz="0" w:space="0" w:color="auto"/>
              </w:divBdr>
            </w:div>
            <w:div w:id="1872840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225806">
      <w:bodyDiv w:val="1"/>
      <w:marLeft w:val="0"/>
      <w:marRight w:val="0"/>
      <w:marTop w:val="0"/>
      <w:marBottom w:val="0"/>
      <w:divBdr>
        <w:top w:val="none" w:sz="0" w:space="0" w:color="auto"/>
        <w:left w:val="none" w:sz="0" w:space="0" w:color="auto"/>
        <w:bottom w:val="none" w:sz="0" w:space="0" w:color="auto"/>
        <w:right w:val="none" w:sz="0" w:space="0" w:color="auto"/>
      </w:divBdr>
    </w:div>
    <w:div w:id="1354989228">
      <w:bodyDiv w:val="1"/>
      <w:marLeft w:val="0"/>
      <w:marRight w:val="0"/>
      <w:marTop w:val="0"/>
      <w:marBottom w:val="0"/>
      <w:divBdr>
        <w:top w:val="none" w:sz="0" w:space="0" w:color="auto"/>
        <w:left w:val="none" w:sz="0" w:space="0" w:color="auto"/>
        <w:bottom w:val="none" w:sz="0" w:space="0" w:color="auto"/>
        <w:right w:val="none" w:sz="0" w:space="0" w:color="auto"/>
      </w:divBdr>
      <w:divsChild>
        <w:div w:id="291598955">
          <w:marLeft w:val="0"/>
          <w:marRight w:val="0"/>
          <w:marTop w:val="0"/>
          <w:marBottom w:val="0"/>
          <w:divBdr>
            <w:top w:val="none" w:sz="0" w:space="0" w:color="auto"/>
            <w:left w:val="none" w:sz="0" w:space="0" w:color="auto"/>
            <w:bottom w:val="none" w:sz="0" w:space="0" w:color="auto"/>
            <w:right w:val="none" w:sz="0" w:space="0" w:color="auto"/>
          </w:divBdr>
        </w:div>
        <w:div w:id="235825516">
          <w:marLeft w:val="0"/>
          <w:marRight w:val="0"/>
          <w:marTop w:val="0"/>
          <w:marBottom w:val="0"/>
          <w:divBdr>
            <w:top w:val="none" w:sz="0" w:space="0" w:color="auto"/>
            <w:left w:val="none" w:sz="0" w:space="0" w:color="auto"/>
            <w:bottom w:val="none" w:sz="0" w:space="0" w:color="auto"/>
            <w:right w:val="none" w:sz="0" w:space="0" w:color="auto"/>
          </w:divBdr>
        </w:div>
        <w:div w:id="1881043797">
          <w:marLeft w:val="0"/>
          <w:marRight w:val="0"/>
          <w:marTop w:val="0"/>
          <w:marBottom w:val="0"/>
          <w:divBdr>
            <w:top w:val="none" w:sz="0" w:space="0" w:color="auto"/>
            <w:left w:val="none" w:sz="0" w:space="0" w:color="auto"/>
            <w:bottom w:val="none" w:sz="0" w:space="0" w:color="auto"/>
            <w:right w:val="none" w:sz="0" w:space="0" w:color="auto"/>
          </w:divBdr>
        </w:div>
        <w:div w:id="994453954">
          <w:marLeft w:val="0"/>
          <w:marRight w:val="0"/>
          <w:marTop w:val="0"/>
          <w:marBottom w:val="0"/>
          <w:divBdr>
            <w:top w:val="none" w:sz="0" w:space="0" w:color="auto"/>
            <w:left w:val="none" w:sz="0" w:space="0" w:color="auto"/>
            <w:bottom w:val="none" w:sz="0" w:space="0" w:color="auto"/>
            <w:right w:val="none" w:sz="0" w:space="0" w:color="auto"/>
          </w:divBdr>
        </w:div>
        <w:div w:id="2135829627">
          <w:marLeft w:val="0"/>
          <w:marRight w:val="0"/>
          <w:marTop w:val="0"/>
          <w:marBottom w:val="0"/>
          <w:divBdr>
            <w:top w:val="none" w:sz="0" w:space="0" w:color="auto"/>
            <w:left w:val="none" w:sz="0" w:space="0" w:color="auto"/>
            <w:bottom w:val="none" w:sz="0" w:space="0" w:color="auto"/>
            <w:right w:val="none" w:sz="0" w:space="0" w:color="auto"/>
          </w:divBdr>
        </w:div>
        <w:div w:id="2125994632">
          <w:marLeft w:val="0"/>
          <w:marRight w:val="0"/>
          <w:marTop w:val="0"/>
          <w:marBottom w:val="0"/>
          <w:divBdr>
            <w:top w:val="none" w:sz="0" w:space="0" w:color="auto"/>
            <w:left w:val="none" w:sz="0" w:space="0" w:color="auto"/>
            <w:bottom w:val="none" w:sz="0" w:space="0" w:color="auto"/>
            <w:right w:val="none" w:sz="0" w:space="0" w:color="auto"/>
          </w:divBdr>
        </w:div>
        <w:div w:id="1700079800">
          <w:marLeft w:val="0"/>
          <w:marRight w:val="0"/>
          <w:marTop w:val="0"/>
          <w:marBottom w:val="0"/>
          <w:divBdr>
            <w:top w:val="none" w:sz="0" w:space="0" w:color="auto"/>
            <w:left w:val="none" w:sz="0" w:space="0" w:color="auto"/>
            <w:bottom w:val="none" w:sz="0" w:space="0" w:color="auto"/>
            <w:right w:val="none" w:sz="0" w:space="0" w:color="auto"/>
          </w:divBdr>
        </w:div>
        <w:div w:id="812603121">
          <w:marLeft w:val="0"/>
          <w:marRight w:val="0"/>
          <w:marTop w:val="0"/>
          <w:marBottom w:val="0"/>
          <w:divBdr>
            <w:top w:val="none" w:sz="0" w:space="0" w:color="auto"/>
            <w:left w:val="none" w:sz="0" w:space="0" w:color="auto"/>
            <w:bottom w:val="none" w:sz="0" w:space="0" w:color="auto"/>
            <w:right w:val="none" w:sz="0" w:space="0" w:color="auto"/>
          </w:divBdr>
        </w:div>
        <w:div w:id="2108303400">
          <w:marLeft w:val="0"/>
          <w:marRight w:val="0"/>
          <w:marTop w:val="0"/>
          <w:marBottom w:val="0"/>
          <w:divBdr>
            <w:top w:val="none" w:sz="0" w:space="0" w:color="auto"/>
            <w:left w:val="none" w:sz="0" w:space="0" w:color="auto"/>
            <w:bottom w:val="none" w:sz="0" w:space="0" w:color="auto"/>
            <w:right w:val="none" w:sz="0" w:space="0" w:color="auto"/>
          </w:divBdr>
        </w:div>
        <w:div w:id="150365056">
          <w:marLeft w:val="0"/>
          <w:marRight w:val="0"/>
          <w:marTop w:val="0"/>
          <w:marBottom w:val="0"/>
          <w:divBdr>
            <w:top w:val="none" w:sz="0" w:space="0" w:color="auto"/>
            <w:left w:val="none" w:sz="0" w:space="0" w:color="auto"/>
            <w:bottom w:val="none" w:sz="0" w:space="0" w:color="auto"/>
            <w:right w:val="none" w:sz="0" w:space="0" w:color="auto"/>
          </w:divBdr>
        </w:div>
      </w:divsChild>
    </w:div>
    <w:div w:id="1364945160">
      <w:bodyDiv w:val="1"/>
      <w:marLeft w:val="0"/>
      <w:marRight w:val="0"/>
      <w:marTop w:val="0"/>
      <w:marBottom w:val="0"/>
      <w:divBdr>
        <w:top w:val="none" w:sz="0" w:space="0" w:color="auto"/>
        <w:left w:val="none" w:sz="0" w:space="0" w:color="auto"/>
        <w:bottom w:val="none" w:sz="0" w:space="0" w:color="auto"/>
        <w:right w:val="none" w:sz="0" w:space="0" w:color="auto"/>
      </w:divBdr>
    </w:div>
    <w:div w:id="1397780398">
      <w:bodyDiv w:val="1"/>
      <w:marLeft w:val="0"/>
      <w:marRight w:val="0"/>
      <w:marTop w:val="0"/>
      <w:marBottom w:val="0"/>
      <w:divBdr>
        <w:top w:val="none" w:sz="0" w:space="0" w:color="auto"/>
        <w:left w:val="none" w:sz="0" w:space="0" w:color="auto"/>
        <w:bottom w:val="none" w:sz="0" w:space="0" w:color="auto"/>
        <w:right w:val="none" w:sz="0" w:space="0" w:color="auto"/>
      </w:divBdr>
    </w:div>
    <w:div w:id="1418013043">
      <w:bodyDiv w:val="1"/>
      <w:marLeft w:val="0"/>
      <w:marRight w:val="0"/>
      <w:marTop w:val="0"/>
      <w:marBottom w:val="0"/>
      <w:divBdr>
        <w:top w:val="none" w:sz="0" w:space="0" w:color="auto"/>
        <w:left w:val="none" w:sz="0" w:space="0" w:color="auto"/>
        <w:bottom w:val="none" w:sz="0" w:space="0" w:color="auto"/>
        <w:right w:val="none" w:sz="0" w:space="0" w:color="auto"/>
      </w:divBdr>
    </w:div>
    <w:div w:id="1474251777">
      <w:bodyDiv w:val="1"/>
      <w:marLeft w:val="0"/>
      <w:marRight w:val="0"/>
      <w:marTop w:val="0"/>
      <w:marBottom w:val="0"/>
      <w:divBdr>
        <w:top w:val="none" w:sz="0" w:space="0" w:color="auto"/>
        <w:left w:val="none" w:sz="0" w:space="0" w:color="auto"/>
        <w:bottom w:val="none" w:sz="0" w:space="0" w:color="auto"/>
        <w:right w:val="none" w:sz="0" w:space="0" w:color="auto"/>
      </w:divBdr>
    </w:div>
    <w:div w:id="1483622380">
      <w:bodyDiv w:val="1"/>
      <w:marLeft w:val="0"/>
      <w:marRight w:val="0"/>
      <w:marTop w:val="0"/>
      <w:marBottom w:val="0"/>
      <w:divBdr>
        <w:top w:val="none" w:sz="0" w:space="0" w:color="auto"/>
        <w:left w:val="none" w:sz="0" w:space="0" w:color="auto"/>
        <w:bottom w:val="none" w:sz="0" w:space="0" w:color="auto"/>
        <w:right w:val="none" w:sz="0" w:space="0" w:color="auto"/>
      </w:divBdr>
    </w:div>
    <w:div w:id="1519151273">
      <w:bodyDiv w:val="1"/>
      <w:marLeft w:val="0"/>
      <w:marRight w:val="0"/>
      <w:marTop w:val="0"/>
      <w:marBottom w:val="0"/>
      <w:divBdr>
        <w:top w:val="none" w:sz="0" w:space="0" w:color="auto"/>
        <w:left w:val="none" w:sz="0" w:space="0" w:color="auto"/>
        <w:bottom w:val="none" w:sz="0" w:space="0" w:color="auto"/>
        <w:right w:val="none" w:sz="0" w:space="0" w:color="auto"/>
      </w:divBdr>
    </w:div>
    <w:div w:id="1535189641">
      <w:bodyDiv w:val="1"/>
      <w:marLeft w:val="0"/>
      <w:marRight w:val="0"/>
      <w:marTop w:val="0"/>
      <w:marBottom w:val="0"/>
      <w:divBdr>
        <w:top w:val="none" w:sz="0" w:space="0" w:color="auto"/>
        <w:left w:val="none" w:sz="0" w:space="0" w:color="auto"/>
        <w:bottom w:val="none" w:sz="0" w:space="0" w:color="auto"/>
        <w:right w:val="none" w:sz="0" w:space="0" w:color="auto"/>
      </w:divBdr>
      <w:divsChild>
        <w:div w:id="69356335">
          <w:marLeft w:val="0"/>
          <w:marRight w:val="0"/>
          <w:marTop w:val="0"/>
          <w:marBottom w:val="0"/>
          <w:divBdr>
            <w:top w:val="none" w:sz="0" w:space="0" w:color="auto"/>
            <w:left w:val="none" w:sz="0" w:space="0" w:color="auto"/>
            <w:bottom w:val="none" w:sz="0" w:space="0" w:color="auto"/>
            <w:right w:val="none" w:sz="0" w:space="0" w:color="auto"/>
          </w:divBdr>
        </w:div>
      </w:divsChild>
    </w:div>
    <w:div w:id="1544754549">
      <w:bodyDiv w:val="1"/>
      <w:marLeft w:val="0"/>
      <w:marRight w:val="0"/>
      <w:marTop w:val="0"/>
      <w:marBottom w:val="0"/>
      <w:divBdr>
        <w:top w:val="none" w:sz="0" w:space="0" w:color="auto"/>
        <w:left w:val="none" w:sz="0" w:space="0" w:color="auto"/>
        <w:bottom w:val="none" w:sz="0" w:space="0" w:color="auto"/>
        <w:right w:val="none" w:sz="0" w:space="0" w:color="auto"/>
      </w:divBdr>
    </w:div>
    <w:div w:id="1552765412">
      <w:bodyDiv w:val="1"/>
      <w:marLeft w:val="0"/>
      <w:marRight w:val="0"/>
      <w:marTop w:val="0"/>
      <w:marBottom w:val="0"/>
      <w:divBdr>
        <w:top w:val="none" w:sz="0" w:space="0" w:color="auto"/>
        <w:left w:val="none" w:sz="0" w:space="0" w:color="auto"/>
        <w:bottom w:val="none" w:sz="0" w:space="0" w:color="auto"/>
        <w:right w:val="none" w:sz="0" w:space="0" w:color="auto"/>
      </w:divBdr>
    </w:div>
    <w:div w:id="1567375821">
      <w:bodyDiv w:val="1"/>
      <w:marLeft w:val="0"/>
      <w:marRight w:val="0"/>
      <w:marTop w:val="0"/>
      <w:marBottom w:val="0"/>
      <w:divBdr>
        <w:top w:val="none" w:sz="0" w:space="0" w:color="auto"/>
        <w:left w:val="none" w:sz="0" w:space="0" w:color="auto"/>
        <w:bottom w:val="none" w:sz="0" w:space="0" w:color="auto"/>
        <w:right w:val="none" w:sz="0" w:space="0" w:color="auto"/>
      </w:divBdr>
    </w:div>
    <w:div w:id="1571765832">
      <w:bodyDiv w:val="1"/>
      <w:marLeft w:val="0"/>
      <w:marRight w:val="0"/>
      <w:marTop w:val="0"/>
      <w:marBottom w:val="0"/>
      <w:divBdr>
        <w:top w:val="none" w:sz="0" w:space="0" w:color="auto"/>
        <w:left w:val="none" w:sz="0" w:space="0" w:color="auto"/>
        <w:bottom w:val="none" w:sz="0" w:space="0" w:color="auto"/>
        <w:right w:val="none" w:sz="0" w:space="0" w:color="auto"/>
      </w:divBdr>
    </w:div>
    <w:div w:id="1672491428">
      <w:bodyDiv w:val="1"/>
      <w:marLeft w:val="0"/>
      <w:marRight w:val="0"/>
      <w:marTop w:val="0"/>
      <w:marBottom w:val="0"/>
      <w:divBdr>
        <w:top w:val="none" w:sz="0" w:space="0" w:color="auto"/>
        <w:left w:val="none" w:sz="0" w:space="0" w:color="auto"/>
        <w:bottom w:val="none" w:sz="0" w:space="0" w:color="auto"/>
        <w:right w:val="none" w:sz="0" w:space="0" w:color="auto"/>
      </w:divBdr>
    </w:div>
    <w:div w:id="1697461055">
      <w:bodyDiv w:val="1"/>
      <w:marLeft w:val="0"/>
      <w:marRight w:val="0"/>
      <w:marTop w:val="0"/>
      <w:marBottom w:val="0"/>
      <w:divBdr>
        <w:top w:val="none" w:sz="0" w:space="0" w:color="auto"/>
        <w:left w:val="none" w:sz="0" w:space="0" w:color="auto"/>
        <w:bottom w:val="none" w:sz="0" w:space="0" w:color="auto"/>
        <w:right w:val="none" w:sz="0" w:space="0" w:color="auto"/>
      </w:divBdr>
    </w:div>
    <w:div w:id="1708526088">
      <w:bodyDiv w:val="1"/>
      <w:marLeft w:val="0"/>
      <w:marRight w:val="0"/>
      <w:marTop w:val="0"/>
      <w:marBottom w:val="0"/>
      <w:divBdr>
        <w:top w:val="none" w:sz="0" w:space="0" w:color="auto"/>
        <w:left w:val="none" w:sz="0" w:space="0" w:color="auto"/>
        <w:bottom w:val="none" w:sz="0" w:space="0" w:color="auto"/>
        <w:right w:val="none" w:sz="0" w:space="0" w:color="auto"/>
      </w:divBdr>
    </w:div>
    <w:div w:id="1751002804">
      <w:bodyDiv w:val="1"/>
      <w:marLeft w:val="0"/>
      <w:marRight w:val="0"/>
      <w:marTop w:val="0"/>
      <w:marBottom w:val="0"/>
      <w:divBdr>
        <w:top w:val="none" w:sz="0" w:space="0" w:color="auto"/>
        <w:left w:val="none" w:sz="0" w:space="0" w:color="auto"/>
        <w:bottom w:val="none" w:sz="0" w:space="0" w:color="auto"/>
        <w:right w:val="none" w:sz="0" w:space="0" w:color="auto"/>
      </w:divBdr>
    </w:div>
    <w:div w:id="1755544375">
      <w:bodyDiv w:val="1"/>
      <w:marLeft w:val="0"/>
      <w:marRight w:val="0"/>
      <w:marTop w:val="0"/>
      <w:marBottom w:val="0"/>
      <w:divBdr>
        <w:top w:val="none" w:sz="0" w:space="0" w:color="auto"/>
        <w:left w:val="none" w:sz="0" w:space="0" w:color="auto"/>
        <w:bottom w:val="none" w:sz="0" w:space="0" w:color="auto"/>
        <w:right w:val="none" w:sz="0" w:space="0" w:color="auto"/>
      </w:divBdr>
    </w:div>
    <w:div w:id="1756395329">
      <w:bodyDiv w:val="1"/>
      <w:marLeft w:val="0"/>
      <w:marRight w:val="0"/>
      <w:marTop w:val="0"/>
      <w:marBottom w:val="0"/>
      <w:divBdr>
        <w:top w:val="none" w:sz="0" w:space="0" w:color="auto"/>
        <w:left w:val="none" w:sz="0" w:space="0" w:color="auto"/>
        <w:bottom w:val="none" w:sz="0" w:space="0" w:color="auto"/>
        <w:right w:val="none" w:sz="0" w:space="0" w:color="auto"/>
      </w:divBdr>
    </w:div>
    <w:div w:id="1768883921">
      <w:bodyDiv w:val="1"/>
      <w:marLeft w:val="0"/>
      <w:marRight w:val="0"/>
      <w:marTop w:val="0"/>
      <w:marBottom w:val="0"/>
      <w:divBdr>
        <w:top w:val="none" w:sz="0" w:space="0" w:color="auto"/>
        <w:left w:val="none" w:sz="0" w:space="0" w:color="auto"/>
        <w:bottom w:val="none" w:sz="0" w:space="0" w:color="auto"/>
        <w:right w:val="none" w:sz="0" w:space="0" w:color="auto"/>
      </w:divBdr>
    </w:div>
    <w:div w:id="1780753287">
      <w:bodyDiv w:val="1"/>
      <w:marLeft w:val="0"/>
      <w:marRight w:val="0"/>
      <w:marTop w:val="0"/>
      <w:marBottom w:val="0"/>
      <w:divBdr>
        <w:top w:val="none" w:sz="0" w:space="0" w:color="auto"/>
        <w:left w:val="none" w:sz="0" w:space="0" w:color="auto"/>
        <w:bottom w:val="none" w:sz="0" w:space="0" w:color="auto"/>
        <w:right w:val="none" w:sz="0" w:space="0" w:color="auto"/>
      </w:divBdr>
    </w:div>
    <w:div w:id="1835880273">
      <w:bodyDiv w:val="1"/>
      <w:marLeft w:val="0"/>
      <w:marRight w:val="0"/>
      <w:marTop w:val="0"/>
      <w:marBottom w:val="0"/>
      <w:divBdr>
        <w:top w:val="none" w:sz="0" w:space="0" w:color="auto"/>
        <w:left w:val="none" w:sz="0" w:space="0" w:color="auto"/>
        <w:bottom w:val="none" w:sz="0" w:space="0" w:color="auto"/>
        <w:right w:val="none" w:sz="0" w:space="0" w:color="auto"/>
      </w:divBdr>
    </w:div>
    <w:div w:id="1861891833">
      <w:bodyDiv w:val="1"/>
      <w:marLeft w:val="0"/>
      <w:marRight w:val="0"/>
      <w:marTop w:val="0"/>
      <w:marBottom w:val="0"/>
      <w:divBdr>
        <w:top w:val="none" w:sz="0" w:space="0" w:color="auto"/>
        <w:left w:val="none" w:sz="0" w:space="0" w:color="auto"/>
        <w:bottom w:val="none" w:sz="0" w:space="0" w:color="auto"/>
        <w:right w:val="none" w:sz="0" w:space="0" w:color="auto"/>
      </w:divBdr>
    </w:div>
    <w:div w:id="1870222090">
      <w:bodyDiv w:val="1"/>
      <w:marLeft w:val="0"/>
      <w:marRight w:val="0"/>
      <w:marTop w:val="0"/>
      <w:marBottom w:val="0"/>
      <w:divBdr>
        <w:top w:val="none" w:sz="0" w:space="0" w:color="auto"/>
        <w:left w:val="none" w:sz="0" w:space="0" w:color="auto"/>
        <w:bottom w:val="none" w:sz="0" w:space="0" w:color="auto"/>
        <w:right w:val="none" w:sz="0" w:space="0" w:color="auto"/>
      </w:divBdr>
    </w:div>
    <w:div w:id="1879586254">
      <w:bodyDiv w:val="1"/>
      <w:marLeft w:val="0"/>
      <w:marRight w:val="0"/>
      <w:marTop w:val="0"/>
      <w:marBottom w:val="0"/>
      <w:divBdr>
        <w:top w:val="none" w:sz="0" w:space="0" w:color="auto"/>
        <w:left w:val="none" w:sz="0" w:space="0" w:color="auto"/>
        <w:bottom w:val="none" w:sz="0" w:space="0" w:color="auto"/>
        <w:right w:val="none" w:sz="0" w:space="0" w:color="auto"/>
      </w:divBdr>
      <w:divsChild>
        <w:div w:id="773594745">
          <w:marLeft w:val="547"/>
          <w:marRight w:val="0"/>
          <w:marTop w:val="0"/>
          <w:marBottom w:val="0"/>
          <w:divBdr>
            <w:top w:val="none" w:sz="0" w:space="0" w:color="auto"/>
            <w:left w:val="none" w:sz="0" w:space="0" w:color="auto"/>
            <w:bottom w:val="none" w:sz="0" w:space="0" w:color="auto"/>
            <w:right w:val="none" w:sz="0" w:space="0" w:color="auto"/>
          </w:divBdr>
        </w:div>
        <w:div w:id="926963425">
          <w:marLeft w:val="547"/>
          <w:marRight w:val="0"/>
          <w:marTop w:val="0"/>
          <w:marBottom w:val="0"/>
          <w:divBdr>
            <w:top w:val="none" w:sz="0" w:space="0" w:color="auto"/>
            <w:left w:val="none" w:sz="0" w:space="0" w:color="auto"/>
            <w:bottom w:val="none" w:sz="0" w:space="0" w:color="auto"/>
            <w:right w:val="none" w:sz="0" w:space="0" w:color="auto"/>
          </w:divBdr>
        </w:div>
        <w:div w:id="1852446357">
          <w:marLeft w:val="547"/>
          <w:marRight w:val="0"/>
          <w:marTop w:val="0"/>
          <w:marBottom w:val="0"/>
          <w:divBdr>
            <w:top w:val="none" w:sz="0" w:space="0" w:color="auto"/>
            <w:left w:val="none" w:sz="0" w:space="0" w:color="auto"/>
            <w:bottom w:val="none" w:sz="0" w:space="0" w:color="auto"/>
            <w:right w:val="none" w:sz="0" w:space="0" w:color="auto"/>
          </w:divBdr>
        </w:div>
        <w:div w:id="1266109270">
          <w:marLeft w:val="547"/>
          <w:marRight w:val="0"/>
          <w:marTop w:val="0"/>
          <w:marBottom w:val="0"/>
          <w:divBdr>
            <w:top w:val="none" w:sz="0" w:space="0" w:color="auto"/>
            <w:left w:val="none" w:sz="0" w:space="0" w:color="auto"/>
            <w:bottom w:val="none" w:sz="0" w:space="0" w:color="auto"/>
            <w:right w:val="none" w:sz="0" w:space="0" w:color="auto"/>
          </w:divBdr>
        </w:div>
        <w:div w:id="1548295107">
          <w:marLeft w:val="547"/>
          <w:marRight w:val="0"/>
          <w:marTop w:val="0"/>
          <w:marBottom w:val="0"/>
          <w:divBdr>
            <w:top w:val="none" w:sz="0" w:space="0" w:color="auto"/>
            <w:left w:val="none" w:sz="0" w:space="0" w:color="auto"/>
            <w:bottom w:val="none" w:sz="0" w:space="0" w:color="auto"/>
            <w:right w:val="none" w:sz="0" w:space="0" w:color="auto"/>
          </w:divBdr>
        </w:div>
        <w:div w:id="1778600561">
          <w:marLeft w:val="547"/>
          <w:marRight w:val="0"/>
          <w:marTop w:val="0"/>
          <w:marBottom w:val="0"/>
          <w:divBdr>
            <w:top w:val="none" w:sz="0" w:space="0" w:color="auto"/>
            <w:left w:val="none" w:sz="0" w:space="0" w:color="auto"/>
            <w:bottom w:val="none" w:sz="0" w:space="0" w:color="auto"/>
            <w:right w:val="none" w:sz="0" w:space="0" w:color="auto"/>
          </w:divBdr>
        </w:div>
      </w:divsChild>
    </w:div>
    <w:div w:id="1894197063">
      <w:bodyDiv w:val="1"/>
      <w:marLeft w:val="0"/>
      <w:marRight w:val="0"/>
      <w:marTop w:val="0"/>
      <w:marBottom w:val="0"/>
      <w:divBdr>
        <w:top w:val="none" w:sz="0" w:space="0" w:color="auto"/>
        <w:left w:val="none" w:sz="0" w:space="0" w:color="auto"/>
        <w:bottom w:val="none" w:sz="0" w:space="0" w:color="auto"/>
        <w:right w:val="none" w:sz="0" w:space="0" w:color="auto"/>
      </w:divBdr>
    </w:div>
    <w:div w:id="1905293374">
      <w:bodyDiv w:val="1"/>
      <w:marLeft w:val="0"/>
      <w:marRight w:val="0"/>
      <w:marTop w:val="0"/>
      <w:marBottom w:val="0"/>
      <w:divBdr>
        <w:top w:val="none" w:sz="0" w:space="0" w:color="auto"/>
        <w:left w:val="none" w:sz="0" w:space="0" w:color="auto"/>
        <w:bottom w:val="none" w:sz="0" w:space="0" w:color="auto"/>
        <w:right w:val="none" w:sz="0" w:space="0" w:color="auto"/>
      </w:divBdr>
    </w:div>
    <w:div w:id="1907916497">
      <w:bodyDiv w:val="1"/>
      <w:marLeft w:val="0"/>
      <w:marRight w:val="0"/>
      <w:marTop w:val="0"/>
      <w:marBottom w:val="0"/>
      <w:divBdr>
        <w:top w:val="none" w:sz="0" w:space="0" w:color="auto"/>
        <w:left w:val="none" w:sz="0" w:space="0" w:color="auto"/>
        <w:bottom w:val="none" w:sz="0" w:space="0" w:color="auto"/>
        <w:right w:val="none" w:sz="0" w:space="0" w:color="auto"/>
      </w:divBdr>
    </w:div>
    <w:div w:id="1975984813">
      <w:bodyDiv w:val="1"/>
      <w:marLeft w:val="0"/>
      <w:marRight w:val="0"/>
      <w:marTop w:val="0"/>
      <w:marBottom w:val="0"/>
      <w:divBdr>
        <w:top w:val="none" w:sz="0" w:space="0" w:color="auto"/>
        <w:left w:val="none" w:sz="0" w:space="0" w:color="auto"/>
        <w:bottom w:val="none" w:sz="0" w:space="0" w:color="auto"/>
        <w:right w:val="none" w:sz="0" w:space="0" w:color="auto"/>
      </w:divBdr>
    </w:div>
    <w:div w:id="1977712142">
      <w:bodyDiv w:val="1"/>
      <w:marLeft w:val="0"/>
      <w:marRight w:val="0"/>
      <w:marTop w:val="0"/>
      <w:marBottom w:val="0"/>
      <w:divBdr>
        <w:top w:val="none" w:sz="0" w:space="0" w:color="auto"/>
        <w:left w:val="none" w:sz="0" w:space="0" w:color="auto"/>
        <w:bottom w:val="none" w:sz="0" w:space="0" w:color="auto"/>
        <w:right w:val="none" w:sz="0" w:space="0" w:color="auto"/>
      </w:divBdr>
    </w:div>
    <w:div w:id="1999922241">
      <w:bodyDiv w:val="1"/>
      <w:marLeft w:val="0"/>
      <w:marRight w:val="0"/>
      <w:marTop w:val="0"/>
      <w:marBottom w:val="0"/>
      <w:divBdr>
        <w:top w:val="none" w:sz="0" w:space="0" w:color="auto"/>
        <w:left w:val="none" w:sz="0" w:space="0" w:color="auto"/>
        <w:bottom w:val="none" w:sz="0" w:space="0" w:color="auto"/>
        <w:right w:val="none" w:sz="0" w:space="0" w:color="auto"/>
      </w:divBdr>
    </w:div>
    <w:div w:id="2014911777">
      <w:bodyDiv w:val="1"/>
      <w:marLeft w:val="0"/>
      <w:marRight w:val="0"/>
      <w:marTop w:val="0"/>
      <w:marBottom w:val="0"/>
      <w:divBdr>
        <w:top w:val="none" w:sz="0" w:space="0" w:color="auto"/>
        <w:left w:val="none" w:sz="0" w:space="0" w:color="auto"/>
        <w:bottom w:val="none" w:sz="0" w:space="0" w:color="auto"/>
        <w:right w:val="none" w:sz="0" w:space="0" w:color="auto"/>
      </w:divBdr>
    </w:div>
    <w:div w:id="2052655361">
      <w:bodyDiv w:val="1"/>
      <w:marLeft w:val="0"/>
      <w:marRight w:val="0"/>
      <w:marTop w:val="0"/>
      <w:marBottom w:val="0"/>
      <w:divBdr>
        <w:top w:val="none" w:sz="0" w:space="0" w:color="auto"/>
        <w:left w:val="none" w:sz="0" w:space="0" w:color="auto"/>
        <w:bottom w:val="none" w:sz="0" w:space="0" w:color="auto"/>
        <w:right w:val="none" w:sz="0" w:space="0" w:color="auto"/>
      </w:divBdr>
    </w:div>
    <w:div w:id="2062971764">
      <w:bodyDiv w:val="1"/>
      <w:marLeft w:val="0"/>
      <w:marRight w:val="0"/>
      <w:marTop w:val="0"/>
      <w:marBottom w:val="0"/>
      <w:divBdr>
        <w:top w:val="none" w:sz="0" w:space="0" w:color="auto"/>
        <w:left w:val="none" w:sz="0" w:space="0" w:color="auto"/>
        <w:bottom w:val="none" w:sz="0" w:space="0" w:color="auto"/>
        <w:right w:val="none" w:sz="0" w:space="0" w:color="auto"/>
      </w:divBdr>
    </w:div>
    <w:div w:id="2069068799">
      <w:bodyDiv w:val="1"/>
      <w:marLeft w:val="0"/>
      <w:marRight w:val="0"/>
      <w:marTop w:val="0"/>
      <w:marBottom w:val="0"/>
      <w:divBdr>
        <w:top w:val="none" w:sz="0" w:space="0" w:color="auto"/>
        <w:left w:val="none" w:sz="0" w:space="0" w:color="auto"/>
        <w:bottom w:val="none" w:sz="0" w:space="0" w:color="auto"/>
        <w:right w:val="none" w:sz="0" w:space="0" w:color="auto"/>
      </w:divBdr>
    </w:div>
    <w:div w:id="2114282638">
      <w:bodyDiv w:val="1"/>
      <w:marLeft w:val="0"/>
      <w:marRight w:val="0"/>
      <w:marTop w:val="0"/>
      <w:marBottom w:val="0"/>
      <w:divBdr>
        <w:top w:val="none" w:sz="0" w:space="0" w:color="auto"/>
        <w:left w:val="none" w:sz="0" w:space="0" w:color="auto"/>
        <w:bottom w:val="none" w:sz="0" w:space="0" w:color="auto"/>
        <w:right w:val="none" w:sz="0" w:space="0" w:color="auto"/>
      </w:divBdr>
      <w:divsChild>
        <w:div w:id="202835148">
          <w:marLeft w:val="547"/>
          <w:marRight w:val="0"/>
          <w:marTop w:val="0"/>
          <w:marBottom w:val="0"/>
          <w:divBdr>
            <w:top w:val="none" w:sz="0" w:space="0" w:color="auto"/>
            <w:left w:val="none" w:sz="0" w:space="0" w:color="auto"/>
            <w:bottom w:val="none" w:sz="0" w:space="0" w:color="auto"/>
            <w:right w:val="none" w:sz="0" w:space="0" w:color="auto"/>
          </w:divBdr>
        </w:div>
      </w:divsChild>
    </w:div>
    <w:div w:id="2136096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5.xml"/><Relationship Id="rId25"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microsoft.com/office/2011/relationships/people" Target="people.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1.png"/></Relationships>
</file>

<file path=word/_rels/footer5.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zzola\AppData\Roaming\Microsoft\Templates\ECE+PlainPage\ECE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5ACD31-2E19-430D-9E59-846726228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Template>
  <TotalTime>1</TotalTime>
  <Pages>33</Pages>
  <Words>10134</Words>
  <Characters>57765</Characters>
  <Application>Microsoft Office Word</Application>
  <DocSecurity>0</DocSecurity>
  <Lines>481</Lines>
  <Paragraphs>135</Paragraphs>
  <ScaleCrop>false</ScaleCrop>
  <HeadingPairs>
    <vt:vector size="6" baseType="variant">
      <vt:variant>
        <vt:lpstr>Title</vt:lpstr>
      </vt:variant>
      <vt:variant>
        <vt:i4>1</vt:i4>
      </vt:variant>
      <vt:variant>
        <vt:lpstr>タイトル</vt:lpstr>
      </vt:variant>
      <vt:variant>
        <vt:i4>1</vt:i4>
      </vt:variant>
      <vt:variant>
        <vt:lpstr>Titel</vt:lpstr>
      </vt:variant>
      <vt:variant>
        <vt:i4>1</vt:i4>
      </vt:variant>
    </vt:vector>
  </HeadingPairs>
  <TitlesOfParts>
    <vt:vector size="3" baseType="lpstr">
      <vt:lpstr>1618564</vt:lpstr>
      <vt:lpstr>1618564</vt:lpstr>
      <vt:lpstr>1618564</vt:lpstr>
    </vt:vector>
  </TitlesOfParts>
  <Company>CSD</Company>
  <LinksUpToDate>false</LinksUpToDate>
  <CharactersWithSpaces>67764</CharactersWithSpaces>
  <SharedDoc>false</SharedDoc>
  <HLinks>
    <vt:vector size="18" baseType="variant">
      <vt:variant>
        <vt:i4>1048606</vt:i4>
      </vt:variant>
      <vt:variant>
        <vt:i4>36</vt:i4>
      </vt:variant>
      <vt:variant>
        <vt:i4>0</vt:i4>
      </vt:variant>
      <vt:variant>
        <vt:i4>5</vt:i4>
      </vt:variant>
      <vt:variant>
        <vt:lpwstr>http://www.unece.org/trans/main/wp29/wp29wgs/wp29grpe/pmpFCP.html</vt:lpwstr>
      </vt:variant>
      <vt:variant>
        <vt:lpwstr/>
      </vt:variant>
      <vt:variant>
        <vt:i4>6553712</vt:i4>
      </vt:variant>
      <vt:variant>
        <vt:i4>9</vt:i4>
      </vt:variant>
      <vt:variant>
        <vt:i4>0</vt:i4>
      </vt:variant>
      <vt:variant>
        <vt:i4>5</vt:i4>
      </vt:variant>
      <vt:variant>
        <vt:lpwstr>callto:016</vt:lpwstr>
      </vt:variant>
      <vt:variant>
        <vt:lpwstr/>
      </vt:variant>
      <vt:variant>
        <vt:i4>7471141</vt:i4>
      </vt:variant>
      <vt:variant>
        <vt:i4>0</vt:i4>
      </vt:variant>
      <vt:variant>
        <vt:i4>0</vt:i4>
      </vt:variant>
      <vt:variant>
        <vt:i4>5</vt:i4>
      </vt:variant>
      <vt:variant>
        <vt:lpwstr>http://en.wikipedia.org/wiki/Result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1618564</dc:title>
  <dc:subject>ECE/TRANS/WP.29/GRPE/2017/3</dc:subject>
  <dc:creator>UNECE;Serge Dubuc</dc:creator>
  <cp:keywords>SecrecyB; --.99.9999; no_stamp</cp:keywords>
  <cp:lastModifiedBy>United Nations</cp:lastModifiedBy>
  <cp:revision>2</cp:revision>
  <cp:lastPrinted>2017-05-19T05:03:00Z</cp:lastPrinted>
  <dcterms:created xsi:type="dcterms:W3CDTF">2017-06-06T13:48:00Z</dcterms:created>
  <dcterms:modified xsi:type="dcterms:W3CDTF">2017-06-06T13:48:00Z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-957962957</vt:i4>
  </property>
  <property fmtid="{D5CDD505-2E9C-101B-9397-08002B2CF9AE}" pid="4" name="_EmailSubject">
    <vt:lpwstr>[WLTP EVAP TF] RESEND Meeting Notice on 22nd of May&amp; EVAP text</vt:lpwstr>
  </property>
  <property fmtid="{D5CDD505-2E9C-101B-9397-08002B2CF9AE}" pid="5" name="_AuthorEmail">
    <vt:lpwstr>stefan.fanninger@volkswagen.de</vt:lpwstr>
  </property>
  <property fmtid="{D5CDD505-2E9C-101B-9397-08002B2CF9AE}" pid="6" name="_AuthorEmailDisplayName">
    <vt:lpwstr>Fanninger, Stefan (EAPF/2)</vt:lpwstr>
  </property>
  <property fmtid="{D5CDD505-2E9C-101B-9397-08002B2CF9AE}" pid="7" name="_ReviewingToolsShownOnce">
    <vt:lpwstr/>
  </property>
  <property fmtid="{D5CDD505-2E9C-101B-9397-08002B2CF9AE}" pid="8" name="_DocHome">
    <vt:i4>2111379907</vt:i4>
  </property>
</Properties>
</file>