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8.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0.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14:paraId="6934DF88" w14:textId="77777777" w:rsidTr="00DB57ED">
        <w:trPr>
          <w:cantSplit/>
          <w:trHeight w:hRule="exact" w:val="851"/>
        </w:trPr>
        <w:tc>
          <w:tcPr>
            <w:tcW w:w="1276" w:type="dxa"/>
            <w:tcBorders>
              <w:bottom w:val="single" w:sz="4" w:space="0" w:color="auto"/>
            </w:tcBorders>
            <w:vAlign w:val="bottom"/>
          </w:tcPr>
          <w:p w14:paraId="4B551AD3" w14:textId="77777777" w:rsidR="00AF2205" w:rsidRPr="00AF2205" w:rsidRDefault="00AF2205" w:rsidP="00DB57ED">
            <w:pPr>
              <w:spacing w:after="80"/>
              <w:rPr>
                <w:lang w:val="en-GB"/>
              </w:rPr>
            </w:pPr>
          </w:p>
        </w:tc>
        <w:tc>
          <w:tcPr>
            <w:tcW w:w="2268" w:type="dxa"/>
            <w:tcBorders>
              <w:bottom w:val="single" w:sz="4" w:space="0" w:color="auto"/>
            </w:tcBorders>
            <w:vAlign w:val="bottom"/>
          </w:tcPr>
          <w:p w14:paraId="1AF2E3D3"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731AE0F4" w14:textId="1C082AF3" w:rsidR="00AF2205" w:rsidRPr="00AF2205" w:rsidRDefault="00AF2205" w:rsidP="00460C61">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460C61">
              <w:rPr>
                <w:lang w:val="en-GB"/>
              </w:rPr>
              <w:t>132</w:t>
            </w:r>
          </w:p>
        </w:tc>
      </w:tr>
      <w:tr w:rsidR="00AF2205" w:rsidRPr="00833666" w14:paraId="1DC1DE18" w14:textId="77777777" w:rsidTr="00DB57ED">
        <w:trPr>
          <w:cantSplit/>
          <w:trHeight w:hRule="exact" w:val="2835"/>
        </w:trPr>
        <w:tc>
          <w:tcPr>
            <w:tcW w:w="1276" w:type="dxa"/>
            <w:tcBorders>
              <w:top w:val="single" w:sz="4" w:space="0" w:color="auto"/>
              <w:bottom w:val="single" w:sz="12" w:space="0" w:color="auto"/>
            </w:tcBorders>
          </w:tcPr>
          <w:p w14:paraId="2C705E04" w14:textId="77777777" w:rsidR="00AF2205" w:rsidRPr="00AF2205" w:rsidRDefault="001B3E24" w:rsidP="00DB57ED">
            <w:pPr>
              <w:spacing w:before="120"/>
              <w:rPr>
                <w:lang w:val="en-GB"/>
              </w:rPr>
            </w:pPr>
            <w:r>
              <w:rPr>
                <w:noProof/>
                <w:lang w:val="en-GB" w:eastAsia="en-GB"/>
              </w:rPr>
              <w:drawing>
                <wp:inline distT="0" distB="0" distL="0" distR="0" wp14:anchorId="1A6BA1B4" wp14:editId="2E2746B7">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DD391B9"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688A50FA" w14:textId="77777777" w:rsidR="00AF2205" w:rsidRPr="00AF2205" w:rsidRDefault="00AF2205" w:rsidP="00DB57ED">
            <w:pPr>
              <w:spacing w:before="240" w:line="240" w:lineRule="exact"/>
              <w:rPr>
                <w:lang w:val="en-GB"/>
              </w:rPr>
            </w:pPr>
            <w:r w:rsidRPr="00AF2205">
              <w:rPr>
                <w:lang w:val="en-GB"/>
              </w:rPr>
              <w:t>Distr.: General</w:t>
            </w:r>
          </w:p>
          <w:p w14:paraId="1D5180E2" w14:textId="41114D7F" w:rsidR="00AF2205" w:rsidRPr="00AF2205" w:rsidRDefault="00EC6D1A" w:rsidP="00DB57ED">
            <w:pPr>
              <w:spacing w:line="240" w:lineRule="exact"/>
              <w:rPr>
                <w:lang w:val="en-GB"/>
              </w:rPr>
            </w:pPr>
            <w:r>
              <w:rPr>
                <w:lang w:val="en-GB"/>
              </w:rPr>
              <w:t>28</w:t>
            </w:r>
            <w:bookmarkStart w:id="0" w:name="_GoBack"/>
            <w:bookmarkEnd w:id="0"/>
            <w:r w:rsidR="006817DA" w:rsidRPr="006817DA">
              <w:rPr>
                <w:lang w:val="en-GB"/>
              </w:rPr>
              <w:t xml:space="preserve"> </w:t>
            </w:r>
            <w:r w:rsidR="00BF3A94">
              <w:rPr>
                <w:lang w:val="en-GB"/>
              </w:rPr>
              <w:t>July</w:t>
            </w:r>
            <w:r w:rsidR="006817DA" w:rsidRPr="006817DA">
              <w:rPr>
                <w:lang w:val="en-GB"/>
              </w:rPr>
              <w:t xml:space="preserve"> </w:t>
            </w:r>
            <w:r w:rsidR="00AF2205" w:rsidRPr="00CA1678">
              <w:rPr>
                <w:lang w:val="en-GB"/>
              </w:rPr>
              <w:t>201</w:t>
            </w:r>
            <w:r w:rsidR="009F4A79">
              <w:rPr>
                <w:lang w:val="en-GB"/>
              </w:rPr>
              <w:t>7</w:t>
            </w:r>
          </w:p>
          <w:p w14:paraId="5ACA0D74" w14:textId="77777777" w:rsidR="00AF2205" w:rsidRPr="00AF2205" w:rsidRDefault="00AF2205" w:rsidP="00DB57ED">
            <w:pPr>
              <w:spacing w:line="240" w:lineRule="exact"/>
              <w:rPr>
                <w:lang w:val="en-GB"/>
              </w:rPr>
            </w:pPr>
          </w:p>
          <w:p w14:paraId="1473138E"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3171F857" w14:textId="77777777" w:rsidR="00AF2205" w:rsidRPr="00AF2205" w:rsidRDefault="00AF2205" w:rsidP="00AF2205">
      <w:pPr>
        <w:spacing w:before="120"/>
        <w:rPr>
          <w:b/>
          <w:sz w:val="28"/>
          <w:szCs w:val="28"/>
          <w:lang w:val="en-GB"/>
        </w:rPr>
      </w:pPr>
      <w:r w:rsidRPr="00AF2205">
        <w:rPr>
          <w:b/>
          <w:sz w:val="28"/>
          <w:szCs w:val="28"/>
          <w:lang w:val="en-GB"/>
        </w:rPr>
        <w:t>Economic Commission for Europe</w:t>
      </w:r>
    </w:p>
    <w:p w14:paraId="7C50EF3A" w14:textId="77777777" w:rsidR="00AF2205" w:rsidRPr="00AF2205" w:rsidRDefault="00AF2205" w:rsidP="00AF2205">
      <w:pPr>
        <w:spacing w:before="120"/>
        <w:rPr>
          <w:sz w:val="28"/>
          <w:szCs w:val="28"/>
          <w:lang w:val="en-GB"/>
        </w:rPr>
      </w:pPr>
      <w:r w:rsidRPr="00AF2205">
        <w:rPr>
          <w:sz w:val="28"/>
          <w:szCs w:val="28"/>
          <w:lang w:val="en-GB"/>
        </w:rPr>
        <w:t>Inland Transport Committee</w:t>
      </w:r>
    </w:p>
    <w:p w14:paraId="47F68B2A" w14:textId="77777777"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14:paraId="5845B747" w14:textId="77777777"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9F4A79">
        <w:rPr>
          <w:b/>
          <w:lang w:val="en-US"/>
        </w:rPr>
        <w:t>3rd</w:t>
      </w:r>
      <w:r>
        <w:rPr>
          <w:b/>
          <w:lang w:val="en-US"/>
        </w:rPr>
        <w:t xml:space="preserve"> </w:t>
      </w:r>
      <w:r w:rsidRPr="006D33D9">
        <w:rPr>
          <w:b/>
          <w:lang w:val="en-US"/>
        </w:rPr>
        <w:t>session</w:t>
      </w:r>
    </w:p>
    <w:p w14:paraId="059503A6" w14:textId="77777777" w:rsidR="00407E5A" w:rsidRPr="006D33D9" w:rsidRDefault="00407E5A" w:rsidP="00407E5A">
      <w:pPr>
        <w:rPr>
          <w:lang w:val="en-US"/>
        </w:rPr>
      </w:pPr>
      <w:r w:rsidRPr="006D33D9">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9F4A79">
        <w:rPr>
          <w:lang w:val="en-US"/>
        </w:rPr>
        <w:t>November</w:t>
      </w:r>
      <w:r w:rsidR="004E7423">
        <w:rPr>
          <w:lang w:val="en-US"/>
        </w:rPr>
        <w:t xml:space="preserve"> 201</w:t>
      </w:r>
      <w:r w:rsidR="00D5046F">
        <w:rPr>
          <w:lang w:val="en-US"/>
        </w:rPr>
        <w:t>7</w:t>
      </w:r>
    </w:p>
    <w:p w14:paraId="40B9BD83" w14:textId="23659A6E" w:rsidR="00AF2205" w:rsidRPr="00AF2205" w:rsidRDefault="00AF2205" w:rsidP="00AF2205">
      <w:pPr>
        <w:rPr>
          <w:lang w:val="en-GB"/>
        </w:rPr>
      </w:pPr>
      <w:r w:rsidRPr="00AF2205">
        <w:rPr>
          <w:lang w:val="en-GB"/>
        </w:rPr>
        <w:t xml:space="preserve">Item </w:t>
      </w:r>
      <w:r w:rsidR="00C4413B">
        <w:rPr>
          <w:lang w:val="en-GB"/>
        </w:rPr>
        <w:t>4.</w:t>
      </w:r>
      <w:r w:rsidR="00470368">
        <w:rPr>
          <w:lang w:val="en-GB"/>
        </w:rPr>
        <w:t>12</w:t>
      </w:r>
      <w:r w:rsidR="00A90EA8">
        <w:rPr>
          <w:lang w:val="en-GB"/>
        </w:rPr>
        <w:t>.</w:t>
      </w:r>
      <w:r w:rsidR="00470368">
        <w:rPr>
          <w:lang w:val="en-GB"/>
        </w:rPr>
        <w:t>2</w:t>
      </w:r>
      <w:r w:rsidRPr="00AF2205">
        <w:rPr>
          <w:lang w:val="en-GB"/>
        </w:rPr>
        <w:t xml:space="preserve"> of the provisional agenda</w:t>
      </w:r>
    </w:p>
    <w:p w14:paraId="1D66CB49" w14:textId="77777777" w:rsidR="00833666" w:rsidRDefault="003C670C" w:rsidP="0055705C">
      <w:pPr>
        <w:rPr>
          <w:b/>
          <w:lang w:val="en-GB"/>
        </w:rPr>
      </w:pPr>
      <w:r>
        <w:rPr>
          <w:b/>
          <w:lang w:val="en-GB"/>
        </w:rPr>
        <w:t>1958 Agreement</w:t>
      </w:r>
      <w:r w:rsidR="004C6FF0">
        <w:rPr>
          <w:b/>
          <w:lang w:val="en-GB"/>
        </w:rPr>
        <w:t>:</w:t>
      </w:r>
      <w:r w:rsidR="004C6FF0">
        <w:rPr>
          <w:b/>
          <w:lang w:val="en-GB"/>
        </w:rPr>
        <w:br/>
      </w:r>
      <w:r w:rsidR="00833666" w:rsidRPr="00833666">
        <w:rPr>
          <w:b/>
          <w:lang w:val="en-GB"/>
        </w:rPr>
        <w:t xml:space="preserve">Consideration of proposals for new Regulations </w:t>
      </w:r>
    </w:p>
    <w:p w14:paraId="3EACB492" w14:textId="0B9180AC" w:rsidR="00AF2205" w:rsidRPr="00AF2205" w:rsidRDefault="00833666" w:rsidP="0055705C">
      <w:pPr>
        <w:rPr>
          <w:b/>
          <w:lang w:val="en-GB"/>
        </w:rPr>
      </w:pPr>
      <w:r w:rsidRPr="00833666">
        <w:rPr>
          <w:b/>
          <w:lang w:val="en-GB"/>
        </w:rPr>
        <w:t>submitted by the Working Parties subsidiary to the World Forum</w:t>
      </w:r>
    </w:p>
    <w:p w14:paraId="02982434" w14:textId="6787606C" w:rsidR="002873BA" w:rsidRPr="00A90EA8" w:rsidRDefault="00A965F0" w:rsidP="00CA1678">
      <w:pPr>
        <w:pStyle w:val="HChG"/>
        <w:tabs>
          <w:tab w:val="clear" w:pos="851"/>
        </w:tabs>
        <w:ind w:firstLine="0"/>
        <w:jc w:val="both"/>
        <w:rPr>
          <w:lang w:val="en-GB"/>
        </w:rPr>
      </w:pPr>
      <w:r>
        <w:rPr>
          <w:lang w:val="en-GB"/>
        </w:rPr>
        <w:t xml:space="preserve">Proposal for </w:t>
      </w:r>
      <w:r w:rsidR="00470368">
        <w:rPr>
          <w:lang w:val="en-GB"/>
        </w:rPr>
        <w:t>new</w:t>
      </w:r>
      <w:r w:rsidR="00D20E6F">
        <w:rPr>
          <w:lang w:val="en-GB"/>
        </w:rPr>
        <w:t xml:space="preserve"> </w:t>
      </w:r>
      <w:r w:rsidR="00041ECD" w:rsidRPr="00A90EA8">
        <w:rPr>
          <w:lang w:val="en-GB"/>
        </w:rPr>
        <w:t>Regulation</w:t>
      </w:r>
      <w:r w:rsidR="00041ECD">
        <w:rPr>
          <w:lang w:val="en-GB"/>
        </w:rPr>
        <w:t xml:space="preserve"> </w:t>
      </w:r>
      <w:r w:rsidR="00470368">
        <w:rPr>
          <w:lang w:val="en-GB"/>
        </w:rPr>
        <w:t xml:space="preserve">No. XXX </w:t>
      </w:r>
      <w:r w:rsidR="006133D5">
        <w:rPr>
          <w:lang w:val="en-GB"/>
        </w:rPr>
        <w:t xml:space="preserve">on </w:t>
      </w:r>
      <w:r w:rsidR="006133D5" w:rsidRPr="006133D5">
        <w:rPr>
          <w:lang w:val="en-GB"/>
        </w:rPr>
        <w:t>Accident Emergency Call Systems (AECS)</w:t>
      </w:r>
    </w:p>
    <w:p w14:paraId="21B1863B" w14:textId="4F18AF14" w:rsidR="00A90EA8" w:rsidRPr="00A90EA8" w:rsidRDefault="00795007" w:rsidP="00795007">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the Working Party on General Safety Provisions</w:t>
      </w:r>
      <w:r w:rsidR="00A90EA8" w:rsidRPr="003C670C">
        <w:rPr>
          <w:lang w:val="en-GB"/>
        </w:rPr>
        <w:footnoteReference w:customMarkFollows="1" w:id="2"/>
        <w:t>*</w:t>
      </w:r>
    </w:p>
    <w:p w14:paraId="327746C6" w14:textId="77777777"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782319">
        <w:rPr>
          <w:lang w:val="en-GB"/>
        </w:rPr>
        <w:t>2</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782319">
        <w:rPr>
          <w:lang w:val="en-GB"/>
        </w:rPr>
        <w:t>1</w:t>
      </w:r>
      <w:r w:rsidRPr="00A90EA8">
        <w:rPr>
          <w:lang w:val="en-GB"/>
        </w:rPr>
        <w:t xml:space="preserve">, para. </w:t>
      </w:r>
      <w:r w:rsidR="00D80E1F">
        <w:rPr>
          <w:lang w:val="en-GB"/>
        </w:rPr>
        <w:t>41</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CE0E32" w:rsidRPr="00CE0E32">
        <w:rPr>
          <w:lang w:val="en-GB"/>
        </w:rPr>
        <w:t>ECE/TRANS/WP.29/GRSG/201</w:t>
      </w:r>
      <w:r w:rsidR="00CE0E32">
        <w:rPr>
          <w:lang w:val="en-GB"/>
        </w:rPr>
        <w:t>7</w:t>
      </w:r>
      <w:r w:rsidR="00CE0E32" w:rsidRPr="00CE0E32">
        <w:rPr>
          <w:lang w:val="en-GB"/>
        </w:rPr>
        <w:t>/</w:t>
      </w:r>
      <w:r w:rsidR="00D80E1F">
        <w:rPr>
          <w:lang w:val="en-GB"/>
        </w:rPr>
        <w:t>12</w:t>
      </w:r>
      <w:r w:rsidR="00CE0E32" w:rsidRPr="00CE0E32">
        <w:rPr>
          <w:lang w:val="en-GB"/>
        </w:rPr>
        <w:t xml:space="preserve"> as reproduced in </w:t>
      </w:r>
      <w:r w:rsidR="00D80E1F" w:rsidRPr="00D80E1F">
        <w:rPr>
          <w:lang w:val="en-GB"/>
        </w:rPr>
        <w:t>GRSG-112-42</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782319">
        <w:rPr>
          <w:lang w:val="en-GB"/>
        </w:rPr>
        <w:t>November</w:t>
      </w:r>
      <w:r w:rsidR="000A2C0C">
        <w:rPr>
          <w:lang w:val="en-GB"/>
        </w:rPr>
        <w:t xml:space="preserve"> 201</w:t>
      </w:r>
      <w:r w:rsidR="002351C6">
        <w:rPr>
          <w:lang w:val="en-GB"/>
        </w:rPr>
        <w:t>7</w:t>
      </w:r>
      <w:r w:rsidR="000A2C0C">
        <w:rPr>
          <w:lang w:val="en-GB"/>
        </w:rPr>
        <w:t xml:space="preserve"> sessions</w:t>
      </w:r>
      <w:r w:rsidR="00D80E1F">
        <w:rPr>
          <w:lang w:val="en-GB"/>
        </w:rPr>
        <w:t xml:space="preserve">, </w:t>
      </w:r>
      <w:r w:rsidR="00D80E1F" w:rsidRPr="00D80E1F">
        <w:rPr>
          <w:lang w:val="en-GB"/>
        </w:rPr>
        <w:t xml:space="preserve">subject to a final review at the </w:t>
      </w:r>
      <w:r w:rsidR="00D80E1F">
        <w:rPr>
          <w:lang w:val="en-GB"/>
        </w:rPr>
        <w:t xml:space="preserve">October 2017 </w:t>
      </w:r>
      <w:r w:rsidR="00D80E1F" w:rsidRPr="00D80E1F">
        <w:rPr>
          <w:lang w:val="en-GB"/>
        </w:rPr>
        <w:t xml:space="preserve">session </w:t>
      </w:r>
      <w:r w:rsidR="00D80E1F">
        <w:rPr>
          <w:lang w:val="en-GB"/>
        </w:rPr>
        <w:t xml:space="preserve">of </w:t>
      </w:r>
      <w:r w:rsidR="00D80E1F" w:rsidRPr="00D80E1F">
        <w:rPr>
          <w:lang w:val="en-GB"/>
        </w:rPr>
        <w:t>GRSG</w:t>
      </w:r>
      <w:r>
        <w:rPr>
          <w:lang w:val="en-GB"/>
        </w:rPr>
        <w:t>.</w:t>
      </w:r>
    </w:p>
    <w:p w14:paraId="24E2F365" w14:textId="77777777" w:rsidR="002A5F7C" w:rsidRDefault="00293F81" w:rsidP="00ED31E3">
      <w:pPr>
        <w:suppressAutoHyphens w:val="0"/>
        <w:spacing w:before="120" w:after="120" w:line="240" w:lineRule="auto"/>
        <w:ind w:left="1134" w:right="1140"/>
        <w:jc w:val="both"/>
        <w:rPr>
          <w:lang w:val="en-GB"/>
        </w:rPr>
      </w:pPr>
      <w:r w:rsidRPr="00AF2205">
        <w:rPr>
          <w:lang w:val="en-GB"/>
        </w:rPr>
        <w:br w:type="page"/>
      </w:r>
    </w:p>
    <w:p w14:paraId="31A03EE3" w14:textId="442E586C" w:rsidR="00D80E1F" w:rsidRPr="00D80E1F" w:rsidRDefault="00795007" w:rsidP="00795007">
      <w:pPr>
        <w:pStyle w:val="HChG"/>
        <w:rPr>
          <w:lang w:val="en-GB"/>
        </w:rPr>
      </w:pPr>
      <w:bookmarkStart w:id="1" w:name="_Toc387935141"/>
      <w:bookmarkStart w:id="2" w:name="_Toc397517931"/>
      <w:bookmarkStart w:id="3" w:name="_Toc456777134"/>
      <w:r>
        <w:lastRenderedPageBreak/>
        <w:tab/>
      </w:r>
      <w:r>
        <w:tab/>
      </w:r>
      <w:r w:rsidR="00D80E1F" w:rsidRPr="00795007">
        <w:t>Regulation</w:t>
      </w:r>
      <w:r w:rsidR="00D80E1F" w:rsidRPr="00D80E1F">
        <w:rPr>
          <w:lang w:val="en-GB"/>
        </w:rPr>
        <w:t xml:space="preserve"> No. </w:t>
      </w:r>
      <w:bookmarkEnd w:id="1"/>
      <w:bookmarkEnd w:id="2"/>
      <w:r w:rsidR="00D80E1F" w:rsidRPr="00D80E1F">
        <w:rPr>
          <w:lang w:val="en-GB"/>
        </w:rPr>
        <w:t>XXX</w:t>
      </w:r>
      <w:bookmarkEnd w:id="3"/>
    </w:p>
    <w:p w14:paraId="6B995218" w14:textId="77777777" w:rsidR="00D80E1F" w:rsidRPr="00567021" w:rsidRDefault="00D80E1F" w:rsidP="00795007">
      <w:pPr>
        <w:pStyle w:val="H1G"/>
        <w:rPr>
          <w:lang w:val="en-GB"/>
        </w:rPr>
      </w:pPr>
      <w:r w:rsidRPr="00567021">
        <w:rPr>
          <w:lang w:val="en-GB"/>
        </w:rPr>
        <w:tab/>
      </w:r>
      <w:r w:rsidRPr="00567021">
        <w:rPr>
          <w:lang w:val="en-GB"/>
        </w:rPr>
        <w:tab/>
      </w:r>
      <w:bookmarkStart w:id="4" w:name="_Toc387935142"/>
      <w:bookmarkStart w:id="5" w:name="_Toc397517932"/>
      <w:bookmarkStart w:id="6" w:name="_Toc456777135"/>
      <w:r w:rsidRPr="00567021">
        <w:rPr>
          <w:lang w:val="en-GB"/>
        </w:rPr>
        <w:t>Uniform provisions concerning:</w:t>
      </w:r>
      <w:bookmarkEnd w:id="4"/>
      <w:bookmarkEnd w:id="5"/>
      <w:bookmarkEnd w:id="6"/>
    </w:p>
    <w:p w14:paraId="73EF556E" w14:textId="77777777" w:rsidR="00D80E1F" w:rsidRPr="00567021" w:rsidRDefault="00D80E1F" w:rsidP="00795007">
      <w:pPr>
        <w:pStyle w:val="H1G"/>
        <w:rPr>
          <w:lang w:val="en-GB"/>
        </w:rPr>
      </w:pPr>
      <w:r w:rsidRPr="00567021">
        <w:rPr>
          <w:lang w:val="en-GB"/>
        </w:rPr>
        <w:tab/>
      </w:r>
      <w:r w:rsidRPr="00567021">
        <w:rPr>
          <w:lang w:val="en-GB"/>
        </w:rPr>
        <w:tab/>
        <w:t>Ia.</w:t>
      </w:r>
      <w:r w:rsidRPr="00567021">
        <w:rPr>
          <w:lang w:val="en-GB"/>
        </w:rPr>
        <w:tab/>
        <w:t>Accident Emergency Call Components (AECC)</w:t>
      </w:r>
    </w:p>
    <w:p w14:paraId="3FAD60C3" w14:textId="77777777" w:rsidR="00D80E1F" w:rsidRPr="00567021" w:rsidRDefault="00D80E1F" w:rsidP="00795007">
      <w:pPr>
        <w:pStyle w:val="H1G"/>
        <w:rPr>
          <w:lang w:val="en-GB"/>
        </w:rPr>
      </w:pPr>
      <w:r w:rsidRPr="00567021">
        <w:rPr>
          <w:lang w:val="en-GB"/>
        </w:rPr>
        <w:tab/>
      </w:r>
      <w:r w:rsidRPr="00567021">
        <w:rPr>
          <w:lang w:val="en-GB"/>
        </w:rPr>
        <w:tab/>
      </w:r>
      <w:bookmarkStart w:id="7" w:name="_Toc387935143"/>
      <w:bookmarkStart w:id="8" w:name="_Toc397517933"/>
      <w:bookmarkStart w:id="9" w:name="_Toc456777136"/>
      <w:r w:rsidRPr="00567021">
        <w:rPr>
          <w:lang w:val="en-GB"/>
        </w:rPr>
        <w:t>Ib.</w:t>
      </w:r>
      <w:r w:rsidRPr="00567021">
        <w:rPr>
          <w:lang w:val="en-GB"/>
        </w:rPr>
        <w:tab/>
      </w:r>
      <w:bookmarkEnd w:id="7"/>
      <w:bookmarkEnd w:id="8"/>
      <w:r w:rsidRPr="00567021">
        <w:rPr>
          <w:szCs w:val="24"/>
          <w:lang w:val="en-US" w:eastAsia="en-GB"/>
        </w:rPr>
        <w:t>Accident E</w:t>
      </w:r>
      <w:r w:rsidRPr="00567021">
        <w:rPr>
          <w:szCs w:val="24"/>
          <w:lang w:val="en-GB" w:eastAsia="en-GB"/>
        </w:rPr>
        <w:t>mergency Call Devices (AECD) which are intended to be fitted to vehicles of categories M</w:t>
      </w:r>
      <w:r w:rsidRPr="00567021">
        <w:rPr>
          <w:szCs w:val="24"/>
          <w:vertAlign w:val="subscript"/>
          <w:lang w:val="en-GB" w:eastAsia="en-GB"/>
        </w:rPr>
        <w:t xml:space="preserve">1 </w:t>
      </w:r>
      <w:r w:rsidRPr="00567021">
        <w:rPr>
          <w:szCs w:val="24"/>
          <w:lang w:val="en-GB" w:eastAsia="en-GB"/>
        </w:rPr>
        <w:t>and N</w:t>
      </w:r>
      <w:r w:rsidRPr="00567021">
        <w:rPr>
          <w:szCs w:val="24"/>
          <w:vertAlign w:val="subscript"/>
          <w:lang w:val="en-GB" w:eastAsia="en-GB"/>
        </w:rPr>
        <w:t>1</w:t>
      </w:r>
      <w:bookmarkEnd w:id="9"/>
    </w:p>
    <w:p w14:paraId="768A6E91" w14:textId="013EAC9A" w:rsidR="002E1E14" w:rsidRDefault="00D80E1F" w:rsidP="00795007">
      <w:pPr>
        <w:pStyle w:val="H1G"/>
        <w:rPr>
          <w:szCs w:val="28"/>
          <w:lang w:val="en-US"/>
        </w:rPr>
      </w:pPr>
      <w:r w:rsidRPr="00567021">
        <w:rPr>
          <w:lang w:val="en-GB"/>
        </w:rPr>
        <w:tab/>
      </w:r>
      <w:r w:rsidRPr="00567021">
        <w:rPr>
          <w:lang w:val="en-GB"/>
        </w:rPr>
        <w:tab/>
      </w:r>
      <w:bookmarkStart w:id="10" w:name="_Toc387935144"/>
      <w:bookmarkStart w:id="11" w:name="_Toc397517934"/>
      <w:bookmarkStart w:id="12" w:name="_Toc456777137"/>
      <w:r w:rsidRPr="00567021">
        <w:rPr>
          <w:lang w:val="en-GB"/>
        </w:rPr>
        <w:t>II.</w:t>
      </w:r>
      <w:r w:rsidRPr="00567021">
        <w:rPr>
          <w:lang w:val="en-GB"/>
        </w:rPr>
        <w:tab/>
      </w:r>
      <w:bookmarkEnd w:id="10"/>
      <w:bookmarkEnd w:id="11"/>
      <w:r w:rsidRPr="00567021">
        <w:rPr>
          <w:lang w:val="en-US"/>
        </w:rPr>
        <w:t xml:space="preserve">Vehicles </w:t>
      </w:r>
      <w:r w:rsidR="00DD58B2" w:rsidRPr="002100FE">
        <w:rPr>
          <w:szCs w:val="28"/>
          <w:lang w:val="en-US"/>
        </w:rPr>
        <w:t xml:space="preserve">with regard to their Accident Emergency Call Systems (AECS) </w:t>
      </w:r>
      <w:r w:rsidR="00DD58B2" w:rsidRPr="00595ACB">
        <w:rPr>
          <w:noProof/>
          <w:szCs w:val="28"/>
          <w:lang w:val="en-US"/>
        </w:rPr>
        <w:t>when equipped with</w:t>
      </w:r>
      <w:r w:rsidR="00DD58B2" w:rsidRPr="00595ACB">
        <w:rPr>
          <w:szCs w:val="28"/>
          <w:lang w:val="en-GB"/>
        </w:rPr>
        <w:t xml:space="preserve"> </w:t>
      </w:r>
      <w:r w:rsidRPr="00567021">
        <w:rPr>
          <w:lang w:val="en-US"/>
        </w:rPr>
        <w:t>an AECD of an approved type</w:t>
      </w:r>
      <w:bookmarkEnd w:id="12"/>
    </w:p>
    <w:p w14:paraId="538C5131" w14:textId="294C57A9" w:rsidR="00D80E1F" w:rsidRPr="00460C61" w:rsidRDefault="002E1E14" w:rsidP="00795007">
      <w:pPr>
        <w:pStyle w:val="H1G"/>
        <w:rPr>
          <w:szCs w:val="28"/>
          <w:lang w:val="en-GB"/>
        </w:rPr>
      </w:pPr>
      <w:r>
        <w:rPr>
          <w:szCs w:val="28"/>
          <w:lang w:val="en-US"/>
        </w:rPr>
        <w:tab/>
      </w:r>
      <w:r>
        <w:rPr>
          <w:szCs w:val="28"/>
          <w:lang w:val="en-US"/>
        </w:rPr>
        <w:tab/>
      </w:r>
      <w:r w:rsidR="00D80E1F" w:rsidRPr="00567021">
        <w:rPr>
          <w:szCs w:val="28"/>
          <w:lang w:val="en-US"/>
        </w:rPr>
        <w:t>III.</w:t>
      </w:r>
      <w:r w:rsidR="00D80E1F" w:rsidRPr="00567021">
        <w:rPr>
          <w:szCs w:val="28"/>
          <w:lang w:val="en-US"/>
        </w:rPr>
        <w:tab/>
      </w:r>
      <w:r w:rsidR="00D80E1F" w:rsidRPr="002100FE">
        <w:rPr>
          <w:szCs w:val="28"/>
          <w:lang w:val="en-US" w:eastAsia="en-GB"/>
        </w:rPr>
        <w:t>Vehicles</w:t>
      </w:r>
      <w:r w:rsidR="00D80E1F" w:rsidRPr="002100FE">
        <w:rPr>
          <w:szCs w:val="28"/>
          <w:lang w:val="en-US"/>
        </w:rPr>
        <w:t xml:space="preserve"> with regard to their Accident Emergency Call Systems (AECS)</w:t>
      </w:r>
      <w:r w:rsidR="002100FE" w:rsidRPr="002100FE">
        <w:rPr>
          <w:szCs w:val="28"/>
          <w:lang w:val="en-US"/>
        </w:rPr>
        <w:t xml:space="preserve"> </w:t>
      </w:r>
      <w:r w:rsidR="002100FE" w:rsidRPr="00460C61">
        <w:rPr>
          <w:noProof/>
          <w:szCs w:val="28"/>
          <w:lang w:val="en-US"/>
        </w:rPr>
        <w:t>when equipped with</w:t>
      </w:r>
      <w:r w:rsidR="002100FE" w:rsidRPr="00460C61">
        <w:rPr>
          <w:szCs w:val="28"/>
          <w:lang w:val="en-GB"/>
        </w:rPr>
        <w:t xml:space="preserve"> an AECD </w:t>
      </w:r>
      <w:r w:rsidR="007F3234">
        <w:rPr>
          <w:szCs w:val="28"/>
          <w:lang w:val="en-US"/>
        </w:rPr>
        <w:t>of non</w:t>
      </w:r>
      <w:r w:rsidR="002100FE" w:rsidRPr="00460C61">
        <w:rPr>
          <w:szCs w:val="28"/>
          <w:lang w:val="en-GB"/>
        </w:rPr>
        <w:t xml:space="preserve"> approved</w:t>
      </w:r>
      <w:r w:rsidR="007F3234">
        <w:rPr>
          <w:szCs w:val="28"/>
          <w:lang w:val="en-GB"/>
        </w:rPr>
        <w:t xml:space="preserve"> type</w:t>
      </w:r>
    </w:p>
    <w:p w14:paraId="142C438D" w14:textId="77777777" w:rsidR="00D80E1F" w:rsidRPr="00C54E41" w:rsidRDefault="00D80E1F" w:rsidP="00D80E1F">
      <w:pPr>
        <w:suppressAutoHyphens w:val="0"/>
        <w:spacing w:after="120"/>
        <w:rPr>
          <w:sz w:val="28"/>
          <w:lang w:val="en-GB"/>
        </w:rPr>
      </w:pPr>
      <w:r w:rsidRPr="00C54E41">
        <w:rPr>
          <w:sz w:val="28"/>
          <w:lang w:val="en-GB"/>
        </w:rPr>
        <w:t>Contents</w:t>
      </w:r>
    </w:p>
    <w:p w14:paraId="01282C14" w14:textId="77777777" w:rsidR="00D80E1F" w:rsidRPr="00C54E41" w:rsidRDefault="00D80E1F" w:rsidP="00D80E1F">
      <w:pPr>
        <w:tabs>
          <w:tab w:val="right" w:pos="9638"/>
        </w:tabs>
        <w:suppressAutoHyphens w:val="0"/>
        <w:spacing w:after="120"/>
        <w:ind w:left="283"/>
        <w:rPr>
          <w:i/>
          <w:sz w:val="18"/>
          <w:lang w:val="en-GB"/>
        </w:rPr>
      </w:pPr>
      <w:r w:rsidRPr="00C54E41">
        <w:rPr>
          <w:i/>
          <w:sz w:val="18"/>
          <w:lang w:val="en-GB"/>
        </w:rPr>
        <w:tab/>
        <w:t>Page</w:t>
      </w:r>
    </w:p>
    <w:p w14:paraId="7D2FA30D" w14:textId="77777777" w:rsidR="00D80E1F" w:rsidRPr="00460C61" w:rsidRDefault="00D80E1F" w:rsidP="00D80E1F">
      <w:pPr>
        <w:tabs>
          <w:tab w:val="left" w:pos="900"/>
          <w:tab w:val="right" w:leader="dot" w:pos="9628"/>
        </w:tabs>
        <w:suppressAutoHyphens w:val="0"/>
        <w:spacing w:after="100" w:line="240" w:lineRule="auto"/>
        <w:ind w:left="900" w:hanging="900"/>
        <w:rPr>
          <w:rFonts w:ascii="Calibri" w:hAnsi="Calibri"/>
          <w:noProof/>
          <w:sz w:val="22"/>
          <w:szCs w:val="22"/>
          <w:lang w:val="en-GB" w:eastAsia="fr-FR"/>
        </w:rPr>
      </w:pPr>
    </w:p>
    <w:p w14:paraId="278F14E0" w14:textId="77777777" w:rsidR="00D80E1F" w:rsidRPr="00460C61" w:rsidRDefault="00D80E1F" w:rsidP="00D80E1F">
      <w:pPr>
        <w:tabs>
          <w:tab w:val="left" w:pos="900"/>
          <w:tab w:val="right" w:leader="dot" w:pos="9639"/>
        </w:tabs>
        <w:suppressAutoHyphens w:val="0"/>
        <w:spacing w:after="100" w:line="240" w:lineRule="auto"/>
        <w:ind w:left="900" w:right="566" w:hanging="900"/>
        <w:rPr>
          <w:noProof/>
          <w:lang w:val="en-GB" w:eastAsia="fr-FR"/>
        </w:rPr>
      </w:pPr>
      <w:r w:rsidRPr="00C54E41">
        <w:rPr>
          <w:noProof/>
          <w:lang w:val="en-GB"/>
        </w:rPr>
        <w:t>1.</w:t>
      </w:r>
      <w:r w:rsidRPr="00460C61">
        <w:rPr>
          <w:noProof/>
          <w:lang w:val="en-GB" w:eastAsia="fr-FR"/>
        </w:rPr>
        <w:tab/>
      </w:r>
      <w:r w:rsidRPr="00C54E41">
        <w:rPr>
          <w:noProof/>
          <w:lang w:val="en-GB"/>
        </w:rPr>
        <w:t>Scope</w:t>
      </w:r>
      <w:r w:rsidRPr="00460C61">
        <w:rPr>
          <w:noProof/>
          <w:webHidden/>
          <w:lang w:val="en-GB"/>
        </w:rPr>
        <w:tab/>
        <w:t>5</w:t>
      </w:r>
    </w:p>
    <w:p w14:paraId="37208AA6" w14:textId="77777777" w:rsidR="00D80E1F" w:rsidRPr="00460C61" w:rsidRDefault="00D80E1F" w:rsidP="00D80E1F">
      <w:pPr>
        <w:tabs>
          <w:tab w:val="left" w:pos="900"/>
          <w:tab w:val="right" w:leader="dot" w:pos="9639"/>
        </w:tabs>
        <w:suppressAutoHyphens w:val="0"/>
        <w:spacing w:after="100" w:line="240" w:lineRule="auto"/>
        <w:ind w:left="900" w:right="566" w:hanging="900"/>
        <w:rPr>
          <w:noProof/>
          <w:lang w:val="en-GB" w:eastAsia="fr-FR"/>
        </w:rPr>
      </w:pPr>
      <w:r w:rsidRPr="00C54E41">
        <w:rPr>
          <w:noProof/>
          <w:lang w:val="en-GB"/>
        </w:rPr>
        <w:t>2.</w:t>
      </w:r>
      <w:r w:rsidRPr="00460C61">
        <w:rPr>
          <w:noProof/>
          <w:lang w:val="en-GB" w:eastAsia="fr-FR"/>
        </w:rPr>
        <w:tab/>
      </w:r>
      <w:r w:rsidRPr="00C54E41">
        <w:rPr>
          <w:noProof/>
          <w:lang w:val="en-GB"/>
        </w:rPr>
        <w:t>Definitions - General</w:t>
      </w:r>
      <w:r w:rsidRPr="00460C61">
        <w:rPr>
          <w:noProof/>
          <w:webHidden/>
          <w:lang w:val="en-GB"/>
        </w:rPr>
        <w:tab/>
        <w:t>6</w:t>
      </w:r>
    </w:p>
    <w:p w14:paraId="7673E1C3" w14:textId="38F2731B"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Part Ia</w:t>
      </w:r>
      <w:r w:rsidR="00731BB6">
        <w:rPr>
          <w:noProof/>
          <w:lang w:val="en-US"/>
        </w:rPr>
        <w:tab/>
      </w:r>
      <w:r w:rsidRPr="003B5728">
        <w:rPr>
          <w:noProof/>
          <w:lang w:val="en-US"/>
        </w:rPr>
        <w:t>Approval of components which are intended to be fitted as part of an Accident Emergency Call Device (AECD)</w:t>
      </w:r>
      <w:r w:rsidRPr="003B5728">
        <w:rPr>
          <w:noProof/>
          <w:lang w:val="en-US"/>
        </w:rPr>
        <w:tab/>
        <w:t>8</w:t>
      </w:r>
    </w:p>
    <w:p w14:paraId="56A8DF6A"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3.</w:t>
      </w:r>
      <w:r w:rsidRPr="003B5728">
        <w:rPr>
          <w:noProof/>
          <w:lang w:val="en-US"/>
        </w:rPr>
        <w:tab/>
        <w:t>Definitions</w:t>
      </w:r>
      <w:r w:rsidRPr="003B5728">
        <w:rPr>
          <w:noProof/>
          <w:lang w:val="en-US"/>
        </w:rPr>
        <w:tab/>
        <w:t>8</w:t>
      </w:r>
    </w:p>
    <w:p w14:paraId="278FBCCD"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4.</w:t>
      </w:r>
      <w:r w:rsidRPr="003B5728">
        <w:rPr>
          <w:noProof/>
          <w:lang w:val="en-US"/>
        </w:rPr>
        <w:tab/>
        <w:t>Application for approval of AECC</w:t>
      </w:r>
      <w:r w:rsidRPr="003B5728">
        <w:rPr>
          <w:noProof/>
          <w:lang w:val="en-US"/>
        </w:rPr>
        <w:tab/>
        <w:t>9</w:t>
      </w:r>
    </w:p>
    <w:p w14:paraId="504ACF66"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5.</w:t>
      </w:r>
      <w:r w:rsidRPr="003B5728">
        <w:rPr>
          <w:noProof/>
          <w:lang w:val="en-US"/>
        </w:rPr>
        <w:tab/>
        <w:t>Markings of AECC</w:t>
      </w:r>
      <w:r w:rsidRPr="003B5728">
        <w:rPr>
          <w:noProof/>
          <w:lang w:val="en-US"/>
        </w:rPr>
        <w:tab/>
        <w:t>9</w:t>
      </w:r>
    </w:p>
    <w:p w14:paraId="61036E78"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6.</w:t>
      </w:r>
      <w:r w:rsidRPr="003B5728">
        <w:rPr>
          <w:noProof/>
          <w:lang w:val="en-US"/>
        </w:rPr>
        <w:tab/>
        <w:t>Approval</w:t>
      </w:r>
      <w:r w:rsidRPr="003B5728">
        <w:rPr>
          <w:noProof/>
          <w:lang w:val="en-US"/>
        </w:rPr>
        <w:tab/>
        <w:t>9</w:t>
      </w:r>
    </w:p>
    <w:p w14:paraId="5BB1D971"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7.</w:t>
      </w:r>
      <w:r w:rsidRPr="003B5728">
        <w:rPr>
          <w:noProof/>
          <w:lang w:val="en-US"/>
        </w:rPr>
        <w:tab/>
        <w:t>General requirements</w:t>
      </w:r>
      <w:r w:rsidRPr="003B5728">
        <w:rPr>
          <w:noProof/>
          <w:lang w:val="en-US"/>
        </w:rPr>
        <w:tab/>
        <w:t>10</w:t>
      </w:r>
    </w:p>
    <w:p w14:paraId="50EFBAD0" w14:textId="2A03F889"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8.</w:t>
      </w:r>
      <w:r w:rsidRPr="003B5728">
        <w:rPr>
          <w:noProof/>
          <w:lang w:val="en-US"/>
        </w:rPr>
        <w:tab/>
        <w:t xml:space="preserve">Modification and extension </w:t>
      </w:r>
      <w:r w:rsidR="00731BB6">
        <w:rPr>
          <w:noProof/>
          <w:lang w:val="en-US"/>
        </w:rPr>
        <w:t>of approval of a type of AECC</w:t>
      </w:r>
      <w:r w:rsidR="00731BB6">
        <w:rPr>
          <w:noProof/>
          <w:lang w:val="en-US"/>
        </w:rPr>
        <w:tab/>
        <w:t>15</w:t>
      </w:r>
    </w:p>
    <w:p w14:paraId="17DE9395"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9.</w:t>
      </w:r>
      <w:r w:rsidRPr="003B5728">
        <w:rPr>
          <w:noProof/>
          <w:lang w:val="en-US"/>
        </w:rPr>
        <w:tab/>
        <w:t>Conformity of production</w:t>
      </w:r>
      <w:r w:rsidRPr="003B5728">
        <w:rPr>
          <w:noProof/>
          <w:lang w:val="en-US"/>
        </w:rPr>
        <w:tab/>
        <w:t>15</w:t>
      </w:r>
    </w:p>
    <w:p w14:paraId="50D082AF" w14:textId="07B475C0"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10.</w:t>
      </w:r>
      <w:r w:rsidRPr="003B5728">
        <w:rPr>
          <w:noProof/>
          <w:lang w:val="en-US"/>
        </w:rPr>
        <w:tab/>
        <w:t>Penalties for</w:t>
      </w:r>
      <w:r w:rsidR="00731BB6">
        <w:rPr>
          <w:noProof/>
          <w:lang w:val="en-US"/>
        </w:rPr>
        <w:t xml:space="preserve"> non-conformity of production</w:t>
      </w:r>
      <w:r w:rsidR="00731BB6">
        <w:rPr>
          <w:noProof/>
          <w:lang w:val="en-US"/>
        </w:rPr>
        <w:tab/>
        <w:t>16</w:t>
      </w:r>
    </w:p>
    <w:p w14:paraId="6A325F52" w14:textId="2C06474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11.</w:t>
      </w:r>
      <w:r w:rsidRPr="003B5728">
        <w:rPr>
          <w:noProof/>
          <w:lang w:val="en-US"/>
        </w:rPr>
        <w:tab/>
        <w:t>Product</w:t>
      </w:r>
      <w:r w:rsidR="00731BB6">
        <w:rPr>
          <w:noProof/>
          <w:lang w:val="en-US"/>
        </w:rPr>
        <w:t>ion definitively discontinued</w:t>
      </w:r>
      <w:r w:rsidR="00731BB6">
        <w:rPr>
          <w:noProof/>
          <w:lang w:val="en-US"/>
        </w:rPr>
        <w:tab/>
        <w:t>16</w:t>
      </w:r>
    </w:p>
    <w:p w14:paraId="297FAE46" w14:textId="0AA97D4E"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12.</w:t>
      </w:r>
      <w:r w:rsidRPr="003B5728">
        <w:rPr>
          <w:noProof/>
          <w:lang w:val="en-US"/>
        </w:rPr>
        <w:tab/>
        <w:t>Names and addresses of Technical Services responsible for conducting approval tests and</w:t>
      </w:r>
      <w:r w:rsidR="00731BB6">
        <w:rPr>
          <w:noProof/>
          <w:lang w:val="en-US"/>
        </w:rPr>
        <w:t xml:space="preserve"> of Type Approval Authorities</w:t>
      </w:r>
      <w:r w:rsidR="00731BB6">
        <w:rPr>
          <w:noProof/>
          <w:lang w:val="en-US"/>
        </w:rPr>
        <w:tab/>
        <w:t>16</w:t>
      </w:r>
    </w:p>
    <w:p w14:paraId="224D72F9" w14:textId="66AA3AA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Part Ib</w:t>
      </w:r>
      <w:r w:rsidR="00731BB6">
        <w:rPr>
          <w:noProof/>
          <w:lang w:val="en-GB"/>
        </w:rPr>
        <w:tab/>
        <w:t>A</w:t>
      </w:r>
      <w:r w:rsidRPr="003B5728">
        <w:rPr>
          <w:noProof/>
          <w:lang w:val="en-GB"/>
        </w:rPr>
        <w:t>pproval of AECD which are intended to be fitted to vehicles  of categories M</w:t>
      </w:r>
      <w:r w:rsidRPr="003B5728">
        <w:rPr>
          <w:noProof/>
          <w:vertAlign w:val="subscript"/>
          <w:lang w:val="en-GB"/>
        </w:rPr>
        <w:t>1</w:t>
      </w:r>
      <w:r w:rsidRPr="003B5728">
        <w:rPr>
          <w:noProof/>
          <w:lang w:val="en-GB"/>
        </w:rPr>
        <w:t xml:space="preserve"> and N</w:t>
      </w:r>
      <w:r w:rsidRPr="003B5728">
        <w:rPr>
          <w:noProof/>
          <w:vertAlign w:val="subscript"/>
          <w:lang w:val="en-GB"/>
        </w:rPr>
        <w:t>1</w:t>
      </w:r>
      <w:r w:rsidRPr="003B5728">
        <w:rPr>
          <w:noProof/>
          <w:webHidden/>
          <w:lang w:val="en-US"/>
        </w:rPr>
        <w:tab/>
        <w:t>1</w:t>
      </w:r>
      <w:r w:rsidR="00035858">
        <w:rPr>
          <w:noProof/>
          <w:webHidden/>
          <w:lang w:val="en-US"/>
        </w:rPr>
        <w:t>7</w:t>
      </w:r>
    </w:p>
    <w:p w14:paraId="10406F23" w14:textId="5174CB58"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13.</w:t>
      </w:r>
      <w:r w:rsidRPr="003B5728">
        <w:rPr>
          <w:noProof/>
          <w:lang w:val="en-US" w:eastAsia="fr-FR"/>
        </w:rPr>
        <w:tab/>
      </w:r>
      <w:r w:rsidRPr="003B5728">
        <w:rPr>
          <w:noProof/>
          <w:lang w:val="en-GB"/>
        </w:rPr>
        <w:t>Definitions</w:t>
      </w:r>
      <w:r w:rsidRPr="003B5728">
        <w:rPr>
          <w:noProof/>
          <w:webHidden/>
          <w:lang w:val="en-US"/>
        </w:rPr>
        <w:tab/>
        <w:t>1</w:t>
      </w:r>
      <w:r w:rsidR="00035858">
        <w:rPr>
          <w:noProof/>
          <w:webHidden/>
          <w:lang w:val="en-US"/>
        </w:rPr>
        <w:t>7</w:t>
      </w:r>
    </w:p>
    <w:p w14:paraId="12F4396E" w14:textId="77639E05"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14.</w:t>
      </w:r>
      <w:r w:rsidRPr="003B5728">
        <w:rPr>
          <w:noProof/>
          <w:lang w:val="en-US" w:eastAsia="fr-FR"/>
        </w:rPr>
        <w:tab/>
      </w:r>
      <w:r w:rsidRPr="003B5728">
        <w:rPr>
          <w:noProof/>
          <w:lang w:val="en-GB"/>
        </w:rPr>
        <w:t>Application for approval of AECD</w:t>
      </w:r>
      <w:r w:rsidRPr="003B5728">
        <w:rPr>
          <w:noProof/>
          <w:webHidden/>
          <w:lang w:val="en-US"/>
        </w:rPr>
        <w:tab/>
        <w:t>1</w:t>
      </w:r>
      <w:r w:rsidR="00035858">
        <w:rPr>
          <w:noProof/>
          <w:webHidden/>
          <w:lang w:val="en-US"/>
        </w:rPr>
        <w:t>7</w:t>
      </w:r>
    </w:p>
    <w:p w14:paraId="3E4BEEC7" w14:textId="22B47339"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15.</w:t>
      </w:r>
      <w:r w:rsidRPr="003B5728">
        <w:rPr>
          <w:noProof/>
          <w:lang w:val="en-US" w:eastAsia="fr-FR"/>
        </w:rPr>
        <w:tab/>
      </w:r>
      <w:r w:rsidRPr="003B5728">
        <w:rPr>
          <w:noProof/>
          <w:lang w:val="en-GB"/>
        </w:rPr>
        <w:t>Markings</w:t>
      </w:r>
      <w:r w:rsidRPr="003B5728">
        <w:rPr>
          <w:noProof/>
          <w:webHidden/>
          <w:lang w:val="en-US"/>
        </w:rPr>
        <w:tab/>
        <w:t>1</w:t>
      </w:r>
      <w:r w:rsidR="00035858">
        <w:rPr>
          <w:noProof/>
          <w:webHidden/>
          <w:lang w:val="en-US"/>
        </w:rPr>
        <w:t>7</w:t>
      </w:r>
    </w:p>
    <w:p w14:paraId="02141C84" w14:textId="6171ACC4"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16.</w:t>
      </w:r>
      <w:r w:rsidRPr="003B5728">
        <w:rPr>
          <w:noProof/>
          <w:lang w:val="en-US" w:eastAsia="fr-FR"/>
        </w:rPr>
        <w:tab/>
      </w:r>
      <w:r w:rsidRPr="003B5728">
        <w:rPr>
          <w:noProof/>
          <w:lang w:val="en-GB"/>
        </w:rPr>
        <w:t>Approval</w:t>
      </w:r>
      <w:r w:rsidRPr="003B5728">
        <w:rPr>
          <w:noProof/>
          <w:webHidden/>
          <w:lang w:val="en-US"/>
        </w:rPr>
        <w:tab/>
        <w:t>1</w:t>
      </w:r>
      <w:r w:rsidR="00035858">
        <w:rPr>
          <w:noProof/>
          <w:webHidden/>
          <w:lang w:val="en-US"/>
        </w:rPr>
        <w:t>7</w:t>
      </w:r>
    </w:p>
    <w:p w14:paraId="5896ADB9" w14:textId="36D0BF72"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17</w:t>
      </w:r>
      <w:r w:rsidRPr="003B5728">
        <w:rPr>
          <w:noProof/>
          <w:lang w:val="en-US"/>
        </w:rPr>
        <w:t>.</w:t>
      </w:r>
      <w:r w:rsidRPr="003B5728">
        <w:rPr>
          <w:noProof/>
          <w:lang w:val="en-US" w:eastAsia="fr-FR"/>
        </w:rPr>
        <w:tab/>
      </w:r>
      <w:r w:rsidRPr="003B5728">
        <w:rPr>
          <w:noProof/>
          <w:lang w:val="en-US"/>
        </w:rPr>
        <w:t>Requirements</w:t>
      </w:r>
      <w:r w:rsidRPr="003B5728">
        <w:rPr>
          <w:noProof/>
          <w:webHidden/>
          <w:lang w:val="en-US"/>
        </w:rPr>
        <w:tab/>
        <w:t>1</w:t>
      </w:r>
      <w:r w:rsidR="00731BB6">
        <w:rPr>
          <w:noProof/>
          <w:webHidden/>
          <w:lang w:val="en-US"/>
        </w:rPr>
        <w:t>8</w:t>
      </w:r>
    </w:p>
    <w:p w14:paraId="27936DC6" w14:textId="0F958B10"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1</w:t>
      </w:r>
      <w:r w:rsidRPr="003B5728">
        <w:rPr>
          <w:noProof/>
          <w:lang w:val="en-US"/>
        </w:rPr>
        <w:t>8.</w:t>
      </w:r>
      <w:r w:rsidRPr="003B5728">
        <w:rPr>
          <w:noProof/>
          <w:lang w:val="en-US" w:eastAsia="fr-FR"/>
        </w:rPr>
        <w:tab/>
      </w:r>
      <w:r w:rsidRPr="003B5728">
        <w:rPr>
          <w:noProof/>
          <w:lang w:val="en-US"/>
        </w:rPr>
        <w:t>Modifications and extension of approval of a type of</w:t>
      </w:r>
      <w:r w:rsidRPr="003B5728">
        <w:rPr>
          <w:caps/>
          <w:noProof/>
          <w:lang w:val="en-US"/>
        </w:rPr>
        <w:t xml:space="preserve"> AECD</w:t>
      </w:r>
      <w:r w:rsidRPr="003B5728">
        <w:rPr>
          <w:noProof/>
          <w:webHidden/>
          <w:lang w:val="en-US"/>
        </w:rPr>
        <w:tab/>
        <w:t>2</w:t>
      </w:r>
      <w:r w:rsidR="00731BB6">
        <w:rPr>
          <w:noProof/>
          <w:webHidden/>
          <w:lang w:val="en-US"/>
        </w:rPr>
        <w:t>3</w:t>
      </w:r>
    </w:p>
    <w:p w14:paraId="5DE70E0F" w14:textId="075020AE"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lastRenderedPageBreak/>
        <w:t>19.</w:t>
      </w:r>
      <w:r w:rsidRPr="003B5728">
        <w:rPr>
          <w:noProof/>
          <w:lang w:val="en-US" w:eastAsia="fr-FR"/>
        </w:rPr>
        <w:tab/>
      </w:r>
      <w:r w:rsidRPr="003B5728">
        <w:rPr>
          <w:noProof/>
          <w:lang w:val="en-GB"/>
        </w:rPr>
        <w:t>Conformity of production</w:t>
      </w:r>
      <w:r w:rsidRPr="003B5728">
        <w:rPr>
          <w:noProof/>
          <w:webHidden/>
          <w:lang w:val="en-US"/>
        </w:rPr>
        <w:tab/>
        <w:t>2</w:t>
      </w:r>
      <w:r w:rsidR="00731BB6">
        <w:rPr>
          <w:noProof/>
          <w:webHidden/>
          <w:lang w:val="en-US"/>
        </w:rPr>
        <w:t>3</w:t>
      </w:r>
    </w:p>
    <w:p w14:paraId="04133A15" w14:textId="7EB1850A"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20.</w:t>
      </w:r>
      <w:r w:rsidRPr="003B5728">
        <w:rPr>
          <w:noProof/>
          <w:lang w:val="en-US" w:eastAsia="fr-FR"/>
        </w:rPr>
        <w:tab/>
      </w:r>
      <w:r w:rsidRPr="003B5728">
        <w:rPr>
          <w:noProof/>
          <w:lang w:val="en-GB"/>
        </w:rPr>
        <w:t>Penalties for non-conformity of production</w:t>
      </w:r>
      <w:r w:rsidRPr="003B5728">
        <w:rPr>
          <w:noProof/>
          <w:webHidden/>
          <w:lang w:val="en-US"/>
        </w:rPr>
        <w:tab/>
        <w:t>2</w:t>
      </w:r>
      <w:r w:rsidR="00731BB6">
        <w:rPr>
          <w:noProof/>
          <w:webHidden/>
          <w:lang w:val="en-US"/>
        </w:rPr>
        <w:t>4</w:t>
      </w:r>
    </w:p>
    <w:p w14:paraId="70A7E8EE" w14:textId="56FD9498"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21.</w:t>
      </w:r>
      <w:r w:rsidRPr="003B5728">
        <w:rPr>
          <w:noProof/>
          <w:lang w:val="en-US" w:eastAsia="fr-FR"/>
        </w:rPr>
        <w:tab/>
      </w:r>
      <w:r w:rsidRPr="003B5728">
        <w:rPr>
          <w:noProof/>
          <w:lang w:val="en-GB"/>
        </w:rPr>
        <w:t>Production definitively discontinued</w:t>
      </w:r>
      <w:r w:rsidRPr="003B5728">
        <w:rPr>
          <w:noProof/>
          <w:webHidden/>
          <w:lang w:val="en-US"/>
        </w:rPr>
        <w:tab/>
        <w:t>2</w:t>
      </w:r>
      <w:r w:rsidR="00731BB6">
        <w:rPr>
          <w:noProof/>
          <w:webHidden/>
          <w:lang w:val="en-US"/>
        </w:rPr>
        <w:t>4</w:t>
      </w:r>
    </w:p>
    <w:p w14:paraId="749FE03A" w14:textId="342095A2"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22.</w:t>
      </w:r>
      <w:r w:rsidRPr="003B5728">
        <w:rPr>
          <w:noProof/>
          <w:lang w:val="en-US" w:eastAsia="fr-FR"/>
        </w:rPr>
        <w:tab/>
      </w:r>
      <w:r w:rsidRPr="003B5728">
        <w:rPr>
          <w:noProof/>
          <w:lang w:val="en-GB"/>
        </w:rPr>
        <w:t>Names and addresses of Technical Services responsible for conducting approval tests and of Type  Approval Authorities</w:t>
      </w:r>
      <w:r w:rsidRPr="003B5728">
        <w:rPr>
          <w:noProof/>
          <w:webHidden/>
          <w:lang w:val="en-US"/>
        </w:rPr>
        <w:tab/>
        <w:t>2</w:t>
      </w:r>
      <w:r w:rsidR="00731BB6">
        <w:rPr>
          <w:noProof/>
          <w:webHidden/>
          <w:lang w:val="en-US"/>
        </w:rPr>
        <w:t>4</w:t>
      </w:r>
    </w:p>
    <w:p w14:paraId="346A1552" w14:textId="712B3FE0" w:rsidR="00D80E1F" w:rsidRPr="003B5728" w:rsidRDefault="00D80E1F" w:rsidP="00731BB6">
      <w:pPr>
        <w:tabs>
          <w:tab w:val="left" w:pos="900"/>
          <w:tab w:val="right" w:leader="dot" w:pos="9639"/>
        </w:tabs>
        <w:suppressAutoHyphens w:val="0"/>
        <w:spacing w:after="100" w:line="240" w:lineRule="auto"/>
        <w:ind w:right="566"/>
        <w:rPr>
          <w:noProof/>
          <w:lang w:val="en-US" w:eastAsia="fr-FR"/>
        </w:rPr>
      </w:pPr>
      <w:r w:rsidRPr="003B5728">
        <w:rPr>
          <w:noProof/>
          <w:lang w:val="en-GB"/>
        </w:rPr>
        <w:t>Part II</w:t>
      </w:r>
      <w:r w:rsidR="00731BB6">
        <w:rPr>
          <w:noProof/>
          <w:lang w:val="en-GB"/>
        </w:rPr>
        <w:tab/>
      </w:r>
      <w:r w:rsidRPr="003B5728">
        <w:rPr>
          <w:noProof/>
          <w:lang w:val="en-GB"/>
        </w:rPr>
        <w:t xml:space="preserve">Approval of </w:t>
      </w:r>
      <w:r w:rsidRPr="00A60661">
        <w:rPr>
          <w:noProof/>
          <w:lang w:val="en-GB"/>
        </w:rPr>
        <w:t xml:space="preserve">vehicles </w:t>
      </w:r>
      <w:r w:rsidR="00931F3F" w:rsidRPr="00A60661">
        <w:rPr>
          <w:lang w:val="en-US"/>
        </w:rPr>
        <w:t xml:space="preserve">with regard to their AECS </w:t>
      </w:r>
      <w:r w:rsidR="00931F3F" w:rsidRPr="00A60661">
        <w:rPr>
          <w:noProof/>
          <w:lang w:val="en-US"/>
        </w:rPr>
        <w:t>when equipped with</w:t>
      </w:r>
      <w:r w:rsidR="00931F3F" w:rsidRPr="003B5728">
        <w:rPr>
          <w:noProof/>
          <w:lang w:val="en-GB"/>
        </w:rPr>
        <w:t xml:space="preserve"> </w:t>
      </w:r>
      <w:r w:rsidRPr="003B5728">
        <w:rPr>
          <w:noProof/>
          <w:lang w:val="en-GB"/>
        </w:rPr>
        <w:t>an AECD of an approved type</w:t>
      </w:r>
      <w:r w:rsidRPr="003B5728">
        <w:rPr>
          <w:noProof/>
          <w:webHidden/>
          <w:lang w:val="en-US"/>
        </w:rPr>
        <w:tab/>
      </w:r>
      <w:r w:rsidR="00731BB6">
        <w:rPr>
          <w:noProof/>
          <w:lang w:val="en-US"/>
        </w:rPr>
        <w:t>25</w:t>
      </w:r>
    </w:p>
    <w:p w14:paraId="64C0B531" w14:textId="2D504BFF"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23.</w:t>
      </w:r>
      <w:r w:rsidRPr="003B5728">
        <w:rPr>
          <w:noProof/>
          <w:lang w:val="en-US" w:eastAsia="fr-FR"/>
        </w:rPr>
        <w:tab/>
      </w:r>
      <w:r w:rsidRPr="003B5728">
        <w:rPr>
          <w:noProof/>
          <w:lang w:val="en-GB"/>
        </w:rPr>
        <w:t>Definitions</w:t>
      </w:r>
      <w:r w:rsidRPr="003B5728">
        <w:rPr>
          <w:noProof/>
          <w:webHidden/>
          <w:lang w:val="en-US"/>
        </w:rPr>
        <w:tab/>
        <w:t>2</w:t>
      </w:r>
      <w:r w:rsidR="00731BB6">
        <w:rPr>
          <w:noProof/>
          <w:webHidden/>
          <w:lang w:val="en-US"/>
        </w:rPr>
        <w:t>5</w:t>
      </w:r>
    </w:p>
    <w:p w14:paraId="4FF400CD" w14:textId="5DA1991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24.</w:t>
      </w:r>
      <w:r w:rsidRPr="003B5728">
        <w:rPr>
          <w:noProof/>
          <w:lang w:val="en-US" w:eastAsia="fr-FR"/>
        </w:rPr>
        <w:tab/>
      </w:r>
      <w:r w:rsidRPr="003B5728">
        <w:rPr>
          <w:noProof/>
          <w:lang w:val="en-GB"/>
        </w:rPr>
        <w:t>Application for approval</w:t>
      </w:r>
      <w:r w:rsidRPr="003B5728">
        <w:rPr>
          <w:noProof/>
          <w:webHidden/>
          <w:lang w:val="en-US"/>
        </w:rPr>
        <w:tab/>
        <w:t>2</w:t>
      </w:r>
      <w:r w:rsidR="00731BB6">
        <w:rPr>
          <w:noProof/>
          <w:webHidden/>
          <w:lang w:val="en-US"/>
        </w:rPr>
        <w:t>5</w:t>
      </w:r>
    </w:p>
    <w:p w14:paraId="5ECF96CE" w14:textId="57B023B6"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25.</w:t>
      </w:r>
      <w:r w:rsidRPr="003B5728">
        <w:rPr>
          <w:noProof/>
          <w:lang w:val="en-US" w:eastAsia="fr-FR"/>
        </w:rPr>
        <w:tab/>
      </w:r>
      <w:r w:rsidRPr="003B5728">
        <w:rPr>
          <w:noProof/>
          <w:lang w:val="en-GB"/>
        </w:rPr>
        <w:t>Approval</w:t>
      </w:r>
      <w:r w:rsidRPr="003B5728">
        <w:rPr>
          <w:noProof/>
          <w:webHidden/>
          <w:lang w:val="en-US"/>
        </w:rPr>
        <w:tab/>
        <w:t>2</w:t>
      </w:r>
      <w:r w:rsidR="00731BB6">
        <w:rPr>
          <w:noProof/>
          <w:webHidden/>
          <w:lang w:val="en-US"/>
        </w:rPr>
        <w:t>5</w:t>
      </w:r>
    </w:p>
    <w:p w14:paraId="5CD950F9" w14:textId="6C84520E"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26.</w:t>
      </w:r>
      <w:r w:rsidRPr="003B5728">
        <w:rPr>
          <w:noProof/>
          <w:lang w:val="en-US" w:eastAsia="fr-FR"/>
        </w:rPr>
        <w:tab/>
      </w:r>
      <w:r w:rsidRPr="003B5728">
        <w:rPr>
          <w:noProof/>
          <w:lang w:val="en-GB"/>
        </w:rPr>
        <w:t>Requirements</w:t>
      </w:r>
      <w:r w:rsidRPr="003B5728">
        <w:rPr>
          <w:noProof/>
          <w:webHidden/>
          <w:lang w:val="en-US"/>
        </w:rPr>
        <w:tab/>
        <w:t>2</w:t>
      </w:r>
      <w:r w:rsidR="00731BB6">
        <w:rPr>
          <w:noProof/>
          <w:webHidden/>
          <w:lang w:val="en-US"/>
        </w:rPr>
        <w:t>6</w:t>
      </w:r>
    </w:p>
    <w:p w14:paraId="18044F21" w14:textId="3C82449E"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27.</w:t>
      </w:r>
      <w:r w:rsidRPr="003B5728">
        <w:rPr>
          <w:noProof/>
          <w:lang w:val="en-US" w:eastAsia="fr-FR"/>
        </w:rPr>
        <w:tab/>
      </w:r>
      <w:r w:rsidRPr="003B5728">
        <w:rPr>
          <w:noProof/>
          <w:lang w:val="en-GB"/>
        </w:rPr>
        <w:t>Modifications and extension of approval of a vehicle type equipped with an AECD which has been approved to Part Ib of this Regulation</w:t>
      </w:r>
      <w:r w:rsidRPr="003B5728">
        <w:rPr>
          <w:noProof/>
          <w:webHidden/>
          <w:lang w:val="en-US"/>
        </w:rPr>
        <w:tab/>
        <w:t>3</w:t>
      </w:r>
      <w:r w:rsidR="00731BB6">
        <w:rPr>
          <w:noProof/>
          <w:webHidden/>
          <w:lang w:val="en-US"/>
        </w:rPr>
        <w:t>3</w:t>
      </w:r>
    </w:p>
    <w:p w14:paraId="785C6353" w14:textId="4D424BF2"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28.</w:t>
      </w:r>
      <w:r w:rsidRPr="003B5728">
        <w:rPr>
          <w:noProof/>
          <w:lang w:val="en-US" w:eastAsia="fr-FR"/>
        </w:rPr>
        <w:tab/>
      </w:r>
      <w:r w:rsidRPr="003B5728">
        <w:rPr>
          <w:noProof/>
          <w:lang w:val="en-GB"/>
        </w:rPr>
        <w:t>Conformity of production</w:t>
      </w:r>
      <w:r w:rsidRPr="003B5728">
        <w:rPr>
          <w:noProof/>
          <w:webHidden/>
          <w:lang w:val="en-US"/>
        </w:rPr>
        <w:tab/>
        <w:t>3</w:t>
      </w:r>
      <w:r w:rsidR="00731BB6">
        <w:rPr>
          <w:noProof/>
          <w:webHidden/>
          <w:lang w:val="en-US"/>
        </w:rPr>
        <w:t>4</w:t>
      </w:r>
    </w:p>
    <w:p w14:paraId="0B5B6C27" w14:textId="5525B082"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29.</w:t>
      </w:r>
      <w:r w:rsidRPr="003B5728">
        <w:rPr>
          <w:noProof/>
          <w:lang w:val="en-US" w:eastAsia="fr-FR"/>
        </w:rPr>
        <w:tab/>
      </w:r>
      <w:r w:rsidRPr="003B5728">
        <w:rPr>
          <w:noProof/>
          <w:lang w:val="en-GB"/>
        </w:rPr>
        <w:t>Penalties for non-conformity of production</w:t>
      </w:r>
      <w:r w:rsidRPr="003B5728">
        <w:rPr>
          <w:noProof/>
          <w:webHidden/>
          <w:lang w:val="en-US"/>
        </w:rPr>
        <w:tab/>
        <w:t>3</w:t>
      </w:r>
      <w:r w:rsidR="00731BB6">
        <w:rPr>
          <w:noProof/>
          <w:webHidden/>
          <w:lang w:val="en-US"/>
        </w:rPr>
        <w:t>4</w:t>
      </w:r>
    </w:p>
    <w:p w14:paraId="4D50D787" w14:textId="434088D3"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30.</w:t>
      </w:r>
      <w:r w:rsidRPr="003B5728">
        <w:rPr>
          <w:noProof/>
          <w:lang w:val="en-US" w:eastAsia="fr-FR"/>
        </w:rPr>
        <w:tab/>
      </w:r>
      <w:r w:rsidRPr="003B5728">
        <w:rPr>
          <w:noProof/>
          <w:lang w:val="en-GB"/>
        </w:rPr>
        <w:t>Production definitively discontinued</w:t>
      </w:r>
      <w:r w:rsidRPr="003B5728">
        <w:rPr>
          <w:noProof/>
          <w:webHidden/>
          <w:lang w:val="en-US"/>
        </w:rPr>
        <w:tab/>
        <w:t>3</w:t>
      </w:r>
      <w:r w:rsidR="00731BB6">
        <w:rPr>
          <w:noProof/>
          <w:webHidden/>
          <w:lang w:val="en-US"/>
        </w:rPr>
        <w:t>4</w:t>
      </w:r>
    </w:p>
    <w:p w14:paraId="31693B33"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31.</w:t>
      </w:r>
      <w:r w:rsidRPr="003B5728">
        <w:rPr>
          <w:noProof/>
          <w:lang w:val="en-US" w:eastAsia="fr-FR"/>
        </w:rPr>
        <w:tab/>
      </w:r>
      <w:r w:rsidRPr="003B5728">
        <w:rPr>
          <w:noProof/>
          <w:lang w:val="en-US"/>
        </w:rPr>
        <w:t>Names and addresses of Technical Services responsible for conducting approval tests and of  Type Approval Authorities</w:t>
      </w:r>
      <w:r w:rsidRPr="003B5728">
        <w:rPr>
          <w:noProof/>
          <w:webHidden/>
          <w:lang w:val="en-US"/>
        </w:rPr>
        <w:tab/>
        <w:t>34</w:t>
      </w:r>
    </w:p>
    <w:p w14:paraId="2D10CF3F" w14:textId="1DDB3ADD" w:rsidR="00D80E1F" w:rsidRPr="003B5728" w:rsidRDefault="00D80E1F" w:rsidP="00035858">
      <w:pPr>
        <w:tabs>
          <w:tab w:val="left" w:pos="851"/>
          <w:tab w:val="right" w:leader="dot" w:pos="9639"/>
        </w:tabs>
        <w:suppressAutoHyphens w:val="0"/>
        <w:spacing w:after="100" w:line="240" w:lineRule="auto"/>
        <w:ind w:left="851" w:right="566" w:hanging="851"/>
        <w:rPr>
          <w:noProof/>
          <w:lang w:val="en-US" w:eastAsia="fr-FR"/>
        </w:rPr>
      </w:pPr>
      <w:r w:rsidRPr="003B5728">
        <w:rPr>
          <w:noProof/>
          <w:lang w:val="en-GB"/>
        </w:rPr>
        <w:t>Part III</w:t>
      </w:r>
      <w:r w:rsidR="00035858">
        <w:rPr>
          <w:noProof/>
          <w:lang w:val="en-GB"/>
        </w:rPr>
        <w:tab/>
      </w:r>
      <w:r w:rsidRPr="003B5728">
        <w:rPr>
          <w:noProof/>
          <w:lang w:val="en-GB"/>
        </w:rPr>
        <w:t>Approval of vehicles with regard to their AECS when equipped with an AECD which has not been separately approved according to Part Ib of this Regulation</w:t>
      </w:r>
      <w:r w:rsidRPr="003B5728">
        <w:rPr>
          <w:noProof/>
          <w:webHidden/>
          <w:lang w:val="en-US"/>
        </w:rPr>
        <w:tab/>
        <w:t>35</w:t>
      </w:r>
    </w:p>
    <w:p w14:paraId="78EB74CE"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32.</w:t>
      </w:r>
      <w:r w:rsidRPr="003B5728">
        <w:rPr>
          <w:noProof/>
          <w:lang w:val="en-US" w:eastAsia="fr-FR"/>
        </w:rPr>
        <w:tab/>
      </w:r>
      <w:r w:rsidRPr="003B5728">
        <w:rPr>
          <w:noProof/>
          <w:lang w:val="en-GB"/>
        </w:rPr>
        <w:t>Definitions</w:t>
      </w:r>
      <w:r w:rsidRPr="003B5728">
        <w:rPr>
          <w:noProof/>
          <w:webHidden/>
          <w:lang w:val="en-US"/>
        </w:rPr>
        <w:tab/>
        <w:t>35</w:t>
      </w:r>
    </w:p>
    <w:p w14:paraId="7BED09A1"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33.</w:t>
      </w:r>
      <w:r w:rsidRPr="003B5728">
        <w:rPr>
          <w:noProof/>
          <w:lang w:val="en-US" w:eastAsia="fr-FR"/>
        </w:rPr>
        <w:tab/>
      </w:r>
      <w:r w:rsidRPr="003B5728">
        <w:rPr>
          <w:noProof/>
          <w:lang w:val="en-GB"/>
        </w:rPr>
        <w:t>Application for approval of a vehicle type equipped with an AECS</w:t>
      </w:r>
      <w:r w:rsidRPr="003B5728">
        <w:rPr>
          <w:noProof/>
          <w:webHidden/>
          <w:lang w:val="en-US"/>
        </w:rPr>
        <w:tab/>
        <w:t>35</w:t>
      </w:r>
    </w:p>
    <w:p w14:paraId="4F975D00" w14:textId="007FF88D"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34.</w:t>
      </w:r>
      <w:r w:rsidRPr="003B5728">
        <w:rPr>
          <w:noProof/>
          <w:lang w:val="en-US" w:eastAsia="fr-FR"/>
        </w:rPr>
        <w:tab/>
      </w:r>
      <w:r w:rsidRPr="003B5728">
        <w:rPr>
          <w:noProof/>
          <w:lang w:val="en-GB"/>
        </w:rPr>
        <w:t>Approval</w:t>
      </w:r>
      <w:r w:rsidRPr="003B5728">
        <w:rPr>
          <w:noProof/>
          <w:webHidden/>
          <w:lang w:val="en-US"/>
        </w:rPr>
        <w:tab/>
        <w:t>3</w:t>
      </w:r>
      <w:r w:rsidR="00731BB6">
        <w:rPr>
          <w:noProof/>
          <w:webHidden/>
          <w:lang w:val="en-US"/>
        </w:rPr>
        <w:t>5</w:t>
      </w:r>
    </w:p>
    <w:p w14:paraId="7CD7980C"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35.</w:t>
      </w:r>
      <w:r w:rsidRPr="003B5728">
        <w:rPr>
          <w:noProof/>
          <w:lang w:val="en-US" w:eastAsia="fr-FR"/>
        </w:rPr>
        <w:tab/>
      </w:r>
      <w:r w:rsidRPr="003B5728">
        <w:rPr>
          <w:noProof/>
          <w:lang w:val="en-GB"/>
        </w:rPr>
        <w:t>Requirements</w:t>
      </w:r>
      <w:r w:rsidRPr="003B5728">
        <w:rPr>
          <w:noProof/>
          <w:webHidden/>
          <w:lang w:val="en-US"/>
        </w:rPr>
        <w:tab/>
        <w:t>36</w:t>
      </w:r>
    </w:p>
    <w:p w14:paraId="75F0F666"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36.</w:t>
      </w:r>
      <w:r w:rsidRPr="003B5728">
        <w:rPr>
          <w:noProof/>
          <w:lang w:val="en-US" w:eastAsia="fr-FR"/>
        </w:rPr>
        <w:tab/>
      </w:r>
      <w:r w:rsidRPr="003B5728">
        <w:rPr>
          <w:noProof/>
          <w:lang w:val="en-GB"/>
        </w:rPr>
        <w:t>Modifications and extension of approval of a vehicle type equipped with an AECS</w:t>
      </w:r>
      <w:r w:rsidRPr="003B5728">
        <w:rPr>
          <w:noProof/>
          <w:webHidden/>
          <w:lang w:val="en-US"/>
        </w:rPr>
        <w:tab/>
        <w:t>43</w:t>
      </w:r>
    </w:p>
    <w:p w14:paraId="38299294"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37.</w:t>
      </w:r>
      <w:r w:rsidRPr="003B5728">
        <w:rPr>
          <w:noProof/>
          <w:lang w:val="en-US" w:eastAsia="fr-FR"/>
        </w:rPr>
        <w:tab/>
      </w:r>
      <w:r w:rsidRPr="003B5728">
        <w:rPr>
          <w:noProof/>
          <w:lang w:val="en-GB"/>
        </w:rPr>
        <w:t>Conformity of production</w:t>
      </w:r>
      <w:r w:rsidRPr="003B5728">
        <w:rPr>
          <w:noProof/>
          <w:webHidden/>
          <w:lang w:val="en-US"/>
        </w:rPr>
        <w:tab/>
        <w:t>44</w:t>
      </w:r>
    </w:p>
    <w:p w14:paraId="2DE9046B"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38.</w:t>
      </w:r>
      <w:r w:rsidRPr="003B5728">
        <w:rPr>
          <w:noProof/>
          <w:lang w:val="en-US" w:eastAsia="fr-FR"/>
        </w:rPr>
        <w:tab/>
      </w:r>
      <w:r w:rsidRPr="003B5728">
        <w:rPr>
          <w:noProof/>
          <w:lang w:val="en-GB"/>
        </w:rPr>
        <w:t>Penalties for non-conformity of production</w:t>
      </w:r>
      <w:r w:rsidRPr="003B5728">
        <w:rPr>
          <w:noProof/>
          <w:webHidden/>
          <w:lang w:val="en-US"/>
        </w:rPr>
        <w:tab/>
        <w:t>44</w:t>
      </w:r>
    </w:p>
    <w:p w14:paraId="5F5B4FBD"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39.</w:t>
      </w:r>
      <w:r w:rsidRPr="003B5728">
        <w:rPr>
          <w:noProof/>
          <w:lang w:val="en-US" w:eastAsia="fr-FR"/>
        </w:rPr>
        <w:tab/>
      </w:r>
      <w:r w:rsidRPr="003B5728">
        <w:rPr>
          <w:noProof/>
          <w:lang w:val="en-GB"/>
        </w:rPr>
        <w:t>Production definitively discontinued</w:t>
      </w:r>
      <w:r w:rsidRPr="003B5728">
        <w:rPr>
          <w:noProof/>
          <w:webHidden/>
          <w:lang w:val="en-US"/>
        </w:rPr>
        <w:tab/>
        <w:t>44</w:t>
      </w:r>
    </w:p>
    <w:p w14:paraId="4D0F01D1"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GB"/>
        </w:rPr>
        <w:t>40.</w:t>
      </w:r>
      <w:r w:rsidRPr="003B5728">
        <w:rPr>
          <w:noProof/>
          <w:lang w:val="en-US" w:eastAsia="fr-FR"/>
        </w:rPr>
        <w:tab/>
      </w:r>
      <w:r w:rsidRPr="003B5728">
        <w:rPr>
          <w:noProof/>
          <w:lang w:val="en-GB"/>
        </w:rPr>
        <w:t>Names and addresses of Technical Services responsible for conducting approval tests and of Type Approval Authorities</w:t>
      </w:r>
      <w:r w:rsidRPr="003B5728">
        <w:rPr>
          <w:noProof/>
          <w:webHidden/>
          <w:lang w:val="en-US"/>
        </w:rPr>
        <w:tab/>
        <w:t>44</w:t>
      </w:r>
    </w:p>
    <w:p w14:paraId="53C587F1"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p>
    <w:p w14:paraId="5BFCFA4C" w14:textId="77777777" w:rsidR="00D80E1F" w:rsidRPr="003B5728" w:rsidRDefault="00D80E1F" w:rsidP="00D80E1F">
      <w:pPr>
        <w:tabs>
          <w:tab w:val="left" w:pos="900"/>
          <w:tab w:val="right" w:leader="dot" w:pos="9639"/>
        </w:tabs>
        <w:suppressAutoHyphens w:val="0"/>
        <w:spacing w:after="100" w:line="240" w:lineRule="auto"/>
        <w:ind w:left="900" w:right="566" w:hanging="900"/>
        <w:rPr>
          <w:noProof/>
          <w:lang w:val="en-US"/>
        </w:rPr>
      </w:pPr>
      <w:r w:rsidRPr="003B5728">
        <w:rPr>
          <w:noProof/>
          <w:lang w:val="en-US"/>
        </w:rPr>
        <w:t>Annexes</w:t>
      </w:r>
    </w:p>
    <w:p w14:paraId="131B15F8" w14:textId="6070383C"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1</w:t>
      </w:r>
      <w:r w:rsidRPr="003B5728">
        <w:rPr>
          <w:noProof/>
          <w:lang w:val="en-US"/>
        </w:rPr>
        <w:tab/>
        <w:t>Communication concerning the approval or extension or refusal or withdrawal of approval or production definitively discontinued of a type of AECC intended to be fitted to an AECD for vehicles of categories M</w:t>
      </w:r>
      <w:r w:rsidRPr="003B5728">
        <w:rPr>
          <w:noProof/>
          <w:vertAlign w:val="subscript"/>
          <w:lang w:val="en-US"/>
        </w:rPr>
        <w:t>1</w:t>
      </w:r>
      <w:r w:rsidRPr="003B5728">
        <w:rPr>
          <w:noProof/>
          <w:lang w:val="en-US"/>
        </w:rPr>
        <w:t xml:space="preserve"> and N</w:t>
      </w:r>
      <w:r w:rsidRPr="003B5728">
        <w:rPr>
          <w:noProof/>
          <w:vertAlign w:val="subscript"/>
          <w:lang w:val="en-US"/>
        </w:rPr>
        <w:t>1</w:t>
      </w:r>
      <w:r w:rsidRPr="003B5728">
        <w:rPr>
          <w:noProof/>
          <w:lang w:val="en-US"/>
        </w:rPr>
        <w:t xml:space="preserve"> approved pursuant to Part Ia of Regulation No. XXX</w:t>
      </w:r>
      <w:r w:rsidRPr="003B5728">
        <w:rPr>
          <w:noProof/>
          <w:webHidden/>
          <w:lang w:val="en-US"/>
        </w:rPr>
        <w:tab/>
        <w:t>4</w:t>
      </w:r>
      <w:r w:rsidR="00731BB6">
        <w:rPr>
          <w:noProof/>
          <w:webHidden/>
          <w:lang w:val="en-US"/>
        </w:rPr>
        <w:t>5</w:t>
      </w:r>
    </w:p>
    <w:p w14:paraId="11269533" w14:textId="0E437A69"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2</w:t>
      </w:r>
      <w:r w:rsidRPr="003B5728">
        <w:rPr>
          <w:noProof/>
          <w:lang w:val="en-US"/>
        </w:rPr>
        <w:tab/>
        <w:t>Communication concerning the approval or extension or refusal or withdrawal of approval or production definitively discontinued of a type of AECD intended to be fitted to vehicles of categories M</w:t>
      </w:r>
      <w:r w:rsidRPr="003B5728">
        <w:rPr>
          <w:noProof/>
          <w:vertAlign w:val="subscript"/>
          <w:lang w:val="en-US"/>
        </w:rPr>
        <w:t>1</w:t>
      </w:r>
      <w:r w:rsidRPr="003B5728">
        <w:rPr>
          <w:noProof/>
          <w:lang w:val="en-US"/>
        </w:rPr>
        <w:t xml:space="preserve"> and N</w:t>
      </w:r>
      <w:r w:rsidRPr="003B5728">
        <w:rPr>
          <w:noProof/>
          <w:vertAlign w:val="subscript"/>
          <w:lang w:val="en-US"/>
        </w:rPr>
        <w:t>1</w:t>
      </w:r>
      <w:r w:rsidRPr="003B5728">
        <w:rPr>
          <w:noProof/>
          <w:lang w:val="en-US"/>
        </w:rPr>
        <w:t xml:space="preserve"> approved pursuant Part Ib of Regulation No. XXX</w:t>
      </w:r>
      <w:r w:rsidRPr="003B5728">
        <w:rPr>
          <w:noProof/>
          <w:webHidden/>
          <w:lang w:val="en-US"/>
        </w:rPr>
        <w:tab/>
        <w:t>4</w:t>
      </w:r>
      <w:r w:rsidR="00731BB6">
        <w:rPr>
          <w:noProof/>
          <w:webHidden/>
          <w:lang w:val="en-US"/>
        </w:rPr>
        <w:t>7</w:t>
      </w:r>
    </w:p>
    <w:p w14:paraId="103691A8" w14:textId="728DE1C4"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3</w:t>
      </w:r>
      <w:r w:rsidRPr="003B5728">
        <w:rPr>
          <w:noProof/>
          <w:lang w:val="en-US"/>
        </w:rPr>
        <w:tab/>
        <w:t>Communication concerning the approval or extension or refusal or withdrawal of approval or production definitively discontinued of a type of vehicle of category M</w:t>
      </w:r>
      <w:r w:rsidRPr="003B5728">
        <w:rPr>
          <w:noProof/>
          <w:vertAlign w:val="subscript"/>
          <w:lang w:val="en-US"/>
        </w:rPr>
        <w:t xml:space="preserve">1 </w:t>
      </w:r>
      <w:r w:rsidRPr="003B5728">
        <w:rPr>
          <w:noProof/>
          <w:lang w:val="en-US"/>
        </w:rPr>
        <w:t>and N</w:t>
      </w:r>
      <w:r w:rsidRPr="003B5728">
        <w:rPr>
          <w:noProof/>
          <w:vertAlign w:val="subscript"/>
          <w:lang w:val="en-US"/>
        </w:rPr>
        <w:t>1</w:t>
      </w:r>
      <w:r w:rsidRPr="003B5728">
        <w:rPr>
          <w:noProof/>
          <w:lang w:val="en-US"/>
        </w:rPr>
        <w:t xml:space="preserve"> pursuant to Part II of Regulation</w:t>
      </w:r>
      <w:r w:rsidRPr="003B5728">
        <w:rPr>
          <w:noProof/>
          <w:sz w:val="24"/>
          <w:lang w:val="en-US"/>
        </w:rPr>
        <w:t xml:space="preserve"> </w:t>
      </w:r>
      <w:r w:rsidRPr="003B5728">
        <w:rPr>
          <w:noProof/>
          <w:lang w:val="en-US"/>
        </w:rPr>
        <w:t>No. XXX</w:t>
      </w:r>
      <w:r w:rsidRPr="003B5728">
        <w:rPr>
          <w:noProof/>
          <w:webHidden/>
          <w:lang w:val="en-US"/>
        </w:rPr>
        <w:tab/>
      </w:r>
      <w:r w:rsidR="00731BB6">
        <w:rPr>
          <w:noProof/>
          <w:webHidden/>
          <w:lang w:val="en-US"/>
        </w:rPr>
        <w:t>49</w:t>
      </w:r>
    </w:p>
    <w:p w14:paraId="187EA27D" w14:textId="53E10ABC"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4</w:t>
      </w:r>
      <w:r w:rsidRPr="003B5728">
        <w:rPr>
          <w:noProof/>
          <w:lang w:val="en-US"/>
        </w:rPr>
        <w:tab/>
        <w:t>Communication concerning the approval or extension or refusal or withdrawal of approval or production definitively discontinued of a type of vehicle of category M</w:t>
      </w:r>
      <w:r w:rsidRPr="003B5728">
        <w:rPr>
          <w:noProof/>
          <w:vertAlign w:val="subscript"/>
          <w:lang w:val="en-US"/>
        </w:rPr>
        <w:t>1</w:t>
      </w:r>
      <w:r w:rsidRPr="003B5728">
        <w:rPr>
          <w:noProof/>
          <w:lang w:val="en-US"/>
        </w:rPr>
        <w:t xml:space="preserve"> or N</w:t>
      </w:r>
      <w:r w:rsidRPr="003B5728">
        <w:rPr>
          <w:noProof/>
          <w:vertAlign w:val="subscript"/>
          <w:lang w:val="en-US"/>
        </w:rPr>
        <w:t>1</w:t>
      </w:r>
      <w:r w:rsidRPr="003B5728">
        <w:rPr>
          <w:noProof/>
          <w:lang w:val="en-US"/>
        </w:rPr>
        <w:t xml:space="preserve"> approved pursuant to Part III of Regulation</w:t>
      </w:r>
      <w:r w:rsidRPr="003B5728">
        <w:rPr>
          <w:noProof/>
          <w:sz w:val="24"/>
          <w:lang w:val="en-US"/>
        </w:rPr>
        <w:t xml:space="preserve"> </w:t>
      </w:r>
      <w:r w:rsidRPr="003B5728">
        <w:rPr>
          <w:noProof/>
          <w:lang w:val="en-US"/>
        </w:rPr>
        <w:t>No. XXX</w:t>
      </w:r>
      <w:r w:rsidRPr="003B5728">
        <w:rPr>
          <w:noProof/>
          <w:webHidden/>
          <w:lang w:val="en-US"/>
        </w:rPr>
        <w:tab/>
        <w:t>5</w:t>
      </w:r>
      <w:r w:rsidR="00731BB6">
        <w:rPr>
          <w:noProof/>
          <w:webHidden/>
          <w:lang w:val="en-US"/>
        </w:rPr>
        <w:t>1</w:t>
      </w:r>
    </w:p>
    <w:p w14:paraId="4D2C61B0" w14:textId="0529C150"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lastRenderedPageBreak/>
        <w:t>5</w:t>
      </w:r>
      <w:r w:rsidRPr="003B5728">
        <w:rPr>
          <w:noProof/>
          <w:lang w:val="en-US"/>
        </w:rPr>
        <w:tab/>
        <w:t>Information document on the type approval of an Accident Emergency Call Component (AECC)</w:t>
      </w:r>
      <w:r w:rsidRPr="003B5728">
        <w:rPr>
          <w:noProof/>
          <w:webHidden/>
          <w:lang w:val="en-US"/>
        </w:rPr>
        <w:tab/>
        <w:t>5</w:t>
      </w:r>
      <w:r w:rsidR="00731BB6">
        <w:rPr>
          <w:noProof/>
          <w:webHidden/>
          <w:lang w:val="en-US"/>
        </w:rPr>
        <w:t>3</w:t>
      </w:r>
    </w:p>
    <w:p w14:paraId="3AAC7355" w14:textId="7FCF1E29"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6</w:t>
      </w:r>
      <w:r w:rsidRPr="003B5728">
        <w:rPr>
          <w:noProof/>
          <w:lang w:val="en-US"/>
        </w:rPr>
        <w:tab/>
        <w:t>Information document on the type approval of an Accident Emergency Call Devices (AECD)</w:t>
      </w:r>
      <w:r w:rsidRPr="003B5728">
        <w:rPr>
          <w:noProof/>
          <w:webHidden/>
          <w:lang w:val="en-US"/>
        </w:rPr>
        <w:tab/>
        <w:t>5</w:t>
      </w:r>
      <w:r w:rsidR="00731BB6">
        <w:rPr>
          <w:noProof/>
          <w:webHidden/>
          <w:lang w:val="en-US"/>
        </w:rPr>
        <w:t>4</w:t>
      </w:r>
    </w:p>
    <w:p w14:paraId="04D147EB" w14:textId="6C789923"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7</w:t>
      </w:r>
      <w:r w:rsidRPr="003B5728">
        <w:rPr>
          <w:noProof/>
          <w:lang w:val="en-US"/>
        </w:rPr>
        <w:tab/>
      </w:r>
      <w:r w:rsidRPr="003B5728">
        <w:rPr>
          <w:noProof/>
          <w:lang w:val="en-GB"/>
        </w:rPr>
        <w:t>Information document on the type approval of a vehicle with regard to the installation of an Accident Emergency Call Devices (AECD) of an approved type</w:t>
      </w:r>
      <w:r w:rsidRPr="003B5728">
        <w:rPr>
          <w:noProof/>
          <w:webHidden/>
          <w:lang w:val="en-US"/>
        </w:rPr>
        <w:tab/>
        <w:t>5</w:t>
      </w:r>
      <w:r w:rsidR="00731BB6">
        <w:rPr>
          <w:noProof/>
          <w:webHidden/>
          <w:lang w:val="en-US"/>
        </w:rPr>
        <w:t>5</w:t>
      </w:r>
    </w:p>
    <w:p w14:paraId="6BC0B326" w14:textId="166CF485"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8</w:t>
      </w:r>
      <w:r w:rsidRPr="003B5728">
        <w:rPr>
          <w:noProof/>
          <w:lang w:val="en-US"/>
        </w:rPr>
        <w:tab/>
        <w:t>Information document on the type approval of a vehicle with regard to Accident Emergency Call System (AECS)</w:t>
      </w:r>
      <w:r w:rsidR="00731BB6" w:rsidRPr="00731BB6">
        <w:rPr>
          <w:lang w:val="en-GB"/>
        </w:rPr>
        <w:t xml:space="preserve"> </w:t>
      </w:r>
      <w:r w:rsidR="00731BB6" w:rsidRPr="00731BB6">
        <w:rPr>
          <w:noProof/>
          <w:lang w:val="en-US"/>
        </w:rPr>
        <w:t xml:space="preserve">of </w:t>
      </w:r>
      <w:r w:rsidR="00731BB6">
        <w:rPr>
          <w:noProof/>
          <w:lang w:val="en-US"/>
        </w:rPr>
        <w:t>non-</w:t>
      </w:r>
      <w:r w:rsidR="00731BB6" w:rsidRPr="00731BB6">
        <w:rPr>
          <w:noProof/>
          <w:lang w:val="en-US"/>
        </w:rPr>
        <w:t>approved type</w:t>
      </w:r>
      <w:r w:rsidRPr="003B5728">
        <w:rPr>
          <w:noProof/>
          <w:webHidden/>
          <w:lang w:val="en-US"/>
        </w:rPr>
        <w:tab/>
        <w:t>5</w:t>
      </w:r>
      <w:r w:rsidR="00731BB6">
        <w:rPr>
          <w:noProof/>
          <w:webHidden/>
          <w:lang w:val="en-US"/>
        </w:rPr>
        <w:t>6</w:t>
      </w:r>
    </w:p>
    <w:p w14:paraId="5AA59C29" w14:textId="6D567109"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9</w:t>
      </w:r>
      <w:r w:rsidRPr="003B5728">
        <w:rPr>
          <w:noProof/>
          <w:lang w:val="en-US"/>
        </w:rPr>
        <w:tab/>
      </w:r>
      <w:r w:rsidRPr="003B5728">
        <w:rPr>
          <w:bCs/>
          <w:noProof/>
          <w:lang w:val="en-GB"/>
        </w:rPr>
        <w:t>Test method for resistance to mechanical impact</w:t>
      </w:r>
      <w:r w:rsidRPr="003B5728">
        <w:rPr>
          <w:noProof/>
          <w:webHidden/>
          <w:lang w:val="en-US"/>
        </w:rPr>
        <w:tab/>
        <w:t>5</w:t>
      </w:r>
      <w:r w:rsidR="00731BB6">
        <w:rPr>
          <w:noProof/>
          <w:webHidden/>
          <w:lang w:val="en-US"/>
        </w:rPr>
        <w:t>7</w:t>
      </w:r>
    </w:p>
    <w:p w14:paraId="1E64A557" w14:textId="59D91D35"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10</w:t>
      </w:r>
      <w:r w:rsidRPr="003B5728">
        <w:rPr>
          <w:noProof/>
          <w:lang w:val="en-US"/>
        </w:rPr>
        <w:tab/>
      </w:r>
      <w:r w:rsidRPr="003B5728">
        <w:rPr>
          <w:bCs/>
          <w:noProof/>
          <w:lang w:val="en-GB"/>
        </w:rPr>
        <w:t>Test methods for the navigation solutions</w:t>
      </w:r>
      <w:r w:rsidRPr="003B5728">
        <w:rPr>
          <w:noProof/>
          <w:webHidden/>
          <w:lang w:val="en-US"/>
        </w:rPr>
        <w:tab/>
      </w:r>
      <w:r w:rsidR="00731BB6">
        <w:rPr>
          <w:noProof/>
          <w:webHidden/>
          <w:lang w:val="en-US"/>
        </w:rPr>
        <w:t>59</w:t>
      </w:r>
    </w:p>
    <w:p w14:paraId="1627C948" w14:textId="748DB755" w:rsidR="00D80E1F" w:rsidRPr="003B5728" w:rsidRDefault="00D80E1F" w:rsidP="00D80E1F">
      <w:pPr>
        <w:tabs>
          <w:tab w:val="left" w:pos="900"/>
          <w:tab w:val="right" w:leader="dot" w:pos="9639"/>
        </w:tabs>
        <w:suppressAutoHyphens w:val="0"/>
        <w:spacing w:after="100" w:line="240" w:lineRule="auto"/>
        <w:ind w:left="900" w:right="566" w:hanging="900"/>
        <w:rPr>
          <w:noProof/>
          <w:lang w:val="en-US" w:eastAsia="fr-FR"/>
        </w:rPr>
      </w:pPr>
      <w:r w:rsidRPr="003B5728">
        <w:rPr>
          <w:noProof/>
          <w:lang w:val="en-US"/>
        </w:rPr>
        <w:t>11</w:t>
      </w:r>
      <w:r w:rsidRPr="003B5728">
        <w:rPr>
          <w:noProof/>
          <w:lang w:val="en-US"/>
        </w:rPr>
        <w:tab/>
      </w:r>
      <w:r w:rsidRPr="003B5728">
        <w:rPr>
          <w:bCs/>
          <w:noProof/>
          <w:lang w:val="en-GB"/>
        </w:rPr>
        <w:t>Test method for AECD/AECS post-crash performance</w:t>
      </w:r>
      <w:r w:rsidRPr="003B5728">
        <w:rPr>
          <w:noProof/>
          <w:webHidden/>
          <w:lang w:val="en-US"/>
        </w:rPr>
        <w:tab/>
      </w:r>
      <w:r w:rsidR="00731BB6">
        <w:rPr>
          <w:noProof/>
          <w:lang w:val="en-US"/>
        </w:rPr>
        <w:t>72</w:t>
      </w:r>
    </w:p>
    <w:p w14:paraId="0F619E5C" w14:textId="6E36D912" w:rsidR="00D80E1F" w:rsidRPr="003B5728" w:rsidRDefault="00D80E1F" w:rsidP="00D80E1F">
      <w:pPr>
        <w:tabs>
          <w:tab w:val="left" w:pos="900"/>
          <w:tab w:val="right" w:leader="dot" w:pos="9639"/>
        </w:tabs>
        <w:suppressAutoHyphens w:val="0"/>
        <w:spacing w:after="100" w:line="240" w:lineRule="auto"/>
        <w:ind w:left="900" w:right="566"/>
        <w:rPr>
          <w:noProof/>
          <w:lang w:val="en-US" w:eastAsia="fr-FR"/>
        </w:rPr>
      </w:pPr>
      <w:r w:rsidRPr="003B5728">
        <w:rPr>
          <w:noProof/>
          <w:lang w:val="en-GB"/>
        </w:rPr>
        <w:t>Appendix: Language and sentences for hands-free voice assessment</w:t>
      </w:r>
      <w:r w:rsidRPr="003B5728">
        <w:rPr>
          <w:noProof/>
          <w:webHidden/>
          <w:lang w:val="en-US"/>
        </w:rPr>
        <w:tab/>
        <w:t>7</w:t>
      </w:r>
      <w:r w:rsidR="00731BB6">
        <w:rPr>
          <w:noProof/>
          <w:webHidden/>
          <w:lang w:val="en-US"/>
        </w:rPr>
        <w:t>4</w:t>
      </w:r>
    </w:p>
    <w:p w14:paraId="2F04E2AD" w14:textId="30C26A77" w:rsidR="00D80E1F" w:rsidRPr="00D80E1F" w:rsidRDefault="00D80E1F" w:rsidP="00D80E1F">
      <w:pPr>
        <w:tabs>
          <w:tab w:val="left" w:pos="900"/>
          <w:tab w:val="right" w:leader="dot" w:pos="9639"/>
        </w:tabs>
        <w:suppressAutoHyphens w:val="0"/>
        <w:spacing w:after="100" w:line="240" w:lineRule="auto"/>
        <w:ind w:left="900" w:right="566" w:hanging="900"/>
        <w:rPr>
          <w:noProof/>
          <w:lang w:val="en-GB" w:eastAsia="fr-FR"/>
        </w:rPr>
      </w:pPr>
      <w:r w:rsidRPr="003B5728">
        <w:rPr>
          <w:noProof/>
          <w:lang w:val="en-US"/>
        </w:rPr>
        <w:t>12</w:t>
      </w:r>
      <w:r w:rsidRPr="003B5728">
        <w:rPr>
          <w:noProof/>
          <w:lang w:val="en-US"/>
        </w:rPr>
        <w:tab/>
      </w:r>
      <w:r w:rsidRPr="003B5728">
        <w:rPr>
          <w:noProof/>
          <w:lang w:val="en-GB"/>
        </w:rPr>
        <w:t>Definition of Minimum Set of Data (MSD)</w:t>
      </w:r>
      <w:r w:rsidRPr="003B5728">
        <w:rPr>
          <w:noProof/>
          <w:webHidden/>
          <w:lang w:val="en-US"/>
        </w:rPr>
        <w:tab/>
        <w:t>8</w:t>
      </w:r>
      <w:r w:rsidR="00731BB6">
        <w:rPr>
          <w:noProof/>
          <w:webHidden/>
          <w:lang w:val="en-US"/>
        </w:rPr>
        <w:t>1</w:t>
      </w:r>
    </w:p>
    <w:p w14:paraId="6978C39D" w14:textId="77777777" w:rsidR="00D80E1F" w:rsidRPr="00D80E1F" w:rsidRDefault="00D80E1F" w:rsidP="00D80E1F">
      <w:pPr>
        <w:tabs>
          <w:tab w:val="right" w:pos="850"/>
          <w:tab w:val="left" w:pos="1134"/>
          <w:tab w:val="left" w:pos="1559"/>
          <w:tab w:val="left" w:pos="1984"/>
          <w:tab w:val="left" w:leader="dot" w:pos="8929"/>
          <w:tab w:val="right" w:pos="9638"/>
        </w:tabs>
        <w:spacing w:after="120"/>
        <w:rPr>
          <w:b/>
          <w:lang w:val="en-GB"/>
        </w:rPr>
      </w:pPr>
      <w:r w:rsidRPr="00D80E1F">
        <w:rPr>
          <w:b/>
          <w:lang w:val="en-GB"/>
        </w:rPr>
        <w:br w:type="page"/>
      </w:r>
    </w:p>
    <w:p w14:paraId="58F543C9" w14:textId="77777777" w:rsidR="00D80E1F" w:rsidRPr="00D80E1F" w:rsidRDefault="00D80E1F" w:rsidP="00D80E1F">
      <w:pPr>
        <w:tabs>
          <w:tab w:val="right" w:pos="850"/>
          <w:tab w:val="left" w:pos="1134"/>
          <w:tab w:val="left" w:pos="1559"/>
          <w:tab w:val="left" w:pos="1984"/>
          <w:tab w:val="left" w:leader="dot" w:pos="8929"/>
          <w:tab w:val="right" w:pos="9638"/>
        </w:tabs>
        <w:spacing w:after="120"/>
        <w:rPr>
          <w:b/>
          <w:sz w:val="28"/>
          <w:lang w:val="en-GB"/>
        </w:rPr>
      </w:pPr>
      <w:r w:rsidRPr="00D80E1F">
        <w:rPr>
          <w:b/>
          <w:sz w:val="28"/>
          <w:lang w:val="en-GB"/>
        </w:rPr>
        <w:lastRenderedPageBreak/>
        <w:tab/>
      </w:r>
      <w:bookmarkStart w:id="13" w:name="_Toc387935145"/>
      <w:bookmarkStart w:id="14" w:name="_Toc456777138"/>
      <w:r w:rsidRPr="00D80E1F">
        <w:rPr>
          <w:b/>
          <w:sz w:val="28"/>
          <w:lang w:val="en-GB"/>
        </w:rPr>
        <w:tab/>
        <w:t>1.</w:t>
      </w:r>
      <w:r w:rsidRPr="00D80E1F">
        <w:rPr>
          <w:b/>
          <w:sz w:val="28"/>
          <w:lang w:val="en-GB"/>
        </w:rPr>
        <w:tab/>
      </w:r>
      <w:r w:rsidRPr="00D80E1F">
        <w:rPr>
          <w:b/>
          <w:sz w:val="28"/>
          <w:lang w:val="en-GB"/>
        </w:rPr>
        <w:tab/>
        <w:t>Scope</w:t>
      </w:r>
      <w:bookmarkEnd w:id="13"/>
      <w:bookmarkEnd w:id="14"/>
    </w:p>
    <w:p w14:paraId="5436697C" w14:textId="77777777" w:rsidR="00D80E1F" w:rsidRPr="00A84ABE" w:rsidRDefault="00D80E1F" w:rsidP="00D80E1F">
      <w:pPr>
        <w:tabs>
          <w:tab w:val="left" w:pos="2268"/>
        </w:tabs>
        <w:spacing w:before="120" w:after="120" w:line="240" w:lineRule="auto"/>
        <w:ind w:left="3402" w:right="1134" w:hanging="2268"/>
        <w:jc w:val="both"/>
        <w:rPr>
          <w:lang w:val="en-GB"/>
        </w:rPr>
      </w:pPr>
      <w:r w:rsidRPr="00A84ABE">
        <w:rPr>
          <w:lang w:val="en-GB"/>
        </w:rPr>
        <w:t>1.1.</w:t>
      </w:r>
      <w:r w:rsidRPr="00A84ABE">
        <w:rPr>
          <w:lang w:val="en-GB"/>
        </w:rPr>
        <w:tab/>
        <w:t>This Regulation applies to:</w:t>
      </w:r>
    </w:p>
    <w:p w14:paraId="4679905D" w14:textId="6633C9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 xml:space="preserve">Part Ia: the approval of </w:t>
      </w:r>
      <w:r w:rsidR="00D377A6">
        <w:rPr>
          <w:lang w:val="en-GB"/>
        </w:rPr>
        <w:t>Accident Emergency Call C</w:t>
      </w:r>
      <w:r w:rsidRPr="00A84ABE">
        <w:rPr>
          <w:lang w:val="en-GB"/>
        </w:rPr>
        <w:t>omponents</w:t>
      </w:r>
      <w:r w:rsidR="00D377A6">
        <w:rPr>
          <w:lang w:val="en-GB"/>
        </w:rPr>
        <w:t xml:space="preserve"> (AECC)</w:t>
      </w:r>
      <w:r w:rsidRPr="00A84ABE">
        <w:rPr>
          <w:lang w:val="en-GB"/>
        </w:rPr>
        <w:t xml:space="preserve"> which are intended to be fitted as part of an Accident Emergency Call Device (AECD).</w:t>
      </w:r>
    </w:p>
    <w:p w14:paraId="40A42337"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Part Ib: the approval of AECDs which are intended to be fitted to vehicles of categories M</w:t>
      </w:r>
      <w:r w:rsidRPr="00A84ABE">
        <w:rPr>
          <w:vertAlign w:val="subscript"/>
          <w:lang w:val="en-GB"/>
        </w:rPr>
        <w:t>1</w:t>
      </w:r>
      <w:r w:rsidRPr="00A84ABE">
        <w:rPr>
          <w:lang w:val="en-GB"/>
        </w:rPr>
        <w:t xml:space="preserve"> and N</w:t>
      </w:r>
      <w:r w:rsidRPr="00A84ABE">
        <w:rPr>
          <w:vertAlign w:val="subscript"/>
          <w:lang w:val="en-GB"/>
        </w:rPr>
        <w:t>1</w:t>
      </w:r>
      <w:r w:rsidRPr="00A84ABE">
        <w:rPr>
          <w:sz w:val="18"/>
          <w:vertAlign w:val="superscript"/>
        </w:rPr>
        <w:footnoteReference w:id="3"/>
      </w:r>
      <w:r w:rsidRPr="00A84ABE">
        <w:rPr>
          <w:lang w:val="en-GB"/>
        </w:rPr>
        <w:t>.</w:t>
      </w:r>
    </w:p>
    <w:p w14:paraId="73E7D03E" w14:textId="78561901"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(c)</w:t>
      </w:r>
      <w:r w:rsidRPr="00A84ABE">
        <w:rPr>
          <w:lang w:val="en-GB"/>
        </w:rPr>
        <w:tab/>
        <w:t>Part II: the approval of vehicles of categories M</w:t>
      </w:r>
      <w:r w:rsidRPr="00A84ABE">
        <w:rPr>
          <w:vertAlign w:val="subscript"/>
          <w:lang w:val="en-GB"/>
        </w:rPr>
        <w:t>1</w:t>
      </w:r>
      <w:r w:rsidRPr="00A84ABE">
        <w:rPr>
          <w:lang w:val="en-GB"/>
        </w:rPr>
        <w:t xml:space="preserve"> and N</w:t>
      </w:r>
      <w:r w:rsidRPr="00A84ABE">
        <w:rPr>
          <w:vertAlign w:val="subscript"/>
          <w:lang w:val="en-GB"/>
        </w:rPr>
        <w:t>1</w:t>
      </w:r>
      <w:r w:rsidRPr="00A84ABE">
        <w:rPr>
          <w:sz w:val="18"/>
          <w:vertAlign w:val="superscript"/>
          <w:lang w:val="en-GB"/>
        </w:rPr>
        <w:t>1</w:t>
      </w:r>
      <w:r w:rsidRPr="00A84ABE">
        <w:rPr>
          <w:lang w:val="en-GB"/>
        </w:rPr>
        <w:t xml:space="preserve"> with regard to the</w:t>
      </w:r>
      <w:r w:rsidR="004D151F">
        <w:rPr>
          <w:lang w:val="en-GB"/>
        </w:rPr>
        <w:t xml:space="preserve">ir </w:t>
      </w:r>
      <w:r w:rsidR="004D151F" w:rsidRPr="00A84ABE">
        <w:rPr>
          <w:lang w:val="en-GB"/>
        </w:rPr>
        <w:t xml:space="preserve">Accident Emergency Call System (AECS) </w:t>
      </w:r>
      <w:r w:rsidR="004D151F" w:rsidRPr="00A84ABE">
        <w:rPr>
          <w:noProof/>
          <w:lang w:val="en-US"/>
        </w:rPr>
        <w:t>when equipped with</w:t>
      </w:r>
      <w:r w:rsidR="004D151F" w:rsidRPr="00A84ABE">
        <w:rPr>
          <w:lang w:val="en-GB"/>
        </w:rPr>
        <w:t xml:space="preserve"> </w:t>
      </w:r>
      <w:r w:rsidRPr="00A84ABE">
        <w:rPr>
          <w:lang w:val="en-GB"/>
        </w:rPr>
        <w:t>an AECD which has been approved to Part Ib of this Regulation.</w:t>
      </w:r>
    </w:p>
    <w:p w14:paraId="1F2CBD82" w14:textId="24052818"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(d)</w:t>
      </w:r>
      <w:r w:rsidRPr="00A84ABE">
        <w:rPr>
          <w:lang w:val="en-GB"/>
        </w:rPr>
        <w:tab/>
        <w:t>Part III: the approval of vehicles of categories M</w:t>
      </w:r>
      <w:r w:rsidRPr="00A84ABE">
        <w:rPr>
          <w:vertAlign w:val="subscript"/>
          <w:lang w:val="en-GB"/>
        </w:rPr>
        <w:t>1</w:t>
      </w:r>
      <w:r w:rsidRPr="00A84ABE">
        <w:rPr>
          <w:lang w:val="en-GB"/>
        </w:rPr>
        <w:t xml:space="preserve"> and N</w:t>
      </w:r>
      <w:r w:rsidRPr="00A84ABE">
        <w:rPr>
          <w:vertAlign w:val="subscript"/>
          <w:lang w:val="en-GB"/>
        </w:rPr>
        <w:t>1</w:t>
      </w:r>
      <w:r w:rsidRPr="00A84ABE">
        <w:rPr>
          <w:sz w:val="18"/>
          <w:vertAlign w:val="superscript"/>
          <w:lang w:val="en-GB"/>
        </w:rPr>
        <w:t>1</w:t>
      </w:r>
      <w:r w:rsidRPr="00A84ABE">
        <w:rPr>
          <w:lang w:val="en-GB"/>
        </w:rPr>
        <w:t xml:space="preserve"> with regard to their </w:t>
      </w:r>
      <w:r w:rsidR="00BA6648" w:rsidRPr="00A84ABE">
        <w:rPr>
          <w:lang w:val="en-GB"/>
        </w:rPr>
        <w:t xml:space="preserve">AECS </w:t>
      </w:r>
      <w:r w:rsidR="00BA6648">
        <w:rPr>
          <w:lang w:val="en-GB"/>
        </w:rPr>
        <w:t xml:space="preserve">when equipped with </w:t>
      </w:r>
      <w:r w:rsidRPr="00A84ABE">
        <w:rPr>
          <w:lang w:val="en-GB"/>
        </w:rPr>
        <w:t>an AECD which has not been separately approved according to Part Ib of this Regulation.</w:t>
      </w:r>
    </w:p>
    <w:p w14:paraId="126ED5C2" w14:textId="77777777" w:rsidR="00D80E1F" w:rsidRPr="00A84ABE" w:rsidRDefault="00D80E1F" w:rsidP="00D80E1F">
      <w:pPr>
        <w:tabs>
          <w:tab w:val="left" w:pos="2268"/>
        </w:tabs>
        <w:suppressAutoHyphens w:val="0"/>
        <w:spacing w:before="120" w:after="120" w:line="240" w:lineRule="auto"/>
        <w:ind w:left="2835" w:right="1134" w:hanging="1701"/>
        <w:jc w:val="both"/>
        <w:rPr>
          <w:lang w:val="en-GB"/>
        </w:rPr>
      </w:pPr>
      <w:r w:rsidRPr="00A84ABE">
        <w:rPr>
          <w:lang w:val="en-GB"/>
        </w:rPr>
        <w:t>1.2.</w:t>
      </w:r>
      <w:r w:rsidRPr="00A84ABE">
        <w:rPr>
          <w:lang w:val="en-GB"/>
        </w:rPr>
        <w:tab/>
        <w:t>It does not apply to:</w:t>
      </w:r>
    </w:p>
    <w:p w14:paraId="410B296D"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communication module functionality and communication antenna functionality, unless otherwise prescribed in this Regulation;</w:t>
      </w:r>
    </w:p>
    <w:p w14:paraId="64410C0B"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the additional data to the Minimum Set of Data (MSD) to be convened to Public Service Answering Party (PSAP), the format of the data, the mechanism and logic of data transmission, data exchange protocol, operation modes and conditions of transitions between such modes, performance of the test call and test data transfer, response to protocol commands received from infrastructure and network registration logic;</w:t>
      </w:r>
    </w:p>
    <w:p w14:paraId="2E77ECD8"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(c)</w:t>
      </w:r>
      <w:r w:rsidRPr="00A84ABE">
        <w:rPr>
          <w:lang w:val="en-GB"/>
        </w:rPr>
        <w:tab/>
        <w:t>privacy, data protection and personal data processing;</w:t>
      </w:r>
    </w:p>
    <w:p w14:paraId="49C5F50F"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(d)</w:t>
      </w:r>
      <w:r w:rsidRPr="00A84ABE">
        <w:rPr>
          <w:lang w:val="en-GB"/>
        </w:rPr>
        <w:tab/>
        <w:t>Periodical Technical Inspection (PTI);</w:t>
      </w:r>
    </w:p>
    <w:p w14:paraId="4A570B14"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(e)</w:t>
      </w:r>
      <w:r w:rsidRPr="00A84ABE">
        <w:rPr>
          <w:lang w:val="en-GB"/>
        </w:rPr>
        <w:tab/>
        <w:t xml:space="preserve">automatic triggering of AECS </w:t>
      </w:r>
      <w:r w:rsidRPr="00A84ABE">
        <w:rPr>
          <w:lang w:val="en-US"/>
        </w:rPr>
        <w:t xml:space="preserve">in case of </w:t>
      </w:r>
      <w:r w:rsidRPr="00A84ABE">
        <w:rPr>
          <w:lang w:val="en-GB"/>
        </w:rPr>
        <w:t>vehicle rollover.</w:t>
      </w:r>
    </w:p>
    <w:p w14:paraId="0850D4D0" w14:textId="77777777" w:rsidR="00D80E1F" w:rsidRPr="00A84ABE" w:rsidRDefault="00D80E1F" w:rsidP="00D80E1F">
      <w:pPr>
        <w:tabs>
          <w:tab w:val="left" w:pos="2268"/>
        </w:tabs>
        <w:spacing w:before="120" w:after="120" w:line="240" w:lineRule="auto"/>
        <w:ind w:left="2835" w:right="1134" w:hanging="1701"/>
        <w:jc w:val="both"/>
        <w:rPr>
          <w:lang w:val="en-GB"/>
        </w:rPr>
      </w:pPr>
      <w:r w:rsidRPr="00A84ABE">
        <w:rPr>
          <w:lang w:val="en-GB"/>
        </w:rPr>
        <w:t>1.3.</w:t>
      </w:r>
      <w:r w:rsidRPr="00A84ABE">
        <w:rPr>
          <w:lang w:val="en-GB"/>
        </w:rPr>
        <w:tab/>
        <w:t>Vehicles,</w:t>
      </w:r>
    </w:p>
    <w:p w14:paraId="2000DB2C"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 xml:space="preserve">in the scope of neither </w:t>
      </w:r>
      <w:r w:rsidR="00F72A30" w:rsidRPr="00A84ABE">
        <w:rPr>
          <w:lang w:val="en-GB"/>
        </w:rPr>
        <w:t xml:space="preserve">UN </w:t>
      </w:r>
      <w:r w:rsidRPr="00A84ABE">
        <w:rPr>
          <w:lang w:val="en-GB"/>
        </w:rPr>
        <w:t xml:space="preserve">Regulation No. 94 nor </w:t>
      </w:r>
      <w:r w:rsidR="00F72A30" w:rsidRPr="00A84ABE">
        <w:rPr>
          <w:lang w:val="en-GB"/>
        </w:rPr>
        <w:t xml:space="preserve">UN </w:t>
      </w:r>
      <w:r w:rsidRPr="00A84ABE">
        <w:rPr>
          <w:lang w:val="en-GB"/>
        </w:rPr>
        <w:t>Regulation No. 95 and not fitted with an automatic triggering of a AECS;</w:t>
      </w:r>
    </w:p>
    <w:p w14:paraId="5BE4F5E2"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of category M</w:t>
      </w:r>
      <w:r w:rsidRPr="00A84ABE">
        <w:rPr>
          <w:vertAlign w:val="subscript"/>
          <w:lang w:val="en-GB"/>
        </w:rPr>
        <w:t>1</w:t>
      </w:r>
      <w:r w:rsidRPr="00A84ABE">
        <w:rPr>
          <w:lang w:val="en-GB"/>
        </w:rPr>
        <w:t xml:space="preserve"> in the scope of </w:t>
      </w:r>
      <w:r w:rsidR="00F72A30" w:rsidRPr="00A84ABE">
        <w:rPr>
          <w:lang w:val="en-GB"/>
        </w:rPr>
        <w:t xml:space="preserve">UN </w:t>
      </w:r>
      <w:r w:rsidRPr="00A84ABE">
        <w:rPr>
          <w:lang w:val="en-GB"/>
        </w:rPr>
        <w:t>Regulation No. 94 and not equipped with frontal airbag;</w:t>
      </w:r>
    </w:p>
    <w:p w14:paraId="79B9C334"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strike/>
          <w:lang w:val="en-GB"/>
        </w:rPr>
      </w:pPr>
      <w:r w:rsidRPr="00A84ABE">
        <w:rPr>
          <w:lang w:val="en-GB"/>
        </w:rPr>
        <w:tab/>
        <w:t>(c)</w:t>
      </w:r>
      <w:r w:rsidRPr="00A84ABE">
        <w:rPr>
          <w:lang w:val="en-GB"/>
        </w:rPr>
        <w:tab/>
        <w:t>of category N</w:t>
      </w:r>
      <w:r w:rsidRPr="00A84ABE">
        <w:rPr>
          <w:vertAlign w:val="subscript"/>
          <w:lang w:val="en-GB"/>
        </w:rPr>
        <w:t>1</w:t>
      </w:r>
      <w:r w:rsidRPr="00A84ABE">
        <w:rPr>
          <w:lang w:val="en-GB"/>
        </w:rPr>
        <w:t xml:space="preserve"> in the scope of </w:t>
      </w:r>
      <w:r w:rsidR="00F72A30" w:rsidRPr="00A84ABE">
        <w:rPr>
          <w:lang w:val="en-GB"/>
        </w:rPr>
        <w:t xml:space="preserve">UN </w:t>
      </w:r>
      <w:r w:rsidRPr="00A84ABE">
        <w:rPr>
          <w:lang w:val="en-GB"/>
        </w:rPr>
        <w:t>Regulation No. 95 and not equipped with side airbag;</w:t>
      </w:r>
    </w:p>
    <w:p w14:paraId="66829581"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(d)</w:t>
      </w:r>
      <w:r w:rsidRPr="00A84ABE">
        <w:rPr>
          <w:lang w:val="en-GB"/>
        </w:rPr>
        <w:tab/>
        <w:t>of category M</w:t>
      </w:r>
      <w:r w:rsidRPr="00A84ABE">
        <w:rPr>
          <w:vertAlign w:val="subscript"/>
          <w:lang w:val="en-GB"/>
        </w:rPr>
        <w:t>1</w:t>
      </w:r>
      <w:r w:rsidRPr="00A84ABE">
        <w:rPr>
          <w:lang w:val="en-GB"/>
        </w:rPr>
        <w:t xml:space="preserve"> with a total permissible mass above 3.5 t; and</w:t>
      </w:r>
    </w:p>
    <w:p w14:paraId="3AAE5A31" w14:textId="77777777" w:rsidR="00D80E1F" w:rsidRPr="00A84ABE" w:rsidRDefault="00D80E1F" w:rsidP="00D80E1F">
      <w:pPr>
        <w:tabs>
          <w:tab w:val="left" w:pos="2268"/>
          <w:tab w:val="left" w:pos="2835"/>
        </w:tabs>
        <w:suppressAutoHyphens w:val="0"/>
        <w:spacing w:before="120" w:after="120" w:line="240" w:lineRule="auto"/>
        <w:ind w:left="2835" w:right="1134" w:hanging="1701"/>
        <w:jc w:val="both"/>
        <w:rPr>
          <w:lang w:val="en-GB"/>
        </w:rPr>
      </w:pPr>
      <w:r w:rsidRPr="00A84ABE">
        <w:rPr>
          <w:lang w:val="en-GB"/>
        </w:rPr>
        <w:tab/>
        <w:t>(e)</w:t>
      </w:r>
      <w:r w:rsidRPr="00A84ABE">
        <w:rPr>
          <w:lang w:val="en-GB"/>
        </w:rPr>
        <w:tab/>
        <w:t>armoured vehicles</w:t>
      </w:r>
      <w:r w:rsidRPr="00A84ABE">
        <w:rPr>
          <w:vertAlign w:val="superscript"/>
          <w:lang w:val="en-GB"/>
        </w:rPr>
        <w:t>1</w:t>
      </w:r>
    </w:p>
    <w:p w14:paraId="4DC6EBF5" w14:textId="77777777" w:rsidR="00D80E1F" w:rsidRPr="00A84ABE" w:rsidRDefault="00D80E1F" w:rsidP="00D80E1F">
      <w:pPr>
        <w:tabs>
          <w:tab w:val="left" w:pos="2268"/>
          <w:tab w:val="left" w:pos="2835"/>
        </w:tabs>
        <w:suppressAutoHyphens w:val="0"/>
        <w:spacing w:before="120" w:after="120" w:line="240" w:lineRule="auto"/>
        <w:ind w:left="3402" w:right="1134" w:hanging="2268"/>
        <w:jc w:val="both"/>
        <w:rPr>
          <w:lang w:val="en-GB"/>
        </w:rPr>
      </w:pPr>
      <w:r w:rsidRPr="00A84ABE">
        <w:rPr>
          <w:lang w:val="en-GB"/>
        </w:rPr>
        <w:tab/>
        <w:t>shall be excluded from the scope of this Regulation.</w:t>
      </w:r>
    </w:p>
    <w:p w14:paraId="6356EDE5"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1.4.</w:t>
      </w:r>
      <w:r w:rsidRPr="00A84ABE">
        <w:rPr>
          <w:lang w:val="en-GB"/>
        </w:rPr>
        <w:tab/>
        <w:t>Global Navigation Satellite System (GNSS) position determination may be approved at the request of the applicant.</w:t>
      </w:r>
    </w:p>
    <w:p w14:paraId="18F14681"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lastRenderedPageBreak/>
        <w:tab/>
        <w:t>However, if the applicant opts to request approval of a AECD/AECS or AECC without the GNSS positioning as described in this Regulation, national requirements of the Contracting Parties apply.</w:t>
      </w:r>
    </w:p>
    <w:p w14:paraId="7B2A944F"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1.5.</w:t>
      </w:r>
      <w:r w:rsidRPr="00A84ABE">
        <w:rPr>
          <w:lang w:val="en-GB"/>
        </w:rPr>
        <w:tab/>
        <w:t>Pre-crash hands-free audio performance may be approved at the request of the applicant.</w:t>
      </w:r>
    </w:p>
    <w:p w14:paraId="2B88858C"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However, if the applicant opts to request approval of AECS without the hands-free audio performance assessment as described in this Regulation, national requirements of the Contracting Parties apply.</w:t>
      </w:r>
    </w:p>
    <w:p w14:paraId="2F782699"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15" w:name="_Toc387935146"/>
      <w:bookmarkStart w:id="16" w:name="_Toc456777139"/>
      <w:r w:rsidRPr="00D80E1F">
        <w:rPr>
          <w:b/>
          <w:sz w:val="28"/>
          <w:lang w:val="en-GB"/>
        </w:rPr>
        <w:t>2.</w:t>
      </w:r>
      <w:r w:rsidRPr="00D80E1F">
        <w:rPr>
          <w:b/>
          <w:sz w:val="28"/>
          <w:lang w:val="en-GB"/>
        </w:rPr>
        <w:tab/>
      </w:r>
      <w:r w:rsidRPr="00D80E1F">
        <w:rPr>
          <w:b/>
          <w:sz w:val="28"/>
          <w:lang w:val="en-GB"/>
        </w:rPr>
        <w:tab/>
        <w:t xml:space="preserve">Definitions </w:t>
      </w:r>
      <w:bookmarkEnd w:id="15"/>
      <w:r w:rsidRPr="00D80E1F">
        <w:rPr>
          <w:b/>
          <w:sz w:val="28"/>
          <w:lang w:val="en-GB"/>
        </w:rPr>
        <w:t>- General</w:t>
      </w:r>
      <w:bookmarkEnd w:id="16"/>
    </w:p>
    <w:p w14:paraId="2F6D9426" w14:textId="77777777" w:rsidR="00D80E1F" w:rsidRPr="00A84ABE" w:rsidRDefault="00D80E1F" w:rsidP="00D80E1F">
      <w:pPr>
        <w:tabs>
          <w:tab w:val="left" w:pos="2268"/>
        </w:tabs>
        <w:spacing w:before="120" w:after="120" w:line="240" w:lineRule="auto"/>
        <w:ind w:left="2268" w:right="1134" w:hanging="1134"/>
        <w:jc w:val="both"/>
        <w:rPr>
          <w:lang w:val="en-GB"/>
        </w:rPr>
      </w:pPr>
      <w:bookmarkStart w:id="17" w:name="_Toc387935149"/>
      <w:r w:rsidRPr="00A84ABE">
        <w:rPr>
          <w:lang w:val="en-GB"/>
        </w:rPr>
        <w:tab/>
        <w:t>For the purposes of this Regulation:</w:t>
      </w:r>
    </w:p>
    <w:p w14:paraId="19D9441B"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w:t>
      </w:r>
      <w:r w:rsidRPr="00A84ABE">
        <w:rPr>
          <w:lang w:val="en-GB"/>
        </w:rPr>
        <w:tab/>
      </w:r>
      <w:r w:rsidR="00F72A30" w:rsidRPr="00A84ABE">
        <w:rPr>
          <w:i/>
          <w:lang w:val="en-GB"/>
        </w:rPr>
        <w:t>"</w:t>
      </w:r>
      <w:r w:rsidRPr="00A84ABE">
        <w:rPr>
          <w:i/>
          <w:lang w:val="en-GB"/>
        </w:rPr>
        <w:t>Communication module</w:t>
      </w:r>
      <w:r w:rsidR="00F72A30" w:rsidRPr="00A84ABE">
        <w:rPr>
          <w:i/>
          <w:lang w:val="en-GB"/>
        </w:rPr>
        <w:t>"</w:t>
      </w:r>
      <w:r w:rsidRPr="00A84ABE">
        <w:rPr>
          <w:lang w:val="en-GB"/>
        </w:rPr>
        <w:t xml:space="preserve"> means a component designed for voice communication and to transmit data about an accident using Public Land Mobile Network (PLMN).</w:t>
      </w:r>
    </w:p>
    <w:p w14:paraId="3F169288"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2.2.</w:t>
      </w:r>
      <w:r w:rsidRPr="00A84ABE">
        <w:rPr>
          <w:lang w:val="en-GB"/>
        </w:rPr>
        <w:tab/>
      </w:r>
      <w:r w:rsidR="00F72A30" w:rsidRPr="00A84ABE">
        <w:rPr>
          <w:i/>
          <w:lang w:val="en-GB"/>
        </w:rPr>
        <w:t>"</w:t>
      </w:r>
      <w:r w:rsidRPr="00A84ABE">
        <w:rPr>
          <w:i/>
          <w:lang w:val="en-GB"/>
        </w:rPr>
        <w:t>Human/Machine Interface (HMI)</w:t>
      </w:r>
      <w:r w:rsidR="00F72A30" w:rsidRPr="00A84ABE">
        <w:rPr>
          <w:i/>
          <w:lang w:val="en-GB"/>
        </w:rPr>
        <w:t>"</w:t>
      </w:r>
      <w:r w:rsidRPr="00A84ABE">
        <w:rPr>
          <w:lang w:val="en-GB"/>
        </w:rPr>
        <w:t xml:space="preserve"> means a component or function of an AECD/AECC/AECS designed to allow the user to interact with the device, including by receiving visual information, obtaining visual information and introducing control commands.</w:t>
      </w:r>
    </w:p>
    <w:p w14:paraId="60003343"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2.3.</w:t>
      </w:r>
      <w:r w:rsidRPr="00A84ABE">
        <w:rPr>
          <w:lang w:val="en-GB"/>
        </w:rPr>
        <w:tab/>
      </w:r>
      <w:r w:rsidR="00F72A30" w:rsidRPr="00A84ABE">
        <w:rPr>
          <w:i/>
          <w:lang w:val="en-GB"/>
        </w:rPr>
        <w:t>"</w:t>
      </w:r>
      <w:r w:rsidRPr="00A84ABE">
        <w:rPr>
          <w:i/>
          <w:lang w:val="en-GB"/>
        </w:rPr>
        <w:t>Data exchange protocol</w:t>
      </w:r>
      <w:r w:rsidR="00F72A30" w:rsidRPr="00A84ABE">
        <w:rPr>
          <w:i/>
          <w:lang w:val="en-GB"/>
        </w:rPr>
        <w:t>"</w:t>
      </w:r>
      <w:r w:rsidRPr="00A84ABE">
        <w:rPr>
          <w:lang w:val="en-GB"/>
        </w:rPr>
        <w:t xml:space="preserve"> means the set of rules and agreements that define the content, format, time parameters, sequence and error checks in messages exchanged between an AECC/AECD/AECS and the devices of a PSAP.</w:t>
      </w:r>
    </w:p>
    <w:p w14:paraId="02BB729A"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2.4.</w:t>
      </w:r>
      <w:r w:rsidRPr="00A84ABE">
        <w:rPr>
          <w:lang w:val="en-GB"/>
        </w:rPr>
        <w:tab/>
      </w:r>
      <w:r w:rsidR="00F72A30" w:rsidRPr="00A84ABE">
        <w:rPr>
          <w:i/>
          <w:lang w:val="en-GB"/>
        </w:rPr>
        <w:t>"</w:t>
      </w:r>
      <w:r w:rsidRPr="00A84ABE">
        <w:rPr>
          <w:i/>
          <w:lang w:val="en-GB"/>
        </w:rPr>
        <w:t>Public/Private Safety Answering Point (PSAP)</w:t>
      </w:r>
      <w:r w:rsidR="00F72A30" w:rsidRPr="00A84ABE">
        <w:rPr>
          <w:i/>
          <w:lang w:val="en-GB"/>
        </w:rPr>
        <w:t>"</w:t>
      </w:r>
      <w:r w:rsidRPr="00A84ABE">
        <w:rPr>
          <w:lang w:val="en-GB"/>
        </w:rPr>
        <w:t xml:space="preserve"> means a physical location where emergency calls are first received under the responsibility of a public authority or a private organization recognized by the national government or responsible authorities.</w:t>
      </w:r>
    </w:p>
    <w:p w14:paraId="6C282894"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2.5.</w:t>
      </w:r>
      <w:r w:rsidRPr="00A84ABE">
        <w:rPr>
          <w:lang w:val="en-GB"/>
        </w:rPr>
        <w:tab/>
      </w:r>
      <w:r w:rsidR="00F72A30" w:rsidRPr="00A84ABE">
        <w:rPr>
          <w:i/>
          <w:lang w:val="en-GB"/>
        </w:rPr>
        <w:t>"</w:t>
      </w:r>
      <w:r w:rsidRPr="00A84ABE">
        <w:rPr>
          <w:i/>
          <w:lang w:val="en-GB"/>
        </w:rPr>
        <w:t>Airbag</w:t>
      </w:r>
      <w:r w:rsidR="00F72A30" w:rsidRPr="00A84ABE">
        <w:rPr>
          <w:i/>
          <w:lang w:val="en-GB"/>
        </w:rPr>
        <w:t>"</w:t>
      </w:r>
      <w:r w:rsidRPr="00A84ABE">
        <w:rPr>
          <w:lang w:val="en-GB"/>
        </w:rPr>
        <w:t xml:space="preserve"> means a device which, in the event of a severe impact affecting the vehicle, automatically deploys a flexible structure intended to limit the gravity of the contacts of one or more parts of the body of an occupant of the vehicle with the interior of the passenger compartment.</w:t>
      </w:r>
    </w:p>
    <w:p w14:paraId="5BA99D2B"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2.6.</w:t>
      </w:r>
      <w:r w:rsidRPr="00A84ABE">
        <w:rPr>
          <w:lang w:val="en-GB"/>
        </w:rPr>
        <w:tab/>
      </w:r>
      <w:r w:rsidR="00F72A30" w:rsidRPr="00A84ABE">
        <w:rPr>
          <w:i/>
          <w:lang w:val="en-GB"/>
        </w:rPr>
        <w:t>"</w:t>
      </w:r>
      <w:r w:rsidRPr="00A84ABE">
        <w:rPr>
          <w:i/>
          <w:lang w:val="en-GB"/>
        </w:rPr>
        <w:t>Power supply</w:t>
      </w:r>
      <w:r w:rsidR="00F72A30" w:rsidRPr="00A84ABE">
        <w:rPr>
          <w:i/>
          <w:lang w:val="en-GB"/>
        </w:rPr>
        <w:t>"</w:t>
      </w:r>
      <w:r w:rsidRPr="00A84ABE">
        <w:rPr>
          <w:lang w:val="en-GB"/>
        </w:rPr>
        <w:t xml:space="preserve"> means the component(s) that supplies power to the AECC, AECD or AECS.</w:t>
      </w:r>
    </w:p>
    <w:p w14:paraId="14FF5EA7"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2.7.</w:t>
      </w:r>
      <w:r w:rsidRPr="00A84ABE">
        <w:rPr>
          <w:lang w:val="en-GB"/>
        </w:rPr>
        <w:tab/>
      </w:r>
      <w:r w:rsidR="00F72A30" w:rsidRPr="00A84ABE">
        <w:rPr>
          <w:i/>
          <w:lang w:val="en-GB"/>
        </w:rPr>
        <w:t>"</w:t>
      </w:r>
      <w:r w:rsidRPr="00A84ABE">
        <w:rPr>
          <w:i/>
          <w:lang w:val="en-GB"/>
        </w:rPr>
        <w:t>Back-up power supply</w:t>
      </w:r>
      <w:r w:rsidR="00F72A30" w:rsidRPr="00A84ABE">
        <w:rPr>
          <w:i/>
          <w:lang w:val="en-GB"/>
        </w:rPr>
        <w:t>"</w:t>
      </w:r>
      <w:r w:rsidRPr="00A84ABE">
        <w:rPr>
          <w:lang w:val="en-GB"/>
        </w:rPr>
        <w:t xml:space="preserve"> means the component(s) that supplies(y) power to the AECC/AECD/AECS when the main power supply fails.</w:t>
      </w:r>
    </w:p>
    <w:p w14:paraId="23DEF2F4"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2.8.</w:t>
      </w:r>
      <w:r w:rsidRPr="00A84ABE">
        <w:rPr>
          <w:lang w:val="en-GB"/>
        </w:rPr>
        <w:tab/>
      </w:r>
      <w:r w:rsidR="00F72A30" w:rsidRPr="00A84ABE">
        <w:rPr>
          <w:i/>
          <w:lang w:val="en-GB"/>
        </w:rPr>
        <w:t>"</w:t>
      </w:r>
      <w:r w:rsidRPr="00A84ABE">
        <w:rPr>
          <w:i/>
          <w:lang w:val="en-GB"/>
        </w:rPr>
        <w:t>Global Navigation Satellite System (GNSS)</w:t>
      </w:r>
      <w:r w:rsidR="00F72A30" w:rsidRPr="00A84ABE">
        <w:rPr>
          <w:i/>
          <w:lang w:val="en-GB"/>
        </w:rPr>
        <w:t>"</w:t>
      </w:r>
      <w:r w:rsidRPr="00A84ABE">
        <w:rPr>
          <w:lang w:val="en-GB"/>
        </w:rPr>
        <w:t xml:space="preserve"> means a satellite based system that is used to pinpoint the location, speed and time of a user</w:t>
      </w:r>
      <w:r w:rsidR="00F72A30" w:rsidRPr="00A84ABE">
        <w:rPr>
          <w:lang w:val="en-GB"/>
        </w:rPr>
        <w:t>'</w:t>
      </w:r>
      <w:r w:rsidRPr="00A84ABE">
        <w:rPr>
          <w:lang w:val="en-GB"/>
        </w:rPr>
        <w:t>s receiver at any point of the Earth surface.</w:t>
      </w:r>
    </w:p>
    <w:p w14:paraId="3B1B3CA7"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2.9.</w:t>
      </w:r>
      <w:r w:rsidRPr="00A84ABE">
        <w:rPr>
          <w:lang w:val="en-GB"/>
        </w:rPr>
        <w:tab/>
      </w:r>
      <w:r w:rsidR="00F72A30" w:rsidRPr="00A84ABE">
        <w:rPr>
          <w:i/>
          <w:lang w:val="en-GB"/>
        </w:rPr>
        <w:t>"</w:t>
      </w:r>
      <w:r w:rsidRPr="00A84ABE">
        <w:rPr>
          <w:i/>
          <w:lang w:val="en-GB"/>
        </w:rPr>
        <w:t>Global Navigation Satellite System receiver (GNSS receiver)</w:t>
      </w:r>
      <w:r w:rsidR="00F72A30" w:rsidRPr="00A84ABE">
        <w:rPr>
          <w:i/>
          <w:lang w:val="en-GB"/>
        </w:rPr>
        <w:t>"</w:t>
      </w:r>
      <w:r w:rsidRPr="00A84ABE">
        <w:rPr>
          <w:lang w:val="en-GB"/>
        </w:rPr>
        <w:t xml:space="preserve"> means a component designed to determine the vehicle positioning and time information using signals from global navigation satellite systems; the GNSS receiver can be included in the AECC/AECD/AECS or in another external control module, as long as the AECC/AECD/AECS ensures its ability to provide the vehicle positioning information in case of an event.</w:t>
      </w:r>
    </w:p>
    <w:p w14:paraId="1EF2AD7C"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2.10.</w:t>
      </w:r>
      <w:r w:rsidRPr="00A84ABE">
        <w:rPr>
          <w:lang w:val="en-GB"/>
        </w:rPr>
        <w:tab/>
      </w:r>
      <w:r w:rsidR="00F72A30" w:rsidRPr="00A84ABE">
        <w:rPr>
          <w:i/>
          <w:lang w:val="en-GB"/>
        </w:rPr>
        <w:t>"</w:t>
      </w:r>
      <w:r w:rsidRPr="00A84ABE">
        <w:rPr>
          <w:i/>
          <w:lang w:val="en-GB"/>
        </w:rPr>
        <w:t>Satellite-Based Augmentation System (SBAS)</w:t>
      </w:r>
      <w:r w:rsidR="00F72A30" w:rsidRPr="00A84ABE">
        <w:rPr>
          <w:i/>
          <w:lang w:val="en-GB"/>
        </w:rPr>
        <w:t>"</w:t>
      </w:r>
      <w:r w:rsidRPr="00A84ABE">
        <w:rPr>
          <w:lang w:val="en-GB"/>
        </w:rPr>
        <w:t xml:space="preserve"> is a system ensuring the correction of local errors of GNSS systems due to interferences via a network of ground-based stations. (e.g. </w:t>
      </w:r>
      <w:r w:rsidR="001B76A2" w:rsidRPr="00A84ABE">
        <w:rPr>
          <w:lang w:val="en-GB"/>
        </w:rPr>
        <w:t xml:space="preserve">the </w:t>
      </w:r>
      <w:r w:rsidR="001B76A2" w:rsidRPr="00A84ABE">
        <w:rPr>
          <w:rStyle w:val="st"/>
          <w:lang w:val="en-GB"/>
        </w:rPr>
        <w:t>European Geostationary Navigation Overlay Service</w:t>
      </w:r>
      <w:r w:rsidR="001B76A2" w:rsidRPr="00A84ABE">
        <w:rPr>
          <w:lang w:val="en-GB"/>
        </w:rPr>
        <w:t xml:space="preserve"> (</w:t>
      </w:r>
      <w:r w:rsidRPr="00A84ABE">
        <w:rPr>
          <w:lang w:val="en-GB"/>
        </w:rPr>
        <w:t>EGNOS</w:t>
      </w:r>
      <w:r w:rsidR="001B76A2" w:rsidRPr="00A84ABE">
        <w:rPr>
          <w:lang w:val="en-GB"/>
        </w:rPr>
        <w:t>)</w:t>
      </w:r>
      <w:r w:rsidRPr="00A84ABE">
        <w:rPr>
          <w:lang w:val="en-GB"/>
        </w:rPr>
        <w:t xml:space="preserve">, </w:t>
      </w:r>
      <w:r w:rsidR="001B76A2" w:rsidRPr="00A84ABE">
        <w:rPr>
          <w:lang w:val="en-GB"/>
        </w:rPr>
        <w:t>the Wide Area Augmentation System (</w:t>
      </w:r>
      <w:r w:rsidRPr="00A84ABE">
        <w:rPr>
          <w:lang w:val="en-GB"/>
        </w:rPr>
        <w:t>WAAS</w:t>
      </w:r>
      <w:r w:rsidR="001B76A2" w:rsidRPr="00A84ABE">
        <w:rPr>
          <w:lang w:val="en-GB"/>
        </w:rPr>
        <w:t>) or</w:t>
      </w:r>
      <w:r w:rsidRPr="00A84ABE">
        <w:rPr>
          <w:lang w:val="en-GB"/>
        </w:rPr>
        <w:t xml:space="preserve"> </w:t>
      </w:r>
      <w:r w:rsidR="001B76A2" w:rsidRPr="00A84ABE">
        <w:rPr>
          <w:lang w:val="en-GB"/>
        </w:rPr>
        <w:t xml:space="preserve">the </w:t>
      </w:r>
      <w:r w:rsidR="001B76A2" w:rsidRPr="00A84ABE">
        <w:rPr>
          <w:rStyle w:val="st"/>
          <w:lang w:val="en-GB"/>
        </w:rPr>
        <w:t>Quasi-Zenith Satellite System</w:t>
      </w:r>
      <w:r w:rsidR="001B76A2" w:rsidRPr="00A84ABE">
        <w:rPr>
          <w:lang w:val="en-GB"/>
        </w:rPr>
        <w:t xml:space="preserve"> (</w:t>
      </w:r>
      <w:r w:rsidRPr="00A84ABE">
        <w:rPr>
          <w:lang w:val="en-GB"/>
        </w:rPr>
        <w:t>QZSS</w:t>
      </w:r>
      <w:r w:rsidR="001B76A2" w:rsidRPr="00A84ABE">
        <w:rPr>
          <w:lang w:val="en-GB"/>
        </w:rPr>
        <w:t>)</w:t>
      </w:r>
      <w:r w:rsidRPr="00A84ABE">
        <w:rPr>
          <w:lang w:val="en-GB"/>
        </w:rPr>
        <w:t>).</w:t>
      </w:r>
    </w:p>
    <w:p w14:paraId="5EF62737"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lastRenderedPageBreak/>
        <w:t>2.11.</w:t>
      </w:r>
      <w:r w:rsidRPr="00A84ABE">
        <w:rPr>
          <w:lang w:val="en-GB"/>
        </w:rPr>
        <w:tab/>
      </w:r>
      <w:r w:rsidR="00F72A30" w:rsidRPr="00A84ABE">
        <w:rPr>
          <w:i/>
          <w:lang w:val="en-GB"/>
        </w:rPr>
        <w:t>"</w:t>
      </w:r>
      <w:r w:rsidRPr="00A84ABE">
        <w:rPr>
          <w:i/>
          <w:lang w:val="en-GB"/>
        </w:rPr>
        <w:t>GLONASS</w:t>
      </w:r>
      <w:r w:rsidR="00F72A30" w:rsidRPr="00A84ABE">
        <w:rPr>
          <w:i/>
          <w:lang w:val="en-GB"/>
        </w:rPr>
        <w:t>"</w:t>
      </w:r>
      <w:r w:rsidRPr="00A84ABE">
        <w:rPr>
          <w:lang w:val="en-GB"/>
        </w:rPr>
        <w:t xml:space="preserve"> means the GNSS owned by the Russian Federation.</w:t>
      </w:r>
    </w:p>
    <w:p w14:paraId="244B5986"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2.12.</w:t>
      </w:r>
      <w:r w:rsidRPr="00A84ABE">
        <w:rPr>
          <w:lang w:val="en-GB"/>
        </w:rPr>
        <w:tab/>
      </w:r>
      <w:r w:rsidR="00F72A30" w:rsidRPr="00A84ABE">
        <w:rPr>
          <w:i/>
          <w:lang w:val="en-GB"/>
        </w:rPr>
        <w:t>"</w:t>
      </w:r>
      <w:r w:rsidRPr="00A84ABE">
        <w:rPr>
          <w:i/>
          <w:lang w:val="en-GB"/>
        </w:rPr>
        <w:t>GALILEO</w:t>
      </w:r>
      <w:r w:rsidR="00F72A30" w:rsidRPr="00A84ABE">
        <w:rPr>
          <w:i/>
          <w:lang w:val="en-GB"/>
        </w:rPr>
        <w:t>"</w:t>
      </w:r>
      <w:r w:rsidRPr="00A84ABE">
        <w:rPr>
          <w:lang w:val="en-GB"/>
        </w:rPr>
        <w:t xml:space="preserve"> means the GNSS owned by the European Union.</w:t>
      </w:r>
    </w:p>
    <w:p w14:paraId="79B63CC6"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2.13.</w:t>
      </w:r>
      <w:r w:rsidRPr="00A84ABE">
        <w:rPr>
          <w:lang w:val="en-GB"/>
        </w:rPr>
        <w:tab/>
      </w:r>
      <w:r w:rsidR="00F72A30" w:rsidRPr="00A84ABE">
        <w:rPr>
          <w:i/>
          <w:lang w:val="en-GB"/>
        </w:rPr>
        <w:t>"</w:t>
      </w:r>
      <w:r w:rsidRPr="00A84ABE">
        <w:rPr>
          <w:i/>
          <w:lang w:val="en-GB"/>
        </w:rPr>
        <w:t>GPS</w:t>
      </w:r>
      <w:r w:rsidR="00F72A30" w:rsidRPr="00A84ABE">
        <w:rPr>
          <w:i/>
          <w:lang w:val="en-GB"/>
        </w:rPr>
        <w:t>"</w:t>
      </w:r>
      <w:r w:rsidRPr="00A84ABE">
        <w:rPr>
          <w:lang w:val="en-GB"/>
        </w:rPr>
        <w:t xml:space="preserve"> means the GNSS owned by the United States of America.</w:t>
      </w:r>
    </w:p>
    <w:p w14:paraId="5F4662A0"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2.14.</w:t>
      </w:r>
      <w:r w:rsidRPr="00A84ABE">
        <w:rPr>
          <w:lang w:val="en-GB"/>
        </w:rPr>
        <w:tab/>
      </w:r>
      <w:r w:rsidR="00F72A30" w:rsidRPr="00A84ABE">
        <w:rPr>
          <w:i/>
          <w:lang w:val="en-GB"/>
        </w:rPr>
        <w:t>"</w:t>
      </w:r>
      <w:r w:rsidRPr="00A84ABE">
        <w:rPr>
          <w:i/>
          <w:lang w:val="en-GB"/>
        </w:rPr>
        <w:t>NMEA-0183 protocol</w:t>
      </w:r>
      <w:r w:rsidR="00F72A30" w:rsidRPr="00A84ABE">
        <w:rPr>
          <w:i/>
          <w:lang w:val="en-GB"/>
        </w:rPr>
        <w:t>"</w:t>
      </w:r>
      <w:r w:rsidRPr="00A84ABE">
        <w:rPr>
          <w:lang w:val="en-GB"/>
        </w:rPr>
        <w:t xml:space="preserve"> means a combined electrical and data specification developed by the National Marine Electronics Association (NMEA) based on ASCII and a serial communication protocol, which has been adopted given its simplicity as a voluntary standard in many industries, including GNSS receivers.</w:t>
      </w:r>
    </w:p>
    <w:p w14:paraId="2A428724"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2.15.</w:t>
      </w:r>
      <w:r w:rsidRPr="00A84ABE">
        <w:rPr>
          <w:lang w:val="en-GB"/>
        </w:rPr>
        <w:tab/>
      </w:r>
      <w:r w:rsidR="00F72A30" w:rsidRPr="00A84ABE">
        <w:rPr>
          <w:i/>
          <w:lang w:val="en-GB"/>
        </w:rPr>
        <w:t>"</w:t>
      </w:r>
      <w:r w:rsidRPr="00A84ABE">
        <w:rPr>
          <w:i/>
          <w:lang w:val="en-GB"/>
        </w:rPr>
        <w:t>Position Dilution Of Precision (PDOP)</w:t>
      </w:r>
      <w:r w:rsidR="00F72A30" w:rsidRPr="00A84ABE">
        <w:rPr>
          <w:i/>
          <w:lang w:val="en-GB"/>
        </w:rPr>
        <w:t>"</w:t>
      </w:r>
      <w:r w:rsidRPr="00A84ABE">
        <w:rPr>
          <w:lang w:val="en-GB"/>
        </w:rPr>
        <w:t xml:space="preserve"> means a continuous measurement of how the geometry of the satellites</w:t>
      </w:r>
      <w:r w:rsidR="00F72A30" w:rsidRPr="00A84ABE">
        <w:rPr>
          <w:lang w:val="en-GB"/>
        </w:rPr>
        <w:t>'</w:t>
      </w:r>
      <w:r w:rsidRPr="00A84ABE">
        <w:rPr>
          <w:lang w:val="en-GB"/>
        </w:rPr>
        <w:t xml:space="preserve"> position negatively affects a final position determination of the GNSS receiver; by the combination of both the horizontal and vertical error components.</w:t>
      </w:r>
    </w:p>
    <w:p w14:paraId="554742F3"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2.16.</w:t>
      </w:r>
      <w:r w:rsidRPr="00A84ABE">
        <w:rPr>
          <w:lang w:val="en-GB"/>
        </w:rPr>
        <w:tab/>
      </w:r>
      <w:r w:rsidR="00F72A30" w:rsidRPr="00A84ABE">
        <w:rPr>
          <w:i/>
          <w:lang w:val="en-GB"/>
        </w:rPr>
        <w:t>"</w:t>
      </w:r>
      <w:r w:rsidRPr="00A84ABE">
        <w:rPr>
          <w:i/>
          <w:lang w:val="en-GB"/>
        </w:rPr>
        <w:t>WGS-84 coordinate system</w:t>
      </w:r>
      <w:r w:rsidR="00F72A30" w:rsidRPr="00A84ABE">
        <w:rPr>
          <w:i/>
          <w:lang w:val="en-GB"/>
        </w:rPr>
        <w:t>"</w:t>
      </w:r>
      <w:r w:rsidRPr="00A84ABE">
        <w:rPr>
          <w:lang w:val="en-GB"/>
        </w:rPr>
        <w:t xml:space="preserve"> means the most popular and recommended global geodetic reference system for the Earth; initially developed for the GPS by the US National Geospatial-Intelligence Agency and extensively used in the GNSS receiver industry. </w:t>
      </w:r>
    </w:p>
    <w:p w14:paraId="29E03A12"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2.17.</w:t>
      </w:r>
      <w:r w:rsidRPr="00A84ABE">
        <w:rPr>
          <w:lang w:val="en-GB"/>
        </w:rPr>
        <w:tab/>
      </w:r>
      <w:r w:rsidR="00F72A30" w:rsidRPr="00A84ABE">
        <w:rPr>
          <w:i/>
          <w:lang w:val="en-GB"/>
        </w:rPr>
        <w:t>"</w:t>
      </w:r>
      <w:r w:rsidRPr="00A84ABE">
        <w:rPr>
          <w:i/>
          <w:lang w:val="en-GB"/>
        </w:rPr>
        <w:t>Open sky</w:t>
      </w:r>
      <w:r w:rsidR="00F72A30" w:rsidRPr="00A84ABE">
        <w:rPr>
          <w:i/>
          <w:lang w:val="en-GB"/>
        </w:rPr>
        <w:t>"</w:t>
      </w:r>
      <w:r w:rsidRPr="00A84ABE">
        <w:rPr>
          <w:lang w:val="en-GB"/>
        </w:rPr>
        <w:t xml:space="preserve"> means a scenario reproducing the satellite visibility conditions in rural and sub-urban areas; in which the GNSS signals are not affected by buildings, trees, etc. making them easy to reach the GNSS receiver.</w:t>
      </w:r>
    </w:p>
    <w:p w14:paraId="1A209D8E"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2.18.</w:t>
      </w:r>
      <w:r w:rsidRPr="00A84ABE">
        <w:rPr>
          <w:lang w:val="en-GB"/>
        </w:rPr>
        <w:tab/>
      </w:r>
      <w:r w:rsidR="00F72A30" w:rsidRPr="00A84ABE">
        <w:rPr>
          <w:i/>
          <w:lang w:val="en-GB"/>
        </w:rPr>
        <w:t>"</w:t>
      </w:r>
      <w:r w:rsidRPr="00A84ABE">
        <w:rPr>
          <w:i/>
          <w:lang w:val="en-GB"/>
        </w:rPr>
        <w:t>Urban canyon</w:t>
      </w:r>
      <w:r w:rsidR="00F72A30" w:rsidRPr="00A84ABE">
        <w:rPr>
          <w:i/>
          <w:lang w:val="en-GB"/>
        </w:rPr>
        <w:t>"</w:t>
      </w:r>
      <w:r w:rsidRPr="00A84ABE">
        <w:rPr>
          <w:lang w:val="en-GB"/>
        </w:rPr>
        <w:t xml:space="preserve"> means a scenario reproducing the satellite visibility conditions in urban areas; in which the GNSS signals are affected by buildings, trees, etc. making them difficult to reach the GNSS receiver.</w:t>
      </w:r>
    </w:p>
    <w:p w14:paraId="70492255"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2.19.</w:t>
      </w:r>
      <w:r w:rsidRPr="00A84ABE">
        <w:rPr>
          <w:lang w:val="en-GB"/>
        </w:rPr>
        <w:tab/>
      </w:r>
      <w:r w:rsidR="00F72A30" w:rsidRPr="00A84ABE">
        <w:rPr>
          <w:i/>
          <w:lang w:val="en-GB"/>
        </w:rPr>
        <w:t>"</w:t>
      </w:r>
      <w:r w:rsidRPr="00A84ABE">
        <w:rPr>
          <w:i/>
          <w:lang w:val="en-GB"/>
        </w:rPr>
        <w:t>Sensitivity</w:t>
      </w:r>
      <w:r w:rsidR="00F72A30" w:rsidRPr="00A84ABE">
        <w:rPr>
          <w:i/>
          <w:lang w:val="en-GB"/>
        </w:rPr>
        <w:t>"</w:t>
      </w:r>
      <w:r w:rsidRPr="00A84ABE">
        <w:rPr>
          <w:lang w:val="en-GB"/>
        </w:rPr>
        <w:t xml:space="preserve"> means the GNSS performance indicator to evaluate the minimum power of the signal per one satellite at the antenna input that makes the GNSS receiver able to fix a position.</w:t>
      </w:r>
    </w:p>
    <w:p w14:paraId="40B6F73D"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2.20.</w:t>
      </w:r>
      <w:r w:rsidRPr="00A84ABE">
        <w:rPr>
          <w:lang w:val="en-GB"/>
        </w:rPr>
        <w:tab/>
      </w:r>
      <w:r w:rsidR="00F72A30" w:rsidRPr="00A84ABE">
        <w:rPr>
          <w:i/>
          <w:lang w:val="en-GB"/>
        </w:rPr>
        <w:t>"</w:t>
      </w:r>
      <w:r w:rsidRPr="00A84ABE">
        <w:rPr>
          <w:i/>
          <w:lang w:val="en-GB"/>
        </w:rPr>
        <w:t>L1/E1 band</w:t>
      </w:r>
      <w:r w:rsidR="00F72A30" w:rsidRPr="00A84ABE">
        <w:rPr>
          <w:i/>
          <w:lang w:val="en-GB"/>
        </w:rPr>
        <w:t>"</w:t>
      </w:r>
      <w:r w:rsidRPr="00A84ABE">
        <w:rPr>
          <w:lang w:val="en-GB"/>
        </w:rPr>
        <w:t xml:space="preserve"> means the radio frequency spectrum portion destined to radio navigation satellite service, as defined by the International Telegraph Union (ITU) between 1,559 and 1,591 MHz; and centred at 1,575.42 MHz.</w:t>
      </w:r>
    </w:p>
    <w:p w14:paraId="4637A96A"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2.21.</w:t>
      </w:r>
      <w:r w:rsidRPr="00A84ABE">
        <w:rPr>
          <w:lang w:val="en-GB"/>
        </w:rPr>
        <w:tab/>
      </w:r>
      <w:r w:rsidR="00F72A30" w:rsidRPr="00A84ABE">
        <w:rPr>
          <w:i/>
          <w:lang w:val="en-GB"/>
        </w:rPr>
        <w:t>"</w:t>
      </w:r>
      <w:r w:rsidRPr="00A84ABE">
        <w:rPr>
          <w:i/>
          <w:lang w:val="en-GB"/>
        </w:rPr>
        <w:t>Time to first fix</w:t>
      </w:r>
      <w:r w:rsidR="00F72A30" w:rsidRPr="00A84ABE">
        <w:rPr>
          <w:i/>
          <w:lang w:val="en-GB"/>
        </w:rPr>
        <w:t>"</w:t>
      </w:r>
      <w:r w:rsidRPr="00A84ABE">
        <w:rPr>
          <w:lang w:val="en-GB"/>
        </w:rPr>
        <w:t xml:space="preserve"> means the time delay between the activation of a GNSS receiver and the start of output of the valid navigation information.</w:t>
      </w:r>
    </w:p>
    <w:p w14:paraId="606B2192"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2.22.</w:t>
      </w:r>
      <w:r w:rsidRPr="00A84ABE">
        <w:rPr>
          <w:lang w:val="en-GB"/>
        </w:rPr>
        <w:tab/>
      </w:r>
      <w:r w:rsidR="00F72A30" w:rsidRPr="00A84ABE">
        <w:rPr>
          <w:i/>
          <w:lang w:val="en-GB"/>
        </w:rPr>
        <w:t>"</w:t>
      </w:r>
      <w:r w:rsidRPr="00A84ABE">
        <w:rPr>
          <w:i/>
          <w:lang w:val="en-GB"/>
        </w:rPr>
        <w:t>Cold start mode</w:t>
      </w:r>
      <w:r w:rsidR="00F72A30" w:rsidRPr="00A84ABE">
        <w:rPr>
          <w:i/>
          <w:lang w:val="en-GB"/>
        </w:rPr>
        <w:t>"</w:t>
      </w:r>
      <w:r w:rsidRPr="00A84ABE">
        <w:rPr>
          <w:lang w:val="en-GB"/>
        </w:rPr>
        <w:t xml:space="preserve"> means the condition of the GNSS receiver when position, velocity, time, almanac and ephemeris data are not stored in the receiver, and therefore the navigation solution is to be calculated by means of a full sky search.</w:t>
      </w:r>
    </w:p>
    <w:p w14:paraId="08F3C49F" w14:textId="74DFDB16"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2.23.</w:t>
      </w:r>
      <w:r w:rsidRPr="00A84ABE">
        <w:rPr>
          <w:lang w:val="en-GB"/>
        </w:rPr>
        <w:tab/>
      </w:r>
      <w:r w:rsidR="00F72A30" w:rsidRPr="00A84ABE">
        <w:rPr>
          <w:i/>
          <w:lang w:val="en-GB"/>
        </w:rPr>
        <w:t>"</w:t>
      </w:r>
      <w:r w:rsidRPr="00A84ABE">
        <w:rPr>
          <w:i/>
          <w:lang w:val="en-GB"/>
        </w:rPr>
        <w:t>AECD (Accident Emergency Call Device)</w:t>
      </w:r>
      <w:r w:rsidR="00F72A30" w:rsidRPr="00A84ABE">
        <w:rPr>
          <w:i/>
          <w:lang w:val="en-GB"/>
        </w:rPr>
        <w:t>"</w:t>
      </w:r>
      <w:r w:rsidRPr="00A84ABE">
        <w:rPr>
          <w:lang w:val="en-GB"/>
        </w:rPr>
        <w:t xml:space="preserve"> means a unit or a set of </w:t>
      </w:r>
      <w:r w:rsidR="006D5DAC">
        <w:rPr>
          <w:lang w:val="en-GB"/>
        </w:rPr>
        <w:t>components</w:t>
      </w:r>
      <w:r w:rsidR="006D5DAC" w:rsidRPr="00A84ABE">
        <w:rPr>
          <w:lang w:val="en-GB"/>
        </w:rPr>
        <w:t xml:space="preserve"> </w:t>
      </w:r>
      <w:r w:rsidRPr="00A84ABE">
        <w:rPr>
          <w:lang w:val="en-GB"/>
        </w:rPr>
        <w:t>performing at least the following functions:</w:t>
      </w:r>
    </w:p>
    <w:p w14:paraId="0ACAAE6E" w14:textId="77777777" w:rsidR="00D80E1F" w:rsidRPr="00A84ABE" w:rsidRDefault="00D80E1F" w:rsidP="00D80E1F">
      <w:pPr>
        <w:tabs>
          <w:tab w:val="left" w:pos="2268"/>
          <w:tab w:val="left" w:pos="2835"/>
        </w:tabs>
        <w:spacing w:before="120" w:after="120" w:line="240" w:lineRule="auto"/>
        <w:ind w:left="2835" w:right="1134" w:hanging="1701"/>
        <w:jc w:val="both"/>
        <w:rPr>
          <w:lang w:val="en-GB"/>
        </w:rPr>
      </w:pPr>
      <w:r w:rsidRPr="00A84ABE">
        <w:rPr>
          <w:lang w:val="en-GB"/>
        </w:rPr>
        <w:tab/>
        <w:t>(a)</w:t>
      </w:r>
      <w:r w:rsidRPr="00A84ABE">
        <w:rPr>
          <w:lang w:val="en-GB"/>
        </w:rPr>
        <w:tab/>
        <w:t>receiving and/or generating the automatic and manual triggering signals; and</w:t>
      </w:r>
    </w:p>
    <w:p w14:paraId="1C925AF3"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(b)</w:t>
      </w:r>
      <w:r w:rsidRPr="00A84ABE">
        <w:rPr>
          <w:lang w:val="en-GB"/>
        </w:rPr>
        <w:tab/>
        <w:t>sending a Minimum Set of Data (MSD).</w:t>
      </w:r>
    </w:p>
    <w:p w14:paraId="35B7DD77"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It may in addition perform any of the following functions:</w:t>
      </w:r>
    </w:p>
    <w:p w14:paraId="69B7F91E"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(a)</w:t>
      </w:r>
      <w:r w:rsidRPr="00A84ABE">
        <w:rPr>
          <w:lang w:val="en-GB"/>
        </w:rPr>
        <w:tab/>
        <w:t>receiving or determining the vehicle location;</w:t>
      </w:r>
    </w:p>
    <w:p w14:paraId="51DCDA66"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(b)</w:t>
      </w:r>
      <w:r w:rsidRPr="00A84ABE">
        <w:rPr>
          <w:lang w:val="en-GB"/>
        </w:rPr>
        <w:tab/>
        <w:t>providing a warning signal; and</w:t>
      </w:r>
    </w:p>
    <w:p w14:paraId="20B3677A"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(c)</w:t>
      </w:r>
      <w:r w:rsidRPr="00A84ABE">
        <w:rPr>
          <w:lang w:val="en-GB"/>
        </w:rPr>
        <w:tab/>
        <w:t>allowing bidirectional audio signals for voice communication,</w:t>
      </w:r>
    </w:p>
    <w:p w14:paraId="1D9586CB"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unless specified otherwise in this Regulation.</w:t>
      </w:r>
    </w:p>
    <w:p w14:paraId="0C60DA90" w14:textId="68FC02F8"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lastRenderedPageBreak/>
        <w:t>2.24.</w:t>
      </w:r>
      <w:r w:rsidRPr="00A84ABE">
        <w:rPr>
          <w:lang w:val="en-GB"/>
        </w:rPr>
        <w:tab/>
      </w:r>
      <w:r w:rsidR="00F72A30" w:rsidRPr="00A84ABE">
        <w:rPr>
          <w:i/>
          <w:lang w:val="en-GB"/>
        </w:rPr>
        <w:t>"</w:t>
      </w:r>
      <w:r w:rsidRPr="00A84ABE">
        <w:rPr>
          <w:i/>
          <w:lang w:val="en-GB"/>
        </w:rPr>
        <w:t>AECS (Accident Emergency Call System)</w:t>
      </w:r>
      <w:r w:rsidR="00F72A30" w:rsidRPr="00A84ABE">
        <w:rPr>
          <w:i/>
          <w:lang w:val="en-GB"/>
        </w:rPr>
        <w:t>"</w:t>
      </w:r>
      <w:r w:rsidRPr="00A84ABE">
        <w:rPr>
          <w:lang w:val="en-GB"/>
        </w:rPr>
        <w:t xml:space="preserve"> means an AECD when installed in a vehicle.</w:t>
      </w:r>
    </w:p>
    <w:p w14:paraId="7AAD7E5B"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2.25.</w:t>
      </w:r>
      <w:r w:rsidRPr="00A84ABE">
        <w:rPr>
          <w:lang w:val="en-GB"/>
        </w:rPr>
        <w:tab/>
      </w:r>
      <w:r w:rsidR="00F72A30" w:rsidRPr="00A84ABE">
        <w:rPr>
          <w:i/>
          <w:lang w:val="en-GB"/>
        </w:rPr>
        <w:t>"</w:t>
      </w:r>
      <w:r w:rsidRPr="00A84ABE">
        <w:rPr>
          <w:i/>
          <w:lang w:val="en-GB"/>
        </w:rPr>
        <w:t>Triggering signal</w:t>
      </w:r>
      <w:r w:rsidR="00F72A30" w:rsidRPr="00A84ABE">
        <w:rPr>
          <w:i/>
          <w:lang w:val="en-GB"/>
        </w:rPr>
        <w:t>"</w:t>
      </w:r>
      <w:r w:rsidRPr="00A84ABE">
        <w:rPr>
          <w:lang w:val="en-GB"/>
        </w:rPr>
        <w:t xml:space="preserve"> means a logic signal that requests emergency call transaction.</w:t>
      </w:r>
    </w:p>
    <w:p w14:paraId="6CD5642A"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2.26.</w:t>
      </w:r>
      <w:r w:rsidRPr="00A84ABE">
        <w:rPr>
          <w:lang w:val="en-GB"/>
        </w:rPr>
        <w:tab/>
      </w:r>
      <w:r w:rsidR="00F72A30" w:rsidRPr="00A84ABE">
        <w:rPr>
          <w:i/>
          <w:lang w:val="en-GB"/>
        </w:rPr>
        <w:t>"</w:t>
      </w:r>
      <w:r w:rsidRPr="00A84ABE">
        <w:rPr>
          <w:i/>
          <w:lang w:val="en-GB"/>
        </w:rPr>
        <w:t>Minimum Set of Data (MSD)</w:t>
      </w:r>
      <w:r w:rsidR="00F72A30" w:rsidRPr="00A84ABE">
        <w:rPr>
          <w:i/>
          <w:lang w:val="en-GB"/>
        </w:rPr>
        <w:t>"</w:t>
      </w:r>
      <w:r w:rsidRPr="00A84ABE">
        <w:rPr>
          <w:lang w:val="en-GB"/>
        </w:rPr>
        <w:t xml:space="preserve"> means a set of data as defined in Annex 12.</w:t>
      </w:r>
    </w:p>
    <w:p w14:paraId="517089E1"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2.27.</w:t>
      </w:r>
      <w:r w:rsidRPr="00A84ABE">
        <w:rPr>
          <w:lang w:val="en-GB"/>
        </w:rPr>
        <w:tab/>
      </w:r>
      <w:r w:rsidR="00F72A30" w:rsidRPr="00A84ABE">
        <w:rPr>
          <w:i/>
          <w:lang w:val="en-GB"/>
        </w:rPr>
        <w:t>"</w:t>
      </w:r>
      <w:r w:rsidRPr="00A84ABE">
        <w:rPr>
          <w:i/>
          <w:lang w:val="en-GB"/>
        </w:rPr>
        <w:t>Control module</w:t>
      </w:r>
      <w:r w:rsidR="00F72A30" w:rsidRPr="00A84ABE">
        <w:rPr>
          <w:i/>
          <w:lang w:val="en-GB"/>
        </w:rPr>
        <w:t>"</w:t>
      </w:r>
      <w:r w:rsidRPr="00A84ABE">
        <w:rPr>
          <w:lang w:val="en-GB"/>
        </w:rPr>
        <w:t xml:space="preserve"> means a component designed to ensure the combined functioning of all components of the AECC/AECD/AECS.</w:t>
      </w:r>
    </w:p>
    <w:p w14:paraId="656668DC" w14:textId="77777777" w:rsidR="00D80E1F" w:rsidRPr="00A84ABE" w:rsidRDefault="00D80E1F" w:rsidP="00D80E1F">
      <w:pPr>
        <w:spacing w:before="120" w:after="120"/>
        <w:ind w:left="2268" w:right="1134" w:hanging="1134"/>
        <w:jc w:val="both"/>
        <w:rPr>
          <w:lang w:val="en-US"/>
        </w:rPr>
      </w:pPr>
      <w:r w:rsidRPr="00A84ABE">
        <w:rPr>
          <w:lang w:val="en-US"/>
        </w:rPr>
        <w:t>2.28.</w:t>
      </w:r>
      <w:r w:rsidRPr="00A84ABE">
        <w:rPr>
          <w:lang w:val="en-US"/>
        </w:rPr>
        <w:tab/>
      </w:r>
      <w:r w:rsidR="00F72A30" w:rsidRPr="00A84ABE">
        <w:rPr>
          <w:lang w:val="en-US"/>
        </w:rPr>
        <w:t>"</w:t>
      </w:r>
      <w:r w:rsidRPr="00A84ABE">
        <w:rPr>
          <w:i/>
          <w:lang w:val="en-US"/>
        </w:rPr>
        <w:t>Information signal device</w:t>
      </w:r>
      <w:r w:rsidR="00F72A30" w:rsidRPr="00A84ABE">
        <w:rPr>
          <w:i/>
          <w:lang w:val="en-US"/>
        </w:rPr>
        <w:t>"</w:t>
      </w:r>
      <w:r w:rsidRPr="00A84ABE">
        <w:rPr>
          <w:lang w:val="en-US"/>
        </w:rPr>
        <w:t xml:space="preserve"> means a device that provides information on the status of the emergency call transaction.</w:t>
      </w:r>
    </w:p>
    <w:p w14:paraId="24D19DE2" w14:textId="77777777" w:rsidR="00D80E1F" w:rsidRPr="00A84ABE" w:rsidRDefault="00D80E1F" w:rsidP="00D80E1F">
      <w:pPr>
        <w:pStyle w:val="SingleTxtG"/>
        <w:spacing w:before="120" w:line="240" w:lineRule="auto"/>
        <w:ind w:left="2268" w:hanging="1134"/>
        <w:rPr>
          <w:lang w:val="en-GB"/>
        </w:rPr>
      </w:pPr>
      <w:r w:rsidRPr="00A84ABE">
        <w:rPr>
          <w:lang w:val="en-GB"/>
        </w:rPr>
        <w:t>2.29.</w:t>
      </w:r>
      <w:r w:rsidRPr="00A84ABE">
        <w:rPr>
          <w:lang w:val="en-GB"/>
        </w:rPr>
        <w:tab/>
      </w:r>
      <w:r w:rsidR="00F72A30" w:rsidRPr="00A84ABE">
        <w:rPr>
          <w:i/>
          <w:lang w:val="en-GB"/>
        </w:rPr>
        <w:t>"</w:t>
      </w:r>
      <w:r w:rsidRPr="00A84ABE">
        <w:rPr>
          <w:i/>
          <w:lang w:val="en-GB"/>
        </w:rPr>
        <w:t>Warning signal device</w:t>
      </w:r>
      <w:r w:rsidR="00F72A30" w:rsidRPr="00A84ABE">
        <w:rPr>
          <w:i/>
          <w:lang w:val="en-GB"/>
        </w:rPr>
        <w:t>"</w:t>
      </w:r>
      <w:r w:rsidRPr="00A84ABE">
        <w:rPr>
          <w:lang w:val="en-GB"/>
        </w:rPr>
        <w:t xml:space="preserve"> means a tell-tale that provides a failure indication of the AECC/AECD/AECS.</w:t>
      </w:r>
    </w:p>
    <w:p w14:paraId="18A2B867" w14:textId="59BA00B0" w:rsidR="00D80E1F" w:rsidRPr="00A84ABE" w:rsidRDefault="00D80E1F" w:rsidP="00D80E1F">
      <w:pPr>
        <w:pStyle w:val="SingleTxtG"/>
        <w:spacing w:before="120" w:line="240" w:lineRule="auto"/>
        <w:ind w:left="2268" w:hanging="1134"/>
        <w:rPr>
          <w:lang w:val="en-US"/>
        </w:rPr>
      </w:pPr>
      <w:r w:rsidRPr="00A84ABE">
        <w:rPr>
          <w:lang w:val="en-GB"/>
        </w:rPr>
        <w:t>2.30.</w:t>
      </w:r>
      <w:r w:rsidRPr="00A84ABE">
        <w:rPr>
          <w:lang w:val="en-GB"/>
        </w:rPr>
        <w:tab/>
      </w:r>
      <w:r w:rsidR="00F72A30" w:rsidRPr="00A84ABE">
        <w:rPr>
          <w:i/>
          <w:lang w:val="en-US"/>
        </w:rPr>
        <w:t>"</w:t>
      </w:r>
      <w:r w:rsidRPr="00A84ABE">
        <w:rPr>
          <w:i/>
          <w:lang w:val="en-US"/>
        </w:rPr>
        <w:t xml:space="preserve">Mobile </w:t>
      </w:r>
      <w:r w:rsidR="00C56BE4">
        <w:rPr>
          <w:i/>
          <w:lang w:val="en-US"/>
        </w:rPr>
        <w:t>n</w:t>
      </w:r>
      <w:r w:rsidRPr="00A84ABE">
        <w:rPr>
          <w:i/>
          <w:lang w:val="en-US"/>
        </w:rPr>
        <w:t>etwork antenna</w:t>
      </w:r>
      <w:r w:rsidR="00F72A30" w:rsidRPr="00A84ABE">
        <w:rPr>
          <w:i/>
          <w:lang w:val="en-US"/>
        </w:rPr>
        <w:t>"</w:t>
      </w:r>
      <w:r w:rsidRPr="00A84ABE">
        <w:rPr>
          <w:lang w:val="en-US"/>
        </w:rPr>
        <w:t xml:space="preserve"> means a component that ensures the transmission of data and bidirectional audio signals for voice communication.</w:t>
      </w:r>
    </w:p>
    <w:p w14:paraId="3588FDF7" w14:textId="77777777" w:rsidR="00D80E1F" w:rsidRPr="00A84ABE" w:rsidRDefault="00D80E1F" w:rsidP="00D80E1F">
      <w:pPr>
        <w:pStyle w:val="SingleTxtG"/>
        <w:spacing w:before="120" w:line="240" w:lineRule="auto"/>
        <w:ind w:left="2268" w:hanging="1134"/>
        <w:rPr>
          <w:lang w:val="en-GB"/>
        </w:rPr>
      </w:pPr>
      <w:r w:rsidRPr="00A84ABE">
        <w:rPr>
          <w:lang w:val="en-US"/>
        </w:rPr>
        <w:t>2.31.</w:t>
      </w:r>
      <w:r w:rsidRPr="00A84ABE">
        <w:rPr>
          <w:lang w:val="en-US"/>
        </w:rPr>
        <w:tab/>
      </w:r>
      <w:r w:rsidR="00F72A30" w:rsidRPr="00A84ABE">
        <w:rPr>
          <w:i/>
          <w:lang w:val="en-GB"/>
        </w:rPr>
        <w:t>"</w:t>
      </w:r>
      <w:r w:rsidRPr="00A84ABE">
        <w:rPr>
          <w:i/>
          <w:lang w:val="en-GB"/>
        </w:rPr>
        <w:t>Multi-task display</w:t>
      </w:r>
      <w:r w:rsidR="00F72A30" w:rsidRPr="00A84ABE">
        <w:rPr>
          <w:i/>
          <w:lang w:val="en-GB"/>
        </w:rPr>
        <w:t>"</w:t>
      </w:r>
      <w:r w:rsidRPr="00A84ABE">
        <w:rPr>
          <w:lang w:val="en-GB"/>
        </w:rPr>
        <w:t xml:space="preserve"> means a display on which more than one message can be shown simultaneously.</w:t>
      </w:r>
    </w:p>
    <w:p w14:paraId="6383CF8F" w14:textId="77777777" w:rsidR="00D80E1F" w:rsidRPr="00A84ABE" w:rsidRDefault="00D80E1F" w:rsidP="00D80E1F">
      <w:pPr>
        <w:suppressAutoHyphens w:val="0"/>
        <w:spacing w:after="120"/>
        <w:ind w:left="2250" w:right="1134" w:hanging="1134"/>
        <w:jc w:val="both"/>
        <w:rPr>
          <w:lang w:val="en-US"/>
        </w:rPr>
      </w:pPr>
      <w:r w:rsidRPr="00A84ABE">
        <w:rPr>
          <w:lang w:val="en-US"/>
        </w:rPr>
        <w:t>2.32.</w:t>
      </w:r>
      <w:r w:rsidRPr="00A84ABE">
        <w:rPr>
          <w:i/>
          <w:lang w:val="en-US"/>
        </w:rPr>
        <w:tab/>
      </w:r>
      <w:r w:rsidR="00F72A30" w:rsidRPr="00A84ABE">
        <w:rPr>
          <w:i/>
          <w:lang w:val="en-US"/>
        </w:rPr>
        <w:t>"</w:t>
      </w:r>
      <w:r w:rsidRPr="00A84ABE">
        <w:rPr>
          <w:i/>
          <w:lang w:val="en-US"/>
        </w:rPr>
        <w:t>Total permissible mass</w:t>
      </w:r>
      <w:r w:rsidR="00F72A30" w:rsidRPr="00A84ABE">
        <w:rPr>
          <w:i/>
          <w:lang w:val="en-US"/>
        </w:rPr>
        <w:t>"</w:t>
      </w:r>
      <w:r w:rsidRPr="00A84ABE">
        <w:rPr>
          <w:lang w:val="en-US"/>
        </w:rPr>
        <w:t xml:space="preserve"> means the vehicle</w:t>
      </w:r>
      <w:r w:rsidR="00F72A30" w:rsidRPr="00A84ABE">
        <w:rPr>
          <w:lang w:val="en-US"/>
        </w:rPr>
        <w:t>'</w:t>
      </w:r>
      <w:r w:rsidRPr="00A84ABE">
        <w:rPr>
          <w:lang w:val="en-US"/>
        </w:rPr>
        <w:t>s technically permissible maximum mass stated by the manufacturer.</w:t>
      </w:r>
    </w:p>
    <w:p w14:paraId="52BE9131" w14:textId="77777777" w:rsidR="00D80E1F" w:rsidRPr="00A84ABE" w:rsidRDefault="00D80E1F" w:rsidP="00D80E1F">
      <w:pPr>
        <w:suppressAutoHyphens w:val="0"/>
        <w:spacing w:after="120"/>
        <w:ind w:left="2250" w:right="1134" w:hanging="1134"/>
        <w:jc w:val="both"/>
        <w:rPr>
          <w:lang w:val="en-US"/>
        </w:rPr>
      </w:pPr>
      <w:r w:rsidRPr="00A84ABE">
        <w:rPr>
          <w:lang w:val="en-US"/>
        </w:rPr>
        <w:t>2.33.</w:t>
      </w:r>
      <w:r w:rsidRPr="00A84ABE">
        <w:rPr>
          <w:lang w:val="en-US"/>
        </w:rPr>
        <w:tab/>
      </w:r>
      <w:r w:rsidR="00F72A30" w:rsidRPr="00A84ABE">
        <w:rPr>
          <w:i/>
          <w:lang w:val="en-US"/>
        </w:rPr>
        <w:t>"</w:t>
      </w:r>
      <w:r w:rsidRPr="00A84ABE">
        <w:rPr>
          <w:i/>
          <w:lang w:val="en-US"/>
        </w:rPr>
        <w:t>R point</w:t>
      </w:r>
      <w:r w:rsidR="00F72A30" w:rsidRPr="00A84ABE">
        <w:rPr>
          <w:i/>
          <w:lang w:val="en-US"/>
        </w:rPr>
        <w:t>"</w:t>
      </w:r>
      <w:r w:rsidRPr="00A84ABE">
        <w:rPr>
          <w:lang w:val="en-US"/>
        </w:rPr>
        <w:t xml:space="preserve"> means a reference point defined for each seat by the manufacturer in relation to the vehicle</w:t>
      </w:r>
      <w:r w:rsidR="00F72A30" w:rsidRPr="00A84ABE">
        <w:rPr>
          <w:lang w:val="en-US"/>
        </w:rPr>
        <w:t>'</w:t>
      </w:r>
      <w:r w:rsidRPr="00A84ABE">
        <w:rPr>
          <w:lang w:val="en-US"/>
        </w:rPr>
        <w:t xml:space="preserve">s structure, as indicated in Annex 8 to </w:t>
      </w:r>
      <w:r w:rsidR="00F72A30" w:rsidRPr="00A84ABE">
        <w:rPr>
          <w:lang w:val="en-US"/>
        </w:rPr>
        <w:t xml:space="preserve">UN </w:t>
      </w:r>
      <w:r w:rsidRPr="00A84ABE">
        <w:rPr>
          <w:lang w:val="en-US"/>
        </w:rPr>
        <w:t>Regulation No. 94.</w:t>
      </w:r>
    </w:p>
    <w:p w14:paraId="48FDC4C9" w14:textId="77777777" w:rsidR="00D80E1F" w:rsidRPr="00CF4CE3" w:rsidRDefault="00D80E1F" w:rsidP="00D80E1F">
      <w:pPr>
        <w:pStyle w:val="H1G"/>
        <w:tabs>
          <w:tab w:val="clear" w:pos="851"/>
          <w:tab w:val="left" w:pos="2268"/>
        </w:tabs>
        <w:spacing w:line="300" w:lineRule="exact"/>
        <w:ind w:left="2250" w:right="1138" w:hanging="1112"/>
        <w:outlineLvl w:val="0"/>
        <w:rPr>
          <w:caps/>
          <w:sz w:val="28"/>
          <w:szCs w:val="28"/>
          <w:lang w:val="en-US"/>
        </w:rPr>
      </w:pPr>
      <w:r w:rsidRPr="00CF4CE3">
        <w:rPr>
          <w:sz w:val="28"/>
          <w:szCs w:val="28"/>
          <w:lang w:val="en-US"/>
        </w:rPr>
        <w:t>Part Ia:</w:t>
      </w:r>
      <w:r w:rsidRPr="00CF4CE3">
        <w:rPr>
          <w:sz w:val="28"/>
          <w:szCs w:val="28"/>
          <w:lang w:val="en-US"/>
        </w:rPr>
        <w:tab/>
        <w:t xml:space="preserve">Approval of components which are intended to be fitted as part of an Accident Emergency Call Device </w:t>
      </w:r>
      <w:r w:rsidRPr="00CF4CE3">
        <w:rPr>
          <w:caps/>
          <w:sz w:val="28"/>
          <w:szCs w:val="28"/>
          <w:lang w:val="en-US"/>
        </w:rPr>
        <w:t>(AECD)</w:t>
      </w:r>
    </w:p>
    <w:p w14:paraId="4A731E2C" w14:textId="77777777" w:rsidR="00D80E1F" w:rsidRPr="00CF4CE3" w:rsidRDefault="00D80E1F" w:rsidP="00D80E1F">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3.</w:t>
      </w:r>
      <w:r w:rsidRPr="00CF4CE3">
        <w:rPr>
          <w:sz w:val="28"/>
          <w:szCs w:val="28"/>
          <w:lang w:val="en-US"/>
        </w:rPr>
        <w:tab/>
        <w:t>Definitions</w:t>
      </w:r>
    </w:p>
    <w:p w14:paraId="3D595EF1" w14:textId="77777777" w:rsidR="00D80E1F" w:rsidRPr="00A84ABE" w:rsidRDefault="00D80E1F" w:rsidP="00D80E1F">
      <w:pPr>
        <w:pStyle w:val="SingleTxtG"/>
        <w:tabs>
          <w:tab w:val="left" w:pos="2268"/>
        </w:tabs>
        <w:spacing w:before="120" w:line="240" w:lineRule="auto"/>
        <w:ind w:left="2268" w:hanging="1134"/>
        <w:contextualSpacing/>
        <w:rPr>
          <w:lang w:val="en-US"/>
        </w:rPr>
      </w:pPr>
      <w:r w:rsidRPr="00A84ABE">
        <w:rPr>
          <w:lang w:val="en-US"/>
        </w:rPr>
        <w:t>3.1.</w:t>
      </w:r>
      <w:r w:rsidRPr="00A84ABE">
        <w:rPr>
          <w:lang w:val="en-US"/>
        </w:rPr>
        <w:tab/>
      </w:r>
      <w:r w:rsidR="00F72A30" w:rsidRPr="00A84ABE">
        <w:rPr>
          <w:i/>
          <w:lang w:val="en-US"/>
        </w:rPr>
        <w:t>"</w:t>
      </w:r>
      <w:r w:rsidRPr="00A84ABE">
        <w:rPr>
          <w:i/>
          <w:lang w:val="en-US"/>
        </w:rPr>
        <w:t>AECC</w:t>
      </w:r>
      <w:r w:rsidRPr="00A84ABE">
        <w:rPr>
          <w:lang w:val="en-US"/>
        </w:rPr>
        <w:t xml:space="preserve"> (</w:t>
      </w:r>
      <w:r w:rsidRPr="00A84ABE">
        <w:rPr>
          <w:i/>
          <w:lang w:val="en-US"/>
        </w:rPr>
        <w:t>Accident Emergency Call Component)</w:t>
      </w:r>
      <w:r w:rsidR="00F72A30" w:rsidRPr="00A84ABE">
        <w:rPr>
          <w:i/>
          <w:lang w:val="en-US"/>
        </w:rPr>
        <w:t>"</w:t>
      </w:r>
      <w:r w:rsidRPr="00A84ABE">
        <w:rPr>
          <w:lang w:val="en-US"/>
        </w:rPr>
        <w:t xml:space="preserve"> means one or a combination of the following components:</w:t>
      </w:r>
    </w:p>
    <w:p w14:paraId="289C1F0A" w14:textId="77777777" w:rsidR="00D80E1F" w:rsidRPr="00A84ABE" w:rsidRDefault="00D80E1F" w:rsidP="00D80E1F">
      <w:pPr>
        <w:tabs>
          <w:tab w:val="left" w:pos="2268"/>
        </w:tabs>
        <w:spacing w:before="120" w:after="120" w:line="240" w:lineRule="auto"/>
        <w:ind w:left="2835" w:right="1134" w:hanging="1701"/>
        <w:jc w:val="both"/>
        <w:rPr>
          <w:lang w:val="en-US"/>
        </w:rPr>
      </w:pPr>
      <w:r w:rsidRPr="00A84ABE">
        <w:rPr>
          <w:lang w:val="en-GB"/>
        </w:rPr>
        <w:tab/>
        <w:t>(a)</w:t>
      </w:r>
      <w:r w:rsidRPr="00A84ABE">
        <w:rPr>
          <w:lang w:val="en-GB"/>
        </w:rPr>
        <w:tab/>
        <w:t>Control</w:t>
      </w:r>
      <w:r w:rsidRPr="00A84ABE">
        <w:rPr>
          <w:lang w:val="en-US"/>
        </w:rPr>
        <w:t xml:space="preserve"> module and related connector(s);</w:t>
      </w:r>
      <w:r w:rsidRPr="00A84ABE">
        <w:rPr>
          <w:rStyle w:val="FootnoteReference"/>
          <w:sz w:val="20"/>
        </w:rPr>
        <w:footnoteReference w:id="4"/>
      </w:r>
    </w:p>
    <w:p w14:paraId="085F9429" w14:textId="77777777" w:rsidR="00D80E1F" w:rsidRPr="00A84ABE" w:rsidRDefault="00D80E1F" w:rsidP="00D80E1F">
      <w:pPr>
        <w:tabs>
          <w:tab w:val="left" w:pos="2268"/>
        </w:tabs>
        <w:spacing w:before="120" w:after="120" w:line="240" w:lineRule="auto"/>
        <w:ind w:left="2835" w:right="1134" w:hanging="1701"/>
        <w:jc w:val="both"/>
        <w:rPr>
          <w:lang w:val="en-US"/>
        </w:rPr>
      </w:pPr>
      <w:r w:rsidRPr="00A84ABE">
        <w:rPr>
          <w:lang w:val="en-US"/>
        </w:rPr>
        <w:tab/>
        <w:t>(b)</w:t>
      </w:r>
      <w:r w:rsidRPr="00A84ABE">
        <w:rPr>
          <w:lang w:val="en-US"/>
        </w:rPr>
        <w:tab/>
      </w:r>
      <w:r w:rsidRPr="00A84ABE">
        <w:rPr>
          <w:lang w:val="en-US"/>
        </w:rPr>
        <w:tab/>
        <w:t>Communication module and related connector(s)</w:t>
      </w:r>
      <w:r w:rsidRPr="00A84ABE">
        <w:rPr>
          <w:vertAlign w:val="superscript"/>
          <w:lang w:val="en-US"/>
        </w:rPr>
        <w:t>2</w:t>
      </w:r>
      <w:r w:rsidRPr="00E445D6">
        <w:rPr>
          <w:lang w:val="en-US"/>
        </w:rPr>
        <w:t xml:space="preserve"> </w:t>
      </w:r>
      <w:r w:rsidRPr="00A84ABE">
        <w:rPr>
          <w:lang w:val="en-US"/>
        </w:rPr>
        <w:t>excluding microphones, loudspeakers and connectors;</w:t>
      </w:r>
    </w:p>
    <w:p w14:paraId="55C38DFC" w14:textId="77777777" w:rsidR="00D80E1F" w:rsidRPr="00A84ABE" w:rsidRDefault="00D80E1F" w:rsidP="00D80E1F">
      <w:pPr>
        <w:pStyle w:val="ListParagraph"/>
        <w:tabs>
          <w:tab w:val="left" w:pos="2268"/>
          <w:tab w:val="right" w:leader="dot" w:pos="8505"/>
          <w:tab w:val="right" w:leader="dot" w:pos="9639"/>
        </w:tabs>
        <w:spacing w:before="120" w:after="120" w:line="240" w:lineRule="auto"/>
        <w:ind w:left="2835" w:right="1134" w:hanging="1701"/>
        <w:contextualSpacing w:val="0"/>
        <w:jc w:val="both"/>
        <w:rPr>
          <w:lang w:val="en-US"/>
        </w:rPr>
      </w:pPr>
      <w:r w:rsidRPr="00A84ABE">
        <w:rPr>
          <w:lang w:val="en-US"/>
        </w:rPr>
        <w:tab/>
        <w:t>(c)</w:t>
      </w:r>
      <w:r w:rsidRPr="00A84ABE">
        <w:rPr>
          <w:lang w:val="en-US"/>
        </w:rPr>
        <w:tab/>
        <w:t>Back-up power supply (if fitted) and related connector(s);</w:t>
      </w:r>
      <w:r w:rsidRPr="00A84ABE">
        <w:rPr>
          <w:vertAlign w:val="superscript"/>
          <w:lang w:val="en-US"/>
        </w:rPr>
        <w:t>2</w:t>
      </w:r>
    </w:p>
    <w:p w14:paraId="4A2AD304" w14:textId="77777777" w:rsidR="00D80E1F" w:rsidRPr="00A84ABE" w:rsidRDefault="00D80E1F" w:rsidP="00D80E1F">
      <w:pPr>
        <w:pStyle w:val="ListParagraph"/>
        <w:tabs>
          <w:tab w:val="left" w:pos="2268"/>
          <w:tab w:val="right" w:leader="dot" w:pos="8505"/>
          <w:tab w:val="right" w:leader="dot" w:pos="9639"/>
        </w:tabs>
        <w:spacing w:before="120" w:after="120" w:line="240" w:lineRule="auto"/>
        <w:ind w:left="2835" w:right="1134" w:hanging="1701"/>
        <w:contextualSpacing w:val="0"/>
        <w:jc w:val="both"/>
        <w:rPr>
          <w:lang w:val="en-GB"/>
        </w:rPr>
      </w:pPr>
      <w:r w:rsidRPr="00A84ABE">
        <w:rPr>
          <w:lang w:val="en-GB"/>
        </w:rPr>
        <w:tab/>
        <w:t>(d)</w:t>
      </w:r>
      <w:r w:rsidRPr="00A84ABE">
        <w:rPr>
          <w:lang w:val="en-GB"/>
        </w:rPr>
        <w:tab/>
        <w:t>Power supply</w:t>
      </w:r>
      <w:r w:rsidRPr="00A84ABE">
        <w:rPr>
          <w:lang w:val="en-US"/>
        </w:rPr>
        <w:t xml:space="preserve"> and related connector(s);</w:t>
      </w:r>
      <w:r w:rsidRPr="00A84ABE">
        <w:rPr>
          <w:vertAlign w:val="superscript"/>
          <w:lang w:val="en-US"/>
        </w:rPr>
        <w:t>2</w:t>
      </w:r>
    </w:p>
    <w:p w14:paraId="67EE0B74" w14:textId="50C81E13" w:rsidR="00D80E1F" w:rsidRPr="00A84ABE" w:rsidRDefault="00D80E1F" w:rsidP="00D80E1F">
      <w:pPr>
        <w:pStyle w:val="ListParagraph"/>
        <w:tabs>
          <w:tab w:val="left" w:pos="2268"/>
          <w:tab w:val="right" w:leader="dot" w:pos="8505"/>
          <w:tab w:val="right" w:leader="dot" w:pos="9639"/>
        </w:tabs>
        <w:spacing w:before="120" w:after="120" w:line="240" w:lineRule="auto"/>
        <w:ind w:left="2835" w:right="1134" w:hanging="1701"/>
        <w:contextualSpacing w:val="0"/>
        <w:jc w:val="both"/>
        <w:rPr>
          <w:lang w:val="en-US"/>
        </w:rPr>
      </w:pPr>
      <w:r w:rsidRPr="00A84ABE">
        <w:rPr>
          <w:lang w:val="en-US"/>
        </w:rPr>
        <w:tab/>
        <w:t>(e)</w:t>
      </w:r>
      <w:r w:rsidRPr="00A84ABE">
        <w:rPr>
          <w:lang w:val="en-US"/>
        </w:rPr>
        <w:tab/>
      </w:r>
      <w:r w:rsidR="00DE47FC">
        <w:rPr>
          <w:lang w:val="en-US"/>
        </w:rPr>
        <w:t xml:space="preserve">Mobile </w:t>
      </w:r>
      <w:r w:rsidR="00E445D6">
        <w:rPr>
          <w:lang w:val="en-US"/>
        </w:rPr>
        <w:t>n</w:t>
      </w:r>
      <w:r w:rsidRPr="00A84ABE">
        <w:rPr>
          <w:lang w:val="en-US"/>
        </w:rPr>
        <w:t>etwork antenna and related connector(s);</w:t>
      </w:r>
      <w:r w:rsidRPr="00A84ABE">
        <w:rPr>
          <w:vertAlign w:val="superscript"/>
          <w:lang w:val="en-US"/>
        </w:rPr>
        <w:t>2</w:t>
      </w:r>
    </w:p>
    <w:p w14:paraId="323A5A87" w14:textId="77777777" w:rsidR="00D80E1F" w:rsidRPr="00A84ABE" w:rsidRDefault="00D80E1F" w:rsidP="00D80E1F">
      <w:pPr>
        <w:pStyle w:val="ListParagraph"/>
        <w:tabs>
          <w:tab w:val="left" w:pos="2268"/>
          <w:tab w:val="right" w:leader="dot" w:pos="8505"/>
          <w:tab w:val="right" w:leader="dot" w:pos="9639"/>
        </w:tabs>
        <w:spacing w:before="120" w:after="120" w:line="240" w:lineRule="auto"/>
        <w:ind w:left="2835" w:right="1134" w:hanging="1701"/>
        <w:contextualSpacing w:val="0"/>
        <w:jc w:val="both"/>
        <w:rPr>
          <w:lang w:val="en-US"/>
        </w:rPr>
      </w:pPr>
      <w:r w:rsidRPr="00A84ABE">
        <w:rPr>
          <w:lang w:val="en-US"/>
        </w:rPr>
        <w:tab/>
        <w:t>(f)</w:t>
      </w:r>
      <w:r w:rsidRPr="00A84ABE">
        <w:rPr>
          <w:lang w:val="en-US"/>
        </w:rPr>
        <w:tab/>
        <w:t>GNSS Receiver and related connector(s);</w:t>
      </w:r>
      <w:r w:rsidRPr="00A84ABE">
        <w:rPr>
          <w:vertAlign w:val="superscript"/>
          <w:lang w:val="en-US"/>
        </w:rPr>
        <w:t>2</w:t>
      </w:r>
    </w:p>
    <w:p w14:paraId="03AFAA6A" w14:textId="77777777" w:rsidR="00D80E1F" w:rsidRPr="00A84ABE" w:rsidRDefault="00D80E1F" w:rsidP="00D80E1F">
      <w:pPr>
        <w:pStyle w:val="ListParagraph"/>
        <w:tabs>
          <w:tab w:val="left" w:pos="2268"/>
          <w:tab w:val="right" w:leader="dot" w:pos="8505"/>
          <w:tab w:val="right" w:leader="dot" w:pos="9639"/>
        </w:tabs>
        <w:spacing w:before="120" w:after="120" w:line="240" w:lineRule="auto"/>
        <w:ind w:left="2835" w:right="1134" w:hanging="1701"/>
        <w:contextualSpacing w:val="0"/>
        <w:jc w:val="both"/>
        <w:rPr>
          <w:lang w:val="en-US"/>
        </w:rPr>
      </w:pPr>
      <w:r w:rsidRPr="00A84ABE">
        <w:rPr>
          <w:lang w:val="en-US"/>
        </w:rPr>
        <w:tab/>
        <w:t>(g)</w:t>
      </w:r>
      <w:r w:rsidRPr="00A84ABE">
        <w:rPr>
          <w:lang w:val="en-US"/>
        </w:rPr>
        <w:tab/>
        <w:t>GNSS Antenna and related connector(s);</w:t>
      </w:r>
      <w:r w:rsidRPr="00A84ABE">
        <w:rPr>
          <w:vertAlign w:val="superscript"/>
          <w:lang w:val="en-US"/>
        </w:rPr>
        <w:t>2</w:t>
      </w:r>
    </w:p>
    <w:p w14:paraId="05294EEC" w14:textId="77777777" w:rsidR="00D80E1F" w:rsidRPr="00A84ABE" w:rsidRDefault="00D80E1F" w:rsidP="00D80E1F">
      <w:pPr>
        <w:pStyle w:val="ListParagraph"/>
        <w:tabs>
          <w:tab w:val="left" w:pos="2268"/>
          <w:tab w:val="right" w:leader="dot" w:pos="8505"/>
          <w:tab w:val="right" w:leader="dot" w:pos="9639"/>
        </w:tabs>
        <w:spacing w:before="120" w:after="120" w:line="240" w:lineRule="auto"/>
        <w:ind w:left="2835" w:right="1134" w:hanging="1701"/>
        <w:contextualSpacing w:val="0"/>
        <w:jc w:val="both"/>
        <w:rPr>
          <w:lang w:val="en-US"/>
        </w:rPr>
      </w:pPr>
      <w:r w:rsidRPr="00A84ABE">
        <w:rPr>
          <w:lang w:val="en-US"/>
        </w:rPr>
        <w:tab/>
        <w:t>(h)</w:t>
      </w:r>
      <w:r w:rsidRPr="00A84ABE">
        <w:rPr>
          <w:lang w:val="en-US"/>
        </w:rPr>
        <w:tab/>
        <w:t>Warning signal device;</w:t>
      </w:r>
      <w:r w:rsidRPr="00A84ABE">
        <w:rPr>
          <w:vertAlign w:val="superscript"/>
          <w:lang w:val="en-US"/>
        </w:rPr>
        <w:t>2</w:t>
      </w:r>
    </w:p>
    <w:p w14:paraId="1CC55FDF" w14:textId="77777777" w:rsidR="00D80E1F" w:rsidRPr="00A84ABE" w:rsidRDefault="00D80E1F" w:rsidP="00D80E1F">
      <w:pPr>
        <w:pStyle w:val="ListParagraph"/>
        <w:tabs>
          <w:tab w:val="left" w:pos="2268"/>
          <w:tab w:val="right" w:leader="dot" w:pos="8505"/>
          <w:tab w:val="right" w:leader="dot" w:pos="9639"/>
        </w:tabs>
        <w:spacing w:before="120" w:after="120" w:line="240" w:lineRule="auto"/>
        <w:ind w:left="2835" w:right="1134" w:hanging="1701"/>
        <w:contextualSpacing w:val="0"/>
        <w:jc w:val="both"/>
        <w:rPr>
          <w:lang w:val="en-US"/>
        </w:rPr>
      </w:pPr>
      <w:r w:rsidRPr="00A84ABE">
        <w:rPr>
          <w:lang w:val="en-US"/>
        </w:rPr>
        <w:lastRenderedPageBreak/>
        <w:tab/>
        <w:t>(i)</w:t>
      </w:r>
      <w:r w:rsidRPr="00A84ABE">
        <w:rPr>
          <w:lang w:val="en-US"/>
        </w:rPr>
        <w:tab/>
        <w:t>Information signal device.</w:t>
      </w:r>
      <w:r w:rsidRPr="00A84ABE">
        <w:rPr>
          <w:vertAlign w:val="superscript"/>
          <w:lang w:val="en-US"/>
        </w:rPr>
        <w:t>2</w:t>
      </w:r>
    </w:p>
    <w:p w14:paraId="5AFBA0F6" w14:textId="6F1F0E1B" w:rsidR="00D80E1F" w:rsidRPr="00A84ABE" w:rsidRDefault="00D80E1F" w:rsidP="00D80E1F">
      <w:pPr>
        <w:pStyle w:val="SingleTxtG"/>
        <w:spacing w:before="120" w:line="240" w:lineRule="auto"/>
        <w:ind w:left="2268" w:hanging="1134"/>
        <w:rPr>
          <w:lang w:val="en-US"/>
        </w:rPr>
      </w:pPr>
      <w:r w:rsidRPr="00A84ABE">
        <w:rPr>
          <w:lang w:val="en-US"/>
        </w:rPr>
        <w:t>3.2.</w:t>
      </w:r>
      <w:r w:rsidRPr="00A84ABE">
        <w:rPr>
          <w:lang w:val="en-US"/>
        </w:rPr>
        <w:tab/>
      </w:r>
      <w:r w:rsidR="00F72A30" w:rsidRPr="00A84ABE">
        <w:rPr>
          <w:i/>
          <w:lang w:val="en-US"/>
        </w:rPr>
        <w:t>"</w:t>
      </w:r>
      <w:r w:rsidR="00C56BE4">
        <w:rPr>
          <w:i/>
          <w:lang w:val="en-US"/>
        </w:rPr>
        <w:t>Mobile n</w:t>
      </w:r>
      <w:r w:rsidRPr="00A84ABE">
        <w:rPr>
          <w:i/>
          <w:lang w:val="en-US"/>
        </w:rPr>
        <w:t>etwork antenna</w:t>
      </w:r>
      <w:r w:rsidR="00F72A30" w:rsidRPr="00A84ABE">
        <w:rPr>
          <w:i/>
          <w:lang w:val="en-US"/>
        </w:rPr>
        <w:t>"</w:t>
      </w:r>
      <w:r w:rsidRPr="00A84ABE">
        <w:rPr>
          <w:lang w:val="en-US"/>
        </w:rPr>
        <w:t xml:space="preserve"> means a component that ensures the transmission of data and bidirectional audio signals for voice communication</w:t>
      </w:r>
    </w:p>
    <w:p w14:paraId="025AEAFE" w14:textId="77777777" w:rsidR="00D80E1F" w:rsidRPr="00A84ABE" w:rsidRDefault="00D80E1F" w:rsidP="0028413F">
      <w:pPr>
        <w:pStyle w:val="ListParagraph"/>
        <w:tabs>
          <w:tab w:val="left" w:pos="2268"/>
        </w:tabs>
        <w:spacing w:before="120" w:after="120" w:line="240" w:lineRule="auto"/>
        <w:ind w:left="2268" w:right="1134" w:hanging="1134"/>
        <w:contextualSpacing w:val="0"/>
        <w:jc w:val="both"/>
        <w:rPr>
          <w:lang w:val="en-US"/>
        </w:rPr>
      </w:pPr>
      <w:r w:rsidRPr="00A84ABE">
        <w:rPr>
          <w:lang w:val="en-US"/>
        </w:rPr>
        <w:t>3.3.</w:t>
      </w:r>
      <w:r w:rsidRPr="00A84ABE">
        <w:rPr>
          <w:lang w:val="en-US"/>
        </w:rPr>
        <w:tab/>
      </w:r>
      <w:r w:rsidR="00F72A30" w:rsidRPr="00A84ABE">
        <w:rPr>
          <w:i/>
          <w:lang w:val="en-US"/>
        </w:rPr>
        <w:t>"</w:t>
      </w:r>
      <w:r w:rsidRPr="00A84ABE">
        <w:rPr>
          <w:i/>
          <w:lang w:val="en-US"/>
        </w:rPr>
        <w:t>Type of AECC</w:t>
      </w:r>
      <w:r w:rsidR="00F72A30" w:rsidRPr="00A84ABE">
        <w:rPr>
          <w:i/>
          <w:lang w:val="en-US"/>
        </w:rPr>
        <w:t>"</w:t>
      </w:r>
      <w:r w:rsidRPr="00A84ABE">
        <w:rPr>
          <w:lang w:val="en-US"/>
        </w:rPr>
        <w:t xml:space="preserve"> means devices that do not differ essentially in:</w:t>
      </w:r>
    </w:p>
    <w:p w14:paraId="74F5BBC8" w14:textId="77777777" w:rsidR="00D80E1F" w:rsidRPr="00A84ABE" w:rsidRDefault="00D80E1F" w:rsidP="0028413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(a)</w:t>
      </w:r>
      <w:r w:rsidRPr="00A84ABE">
        <w:rPr>
          <w:lang w:val="en-US"/>
        </w:rPr>
        <w:tab/>
        <w:t>The manufacturer</w:t>
      </w:r>
      <w:r w:rsidR="00F72A30" w:rsidRPr="00A84ABE">
        <w:rPr>
          <w:lang w:val="en-US"/>
        </w:rPr>
        <w:t>'</w:t>
      </w:r>
      <w:r w:rsidRPr="00A84ABE">
        <w:rPr>
          <w:lang w:val="en-US"/>
        </w:rPr>
        <w:t>s trade name or mark;</w:t>
      </w:r>
    </w:p>
    <w:p w14:paraId="1231D9A1" w14:textId="77777777" w:rsidR="00D80E1F" w:rsidRPr="00A84ABE" w:rsidRDefault="00D80E1F" w:rsidP="0028413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(b)</w:t>
      </w:r>
      <w:r w:rsidRPr="00A84ABE">
        <w:rPr>
          <w:lang w:val="en-US"/>
        </w:rPr>
        <w:tab/>
        <w:t>The construction.</w:t>
      </w:r>
    </w:p>
    <w:p w14:paraId="1D76A42C" w14:textId="77777777" w:rsidR="00D80E1F" w:rsidRPr="00CF4CE3" w:rsidRDefault="00D80E1F" w:rsidP="0028413F">
      <w:pPr>
        <w:pStyle w:val="H1G"/>
        <w:keepNext w:val="0"/>
        <w:keepLines w:val="0"/>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4.</w:t>
      </w:r>
      <w:r w:rsidRPr="00CF4CE3">
        <w:rPr>
          <w:sz w:val="28"/>
          <w:szCs w:val="28"/>
          <w:lang w:val="en-US"/>
        </w:rPr>
        <w:tab/>
        <w:t>Application for approval of AECC</w:t>
      </w:r>
    </w:p>
    <w:p w14:paraId="6B84E5AD"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4.1.</w:t>
      </w:r>
      <w:r w:rsidRPr="00A84ABE">
        <w:rPr>
          <w:lang w:val="en-US"/>
        </w:rPr>
        <w:tab/>
        <w:t>The application for approval of a type of AECC shall be submitted by the manufacturer or by his  duly accredited representative.</w:t>
      </w:r>
    </w:p>
    <w:p w14:paraId="646C18CE"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4.2.</w:t>
      </w:r>
      <w:r w:rsidRPr="00A84ABE">
        <w:rPr>
          <w:lang w:val="en-US"/>
        </w:rPr>
        <w:tab/>
        <w:t>A model of the information document is given in Annex 5.</w:t>
      </w:r>
    </w:p>
    <w:p w14:paraId="22007386"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4.3.</w:t>
      </w:r>
      <w:r w:rsidRPr="00A84ABE">
        <w:rPr>
          <w:lang w:val="en-US"/>
        </w:rPr>
        <w:tab/>
        <w:t>For each type of AECC, the application shall be accompanied by samples of complete sets of AECCs, representative of the type to be approved, in sufficient quantities for the tests prescribed by this Regulation. Additional specimens may be called for at the request of the Technical Service responsible for conducting the test.</w:t>
      </w:r>
    </w:p>
    <w:p w14:paraId="065CA99C" w14:textId="77777777" w:rsidR="00D80E1F" w:rsidRPr="00CF4CE3" w:rsidRDefault="00D80E1F" w:rsidP="00D80E1F">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5.</w:t>
      </w:r>
      <w:r w:rsidRPr="00CF4CE3">
        <w:rPr>
          <w:sz w:val="28"/>
          <w:szCs w:val="28"/>
          <w:lang w:val="en-US"/>
        </w:rPr>
        <w:tab/>
        <w:t>Markings of AECC</w:t>
      </w:r>
    </w:p>
    <w:p w14:paraId="2BE3758D"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5.1.</w:t>
      </w:r>
      <w:r w:rsidRPr="00A84ABE">
        <w:rPr>
          <w:lang w:val="en-US"/>
        </w:rPr>
        <w:tab/>
        <w:t>The samples of AECC submitted for approval shall bear the trade name or mark of the manufacturer. This marking shall figure at least on the unit(s) containing the GNSS receiver and communication module. It shall be clearly legible and be indelible.</w:t>
      </w:r>
    </w:p>
    <w:p w14:paraId="50217EAF"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5.2.</w:t>
      </w:r>
      <w:r w:rsidRPr="00A84ABE">
        <w:rPr>
          <w:lang w:val="en-US"/>
        </w:rPr>
        <w:tab/>
        <w:t>The unit(s) containing the GNSS receiver and communication module shall possess a space large enough to accommodate the approval mark. This space shall be shown on the drawings referred to in Annex 5.</w:t>
      </w:r>
    </w:p>
    <w:p w14:paraId="3005DEF6" w14:textId="77777777" w:rsidR="00D80E1F" w:rsidRPr="00CF4CE3" w:rsidRDefault="00D80E1F" w:rsidP="00D80E1F">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6.</w:t>
      </w:r>
      <w:r w:rsidRPr="00CF4CE3">
        <w:rPr>
          <w:sz w:val="28"/>
          <w:szCs w:val="28"/>
          <w:lang w:val="en-US"/>
        </w:rPr>
        <w:tab/>
        <w:t>Approval</w:t>
      </w:r>
    </w:p>
    <w:p w14:paraId="6C473F9B" w14:textId="216CE6B8"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The manufacturer shall provide a documentation package which gives access to the basic design of the AECC and the means by which it is intended to be linked (e.g. identification number) to other subsequent AECD approval(s) of Part Ib.</w:t>
      </w:r>
    </w:p>
    <w:p w14:paraId="04601F03"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6.1.</w:t>
      </w:r>
      <w:r w:rsidRPr="00A84ABE">
        <w:rPr>
          <w:lang w:val="en-US"/>
        </w:rPr>
        <w:tab/>
        <w:t>If the samples submitted for approval meet the requirements of paragraph 7. of this Regulation, approval of the pertinent type of AECC shall be granted. Since some of the requirements of paragraph 7. are optional, the competent authority shall indicate in the communication document of Annex 1 which verifications are made for the AECC.</w:t>
      </w:r>
    </w:p>
    <w:p w14:paraId="769279BF"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6.2.</w:t>
      </w:r>
      <w:r w:rsidRPr="00A84ABE">
        <w:rPr>
          <w:lang w:val="en-US"/>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AECC.</w:t>
      </w:r>
    </w:p>
    <w:p w14:paraId="6C559569"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6.3.</w:t>
      </w:r>
      <w:r w:rsidRPr="00A84ABE">
        <w:rPr>
          <w:lang w:val="en-US"/>
        </w:rPr>
        <w:tab/>
        <w:t xml:space="preserve">Notice of approval or of refusal, or of extension or withdrawal of approval, or of production definitively discontinued of a type of AECC pursuant to this Regulation shall be communicated to the Parties to the Agreement which </w:t>
      </w:r>
      <w:r w:rsidRPr="00A84ABE">
        <w:rPr>
          <w:lang w:val="en-US"/>
        </w:rPr>
        <w:lastRenderedPageBreak/>
        <w:t>apply this Regulation by means of a form conforming to the model in Annex 1 to this Regulation.</w:t>
      </w:r>
    </w:p>
    <w:p w14:paraId="2A51D542"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6.4.</w:t>
      </w:r>
      <w:r w:rsidRPr="00A84ABE">
        <w:rPr>
          <w:lang w:val="en-US"/>
        </w:rPr>
        <w:tab/>
        <w:t>There shall be affixed, conspicuously and in the space referred to in paragraph 5.2. above, to every AECC conforming to a type approved under this Regulation, in addition to the mark prescribed in paragraph 5.1., an international approval mark conforming to the model given in Annex 1, consisting of:</w:t>
      </w:r>
    </w:p>
    <w:p w14:paraId="206EFF0C"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6.4.1.</w:t>
      </w:r>
      <w:r w:rsidRPr="00A84ABE">
        <w:rPr>
          <w:lang w:val="en-US"/>
        </w:rPr>
        <w:tab/>
        <w:t xml:space="preserve">A circle surrounding the letter </w:t>
      </w:r>
      <w:r w:rsidR="00F72A30" w:rsidRPr="00A84ABE">
        <w:rPr>
          <w:lang w:val="en-US"/>
        </w:rPr>
        <w:t>"</w:t>
      </w:r>
      <w:r w:rsidRPr="00A84ABE">
        <w:rPr>
          <w:lang w:val="en-US"/>
        </w:rPr>
        <w:t>E</w:t>
      </w:r>
      <w:r w:rsidR="00F72A30" w:rsidRPr="00A84ABE">
        <w:rPr>
          <w:lang w:val="en-US"/>
        </w:rPr>
        <w:t>"</w:t>
      </w:r>
      <w:r w:rsidRPr="00A84ABE">
        <w:rPr>
          <w:lang w:val="en-US"/>
        </w:rPr>
        <w:t xml:space="preserve"> followed by the distinguishing number of the country which has granted approval;</w:t>
      </w:r>
    </w:p>
    <w:p w14:paraId="5D3B406E"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6.4.2.</w:t>
      </w:r>
      <w:r w:rsidRPr="00A84ABE">
        <w:rPr>
          <w:lang w:val="en-US"/>
        </w:rPr>
        <w:tab/>
        <w:t xml:space="preserve">The number of this Regulation, followed by the letter </w:t>
      </w:r>
      <w:r w:rsidR="00F72A30" w:rsidRPr="00A84ABE">
        <w:rPr>
          <w:lang w:val="en-US"/>
        </w:rPr>
        <w:t>"</w:t>
      </w:r>
      <w:r w:rsidRPr="00A84ABE">
        <w:rPr>
          <w:lang w:val="en-US"/>
        </w:rPr>
        <w:t>R</w:t>
      </w:r>
      <w:r w:rsidR="00F72A30" w:rsidRPr="00A84ABE">
        <w:rPr>
          <w:lang w:val="en-US"/>
        </w:rPr>
        <w:t>"</w:t>
      </w:r>
      <w:r w:rsidRPr="00A84ABE">
        <w:rPr>
          <w:lang w:val="en-US"/>
        </w:rPr>
        <w:t>, a dash and the approval number to the right of the circle prescribed in paragraph 6.4.1.</w:t>
      </w:r>
    </w:p>
    <w:p w14:paraId="4523AA55"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6.5.</w:t>
      </w:r>
      <w:r w:rsidRPr="00A84ABE">
        <w:rPr>
          <w:lang w:val="en-US"/>
        </w:rPr>
        <w:tab/>
        <w:t>The approval mark shall be clearly legible and be indelible.</w:t>
      </w:r>
    </w:p>
    <w:p w14:paraId="044A47B7" w14:textId="77777777" w:rsidR="00D80E1F" w:rsidRPr="00CF4CE3" w:rsidRDefault="00D80E1F" w:rsidP="00D80E1F">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7.</w:t>
      </w:r>
      <w:r w:rsidRPr="00CF4CE3">
        <w:rPr>
          <w:sz w:val="28"/>
          <w:szCs w:val="28"/>
          <w:lang w:val="en-US"/>
        </w:rPr>
        <w:tab/>
        <w:t xml:space="preserve">General requirements </w:t>
      </w:r>
    </w:p>
    <w:p w14:paraId="30ADD9E0"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7.1.</w:t>
      </w:r>
      <w:r w:rsidRPr="00A84ABE">
        <w:rPr>
          <w:lang w:val="en-US"/>
        </w:rPr>
        <w:tab/>
        <w:t>If the applicant for approval so requests, the data sending and voice connection provisions in this paragraph may be part of the approval of a type of AECC. In this case the following provisions shall apply.</w:t>
      </w:r>
    </w:p>
    <w:p w14:paraId="188C282A"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Upon reception of a triggering signal, the AECC shall send data and establish voice connection with the PSAP.</w:t>
      </w:r>
    </w:p>
    <w:p w14:paraId="53ED992A"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sending of data fails then the AECC shall retry sending the data.</w:t>
      </w:r>
    </w:p>
    <w:p w14:paraId="5D19CC27"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AECC has successfully sent the data and then loses the voice connection, it shall try to re-establish voice connection.</w:t>
      </w:r>
    </w:p>
    <w:p w14:paraId="41B9E396"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In case it was not possible to establish voice connection and/or send data using mobile communication networks, the AECC shall store the data in non-volatile memory and attempt re-transmission of the data and to establish a voice connection.</w:t>
      </w:r>
    </w:p>
    <w:p w14:paraId="135CCF28"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7.2.</w:t>
      </w:r>
      <w:r w:rsidRPr="00A84ABE">
        <w:rPr>
          <w:lang w:val="en-US"/>
        </w:rPr>
        <w:tab/>
        <w:t>If the applicant for approval so requests the Electro Magnetic Compatibility may be part of the approval of a type of AECC. In this case, the following provisions shall apply.</w:t>
      </w:r>
    </w:p>
    <w:p w14:paraId="6A83E6F4"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 xml:space="preserve">The effectiveness of AECC shall not be adversely affected by magnetic or electrical fields. This shall be demonstrated by compliance with the technical requirements and transitional provisions of </w:t>
      </w:r>
      <w:r w:rsidR="00F72A30" w:rsidRPr="00A84ABE">
        <w:rPr>
          <w:lang w:val="en-US"/>
        </w:rPr>
        <w:t xml:space="preserve">UN </w:t>
      </w:r>
      <w:r w:rsidRPr="00A84ABE">
        <w:rPr>
          <w:lang w:val="en-US"/>
        </w:rPr>
        <w:t>Regulation No. 10, 04 series of amendments or any later series of amendments.</w:t>
      </w:r>
    </w:p>
    <w:p w14:paraId="61400C09"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w:t>
      </w:r>
      <w:r w:rsidRPr="00A84ABE">
        <w:rPr>
          <w:lang w:val="en-US"/>
        </w:rPr>
        <w:tab/>
        <w:t xml:space="preserve">Position determination </w:t>
      </w:r>
    </w:p>
    <w:p w14:paraId="711A9699"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applicant for approval so requests, the position determination can be part of the approval of a type of AECC. In this case, the following provisions shall apply.</w:t>
      </w:r>
    </w:p>
    <w:p w14:paraId="241069EA"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AECC is fitted, in accordance with paragraph 1.4., with GNSS receiver supporting at least three GNSS including GLONASS, Galileo and GPS, and is capable of reception and processing of SBAS signals, then the AECC shall comply with the requirements of paragraphs 7.3.1. to 7.3.11.</w:t>
      </w:r>
    </w:p>
    <w:p w14:paraId="24BBF314"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AECC compliance with respect to positioning capabilities shall be demonstrated by performing test methods described in Annex 10: Test methods for the navigation solutions.</w:t>
      </w:r>
    </w:p>
    <w:p w14:paraId="5968FB2A"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7.3.1.</w:t>
      </w:r>
      <w:r w:rsidRPr="00A84ABE">
        <w:rPr>
          <w:lang w:val="en-US"/>
        </w:rPr>
        <w:tab/>
        <w:t>The GNSS receiver shall be able to output the navigation solution in a NMEA-0183 protocol format (</w:t>
      </w:r>
      <w:r w:rsidRPr="00E445D6">
        <w:rPr>
          <w:lang w:val="en-US"/>
        </w:rPr>
        <w:t>RMC, GGA, VTG, GSA and GSV message</w:t>
      </w:r>
      <w:r w:rsidRPr="00A84ABE">
        <w:rPr>
          <w:lang w:val="en-US"/>
        </w:rPr>
        <w:t xml:space="preserve">). </w:t>
      </w:r>
      <w:r w:rsidRPr="00A84ABE">
        <w:rPr>
          <w:lang w:val="en-US"/>
        </w:rPr>
        <w:lastRenderedPageBreak/>
        <w:t>The AECC set-up for NMEA-0183 messages output shall be described in the operation manual.</w:t>
      </w:r>
    </w:p>
    <w:p w14:paraId="2B785D3D"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7.3.2.</w:t>
      </w:r>
      <w:r w:rsidRPr="00A84ABE">
        <w:rPr>
          <w:lang w:val="en-US"/>
        </w:rPr>
        <w:tab/>
        <w:t>The GNSS receiver being a part of the AECC shall be capable of receiving and processing individual GNSS signals in L1/E1 band from at least three global navigation satellite systems, including GLONASS, GALILEO and GPS.</w:t>
      </w:r>
    </w:p>
    <w:p w14:paraId="439DC4FA"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7.3.3.</w:t>
      </w:r>
      <w:r w:rsidRPr="00A84ABE">
        <w:rPr>
          <w:lang w:val="en-US"/>
        </w:rPr>
        <w:tab/>
        <w:t>The GNSS receiver being a part of the AECC shall be capable of receiving and processing combined GNSS signals in L1/E1 band from at least three global navigation satellite systems, including GLONASS, GALILEO, GPS and SBAS.</w:t>
      </w:r>
    </w:p>
    <w:p w14:paraId="169A802B"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7.3.4.</w:t>
      </w:r>
      <w:r w:rsidRPr="00A84ABE">
        <w:rPr>
          <w:lang w:val="en-US"/>
        </w:rPr>
        <w:tab/>
        <w:t>The GNSS receiver being a part of the AECC shall be able to provide positioning information in WGS-84 coordinate systems.</w:t>
      </w:r>
    </w:p>
    <w:p w14:paraId="4033A0D4"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7.3.5.</w:t>
      </w:r>
      <w:r w:rsidRPr="00A84ABE">
        <w:rPr>
          <w:lang w:val="en-US"/>
        </w:rPr>
        <w:tab/>
        <w:t>Horizontal position error shall not exceed:</w:t>
      </w:r>
    </w:p>
    <w:p w14:paraId="17ADA921"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(a)</w:t>
      </w:r>
      <w:r w:rsidRPr="00A84ABE">
        <w:rPr>
          <w:lang w:val="en-US"/>
        </w:rPr>
        <w:tab/>
      </w:r>
      <w:r w:rsidRPr="00A84ABE">
        <w:rPr>
          <w:lang w:val="en-US"/>
        </w:rPr>
        <w:tab/>
        <w:t>under open sky conditions: 15 m at a confidence level of 0.95 probability with Position Dilution of Precision (PDOP) in the range from 2.0 to 2.5;</w:t>
      </w:r>
    </w:p>
    <w:p w14:paraId="7C3E0EBB"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(b)</w:t>
      </w:r>
      <w:r w:rsidRPr="00A84ABE">
        <w:rPr>
          <w:lang w:val="en-US"/>
        </w:rPr>
        <w:tab/>
      </w:r>
      <w:r w:rsidRPr="00A84ABE">
        <w:rPr>
          <w:lang w:val="en-US"/>
        </w:rPr>
        <w:tab/>
        <w:t>in urban canyon conditions: 40 m at a confidence level of 0.95 probability with PDOP in the range from 3.5 to 4.</w:t>
      </w:r>
    </w:p>
    <w:p w14:paraId="73C82187"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7.3.6.</w:t>
      </w:r>
      <w:r w:rsidRPr="00A84ABE">
        <w:rPr>
          <w:lang w:val="en-US"/>
        </w:rPr>
        <w:tab/>
        <w:t>The specified requirements for accuracy shall be provided at the:</w:t>
      </w:r>
    </w:p>
    <w:p w14:paraId="5FBB3326"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(a)</w:t>
      </w:r>
      <w:r w:rsidRPr="00A84ABE">
        <w:rPr>
          <w:lang w:val="en-US"/>
        </w:rPr>
        <w:tab/>
        <w:t>speed range of 0 to 140 km/h;</w:t>
      </w:r>
    </w:p>
    <w:p w14:paraId="2BA6236E"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(b)</w:t>
      </w:r>
      <w:r w:rsidRPr="00A84ABE">
        <w:rPr>
          <w:lang w:val="en-US"/>
        </w:rPr>
        <w:tab/>
        <w:t>linear acceleration range of 0 to 2g.</w:t>
      </w:r>
    </w:p>
    <w:p w14:paraId="1FA9F8A6"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7.3.7.</w:t>
      </w:r>
      <w:r w:rsidRPr="00A84ABE">
        <w:rPr>
          <w:lang w:val="en-US"/>
        </w:rPr>
        <w:tab/>
        <w:t xml:space="preserve">Sensitivity at receiver input shall be: </w:t>
      </w:r>
    </w:p>
    <w:p w14:paraId="56B4A8EF"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(a)</w:t>
      </w:r>
      <w:r w:rsidRPr="00A84ABE">
        <w:rPr>
          <w:lang w:val="en-US"/>
        </w:rPr>
        <w:tab/>
        <w:t>GNSS signals detection (cold start) do not exceed 3,600 s at the signal level on the antenna input of the AECC of minus 144 dBm;</w:t>
      </w:r>
    </w:p>
    <w:p w14:paraId="6BC1AE3D"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(b)</w:t>
      </w:r>
      <w:r w:rsidRPr="00A84ABE">
        <w:rPr>
          <w:lang w:val="en-US"/>
        </w:rPr>
        <w:tab/>
        <w:t>GNSS signals tracking and navigation solution calculation is available for at least 600 s at the signal level on the antenna input of the AECC of minus 155 dBm;</w:t>
      </w:r>
    </w:p>
    <w:p w14:paraId="00465D10"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(c)</w:t>
      </w:r>
      <w:r w:rsidRPr="00A84ABE">
        <w:rPr>
          <w:lang w:val="en-US"/>
        </w:rPr>
        <w:tab/>
        <w:t>Re-acquisition of GNSS signals and calculation of the navigation solution is possible and does not exceed 60 s at the signal level on the antenna input of the AECC of minus 150 dBm.</w:t>
      </w:r>
    </w:p>
    <w:p w14:paraId="266CEEE1"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7.3.8.</w:t>
      </w:r>
      <w:r w:rsidRPr="00A84ABE">
        <w:rPr>
          <w:lang w:val="en-US"/>
        </w:rPr>
        <w:tab/>
        <w:t>Cold start time to first fix shall not exceed</w:t>
      </w:r>
    </w:p>
    <w:p w14:paraId="3C14ECD4"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(a)</w:t>
      </w:r>
      <w:r w:rsidRPr="00A84ABE">
        <w:rPr>
          <w:lang w:val="en-US"/>
        </w:rPr>
        <w:tab/>
        <w:t>60 s for a signal level down to minus 130 dBm;</w:t>
      </w:r>
    </w:p>
    <w:p w14:paraId="09CE66FF"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(b)</w:t>
      </w:r>
      <w:r w:rsidRPr="00A84ABE">
        <w:rPr>
          <w:lang w:val="en-US"/>
        </w:rPr>
        <w:tab/>
        <w:t>300 s for a signal level down to minus 140 dBm.</w:t>
      </w:r>
    </w:p>
    <w:p w14:paraId="4E520047"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7.3.9.</w:t>
      </w:r>
      <w:r w:rsidRPr="00A84ABE">
        <w:rPr>
          <w:lang w:val="en-US"/>
        </w:rPr>
        <w:tab/>
        <w:t xml:space="preserve">GNSS signal re-acquisition time after a block out of 60 s at a signal level down to minus 130 dBm shall not exceed 20 s at the recovery time of the navigation satellite visibility. </w:t>
      </w:r>
    </w:p>
    <w:p w14:paraId="3AE1941C"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7.3.10.</w:t>
      </w:r>
      <w:r w:rsidRPr="00A84ABE">
        <w:rPr>
          <w:lang w:val="en-US"/>
        </w:rPr>
        <w:tab/>
        <w:t>The GNSS receiver shall be able to obtain a position fix at least for every second.</w:t>
      </w:r>
    </w:p>
    <w:p w14:paraId="7AFBDAB9"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7.3.11.</w:t>
      </w:r>
      <w:r w:rsidRPr="00A84ABE">
        <w:rPr>
          <w:lang w:val="en-US"/>
        </w:rPr>
        <w:tab/>
        <w:t>The testing procedures in Annex 8 can be performed either on the AECC unit including post-processing ability or directly on the GNSS receiver as a part of the AECC.</w:t>
      </w:r>
    </w:p>
    <w:p w14:paraId="2B02E245" w14:textId="77777777" w:rsidR="00D80E1F" w:rsidRPr="00A84ABE" w:rsidRDefault="00D80E1F" w:rsidP="00D80E1F">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lastRenderedPageBreak/>
        <w:t>7.4.</w:t>
      </w:r>
      <w:r w:rsidRPr="00A84ABE">
        <w:rPr>
          <w:lang w:val="en-US"/>
        </w:rPr>
        <w:tab/>
        <w:t>Means of access to PLMN</w:t>
      </w:r>
    </w:p>
    <w:p w14:paraId="28AF3CAC" w14:textId="77777777" w:rsidR="00D80E1F" w:rsidRPr="00A84ABE" w:rsidRDefault="00D80E1F" w:rsidP="00D80E1F">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tab/>
        <w:t>If the applicant for approval so requests, the means of access to PLMN can be part of the approval of a type of AECC.</w:t>
      </w:r>
    </w:p>
    <w:p w14:paraId="65B75086"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In this case the following provision shall apply: the AECC shall be fitted with an embedded hardware allowing registration/authentication of, and access to a PLMN.</w:t>
      </w:r>
    </w:p>
    <w:p w14:paraId="44990DCE"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w:t>
      </w:r>
      <w:r w:rsidRPr="00A84ABE">
        <w:rPr>
          <w:lang w:val="en-US"/>
        </w:rPr>
        <w:tab/>
        <w:t>AECC information and warning signal</w:t>
      </w:r>
    </w:p>
    <w:p w14:paraId="3EB36B9B" w14:textId="5F25A386"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r>
      <w:r w:rsidRPr="0024154D">
        <w:rPr>
          <w:lang w:val="en-US"/>
        </w:rPr>
        <w:t xml:space="preserve">If the control </w:t>
      </w:r>
      <w:r w:rsidR="0024154D" w:rsidRPr="00E445D6">
        <w:rPr>
          <w:lang w:val="en-US"/>
        </w:rPr>
        <w:t>module</w:t>
      </w:r>
      <w:r w:rsidRPr="0024154D">
        <w:rPr>
          <w:lang w:val="en-US"/>
        </w:rPr>
        <w:t xml:space="preserve"> is part of the AECC and if the applicant for approval so requests, the information and warning signal verification may be part of the approval of a type of AECC. In this case the following provisions shall apply:</w:t>
      </w:r>
    </w:p>
    <w:p w14:paraId="0433F600"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7.5.1.</w:t>
      </w:r>
      <w:r w:rsidRPr="00A84ABE">
        <w:rPr>
          <w:lang w:val="en-US"/>
        </w:rPr>
        <w:tab/>
        <w:t>The following information shall be provided regarding the status of the emergency call transaction when the AECC is automatically or manually activated:</w:t>
      </w:r>
    </w:p>
    <w:p w14:paraId="58710590"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(a)</w:t>
      </w:r>
      <w:r w:rsidRPr="00A84ABE">
        <w:rPr>
          <w:lang w:val="en-US"/>
        </w:rPr>
        <w:tab/>
        <w:t>system is processing (emergency call is triggered, connection is being set up or data transmission is in progress);</w:t>
      </w:r>
    </w:p>
    <w:p w14:paraId="02EF3B8F"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A84ABE">
        <w:rPr>
          <w:lang w:val="en-US"/>
        </w:rPr>
        <w:tab/>
        <w:t>(b)</w:t>
      </w:r>
      <w:r w:rsidRPr="00A84ABE">
        <w:rPr>
          <w:lang w:val="en-US"/>
        </w:rPr>
        <w:tab/>
        <w:t>transmission failed (connection failed or data transmission failed).</w:t>
      </w:r>
    </w:p>
    <w:p w14:paraId="2ECC930C"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7.5.2.</w:t>
      </w:r>
      <w:r w:rsidRPr="00A84ABE">
        <w:rPr>
          <w:lang w:val="en-US"/>
        </w:rPr>
        <w:tab/>
        <w:t>A warning signal shall be provided in case of AECC internal malfunction. Visual indication of the AECC malfunction shall be displayed during failure. It may be cancelled temporarily, but shall be repeated whenever the ignition or the vehicle master control switch is activated (whatever applicable).</w:t>
      </w:r>
    </w:p>
    <w:p w14:paraId="793212BE"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7.5.2.1.</w:t>
      </w:r>
      <w:r w:rsidRPr="00A84ABE">
        <w:rPr>
          <w:lang w:val="en-US"/>
        </w:rPr>
        <w:tab/>
        <w:t xml:space="preserve">The manufacturer shall provide the </w:t>
      </w:r>
      <w:r w:rsidR="00E94FA4" w:rsidRPr="00A84ABE">
        <w:rPr>
          <w:lang w:val="en-US"/>
        </w:rPr>
        <w:t>T</w:t>
      </w:r>
      <w:r w:rsidRPr="00A84ABE">
        <w:rPr>
          <w:lang w:val="en-US"/>
        </w:rPr>
        <w:t>ype</w:t>
      </w:r>
      <w:r w:rsidR="00E94FA4" w:rsidRPr="00A84ABE">
        <w:rPr>
          <w:lang w:val="en-US"/>
        </w:rPr>
        <w:t xml:space="preserve"> A</w:t>
      </w:r>
      <w:r w:rsidRPr="00A84ABE">
        <w:rPr>
          <w:lang w:val="en-US"/>
        </w:rPr>
        <w:t xml:space="preserve">pproval </w:t>
      </w:r>
      <w:r w:rsidR="00E94FA4" w:rsidRPr="00A84ABE">
        <w:rPr>
          <w:lang w:val="en-US"/>
        </w:rPr>
        <w:t>A</w:t>
      </w:r>
      <w:r w:rsidRPr="00A84ABE">
        <w:rPr>
          <w:lang w:val="en-US"/>
        </w:rPr>
        <w:t>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 (if the AECC is fitted with corresponding component).</w:t>
      </w:r>
    </w:p>
    <w:p w14:paraId="1105FCA3"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This shall at least cover the following items:</w:t>
      </w:r>
    </w:p>
    <w:p w14:paraId="2DB9A533" w14:textId="77777777" w:rsidR="00D80E1F" w:rsidRPr="00A84ABE" w:rsidRDefault="00D80E1F" w:rsidP="004E7794">
      <w:pPr>
        <w:keepNext/>
        <w:keepLines/>
        <w:tabs>
          <w:tab w:val="left" w:pos="2250"/>
        </w:tabs>
        <w:suppressAutoHyphens w:val="0"/>
        <w:spacing w:line="240" w:lineRule="auto"/>
        <w:ind w:left="2251" w:right="1134" w:hanging="1117"/>
        <w:jc w:val="both"/>
        <w:rPr>
          <w:lang w:val="en-GB"/>
        </w:rPr>
      </w:pPr>
      <w:r w:rsidRPr="00A84ABE">
        <w:rPr>
          <w:lang w:val="en-GB"/>
        </w:rPr>
        <w:lastRenderedPageBreak/>
        <w:t>Table 1</w:t>
      </w:r>
    </w:p>
    <w:p w14:paraId="460360E8" w14:textId="77777777" w:rsidR="00D80E1F" w:rsidRPr="00D80E1F" w:rsidRDefault="00D80E1F" w:rsidP="004E7794">
      <w:pPr>
        <w:keepNext/>
        <w:keepLines/>
        <w:suppressAutoHyphens w:val="0"/>
        <w:spacing w:after="120" w:line="240" w:lineRule="auto"/>
        <w:ind w:left="1134" w:right="1134"/>
        <w:jc w:val="both"/>
        <w:rPr>
          <w:b/>
          <w:lang w:val="en-GB"/>
        </w:rPr>
      </w:pPr>
      <w:r w:rsidRPr="00D80E1F">
        <w:rPr>
          <w:b/>
          <w:lang w:val="en-GB"/>
        </w:rPr>
        <w:t>Template of information for self-test function</w:t>
      </w:r>
    </w:p>
    <w:tbl>
      <w:tblPr>
        <w:tblW w:w="7560" w:type="dxa"/>
        <w:tblInd w:w="1199" w:type="dxa"/>
        <w:tblLayout w:type="fixed"/>
        <w:tblLook w:val="04A0" w:firstRow="1" w:lastRow="0" w:firstColumn="1" w:lastColumn="0" w:noHBand="0" w:noVBand="1"/>
      </w:tblPr>
      <w:tblGrid>
        <w:gridCol w:w="1440"/>
        <w:gridCol w:w="2318"/>
        <w:gridCol w:w="3802"/>
      </w:tblGrid>
      <w:tr w:rsidR="00D80E1F" w:rsidRPr="00A84ABE" w14:paraId="1931614E" w14:textId="77777777" w:rsidTr="00F72A30">
        <w:trPr>
          <w:trHeight w:val="341"/>
        </w:trPr>
        <w:tc>
          <w:tcPr>
            <w:tcW w:w="375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Mar>
              <w:left w:w="29" w:type="dxa"/>
              <w:right w:w="29" w:type="dxa"/>
            </w:tcMar>
            <w:vAlign w:val="center"/>
            <w:hideMark/>
          </w:tcPr>
          <w:p w14:paraId="0AA973C9" w14:textId="77777777" w:rsidR="00D80E1F" w:rsidRPr="00A84ABE" w:rsidRDefault="00D80E1F" w:rsidP="004E7794">
            <w:pPr>
              <w:keepNext/>
              <w:keepLines/>
              <w:suppressAutoHyphens w:val="0"/>
              <w:spacing w:line="240" w:lineRule="auto"/>
              <w:jc w:val="center"/>
              <w:rPr>
                <w:bCs/>
                <w:i/>
                <w:sz w:val="16"/>
                <w:szCs w:val="16"/>
                <w:lang w:eastAsia="en-GB"/>
              </w:rPr>
            </w:pPr>
            <w:r w:rsidRPr="00A84ABE">
              <w:rPr>
                <w:bCs/>
                <w:i/>
                <w:sz w:val="16"/>
                <w:szCs w:val="16"/>
                <w:lang w:eastAsia="en-GB"/>
              </w:rPr>
              <w:t>Item</w:t>
            </w:r>
          </w:p>
        </w:tc>
        <w:tc>
          <w:tcPr>
            <w:tcW w:w="380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29" w:type="dxa"/>
              <w:right w:w="29" w:type="dxa"/>
            </w:tcMar>
            <w:vAlign w:val="center"/>
            <w:hideMark/>
          </w:tcPr>
          <w:p w14:paraId="21CB8EC8" w14:textId="77777777" w:rsidR="00D80E1F" w:rsidRPr="00A84ABE" w:rsidRDefault="00D80E1F" w:rsidP="004E7794">
            <w:pPr>
              <w:keepNext/>
              <w:keepLines/>
              <w:suppressAutoHyphens w:val="0"/>
              <w:spacing w:line="240" w:lineRule="auto"/>
              <w:jc w:val="center"/>
              <w:rPr>
                <w:bCs/>
                <w:i/>
                <w:sz w:val="16"/>
                <w:szCs w:val="16"/>
                <w:lang w:eastAsia="en-GB"/>
              </w:rPr>
            </w:pPr>
            <w:r w:rsidRPr="00A84ABE">
              <w:rPr>
                <w:bCs/>
                <w:i/>
                <w:sz w:val="16"/>
                <w:szCs w:val="16"/>
                <w:lang w:eastAsia="en-GB"/>
              </w:rPr>
              <w:t xml:space="preserve">Comments </w:t>
            </w:r>
          </w:p>
        </w:tc>
      </w:tr>
      <w:tr w:rsidR="00D80E1F" w:rsidRPr="00A84ABE" w14:paraId="4DC4F3F5" w14:textId="77777777" w:rsidTr="00F72A30">
        <w:trPr>
          <w:trHeight w:val="350"/>
        </w:trPr>
        <w:tc>
          <w:tcPr>
            <w:tcW w:w="1440" w:type="dxa"/>
            <w:tcBorders>
              <w:top w:val="single" w:sz="4" w:space="0" w:color="auto"/>
              <w:left w:val="single" w:sz="4" w:space="0" w:color="auto"/>
              <w:bottom w:val="single" w:sz="12" w:space="0" w:color="auto"/>
              <w:right w:val="single" w:sz="4" w:space="0" w:color="auto"/>
            </w:tcBorders>
            <w:shd w:val="clear" w:color="auto" w:fill="FFFFFF" w:themeFill="background1"/>
            <w:noWrap/>
            <w:tcMar>
              <w:left w:w="29" w:type="dxa"/>
              <w:right w:w="29" w:type="dxa"/>
            </w:tcMar>
            <w:vAlign w:val="center"/>
            <w:hideMark/>
          </w:tcPr>
          <w:p w14:paraId="166EAE3A" w14:textId="77777777" w:rsidR="00D80E1F" w:rsidRPr="00A84ABE" w:rsidRDefault="00D80E1F" w:rsidP="004E7794">
            <w:pPr>
              <w:keepNext/>
              <w:keepLines/>
              <w:suppressAutoHyphens w:val="0"/>
              <w:spacing w:line="240" w:lineRule="auto"/>
              <w:jc w:val="center"/>
              <w:rPr>
                <w:bCs/>
                <w:i/>
                <w:sz w:val="16"/>
                <w:szCs w:val="16"/>
                <w:lang w:eastAsia="en-GB"/>
              </w:rPr>
            </w:pPr>
            <w:r w:rsidRPr="00A84ABE">
              <w:rPr>
                <w:bCs/>
                <w:i/>
                <w:sz w:val="16"/>
                <w:szCs w:val="16"/>
                <w:lang w:eastAsia="en-GB"/>
              </w:rPr>
              <w:t>Component</w:t>
            </w:r>
          </w:p>
        </w:tc>
        <w:tc>
          <w:tcPr>
            <w:tcW w:w="2318" w:type="dxa"/>
            <w:tcBorders>
              <w:top w:val="single" w:sz="4" w:space="0" w:color="auto"/>
              <w:left w:val="nil"/>
              <w:bottom w:val="single" w:sz="12" w:space="0" w:color="auto"/>
              <w:right w:val="single" w:sz="4" w:space="0" w:color="auto"/>
            </w:tcBorders>
            <w:shd w:val="clear" w:color="auto" w:fill="FFFFFF" w:themeFill="background1"/>
            <w:tcMar>
              <w:left w:w="29" w:type="dxa"/>
              <w:right w:w="29" w:type="dxa"/>
            </w:tcMar>
            <w:vAlign w:val="center"/>
            <w:hideMark/>
          </w:tcPr>
          <w:p w14:paraId="2F1EA616" w14:textId="77777777" w:rsidR="00D80E1F" w:rsidRPr="00A84ABE" w:rsidRDefault="00D80E1F" w:rsidP="004E7794">
            <w:pPr>
              <w:keepNext/>
              <w:keepLines/>
              <w:suppressAutoHyphens w:val="0"/>
              <w:spacing w:line="240" w:lineRule="auto"/>
              <w:jc w:val="center"/>
              <w:rPr>
                <w:bCs/>
                <w:i/>
                <w:sz w:val="16"/>
                <w:szCs w:val="16"/>
                <w:lang w:eastAsia="en-GB"/>
              </w:rPr>
            </w:pPr>
            <w:r w:rsidRPr="00A84ABE">
              <w:rPr>
                <w:bCs/>
                <w:i/>
                <w:sz w:val="16"/>
                <w:szCs w:val="16"/>
                <w:lang w:eastAsia="en-GB"/>
              </w:rPr>
              <w:t>Failure type</w:t>
            </w:r>
          </w:p>
        </w:tc>
        <w:tc>
          <w:tcPr>
            <w:tcW w:w="3802" w:type="dxa"/>
            <w:vMerge/>
            <w:tcBorders>
              <w:top w:val="single" w:sz="4" w:space="0" w:color="auto"/>
              <w:left w:val="single" w:sz="4" w:space="0" w:color="auto"/>
              <w:bottom w:val="single" w:sz="12" w:space="0" w:color="auto"/>
              <w:right w:val="single" w:sz="4" w:space="0" w:color="auto"/>
            </w:tcBorders>
            <w:shd w:val="clear" w:color="auto" w:fill="FFFFFF" w:themeFill="background1"/>
            <w:tcMar>
              <w:left w:w="29" w:type="dxa"/>
              <w:right w:w="29" w:type="dxa"/>
            </w:tcMar>
            <w:vAlign w:val="center"/>
            <w:hideMark/>
          </w:tcPr>
          <w:p w14:paraId="45D66A9D" w14:textId="77777777" w:rsidR="00D80E1F" w:rsidRPr="00A84ABE" w:rsidRDefault="00D80E1F" w:rsidP="004E7794">
            <w:pPr>
              <w:keepNext/>
              <w:keepLines/>
              <w:suppressAutoHyphens w:val="0"/>
              <w:spacing w:line="240" w:lineRule="auto"/>
              <w:rPr>
                <w:bCs/>
                <w:lang w:eastAsia="en-GB"/>
              </w:rPr>
            </w:pPr>
          </w:p>
        </w:tc>
      </w:tr>
      <w:tr w:rsidR="00D80E1F" w:rsidRPr="00833666" w14:paraId="089977B5" w14:textId="77777777" w:rsidTr="00F72A30">
        <w:trPr>
          <w:trHeight w:val="870"/>
        </w:trPr>
        <w:tc>
          <w:tcPr>
            <w:tcW w:w="1440" w:type="dxa"/>
            <w:tcBorders>
              <w:top w:val="single" w:sz="12" w:space="0" w:color="auto"/>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17CFDF90" w14:textId="74E4AA43" w:rsidR="00D80E1F" w:rsidRPr="00C551C3" w:rsidRDefault="00D80E1F" w:rsidP="004E7794">
            <w:pPr>
              <w:keepNext/>
              <w:keepLines/>
              <w:suppressAutoHyphens w:val="0"/>
              <w:spacing w:line="240" w:lineRule="auto"/>
              <w:rPr>
                <w:lang w:eastAsia="en-GB"/>
              </w:rPr>
            </w:pPr>
            <w:r w:rsidRPr="00C551C3">
              <w:rPr>
                <w:lang w:eastAsia="en-GB"/>
              </w:rPr>
              <w:t xml:space="preserve">Control </w:t>
            </w:r>
            <w:r w:rsidR="00C551C3">
              <w:rPr>
                <w:lang w:eastAsia="en-GB"/>
              </w:rPr>
              <w:t xml:space="preserve"> </w:t>
            </w:r>
            <w:r w:rsidR="006E4464" w:rsidRPr="00C551C3">
              <w:rPr>
                <w:lang w:eastAsia="en-GB"/>
              </w:rPr>
              <w:t>module</w:t>
            </w:r>
          </w:p>
        </w:tc>
        <w:tc>
          <w:tcPr>
            <w:tcW w:w="2318"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14:paraId="1CC05DD3" w14:textId="77777777" w:rsidR="00D80E1F" w:rsidRPr="00A84ABE" w:rsidRDefault="00D80E1F" w:rsidP="004E7794">
            <w:pPr>
              <w:keepNext/>
              <w:keepLines/>
              <w:suppressAutoHyphens w:val="0"/>
              <w:spacing w:line="240" w:lineRule="auto"/>
              <w:rPr>
                <w:lang w:eastAsia="en-GB"/>
              </w:rPr>
            </w:pPr>
            <w:r w:rsidRPr="00A84ABE">
              <w:rPr>
                <w:lang w:eastAsia="en-GB"/>
              </w:rPr>
              <w:t>Internal failure</w:t>
            </w:r>
          </w:p>
        </w:tc>
        <w:tc>
          <w:tcPr>
            <w:tcW w:w="3802"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14:paraId="1ADC1835" w14:textId="77777777" w:rsidR="00D80E1F" w:rsidRPr="00A84ABE" w:rsidRDefault="00D80E1F" w:rsidP="004E7794">
            <w:pPr>
              <w:keepNext/>
              <w:keepLines/>
              <w:suppressAutoHyphens w:val="0"/>
              <w:spacing w:line="240" w:lineRule="auto"/>
              <w:rPr>
                <w:lang w:val="en-US" w:eastAsia="en-GB"/>
              </w:rPr>
            </w:pPr>
            <w:r w:rsidRPr="00A84ABE">
              <w:rPr>
                <w:lang w:val="en-US" w:eastAsia="en-GB"/>
              </w:rPr>
              <w:t>Internal failure = e.g. hardware failure, watch-dog, software checksum, software image integrity, …</w:t>
            </w:r>
          </w:p>
        </w:tc>
      </w:tr>
      <w:tr w:rsidR="00D80E1F" w:rsidRPr="00833666" w14:paraId="28E73435" w14:textId="77777777" w:rsidTr="00F72A30">
        <w:trPr>
          <w:trHeight w:val="89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0292150D" w14:textId="6D891256" w:rsidR="00E73EB5" w:rsidRPr="00E445D6" w:rsidRDefault="00E73EB5" w:rsidP="004E7794">
            <w:pPr>
              <w:keepNext/>
              <w:keepLines/>
              <w:suppressAutoHyphens w:val="0"/>
              <w:spacing w:line="240" w:lineRule="auto"/>
              <w:ind w:right="-108"/>
              <w:rPr>
                <w:lang w:val="en-US" w:eastAsia="en-GB"/>
              </w:rPr>
            </w:pPr>
            <w:r w:rsidRPr="00E445D6">
              <w:rPr>
                <w:lang w:val="en-US" w:eastAsia="en-GB"/>
              </w:rPr>
              <w:t>C</w:t>
            </w:r>
            <w:r w:rsidR="00BF70B8" w:rsidRPr="00E445D6">
              <w:rPr>
                <w:lang w:val="en-US" w:eastAsia="en-GB"/>
              </w:rPr>
              <w:t>ommunication module</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93E5356" w14:textId="77777777" w:rsidR="00D80E1F" w:rsidRPr="00A84ABE" w:rsidRDefault="00D80E1F" w:rsidP="004E7794">
            <w:pPr>
              <w:keepNext/>
              <w:keepLines/>
              <w:suppressAutoHyphens w:val="0"/>
              <w:spacing w:line="240" w:lineRule="auto"/>
              <w:rPr>
                <w:lang w:eastAsia="en-GB"/>
              </w:rPr>
            </w:pPr>
            <w:r w:rsidRPr="00A84ABE">
              <w:rPr>
                <w:lang w:eastAsia="en-GB"/>
              </w:rPr>
              <w:t xml:space="preserve">Electrical connection / </w:t>
            </w:r>
            <w:r w:rsidRPr="00A84ABE">
              <w:rPr>
                <w:bCs/>
                <w:lang w:eastAsia="en-GB"/>
              </w:rPr>
              <w:t>module communication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70FEC41" w14:textId="55C5238E" w:rsidR="00D80E1F" w:rsidRPr="00A84ABE" w:rsidRDefault="00D80E1F" w:rsidP="002D77D0">
            <w:pPr>
              <w:keepNext/>
              <w:keepLines/>
              <w:suppressAutoHyphens w:val="0"/>
              <w:spacing w:line="240" w:lineRule="auto"/>
              <w:rPr>
                <w:bCs/>
                <w:lang w:val="en-US" w:eastAsia="en-GB"/>
              </w:rPr>
            </w:pPr>
            <w:r w:rsidRPr="00A84ABE">
              <w:rPr>
                <w:bCs/>
                <w:lang w:val="en-US" w:eastAsia="en-GB"/>
              </w:rPr>
              <w:t xml:space="preserve">A failure in the module can be detected by the absence of digital communication between the </w:t>
            </w:r>
            <w:r w:rsidR="00831CA2" w:rsidRPr="00C551C3">
              <w:rPr>
                <w:bCs/>
                <w:lang w:val="en-US" w:eastAsia="en-GB"/>
              </w:rPr>
              <w:t xml:space="preserve">control </w:t>
            </w:r>
            <w:r w:rsidR="006E4464" w:rsidRPr="00E445D6">
              <w:rPr>
                <w:bCs/>
                <w:lang w:val="en-US" w:eastAsia="en-GB"/>
              </w:rPr>
              <w:t>module</w:t>
            </w:r>
            <w:r w:rsidR="00831CA2" w:rsidRPr="00C551C3">
              <w:rPr>
                <w:bCs/>
                <w:lang w:val="en-US" w:eastAsia="en-GB"/>
              </w:rPr>
              <w:t xml:space="preserve">and the </w:t>
            </w:r>
            <w:r w:rsidR="006E4464" w:rsidRPr="00E445D6">
              <w:rPr>
                <w:bCs/>
                <w:lang w:val="en-US" w:eastAsia="en-GB"/>
              </w:rPr>
              <w:t xml:space="preserve">communication </w:t>
            </w:r>
            <w:r w:rsidR="00831CA2" w:rsidRPr="00C551C3">
              <w:rPr>
                <w:bCs/>
                <w:lang w:val="en-US" w:eastAsia="en-GB"/>
              </w:rPr>
              <w:t>module</w:t>
            </w:r>
            <w:r w:rsidR="00831CA2" w:rsidRPr="00A84ABE">
              <w:rPr>
                <w:bCs/>
                <w:lang w:val="en-US" w:eastAsia="en-GB"/>
              </w:rPr>
              <w:t>.</w:t>
            </w:r>
          </w:p>
        </w:tc>
      </w:tr>
      <w:tr w:rsidR="00D80E1F" w:rsidRPr="00833666" w14:paraId="54444B87"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48CAB0BE" w14:textId="77777777" w:rsidR="00D80E1F" w:rsidRPr="002E1E14" w:rsidRDefault="00D80E1F" w:rsidP="004E7794">
            <w:pPr>
              <w:keepNext/>
              <w:keepLines/>
              <w:suppressAutoHyphens w:val="0"/>
              <w:spacing w:line="240" w:lineRule="auto"/>
              <w:ind w:right="-108"/>
              <w:rPr>
                <w:bCs/>
                <w:lang w:eastAsia="en-GB"/>
              </w:rPr>
            </w:pPr>
            <w:r w:rsidRPr="00C551C3">
              <w:rPr>
                <w:bCs/>
                <w:lang w:eastAsia="en-GB"/>
              </w:rPr>
              <w:t>Mobile network communication device</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2EB3A8C" w14:textId="77777777" w:rsidR="00D80E1F" w:rsidRPr="00A84ABE" w:rsidRDefault="00D80E1F" w:rsidP="004E7794">
            <w:pPr>
              <w:keepNext/>
              <w:keepLines/>
              <w:suppressAutoHyphens w:val="0"/>
              <w:spacing w:line="240" w:lineRule="auto"/>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531D850" w14:textId="77777777" w:rsidR="00D80E1F" w:rsidRPr="00A84ABE" w:rsidRDefault="00D80E1F" w:rsidP="004E7794">
            <w:pPr>
              <w:keepNext/>
              <w:keepLines/>
              <w:suppressAutoHyphens w:val="0"/>
              <w:spacing w:line="240" w:lineRule="auto"/>
              <w:rPr>
                <w:bCs/>
                <w:lang w:val="en-US" w:eastAsia="en-GB"/>
              </w:rPr>
            </w:pPr>
            <w:r w:rsidRPr="00A84ABE">
              <w:rPr>
                <w:bCs/>
                <w:lang w:val="en-US" w:eastAsia="en-GB"/>
              </w:rPr>
              <w:t>Item necessary because it is a basic function: a failure implies that the AE</w:t>
            </w:r>
            <w:r w:rsidR="00831CA2" w:rsidRPr="00A84ABE">
              <w:rPr>
                <w:bCs/>
                <w:lang w:val="en-US" w:eastAsia="en-GB"/>
              </w:rPr>
              <w:t>CS cannot perform its function.</w:t>
            </w:r>
          </w:p>
        </w:tc>
      </w:tr>
      <w:tr w:rsidR="00D80E1F" w:rsidRPr="00A84ABE" w14:paraId="35F1CEC2"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B126B68" w14:textId="77777777" w:rsidR="00D80E1F" w:rsidRPr="00C551C3" w:rsidRDefault="00D80E1F" w:rsidP="004E7794">
            <w:pPr>
              <w:keepNext/>
              <w:keepLines/>
              <w:suppressAutoHyphens w:val="0"/>
              <w:spacing w:line="240" w:lineRule="auto"/>
              <w:ind w:right="-108"/>
              <w:rPr>
                <w:lang w:eastAsia="en-GB"/>
              </w:rPr>
            </w:pPr>
            <w:r w:rsidRPr="00C551C3">
              <w:rPr>
                <w:lang w:eastAsia="en-GB"/>
              </w:rPr>
              <w:t>GNSS receiver</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CAF6E2A" w14:textId="77777777" w:rsidR="00D80E1F" w:rsidRPr="00A84ABE" w:rsidRDefault="00D80E1F" w:rsidP="004E7794">
            <w:pPr>
              <w:keepNext/>
              <w:keepLines/>
              <w:suppressAutoHyphens w:val="0"/>
              <w:spacing w:line="240" w:lineRule="auto"/>
              <w:rPr>
                <w:lang w:eastAsia="en-GB"/>
              </w:rPr>
            </w:pPr>
            <w:r w:rsidRPr="00A84ABE">
              <w:rPr>
                <w:lang w:eastAsia="en-GB"/>
              </w:rPr>
              <w:t xml:space="preserve">Electrical connection / </w:t>
            </w:r>
            <w:r w:rsidRPr="00A84ABE">
              <w:rPr>
                <w:bCs/>
                <w:lang w:eastAsia="en-GB"/>
              </w:rPr>
              <w:t>module communication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212224FD" w14:textId="77777777" w:rsidR="00D80E1F" w:rsidRPr="00A84ABE" w:rsidRDefault="00D80E1F" w:rsidP="004E7794">
            <w:pPr>
              <w:keepNext/>
              <w:keepLines/>
              <w:suppressAutoHyphens w:val="0"/>
              <w:spacing w:line="240" w:lineRule="auto"/>
              <w:rPr>
                <w:lang w:eastAsia="en-GB"/>
              </w:rPr>
            </w:pPr>
          </w:p>
        </w:tc>
      </w:tr>
      <w:tr w:rsidR="00D80E1F" w:rsidRPr="00A84ABE" w14:paraId="352EBE2B"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1895C1F2" w14:textId="77777777" w:rsidR="00D80E1F" w:rsidRPr="00C551C3" w:rsidRDefault="00D80E1F" w:rsidP="004E7794">
            <w:pPr>
              <w:keepNext/>
              <w:keepLines/>
              <w:suppressAutoHyphens w:val="0"/>
              <w:spacing w:line="240" w:lineRule="auto"/>
              <w:ind w:right="-108"/>
              <w:rPr>
                <w:lang w:eastAsia="en-GB"/>
              </w:rPr>
            </w:pPr>
            <w:r w:rsidRPr="00C551C3">
              <w:rPr>
                <w:lang w:eastAsia="en-GB"/>
              </w:rPr>
              <w:t>GNSS receiver</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443E0FBF" w14:textId="77777777" w:rsidR="00D80E1F" w:rsidRPr="00A84ABE" w:rsidRDefault="00D80E1F" w:rsidP="004E7794">
            <w:pPr>
              <w:keepNext/>
              <w:keepLines/>
              <w:suppressAutoHyphens w:val="0"/>
              <w:spacing w:line="240" w:lineRule="auto"/>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1BEEDA05" w14:textId="77777777" w:rsidR="00D80E1F" w:rsidRPr="00A84ABE" w:rsidRDefault="00D80E1F" w:rsidP="004E7794">
            <w:pPr>
              <w:keepNext/>
              <w:keepLines/>
              <w:suppressAutoHyphens w:val="0"/>
              <w:spacing w:line="240" w:lineRule="auto"/>
              <w:rPr>
                <w:lang w:eastAsia="en-GB"/>
              </w:rPr>
            </w:pPr>
          </w:p>
        </w:tc>
      </w:tr>
      <w:tr w:rsidR="00D80E1F" w:rsidRPr="00A84ABE" w14:paraId="3F61BC6F"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D4254FB" w14:textId="15EFA827" w:rsidR="00D80E1F" w:rsidRPr="00C551C3" w:rsidRDefault="00D80E1F" w:rsidP="00E73EB5">
            <w:pPr>
              <w:keepNext/>
              <w:keepLines/>
              <w:suppressAutoHyphens w:val="0"/>
              <w:spacing w:line="240" w:lineRule="auto"/>
              <w:ind w:right="-108"/>
              <w:rPr>
                <w:lang w:eastAsia="en-GB"/>
              </w:rPr>
            </w:pPr>
            <w:r w:rsidRPr="00C551C3">
              <w:rPr>
                <w:lang w:eastAsia="en-GB"/>
              </w:rPr>
              <w:t xml:space="preserve">Mobile </w:t>
            </w:r>
            <w:r w:rsidR="00C56BE4">
              <w:rPr>
                <w:lang w:eastAsia="en-GB"/>
              </w:rPr>
              <w:t>n</w:t>
            </w:r>
            <w:r w:rsidRPr="00C551C3">
              <w:rPr>
                <w:lang w:eastAsia="en-GB"/>
              </w:rPr>
              <w:t>etwork antenna</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4C30776" w14:textId="77777777" w:rsidR="00D80E1F" w:rsidRPr="00A84ABE" w:rsidRDefault="00D80E1F" w:rsidP="004E7794">
            <w:pPr>
              <w:keepNext/>
              <w:keepLines/>
              <w:suppressAutoHyphens w:val="0"/>
              <w:spacing w:line="240" w:lineRule="auto"/>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59021162" w14:textId="77777777" w:rsidR="00D80E1F" w:rsidRPr="00A84ABE" w:rsidRDefault="00D80E1F" w:rsidP="004E7794">
            <w:pPr>
              <w:keepNext/>
              <w:keepLines/>
              <w:suppressAutoHyphens w:val="0"/>
              <w:spacing w:line="240" w:lineRule="auto"/>
              <w:rPr>
                <w:lang w:eastAsia="en-GB"/>
              </w:rPr>
            </w:pPr>
          </w:p>
        </w:tc>
      </w:tr>
      <w:tr w:rsidR="00D80E1F" w:rsidRPr="00A84ABE" w14:paraId="60650578"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2386D461" w14:textId="77777777" w:rsidR="00D80E1F" w:rsidRPr="00A84ABE" w:rsidRDefault="00D80E1F" w:rsidP="004E7794">
            <w:pPr>
              <w:keepNext/>
              <w:keepLines/>
              <w:suppressAutoHyphens w:val="0"/>
              <w:spacing w:line="240" w:lineRule="auto"/>
              <w:ind w:right="-108"/>
              <w:rPr>
                <w:lang w:eastAsia="en-GB"/>
              </w:rPr>
            </w:pPr>
            <w:r w:rsidRPr="00A84ABE">
              <w:rPr>
                <w:lang w:eastAsia="en-GB"/>
              </w:rPr>
              <w:t>GNSS antenna</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68E4FDA" w14:textId="77777777" w:rsidR="00D80E1F" w:rsidRPr="00A84ABE" w:rsidRDefault="00D80E1F" w:rsidP="004E7794">
            <w:pPr>
              <w:keepNext/>
              <w:keepLines/>
              <w:suppressAutoHyphens w:val="0"/>
              <w:spacing w:line="240" w:lineRule="auto"/>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1C9A2408" w14:textId="77777777" w:rsidR="00D80E1F" w:rsidRPr="00A84ABE" w:rsidRDefault="00D80E1F" w:rsidP="004E7794">
            <w:pPr>
              <w:keepNext/>
              <w:keepLines/>
              <w:suppressAutoHyphens w:val="0"/>
              <w:spacing w:line="240" w:lineRule="auto"/>
              <w:rPr>
                <w:lang w:eastAsia="en-GB"/>
              </w:rPr>
            </w:pPr>
          </w:p>
        </w:tc>
      </w:tr>
      <w:tr w:rsidR="00D80E1F" w:rsidRPr="00833666" w14:paraId="75BEA950"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1E8FC023" w14:textId="275491FC" w:rsidR="00D80E1F" w:rsidRPr="00BC79F1" w:rsidRDefault="00D80E1F" w:rsidP="004E7794">
            <w:pPr>
              <w:keepNext/>
              <w:keepLines/>
              <w:suppressAutoHyphens w:val="0"/>
              <w:spacing w:line="240" w:lineRule="auto"/>
              <w:ind w:right="-108"/>
              <w:rPr>
                <w:lang w:eastAsia="en-GB"/>
              </w:rPr>
            </w:pPr>
            <w:r w:rsidRPr="00BC79F1">
              <w:rPr>
                <w:lang w:eastAsia="en-GB"/>
              </w:rPr>
              <w:t>Crash Control Unit</w:t>
            </w:r>
            <w:r w:rsidR="00BC79F1" w:rsidRPr="00BC79F1">
              <w:rPr>
                <w:lang w:eastAsia="en-GB"/>
              </w:rPr>
              <w:t xml:space="preserve"> </w:t>
            </w:r>
            <w:r w:rsidR="00BC79F1" w:rsidRPr="00BC79F1">
              <w:rPr>
                <w:bCs/>
                <w:lang w:eastAsia="en-GB"/>
              </w:rPr>
              <w:t>(CCU)</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BCAB5A4" w14:textId="77777777" w:rsidR="00D80E1F" w:rsidRPr="00A84ABE" w:rsidRDefault="00D80E1F" w:rsidP="004E7794">
            <w:pPr>
              <w:keepNext/>
              <w:keepLines/>
              <w:suppressAutoHyphens w:val="0"/>
              <w:spacing w:line="240" w:lineRule="auto"/>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AA70D85" w14:textId="77777777" w:rsidR="00D80E1F" w:rsidRPr="00A84ABE" w:rsidRDefault="00D80E1F" w:rsidP="004E7794">
            <w:pPr>
              <w:keepNext/>
              <w:keepLines/>
              <w:suppressAutoHyphens w:val="0"/>
              <w:spacing w:line="240" w:lineRule="auto"/>
              <w:rPr>
                <w:lang w:val="en-US" w:eastAsia="en-GB"/>
              </w:rPr>
            </w:pPr>
            <w:r w:rsidRPr="00A84ABE">
              <w:rPr>
                <w:lang w:val="en-US" w:eastAsia="en-GB"/>
              </w:rPr>
              <w:t>e.g. crash detection sensor system, triggering device, …</w:t>
            </w:r>
          </w:p>
        </w:tc>
      </w:tr>
      <w:tr w:rsidR="00D80E1F" w:rsidRPr="00833666" w14:paraId="32288061"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2E7267F6" w14:textId="6FD834DA" w:rsidR="00D80E1F" w:rsidRPr="00BC79F1" w:rsidRDefault="00D80E1F" w:rsidP="00BC79F1">
            <w:pPr>
              <w:keepNext/>
              <w:keepLines/>
              <w:suppressAutoHyphens w:val="0"/>
              <w:spacing w:line="240" w:lineRule="auto"/>
              <w:ind w:right="-108"/>
              <w:rPr>
                <w:bCs/>
                <w:lang w:eastAsia="en-GB"/>
              </w:rPr>
            </w:pPr>
            <w:r w:rsidRPr="00BC79F1">
              <w:rPr>
                <w:bCs/>
                <w:lang w:eastAsia="en-GB"/>
              </w:rPr>
              <w:t>CCU</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60B129E" w14:textId="77777777" w:rsidR="00D80E1F" w:rsidRPr="00A84ABE" w:rsidRDefault="00D80E1F" w:rsidP="004E7794">
            <w:pPr>
              <w:keepNext/>
              <w:keepLines/>
              <w:suppressAutoHyphens w:val="0"/>
              <w:spacing w:line="240" w:lineRule="auto"/>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1D637D4" w14:textId="0F54958C" w:rsidR="00D80E1F" w:rsidRPr="00A84ABE" w:rsidRDefault="00D80E1F">
            <w:pPr>
              <w:keepNext/>
              <w:keepLines/>
              <w:suppressAutoHyphens w:val="0"/>
              <w:spacing w:line="240" w:lineRule="auto"/>
              <w:rPr>
                <w:rFonts w:cs="Courier New"/>
                <w:bCs/>
                <w:lang w:val="en-US" w:eastAsia="en-GB"/>
              </w:rPr>
            </w:pPr>
            <w:r w:rsidRPr="00A84ABE">
              <w:rPr>
                <w:bCs/>
                <w:lang w:val="en-US" w:eastAsia="en-GB"/>
              </w:rPr>
              <w:t xml:space="preserve">If not in good condition, then the automatic emergency call is not possible. If CCU internal failure verification is </w:t>
            </w:r>
            <w:r w:rsidR="00BC79F1">
              <w:rPr>
                <w:bCs/>
                <w:lang w:val="en-US" w:eastAsia="en-GB"/>
              </w:rPr>
              <w:t xml:space="preserve">not part of AECC approval (Part </w:t>
            </w:r>
            <w:r w:rsidRPr="00A84ABE">
              <w:rPr>
                <w:bCs/>
                <w:lang w:val="en-US" w:eastAsia="en-GB"/>
              </w:rPr>
              <w:t>Ia), then it shall be sub</w:t>
            </w:r>
            <w:r w:rsidR="00BC79F1">
              <w:rPr>
                <w:bCs/>
                <w:lang w:val="en-US" w:eastAsia="en-GB"/>
              </w:rPr>
              <w:t>ject to AECD approval (Part Ib)</w:t>
            </w:r>
          </w:p>
        </w:tc>
      </w:tr>
      <w:tr w:rsidR="00D80E1F" w:rsidRPr="00A84ABE" w14:paraId="4CA2FE08" w14:textId="77777777" w:rsidTr="00F72A30">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6D1E433" w14:textId="7A31F0B7" w:rsidR="00D80E1F" w:rsidRPr="00BC79F1" w:rsidRDefault="00BC79F1" w:rsidP="00B55FE8">
            <w:pPr>
              <w:keepNext/>
              <w:keepLines/>
              <w:suppressAutoHyphens w:val="0"/>
              <w:spacing w:line="240" w:lineRule="auto"/>
              <w:ind w:right="-108"/>
              <w:rPr>
                <w:lang w:val="en-US" w:eastAsia="en-GB"/>
              </w:rPr>
            </w:pPr>
            <w:r w:rsidRPr="00BC79F1">
              <w:rPr>
                <w:lang w:val="en-US" w:eastAsia="en-GB"/>
              </w:rPr>
              <w:t>P</w:t>
            </w:r>
            <w:r w:rsidR="00D80E1F" w:rsidRPr="00BC79F1">
              <w:rPr>
                <w:lang w:val="en-US" w:eastAsia="en-GB"/>
              </w:rPr>
              <w:t xml:space="preserve">ower supply </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4D2C65FF" w14:textId="77777777" w:rsidR="00D80E1F" w:rsidRPr="00A84ABE" w:rsidRDefault="00D80E1F" w:rsidP="004E7794">
            <w:pPr>
              <w:keepNext/>
              <w:keepLines/>
              <w:suppressAutoHyphens w:val="0"/>
              <w:spacing w:line="240" w:lineRule="auto"/>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B51CFF0" w14:textId="77777777" w:rsidR="00D80E1F" w:rsidRPr="00A84ABE" w:rsidRDefault="00D80E1F" w:rsidP="004E7794">
            <w:pPr>
              <w:keepNext/>
              <w:keepLines/>
              <w:suppressAutoHyphens w:val="0"/>
              <w:spacing w:line="240" w:lineRule="auto"/>
              <w:rPr>
                <w:lang w:eastAsia="en-GB"/>
              </w:rPr>
            </w:pPr>
            <w:r w:rsidRPr="00A84ABE">
              <w:rPr>
                <w:lang w:eastAsia="en-GB"/>
              </w:rPr>
              <w:t>Dedicated battery is connected</w:t>
            </w:r>
          </w:p>
        </w:tc>
      </w:tr>
      <w:tr w:rsidR="00D80E1F" w:rsidRPr="00833666" w14:paraId="62261BE4" w14:textId="77777777" w:rsidTr="00F72A30">
        <w:trPr>
          <w:trHeight w:val="575"/>
        </w:trPr>
        <w:tc>
          <w:tcPr>
            <w:tcW w:w="1440" w:type="dxa"/>
            <w:tcBorders>
              <w:top w:val="nil"/>
              <w:left w:val="single" w:sz="4" w:space="0" w:color="auto"/>
              <w:bottom w:val="single" w:sz="8" w:space="0" w:color="auto"/>
              <w:right w:val="single" w:sz="4" w:space="0" w:color="auto"/>
            </w:tcBorders>
            <w:shd w:val="clear" w:color="auto" w:fill="auto"/>
            <w:noWrap/>
            <w:tcMar>
              <w:left w:w="29" w:type="dxa"/>
              <w:right w:w="29" w:type="dxa"/>
            </w:tcMar>
            <w:vAlign w:val="center"/>
            <w:hideMark/>
          </w:tcPr>
          <w:p w14:paraId="23F85C90" w14:textId="77777777" w:rsidR="00D80E1F" w:rsidRPr="00A84ABE" w:rsidRDefault="00D80E1F" w:rsidP="004E7794">
            <w:pPr>
              <w:keepNext/>
              <w:keepLines/>
              <w:suppressAutoHyphens w:val="0"/>
              <w:spacing w:line="240" w:lineRule="auto"/>
              <w:ind w:right="-108"/>
              <w:rPr>
                <w:lang w:eastAsia="en-GB"/>
              </w:rPr>
            </w:pPr>
            <w:r w:rsidRPr="00A84ABE">
              <w:rPr>
                <w:lang w:eastAsia="en-GB"/>
              </w:rPr>
              <w:t>SIM</w:t>
            </w:r>
          </w:p>
        </w:tc>
        <w:tc>
          <w:tcPr>
            <w:tcW w:w="2318" w:type="dxa"/>
            <w:tcBorders>
              <w:top w:val="nil"/>
              <w:left w:val="nil"/>
              <w:bottom w:val="single" w:sz="8" w:space="0" w:color="auto"/>
              <w:right w:val="single" w:sz="4" w:space="0" w:color="auto"/>
            </w:tcBorders>
            <w:shd w:val="clear" w:color="auto" w:fill="auto"/>
            <w:tcMar>
              <w:left w:w="29" w:type="dxa"/>
              <w:right w:w="29" w:type="dxa"/>
            </w:tcMar>
            <w:vAlign w:val="center"/>
            <w:hideMark/>
          </w:tcPr>
          <w:p w14:paraId="0A03CA1F" w14:textId="77777777" w:rsidR="00D80E1F" w:rsidRPr="00A84ABE" w:rsidRDefault="00D80E1F" w:rsidP="004E7794">
            <w:pPr>
              <w:keepNext/>
              <w:keepLines/>
              <w:suppressAutoHyphens w:val="0"/>
              <w:spacing w:line="240" w:lineRule="auto"/>
              <w:rPr>
                <w:lang w:eastAsia="en-GB"/>
              </w:rPr>
            </w:pPr>
            <w:r w:rsidRPr="00A84ABE">
              <w:rPr>
                <w:lang w:eastAsia="en-GB"/>
              </w:rPr>
              <w:t>not present</w:t>
            </w:r>
          </w:p>
        </w:tc>
        <w:tc>
          <w:tcPr>
            <w:tcW w:w="3802" w:type="dxa"/>
            <w:tcBorders>
              <w:top w:val="nil"/>
              <w:left w:val="nil"/>
              <w:bottom w:val="single" w:sz="8" w:space="0" w:color="auto"/>
              <w:right w:val="single" w:sz="4" w:space="0" w:color="auto"/>
            </w:tcBorders>
            <w:shd w:val="clear" w:color="auto" w:fill="auto"/>
            <w:tcMar>
              <w:left w:w="29" w:type="dxa"/>
              <w:right w:w="29" w:type="dxa"/>
            </w:tcMar>
            <w:vAlign w:val="center"/>
            <w:hideMark/>
          </w:tcPr>
          <w:p w14:paraId="4E6DB784" w14:textId="77777777" w:rsidR="00D80E1F" w:rsidRPr="00A84ABE" w:rsidRDefault="00D80E1F" w:rsidP="004E7794">
            <w:pPr>
              <w:keepNext/>
              <w:keepLines/>
              <w:suppressAutoHyphens w:val="0"/>
              <w:spacing w:line="240" w:lineRule="auto"/>
              <w:rPr>
                <w:bCs/>
                <w:lang w:val="en-US" w:eastAsia="en-GB"/>
              </w:rPr>
            </w:pPr>
            <w:r w:rsidRPr="00A84ABE">
              <w:rPr>
                <w:bCs/>
                <w:lang w:val="en-US" w:eastAsia="en-GB"/>
              </w:rPr>
              <w:t>This item only applies if a removable SIM card is used.</w:t>
            </w:r>
          </w:p>
        </w:tc>
      </w:tr>
      <w:tr w:rsidR="00D80E1F" w:rsidRPr="00833666" w14:paraId="5E3EF7F3" w14:textId="77777777" w:rsidTr="00F72A30">
        <w:trPr>
          <w:trHeight w:val="1070"/>
        </w:trPr>
        <w:tc>
          <w:tcPr>
            <w:tcW w:w="1440" w:type="dxa"/>
            <w:tcBorders>
              <w:top w:val="single" w:sz="8" w:space="0" w:color="auto"/>
              <w:left w:val="single" w:sz="8" w:space="0" w:color="auto"/>
              <w:bottom w:val="single" w:sz="12" w:space="0" w:color="auto"/>
              <w:right w:val="single" w:sz="8" w:space="0" w:color="auto"/>
            </w:tcBorders>
            <w:shd w:val="clear" w:color="auto" w:fill="auto"/>
            <w:noWrap/>
            <w:tcMar>
              <w:left w:w="29" w:type="dxa"/>
              <w:right w:w="29" w:type="dxa"/>
            </w:tcMar>
            <w:vAlign w:val="center"/>
            <w:hideMark/>
          </w:tcPr>
          <w:p w14:paraId="6B08EAF8" w14:textId="77777777" w:rsidR="00D80E1F" w:rsidRPr="00A84ABE" w:rsidRDefault="00D80E1F" w:rsidP="004E7794">
            <w:pPr>
              <w:keepNext/>
              <w:keepLines/>
              <w:suppressAutoHyphens w:val="0"/>
              <w:spacing w:line="240" w:lineRule="auto"/>
              <w:ind w:right="-108"/>
              <w:rPr>
                <w:lang w:val="en-US" w:eastAsia="en-GB"/>
              </w:rPr>
            </w:pPr>
            <w:r w:rsidRPr="00A84ABE">
              <w:rPr>
                <w:lang w:val="en-US" w:eastAsia="en-GB"/>
              </w:rPr>
              <w:t>Back-up power supply (if fitted)</w:t>
            </w:r>
          </w:p>
          <w:p w14:paraId="502B1092" w14:textId="77777777" w:rsidR="00D80E1F" w:rsidRPr="00A84ABE" w:rsidRDefault="00D80E1F" w:rsidP="004E7794">
            <w:pPr>
              <w:keepNext/>
              <w:keepLines/>
              <w:suppressAutoHyphens w:val="0"/>
              <w:spacing w:line="240" w:lineRule="auto"/>
              <w:ind w:right="-108"/>
              <w:rPr>
                <w:lang w:val="en-US" w:eastAsia="en-GB"/>
              </w:rPr>
            </w:pPr>
          </w:p>
        </w:tc>
        <w:tc>
          <w:tcPr>
            <w:tcW w:w="2318" w:type="dxa"/>
            <w:tcBorders>
              <w:top w:val="single" w:sz="8" w:space="0" w:color="auto"/>
              <w:left w:val="single" w:sz="8" w:space="0" w:color="auto"/>
              <w:bottom w:val="single" w:sz="12" w:space="0" w:color="auto"/>
              <w:right w:val="single" w:sz="8" w:space="0" w:color="auto"/>
            </w:tcBorders>
            <w:shd w:val="clear" w:color="auto" w:fill="auto"/>
            <w:tcMar>
              <w:left w:w="29" w:type="dxa"/>
              <w:right w:w="29" w:type="dxa"/>
            </w:tcMar>
            <w:vAlign w:val="center"/>
            <w:hideMark/>
          </w:tcPr>
          <w:p w14:paraId="1F27A136" w14:textId="77777777" w:rsidR="00D80E1F" w:rsidRPr="00A84ABE" w:rsidRDefault="00D80E1F" w:rsidP="004E7794">
            <w:pPr>
              <w:keepNext/>
              <w:keepLines/>
              <w:suppressAutoHyphens w:val="0"/>
              <w:spacing w:line="240" w:lineRule="auto"/>
              <w:rPr>
                <w:bCs/>
                <w:lang w:val="en-US" w:eastAsia="en-GB"/>
              </w:rPr>
            </w:pPr>
            <w:r w:rsidRPr="00A84ABE">
              <w:rPr>
                <w:bCs/>
                <w:lang w:val="en-US" w:eastAsia="en-GB"/>
              </w:rPr>
              <w:t>The state of charge, threshold for warning at the discretion of the manufacturer</w:t>
            </w:r>
          </w:p>
        </w:tc>
        <w:tc>
          <w:tcPr>
            <w:tcW w:w="3802" w:type="dxa"/>
            <w:tcBorders>
              <w:top w:val="single" w:sz="8" w:space="0" w:color="auto"/>
              <w:left w:val="single" w:sz="8" w:space="0" w:color="auto"/>
              <w:bottom w:val="single" w:sz="12" w:space="0" w:color="auto"/>
              <w:right w:val="single" w:sz="8" w:space="0" w:color="auto"/>
            </w:tcBorders>
            <w:shd w:val="clear" w:color="auto" w:fill="auto"/>
            <w:tcMar>
              <w:left w:w="29" w:type="dxa"/>
              <w:right w:w="29" w:type="dxa"/>
            </w:tcMar>
            <w:vAlign w:val="center"/>
            <w:hideMark/>
          </w:tcPr>
          <w:p w14:paraId="4E6044DF" w14:textId="77777777" w:rsidR="00D80E1F" w:rsidRPr="00A84ABE" w:rsidRDefault="00D80E1F" w:rsidP="004E7794">
            <w:pPr>
              <w:keepNext/>
              <w:keepLines/>
              <w:suppressAutoHyphens w:val="0"/>
              <w:spacing w:line="240" w:lineRule="auto"/>
              <w:rPr>
                <w:bCs/>
                <w:lang w:val="en-US" w:eastAsia="en-GB"/>
              </w:rPr>
            </w:pPr>
            <w:r w:rsidRPr="00A84ABE">
              <w:rPr>
                <w:bCs/>
                <w:lang w:val="en-US" w:eastAsia="en-GB"/>
              </w:rPr>
              <w:t>Failure if the state of charge is at a critical level according to the manufacturer.</w:t>
            </w:r>
          </w:p>
        </w:tc>
      </w:tr>
    </w:tbl>
    <w:p w14:paraId="30BB166C"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Verification of the performance of the AECC malfunction shall be conducted against the manufacturer</w:t>
      </w:r>
      <w:r w:rsidR="00F72A30" w:rsidRPr="00A84ABE">
        <w:rPr>
          <w:lang w:val="en-US"/>
        </w:rPr>
        <w:t>'</w:t>
      </w:r>
      <w:r w:rsidRPr="00A84ABE">
        <w:rPr>
          <w:lang w:val="en-US"/>
        </w:rPr>
        <w:t>s specification. This can be either by actual test or simulation.</w:t>
      </w:r>
    </w:p>
    <w:p w14:paraId="1457EB5A"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7.5.2.2.</w:t>
      </w:r>
      <w:r w:rsidRPr="00A84ABE">
        <w:rPr>
          <w:lang w:val="en-US"/>
        </w:rPr>
        <w:tab/>
        <w:t>Test procedure</w:t>
      </w:r>
    </w:p>
    <w:p w14:paraId="0BECA56E"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Self-test function verification test:</w:t>
      </w:r>
    </w:p>
    <w:p w14:paraId="10931640"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7.5.2.2.1.</w:t>
      </w:r>
      <w:r w:rsidRPr="00A84ABE">
        <w:rPr>
          <w:lang w:val="en-US"/>
        </w:rPr>
        <w:tab/>
        <w:t>The following test shall be performed on an AECC on a representative arrangement of components.</w:t>
      </w:r>
    </w:p>
    <w:p w14:paraId="75C94BF2" w14:textId="352E59A1"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7.5.2.2.2.</w:t>
      </w:r>
      <w:r w:rsidRPr="00A84ABE">
        <w:rPr>
          <w:lang w:val="en-US"/>
        </w:rPr>
        <w:tab/>
        <w:t>Simulate a malfunction of the AECC system by introducing a critical failure in one or more of the items monitored by the self-test function according to the technical documentation provided by the manufacturer. The item(s) shall be selected at the discretion of the Technical Service.</w:t>
      </w:r>
    </w:p>
    <w:p w14:paraId="467373AE" w14:textId="605C002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lastRenderedPageBreak/>
        <w:t>7.5.2.2.3.</w:t>
      </w:r>
      <w:r w:rsidRPr="00A84ABE">
        <w:rPr>
          <w:lang w:val="en-US"/>
        </w:rPr>
        <w:tab/>
        <w:t>Power the AECC up and verify that the AECC warning signal device illuminates shortly afterwards or the electrical signal is generated shortly afterward, whichever is relevant.</w:t>
      </w:r>
    </w:p>
    <w:p w14:paraId="5629C249"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7.5.2.2.4.</w:t>
      </w:r>
      <w:r w:rsidRPr="00A84ABE">
        <w:rPr>
          <w:lang w:val="en-US"/>
        </w:rPr>
        <w:tab/>
        <w:t>Power the AECC down and restore it to normal operation.</w:t>
      </w:r>
    </w:p>
    <w:p w14:paraId="1B0F4FD3"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7.5.2.2.5.</w:t>
      </w:r>
      <w:r w:rsidRPr="00A84ABE">
        <w:rPr>
          <w:lang w:val="en-US"/>
        </w:rPr>
        <w:tab/>
        <w:t>Power the AECC up and verify that the AECC warning signal device does not illuminate or extinguish shortly after initial illumination, or the electrical signal is not generated shortly afterward or is cancelled after being generated initially, whichever is relevant.</w:t>
      </w:r>
    </w:p>
    <w:p w14:paraId="35761B4F"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7.5.3.</w:t>
      </w:r>
      <w:r w:rsidRPr="00A84ABE">
        <w:rPr>
          <w:lang w:val="en-US"/>
        </w:rPr>
        <w:tab/>
        <w:t>Instead of providing information or a warning signal, the AECC may provide the electrical signal to other vehicle components, e.g. instrument panel, which enables the provision of information or a warning signal.</w:t>
      </w:r>
    </w:p>
    <w:p w14:paraId="0F026E62" w14:textId="5672FCBD"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sidRPr="00B85849">
        <w:rPr>
          <w:lang w:val="en-US"/>
        </w:rPr>
        <w:tab/>
        <w:t>Power supply</w:t>
      </w:r>
    </w:p>
    <w:p w14:paraId="6B51606B" w14:textId="77777777"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ab/>
        <w:t>If the applicant for approval so requests, the power supply requirements can be part of the approval of a type of AECC.</w:t>
      </w:r>
    </w:p>
    <w:p w14:paraId="2BECD944" w14:textId="77777777"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ab/>
        <w:t>In this case the following provision shall apply:</w:t>
      </w:r>
    </w:p>
    <w:p w14:paraId="147A8A57" w14:textId="5EF38C88"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sidR="00700F55">
        <w:rPr>
          <w:lang w:val="en-US"/>
        </w:rPr>
        <w:t>1</w:t>
      </w:r>
      <w:r w:rsidRPr="00B85849">
        <w:rPr>
          <w:lang w:val="en-US"/>
        </w:rPr>
        <w:t>.</w:t>
      </w:r>
      <w:r w:rsidRPr="00B85849">
        <w:rPr>
          <w:lang w:val="en-US"/>
        </w:rPr>
        <w:tab/>
        <w:t>In the case of an AECC equipped with a back-up power supply, at the request of the applicant, it shall be verified that the AECC is able to operate autonomously for a period of first not less than 5 minutes in voice communication mode followed by 60 minutes in call-back mode (idle mode, registered in a network) and finally not less than 5 minutes in voice communication mode.</w:t>
      </w:r>
    </w:p>
    <w:p w14:paraId="3C19DA83" w14:textId="43E82668"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sidR="00700F55">
        <w:rPr>
          <w:lang w:val="en-US"/>
        </w:rPr>
        <w:t>2</w:t>
      </w:r>
      <w:r w:rsidRPr="00B85849">
        <w:rPr>
          <w:lang w:val="en-US"/>
        </w:rPr>
        <w:t>.</w:t>
      </w:r>
      <w:r w:rsidRPr="00B85849">
        <w:rPr>
          <w:lang w:val="en-US"/>
        </w:rPr>
        <w:tab/>
        <w:t>In the case of an AECC not equipped with back-up power supply, the absence of back-up power supply shall be clearly indicated in the information document of Annex 5.</w:t>
      </w:r>
    </w:p>
    <w:p w14:paraId="46E0A231"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7.7.</w:t>
      </w:r>
      <w:r w:rsidRPr="00A84ABE">
        <w:rPr>
          <w:lang w:val="en-US"/>
        </w:rPr>
        <w:tab/>
        <w:t>Resistance to impact</w:t>
      </w:r>
    </w:p>
    <w:p w14:paraId="32BAFA08"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This requirement shall be verified for any AECC except for GNSS receiver and GNSS antenna.</w:t>
      </w:r>
    </w:p>
    <w:p w14:paraId="4A16E2A4"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applicant for approval so requests, the verification of the resistance to impact can be part of the approval of a type of AECC.</w:t>
      </w:r>
    </w:p>
    <w:p w14:paraId="6B019055"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In this case, the following provision shall apply:</w:t>
      </w:r>
    </w:p>
    <w:p w14:paraId="360AF627" w14:textId="77777777"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7.7.1.</w:t>
      </w:r>
      <w:r w:rsidRPr="00A84ABE">
        <w:rPr>
          <w:lang w:val="en-US"/>
        </w:rPr>
        <w:tab/>
      </w:r>
      <w:r w:rsidRPr="00B85849">
        <w:rPr>
          <w:lang w:val="en-US"/>
        </w:rPr>
        <w:t>The AECC shall remain operational after impact. This shall be demonstrated according to Annex 9.</w:t>
      </w:r>
    </w:p>
    <w:p w14:paraId="5D9217F3" w14:textId="0AAC0F20"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7.7.2.</w:t>
      </w:r>
      <w:r w:rsidRPr="00B85849">
        <w:rPr>
          <w:lang w:val="en-US"/>
        </w:rPr>
        <w:tab/>
        <w:t>For a control module, a communication module, and, if relevant, a GNSS receiver, the verification of the resistance to impact shall be performed by verification of the MSD and HMI functionalites according to paragraphs 2.1. and 2.3. of Annex 11. For this purpose the AECC can immediately after the sled test, be installed on a representative test bench that can simulate a trigger signal so as to emit the MSD and read out the HMI functionality.</w:t>
      </w:r>
    </w:p>
    <w:p w14:paraId="48ADA0B1" w14:textId="77777777"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7.7.3.</w:t>
      </w:r>
      <w:r w:rsidRPr="00B85849">
        <w:rPr>
          <w:lang w:val="en-US"/>
        </w:rPr>
        <w:tab/>
        <w:t>For a mobile network antenna, this shall be demonstrated by measuring the Voltage Standing Wave Ratio (VSWR) and verifying that VSWR satisfies the specifications prescribed by the manufacturer for this antennas in the post-crash conditions of the test.</w:t>
      </w:r>
    </w:p>
    <w:p w14:paraId="47FA70DB" w14:textId="77777777" w:rsidR="00D80E1F" w:rsidRPr="00B85849" w:rsidRDefault="00D80E1F" w:rsidP="00D80E1F">
      <w:pPr>
        <w:pStyle w:val="ListParagraph"/>
        <w:tabs>
          <w:tab w:val="left" w:pos="2268"/>
        </w:tabs>
        <w:spacing w:before="120" w:after="120" w:line="240" w:lineRule="auto"/>
        <w:ind w:left="2268" w:right="1134" w:hanging="1134"/>
        <w:contextualSpacing w:val="0"/>
        <w:jc w:val="both"/>
        <w:rPr>
          <w:lang w:val="en-US"/>
        </w:rPr>
      </w:pPr>
      <w:r w:rsidRPr="00B85849">
        <w:rPr>
          <w:lang w:val="en-US"/>
        </w:rPr>
        <w:t>7.7.4.</w:t>
      </w:r>
      <w:r w:rsidRPr="00B85849">
        <w:rPr>
          <w:lang w:val="en-US"/>
        </w:rPr>
        <w:tab/>
        <w:t>For a power supply (if fitted on the AECC) this shall be demonstrated by a battery test.</w:t>
      </w:r>
    </w:p>
    <w:p w14:paraId="6DC85121" w14:textId="77777777" w:rsidR="00D80E1F" w:rsidRPr="00B85849" w:rsidRDefault="00D80E1F" w:rsidP="00D80E1F">
      <w:pPr>
        <w:pStyle w:val="ListParagraph"/>
        <w:tabs>
          <w:tab w:val="left" w:pos="2268"/>
        </w:tabs>
        <w:spacing w:before="120" w:after="120" w:line="240" w:lineRule="auto"/>
        <w:ind w:left="2835" w:right="1134" w:hanging="1701"/>
        <w:contextualSpacing w:val="0"/>
        <w:jc w:val="both"/>
        <w:rPr>
          <w:lang w:val="en-US"/>
        </w:rPr>
      </w:pPr>
      <w:r w:rsidRPr="00B85849">
        <w:rPr>
          <w:lang w:val="en-US"/>
        </w:rPr>
        <w:tab/>
        <w:t>(a)</w:t>
      </w:r>
      <w:r w:rsidRPr="00B85849">
        <w:rPr>
          <w:lang w:val="en-US"/>
        </w:rPr>
        <w:tab/>
        <w:t>Verify that no cable connectors are unplugged during the event;</w:t>
      </w:r>
    </w:p>
    <w:p w14:paraId="38DD5B72" w14:textId="77777777" w:rsidR="00D80E1F" w:rsidRPr="00A84ABE" w:rsidRDefault="00D80E1F" w:rsidP="00D80E1F">
      <w:pPr>
        <w:pStyle w:val="ListParagraph"/>
        <w:tabs>
          <w:tab w:val="left" w:pos="2268"/>
        </w:tabs>
        <w:spacing w:before="120" w:after="120" w:line="240" w:lineRule="auto"/>
        <w:ind w:left="2835" w:right="1134" w:hanging="1701"/>
        <w:contextualSpacing w:val="0"/>
        <w:jc w:val="both"/>
        <w:rPr>
          <w:lang w:val="en-US"/>
        </w:rPr>
      </w:pPr>
      <w:r w:rsidRPr="00B85849">
        <w:rPr>
          <w:lang w:val="en-US"/>
        </w:rPr>
        <w:lastRenderedPageBreak/>
        <w:tab/>
        <w:t>(b)</w:t>
      </w:r>
      <w:r w:rsidRPr="00B85849">
        <w:rPr>
          <w:lang w:val="en-US"/>
        </w:rPr>
        <w:tab/>
        <w:t>Measure if the voltage and capacity correspond to the manufacturer</w:t>
      </w:r>
      <w:r w:rsidR="00F72A30" w:rsidRPr="00B85849">
        <w:rPr>
          <w:lang w:val="en-US"/>
        </w:rPr>
        <w:t>'</w:t>
      </w:r>
      <w:r w:rsidRPr="00B85849">
        <w:rPr>
          <w:lang w:val="en-US"/>
        </w:rPr>
        <w:t>s specification.</w:t>
      </w:r>
    </w:p>
    <w:p w14:paraId="1F09F304" w14:textId="77777777" w:rsidR="00D80E1F" w:rsidRPr="00CF4CE3" w:rsidRDefault="00D80E1F" w:rsidP="00D80E1F">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8.</w:t>
      </w:r>
      <w:r w:rsidRPr="00CF4CE3">
        <w:rPr>
          <w:sz w:val="28"/>
          <w:szCs w:val="28"/>
          <w:lang w:val="en-US"/>
        </w:rPr>
        <w:tab/>
        <w:t>Modification and extension of approval of a type of AECC</w:t>
      </w:r>
    </w:p>
    <w:p w14:paraId="5BBCA8AF"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8.1.</w:t>
      </w:r>
      <w:r w:rsidRPr="00A84ABE">
        <w:rPr>
          <w:lang w:val="en-US"/>
        </w:rPr>
        <w:tab/>
        <w:t>Every modification of the AECC type shall be notified to the Type Approval Authorities which approved the AECC type. The authority may then either:</w:t>
      </w:r>
    </w:p>
    <w:p w14:paraId="262853C9" w14:textId="3DFE9AA6" w:rsidR="005374CC" w:rsidRPr="00A84ABE" w:rsidRDefault="005374CC" w:rsidP="00B85849">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decide, in consultation with the manufacturer, that a new type approval is to be granted; or</w:t>
      </w:r>
    </w:p>
    <w:p w14:paraId="7423057B" w14:textId="6617D2A9" w:rsidR="005374CC" w:rsidRPr="00A84ABE" w:rsidRDefault="005374CC" w:rsidP="005374CC">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apply the pr</w:t>
      </w:r>
      <w:r>
        <w:rPr>
          <w:lang w:val="en-GB"/>
        </w:rPr>
        <w:t xml:space="preserve">ocedure contained in paragraph </w:t>
      </w:r>
      <w:r w:rsidRPr="00A84ABE">
        <w:rPr>
          <w:lang w:val="en-GB"/>
        </w:rPr>
        <w:t>8.1.1. (Revision) and, if applicable, the proc</w:t>
      </w:r>
      <w:r>
        <w:rPr>
          <w:lang w:val="en-GB"/>
        </w:rPr>
        <w:t xml:space="preserve">edure contained in paragraph </w:t>
      </w:r>
      <w:r w:rsidRPr="00A84ABE">
        <w:rPr>
          <w:lang w:val="en-GB"/>
        </w:rPr>
        <w:t>8.1.2. (Extension).</w:t>
      </w:r>
    </w:p>
    <w:p w14:paraId="7E963A1D" w14:textId="3AF98578" w:rsidR="005374CC" w:rsidRPr="00A84ABE" w:rsidRDefault="005374CC" w:rsidP="005374CC">
      <w:pPr>
        <w:tabs>
          <w:tab w:val="left" w:pos="2250"/>
        </w:tabs>
        <w:suppressAutoHyphens w:val="0"/>
        <w:spacing w:after="120" w:line="240" w:lineRule="auto"/>
        <w:ind w:left="2250" w:right="1134" w:hanging="1116"/>
        <w:jc w:val="both"/>
        <w:rPr>
          <w:lang w:val="en-GB"/>
        </w:rPr>
      </w:pPr>
      <w:r w:rsidRPr="00A84ABE">
        <w:rPr>
          <w:lang w:val="en-GB"/>
        </w:rPr>
        <w:t>8.1.1.</w:t>
      </w:r>
      <w:r w:rsidRPr="00A84ABE">
        <w:rPr>
          <w:lang w:val="en-GB"/>
        </w:rPr>
        <w:tab/>
        <w:t>Revision</w:t>
      </w:r>
    </w:p>
    <w:p w14:paraId="6440633E" w14:textId="4AC10E35" w:rsidR="005374CC" w:rsidRPr="00A84ABE" w:rsidRDefault="005374CC" w:rsidP="005374CC">
      <w:pPr>
        <w:tabs>
          <w:tab w:val="left" w:pos="2268"/>
        </w:tabs>
        <w:spacing w:before="120" w:after="120" w:line="240" w:lineRule="auto"/>
        <w:ind w:left="2268" w:right="1134" w:hanging="1134"/>
        <w:jc w:val="both"/>
        <w:rPr>
          <w:lang w:val="en-GB"/>
        </w:rPr>
      </w:pPr>
      <w:r w:rsidRPr="00A84ABE">
        <w:rPr>
          <w:lang w:val="en-GB"/>
        </w:rPr>
        <w:tab/>
        <w:t xml:space="preserve">When particulars recorded in the information documents of Annex </w:t>
      </w:r>
      <w:r>
        <w:rPr>
          <w:lang w:val="en-GB"/>
        </w:rPr>
        <w:t>5</w:t>
      </w:r>
      <w:r w:rsidRPr="00A84ABE">
        <w:rPr>
          <w:lang w:val="en-GB"/>
        </w:rPr>
        <w:t xml:space="preserve"> have changed and the Type Approval Authority considers that the modifications made are unlikely to have appreciable adverse effect, and that in any case the vehicle still meets the requirements, the modification shall be designated a "revision".</w:t>
      </w:r>
    </w:p>
    <w:p w14:paraId="152C3358" w14:textId="3AA5EA53" w:rsidR="005374CC" w:rsidRPr="00A84ABE" w:rsidRDefault="005374CC" w:rsidP="005374CC">
      <w:pPr>
        <w:tabs>
          <w:tab w:val="left" w:pos="2268"/>
        </w:tabs>
        <w:spacing w:before="120" w:after="120" w:line="240" w:lineRule="auto"/>
        <w:ind w:left="2268" w:right="1134" w:hanging="1134"/>
        <w:jc w:val="both"/>
        <w:rPr>
          <w:lang w:val="en-GB"/>
        </w:rPr>
      </w:pPr>
      <w:r w:rsidRPr="00A84ABE">
        <w:rPr>
          <w:lang w:val="en-GB"/>
        </w:rPr>
        <w:tab/>
        <w:t xml:space="preserve">In such a case, the Type Approval Authority shall issue the revised pages of the information documents of Annex </w:t>
      </w:r>
      <w:r>
        <w:rPr>
          <w:lang w:val="en-GB"/>
        </w:rPr>
        <w:t>5</w:t>
      </w:r>
      <w:r w:rsidRPr="00A84ABE">
        <w:rPr>
          <w:lang w:val="en-GB"/>
        </w:rPr>
        <w:t xml:space="preserve"> as necessary, marking each revised page to show clearly the nature of the modification and the date of re-issue. A consolidated</w:t>
      </w:r>
      <w:r w:rsidRPr="00A84ABE">
        <w:rPr>
          <w:rFonts w:hint="eastAsia"/>
          <w:lang w:val="en-GB"/>
        </w:rPr>
        <w:t>，</w:t>
      </w:r>
      <w:r w:rsidRPr="00A84ABE">
        <w:rPr>
          <w:lang w:val="en-GB"/>
        </w:rPr>
        <w:t xml:space="preserve">updated version of the information documents of Annex </w:t>
      </w:r>
      <w:r>
        <w:rPr>
          <w:lang w:val="en-GB"/>
        </w:rPr>
        <w:t>5</w:t>
      </w:r>
      <w:r w:rsidRPr="00A84ABE">
        <w:rPr>
          <w:lang w:val="en-GB"/>
        </w:rPr>
        <w:t>, accompanied by a detailed description of the modification, shall be deemed to meet this requirement.</w:t>
      </w:r>
    </w:p>
    <w:p w14:paraId="5BBA6712" w14:textId="0A1B3A9D" w:rsidR="005374CC" w:rsidRPr="00A84ABE" w:rsidRDefault="005374CC" w:rsidP="005374CC">
      <w:pPr>
        <w:tabs>
          <w:tab w:val="left" w:pos="2250"/>
        </w:tabs>
        <w:suppressAutoHyphens w:val="0"/>
        <w:spacing w:after="120" w:line="240" w:lineRule="auto"/>
        <w:ind w:left="2250" w:right="1134" w:hanging="1116"/>
        <w:jc w:val="both"/>
        <w:rPr>
          <w:lang w:val="en-GB"/>
        </w:rPr>
      </w:pPr>
      <w:r w:rsidRPr="00A84ABE">
        <w:rPr>
          <w:lang w:val="en-GB"/>
        </w:rPr>
        <w:t>8.1.2.</w:t>
      </w:r>
      <w:r w:rsidRPr="00A84ABE">
        <w:rPr>
          <w:lang w:val="en-GB"/>
        </w:rPr>
        <w:tab/>
        <w:t>Extension</w:t>
      </w:r>
    </w:p>
    <w:p w14:paraId="19110EE9" w14:textId="77777777" w:rsidR="005374CC" w:rsidRPr="00A84ABE" w:rsidRDefault="005374CC" w:rsidP="005374CC">
      <w:pPr>
        <w:tabs>
          <w:tab w:val="left" w:pos="2250"/>
        </w:tabs>
        <w:suppressAutoHyphens w:val="0"/>
        <w:spacing w:after="120" w:line="240" w:lineRule="auto"/>
        <w:ind w:left="2250" w:right="1134" w:hanging="1116"/>
        <w:jc w:val="both"/>
        <w:rPr>
          <w:lang w:val="en-GB"/>
        </w:rPr>
      </w:pPr>
      <w:r w:rsidRPr="00A84ABE">
        <w:rPr>
          <w:lang w:val="en-GB"/>
        </w:rPr>
        <w:tab/>
        <w:t>The modification shall be designated an "extension" if, in addition to the change of the particulars recorded in the information folder:</w:t>
      </w:r>
    </w:p>
    <w:p w14:paraId="3E75AD4D" w14:textId="77777777" w:rsidR="005374CC" w:rsidRPr="00A84ABE" w:rsidRDefault="005374CC" w:rsidP="005374CC">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further inspections or tests are required; or</w:t>
      </w:r>
    </w:p>
    <w:p w14:paraId="438646B4" w14:textId="77777777" w:rsidR="005374CC" w:rsidRPr="00A84ABE" w:rsidRDefault="005374CC" w:rsidP="005374CC">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any information on the communication document (with the exception of its attachments) has changed; or</w:t>
      </w:r>
    </w:p>
    <w:p w14:paraId="1153382B" w14:textId="77777777" w:rsidR="005374CC" w:rsidRPr="00A84ABE" w:rsidRDefault="005374CC" w:rsidP="005374CC">
      <w:pPr>
        <w:tabs>
          <w:tab w:val="left" w:pos="2250"/>
          <w:tab w:val="left" w:pos="2835"/>
        </w:tabs>
        <w:suppressAutoHyphens w:val="0"/>
        <w:spacing w:before="120" w:after="120" w:line="240" w:lineRule="auto"/>
        <w:ind w:left="2835" w:right="1134" w:hanging="1701"/>
        <w:jc w:val="both"/>
        <w:rPr>
          <w:lang w:val="en-GB"/>
        </w:rPr>
      </w:pPr>
      <w:r w:rsidRPr="00A84ABE">
        <w:rPr>
          <w:lang w:val="en-GB"/>
        </w:rPr>
        <w:tab/>
        <w:t>(c)</w:t>
      </w:r>
      <w:r w:rsidRPr="00A84ABE">
        <w:rPr>
          <w:lang w:val="en-GB"/>
        </w:rPr>
        <w:tab/>
        <w:t>approval to a later series of amendments is requested after its entry into force.</w:t>
      </w:r>
    </w:p>
    <w:p w14:paraId="1B2AD791"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8.2.</w:t>
      </w:r>
      <w:r w:rsidRPr="00A84ABE">
        <w:rPr>
          <w:lang w:val="en-US"/>
        </w:rPr>
        <w:tab/>
        <w:t>Notice of the confirmation of approval, specifying the alterations made, or refusal shall be communicated to the Parties to the Agreement applying this Regulation by means of a form conforming to the model in Annex 1 to this Regulation.</w:t>
      </w:r>
    </w:p>
    <w:p w14:paraId="559C9F08"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8.3.</w:t>
      </w:r>
      <w:r w:rsidRPr="00A84ABE">
        <w:rPr>
          <w:lang w:val="en-US"/>
        </w:rPr>
        <w:tab/>
        <w:t>The competent authority issuing the extension of approval shall assign a series number to each communication form drawn up for such extension.</w:t>
      </w:r>
    </w:p>
    <w:p w14:paraId="748DC913" w14:textId="77777777" w:rsidR="00D80E1F" w:rsidRPr="00CF4CE3" w:rsidRDefault="00D80E1F" w:rsidP="00D80E1F">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9.</w:t>
      </w:r>
      <w:r w:rsidRPr="00CF4CE3">
        <w:rPr>
          <w:sz w:val="28"/>
          <w:szCs w:val="28"/>
          <w:lang w:val="en-US"/>
        </w:rPr>
        <w:tab/>
        <w:t>Conformity of production</w:t>
      </w:r>
    </w:p>
    <w:p w14:paraId="7E67CF91" w14:textId="41A52A83"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9.1.</w:t>
      </w:r>
      <w:r w:rsidRPr="00A84ABE">
        <w:rPr>
          <w:lang w:val="en-US"/>
        </w:rPr>
        <w:tab/>
        <w:t xml:space="preserve">The conformity of production procedure shall comply with the requirements set out in the </w:t>
      </w:r>
      <w:r w:rsidRPr="00B85849">
        <w:rPr>
          <w:lang w:val="en-US"/>
        </w:rPr>
        <w:t xml:space="preserve">Agreement, </w:t>
      </w:r>
      <w:r w:rsidR="00B85849">
        <w:rPr>
          <w:lang w:val="en-US"/>
        </w:rPr>
        <w:t>Schedule 1</w:t>
      </w:r>
      <w:r w:rsidRPr="00B85849">
        <w:rPr>
          <w:lang w:val="en-US"/>
        </w:rPr>
        <w:t xml:space="preserve"> (E/ECE/324 E/ECE/TRANS/505/Rev.</w:t>
      </w:r>
      <w:r w:rsidR="00B85849">
        <w:rPr>
          <w:lang w:val="en-US"/>
        </w:rPr>
        <w:t>3</w:t>
      </w:r>
      <w:r w:rsidRPr="00B85849">
        <w:rPr>
          <w:lang w:val="en-US"/>
        </w:rPr>
        <w:t>)</w:t>
      </w:r>
      <w:r w:rsidRPr="00A84ABE">
        <w:rPr>
          <w:lang w:val="en-US"/>
        </w:rPr>
        <w:t>.</w:t>
      </w:r>
    </w:p>
    <w:p w14:paraId="6F92DCA4"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9.2.</w:t>
      </w:r>
      <w:r w:rsidRPr="00A84ABE">
        <w:rPr>
          <w:lang w:val="en-US"/>
        </w:rPr>
        <w:tab/>
        <w:t>Every AECC approved under this Regulation shall be so manufactured as to conform to the type approved by meeting the requirements set out in paragraph 7. above.</w:t>
      </w:r>
    </w:p>
    <w:p w14:paraId="7027803A" w14:textId="77777777" w:rsidR="00D80E1F" w:rsidRPr="00CF4CE3" w:rsidRDefault="00D80E1F" w:rsidP="00D80E1F">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lastRenderedPageBreak/>
        <w:t>10.</w:t>
      </w:r>
      <w:r w:rsidRPr="00CF4CE3">
        <w:rPr>
          <w:sz w:val="28"/>
          <w:szCs w:val="28"/>
          <w:lang w:val="en-US"/>
        </w:rPr>
        <w:tab/>
        <w:t>Penalties for non-conformity of production</w:t>
      </w:r>
    </w:p>
    <w:p w14:paraId="366F2CA1"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10.1.</w:t>
      </w:r>
      <w:r w:rsidRPr="00A84ABE">
        <w:rPr>
          <w:lang w:val="en-US"/>
        </w:rPr>
        <w:tab/>
        <w:t>The approval granted in respect of an AECC type pursuant to this Regulation may be withdrawn if the requirement laid down in paragraph 9.1. above is not complied with or if the AECC fails to pass the checks prescribed in paragraph 9.2. above.</w:t>
      </w:r>
    </w:p>
    <w:p w14:paraId="620FE431"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10.2.</w:t>
      </w:r>
      <w:r w:rsidRPr="00A84ABE">
        <w:rPr>
          <w:lang w:val="en-US"/>
        </w:rPr>
        <w:tab/>
        <w:t xml:space="preserve">If a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w:t>
      </w:r>
      <w:r w:rsidR="00F72A30" w:rsidRPr="00A84ABE">
        <w:rPr>
          <w:lang w:val="en-US"/>
        </w:rPr>
        <w:t>"</w:t>
      </w:r>
      <w:r w:rsidRPr="00A84ABE">
        <w:rPr>
          <w:lang w:val="en-US"/>
        </w:rPr>
        <w:t>APPROVAL WITHDRAWN</w:t>
      </w:r>
      <w:r w:rsidR="00F72A30" w:rsidRPr="00A84ABE">
        <w:rPr>
          <w:lang w:val="en-US"/>
        </w:rPr>
        <w:t>"</w:t>
      </w:r>
      <w:r w:rsidRPr="00A84ABE">
        <w:rPr>
          <w:lang w:val="en-US"/>
        </w:rPr>
        <w:t>.</w:t>
      </w:r>
    </w:p>
    <w:p w14:paraId="16B2257D" w14:textId="77777777" w:rsidR="00D80E1F" w:rsidRPr="00CF4CE3" w:rsidRDefault="00D80E1F" w:rsidP="00D80E1F">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11.</w:t>
      </w:r>
      <w:r w:rsidRPr="00CF4CE3">
        <w:rPr>
          <w:sz w:val="28"/>
          <w:szCs w:val="28"/>
          <w:lang w:val="en-US"/>
        </w:rPr>
        <w:tab/>
        <w:t>Production definitively discontinued</w:t>
      </w:r>
    </w:p>
    <w:p w14:paraId="4B54DF49"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 xml:space="preserve">If the holder of the approval completely ceases to manufacture an AECC type approved in accordance with this Regulation, they shall so inform the authority which granted the approval. Upon receiving the relevant communication, that authority shall inform thereof the other Parties to the Agreement which apply this Regulation by means of a copy of the approval form bearing at the end, in large letters, the signed and dated annotation </w:t>
      </w:r>
      <w:r w:rsidR="00F72A30" w:rsidRPr="00A84ABE">
        <w:rPr>
          <w:lang w:val="en-US"/>
        </w:rPr>
        <w:t>"</w:t>
      </w:r>
      <w:r w:rsidRPr="00A84ABE">
        <w:rPr>
          <w:lang w:val="en-US"/>
        </w:rPr>
        <w:t>PRODUCTION DISCONTINUED</w:t>
      </w:r>
      <w:r w:rsidR="00F72A30" w:rsidRPr="00A84ABE">
        <w:rPr>
          <w:lang w:val="en-US"/>
        </w:rPr>
        <w:t>"</w:t>
      </w:r>
      <w:r w:rsidRPr="00A84ABE">
        <w:rPr>
          <w:lang w:val="en-US"/>
        </w:rPr>
        <w:t>.</w:t>
      </w:r>
    </w:p>
    <w:p w14:paraId="1206DA2D" w14:textId="77777777" w:rsidR="00D80E1F" w:rsidRPr="00CF4CE3" w:rsidRDefault="00D80E1F" w:rsidP="00D80E1F">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12.</w:t>
      </w:r>
      <w:r w:rsidRPr="00CF4CE3">
        <w:rPr>
          <w:sz w:val="28"/>
          <w:szCs w:val="28"/>
          <w:lang w:val="en-US"/>
        </w:rPr>
        <w:tab/>
        <w:t>Names and addresses of Technical Services responsible for conducting approval tests and of Type Approval Authorities</w:t>
      </w:r>
    </w:p>
    <w:p w14:paraId="2BEC9DFB"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2F75716A" w14:textId="77777777" w:rsidR="00D80E1F" w:rsidRPr="00D80E1F" w:rsidRDefault="00D80E1F" w:rsidP="00731BB6">
      <w:pPr>
        <w:keepNext/>
        <w:keepLines/>
        <w:tabs>
          <w:tab w:val="left" w:pos="1134"/>
          <w:tab w:val="left" w:pos="2268"/>
        </w:tabs>
        <w:suppressAutoHyphens w:val="0"/>
        <w:spacing w:before="360" w:after="240" w:line="300" w:lineRule="exact"/>
        <w:ind w:left="2268" w:right="1134" w:hanging="2268"/>
        <w:rPr>
          <w:b/>
          <w:sz w:val="28"/>
          <w:lang w:val="en-GB"/>
        </w:rPr>
      </w:pPr>
      <w:bookmarkStart w:id="18" w:name="_Toc456777140"/>
      <w:r w:rsidRPr="00D80E1F">
        <w:rPr>
          <w:b/>
          <w:sz w:val="28"/>
          <w:lang w:val="en-GB"/>
        </w:rPr>
        <w:tab/>
        <w:t>Part Ib -</w:t>
      </w:r>
      <w:r w:rsidRPr="00D80E1F">
        <w:rPr>
          <w:b/>
          <w:sz w:val="28"/>
          <w:lang w:val="en-GB"/>
        </w:rPr>
        <w:tab/>
        <w:t xml:space="preserve">Approval of </w:t>
      </w:r>
      <w:bookmarkEnd w:id="17"/>
      <w:r w:rsidRPr="00D80E1F">
        <w:rPr>
          <w:b/>
          <w:sz w:val="28"/>
          <w:lang w:val="en-GB"/>
        </w:rPr>
        <w:t>AECD which are intended to be fitted to vehicles of categories M</w:t>
      </w:r>
      <w:r w:rsidRPr="00D80E1F">
        <w:rPr>
          <w:b/>
          <w:sz w:val="28"/>
          <w:vertAlign w:val="subscript"/>
          <w:lang w:val="en-GB"/>
        </w:rPr>
        <w:t>1</w:t>
      </w:r>
      <w:r w:rsidRPr="00D80E1F">
        <w:rPr>
          <w:b/>
          <w:sz w:val="28"/>
          <w:lang w:val="en-GB"/>
        </w:rPr>
        <w:t xml:space="preserve"> and N</w:t>
      </w:r>
      <w:r w:rsidRPr="00D80E1F">
        <w:rPr>
          <w:b/>
          <w:sz w:val="28"/>
          <w:vertAlign w:val="subscript"/>
          <w:lang w:val="en-GB"/>
        </w:rPr>
        <w:t>1</w:t>
      </w:r>
      <w:bookmarkEnd w:id="18"/>
    </w:p>
    <w:p w14:paraId="478CB112" w14:textId="77777777" w:rsidR="00D80E1F" w:rsidRPr="00D80E1F" w:rsidRDefault="00D80E1F" w:rsidP="00731BB6">
      <w:pPr>
        <w:keepNext/>
        <w:keepLines/>
        <w:tabs>
          <w:tab w:val="left" w:pos="1134"/>
        </w:tabs>
        <w:suppressAutoHyphens w:val="0"/>
        <w:spacing w:before="360" w:after="240" w:line="300" w:lineRule="exact"/>
        <w:ind w:left="2268" w:right="1134" w:hanging="2268"/>
        <w:rPr>
          <w:b/>
          <w:sz w:val="28"/>
          <w:lang w:val="en-GB"/>
        </w:rPr>
      </w:pPr>
      <w:bookmarkStart w:id="19" w:name="_Toc456777141"/>
      <w:r w:rsidRPr="00D80E1F">
        <w:rPr>
          <w:b/>
          <w:sz w:val="28"/>
          <w:lang w:val="en-GB"/>
        </w:rPr>
        <w:tab/>
        <w:t>13.</w:t>
      </w:r>
      <w:r w:rsidRPr="00D80E1F">
        <w:rPr>
          <w:b/>
          <w:sz w:val="28"/>
          <w:lang w:val="en-GB"/>
        </w:rPr>
        <w:tab/>
        <w:t>Definitions</w:t>
      </w:r>
      <w:bookmarkEnd w:id="19"/>
    </w:p>
    <w:p w14:paraId="7B71D6E7" w14:textId="77777777" w:rsidR="00D80E1F" w:rsidRPr="00A84ABE" w:rsidRDefault="00D80E1F" w:rsidP="00731BB6">
      <w:pPr>
        <w:keepNext/>
        <w:keepLines/>
        <w:tabs>
          <w:tab w:val="left" w:pos="2250"/>
        </w:tabs>
        <w:spacing w:before="120" w:after="120" w:line="240" w:lineRule="auto"/>
        <w:ind w:left="2268" w:right="1134" w:hanging="1134"/>
        <w:jc w:val="both"/>
        <w:rPr>
          <w:lang w:val="en-GB"/>
        </w:rPr>
      </w:pPr>
      <w:r w:rsidRPr="00A84ABE">
        <w:rPr>
          <w:lang w:val="en-GB"/>
        </w:rPr>
        <w:tab/>
        <w:t>For the purposes of Part Ib of this Regulation:</w:t>
      </w:r>
    </w:p>
    <w:p w14:paraId="594E542D" w14:textId="77777777" w:rsidR="00D80E1F" w:rsidRPr="00A84ABE" w:rsidRDefault="00D80E1F" w:rsidP="00731BB6">
      <w:pPr>
        <w:keepNext/>
        <w:keepLines/>
        <w:tabs>
          <w:tab w:val="left" w:pos="2250"/>
        </w:tabs>
        <w:spacing w:before="120" w:after="120" w:line="240" w:lineRule="auto"/>
        <w:ind w:left="2268" w:right="1134" w:hanging="1134"/>
        <w:jc w:val="both"/>
        <w:rPr>
          <w:lang w:val="en-GB"/>
        </w:rPr>
      </w:pPr>
      <w:r w:rsidRPr="00A84ABE">
        <w:rPr>
          <w:lang w:val="en-GB"/>
        </w:rPr>
        <w:t>13.1.</w:t>
      </w:r>
      <w:r w:rsidRPr="00A84ABE">
        <w:rPr>
          <w:lang w:val="en-GB"/>
        </w:rPr>
        <w:tab/>
      </w:r>
      <w:r w:rsidR="00F72A30" w:rsidRPr="00A84ABE">
        <w:rPr>
          <w:i/>
          <w:lang w:val="en-GB"/>
        </w:rPr>
        <w:t>"</w:t>
      </w:r>
      <w:r w:rsidRPr="00A84ABE">
        <w:rPr>
          <w:i/>
          <w:lang w:val="en-GB"/>
        </w:rPr>
        <w:t>Type of AECD</w:t>
      </w:r>
      <w:r w:rsidR="00F72A30" w:rsidRPr="00A84ABE">
        <w:rPr>
          <w:i/>
          <w:lang w:val="en-GB"/>
        </w:rPr>
        <w:t>"</w:t>
      </w:r>
      <w:r w:rsidRPr="00A84ABE">
        <w:rPr>
          <w:lang w:val="en-GB"/>
        </w:rPr>
        <w:t xml:space="preserve"> means devices that do not differ in such essential respects as:</w:t>
      </w:r>
    </w:p>
    <w:p w14:paraId="2D0030B8" w14:textId="77777777" w:rsidR="00D80E1F" w:rsidRPr="00A84ABE" w:rsidRDefault="00D80E1F" w:rsidP="00731BB6">
      <w:pPr>
        <w:keepNext/>
        <w:keepLines/>
        <w:tabs>
          <w:tab w:val="left" w:pos="2250"/>
        </w:tabs>
        <w:spacing w:before="120" w:after="120" w:line="240" w:lineRule="auto"/>
        <w:ind w:left="2268" w:right="1134" w:hanging="1134"/>
        <w:jc w:val="both"/>
        <w:rPr>
          <w:lang w:val="en-GB"/>
        </w:rPr>
      </w:pPr>
      <w:r w:rsidRPr="00A84ABE">
        <w:rPr>
          <w:lang w:val="en-GB"/>
        </w:rPr>
        <w:tab/>
        <w:t>(a)</w:t>
      </w:r>
      <w:r w:rsidRPr="00A84ABE">
        <w:rPr>
          <w:lang w:val="en-GB"/>
        </w:rPr>
        <w:tab/>
        <w:t>The manufacturer</w:t>
      </w:r>
      <w:r w:rsidR="00F72A30" w:rsidRPr="00A84ABE">
        <w:rPr>
          <w:lang w:val="en-GB"/>
        </w:rPr>
        <w:t>'</w:t>
      </w:r>
      <w:r w:rsidRPr="00A84ABE">
        <w:rPr>
          <w:lang w:val="en-GB"/>
        </w:rPr>
        <w:t>s trade name or mark;</w:t>
      </w:r>
    </w:p>
    <w:p w14:paraId="7B59CBAC" w14:textId="77777777" w:rsidR="00D80E1F" w:rsidRPr="00A84ABE" w:rsidRDefault="00D80E1F" w:rsidP="00731BB6">
      <w:pPr>
        <w:keepNext/>
        <w:keepLines/>
        <w:tabs>
          <w:tab w:val="left" w:pos="2250"/>
        </w:tabs>
        <w:spacing w:before="120" w:after="120" w:line="240" w:lineRule="auto"/>
        <w:ind w:left="2268" w:right="1134" w:hanging="1134"/>
        <w:jc w:val="both"/>
        <w:rPr>
          <w:lang w:val="en-GB"/>
        </w:rPr>
      </w:pPr>
      <w:r w:rsidRPr="00A84ABE">
        <w:rPr>
          <w:lang w:val="en-GB"/>
        </w:rPr>
        <w:tab/>
        <w:t>(b)</w:t>
      </w:r>
      <w:r w:rsidRPr="00A84ABE">
        <w:rPr>
          <w:lang w:val="en-GB"/>
        </w:rPr>
        <w:tab/>
        <w:t>Their construction.</w:t>
      </w:r>
    </w:p>
    <w:p w14:paraId="3EE7749A" w14:textId="77777777" w:rsidR="00D80E1F" w:rsidRPr="00D80E1F" w:rsidRDefault="00D80E1F" w:rsidP="00731BB6">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20" w:name="_Toc387935150"/>
      <w:bookmarkStart w:id="21" w:name="_Toc456777142"/>
      <w:r w:rsidRPr="00D80E1F">
        <w:rPr>
          <w:b/>
          <w:sz w:val="28"/>
          <w:lang w:val="en-GB"/>
        </w:rPr>
        <w:t>14.</w:t>
      </w:r>
      <w:r w:rsidRPr="00D80E1F">
        <w:rPr>
          <w:b/>
          <w:sz w:val="28"/>
          <w:lang w:val="en-GB"/>
        </w:rPr>
        <w:tab/>
        <w:t>Application for approval</w:t>
      </w:r>
      <w:bookmarkEnd w:id="20"/>
      <w:bookmarkEnd w:id="21"/>
      <w:r w:rsidRPr="00D80E1F">
        <w:rPr>
          <w:b/>
          <w:sz w:val="28"/>
          <w:lang w:val="en-GB"/>
        </w:rPr>
        <w:t xml:space="preserve"> of AECD</w:t>
      </w:r>
    </w:p>
    <w:p w14:paraId="5071202B"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14.1.</w:t>
      </w:r>
      <w:r w:rsidRPr="00A84ABE">
        <w:rPr>
          <w:lang w:val="en-GB"/>
        </w:rPr>
        <w:tab/>
        <w:t xml:space="preserve">The application for approval of a type of AECD shall be submitted by </w:t>
      </w:r>
      <w:r w:rsidRPr="00A84ABE">
        <w:rPr>
          <w:lang w:val="en-US"/>
        </w:rPr>
        <w:t>the manufacturer or by his</w:t>
      </w:r>
      <w:r w:rsidRPr="00A84ABE">
        <w:rPr>
          <w:lang w:val="en-GB"/>
        </w:rPr>
        <w:t xml:space="preserve"> duly accredited representative.</w:t>
      </w:r>
    </w:p>
    <w:p w14:paraId="1EEC04DD"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lastRenderedPageBreak/>
        <w:t>14.2.</w:t>
      </w:r>
      <w:r w:rsidRPr="00A84ABE">
        <w:rPr>
          <w:lang w:val="en-GB"/>
        </w:rPr>
        <w:tab/>
        <w:t>A model of the information document is given in Annex 6.</w:t>
      </w:r>
    </w:p>
    <w:p w14:paraId="5F8353B2"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14.3.</w:t>
      </w:r>
      <w:r w:rsidRPr="00A84ABE">
        <w:rPr>
          <w:lang w:val="en-GB"/>
        </w:rPr>
        <w:tab/>
        <w:t>For each type of AECD, the application shall be accompanied by samples of complete sets of AECDs representative of the type to be approved, in sufficient quantities for the tests prescribed by this Regulation. Additional specimens may be called for at the request of the Technical Service responsible for conducting the test.</w:t>
      </w:r>
    </w:p>
    <w:p w14:paraId="4C2EC375"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22" w:name="_Toc387935151"/>
      <w:bookmarkStart w:id="23" w:name="_Toc456777143"/>
      <w:r w:rsidRPr="00D80E1F">
        <w:rPr>
          <w:b/>
          <w:sz w:val="28"/>
          <w:lang w:val="en-GB"/>
        </w:rPr>
        <w:t>15.</w:t>
      </w:r>
      <w:r w:rsidRPr="00D80E1F">
        <w:rPr>
          <w:b/>
          <w:sz w:val="28"/>
          <w:lang w:val="en-GB"/>
        </w:rPr>
        <w:tab/>
      </w:r>
      <w:r w:rsidRPr="00D80E1F">
        <w:rPr>
          <w:b/>
          <w:sz w:val="28"/>
          <w:lang w:val="en-GB"/>
        </w:rPr>
        <w:tab/>
        <w:t>Markings</w:t>
      </w:r>
      <w:bookmarkEnd w:id="22"/>
      <w:bookmarkEnd w:id="23"/>
    </w:p>
    <w:p w14:paraId="390D39A5"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15.1.</w:t>
      </w:r>
      <w:r w:rsidRPr="00A84ABE">
        <w:rPr>
          <w:lang w:val="en-GB"/>
        </w:rPr>
        <w:tab/>
        <w:t>The samples of AECD submitted for approval shall bear the trade name or mark of the manufacturer. This marking shall figure at least on the unit or units containing the GNSS receiver and communication module (if any). It shall be clearly legible and be indelible.</w:t>
      </w:r>
    </w:p>
    <w:p w14:paraId="4B69361F"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15.2.</w:t>
      </w:r>
      <w:r w:rsidRPr="00A84ABE">
        <w:rPr>
          <w:lang w:val="en-GB"/>
        </w:rPr>
        <w:tab/>
        <w:t>The unit(s) containing the GNSS receiver and communication module shall possess a space large enough to accommodate the approval mark. This space shall be shown on the drawings referred to in Annex 6.</w:t>
      </w:r>
    </w:p>
    <w:p w14:paraId="1E4E3288"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24" w:name="_Toc387935152"/>
      <w:bookmarkStart w:id="25" w:name="_Toc456777144"/>
      <w:r w:rsidRPr="00D80E1F">
        <w:rPr>
          <w:b/>
          <w:sz w:val="28"/>
          <w:lang w:val="en-GB"/>
        </w:rPr>
        <w:t>16.</w:t>
      </w:r>
      <w:r w:rsidRPr="00D80E1F">
        <w:rPr>
          <w:b/>
          <w:sz w:val="28"/>
          <w:lang w:val="en-GB"/>
        </w:rPr>
        <w:tab/>
      </w:r>
      <w:r w:rsidRPr="00D80E1F">
        <w:rPr>
          <w:b/>
          <w:sz w:val="28"/>
          <w:lang w:val="en-GB"/>
        </w:rPr>
        <w:tab/>
        <w:t>Approval</w:t>
      </w:r>
      <w:bookmarkEnd w:id="24"/>
      <w:bookmarkEnd w:id="25"/>
    </w:p>
    <w:p w14:paraId="38F55B21"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16.1.</w:t>
      </w:r>
      <w:r w:rsidRPr="00A84ABE">
        <w:rPr>
          <w:lang w:val="en-GB"/>
        </w:rPr>
        <w:tab/>
        <w:t>If the samples submitted for approval meet the requirements of paragraph 17. of this Regulation, approval of the pertinent type of AECD shall be granted.</w:t>
      </w:r>
    </w:p>
    <w:p w14:paraId="37B5E505"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GB"/>
        </w:rPr>
      </w:pPr>
      <w:r w:rsidRPr="00A84ABE">
        <w:rPr>
          <w:lang w:val="en-GB"/>
        </w:rPr>
        <w:tab/>
        <w:t xml:space="preserve">If the application for an AECD approval according to this Part of the Regulation makes reference to AECC approval(s) obtained in </w:t>
      </w:r>
      <w:r w:rsidRPr="00A84ABE">
        <w:rPr>
          <w:lang w:val="en-US"/>
        </w:rPr>
        <w:t>accordance</w:t>
      </w:r>
      <w:r w:rsidRPr="00A84ABE">
        <w:rPr>
          <w:lang w:val="en-GB"/>
        </w:rPr>
        <w:t xml:space="preserve"> with Part Ia, the manufacturer shall provide a documentation package which gives access to the basic design of the AECD and the means by which it is intended to be linked (e.g. identification number) to AECC of Part Ia.</w:t>
      </w:r>
    </w:p>
    <w:p w14:paraId="581FB719"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The manufacturer shall provide a documentation package which gives access to the basic design of the AECD and the means by which it is intended to be linked (e.g. identification number) to a subsequent installation of AECD approved according to Part II.</w:t>
      </w:r>
    </w:p>
    <w:p w14:paraId="53C02275"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AECD application makes reference to AECC approval(s) obtained in accordance with Part Ia, the competent authority shall verify which requirements and which AECC components have already been covered by the AECC approval(s) and avoid any duplication of the related verifications.</w:t>
      </w:r>
    </w:p>
    <w:p w14:paraId="0CF6BD52"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16.2.</w:t>
      </w:r>
      <w:r w:rsidRPr="00A84ABE">
        <w:rPr>
          <w:lang w:val="en-GB"/>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AECD.</w:t>
      </w:r>
    </w:p>
    <w:p w14:paraId="70C9ABF5"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16.3.</w:t>
      </w:r>
      <w:r w:rsidRPr="00A84ABE">
        <w:rPr>
          <w:lang w:val="en-GB"/>
        </w:rPr>
        <w:tab/>
        <w:t>Notice of approval or of refusal, or of extension or withdrawal of approval, or of production definitively discontinued of a type of AECD pursuant to this Regulation shall be communicated to the Contracting Parties to the Agreement which apply this Regulation by means of a form conforming to the model in Annex 2 to this Regulation.</w:t>
      </w:r>
    </w:p>
    <w:p w14:paraId="03D6C68D"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16.4.</w:t>
      </w:r>
      <w:r w:rsidRPr="00A84ABE">
        <w:rPr>
          <w:lang w:val="en-GB"/>
        </w:rPr>
        <w:tab/>
        <w:t>There shall be affixed, conspicuously and in the space referred to in paragraph 15.2. above, to every AECD conforming to a type approved under this Regulation, in addition to the mark prescribed in paragraph 15.1., an international approval mark conforming to the model given in Annex 2, consisting of:</w:t>
      </w:r>
    </w:p>
    <w:p w14:paraId="618BBC1A"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lastRenderedPageBreak/>
        <w:t>16.4.1.</w:t>
      </w:r>
      <w:r w:rsidRPr="00A84ABE">
        <w:rPr>
          <w:lang w:val="en-GB"/>
        </w:rPr>
        <w:tab/>
        <w:t xml:space="preserve">A circle surrounding the letter </w:t>
      </w:r>
      <w:r w:rsidR="00F72A30" w:rsidRPr="00A84ABE">
        <w:rPr>
          <w:lang w:val="en-GB"/>
        </w:rPr>
        <w:t>"</w:t>
      </w:r>
      <w:r w:rsidRPr="00A84ABE">
        <w:rPr>
          <w:lang w:val="en-GB"/>
        </w:rPr>
        <w:t>E</w:t>
      </w:r>
      <w:r w:rsidR="00F72A30" w:rsidRPr="00A84ABE">
        <w:rPr>
          <w:lang w:val="en-GB"/>
        </w:rPr>
        <w:t>"</w:t>
      </w:r>
      <w:r w:rsidRPr="00A84ABE">
        <w:rPr>
          <w:lang w:val="en-GB"/>
        </w:rPr>
        <w:t xml:space="preserve"> followed by the distinguishing number of the country which granted approval;</w:t>
      </w:r>
    </w:p>
    <w:p w14:paraId="48BC2A14"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16.4.2.</w:t>
      </w:r>
      <w:r w:rsidRPr="00A84ABE">
        <w:rPr>
          <w:lang w:val="en-GB"/>
        </w:rPr>
        <w:tab/>
        <w:t xml:space="preserve">The number of this Regulation, followed by the letter </w:t>
      </w:r>
      <w:r w:rsidR="00F72A30" w:rsidRPr="00A84ABE">
        <w:rPr>
          <w:lang w:val="en-GB"/>
        </w:rPr>
        <w:t>"</w:t>
      </w:r>
      <w:r w:rsidRPr="00A84ABE">
        <w:rPr>
          <w:lang w:val="en-GB"/>
        </w:rPr>
        <w:t>R</w:t>
      </w:r>
      <w:r w:rsidR="00F72A30" w:rsidRPr="00A84ABE">
        <w:rPr>
          <w:lang w:val="en-GB"/>
        </w:rPr>
        <w:t>"</w:t>
      </w:r>
      <w:r w:rsidRPr="00A84ABE">
        <w:rPr>
          <w:lang w:val="en-GB"/>
        </w:rPr>
        <w:t>, a dash and the approval number to the right of the circle prescribed in paragraph 16.4.1.</w:t>
      </w:r>
    </w:p>
    <w:p w14:paraId="75A72C09"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16.5.</w:t>
      </w:r>
      <w:r w:rsidRPr="00A84ABE">
        <w:rPr>
          <w:lang w:val="en-GB"/>
        </w:rPr>
        <w:tab/>
        <w:t>The approval mark shall be clearly legible and be indelible.</w:t>
      </w:r>
    </w:p>
    <w:p w14:paraId="29514F41" w14:textId="77777777" w:rsidR="00D80E1F" w:rsidRPr="00CF4CE3" w:rsidRDefault="00D80E1F" w:rsidP="00D80E1F">
      <w:pPr>
        <w:keepNext/>
        <w:keepLines/>
        <w:tabs>
          <w:tab w:val="left" w:pos="1134"/>
        </w:tabs>
        <w:suppressAutoHyphens w:val="0"/>
        <w:spacing w:before="360" w:after="240" w:line="300" w:lineRule="exact"/>
        <w:ind w:left="2268" w:right="1134" w:hanging="2268"/>
        <w:rPr>
          <w:b/>
          <w:sz w:val="28"/>
          <w:lang w:val="en-US"/>
        </w:rPr>
      </w:pPr>
      <w:r w:rsidRPr="00D80E1F">
        <w:rPr>
          <w:b/>
          <w:sz w:val="28"/>
          <w:lang w:val="en-GB"/>
        </w:rPr>
        <w:tab/>
      </w:r>
      <w:bookmarkStart w:id="26" w:name="_Toc456777145"/>
      <w:bookmarkStart w:id="27" w:name="_Toc387935153"/>
      <w:r w:rsidRPr="00D80E1F">
        <w:rPr>
          <w:b/>
          <w:sz w:val="28"/>
          <w:lang w:val="en-GB"/>
        </w:rPr>
        <w:t>17</w:t>
      </w:r>
      <w:r w:rsidRPr="00CF4CE3">
        <w:rPr>
          <w:b/>
          <w:sz w:val="28"/>
          <w:lang w:val="en-US"/>
        </w:rPr>
        <w:t>.</w:t>
      </w:r>
      <w:r w:rsidRPr="00CF4CE3">
        <w:rPr>
          <w:b/>
          <w:sz w:val="28"/>
          <w:lang w:val="en-US"/>
        </w:rPr>
        <w:tab/>
        <w:t>Requirements</w:t>
      </w:r>
      <w:bookmarkEnd w:id="26"/>
      <w:bookmarkEnd w:id="27"/>
    </w:p>
    <w:p w14:paraId="2F5A3F5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17.1.</w:t>
      </w:r>
      <w:r w:rsidRPr="00A84ABE">
        <w:rPr>
          <w:lang w:val="en-GB"/>
        </w:rPr>
        <w:tab/>
        <w:t>General</w:t>
      </w:r>
    </w:p>
    <w:p w14:paraId="343DA8F4"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Upon reception of a triggering signal, the AECD shall send data and establish voice connection with the PSAP.</w:t>
      </w:r>
    </w:p>
    <w:p w14:paraId="3C876E22"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If the sending of data failed, then the AECD shall retry sending the data.</w:t>
      </w:r>
    </w:p>
    <w:p w14:paraId="3298F1DC"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If the AECD has successfully sent the data and then loses the voice connection, it shall try to re-establish voice connection.</w:t>
      </w:r>
    </w:p>
    <w:p w14:paraId="308340CA"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In the case it was not possible to establish voice connection and/or send data using PLMN, the AECD shall store the data in non-volatile memory and attempt re-transmission of the data and to establish a voice connection.</w:t>
      </w:r>
    </w:p>
    <w:p w14:paraId="3659643E"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17.2.</w:t>
      </w:r>
      <w:r w:rsidRPr="00A84ABE">
        <w:rPr>
          <w:lang w:val="en-GB"/>
        </w:rPr>
        <w:tab/>
        <w:t xml:space="preserve">The effectiveness of AECD shall not be adversely affected by magnetic or electrical fields. This shall be demonstrated by compliance with the technical requirements and transitional provisions of </w:t>
      </w:r>
      <w:r w:rsidR="00F72A30" w:rsidRPr="00A84ABE">
        <w:rPr>
          <w:lang w:val="en-GB"/>
        </w:rPr>
        <w:t xml:space="preserve">UN </w:t>
      </w:r>
      <w:r w:rsidRPr="00A84ABE">
        <w:rPr>
          <w:lang w:val="en-GB"/>
        </w:rPr>
        <w:t>Regulation No. 10, 04 series of amendments or any later series of amendments.</w:t>
      </w:r>
    </w:p>
    <w:p w14:paraId="1E6776B7"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w:t>
      </w:r>
      <w:r w:rsidRPr="00A84ABE">
        <w:rPr>
          <w:lang w:val="en-GB"/>
        </w:rPr>
        <w:tab/>
        <w:t>Position determination</w:t>
      </w:r>
    </w:p>
    <w:p w14:paraId="02421C4E" w14:textId="77777777" w:rsidR="00D80E1F" w:rsidRPr="00A84ABE" w:rsidRDefault="00D80E1F" w:rsidP="00D80E1F">
      <w:pPr>
        <w:tabs>
          <w:tab w:val="left" w:pos="2250"/>
        </w:tabs>
        <w:suppressAutoHyphens w:val="0"/>
        <w:spacing w:line="240" w:lineRule="auto"/>
        <w:ind w:left="2250" w:right="1134" w:hanging="1116"/>
        <w:jc w:val="both"/>
        <w:rPr>
          <w:lang w:val="en-GB"/>
        </w:rPr>
      </w:pPr>
      <w:r w:rsidRPr="00A84ABE">
        <w:rPr>
          <w:lang w:val="en-GB"/>
        </w:rPr>
        <w:tab/>
        <w:t>If the AECD is fitted, in accordance with paragraph 1.4., with a GNSS receiver supporting at least three GNSS including GLONASS, GALILEO and GPS, and is able to receive and process SBAS signals, then the AECD shall comply with the requirements of paragraphs 17.3.1. to 17.3.11.</w:t>
      </w:r>
    </w:p>
    <w:p w14:paraId="3D449D4D" w14:textId="77777777" w:rsidR="00D80E1F" w:rsidRPr="00A84ABE" w:rsidRDefault="00D80E1F" w:rsidP="00D80E1F">
      <w:pPr>
        <w:tabs>
          <w:tab w:val="left" w:pos="2250"/>
        </w:tabs>
        <w:suppressAutoHyphens w:val="0"/>
        <w:spacing w:after="120" w:line="240" w:lineRule="auto"/>
        <w:ind w:left="2268" w:right="1134" w:hanging="1116"/>
        <w:jc w:val="both"/>
        <w:rPr>
          <w:bCs/>
          <w:lang w:val="en-GB"/>
        </w:rPr>
      </w:pPr>
      <w:r w:rsidRPr="00A84ABE">
        <w:rPr>
          <w:lang w:val="en-GB"/>
        </w:rPr>
        <w:tab/>
        <w:t>AECD compliance with respect to positioning capabilities shall be demonstrated by performing the test methods described in</w:t>
      </w:r>
      <w:r w:rsidRPr="00A84ABE">
        <w:rPr>
          <w:sz w:val="24"/>
          <w:lang w:val="en-GB"/>
        </w:rPr>
        <w:t xml:space="preserve"> </w:t>
      </w:r>
      <w:r w:rsidRPr="00A84ABE">
        <w:rPr>
          <w:lang w:val="en-GB"/>
        </w:rPr>
        <w:t xml:space="preserve">Annex 10: Test methods for the navigation solutions. It </w:t>
      </w:r>
      <w:r w:rsidRPr="00A84ABE">
        <w:rPr>
          <w:bCs/>
          <w:lang w:val="en-GB"/>
        </w:rPr>
        <w:t xml:space="preserve">shall be indicated in the communication document of Annex </w:t>
      </w:r>
      <w:r w:rsidRPr="00A84ABE">
        <w:rPr>
          <w:lang w:val="en-GB"/>
        </w:rPr>
        <w:t>2</w:t>
      </w:r>
      <w:r w:rsidRPr="00A84ABE">
        <w:rPr>
          <w:bCs/>
          <w:lang w:val="en-GB"/>
        </w:rPr>
        <w:t>, item 11.</w:t>
      </w:r>
    </w:p>
    <w:p w14:paraId="0C5358F6"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17.3.1.</w:t>
      </w:r>
      <w:r w:rsidRPr="00A84ABE">
        <w:rPr>
          <w:lang w:val="en-GB"/>
        </w:rPr>
        <w:tab/>
        <w:t>The GNSS receiver shall be able to output the navigation solution in a NMEA-0183 protocol format (RMC, GGA, VTG, GSA and GSV message). The AECD set-up for NMEA-0183 messages output shall be described in the operation manual.</w:t>
      </w:r>
    </w:p>
    <w:p w14:paraId="74889281"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17.3.2.</w:t>
      </w:r>
      <w:r w:rsidRPr="00A84ABE">
        <w:rPr>
          <w:lang w:val="en-GB"/>
        </w:rPr>
        <w:tab/>
        <w:t>The GNSS receiver as a part of the AECD shall be able to receive and process individual GNSS signals in L1/E1 band from at least three global navigation satellite systems, including GLONASS, GALILEO and GPS.</w:t>
      </w:r>
    </w:p>
    <w:p w14:paraId="36696775"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17.3.3.</w:t>
      </w:r>
      <w:r w:rsidRPr="00A84ABE">
        <w:rPr>
          <w:lang w:val="en-GB"/>
        </w:rPr>
        <w:tab/>
        <w:t>The GNSS receiver as a part of the AECD shall be able to receive and process combined GNSS signals in L1/E1 band from at least three global navigation satellite systems, including GLONASS, GALILEO, GPS, and SBAS.</w:t>
      </w:r>
    </w:p>
    <w:p w14:paraId="04B2D271"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17.3.4.</w:t>
      </w:r>
      <w:r w:rsidRPr="00A84ABE">
        <w:rPr>
          <w:lang w:val="en-GB"/>
        </w:rPr>
        <w:tab/>
        <w:t>The GNSS receiver as a part of the AECD shall be able to provide positioning information in the WGS-84 coordinate system.</w:t>
      </w:r>
    </w:p>
    <w:p w14:paraId="5B3FF1D8"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17.3.5.</w:t>
      </w:r>
      <w:r w:rsidRPr="00A84ABE">
        <w:rPr>
          <w:lang w:val="en-GB"/>
        </w:rPr>
        <w:tab/>
        <w:t>The GNSS receiver shall be able to obtain a position fix at least every second.</w:t>
      </w:r>
    </w:p>
    <w:p w14:paraId="3F2DDF88"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17.3.6.</w:t>
      </w:r>
      <w:r w:rsidRPr="00A84ABE">
        <w:rPr>
          <w:lang w:val="en-GB"/>
        </w:rPr>
        <w:tab/>
        <w:t>Horizontal position error shall not exceed:</w:t>
      </w:r>
    </w:p>
    <w:p w14:paraId="5DE54C1B"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lastRenderedPageBreak/>
        <w:tab/>
        <w:t>(a)</w:t>
      </w:r>
      <w:r w:rsidRPr="00A84ABE">
        <w:rPr>
          <w:lang w:val="en-GB"/>
        </w:rPr>
        <w:tab/>
        <w:t>under open sky conditions: 15 m at a confidence level of 0.95 probability with a PDOP in the range from 2.0 to 2.5;</w:t>
      </w:r>
    </w:p>
    <w:p w14:paraId="40A590A2"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in urban canyon conditions: 40 m at a confidence level of 0.95 probability with a PDOP in the range from 3.5 to 4.</w:t>
      </w:r>
    </w:p>
    <w:p w14:paraId="2AAA751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17.3.7.</w:t>
      </w:r>
      <w:r w:rsidRPr="00A84ABE">
        <w:rPr>
          <w:lang w:val="en-GB"/>
        </w:rPr>
        <w:tab/>
        <w:t>The specified requirements for accuracy shall be provided:</w:t>
      </w:r>
    </w:p>
    <w:p w14:paraId="685BA057"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at speed range from 0 to 140 km/h;</w:t>
      </w:r>
    </w:p>
    <w:p w14:paraId="1E231C66"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linear acceleration range from 0 to 2g.</w:t>
      </w:r>
    </w:p>
    <w:p w14:paraId="44053305"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17.3.8.</w:t>
      </w:r>
      <w:r w:rsidRPr="00A84ABE">
        <w:rPr>
          <w:lang w:val="en-GB"/>
        </w:rPr>
        <w:tab/>
        <w:t>Cold start time to first fix shall not exceed:</w:t>
      </w:r>
    </w:p>
    <w:p w14:paraId="168328FA"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60 s for signal level down to minus 130 dBm;</w:t>
      </w:r>
    </w:p>
    <w:p w14:paraId="40C7B059"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300 s for signal level down to minus 140 dBm.</w:t>
      </w:r>
    </w:p>
    <w:p w14:paraId="47C522A5"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17.3.9.</w:t>
      </w:r>
      <w:r w:rsidRPr="00A84ABE">
        <w:rPr>
          <w:lang w:val="en-GB"/>
        </w:rPr>
        <w:tab/>
        <w:t>GNSS signal re-acquisition time after block out of 60 s at signal level down to minus 130 dBm shall not exceed 20 s after recovery of the navigation satellite visibility.</w:t>
      </w:r>
    </w:p>
    <w:p w14:paraId="70CEE563"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17.3.10.</w:t>
      </w:r>
      <w:r w:rsidRPr="00A84ABE">
        <w:rPr>
          <w:lang w:val="en-GB"/>
        </w:rPr>
        <w:tab/>
        <w:t>Sensitivity at receiver input shall be:</w:t>
      </w:r>
    </w:p>
    <w:p w14:paraId="4C42F1D0"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GNSS signals detection (cold start) do not exceed 3,600 s at signal level on the antenna input of the AECD of minus 144 dBm;</w:t>
      </w:r>
    </w:p>
    <w:p w14:paraId="3F43934D"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GNSS signals tracking and navigation solution calculation is available for at least 600 s at signal level on the antenna input of the AECD of minus 155 dBm;</w:t>
      </w:r>
    </w:p>
    <w:p w14:paraId="1E76C98A"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(c)</w:t>
      </w:r>
      <w:r w:rsidRPr="00A84ABE">
        <w:rPr>
          <w:lang w:val="en-GB"/>
        </w:rPr>
        <w:tab/>
        <w:t>Re-acquisition of GNSS signals and calculation of the navigation solution is possible and does not exceed 60 s at signal level on the antenna input of the AECD of minus 150 dBm.</w:t>
      </w:r>
    </w:p>
    <w:p w14:paraId="4E1E816F"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17.3.11.</w:t>
      </w:r>
      <w:r w:rsidRPr="00A84ABE">
        <w:rPr>
          <w:lang w:val="en-GB"/>
        </w:rPr>
        <w:tab/>
        <w:t>The testing procedures in Annex 10 can be performed either on the AECD unit including post-processing ability or directly on the GNSS receiver as a part of the AECD.</w:t>
      </w:r>
    </w:p>
    <w:p w14:paraId="0358520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17.4.</w:t>
      </w:r>
      <w:r w:rsidRPr="00A84ABE">
        <w:rPr>
          <w:lang w:val="en-GB"/>
        </w:rPr>
        <w:tab/>
        <w:t>Means of access to PLMN</w:t>
      </w:r>
    </w:p>
    <w:p w14:paraId="6E505E37"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The AECD shall be fitted with an embedded hardware allowing registration/authentication on, and access to PLMN.</w:t>
      </w:r>
    </w:p>
    <w:p w14:paraId="1C3B453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17.5.</w:t>
      </w:r>
      <w:r w:rsidRPr="00A84ABE">
        <w:rPr>
          <w:lang w:val="en-GB"/>
        </w:rPr>
        <w:tab/>
        <w:t>AECD information and warning signal</w:t>
      </w:r>
    </w:p>
    <w:p w14:paraId="28DC064F"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If the applicant for approval so requests, the AECD information and warning signals verification may be part of the approval of a type of AECD. In this case the provisions of paragraphs 17.5.1. to 17.5.3. shall apply. It shall be indicated in the communication document of Annex 2, item 12. If the information and warning signals verification is not part of AECD approval (Part Ib), then it shall be subject to Part II approval.</w:t>
      </w:r>
    </w:p>
    <w:p w14:paraId="1BEAD3A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17.5.1.</w:t>
      </w:r>
      <w:r w:rsidRPr="00A84ABE">
        <w:rPr>
          <w:lang w:val="en-GB"/>
        </w:rPr>
        <w:tab/>
        <w:t>The following information shall be provided regarding the status of the emergency call transaction when the AECD is automatically or manually activated:</w:t>
      </w:r>
    </w:p>
    <w:p w14:paraId="1AC7588F"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system is processing (accident emergency call is triggered, connection is being set up or data transmission is in progress or completed);</w:t>
      </w:r>
    </w:p>
    <w:p w14:paraId="6C9D2F14"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transmission failed (connection failed or data transmission failed).</w:t>
      </w:r>
    </w:p>
    <w:p w14:paraId="6523F6E4"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17.5.2.</w:t>
      </w:r>
      <w:r w:rsidRPr="00A84ABE">
        <w:rPr>
          <w:lang w:val="en-GB"/>
        </w:rPr>
        <w:tab/>
        <w:t xml:space="preserve">A warning signal shall be provided in case of AECD internal malfunction. Visual indication of the AECD malfunction shall be displayed while the failure is present. It may be cancelled temporarily, but shall be repeated </w:t>
      </w:r>
      <w:r w:rsidRPr="00A84ABE">
        <w:rPr>
          <w:lang w:val="en-GB"/>
        </w:rPr>
        <w:lastRenderedPageBreak/>
        <w:t>whenever the ignition or the vehicle master control switch is being activated (whichever is applicable).</w:t>
      </w:r>
    </w:p>
    <w:p w14:paraId="2FC386EF"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17.5.2.1.</w:t>
      </w:r>
      <w:r w:rsidRPr="00A84ABE">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w:t>
      </w:r>
    </w:p>
    <w:p w14:paraId="7B1C4D32"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This shall at least cover the following items:</w:t>
      </w:r>
    </w:p>
    <w:p w14:paraId="07CA7738" w14:textId="77777777" w:rsidR="00D80E1F" w:rsidRPr="00A84ABE" w:rsidRDefault="00D80E1F" w:rsidP="00D80E1F">
      <w:pPr>
        <w:suppressAutoHyphens w:val="0"/>
        <w:spacing w:line="240" w:lineRule="auto"/>
        <w:rPr>
          <w:lang w:val="en-GB"/>
        </w:rPr>
      </w:pPr>
      <w:bookmarkStart w:id="28" w:name="_Toc387935154"/>
      <w:bookmarkStart w:id="29" w:name="_Toc397517944"/>
      <w:bookmarkStart w:id="30" w:name="_Toc456777146"/>
      <w:r w:rsidRPr="00A84ABE">
        <w:rPr>
          <w:lang w:val="en-GB"/>
        </w:rPr>
        <w:br w:type="page"/>
      </w:r>
    </w:p>
    <w:p w14:paraId="7D4C6327" w14:textId="77777777" w:rsidR="00D80E1F" w:rsidRPr="00A84ABE" w:rsidRDefault="00D80E1F" w:rsidP="00D80E1F">
      <w:pPr>
        <w:tabs>
          <w:tab w:val="left" w:pos="2250"/>
        </w:tabs>
        <w:suppressAutoHyphens w:val="0"/>
        <w:spacing w:line="240" w:lineRule="auto"/>
        <w:ind w:left="2251" w:right="1134" w:hanging="1117"/>
        <w:jc w:val="both"/>
        <w:rPr>
          <w:lang w:val="en-GB"/>
        </w:rPr>
      </w:pPr>
      <w:r w:rsidRPr="00A84ABE">
        <w:rPr>
          <w:lang w:val="en-GB"/>
        </w:rPr>
        <w:lastRenderedPageBreak/>
        <w:t xml:space="preserve">Table </w:t>
      </w:r>
      <w:bookmarkEnd w:id="28"/>
      <w:bookmarkEnd w:id="29"/>
      <w:bookmarkEnd w:id="30"/>
      <w:r w:rsidRPr="00A84ABE">
        <w:rPr>
          <w:lang w:val="en-GB"/>
        </w:rPr>
        <w:t>2</w:t>
      </w:r>
    </w:p>
    <w:p w14:paraId="7684B7C4" w14:textId="77777777" w:rsidR="00D80E1F" w:rsidRPr="00D80E1F" w:rsidRDefault="00D80E1F" w:rsidP="00D80E1F">
      <w:pPr>
        <w:suppressAutoHyphens w:val="0"/>
        <w:spacing w:after="120" w:line="240" w:lineRule="auto"/>
        <w:ind w:left="1134" w:right="1134"/>
        <w:jc w:val="both"/>
        <w:rPr>
          <w:b/>
          <w:lang w:val="en-GB"/>
        </w:rPr>
      </w:pPr>
      <w:r w:rsidRPr="00D80E1F">
        <w:rPr>
          <w:b/>
          <w:lang w:val="en-GB"/>
        </w:rPr>
        <w:t>Template of information for self-test function</w:t>
      </w:r>
    </w:p>
    <w:tbl>
      <w:tblPr>
        <w:tblW w:w="7513" w:type="dxa"/>
        <w:tblInd w:w="1163" w:type="dxa"/>
        <w:tblLayout w:type="fixed"/>
        <w:tblCellMar>
          <w:left w:w="29" w:type="dxa"/>
          <w:right w:w="29" w:type="dxa"/>
        </w:tblCellMar>
        <w:tblLook w:val="04A0" w:firstRow="1" w:lastRow="0" w:firstColumn="1" w:lastColumn="0" w:noHBand="0" w:noVBand="1"/>
      </w:tblPr>
      <w:tblGrid>
        <w:gridCol w:w="1985"/>
        <w:gridCol w:w="1984"/>
        <w:gridCol w:w="3544"/>
      </w:tblGrid>
      <w:tr w:rsidR="00D80E1F" w:rsidRPr="00A84ABE" w14:paraId="3930B075" w14:textId="77777777" w:rsidTr="00F72A30">
        <w:trPr>
          <w:trHeight w:val="323"/>
          <w:tblHeader/>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C8AC9EB" w14:textId="77777777" w:rsidR="00D80E1F" w:rsidRPr="00A84ABE" w:rsidRDefault="00D80E1F" w:rsidP="00F72A30">
            <w:pPr>
              <w:suppressAutoHyphens w:val="0"/>
              <w:spacing w:line="240" w:lineRule="auto"/>
              <w:jc w:val="center"/>
              <w:rPr>
                <w:bCs/>
                <w:i/>
                <w:sz w:val="16"/>
                <w:szCs w:val="16"/>
                <w:lang w:eastAsia="en-GB"/>
              </w:rPr>
            </w:pPr>
            <w:r w:rsidRPr="00A84ABE">
              <w:rPr>
                <w:bCs/>
                <w:i/>
                <w:sz w:val="16"/>
                <w:szCs w:val="16"/>
                <w:lang w:eastAsia="en-GB"/>
              </w:rPr>
              <w:t>Item</w:t>
            </w:r>
          </w:p>
        </w:tc>
        <w:tc>
          <w:tcPr>
            <w:tcW w:w="3544"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14:paraId="537135FB" w14:textId="77777777" w:rsidR="00D80E1F" w:rsidRPr="00A84ABE" w:rsidRDefault="00D80E1F" w:rsidP="00F72A30">
            <w:pPr>
              <w:suppressAutoHyphens w:val="0"/>
              <w:spacing w:line="240" w:lineRule="auto"/>
              <w:jc w:val="center"/>
              <w:rPr>
                <w:bCs/>
                <w:i/>
                <w:sz w:val="16"/>
                <w:szCs w:val="16"/>
                <w:lang w:eastAsia="en-GB"/>
              </w:rPr>
            </w:pPr>
            <w:r w:rsidRPr="00A84ABE">
              <w:rPr>
                <w:bCs/>
                <w:i/>
                <w:sz w:val="16"/>
                <w:szCs w:val="16"/>
                <w:lang w:eastAsia="en-GB"/>
              </w:rPr>
              <w:t xml:space="preserve">Note </w:t>
            </w:r>
          </w:p>
        </w:tc>
      </w:tr>
      <w:tr w:rsidR="00D80E1F" w:rsidRPr="00A84ABE" w14:paraId="616FFD53" w14:textId="77777777" w:rsidTr="00F72A30">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1BEE3CEA" w14:textId="77777777" w:rsidR="00D80E1F" w:rsidRPr="00A84ABE" w:rsidRDefault="00D80E1F" w:rsidP="00F72A30">
            <w:pPr>
              <w:suppressAutoHyphens w:val="0"/>
              <w:spacing w:line="240" w:lineRule="auto"/>
              <w:jc w:val="center"/>
              <w:rPr>
                <w:bCs/>
                <w:i/>
                <w:sz w:val="16"/>
                <w:szCs w:val="16"/>
                <w:lang w:eastAsia="en-GB"/>
              </w:rPr>
            </w:pPr>
            <w:r w:rsidRPr="00A84ABE">
              <w:rPr>
                <w:bCs/>
                <w:i/>
                <w:sz w:val="16"/>
                <w:szCs w:val="16"/>
                <w:lang w:eastAsia="en-GB"/>
              </w:rPr>
              <w:t>Component</w:t>
            </w:r>
          </w:p>
        </w:tc>
        <w:tc>
          <w:tcPr>
            <w:tcW w:w="1984" w:type="dxa"/>
            <w:tcBorders>
              <w:top w:val="single" w:sz="4" w:space="0" w:color="auto"/>
              <w:left w:val="nil"/>
              <w:bottom w:val="single" w:sz="12" w:space="0" w:color="auto"/>
              <w:right w:val="single" w:sz="4" w:space="0" w:color="auto"/>
            </w:tcBorders>
            <w:shd w:val="clear" w:color="auto" w:fill="FFFFFF"/>
            <w:vAlign w:val="center"/>
            <w:hideMark/>
          </w:tcPr>
          <w:p w14:paraId="1DA3B0A1" w14:textId="77777777" w:rsidR="00D80E1F" w:rsidRPr="00A84ABE" w:rsidRDefault="00D80E1F" w:rsidP="00F72A30">
            <w:pPr>
              <w:suppressAutoHyphens w:val="0"/>
              <w:spacing w:line="240" w:lineRule="auto"/>
              <w:jc w:val="center"/>
              <w:rPr>
                <w:bCs/>
                <w:i/>
                <w:sz w:val="16"/>
                <w:szCs w:val="16"/>
                <w:lang w:eastAsia="en-GB"/>
              </w:rPr>
            </w:pPr>
            <w:r w:rsidRPr="00A84ABE">
              <w:rPr>
                <w:bCs/>
                <w:i/>
                <w:sz w:val="16"/>
                <w:szCs w:val="16"/>
                <w:lang w:eastAsia="en-GB"/>
              </w:rPr>
              <w:t>Failure type</w:t>
            </w:r>
          </w:p>
        </w:tc>
        <w:tc>
          <w:tcPr>
            <w:tcW w:w="3544" w:type="dxa"/>
            <w:vMerge/>
            <w:tcBorders>
              <w:top w:val="single" w:sz="4" w:space="0" w:color="auto"/>
              <w:left w:val="single" w:sz="4" w:space="0" w:color="auto"/>
              <w:bottom w:val="single" w:sz="12" w:space="0" w:color="auto"/>
              <w:right w:val="single" w:sz="4" w:space="0" w:color="auto"/>
            </w:tcBorders>
            <w:vAlign w:val="center"/>
            <w:hideMark/>
          </w:tcPr>
          <w:p w14:paraId="2BBBDF3D" w14:textId="77777777" w:rsidR="00D80E1F" w:rsidRPr="00A84ABE" w:rsidRDefault="00D80E1F" w:rsidP="00F72A30">
            <w:pPr>
              <w:suppressAutoHyphens w:val="0"/>
              <w:spacing w:line="240" w:lineRule="auto"/>
              <w:rPr>
                <w:bCs/>
                <w:i/>
                <w:sz w:val="16"/>
                <w:szCs w:val="16"/>
                <w:lang w:eastAsia="en-GB"/>
              </w:rPr>
            </w:pPr>
          </w:p>
        </w:tc>
      </w:tr>
      <w:tr w:rsidR="00D80E1F" w:rsidRPr="00833666" w14:paraId="1862E69F" w14:textId="77777777" w:rsidTr="00F72A30">
        <w:trPr>
          <w:trHeight w:val="816"/>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20565503" w14:textId="785CAF44" w:rsidR="00D80E1F" w:rsidRPr="00A84ABE" w:rsidRDefault="00D80E1F" w:rsidP="00F72A30">
            <w:pPr>
              <w:suppressAutoHyphens w:val="0"/>
              <w:spacing w:line="240" w:lineRule="auto"/>
              <w:rPr>
                <w:lang w:eastAsia="en-GB"/>
              </w:rPr>
            </w:pPr>
            <w:r w:rsidRPr="00A84ABE">
              <w:rPr>
                <w:lang w:eastAsia="en-GB"/>
              </w:rPr>
              <w:t>Control module</w:t>
            </w:r>
          </w:p>
        </w:tc>
        <w:tc>
          <w:tcPr>
            <w:tcW w:w="1984" w:type="dxa"/>
            <w:tcBorders>
              <w:top w:val="single" w:sz="12" w:space="0" w:color="auto"/>
              <w:left w:val="nil"/>
              <w:bottom w:val="single" w:sz="4" w:space="0" w:color="auto"/>
              <w:right w:val="single" w:sz="4" w:space="0" w:color="auto"/>
            </w:tcBorders>
            <w:shd w:val="clear" w:color="auto" w:fill="auto"/>
            <w:vAlign w:val="center"/>
            <w:hideMark/>
          </w:tcPr>
          <w:p w14:paraId="2B08113C" w14:textId="77777777" w:rsidR="00D80E1F" w:rsidRPr="00A84ABE" w:rsidRDefault="00D80E1F" w:rsidP="00F72A30">
            <w:pPr>
              <w:suppressAutoHyphens w:val="0"/>
              <w:spacing w:line="240" w:lineRule="auto"/>
              <w:rPr>
                <w:lang w:eastAsia="en-GB"/>
              </w:rPr>
            </w:pPr>
            <w:r w:rsidRPr="00A84ABE">
              <w:rPr>
                <w:lang w:eastAsia="en-GB"/>
              </w:rPr>
              <w:t>Internal failure</w:t>
            </w:r>
          </w:p>
        </w:tc>
        <w:tc>
          <w:tcPr>
            <w:tcW w:w="3544" w:type="dxa"/>
            <w:tcBorders>
              <w:top w:val="single" w:sz="12" w:space="0" w:color="auto"/>
              <w:left w:val="nil"/>
              <w:bottom w:val="single" w:sz="4" w:space="0" w:color="auto"/>
              <w:right w:val="single" w:sz="4" w:space="0" w:color="auto"/>
            </w:tcBorders>
            <w:shd w:val="clear" w:color="auto" w:fill="auto"/>
            <w:vAlign w:val="center"/>
            <w:hideMark/>
          </w:tcPr>
          <w:p w14:paraId="6F89E6A9" w14:textId="77777777" w:rsidR="00D80E1F" w:rsidRPr="00A84ABE" w:rsidRDefault="00D80E1F" w:rsidP="00F72A30">
            <w:pPr>
              <w:suppressAutoHyphens w:val="0"/>
              <w:spacing w:line="240" w:lineRule="auto"/>
              <w:rPr>
                <w:lang w:val="en-GB" w:eastAsia="en-GB"/>
              </w:rPr>
            </w:pPr>
            <w:r w:rsidRPr="00A84ABE">
              <w:rPr>
                <w:lang w:val="en-GB" w:eastAsia="en-GB"/>
              </w:rPr>
              <w:t>Internal failure means e.g. hardware failure, watch-dog, software checksum, software image integrity, …</w:t>
            </w:r>
          </w:p>
        </w:tc>
      </w:tr>
      <w:tr w:rsidR="00D80E1F" w:rsidRPr="00833666" w14:paraId="6C2409BC" w14:textId="77777777" w:rsidTr="00F72A30">
        <w:trPr>
          <w:trHeight w:val="719"/>
        </w:trPr>
        <w:tc>
          <w:tcPr>
            <w:tcW w:w="1985" w:type="dxa"/>
            <w:vMerge w:val="restart"/>
            <w:tcBorders>
              <w:top w:val="nil"/>
              <w:left w:val="single" w:sz="4" w:space="0" w:color="auto"/>
              <w:right w:val="single" w:sz="4" w:space="0" w:color="auto"/>
            </w:tcBorders>
            <w:shd w:val="clear" w:color="auto" w:fill="auto"/>
            <w:noWrap/>
            <w:vAlign w:val="center"/>
            <w:hideMark/>
          </w:tcPr>
          <w:p w14:paraId="253613BE" w14:textId="7E50884B" w:rsidR="00CD1DA8" w:rsidRPr="00A84ABE" w:rsidRDefault="00CD1DA8" w:rsidP="00F72A30">
            <w:pPr>
              <w:suppressAutoHyphens w:val="0"/>
              <w:spacing w:line="240" w:lineRule="auto"/>
              <w:ind w:right="-108"/>
              <w:rPr>
                <w:lang w:eastAsia="en-GB"/>
              </w:rPr>
            </w:pPr>
            <w:r>
              <w:rPr>
                <w:lang w:eastAsia="en-GB"/>
              </w:rPr>
              <w:t>Communication module</w:t>
            </w:r>
          </w:p>
        </w:tc>
        <w:tc>
          <w:tcPr>
            <w:tcW w:w="1984" w:type="dxa"/>
            <w:tcBorders>
              <w:top w:val="nil"/>
              <w:left w:val="nil"/>
              <w:bottom w:val="single" w:sz="4" w:space="0" w:color="auto"/>
              <w:right w:val="single" w:sz="4" w:space="0" w:color="auto"/>
            </w:tcBorders>
            <w:shd w:val="clear" w:color="auto" w:fill="auto"/>
            <w:vAlign w:val="center"/>
            <w:hideMark/>
          </w:tcPr>
          <w:p w14:paraId="26A0196C" w14:textId="77777777" w:rsidR="00D80E1F" w:rsidRPr="00A84ABE" w:rsidRDefault="00D80E1F" w:rsidP="00F72A30">
            <w:pPr>
              <w:suppressAutoHyphens w:val="0"/>
              <w:spacing w:line="240" w:lineRule="auto"/>
              <w:rPr>
                <w:lang w:eastAsia="en-GB"/>
              </w:rPr>
            </w:pPr>
            <w:r w:rsidRPr="00A84ABE">
              <w:rPr>
                <w:lang w:eastAsia="en-GB"/>
              </w:rPr>
              <w:t xml:space="preserve">Electrical connection / </w:t>
            </w:r>
            <w:r w:rsidRPr="00A84ABE">
              <w:rPr>
                <w:bCs/>
                <w:lang w:eastAsia="en-GB"/>
              </w:rPr>
              <w:t>module communication failure</w:t>
            </w:r>
          </w:p>
        </w:tc>
        <w:tc>
          <w:tcPr>
            <w:tcW w:w="3544" w:type="dxa"/>
            <w:tcBorders>
              <w:top w:val="nil"/>
              <w:left w:val="nil"/>
              <w:bottom w:val="single" w:sz="4" w:space="0" w:color="auto"/>
              <w:right w:val="single" w:sz="4" w:space="0" w:color="auto"/>
            </w:tcBorders>
            <w:shd w:val="clear" w:color="auto" w:fill="auto"/>
            <w:vAlign w:val="center"/>
            <w:hideMark/>
          </w:tcPr>
          <w:p w14:paraId="66FBFCF4" w14:textId="7289A0A6" w:rsidR="00D80E1F" w:rsidRPr="00A84ABE" w:rsidRDefault="00D80E1F" w:rsidP="00F72A30">
            <w:pPr>
              <w:suppressAutoHyphens w:val="0"/>
              <w:spacing w:line="240" w:lineRule="auto"/>
              <w:rPr>
                <w:bCs/>
                <w:lang w:val="en-GB" w:eastAsia="en-GB"/>
              </w:rPr>
            </w:pPr>
            <w:r w:rsidRPr="00A84ABE">
              <w:rPr>
                <w:bCs/>
                <w:lang w:val="en-GB" w:eastAsia="en-GB"/>
              </w:rPr>
              <w:t xml:space="preserve">A failure in the module can be detected by the absence of digital communication between the </w:t>
            </w:r>
            <w:r w:rsidRPr="006D6511">
              <w:rPr>
                <w:bCs/>
                <w:lang w:val="en-GB" w:eastAsia="en-GB"/>
              </w:rPr>
              <w:t xml:space="preserve">control module and the </w:t>
            </w:r>
            <w:r w:rsidR="006D6511" w:rsidRPr="00ED1B7A">
              <w:rPr>
                <w:bCs/>
                <w:lang w:val="en-GB" w:eastAsia="en-GB"/>
              </w:rPr>
              <w:t xml:space="preserve">communication </w:t>
            </w:r>
            <w:r w:rsidRPr="006D6511">
              <w:rPr>
                <w:bCs/>
                <w:lang w:val="en-GB" w:eastAsia="en-GB"/>
              </w:rPr>
              <w:t>module.</w:t>
            </w:r>
          </w:p>
        </w:tc>
      </w:tr>
      <w:tr w:rsidR="00D80E1F" w:rsidRPr="00833666" w14:paraId="0C7AA5D8" w14:textId="77777777" w:rsidTr="00F72A30">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3D965D1F" w14:textId="77777777" w:rsidR="00D80E1F" w:rsidRPr="00A84ABE" w:rsidRDefault="00D80E1F" w:rsidP="00F72A30">
            <w:pPr>
              <w:suppressAutoHyphens w:val="0"/>
              <w:spacing w:line="240" w:lineRule="auto"/>
              <w:ind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4C7F306C" w14:textId="77777777" w:rsidR="00D80E1F" w:rsidRPr="00A84ABE" w:rsidRDefault="00D80E1F" w:rsidP="00F72A30">
            <w:pPr>
              <w:suppressAutoHyphens w:val="0"/>
              <w:spacing w:line="240" w:lineRule="auto"/>
              <w:rPr>
                <w:bCs/>
                <w:lang w:eastAsia="en-GB"/>
              </w:rPr>
            </w:pPr>
            <w:r w:rsidRPr="00A84ABE">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hideMark/>
          </w:tcPr>
          <w:p w14:paraId="467187FC" w14:textId="77777777" w:rsidR="00D80E1F" w:rsidRPr="00A84ABE" w:rsidRDefault="00D80E1F" w:rsidP="00F72A30">
            <w:pPr>
              <w:suppressAutoHyphens w:val="0"/>
              <w:spacing w:line="240" w:lineRule="auto"/>
              <w:rPr>
                <w:bCs/>
                <w:lang w:val="en-GB" w:eastAsia="en-GB"/>
              </w:rPr>
            </w:pPr>
            <w:r w:rsidRPr="00A84ABE">
              <w:rPr>
                <w:bCs/>
                <w:lang w:val="en-GB" w:eastAsia="en-GB"/>
              </w:rPr>
              <w:t xml:space="preserve">Item necessary because it is a basic function: a failure implies that the AECS cannot perform its function. </w:t>
            </w:r>
          </w:p>
        </w:tc>
      </w:tr>
      <w:tr w:rsidR="00D80E1F" w:rsidRPr="00A84ABE" w14:paraId="4EBB01FA" w14:textId="77777777" w:rsidTr="00F72A30">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5838F408" w14:textId="77777777" w:rsidR="00D80E1F" w:rsidRPr="00A84ABE" w:rsidRDefault="00D80E1F" w:rsidP="00F72A30">
            <w:pPr>
              <w:suppressAutoHyphens w:val="0"/>
              <w:spacing w:line="240" w:lineRule="auto"/>
              <w:ind w:right="-108"/>
              <w:rPr>
                <w:lang w:eastAsia="en-GB"/>
              </w:rPr>
            </w:pPr>
            <w:r w:rsidRPr="00A84ABE">
              <w:rPr>
                <w:lang w:eastAsia="en-GB"/>
              </w:rPr>
              <w:t>GNSS receiver</w:t>
            </w:r>
          </w:p>
        </w:tc>
        <w:tc>
          <w:tcPr>
            <w:tcW w:w="1984" w:type="dxa"/>
            <w:tcBorders>
              <w:top w:val="nil"/>
              <w:left w:val="nil"/>
              <w:bottom w:val="single" w:sz="4" w:space="0" w:color="auto"/>
              <w:right w:val="single" w:sz="4" w:space="0" w:color="auto"/>
            </w:tcBorders>
            <w:shd w:val="clear" w:color="auto" w:fill="auto"/>
            <w:vAlign w:val="center"/>
            <w:hideMark/>
          </w:tcPr>
          <w:p w14:paraId="1BF6C953" w14:textId="77777777" w:rsidR="00D80E1F" w:rsidRPr="00A84ABE" w:rsidRDefault="00D80E1F" w:rsidP="00F72A30">
            <w:pPr>
              <w:suppressAutoHyphens w:val="0"/>
              <w:spacing w:line="240" w:lineRule="auto"/>
              <w:rPr>
                <w:lang w:eastAsia="en-GB"/>
              </w:rPr>
            </w:pPr>
            <w:r w:rsidRPr="00A84ABE">
              <w:rPr>
                <w:lang w:eastAsia="en-GB"/>
              </w:rPr>
              <w:t xml:space="preserve">Electrical connection / </w:t>
            </w:r>
            <w:r w:rsidRPr="00A84ABE">
              <w:rPr>
                <w:bCs/>
                <w:lang w:eastAsia="en-GB"/>
              </w:rPr>
              <w:t>module communication failure</w:t>
            </w:r>
          </w:p>
        </w:tc>
        <w:tc>
          <w:tcPr>
            <w:tcW w:w="3544" w:type="dxa"/>
            <w:tcBorders>
              <w:top w:val="nil"/>
              <w:left w:val="nil"/>
              <w:bottom w:val="single" w:sz="4" w:space="0" w:color="auto"/>
              <w:right w:val="single" w:sz="4" w:space="0" w:color="auto"/>
            </w:tcBorders>
            <w:shd w:val="clear" w:color="auto" w:fill="auto"/>
            <w:vAlign w:val="center"/>
          </w:tcPr>
          <w:p w14:paraId="659636A3" w14:textId="77777777" w:rsidR="00D80E1F" w:rsidRPr="00A84ABE" w:rsidRDefault="00D80E1F" w:rsidP="00F72A30">
            <w:pPr>
              <w:suppressAutoHyphens w:val="0"/>
              <w:spacing w:line="240" w:lineRule="auto"/>
              <w:rPr>
                <w:lang w:eastAsia="en-GB"/>
              </w:rPr>
            </w:pPr>
          </w:p>
        </w:tc>
      </w:tr>
      <w:tr w:rsidR="00D80E1F" w:rsidRPr="00A84ABE" w14:paraId="10598D6F" w14:textId="77777777" w:rsidTr="00F72A30">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7747A9D6" w14:textId="77777777" w:rsidR="00D80E1F" w:rsidRPr="00A84ABE" w:rsidRDefault="00D80E1F" w:rsidP="00F72A30">
            <w:pPr>
              <w:suppressAutoHyphens w:val="0"/>
              <w:spacing w:line="240" w:lineRule="auto"/>
              <w:ind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134B64AA" w14:textId="77777777" w:rsidR="00D80E1F" w:rsidRPr="00A84ABE" w:rsidRDefault="00D80E1F" w:rsidP="00F72A30">
            <w:pPr>
              <w:suppressAutoHyphens w:val="0"/>
              <w:spacing w:line="240" w:lineRule="auto"/>
              <w:rPr>
                <w:bCs/>
                <w:lang w:eastAsia="en-GB"/>
              </w:rPr>
            </w:pPr>
            <w:r w:rsidRPr="00A84ABE">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tcPr>
          <w:p w14:paraId="4E619337" w14:textId="77777777" w:rsidR="00D80E1F" w:rsidRPr="00A84ABE" w:rsidRDefault="00D80E1F" w:rsidP="00F72A30">
            <w:pPr>
              <w:suppressAutoHyphens w:val="0"/>
              <w:spacing w:line="240" w:lineRule="auto"/>
              <w:rPr>
                <w:lang w:eastAsia="en-GB"/>
              </w:rPr>
            </w:pPr>
          </w:p>
        </w:tc>
      </w:tr>
      <w:tr w:rsidR="00D80E1F" w:rsidRPr="00A84ABE" w14:paraId="7B2F632B" w14:textId="77777777" w:rsidTr="00F72A30">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69396BE" w14:textId="2DD3B8FD" w:rsidR="00D80E1F" w:rsidRPr="006D6511" w:rsidRDefault="00DE47FC" w:rsidP="00ED1B7A">
            <w:pPr>
              <w:suppressAutoHyphens w:val="0"/>
              <w:spacing w:line="240" w:lineRule="auto"/>
              <w:ind w:right="113"/>
              <w:rPr>
                <w:lang w:eastAsia="en-GB"/>
              </w:rPr>
            </w:pPr>
            <w:r w:rsidRPr="00ED1B7A">
              <w:t xml:space="preserve">Mobile </w:t>
            </w:r>
            <w:r w:rsidR="00ED1B7A">
              <w:t>n</w:t>
            </w:r>
            <w:r w:rsidRPr="00ED1B7A">
              <w:t>etwork</w:t>
            </w:r>
            <w:r w:rsidR="00ED1B7A">
              <w:t xml:space="preserve"> </w:t>
            </w:r>
            <w:r w:rsidR="00D80E1F" w:rsidRPr="006D6511">
              <w:rPr>
                <w:lang w:eastAsia="en-GB"/>
              </w:rPr>
              <w:t>antenna</w:t>
            </w:r>
          </w:p>
        </w:tc>
        <w:tc>
          <w:tcPr>
            <w:tcW w:w="1984" w:type="dxa"/>
            <w:tcBorders>
              <w:top w:val="nil"/>
              <w:left w:val="nil"/>
              <w:bottom w:val="single" w:sz="4" w:space="0" w:color="auto"/>
              <w:right w:val="single" w:sz="4" w:space="0" w:color="auto"/>
            </w:tcBorders>
            <w:shd w:val="clear" w:color="auto" w:fill="auto"/>
            <w:vAlign w:val="center"/>
            <w:hideMark/>
          </w:tcPr>
          <w:p w14:paraId="770AD26F" w14:textId="77777777" w:rsidR="00D80E1F" w:rsidRPr="00A84ABE" w:rsidRDefault="00D80E1F" w:rsidP="00F72A30">
            <w:pPr>
              <w:suppressAutoHyphens w:val="0"/>
              <w:spacing w:line="240" w:lineRule="auto"/>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tcPr>
          <w:p w14:paraId="7537DD3D" w14:textId="77777777" w:rsidR="00D80E1F" w:rsidRPr="00A84ABE" w:rsidRDefault="00D80E1F" w:rsidP="00F72A30">
            <w:pPr>
              <w:suppressAutoHyphens w:val="0"/>
              <w:spacing w:line="240" w:lineRule="auto"/>
              <w:rPr>
                <w:lang w:eastAsia="en-GB"/>
              </w:rPr>
            </w:pPr>
          </w:p>
        </w:tc>
      </w:tr>
      <w:tr w:rsidR="00D80E1F" w:rsidRPr="00A84ABE" w14:paraId="454D5289" w14:textId="77777777" w:rsidTr="00F72A30">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3FC6C1E" w14:textId="77777777" w:rsidR="00D80E1F" w:rsidRPr="006D6511" w:rsidRDefault="00D80E1F" w:rsidP="00F72A30">
            <w:pPr>
              <w:suppressAutoHyphens w:val="0"/>
              <w:spacing w:line="240" w:lineRule="auto"/>
              <w:ind w:right="-108"/>
              <w:rPr>
                <w:lang w:eastAsia="en-GB"/>
              </w:rPr>
            </w:pPr>
            <w:r w:rsidRPr="006D6511">
              <w:rPr>
                <w:lang w:eastAsia="en-GB"/>
              </w:rPr>
              <w:t>GNSS antenna</w:t>
            </w:r>
          </w:p>
        </w:tc>
        <w:tc>
          <w:tcPr>
            <w:tcW w:w="1984" w:type="dxa"/>
            <w:tcBorders>
              <w:top w:val="nil"/>
              <w:left w:val="nil"/>
              <w:bottom w:val="single" w:sz="4" w:space="0" w:color="auto"/>
              <w:right w:val="single" w:sz="4" w:space="0" w:color="auto"/>
            </w:tcBorders>
            <w:shd w:val="clear" w:color="auto" w:fill="auto"/>
            <w:vAlign w:val="center"/>
            <w:hideMark/>
          </w:tcPr>
          <w:p w14:paraId="65CCB2B5" w14:textId="77777777" w:rsidR="00D80E1F" w:rsidRPr="00A84ABE" w:rsidRDefault="00D80E1F" w:rsidP="00F72A30">
            <w:pPr>
              <w:suppressAutoHyphens w:val="0"/>
              <w:spacing w:line="240" w:lineRule="auto"/>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tcPr>
          <w:p w14:paraId="78F0B499" w14:textId="77777777" w:rsidR="00D80E1F" w:rsidRPr="00A84ABE" w:rsidRDefault="00D80E1F" w:rsidP="00F72A30">
            <w:pPr>
              <w:suppressAutoHyphens w:val="0"/>
              <w:spacing w:line="240" w:lineRule="auto"/>
              <w:rPr>
                <w:lang w:eastAsia="en-GB"/>
              </w:rPr>
            </w:pPr>
          </w:p>
        </w:tc>
      </w:tr>
      <w:tr w:rsidR="00D80E1F" w:rsidRPr="00833666" w14:paraId="037BD912" w14:textId="77777777" w:rsidTr="00F72A30">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42641C79" w14:textId="6B13176B" w:rsidR="00D80E1F" w:rsidRPr="00A84ABE" w:rsidRDefault="00ED1B7A" w:rsidP="00F72A30">
            <w:pPr>
              <w:suppressAutoHyphens w:val="0"/>
              <w:spacing w:line="240" w:lineRule="auto"/>
              <w:ind w:right="-108"/>
              <w:rPr>
                <w:lang w:eastAsia="en-GB"/>
              </w:rPr>
            </w:pPr>
            <w:r>
              <w:rPr>
                <w:lang w:eastAsia="en-GB"/>
              </w:rPr>
              <w:t>CCU</w:t>
            </w:r>
          </w:p>
          <w:p w14:paraId="15A52B78" w14:textId="77777777" w:rsidR="00D80E1F" w:rsidRPr="00A84ABE" w:rsidRDefault="00D80E1F" w:rsidP="00F72A30">
            <w:pPr>
              <w:suppressAutoHyphens w:val="0"/>
              <w:spacing w:line="240" w:lineRule="auto"/>
              <w:ind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7C816871" w14:textId="77777777" w:rsidR="00D80E1F" w:rsidRPr="00A84ABE" w:rsidRDefault="00D80E1F" w:rsidP="00F72A30">
            <w:pPr>
              <w:suppressAutoHyphens w:val="0"/>
              <w:spacing w:line="240" w:lineRule="auto"/>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hideMark/>
          </w:tcPr>
          <w:p w14:paraId="0B90ACB1" w14:textId="77777777" w:rsidR="00A43E17" w:rsidRDefault="00D80E1F" w:rsidP="00F72A30">
            <w:pPr>
              <w:suppressAutoHyphens w:val="0"/>
              <w:spacing w:line="240" w:lineRule="auto"/>
              <w:rPr>
                <w:lang w:val="en-GB" w:eastAsia="en-GB"/>
              </w:rPr>
            </w:pPr>
            <w:r w:rsidRPr="00A84ABE">
              <w:rPr>
                <w:lang w:val="en-GB" w:eastAsia="en-GB"/>
              </w:rPr>
              <w:t xml:space="preserve">e.g. </w:t>
            </w:r>
          </w:p>
          <w:p w14:paraId="483DBCAB" w14:textId="77777777" w:rsidR="00D80E1F" w:rsidRPr="00A84ABE" w:rsidRDefault="00D80E1F" w:rsidP="00F72A30">
            <w:pPr>
              <w:suppressAutoHyphens w:val="0"/>
              <w:spacing w:line="240" w:lineRule="auto"/>
              <w:rPr>
                <w:lang w:val="en-GB" w:eastAsia="en-GB"/>
              </w:rPr>
            </w:pPr>
            <w:r w:rsidRPr="00A84ABE">
              <w:rPr>
                <w:lang w:val="en-GB" w:eastAsia="en-GB"/>
              </w:rPr>
              <w:t>crash detection sensor system, triggering device, …</w:t>
            </w:r>
          </w:p>
        </w:tc>
      </w:tr>
      <w:tr w:rsidR="00D80E1F" w:rsidRPr="00833666" w14:paraId="1D6386E4" w14:textId="77777777" w:rsidTr="00F72A30">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41433F10" w14:textId="77777777" w:rsidR="00D80E1F" w:rsidRPr="00A84ABE" w:rsidRDefault="00D80E1F" w:rsidP="00F72A30">
            <w:pPr>
              <w:suppressAutoHyphens w:val="0"/>
              <w:spacing w:line="240" w:lineRule="auto"/>
              <w:ind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4BD71324" w14:textId="77777777" w:rsidR="00D80E1F" w:rsidRPr="00F07269" w:rsidRDefault="00D80E1F" w:rsidP="00F72A30">
            <w:pPr>
              <w:suppressAutoHyphens w:val="0"/>
              <w:spacing w:line="240" w:lineRule="auto"/>
              <w:rPr>
                <w:bCs/>
                <w:lang w:eastAsia="en-GB"/>
              </w:rPr>
            </w:pPr>
            <w:r w:rsidRPr="00F07269">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hideMark/>
          </w:tcPr>
          <w:p w14:paraId="15062D1D" w14:textId="77777777" w:rsidR="00D80E1F" w:rsidRPr="00F07269" w:rsidRDefault="00D80E1F" w:rsidP="00F72A30">
            <w:pPr>
              <w:suppressAutoHyphens w:val="0"/>
              <w:spacing w:line="240" w:lineRule="auto"/>
              <w:rPr>
                <w:bCs/>
                <w:lang w:val="en-GB" w:eastAsia="en-GB"/>
              </w:rPr>
            </w:pPr>
            <w:r w:rsidRPr="00F07269">
              <w:rPr>
                <w:bCs/>
                <w:lang w:val="en-GB" w:eastAsia="en-GB"/>
              </w:rPr>
              <w:t>If not in good condition, then the automatic emergency call is not possible.</w:t>
            </w:r>
          </w:p>
          <w:p w14:paraId="28FD6DA1" w14:textId="312D3DD8" w:rsidR="00D84E0E" w:rsidRPr="00F07269" w:rsidRDefault="00D84E0E" w:rsidP="00ED1B7A">
            <w:pPr>
              <w:suppressAutoHyphens w:val="0"/>
              <w:spacing w:line="240" w:lineRule="auto"/>
              <w:rPr>
                <w:rFonts w:cs="Courier New"/>
                <w:bCs/>
                <w:lang w:val="en-GB" w:eastAsia="en-GB"/>
              </w:rPr>
            </w:pPr>
            <w:r w:rsidRPr="00F07269">
              <w:rPr>
                <w:bCs/>
                <w:lang w:val="en-US" w:eastAsia="en-GB"/>
              </w:rPr>
              <w:t>If CCU internal failure verification is not part of AECD approval (Part</w:t>
            </w:r>
            <w:r w:rsidR="00ED1B7A">
              <w:rPr>
                <w:bCs/>
                <w:lang w:val="en-US" w:eastAsia="en-GB"/>
              </w:rPr>
              <w:t xml:space="preserve"> </w:t>
            </w:r>
            <w:r w:rsidRPr="00F07269">
              <w:rPr>
                <w:bCs/>
                <w:lang w:val="en-US" w:eastAsia="en-GB"/>
              </w:rPr>
              <w:t>Ib), then it shall be subject to AECS approval (Part</w:t>
            </w:r>
            <w:r w:rsidR="00ED1B7A">
              <w:rPr>
                <w:bCs/>
                <w:lang w:val="en-US" w:eastAsia="en-GB"/>
              </w:rPr>
              <w:t> </w:t>
            </w:r>
            <w:r w:rsidRPr="00F07269">
              <w:rPr>
                <w:bCs/>
                <w:lang w:val="en-US" w:eastAsia="en-GB"/>
              </w:rPr>
              <w:t>II).</w:t>
            </w:r>
          </w:p>
        </w:tc>
      </w:tr>
      <w:tr w:rsidR="00D80E1F" w:rsidRPr="00A84ABE" w14:paraId="571ABB2C" w14:textId="77777777" w:rsidTr="00F72A30">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0E3AA4A9" w14:textId="77777777" w:rsidR="00D80E1F" w:rsidRPr="00A84ABE" w:rsidRDefault="00D80E1F" w:rsidP="00F72A30">
            <w:pPr>
              <w:suppressAutoHyphens w:val="0"/>
              <w:spacing w:line="240" w:lineRule="auto"/>
              <w:ind w:right="-108"/>
              <w:rPr>
                <w:lang w:eastAsia="en-GB"/>
              </w:rPr>
            </w:pPr>
            <w:r w:rsidRPr="00A84ABE">
              <w:rPr>
                <w:lang w:eastAsia="en-GB"/>
              </w:rPr>
              <w:t>Power supply</w:t>
            </w:r>
          </w:p>
        </w:tc>
        <w:tc>
          <w:tcPr>
            <w:tcW w:w="1984" w:type="dxa"/>
            <w:tcBorders>
              <w:top w:val="nil"/>
              <w:left w:val="nil"/>
              <w:bottom w:val="single" w:sz="4" w:space="0" w:color="auto"/>
              <w:right w:val="single" w:sz="4" w:space="0" w:color="auto"/>
            </w:tcBorders>
            <w:shd w:val="clear" w:color="auto" w:fill="auto"/>
            <w:vAlign w:val="center"/>
            <w:hideMark/>
          </w:tcPr>
          <w:p w14:paraId="7ACB93F9" w14:textId="77777777" w:rsidR="00D80E1F" w:rsidRPr="00A84ABE" w:rsidRDefault="00D80E1F" w:rsidP="00F72A30">
            <w:pPr>
              <w:suppressAutoHyphens w:val="0"/>
              <w:spacing w:line="240" w:lineRule="auto"/>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hideMark/>
          </w:tcPr>
          <w:p w14:paraId="6EF8BA94" w14:textId="77777777" w:rsidR="00D80E1F" w:rsidRPr="00A84ABE" w:rsidRDefault="00D80E1F" w:rsidP="00F72A30">
            <w:pPr>
              <w:suppressAutoHyphens w:val="0"/>
              <w:spacing w:line="240" w:lineRule="auto"/>
              <w:rPr>
                <w:lang w:eastAsia="en-GB"/>
              </w:rPr>
            </w:pPr>
            <w:r w:rsidRPr="00A84ABE">
              <w:rPr>
                <w:lang w:eastAsia="en-GB"/>
              </w:rPr>
              <w:t>Dedicated battery is connected.</w:t>
            </w:r>
          </w:p>
        </w:tc>
      </w:tr>
      <w:tr w:rsidR="00D80E1F" w:rsidRPr="00833666" w14:paraId="167E48D5" w14:textId="77777777" w:rsidTr="00F72A30">
        <w:trPr>
          <w:trHeight w:val="60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78B671E" w14:textId="7549D5DE" w:rsidR="00D80E1F" w:rsidRPr="00A84ABE" w:rsidRDefault="00ED1B7A" w:rsidP="00F72A30">
            <w:pPr>
              <w:suppressAutoHyphens w:val="0"/>
              <w:spacing w:line="240" w:lineRule="auto"/>
              <w:ind w:right="-108"/>
              <w:rPr>
                <w:lang w:eastAsia="en-GB"/>
              </w:rPr>
            </w:pPr>
            <w:r>
              <w:rPr>
                <w:lang w:eastAsia="en-GB"/>
              </w:rPr>
              <w:t>SIM</w:t>
            </w:r>
          </w:p>
        </w:tc>
        <w:tc>
          <w:tcPr>
            <w:tcW w:w="1984" w:type="dxa"/>
            <w:tcBorders>
              <w:top w:val="nil"/>
              <w:left w:val="nil"/>
              <w:bottom w:val="single" w:sz="4" w:space="0" w:color="auto"/>
              <w:right w:val="single" w:sz="4" w:space="0" w:color="auto"/>
            </w:tcBorders>
            <w:shd w:val="clear" w:color="auto" w:fill="auto"/>
            <w:vAlign w:val="center"/>
            <w:hideMark/>
          </w:tcPr>
          <w:p w14:paraId="79FFC575" w14:textId="77777777" w:rsidR="00D80E1F" w:rsidRPr="00A84ABE" w:rsidRDefault="00D80E1F" w:rsidP="00F72A30">
            <w:pPr>
              <w:suppressAutoHyphens w:val="0"/>
              <w:spacing w:line="240" w:lineRule="auto"/>
              <w:rPr>
                <w:lang w:eastAsia="en-GB"/>
              </w:rPr>
            </w:pPr>
            <w:r w:rsidRPr="00A84ABE">
              <w:rPr>
                <w:lang w:eastAsia="en-GB"/>
              </w:rPr>
              <w:t>not present</w:t>
            </w:r>
          </w:p>
        </w:tc>
        <w:tc>
          <w:tcPr>
            <w:tcW w:w="3544" w:type="dxa"/>
            <w:tcBorders>
              <w:top w:val="nil"/>
              <w:left w:val="nil"/>
              <w:bottom w:val="single" w:sz="4" w:space="0" w:color="auto"/>
              <w:right w:val="single" w:sz="4" w:space="0" w:color="auto"/>
            </w:tcBorders>
            <w:shd w:val="clear" w:color="auto" w:fill="auto"/>
            <w:vAlign w:val="center"/>
            <w:hideMark/>
          </w:tcPr>
          <w:p w14:paraId="6447185B" w14:textId="77777777" w:rsidR="00D80E1F" w:rsidRPr="00A84ABE" w:rsidRDefault="00D80E1F" w:rsidP="00F72A30">
            <w:pPr>
              <w:suppressAutoHyphens w:val="0"/>
              <w:spacing w:line="240" w:lineRule="auto"/>
              <w:rPr>
                <w:bCs/>
                <w:lang w:val="en-GB" w:eastAsia="en-GB"/>
              </w:rPr>
            </w:pPr>
            <w:r w:rsidRPr="00A84ABE">
              <w:rPr>
                <w:bCs/>
                <w:lang w:val="en-GB" w:eastAsia="en-GB"/>
              </w:rPr>
              <w:t>This item only applies if a removable SIM card is used.</w:t>
            </w:r>
          </w:p>
        </w:tc>
      </w:tr>
      <w:tr w:rsidR="00D80E1F" w:rsidRPr="00833666" w14:paraId="73A15B0B" w14:textId="77777777" w:rsidTr="00F72A30">
        <w:trPr>
          <w:trHeight w:val="862"/>
        </w:trPr>
        <w:tc>
          <w:tcPr>
            <w:tcW w:w="1985" w:type="dxa"/>
            <w:tcBorders>
              <w:top w:val="single" w:sz="4" w:space="0" w:color="auto"/>
              <w:left w:val="single" w:sz="4" w:space="0" w:color="auto"/>
              <w:bottom w:val="single" w:sz="12" w:space="0" w:color="auto"/>
              <w:right w:val="single" w:sz="6" w:space="0" w:color="auto"/>
            </w:tcBorders>
            <w:shd w:val="clear" w:color="auto" w:fill="auto"/>
            <w:noWrap/>
            <w:vAlign w:val="center"/>
            <w:hideMark/>
          </w:tcPr>
          <w:p w14:paraId="05BCCAD4" w14:textId="77777777" w:rsidR="00D80E1F" w:rsidRPr="00ED1B7A" w:rsidRDefault="00D80E1F" w:rsidP="00F72A30">
            <w:pPr>
              <w:suppressAutoHyphens w:val="0"/>
              <w:spacing w:line="240" w:lineRule="auto"/>
              <w:ind w:right="-108"/>
              <w:rPr>
                <w:lang w:val="en-US" w:eastAsia="en-GB"/>
              </w:rPr>
            </w:pPr>
            <w:r w:rsidRPr="00ED1B7A">
              <w:rPr>
                <w:lang w:val="en-GB" w:eastAsia="en-GB"/>
              </w:rPr>
              <w:t>Back-up power supply</w:t>
            </w:r>
          </w:p>
          <w:p w14:paraId="36BDEA61" w14:textId="77777777" w:rsidR="005D4821" w:rsidRPr="00ED1B7A" w:rsidRDefault="005D4821" w:rsidP="00F72A30">
            <w:pPr>
              <w:suppressAutoHyphens w:val="0"/>
              <w:spacing w:line="240" w:lineRule="auto"/>
              <w:ind w:right="-108"/>
              <w:rPr>
                <w:lang w:val="en-US" w:eastAsia="en-GB"/>
              </w:rPr>
            </w:pPr>
            <w:r w:rsidRPr="00ED1B7A">
              <w:rPr>
                <w:lang w:val="en-US" w:eastAsia="en-GB"/>
              </w:rPr>
              <w:t>(if fitted)</w:t>
            </w:r>
          </w:p>
        </w:tc>
        <w:tc>
          <w:tcPr>
            <w:tcW w:w="1984" w:type="dxa"/>
            <w:tcBorders>
              <w:top w:val="single" w:sz="4" w:space="0" w:color="auto"/>
              <w:left w:val="single" w:sz="6" w:space="0" w:color="auto"/>
              <w:bottom w:val="single" w:sz="12" w:space="0" w:color="auto"/>
              <w:right w:val="single" w:sz="6" w:space="0" w:color="auto"/>
            </w:tcBorders>
            <w:shd w:val="clear" w:color="auto" w:fill="auto"/>
            <w:vAlign w:val="center"/>
            <w:hideMark/>
          </w:tcPr>
          <w:p w14:paraId="2ED54A08" w14:textId="77777777" w:rsidR="00D80E1F" w:rsidRPr="00A84ABE" w:rsidRDefault="00D80E1F" w:rsidP="00F72A30">
            <w:pPr>
              <w:suppressAutoHyphens w:val="0"/>
              <w:spacing w:line="240" w:lineRule="auto"/>
              <w:rPr>
                <w:bCs/>
                <w:lang w:val="en-GB" w:eastAsia="en-GB"/>
              </w:rPr>
            </w:pPr>
            <w:r w:rsidRPr="00A84ABE">
              <w:rPr>
                <w:bCs/>
                <w:lang w:val="en-GB" w:eastAsia="en-GB"/>
              </w:rPr>
              <w:t>The state of charge, threshold for warning at the discretion of the manufacturer</w:t>
            </w:r>
          </w:p>
        </w:tc>
        <w:tc>
          <w:tcPr>
            <w:tcW w:w="3544" w:type="dxa"/>
            <w:tcBorders>
              <w:top w:val="single" w:sz="4" w:space="0" w:color="auto"/>
              <w:left w:val="single" w:sz="6" w:space="0" w:color="auto"/>
              <w:bottom w:val="single" w:sz="12" w:space="0" w:color="auto"/>
              <w:right w:val="single" w:sz="4" w:space="0" w:color="auto"/>
            </w:tcBorders>
            <w:shd w:val="clear" w:color="auto" w:fill="auto"/>
            <w:vAlign w:val="center"/>
            <w:hideMark/>
          </w:tcPr>
          <w:p w14:paraId="4785D0A0" w14:textId="77777777" w:rsidR="00D80E1F" w:rsidRPr="00A84ABE" w:rsidRDefault="00D80E1F" w:rsidP="00F72A30">
            <w:pPr>
              <w:suppressAutoHyphens w:val="0"/>
              <w:spacing w:line="240" w:lineRule="auto"/>
              <w:rPr>
                <w:bCs/>
                <w:lang w:val="en-GB" w:eastAsia="en-GB"/>
              </w:rPr>
            </w:pPr>
            <w:r w:rsidRPr="00A84ABE">
              <w:rPr>
                <w:bCs/>
                <w:lang w:val="en-GB" w:eastAsia="en-GB"/>
              </w:rPr>
              <w:t>Failure if the state of charge is at a critical level according to the manufacturer.</w:t>
            </w:r>
          </w:p>
        </w:tc>
      </w:tr>
    </w:tbl>
    <w:p w14:paraId="102EBBCC"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bookmarkStart w:id="31" w:name="_Toc387935155"/>
    </w:p>
    <w:p w14:paraId="6BE72BE4"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17.5.2.2.</w:t>
      </w:r>
      <w:r w:rsidRPr="00A84ABE">
        <w:rPr>
          <w:lang w:val="en-GB"/>
        </w:rPr>
        <w:tab/>
        <w:t>Test procedure</w:t>
      </w:r>
    </w:p>
    <w:p w14:paraId="1E8BBF2B"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Self-test function verification test</w:t>
      </w:r>
    </w:p>
    <w:p w14:paraId="7231997A"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17.5.2.2.1.</w:t>
      </w:r>
      <w:r w:rsidRPr="00A84ABE">
        <w:rPr>
          <w:lang w:val="en-GB"/>
        </w:rPr>
        <w:tab/>
        <w:t>The following test shall be performed on an AECD on a representative arrangement of components.</w:t>
      </w:r>
    </w:p>
    <w:p w14:paraId="73D9DABF"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17.5.2.2.2.</w:t>
      </w:r>
      <w:r w:rsidRPr="00A84ABE">
        <w:rPr>
          <w:lang w:val="en-GB"/>
        </w:rPr>
        <w:tab/>
        <w:t>Simulate a malfunction of the AECD system by introducing a critical failure in one or more of the items monitored by the self-test function according to the technical documentation provided by the manufacturer. The item(s) shall be selected at the discretion of the Technical Service.</w:t>
      </w:r>
    </w:p>
    <w:p w14:paraId="07A9D44A"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17.5.2.2.3.</w:t>
      </w:r>
      <w:r w:rsidRPr="00A84ABE">
        <w:rPr>
          <w:lang w:val="en-GB"/>
        </w:rPr>
        <w:tab/>
        <w:t>Power the AECD up and verify that the AECD warning signal device illuminates or the electrical signal is generated, whichever is relevant.</w:t>
      </w:r>
    </w:p>
    <w:p w14:paraId="1941DAF3"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17.5.2.2.4.</w:t>
      </w:r>
      <w:r w:rsidRPr="00A84ABE">
        <w:rPr>
          <w:lang w:val="en-GB"/>
        </w:rPr>
        <w:tab/>
        <w:t>Power the AECD down and restore it to normal operation.</w:t>
      </w:r>
    </w:p>
    <w:p w14:paraId="0E795B5F"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lastRenderedPageBreak/>
        <w:t>17.5.2.2.5.</w:t>
      </w:r>
      <w:r w:rsidRPr="00A84ABE">
        <w:rPr>
          <w:lang w:val="en-GB"/>
        </w:rPr>
        <w:tab/>
        <w:t>Power the AECD up and verify that the AECD warning signal device does not illuminate or extinguishes shortly after illuminating initially, or the electrical signal is not generated shortly afterward or is cancelled after being generated initially, whichever is relevant.</w:t>
      </w:r>
    </w:p>
    <w:p w14:paraId="60B2FCBD"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17.5.3.</w:t>
      </w:r>
      <w:r w:rsidRPr="00A84ABE">
        <w:rPr>
          <w:lang w:val="en-GB"/>
        </w:rPr>
        <w:tab/>
        <w:t>Instead of providing information or a warning signal, the AECD may provide the electrical signal to other vehicle components, e.g. instrument panel, which provides the information or warning signal.</w:t>
      </w:r>
    </w:p>
    <w:p w14:paraId="4D96C576"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17.6.</w:t>
      </w:r>
      <w:r w:rsidRPr="00A84ABE">
        <w:rPr>
          <w:lang w:val="en-GB"/>
        </w:rPr>
        <w:tab/>
        <w:t>Power supply</w:t>
      </w:r>
    </w:p>
    <w:p w14:paraId="2C2221CD"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17.6.1.</w:t>
      </w:r>
      <w:r w:rsidRPr="00A84ABE">
        <w:rPr>
          <w:lang w:val="en-GB"/>
        </w:rPr>
        <w:tab/>
        <w:t>Perform the sled test described in Annex 9.</w:t>
      </w:r>
    </w:p>
    <w:p w14:paraId="34777876"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17.6.2.</w:t>
      </w:r>
      <w:r w:rsidRPr="00A84ABE">
        <w:rPr>
          <w:lang w:val="en-GB"/>
        </w:rPr>
        <w:tab/>
        <w:t>Immediately after the sled test, simulate the trigger so as to emit the MSD.</w:t>
      </w:r>
    </w:p>
    <w:p w14:paraId="6655092D" w14:textId="4D1416C4"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17.6.3.</w:t>
      </w:r>
      <w:r w:rsidRPr="00A84ABE">
        <w:rPr>
          <w:lang w:val="en-GB"/>
        </w:rPr>
        <w:tab/>
        <w:t>The AECD shall send the MSD and shall produce status indication (if relevant) upon triggering. This shall be verified by one of the methods described in Annex 11.</w:t>
      </w:r>
    </w:p>
    <w:p w14:paraId="674DFA08" w14:textId="16BA4129"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17.6.</w:t>
      </w:r>
      <w:r w:rsidR="00EF275F" w:rsidRPr="001407CC">
        <w:rPr>
          <w:lang w:val="en-US"/>
        </w:rPr>
        <w:t>4</w:t>
      </w:r>
      <w:r w:rsidRPr="00A84ABE">
        <w:rPr>
          <w:lang w:val="en-GB"/>
        </w:rPr>
        <w:t>.</w:t>
      </w:r>
      <w:r w:rsidRPr="00A84ABE">
        <w:rPr>
          <w:lang w:val="en-GB"/>
        </w:rPr>
        <w:tab/>
        <w:t>In the case of an AECD equipped with a back-up power supply, at the request of the applicant, it shall be verified that the AECD is able to operate autonomously for a period of, first, not less than 5 minutes in voice communication mode followed by 60 minutes in call-back mode (idle mode, registered in a network), and finally, not less than 5 minutes in voice communication mode. It shall be indicated in the communication document of Annex 2, item 10.</w:t>
      </w:r>
    </w:p>
    <w:p w14:paraId="357DFA52" w14:textId="0262813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17.6.</w:t>
      </w:r>
      <w:r w:rsidR="00EF275F" w:rsidRPr="001407CC">
        <w:rPr>
          <w:lang w:val="en-US"/>
        </w:rPr>
        <w:t>5</w:t>
      </w:r>
      <w:r w:rsidRPr="00A84ABE">
        <w:rPr>
          <w:lang w:val="en-GB"/>
        </w:rPr>
        <w:t>.</w:t>
      </w:r>
      <w:r w:rsidRPr="00A84ABE">
        <w:rPr>
          <w:lang w:val="en-GB"/>
        </w:rPr>
        <w:tab/>
        <w:t>The absence/presence of a back-up power supply shall be clearly indicated in the information document of Annex 6, item 10.</w:t>
      </w:r>
    </w:p>
    <w:p w14:paraId="3CF8E778"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17.7.</w:t>
      </w:r>
      <w:r w:rsidRPr="00A84ABE">
        <w:rPr>
          <w:lang w:val="en-GB"/>
        </w:rPr>
        <w:tab/>
        <w:t>Resistance to impact</w:t>
      </w:r>
    </w:p>
    <w:p w14:paraId="33D4AB9B"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ab/>
        <w:t>The AECD shall remain operational after impact. This shall be demonstrated according to Annex 9 and a verification of the MSD and HMI functionality according to paragraph 2. of Annex 11.</w:t>
      </w:r>
    </w:p>
    <w:p w14:paraId="00C817F4"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17.7.1.</w:t>
      </w:r>
      <w:r w:rsidRPr="00A84ABE">
        <w:rPr>
          <w:lang w:val="en-GB"/>
        </w:rPr>
        <w:tab/>
        <w:t>The following AECD components shall be tested according to Annex 9:</w:t>
      </w:r>
    </w:p>
    <w:p w14:paraId="174B996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(a)</w:t>
      </w:r>
      <w:r w:rsidRPr="00A84ABE">
        <w:rPr>
          <w:lang w:val="en-GB"/>
        </w:rPr>
        <w:tab/>
        <w:t>Control module;</w:t>
      </w:r>
    </w:p>
    <w:p w14:paraId="4A499D66"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(b)</w:t>
      </w:r>
      <w:r w:rsidRPr="00A84ABE">
        <w:rPr>
          <w:lang w:val="en-GB"/>
        </w:rPr>
        <w:tab/>
        <w:t>Communication module excluding microphones and loudspeakers;</w:t>
      </w:r>
    </w:p>
    <w:p w14:paraId="05283D3E"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(c)</w:t>
      </w:r>
      <w:r w:rsidRPr="00A84ABE">
        <w:rPr>
          <w:lang w:val="en-GB"/>
        </w:rPr>
        <w:tab/>
        <w:t>Back-up power supply (if fitted);</w:t>
      </w:r>
    </w:p>
    <w:p w14:paraId="73C233F5"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(d)</w:t>
      </w:r>
      <w:r w:rsidRPr="00A84ABE">
        <w:rPr>
          <w:lang w:val="en-GB"/>
        </w:rPr>
        <w:tab/>
        <w:t xml:space="preserve">Connectors </w:t>
      </w:r>
      <w:r w:rsidRPr="00A84ABE">
        <w:rPr>
          <w:vertAlign w:val="superscript"/>
        </w:rPr>
        <w:footnoteReference w:id="5"/>
      </w:r>
      <w:r w:rsidRPr="00A84ABE">
        <w:rPr>
          <w:lang w:val="en-GB"/>
        </w:rPr>
        <w:t>;</w:t>
      </w:r>
    </w:p>
    <w:p w14:paraId="7C50464C" w14:textId="007B752E"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(e)</w:t>
      </w:r>
      <w:r w:rsidRPr="00A84ABE">
        <w:rPr>
          <w:lang w:val="en-GB"/>
        </w:rPr>
        <w:tab/>
      </w:r>
      <w:r w:rsidR="00A664A4">
        <w:rPr>
          <w:lang w:val="en-GB"/>
        </w:rPr>
        <w:t xml:space="preserve">Mobile </w:t>
      </w:r>
      <w:r w:rsidR="001407CC">
        <w:rPr>
          <w:lang w:val="en-GB"/>
        </w:rPr>
        <w:t>n</w:t>
      </w:r>
      <w:r w:rsidRPr="00A84ABE">
        <w:rPr>
          <w:lang w:val="en-GB"/>
        </w:rPr>
        <w:t>etwork antenna.</w:t>
      </w:r>
    </w:p>
    <w:p w14:paraId="2EA5BB09"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17.7.2.</w:t>
      </w:r>
      <w:r w:rsidRPr="00A84ABE">
        <w:rPr>
          <w:lang w:val="en-GB"/>
        </w:rPr>
        <w:tab/>
        <w:t>If the applicant for approval so requests, the following AECD components may be tested to Annex 9:</w:t>
      </w:r>
    </w:p>
    <w:p w14:paraId="270511A0" w14:textId="08325580"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r>
      <w:r w:rsidR="00A62B86">
        <w:rPr>
          <w:lang w:val="en-US"/>
        </w:rPr>
        <w:t>W</w:t>
      </w:r>
      <w:r w:rsidRPr="00A84ABE">
        <w:rPr>
          <w:lang w:val="en-GB"/>
        </w:rPr>
        <w:t>arning signal device;</w:t>
      </w:r>
    </w:p>
    <w:p w14:paraId="0881FA4D"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Hands-free audio equipment (microphones and loudspeakers);</w:t>
      </w:r>
    </w:p>
    <w:p w14:paraId="7D6C00E9" w14:textId="0E06BEDC" w:rsidR="00D80E1F" w:rsidRPr="001407CC"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r>
      <w:r w:rsidRPr="001407CC">
        <w:rPr>
          <w:lang w:val="en-GB"/>
        </w:rPr>
        <w:t>(c)</w:t>
      </w:r>
      <w:r w:rsidRPr="001407CC">
        <w:rPr>
          <w:lang w:val="en-GB"/>
        </w:rPr>
        <w:tab/>
      </w:r>
      <w:r w:rsidR="00A62B86" w:rsidRPr="001407CC">
        <w:rPr>
          <w:lang w:val="en-GB"/>
        </w:rPr>
        <w:t>I</w:t>
      </w:r>
      <w:r w:rsidRPr="001407CC">
        <w:rPr>
          <w:lang w:val="en-GB"/>
        </w:rPr>
        <w:t>nformation signal device;</w:t>
      </w:r>
    </w:p>
    <w:p w14:paraId="336BD98A"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1407CC">
        <w:rPr>
          <w:lang w:val="en-GB"/>
        </w:rPr>
        <w:tab/>
      </w:r>
      <w:r w:rsidRPr="00A84ABE">
        <w:rPr>
          <w:lang w:val="en-GB"/>
        </w:rPr>
        <w:t>(d)</w:t>
      </w:r>
      <w:r w:rsidRPr="00A84ABE">
        <w:rPr>
          <w:lang w:val="en-GB"/>
        </w:rPr>
        <w:tab/>
        <w:t>Power supply other than back-up power supply mentioned in paragraph 17.7.1.;</w:t>
      </w:r>
    </w:p>
    <w:p w14:paraId="4B855661"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lastRenderedPageBreak/>
        <w:tab/>
        <w:t>(e)</w:t>
      </w:r>
      <w:r w:rsidRPr="00A84ABE">
        <w:rPr>
          <w:lang w:val="en-GB"/>
        </w:rPr>
        <w:tab/>
        <w:t>GNSS antenna;</w:t>
      </w:r>
    </w:p>
    <w:p w14:paraId="554F9982" w14:textId="77777777" w:rsidR="00D80E1F" w:rsidRPr="00D80E1F" w:rsidRDefault="00D80E1F" w:rsidP="00D80E1F">
      <w:pPr>
        <w:tabs>
          <w:tab w:val="left" w:pos="2250"/>
          <w:tab w:val="left" w:pos="2835"/>
        </w:tabs>
        <w:suppressAutoHyphens w:val="0"/>
        <w:spacing w:before="120" w:after="120" w:line="240" w:lineRule="auto"/>
        <w:ind w:left="2835" w:right="1134" w:hanging="1701"/>
        <w:jc w:val="both"/>
        <w:rPr>
          <w:lang w:val="en-GB"/>
        </w:rPr>
      </w:pPr>
      <w:r w:rsidRPr="00D80E1F">
        <w:rPr>
          <w:lang w:val="en-GB"/>
        </w:rPr>
        <w:tab/>
        <w:t>(f)</w:t>
      </w:r>
      <w:r w:rsidRPr="00D80E1F">
        <w:rPr>
          <w:lang w:val="en-GB"/>
        </w:rPr>
        <w:tab/>
        <w:t>GNSS receiver.</w:t>
      </w:r>
    </w:p>
    <w:p w14:paraId="69C0FAFF" w14:textId="77777777" w:rsidR="00D80E1F" w:rsidRPr="00CF4CE3" w:rsidRDefault="00D80E1F" w:rsidP="00D80E1F">
      <w:pPr>
        <w:keepNext/>
        <w:keepLines/>
        <w:tabs>
          <w:tab w:val="left" w:pos="1134"/>
        </w:tabs>
        <w:suppressAutoHyphens w:val="0"/>
        <w:spacing w:before="360" w:after="240" w:line="300" w:lineRule="exact"/>
        <w:ind w:left="2268" w:right="1134" w:hanging="2268"/>
        <w:rPr>
          <w:b/>
          <w:sz w:val="28"/>
          <w:lang w:val="en-US"/>
        </w:rPr>
      </w:pPr>
      <w:bookmarkStart w:id="32" w:name="_Toc456777147"/>
      <w:r w:rsidRPr="00D80E1F">
        <w:rPr>
          <w:b/>
          <w:sz w:val="28"/>
          <w:lang w:val="en-GB"/>
        </w:rPr>
        <w:tab/>
      </w:r>
      <w:r w:rsidRPr="00D80E1F">
        <w:rPr>
          <w:b/>
          <w:sz w:val="28"/>
          <w:szCs w:val="28"/>
          <w:lang w:val="en-GB"/>
        </w:rPr>
        <w:t>1</w:t>
      </w:r>
      <w:r w:rsidRPr="00CF4CE3">
        <w:rPr>
          <w:b/>
          <w:sz w:val="28"/>
          <w:lang w:val="en-US"/>
        </w:rPr>
        <w:t>8.</w:t>
      </w:r>
      <w:r w:rsidRPr="00CF4CE3">
        <w:rPr>
          <w:b/>
          <w:sz w:val="28"/>
          <w:lang w:val="en-US"/>
        </w:rPr>
        <w:tab/>
        <w:t>Modifications and extension of approval of a type of</w:t>
      </w:r>
      <w:r w:rsidRPr="00CF4CE3">
        <w:rPr>
          <w:b/>
          <w:caps/>
          <w:sz w:val="28"/>
          <w:lang w:val="en-US"/>
        </w:rPr>
        <w:t xml:space="preserve"> AECD</w:t>
      </w:r>
      <w:r w:rsidRPr="00CF4CE3">
        <w:rPr>
          <w:b/>
          <w:sz w:val="28"/>
          <w:lang w:val="en-US"/>
        </w:rPr>
        <w:t xml:space="preserve"> </w:t>
      </w:r>
      <w:bookmarkEnd w:id="31"/>
      <w:bookmarkEnd w:id="32"/>
    </w:p>
    <w:p w14:paraId="2B6A029F"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18.1.</w:t>
      </w:r>
      <w:r w:rsidRPr="00A84ABE">
        <w:rPr>
          <w:lang w:val="en-GB"/>
        </w:rPr>
        <w:tab/>
        <w:t>Every modification to an existing AECD type, shall be notified to the Type Approval Authority which approved the AECD type. The Type Approval Authority shall then either:</w:t>
      </w:r>
    </w:p>
    <w:p w14:paraId="1CF35C84"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decide, in consultation with the manufacturer, that a new type approval is to be granted; or</w:t>
      </w:r>
    </w:p>
    <w:p w14:paraId="3F30E3C2"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apply the procedure contained in paragraph 18.1.1. (Revision) and, if applicable, the procedure contained in paragraph 18.1.2. (Extension).</w:t>
      </w:r>
    </w:p>
    <w:p w14:paraId="519E5EF8"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18.1.1.</w:t>
      </w:r>
      <w:r w:rsidRPr="00A84ABE">
        <w:rPr>
          <w:lang w:val="en-GB"/>
        </w:rPr>
        <w:tab/>
        <w:t>Revision</w:t>
      </w:r>
    </w:p>
    <w:p w14:paraId="43AE3399"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 xml:space="preserve">When particulars recorded in the information documents of Annex 6 have changed and the Type Approval Authority considers that the modifications made are unlikely to have appreciable adverse effect, and that in any case the vehicle still meets the requirements, the modification shall be designated a </w:t>
      </w:r>
      <w:r w:rsidR="00F72A30" w:rsidRPr="00A84ABE">
        <w:rPr>
          <w:lang w:val="en-GB"/>
        </w:rPr>
        <w:t>"</w:t>
      </w:r>
      <w:r w:rsidRPr="00A84ABE">
        <w:rPr>
          <w:lang w:val="en-GB"/>
        </w:rPr>
        <w:t>revision</w:t>
      </w:r>
      <w:r w:rsidR="00F72A30" w:rsidRPr="00A84ABE">
        <w:rPr>
          <w:lang w:val="en-GB"/>
        </w:rPr>
        <w:t>"</w:t>
      </w:r>
      <w:r w:rsidRPr="00A84ABE">
        <w:rPr>
          <w:lang w:val="en-GB"/>
        </w:rPr>
        <w:t>.</w:t>
      </w:r>
    </w:p>
    <w:p w14:paraId="0CFE56D1"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In such a case, the Type Approval Authority shall issue the revised pages of the information documents of Annex 6 as necessary, marking each revised page to show clearly the nature of the modification and the date of re-issue. A consolidated</w:t>
      </w:r>
      <w:r w:rsidRPr="00A84ABE">
        <w:rPr>
          <w:rFonts w:hint="eastAsia"/>
          <w:lang w:val="en-GB"/>
        </w:rPr>
        <w:t>，</w:t>
      </w:r>
      <w:r w:rsidRPr="00A84ABE">
        <w:rPr>
          <w:lang w:val="en-GB"/>
        </w:rPr>
        <w:t>updated version of the information documents of Annex 6, accompanied by a detailed description of the modification, shall be deemed to meet this requirement.</w:t>
      </w:r>
    </w:p>
    <w:p w14:paraId="1455486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18.1.2.</w:t>
      </w:r>
      <w:r w:rsidRPr="00A84ABE">
        <w:rPr>
          <w:lang w:val="en-GB"/>
        </w:rPr>
        <w:tab/>
        <w:t>Extension</w:t>
      </w:r>
    </w:p>
    <w:p w14:paraId="26C82F6D"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ab/>
        <w:t xml:space="preserve">The modification shall be designated an </w:t>
      </w:r>
      <w:r w:rsidR="00F72A30" w:rsidRPr="00A84ABE">
        <w:rPr>
          <w:lang w:val="en-GB"/>
        </w:rPr>
        <w:t>"</w:t>
      </w:r>
      <w:r w:rsidRPr="00A84ABE">
        <w:rPr>
          <w:lang w:val="en-GB"/>
        </w:rPr>
        <w:t>extension</w:t>
      </w:r>
      <w:r w:rsidR="00F72A30" w:rsidRPr="00A84ABE">
        <w:rPr>
          <w:lang w:val="en-GB"/>
        </w:rPr>
        <w:t>"</w:t>
      </w:r>
      <w:r w:rsidRPr="00A84ABE">
        <w:rPr>
          <w:lang w:val="en-GB"/>
        </w:rPr>
        <w:t xml:space="preserve"> if, in addition to the change of the particulars recorded in the information folder:</w:t>
      </w:r>
    </w:p>
    <w:p w14:paraId="68D03A6B"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further inspections or tests are required; or</w:t>
      </w:r>
    </w:p>
    <w:p w14:paraId="175E0233"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any information on the communication document (with the exception of its attachments) has changed; or</w:t>
      </w:r>
    </w:p>
    <w:p w14:paraId="0C872484"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(c)</w:t>
      </w:r>
      <w:r w:rsidRPr="00A84ABE">
        <w:rPr>
          <w:lang w:val="en-GB"/>
        </w:rPr>
        <w:tab/>
        <w:t>approval to a later series of amendments is requested after its entry into force.</w:t>
      </w:r>
    </w:p>
    <w:p w14:paraId="37908218"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18.2.</w:t>
      </w:r>
      <w:r w:rsidRPr="00A84ABE">
        <w:rPr>
          <w:lang w:val="en-GB"/>
        </w:rPr>
        <w:tab/>
        <w:t>Notice of confirmation, extension, or refusal of approval shall be communicated by the procedure specified in paragraph 16.3. above, to the Contracting Parties to the Agreement which apply this Regulation. In addition, the index to the information documents and to the test reports, attached to the communication document of Annex 2, shall be amended accordingly to show the date of the most recent revision or extension.</w:t>
      </w:r>
    </w:p>
    <w:p w14:paraId="3DDB97A7" w14:textId="77777777" w:rsidR="00D80E1F" w:rsidRPr="00A84ABE" w:rsidRDefault="00D80E1F" w:rsidP="00D80E1F">
      <w:pPr>
        <w:tabs>
          <w:tab w:val="left" w:pos="2250"/>
        </w:tabs>
        <w:suppressAutoHyphens w:val="0"/>
        <w:spacing w:after="120" w:line="240" w:lineRule="auto"/>
        <w:ind w:left="2250" w:right="1134" w:hanging="1116"/>
        <w:jc w:val="both"/>
        <w:rPr>
          <w:lang w:val="en-GB"/>
        </w:rPr>
      </w:pPr>
      <w:r w:rsidRPr="00A84ABE">
        <w:rPr>
          <w:lang w:val="en-GB"/>
        </w:rPr>
        <w:t>18.3.</w:t>
      </w:r>
      <w:r w:rsidRPr="00A84ABE">
        <w:rPr>
          <w:lang w:val="en-GB"/>
        </w:rPr>
        <w:tab/>
        <w:t>The competent authority issuing the extension of approval shall assign a series number to each communication form drawn up for such extension.</w:t>
      </w:r>
    </w:p>
    <w:p w14:paraId="2C55BFB4"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3" w:name="_Toc387935157"/>
      <w:bookmarkStart w:id="34" w:name="_Toc456777148"/>
      <w:r w:rsidRPr="00D80E1F">
        <w:rPr>
          <w:b/>
          <w:sz w:val="28"/>
          <w:szCs w:val="28"/>
          <w:lang w:val="en-GB"/>
        </w:rPr>
        <w:t>1</w:t>
      </w:r>
      <w:r w:rsidRPr="00D80E1F">
        <w:rPr>
          <w:b/>
          <w:sz w:val="28"/>
          <w:lang w:val="en-GB"/>
        </w:rPr>
        <w:t>9.</w:t>
      </w:r>
      <w:r w:rsidRPr="00D80E1F">
        <w:rPr>
          <w:b/>
          <w:sz w:val="28"/>
          <w:lang w:val="en-GB"/>
        </w:rPr>
        <w:tab/>
      </w:r>
      <w:r w:rsidRPr="00D80E1F">
        <w:rPr>
          <w:b/>
          <w:sz w:val="28"/>
          <w:lang w:val="en-GB"/>
        </w:rPr>
        <w:tab/>
        <w:t>Conformity of production</w:t>
      </w:r>
      <w:bookmarkEnd w:id="33"/>
      <w:bookmarkEnd w:id="34"/>
    </w:p>
    <w:p w14:paraId="70A834A7" w14:textId="5F82F8CB" w:rsidR="00D80E1F" w:rsidRPr="00A84ABE" w:rsidRDefault="00D80E1F" w:rsidP="00D80E1F">
      <w:pPr>
        <w:suppressAutoHyphens w:val="0"/>
        <w:spacing w:after="120" w:line="240" w:lineRule="auto"/>
        <w:ind w:left="2250" w:right="1134" w:hanging="1116"/>
        <w:jc w:val="both"/>
        <w:rPr>
          <w:lang w:val="en-GB"/>
        </w:rPr>
      </w:pPr>
      <w:r w:rsidRPr="00A84ABE">
        <w:rPr>
          <w:lang w:val="en-GB"/>
        </w:rPr>
        <w:t>19.1.</w:t>
      </w:r>
      <w:r w:rsidRPr="00A84ABE">
        <w:rPr>
          <w:lang w:val="en-GB"/>
        </w:rPr>
        <w:tab/>
        <w:t xml:space="preserve">The conformity of production procedure shall comply with the requirements set out in the </w:t>
      </w:r>
      <w:r w:rsidRPr="001407CC">
        <w:rPr>
          <w:lang w:val="en-GB"/>
        </w:rPr>
        <w:t xml:space="preserve">Agreement, </w:t>
      </w:r>
      <w:r w:rsidR="001407CC">
        <w:rPr>
          <w:lang w:val="en-GB"/>
        </w:rPr>
        <w:t>Schedule</w:t>
      </w:r>
      <w:r w:rsidRPr="001407CC">
        <w:rPr>
          <w:lang w:val="en-GB"/>
        </w:rPr>
        <w:t xml:space="preserve"> </w:t>
      </w:r>
      <w:r w:rsidR="001407CC">
        <w:rPr>
          <w:lang w:val="en-GB"/>
        </w:rPr>
        <w:t>1</w:t>
      </w:r>
      <w:r w:rsidRPr="001407CC">
        <w:rPr>
          <w:lang w:val="en-GB"/>
        </w:rPr>
        <w:t xml:space="preserve"> (E/ECE/324/E/ECE/TRANS/505/ Rev.</w:t>
      </w:r>
      <w:r w:rsidR="001407CC">
        <w:rPr>
          <w:lang w:val="en-GB"/>
        </w:rPr>
        <w:t>3</w:t>
      </w:r>
      <w:r w:rsidRPr="001407CC">
        <w:rPr>
          <w:lang w:val="en-GB"/>
        </w:rPr>
        <w:t>).</w:t>
      </w:r>
    </w:p>
    <w:p w14:paraId="7FF8E9D1" w14:textId="77777777" w:rsidR="00D80E1F" w:rsidRPr="00A84ABE" w:rsidRDefault="00D80E1F" w:rsidP="00D80E1F">
      <w:pPr>
        <w:suppressAutoHyphens w:val="0"/>
        <w:spacing w:after="120" w:line="240" w:lineRule="auto"/>
        <w:ind w:left="2250" w:right="1134" w:hanging="1116"/>
        <w:jc w:val="both"/>
        <w:rPr>
          <w:lang w:val="en-GB"/>
        </w:rPr>
      </w:pPr>
      <w:r w:rsidRPr="00A84ABE">
        <w:rPr>
          <w:lang w:val="en-GB"/>
        </w:rPr>
        <w:lastRenderedPageBreak/>
        <w:t>19.2.</w:t>
      </w:r>
      <w:r w:rsidRPr="00A84ABE">
        <w:rPr>
          <w:lang w:val="en-GB"/>
        </w:rPr>
        <w:tab/>
        <w:t>Every AECD approved under this Regulation shall be so manufactured as to conform to the type approved by meeting the requirements set out in paragraph 17. above.</w:t>
      </w:r>
    </w:p>
    <w:p w14:paraId="0B2F0093"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5" w:name="_Toc387935158"/>
      <w:bookmarkStart w:id="36" w:name="_Toc456777149"/>
      <w:r w:rsidRPr="00D80E1F">
        <w:rPr>
          <w:b/>
          <w:sz w:val="28"/>
          <w:lang w:val="en-GB"/>
        </w:rPr>
        <w:t>20.</w:t>
      </w:r>
      <w:r w:rsidRPr="00D80E1F">
        <w:rPr>
          <w:b/>
          <w:sz w:val="28"/>
          <w:lang w:val="en-GB"/>
        </w:rPr>
        <w:tab/>
      </w:r>
      <w:r w:rsidRPr="00D80E1F">
        <w:rPr>
          <w:b/>
          <w:sz w:val="28"/>
          <w:lang w:val="en-GB"/>
        </w:rPr>
        <w:tab/>
        <w:t>Penalties for non-conformity of production</w:t>
      </w:r>
      <w:bookmarkEnd w:id="35"/>
      <w:bookmarkEnd w:id="36"/>
    </w:p>
    <w:p w14:paraId="2535AE71" w14:textId="77777777" w:rsidR="00D80E1F" w:rsidRPr="00A84ABE" w:rsidRDefault="00D80E1F" w:rsidP="00D80E1F">
      <w:pPr>
        <w:suppressAutoHyphens w:val="0"/>
        <w:spacing w:after="120" w:line="240" w:lineRule="auto"/>
        <w:ind w:left="2250" w:right="1134" w:hanging="1116"/>
        <w:jc w:val="both"/>
        <w:rPr>
          <w:lang w:val="en-GB"/>
        </w:rPr>
      </w:pPr>
      <w:r w:rsidRPr="00A84ABE">
        <w:rPr>
          <w:lang w:val="en-GB"/>
        </w:rPr>
        <w:t>20.1.</w:t>
      </w:r>
      <w:r w:rsidRPr="00A84ABE">
        <w:rPr>
          <w:lang w:val="en-GB"/>
        </w:rPr>
        <w:tab/>
        <w:t>The approval granted in respect of an AECD type pursuant to this Regulation may be withdrawn if the requirement laid down in paragraph 19.1. above is not complied with or if the AECD fails to pass the checks prescribed in paragraph 19.2. above.</w:t>
      </w:r>
    </w:p>
    <w:p w14:paraId="1771F0E2" w14:textId="77777777" w:rsidR="00D80E1F" w:rsidRPr="00A84ABE" w:rsidRDefault="00D80E1F" w:rsidP="00D80E1F">
      <w:pPr>
        <w:suppressAutoHyphens w:val="0"/>
        <w:spacing w:after="120" w:line="240" w:lineRule="auto"/>
        <w:ind w:left="2250" w:right="1134" w:hanging="1116"/>
        <w:jc w:val="both"/>
        <w:rPr>
          <w:lang w:val="en-GB"/>
        </w:rPr>
      </w:pPr>
      <w:r w:rsidRPr="00A84ABE">
        <w:rPr>
          <w:lang w:val="en-GB"/>
        </w:rPr>
        <w:t>20.2.</w:t>
      </w:r>
      <w:r w:rsidRPr="00A84ABE">
        <w:rPr>
          <w:lang w:val="en-GB"/>
        </w:rPr>
        <w:tab/>
        <w:t xml:space="preserve">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w:t>
      </w:r>
      <w:r w:rsidR="00F72A30" w:rsidRPr="00A84ABE">
        <w:rPr>
          <w:lang w:val="en-GB"/>
        </w:rPr>
        <w:t>"</w:t>
      </w:r>
      <w:r w:rsidRPr="00A84ABE">
        <w:rPr>
          <w:lang w:val="en-GB"/>
        </w:rPr>
        <w:t>APPROVAL WITHDRAWN</w:t>
      </w:r>
      <w:r w:rsidR="00F72A30" w:rsidRPr="00A84ABE">
        <w:rPr>
          <w:lang w:val="en-GB"/>
        </w:rPr>
        <w:t>"</w:t>
      </w:r>
      <w:r w:rsidRPr="00A84ABE">
        <w:rPr>
          <w:lang w:val="en-GB"/>
        </w:rPr>
        <w:t>.</w:t>
      </w:r>
    </w:p>
    <w:p w14:paraId="0932BAB0"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7" w:name="_Toc387935160"/>
      <w:bookmarkStart w:id="38" w:name="_Toc456777150"/>
      <w:r w:rsidRPr="00D80E1F">
        <w:rPr>
          <w:b/>
          <w:sz w:val="28"/>
          <w:lang w:val="en-GB"/>
        </w:rPr>
        <w:t>21.</w:t>
      </w:r>
      <w:r w:rsidRPr="00D80E1F">
        <w:rPr>
          <w:b/>
          <w:sz w:val="28"/>
          <w:lang w:val="en-GB"/>
        </w:rPr>
        <w:tab/>
      </w:r>
      <w:r w:rsidRPr="00D80E1F">
        <w:rPr>
          <w:b/>
          <w:sz w:val="28"/>
          <w:lang w:val="en-GB"/>
        </w:rPr>
        <w:tab/>
        <w:t>Production definitively discontinued</w:t>
      </w:r>
      <w:bookmarkEnd w:id="37"/>
      <w:bookmarkEnd w:id="38"/>
    </w:p>
    <w:p w14:paraId="7A30A855" w14:textId="77777777" w:rsidR="00D80E1F" w:rsidRPr="00D80E1F" w:rsidRDefault="00D80E1F" w:rsidP="00D80E1F">
      <w:pPr>
        <w:suppressAutoHyphens w:val="0"/>
        <w:spacing w:after="120" w:line="240" w:lineRule="auto"/>
        <w:ind w:left="2250" w:right="1134" w:hanging="1116"/>
        <w:jc w:val="both"/>
        <w:rPr>
          <w:spacing w:val="-2"/>
          <w:lang w:val="en-GB"/>
        </w:rPr>
      </w:pPr>
      <w:r w:rsidRPr="00D80E1F">
        <w:rPr>
          <w:spacing w:val="-2"/>
          <w:lang w:val="en-GB"/>
        </w:rPr>
        <w:tab/>
        <w:t xml:space="preserve">If the holder </w:t>
      </w:r>
      <w:r w:rsidRPr="00D80E1F">
        <w:rPr>
          <w:lang w:val="en-GB"/>
        </w:rPr>
        <w:t xml:space="preserve">of the approval completely ceases to manufacture a vehicle type approved in accordance with this Regulation, they shall so inform the authority which granted the approval. Upon receiving the relevant communication, that authority shall inform thereof the other Contracting Parties to the Agreement which apply this Regulation by means of a copy of the approval form bearing at the end, in large letters, the signed and dated annotation </w:t>
      </w:r>
      <w:r w:rsidR="00F72A30">
        <w:rPr>
          <w:lang w:val="en-GB"/>
        </w:rPr>
        <w:t>"</w:t>
      </w:r>
      <w:r w:rsidRPr="00D80E1F">
        <w:rPr>
          <w:lang w:val="en-GB"/>
        </w:rPr>
        <w:t>PRODUCTION DISCONTINUED</w:t>
      </w:r>
      <w:r w:rsidR="00F72A30">
        <w:rPr>
          <w:lang w:val="en-GB"/>
        </w:rPr>
        <w:t>"</w:t>
      </w:r>
      <w:r w:rsidRPr="00D80E1F">
        <w:rPr>
          <w:lang w:val="en-GB"/>
        </w:rPr>
        <w:t>.</w:t>
      </w:r>
    </w:p>
    <w:p w14:paraId="37B6C023"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9" w:name="_Toc387935161"/>
      <w:bookmarkStart w:id="40" w:name="_Toc456777151"/>
      <w:r w:rsidRPr="00D80E1F">
        <w:rPr>
          <w:b/>
          <w:sz w:val="28"/>
          <w:lang w:val="en-GB"/>
        </w:rPr>
        <w:t>22.</w:t>
      </w:r>
      <w:r w:rsidRPr="00D80E1F">
        <w:rPr>
          <w:b/>
          <w:sz w:val="28"/>
          <w:lang w:val="en-GB"/>
        </w:rPr>
        <w:tab/>
      </w:r>
      <w:r w:rsidRPr="00D80E1F">
        <w:rPr>
          <w:b/>
          <w:sz w:val="28"/>
          <w:lang w:val="en-GB"/>
        </w:rPr>
        <w:tab/>
        <w:t>Names and addresses of Technical Services responsible for conducting approval tests and of Type Approval Authorities</w:t>
      </w:r>
      <w:bookmarkEnd w:id="39"/>
      <w:bookmarkEnd w:id="40"/>
    </w:p>
    <w:p w14:paraId="78F5D0E8" w14:textId="77777777" w:rsidR="00D80E1F" w:rsidRPr="00D80E1F" w:rsidRDefault="00D80E1F" w:rsidP="00D80E1F">
      <w:pPr>
        <w:suppressAutoHyphens w:val="0"/>
        <w:spacing w:after="120" w:line="240" w:lineRule="auto"/>
        <w:ind w:left="2250" w:right="1134" w:hanging="1116"/>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095C5E74" w14:textId="77777777" w:rsidR="00D80E1F" w:rsidRPr="00D80E1F" w:rsidRDefault="00D80E1F" w:rsidP="00D80E1F">
      <w:pPr>
        <w:suppressAutoHyphens w:val="0"/>
        <w:spacing w:line="240" w:lineRule="auto"/>
        <w:rPr>
          <w:b/>
          <w:sz w:val="28"/>
          <w:lang w:val="en-GB"/>
        </w:rPr>
      </w:pPr>
      <w:bookmarkStart w:id="41" w:name="_Toc387935162"/>
      <w:bookmarkStart w:id="42" w:name="_Toc456777152"/>
      <w:r w:rsidRPr="00D80E1F">
        <w:rPr>
          <w:b/>
          <w:sz w:val="28"/>
          <w:lang w:val="en-GB"/>
        </w:rPr>
        <w:br w:type="page"/>
      </w:r>
    </w:p>
    <w:p w14:paraId="37A03985" w14:textId="3E8F6814" w:rsidR="00D80E1F" w:rsidRPr="00D80E1F" w:rsidRDefault="00D80E1F" w:rsidP="00D80E1F">
      <w:pPr>
        <w:keepNext/>
        <w:keepLines/>
        <w:suppressAutoHyphens w:val="0"/>
        <w:spacing w:before="360" w:after="240" w:line="300" w:lineRule="exact"/>
        <w:ind w:left="2268" w:right="1134" w:hanging="1134"/>
        <w:rPr>
          <w:b/>
          <w:sz w:val="28"/>
          <w:lang w:val="en-GB"/>
        </w:rPr>
      </w:pPr>
      <w:r w:rsidRPr="00D80E1F">
        <w:rPr>
          <w:b/>
          <w:sz w:val="28"/>
          <w:lang w:val="en-GB"/>
        </w:rPr>
        <w:lastRenderedPageBreak/>
        <w:t>Part II -</w:t>
      </w:r>
      <w:r w:rsidRPr="00D80E1F">
        <w:rPr>
          <w:b/>
          <w:sz w:val="28"/>
          <w:lang w:val="en-GB"/>
        </w:rPr>
        <w:tab/>
        <w:t>Approval of vehicles</w:t>
      </w:r>
      <w:r w:rsidRPr="00731BB6">
        <w:rPr>
          <w:b/>
          <w:sz w:val="28"/>
          <w:lang w:val="en-GB"/>
        </w:rPr>
        <w:t xml:space="preserve"> </w:t>
      </w:r>
      <w:r w:rsidR="00931F3F" w:rsidRPr="00731BB6">
        <w:rPr>
          <w:b/>
          <w:sz w:val="28"/>
          <w:szCs w:val="28"/>
          <w:lang w:val="en-US"/>
        </w:rPr>
        <w:t xml:space="preserve">with regard to their AECS </w:t>
      </w:r>
      <w:r w:rsidR="00931F3F" w:rsidRPr="00731BB6">
        <w:rPr>
          <w:b/>
          <w:noProof/>
          <w:sz w:val="28"/>
          <w:szCs w:val="28"/>
          <w:lang w:val="en-US"/>
        </w:rPr>
        <w:t>when equipped with</w:t>
      </w:r>
      <w:r w:rsidR="00931F3F" w:rsidRPr="00731BB6" w:rsidDel="00931F3F">
        <w:rPr>
          <w:b/>
          <w:sz w:val="28"/>
          <w:lang w:val="en-GB"/>
        </w:rPr>
        <w:t xml:space="preserve"> </w:t>
      </w:r>
      <w:bookmarkEnd w:id="41"/>
      <w:r w:rsidRPr="00731BB6">
        <w:rPr>
          <w:b/>
          <w:sz w:val="28"/>
          <w:lang w:val="en-GB"/>
        </w:rPr>
        <w:t>a</w:t>
      </w:r>
      <w:r w:rsidRPr="00D80E1F">
        <w:rPr>
          <w:b/>
          <w:sz w:val="28"/>
          <w:lang w:val="en-GB"/>
        </w:rPr>
        <w:t>n AECD of an approved type</w:t>
      </w:r>
      <w:bookmarkEnd w:id="42"/>
      <w:ins w:id="43" w:author="Rene Nulens (TME)" w:date="2017-06-19T13:15:00Z">
        <w:r w:rsidR="00931F3F" w:rsidRPr="00931F3F">
          <w:rPr>
            <w:sz w:val="28"/>
            <w:lang w:val="en-US"/>
          </w:rPr>
          <w:t xml:space="preserve"> </w:t>
        </w:r>
      </w:ins>
    </w:p>
    <w:p w14:paraId="18CB71B2"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4" w:name="_Toc387935163"/>
      <w:bookmarkStart w:id="45" w:name="_Toc456777153"/>
      <w:r w:rsidRPr="00D80E1F">
        <w:rPr>
          <w:b/>
          <w:sz w:val="28"/>
          <w:lang w:val="en-GB"/>
        </w:rPr>
        <w:t>23.</w:t>
      </w:r>
      <w:r w:rsidRPr="00D80E1F">
        <w:rPr>
          <w:b/>
          <w:sz w:val="28"/>
          <w:lang w:val="en-GB"/>
        </w:rPr>
        <w:tab/>
      </w:r>
      <w:r w:rsidRPr="00D80E1F">
        <w:rPr>
          <w:b/>
          <w:sz w:val="28"/>
          <w:lang w:val="en-GB"/>
        </w:rPr>
        <w:tab/>
        <w:t>Definitions</w:t>
      </w:r>
      <w:bookmarkEnd w:id="44"/>
      <w:bookmarkEnd w:id="45"/>
    </w:p>
    <w:p w14:paraId="4FD56CFD" w14:textId="77777777" w:rsidR="00D80E1F" w:rsidRPr="00A84ABE" w:rsidRDefault="00D80E1F" w:rsidP="00D80E1F">
      <w:pPr>
        <w:suppressAutoHyphens w:val="0"/>
        <w:spacing w:after="120" w:line="240" w:lineRule="auto"/>
        <w:ind w:left="2250" w:right="1134" w:hanging="1116"/>
        <w:jc w:val="both"/>
        <w:rPr>
          <w:lang w:val="en-GB"/>
        </w:rPr>
      </w:pPr>
      <w:r w:rsidRPr="00A84ABE">
        <w:rPr>
          <w:lang w:val="en-GB"/>
        </w:rPr>
        <w:tab/>
        <w:t>For the purposes of Part II of this Regulation:</w:t>
      </w:r>
    </w:p>
    <w:p w14:paraId="49C31002" w14:textId="77777777" w:rsidR="00D80E1F" w:rsidRPr="00A84ABE" w:rsidRDefault="00D80E1F" w:rsidP="00D80E1F">
      <w:pPr>
        <w:suppressAutoHyphens w:val="0"/>
        <w:spacing w:after="120" w:line="240" w:lineRule="auto"/>
        <w:ind w:left="2250" w:right="1134" w:hanging="1116"/>
        <w:jc w:val="both"/>
        <w:rPr>
          <w:lang w:val="en-GB"/>
        </w:rPr>
      </w:pPr>
      <w:r w:rsidRPr="00A84ABE">
        <w:rPr>
          <w:lang w:val="en-GB"/>
        </w:rPr>
        <w:t>23.1.</w:t>
      </w:r>
      <w:r w:rsidRPr="00A84ABE">
        <w:rPr>
          <w:lang w:val="en-GB"/>
        </w:rPr>
        <w:tab/>
      </w:r>
      <w:r w:rsidR="00F72A30" w:rsidRPr="00A84ABE">
        <w:rPr>
          <w:i/>
          <w:lang w:val="en-GB"/>
        </w:rPr>
        <w:t>"</w:t>
      </w:r>
      <w:r w:rsidRPr="00A84ABE">
        <w:rPr>
          <w:i/>
          <w:lang w:val="en-GB"/>
        </w:rPr>
        <w:t>Type of vehicle</w:t>
      </w:r>
      <w:r w:rsidR="00F72A30" w:rsidRPr="00A84ABE">
        <w:rPr>
          <w:i/>
          <w:lang w:val="en-GB"/>
        </w:rPr>
        <w:t>"</w:t>
      </w:r>
      <w:r w:rsidRPr="00A84ABE">
        <w:rPr>
          <w:lang w:val="en-GB"/>
        </w:rPr>
        <w:t xml:space="preserve"> with regard to its AECD means vehicles that do not differ in such essential respects as:</w:t>
      </w:r>
    </w:p>
    <w:p w14:paraId="5B49FE5B"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t>their manufacturer;</w:t>
      </w:r>
    </w:p>
    <w:p w14:paraId="40AFDCE6"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(b)</w:t>
      </w:r>
      <w:r w:rsidRPr="00A84ABE">
        <w:rPr>
          <w:lang w:val="en-GB"/>
        </w:rPr>
        <w:tab/>
        <w:t>the type of their AECD; or</w:t>
      </w:r>
    </w:p>
    <w:p w14:paraId="35BA365A" w14:textId="77777777" w:rsidR="00D80E1F" w:rsidRPr="00A84ABE" w:rsidRDefault="00D80E1F" w:rsidP="00D80E1F">
      <w:pPr>
        <w:tabs>
          <w:tab w:val="left" w:pos="2250"/>
          <w:tab w:val="left" w:pos="2835"/>
        </w:tabs>
        <w:suppressAutoHyphens w:val="0"/>
        <w:spacing w:before="120" w:after="120" w:line="240" w:lineRule="auto"/>
        <w:ind w:left="2835" w:right="1134" w:hanging="1701"/>
        <w:jc w:val="both"/>
        <w:rPr>
          <w:lang w:val="en-GB"/>
        </w:rPr>
      </w:pPr>
      <w:r w:rsidRPr="00A84ABE">
        <w:rPr>
          <w:lang w:val="en-GB"/>
        </w:rPr>
        <w:tab/>
        <w:t>(c)</w:t>
      </w:r>
      <w:r w:rsidRPr="00A84ABE">
        <w:rPr>
          <w:lang w:val="en-GB"/>
        </w:rPr>
        <w:tab/>
        <w:t>vehicle features which significantly influence the performances of the AECD.</w:t>
      </w:r>
    </w:p>
    <w:p w14:paraId="43C3E985" w14:textId="77777777" w:rsidR="00D80E1F" w:rsidRPr="00A84ABE" w:rsidRDefault="00D80E1F" w:rsidP="00D80E1F">
      <w:pPr>
        <w:suppressAutoHyphens w:val="0"/>
        <w:spacing w:after="120" w:line="240" w:lineRule="auto"/>
        <w:ind w:left="2250" w:right="1134" w:hanging="1116"/>
        <w:jc w:val="both"/>
        <w:rPr>
          <w:lang w:val="en-GB"/>
        </w:rPr>
      </w:pPr>
      <w:r w:rsidRPr="00A84ABE">
        <w:rPr>
          <w:lang w:val="en-GB"/>
        </w:rPr>
        <w:t>23.2.</w:t>
      </w:r>
      <w:r w:rsidRPr="00A84ABE">
        <w:rPr>
          <w:lang w:val="en-GB"/>
        </w:rPr>
        <w:tab/>
      </w:r>
      <w:r w:rsidR="00F72A30" w:rsidRPr="00A84ABE">
        <w:rPr>
          <w:i/>
          <w:lang w:val="en-GB"/>
        </w:rPr>
        <w:t>"</w:t>
      </w:r>
      <w:r w:rsidRPr="00A84ABE">
        <w:rPr>
          <w:i/>
          <w:lang w:val="en-GB"/>
        </w:rPr>
        <w:t>AECS (Accident Emergency Call System)</w:t>
      </w:r>
      <w:r w:rsidR="00F72A30" w:rsidRPr="00A84ABE">
        <w:rPr>
          <w:i/>
          <w:lang w:val="en-GB"/>
        </w:rPr>
        <w:t>"</w:t>
      </w:r>
      <w:r w:rsidRPr="00A84ABE">
        <w:rPr>
          <w:lang w:val="en-GB"/>
        </w:rPr>
        <w:t xml:space="preserve"> means an AECD approved to Part Ib, when installed in a vehicle.</w:t>
      </w:r>
    </w:p>
    <w:p w14:paraId="0300E384"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6" w:name="_Toc387935164"/>
      <w:bookmarkStart w:id="47" w:name="_Toc456777154"/>
      <w:r w:rsidRPr="00D80E1F">
        <w:rPr>
          <w:b/>
          <w:sz w:val="28"/>
          <w:lang w:val="en-GB"/>
        </w:rPr>
        <w:t>24.</w:t>
      </w:r>
      <w:r w:rsidRPr="00D80E1F">
        <w:rPr>
          <w:b/>
          <w:sz w:val="28"/>
          <w:lang w:val="en-GB"/>
        </w:rPr>
        <w:tab/>
      </w:r>
      <w:r w:rsidRPr="00D80E1F">
        <w:rPr>
          <w:b/>
          <w:sz w:val="28"/>
          <w:lang w:val="en-GB"/>
        </w:rPr>
        <w:tab/>
        <w:t>Application for approval</w:t>
      </w:r>
      <w:bookmarkEnd w:id="46"/>
      <w:bookmarkEnd w:id="47"/>
    </w:p>
    <w:p w14:paraId="5424FC78" w14:textId="77777777" w:rsidR="00D80E1F" w:rsidRPr="00A84ABE" w:rsidRDefault="00D80E1F" w:rsidP="00D80E1F">
      <w:pPr>
        <w:tabs>
          <w:tab w:val="left" w:pos="2250"/>
        </w:tabs>
        <w:suppressAutoHyphens w:val="0"/>
        <w:spacing w:after="120" w:line="240" w:lineRule="auto"/>
        <w:ind w:left="2261" w:right="998" w:hanging="1123"/>
        <w:jc w:val="both"/>
        <w:rPr>
          <w:lang w:val="en-GB"/>
        </w:rPr>
      </w:pPr>
      <w:r w:rsidRPr="00A84ABE">
        <w:rPr>
          <w:lang w:val="en-GB"/>
        </w:rPr>
        <w:t>24.1.</w:t>
      </w:r>
      <w:r w:rsidRPr="00A84ABE">
        <w:rPr>
          <w:lang w:val="en-GB"/>
        </w:rPr>
        <w:tab/>
        <w:t xml:space="preserve">The application for approval of a vehicle type equipped with an AECD shall be submitted by </w:t>
      </w:r>
      <w:r w:rsidRPr="00A84ABE">
        <w:rPr>
          <w:lang w:val="en-US"/>
        </w:rPr>
        <w:t>the manufacturer or by his</w:t>
      </w:r>
      <w:r w:rsidRPr="00A84ABE">
        <w:rPr>
          <w:lang w:val="en-GB"/>
        </w:rPr>
        <w:t xml:space="preserve">  duly accredited representative.</w:t>
      </w:r>
    </w:p>
    <w:p w14:paraId="29F6664F" w14:textId="77777777" w:rsidR="00D80E1F" w:rsidRPr="00A84ABE" w:rsidRDefault="00D80E1F" w:rsidP="00D80E1F">
      <w:pPr>
        <w:tabs>
          <w:tab w:val="left" w:pos="2250"/>
        </w:tabs>
        <w:suppressAutoHyphens w:val="0"/>
        <w:spacing w:after="120" w:line="240" w:lineRule="auto"/>
        <w:ind w:left="2261" w:right="998" w:hanging="1123"/>
        <w:jc w:val="both"/>
        <w:rPr>
          <w:lang w:val="en-GB"/>
        </w:rPr>
      </w:pPr>
      <w:r w:rsidRPr="00A84ABE">
        <w:rPr>
          <w:lang w:val="en-GB"/>
        </w:rPr>
        <w:t>24.2.</w:t>
      </w:r>
      <w:r w:rsidRPr="00A84ABE">
        <w:rPr>
          <w:lang w:val="en-GB"/>
        </w:rPr>
        <w:tab/>
        <w:t>A model of the information document is given in Annex 7.</w:t>
      </w:r>
    </w:p>
    <w:p w14:paraId="6CBF9F97" w14:textId="77777777" w:rsidR="00D80E1F" w:rsidRPr="00A84ABE" w:rsidRDefault="00D80E1F" w:rsidP="00D80E1F">
      <w:pPr>
        <w:tabs>
          <w:tab w:val="left" w:pos="2250"/>
        </w:tabs>
        <w:suppressAutoHyphens w:val="0"/>
        <w:spacing w:after="120" w:line="240" w:lineRule="auto"/>
        <w:ind w:left="2261" w:right="998" w:hanging="1123"/>
        <w:jc w:val="both"/>
        <w:rPr>
          <w:lang w:val="en-GB"/>
        </w:rPr>
      </w:pPr>
      <w:r w:rsidRPr="00A84ABE">
        <w:rPr>
          <w:lang w:val="en-GB"/>
        </w:rPr>
        <w:t>24.3.</w:t>
      </w:r>
      <w:r w:rsidRPr="00A84ABE">
        <w:rPr>
          <w:lang w:val="en-GB"/>
        </w:rPr>
        <w:tab/>
        <w:t>For each vehicle type equipped with an AECD, the application shall be accompanied by samples of vehicles representative of the type to be approved and where appropriate, samples of components, in sufficient quantities for the tests prescribed by this Regulation. Additional specimens may be called for at the request of the Technical Service responsible for conducting the test.</w:t>
      </w:r>
    </w:p>
    <w:p w14:paraId="0E5A5B38"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8" w:name="_Toc387935165"/>
      <w:bookmarkStart w:id="49" w:name="_Toc456777155"/>
      <w:r w:rsidRPr="00D80E1F">
        <w:rPr>
          <w:b/>
          <w:sz w:val="28"/>
          <w:lang w:val="en-GB"/>
        </w:rPr>
        <w:t>25.</w:t>
      </w:r>
      <w:r w:rsidRPr="00D80E1F">
        <w:rPr>
          <w:b/>
          <w:sz w:val="28"/>
          <w:lang w:val="en-GB"/>
        </w:rPr>
        <w:tab/>
      </w:r>
      <w:r w:rsidRPr="00D80E1F">
        <w:rPr>
          <w:b/>
          <w:sz w:val="28"/>
          <w:lang w:val="en-GB"/>
        </w:rPr>
        <w:tab/>
        <w:t>Approval</w:t>
      </w:r>
      <w:bookmarkEnd w:id="48"/>
      <w:bookmarkEnd w:id="49"/>
    </w:p>
    <w:p w14:paraId="3B6A3475" w14:textId="77777777" w:rsidR="00D80E1F" w:rsidRPr="00A84ABE" w:rsidRDefault="00D80E1F" w:rsidP="00D80E1F">
      <w:pPr>
        <w:pStyle w:val="ListParagraph"/>
        <w:tabs>
          <w:tab w:val="left" w:pos="2268"/>
        </w:tabs>
        <w:spacing w:before="120" w:after="120" w:line="240" w:lineRule="auto"/>
        <w:ind w:left="2268" w:right="1134" w:hanging="1134"/>
        <w:contextualSpacing w:val="0"/>
        <w:jc w:val="both"/>
        <w:rPr>
          <w:lang w:val="en-GB"/>
        </w:rPr>
      </w:pPr>
      <w:r w:rsidRPr="00A84ABE">
        <w:rPr>
          <w:lang w:val="en-GB"/>
        </w:rPr>
        <w:tab/>
        <w:t xml:space="preserve">The application for the installation of an AECD according to Part II of this Regulation shall </w:t>
      </w:r>
      <w:r w:rsidRPr="00A84ABE">
        <w:rPr>
          <w:lang w:val="en-US"/>
        </w:rPr>
        <w:t>make</w:t>
      </w:r>
      <w:r w:rsidRPr="00A84ABE">
        <w:rPr>
          <w:lang w:val="en-GB"/>
        </w:rPr>
        <w:t xml:space="preserve"> reference to AECD approval(s) obtained in accordance with Part Ib, the manufacturer shall provide a documentation package which gives access to the basic configuration of the AECD installation and the means by which it is intended to be linked (e.g. identification number) to the AECD of Part Ib.</w:t>
      </w:r>
    </w:p>
    <w:p w14:paraId="746B406C"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25.1.</w:t>
      </w:r>
      <w:r w:rsidRPr="00A84ABE">
        <w:rPr>
          <w:lang w:val="en-GB"/>
        </w:rPr>
        <w:tab/>
        <w:t>If the vehicle type submitted for approval pursuant to this Regulation meets the requirements of paragraph 26. below, approval of that vehicle type shall be granted.</w:t>
      </w:r>
    </w:p>
    <w:p w14:paraId="519359DB"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ab/>
        <w:t xml:space="preserve">Before granting approval for a vehicle type with regard to the installation of an AECD approved to Part Ib of this Regulation, the competent authority shall ensure that the verifications not being part of the Part Ib approval are included in the Part II approval. If in this case, the power supply other than back-up power supply </w:t>
      </w:r>
      <w:r w:rsidRPr="00A84ABE">
        <w:rPr>
          <w:iCs/>
          <w:lang w:val="en-GB"/>
        </w:rPr>
        <w:t xml:space="preserve">is the only power supply and if it </w:t>
      </w:r>
      <w:r w:rsidRPr="00A84ABE">
        <w:rPr>
          <w:lang w:val="en-GB"/>
        </w:rPr>
        <w:t xml:space="preserve">is not covered </w:t>
      </w:r>
      <w:r w:rsidRPr="00A84ABE">
        <w:rPr>
          <w:iCs/>
          <w:lang w:val="en-GB"/>
        </w:rPr>
        <w:t xml:space="preserve">in Part Ia according to paragraph 7.7. or </w:t>
      </w:r>
      <w:r w:rsidRPr="00A84ABE">
        <w:rPr>
          <w:lang w:val="en-GB"/>
        </w:rPr>
        <w:t>in Part Ib according to paragraph 17.7.2., this shall be tested according to Annex 9 for this part.</w:t>
      </w:r>
    </w:p>
    <w:p w14:paraId="1CEB12AF"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25.2.</w:t>
      </w:r>
      <w:r w:rsidRPr="00A84ABE">
        <w:rPr>
          <w:lang w:val="en-GB"/>
        </w:rPr>
        <w:tab/>
        <w:t xml:space="preserve">An approval number shall be assigned to each type approved. The first two digits (at present 00) shall indicate the series of amendments incorporating the most recent major technical amendments made to the Regulation at the </w:t>
      </w:r>
      <w:r w:rsidRPr="00A84ABE">
        <w:rPr>
          <w:lang w:val="en-GB"/>
        </w:rPr>
        <w:lastRenderedPageBreak/>
        <w:t>time of issue of the approval. The same Contracting Party shall not assign the same number to another type of vehicle.</w:t>
      </w:r>
    </w:p>
    <w:p w14:paraId="01387B2D"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25.3.</w:t>
      </w:r>
      <w:r w:rsidRPr="00A84ABE">
        <w:rPr>
          <w:lang w:val="en-GB"/>
        </w:rPr>
        <w:tab/>
        <w:t>Notice of approval or of refusal, or of extension or withdrawal of approval, or of production definitively discontinued of a type of vehicle pursuant to this Regulation shall be communicated to the Contracting Parties to the Agreement which apply this Regulation by means of a form conforming to the model in Annex 3 to this Regulation.</w:t>
      </w:r>
    </w:p>
    <w:p w14:paraId="6EDA1847" w14:textId="77777777" w:rsidR="00D80E1F" w:rsidRPr="00A84ABE" w:rsidRDefault="00D80E1F" w:rsidP="00D80E1F">
      <w:pPr>
        <w:tabs>
          <w:tab w:val="left" w:pos="2268"/>
        </w:tabs>
        <w:spacing w:before="120" w:after="120" w:line="240" w:lineRule="auto"/>
        <w:ind w:left="2268" w:right="1134" w:hanging="1134"/>
        <w:jc w:val="both"/>
        <w:rPr>
          <w:lang w:val="en-GB"/>
        </w:rPr>
      </w:pPr>
      <w:r w:rsidRPr="00A84ABE">
        <w:rPr>
          <w:lang w:val="en-GB"/>
        </w:rPr>
        <w:t>25.4.</w:t>
      </w:r>
      <w:r w:rsidRPr="00A84ABE">
        <w:rPr>
          <w:lang w:val="en-GB"/>
        </w:rPr>
        <w:tab/>
        <w:t>There shall be affixed, conspicuously and in a readily accessible place specified on the approval form, to every vehicle conforming to a vehicle type approved under this Regulation an international approval mark conforming to the model given in Annex 3, consisting of:</w:t>
      </w:r>
    </w:p>
    <w:p w14:paraId="3FE25F12"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25.4.1.</w:t>
      </w:r>
      <w:r w:rsidRPr="00A84ABE">
        <w:rPr>
          <w:lang w:val="en-GB"/>
        </w:rPr>
        <w:tab/>
        <w:t xml:space="preserve">A circle surrounding the letter </w:t>
      </w:r>
      <w:r w:rsidR="00F72A30" w:rsidRPr="00A84ABE">
        <w:rPr>
          <w:lang w:val="en-GB"/>
        </w:rPr>
        <w:t>"</w:t>
      </w:r>
      <w:r w:rsidRPr="00A84ABE">
        <w:rPr>
          <w:lang w:val="en-GB"/>
        </w:rPr>
        <w:t>E</w:t>
      </w:r>
      <w:r w:rsidR="00F72A30" w:rsidRPr="00A84ABE">
        <w:rPr>
          <w:lang w:val="en-GB"/>
        </w:rPr>
        <w:t>"</w:t>
      </w:r>
      <w:r w:rsidRPr="00A84ABE">
        <w:rPr>
          <w:lang w:val="en-GB"/>
        </w:rPr>
        <w:t xml:space="preserve"> followed by the distinguishing number of the country which has granted approval; </w:t>
      </w:r>
    </w:p>
    <w:p w14:paraId="6A65FD8B"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25.4.2.</w:t>
      </w:r>
      <w:r w:rsidRPr="00A84ABE">
        <w:rPr>
          <w:lang w:val="en-GB"/>
        </w:rPr>
        <w:tab/>
        <w:t xml:space="preserve">The number of this Regulation, followed by the letter </w:t>
      </w:r>
      <w:r w:rsidR="00F72A30" w:rsidRPr="00A84ABE">
        <w:rPr>
          <w:lang w:val="en-GB"/>
        </w:rPr>
        <w:t>"</w:t>
      </w:r>
      <w:r w:rsidRPr="00A84ABE">
        <w:rPr>
          <w:lang w:val="en-GB"/>
        </w:rPr>
        <w:t>R</w:t>
      </w:r>
      <w:r w:rsidR="00F72A30" w:rsidRPr="00A84ABE">
        <w:rPr>
          <w:lang w:val="en-GB"/>
        </w:rPr>
        <w:t>"</w:t>
      </w:r>
      <w:r w:rsidRPr="00A84ABE">
        <w:rPr>
          <w:lang w:val="en-GB"/>
        </w:rPr>
        <w:t>, a dash and the approval number to the right of the circle prescribed in paragraph 25.4.1.</w:t>
      </w:r>
    </w:p>
    <w:p w14:paraId="65BCACB0" w14:textId="77777777" w:rsidR="00D80E1F" w:rsidRPr="00A84ABE" w:rsidRDefault="00D80E1F" w:rsidP="00D80E1F">
      <w:pPr>
        <w:tabs>
          <w:tab w:val="left" w:pos="2250"/>
        </w:tabs>
        <w:spacing w:before="120" w:after="120" w:line="240" w:lineRule="auto"/>
        <w:ind w:left="2268" w:right="1134" w:hanging="1134"/>
        <w:jc w:val="both"/>
        <w:rPr>
          <w:lang w:val="en-GB"/>
        </w:rPr>
      </w:pPr>
      <w:r w:rsidRPr="00A84ABE">
        <w:rPr>
          <w:lang w:val="en-GB"/>
        </w:rPr>
        <w:t>25.5.</w:t>
      </w:r>
      <w:r w:rsidRPr="00A84ABE">
        <w:rPr>
          <w:lang w:val="en-GB"/>
        </w:rPr>
        <w:tab/>
        <w:t>The approval mark shall be clearly legible and be indelible.</w:t>
      </w:r>
    </w:p>
    <w:p w14:paraId="1239CB0F"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0" w:name="_Toc387935166"/>
      <w:bookmarkStart w:id="51" w:name="_Toc456777156"/>
      <w:r w:rsidRPr="00D80E1F">
        <w:rPr>
          <w:b/>
          <w:sz w:val="28"/>
          <w:lang w:val="en-GB"/>
        </w:rPr>
        <w:t>26.</w:t>
      </w:r>
      <w:r w:rsidRPr="00D80E1F">
        <w:rPr>
          <w:b/>
          <w:sz w:val="28"/>
          <w:lang w:val="en-GB"/>
        </w:rPr>
        <w:tab/>
      </w:r>
      <w:bookmarkEnd w:id="50"/>
      <w:r w:rsidRPr="00D80E1F">
        <w:rPr>
          <w:b/>
          <w:sz w:val="28"/>
          <w:lang w:val="en-GB"/>
        </w:rPr>
        <w:t>Requirements</w:t>
      </w:r>
      <w:bookmarkEnd w:id="51"/>
    </w:p>
    <w:p w14:paraId="4E2FC03C"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26.1.</w:t>
      </w:r>
      <w:r w:rsidRPr="008A7845">
        <w:rPr>
          <w:lang w:val="en-GB"/>
        </w:rPr>
        <w:tab/>
        <w:t>General</w:t>
      </w:r>
    </w:p>
    <w:p w14:paraId="18EEAA1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26.1.1.</w:t>
      </w:r>
      <w:r w:rsidRPr="008A7845">
        <w:rPr>
          <w:lang w:val="en-GB"/>
        </w:rPr>
        <w:tab/>
        <w:t>The AECD installed in the vehicle shall be of a type approved under Part Ib of this Regulation.</w:t>
      </w:r>
    </w:p>
    <w:p w14:paraId="16FF3A13"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26.1.2.</w:t>
      </w:r>
      <w:r w:rsidRPr="008A7845">
        <w:rPr>
          <w:lang w:val="en-GB"/>
        </w:rPr>
        <w:tab/>
        <w:t>The AECD shall be connected to the vehicle</w:t>
      </w:r>
      <w:r w:rsidR="00F72A30" w:rsidRPr="008A7845">
        <w:rPr>
          <w:lang w:val="en-GB"/>
        </w:rPr>
        <w:t>'</w:t>
      </w:r>
      <w:r w:rsidRPr="008A7845">
        <w:rPr>
          <w:lang w:val="en-GB"/>
        </w:rPr>
        <w:t>s on-board electrical network, so that the AECD functions in all the required modes, and the backup battery (if fitted) is charged.</w:t>
      </w:r>
    </w:p>
    <w:p w14:paraId="5863B3F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26.1.3.</w:t>
      </w:r>
      <w:r w:rsidRPr="008A7845">
        <w:rPr>
          <w:lang w:val="en-GB"/>
        </w:rPr>
        <w:tab/>
        <w:t>The installation of the AECD shall be such to obtain reception of the GNSS signal and access to a PLMN.</w:t>
      </w:r>
    </w:p>
    <w:p w14:paraId="03FB9BA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The applicant shall provide the relevant information about the PLMN and GNSS receiver to which the AECS is intended.</w:t>
      </w:r>
    </w:p>
    <w:p w14:paraId="668FA48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The installation and orientation of the AECD and its components shall correspond to the AECD approval in a vehicle frontal impact configuration.</w:t>
      </w:r>
    </w:p>
    <w:p w14:paraId="2FA855E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26.2.</w:t>
      </w:r>
      <w:r w:rsidRPr="008A7845">
        <w:rPr>
          <w:lang w:val="en-GB"/>
        </w:rPr>
        <w:tab/>
        <w:t>The installation of the AECD shall be such to receive a trigger signal during a severe vehicle impact. This shall be verified during the vehicle impact test described in this paragraph.</w:t>
      </w:r>
    </w:p>
    <w:p w14:paraId="67F3ED28"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Upon receiving a trigger signal, the AECS shall perform an emergency call transaction. This shall be verified by one of the test methods described in Annex 11.</w:t>
      </w:r>
    </w:p>
    <w:p w14:paraId="13DE15DD"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26.2.1.</w:t>
      </w:r>
      <w:r w:rsidRPr="008A7845">
        <w:rPr>
          <w:lang w:val="en-GB"/>
        </w:rPr>
        <w:tab/>
        <w:t>Vehicles of category M</w:t>
      </w:r>
      <w:r w:rsidRPr="008A7845">
        <w:rPr>
          <w:vertAlign w:val="subscript"/>
          <w:lang w:val="en-GB"/>
        </w:rPr>
        <w:t>1</w:t>
      </w:r>
      <w:r w:rsidRPr="008A7845">
        <w:rPr>
          <w:lang w:val="en-GB"/>
        </w:rPr>
        <w:t xml:space="preserve"> shall be subject to the following:</w:t>
      </w:r>
    </w:p>
    <w:p w14:paraId="49F97C34"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26.2.1.1.</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at or below 700 mm, verification of the trigger signal:</w:t>
      </w:r>
    </w:p>
    <w:p w14:paraId="031EA438"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26.2.1.1.1.</w:t>
      </w:r>
      <w:r w:rsidRPr="008A7845">
        <w:rPr>
          <w:lang w:val="en-GB"/>
        </w:rPr>
        <w:tab/>
        <w:t xml:space="preserve">when performing a collision of the vehicle according to Annex 3 to </w:t>
      </w:r>
      <w:r w:rsidR="00F72A30" w:rsidRPr="008A7845">
        <w:rPr>
          <w:lang w:val="en-GB"/>
        </w:rPr>
        <w:t xml:space="preserve">UN </w:t>
      </w:r>
      <w:r w:rsidRPr="008A7845">
        <w:rPr>
          <w:lang w:val="en-GB"/>
        </w:rPr>
        <w:t xml:space="preserve">Regulation No. 94 (Frontal collision) and Annex 4 to </w:t>
      </w:r>
      <w:r w:rsidR="00F72A30" w:rsidRPr="008A7845">
        <w:rPr>
          <w:lang w:val="en-GB"/>
        </w:rPr>
        <w:t xml:space="preserve">UN </w:t>
      </w:r>
      <w:r w:rsidRPr="008A7845">
        <w:rPr>
          <w:lang w:val="en-GB"/>
        </w:rPr>
        <w:t>Regulation No. 95 (Lateral collision); or</w:t>
      </w:r>
    </w:p>
    <w:p w14:paraId="498EBD34"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26.2.1.1.2.</w:t>
      </w:r>
      <w:r w:rsidRPr="008A7845">
        <w:rPr>
          <w:lang w:val="en-GB"/>
        </w:rPr>
        <w:tab/>
        <w:t xml:space="preserve">in the case of the extension of type approvals to this Regulation, or in the case of the approval of vehicle types already approved to </w:t>
      </w:r>
      <w:r w:rsidR="00F72A30" w:rsidRPr="008A7845">
        <w:rPr>
          <w:lang w:val="en-GB"/>
        </w:rPr>
        <w:t xml:space="preserve">UN </w:t>
      </w:r>
      <w:r w:rsidRPr="008A7845">
        <w:rPr>
          <w:lang w:val="en-GB"/>
        </w:rPr>
        <w:t xml:space="preserve">Regulations </w:t>
      </w:r>
      <w:r w:rsidRPr="008A7845">
        <w:rPr>
          <w:lang w:val="en-GB"/>
        </w:rPr>
        <w:lastRenderedPageBreak/>
        <w:t>Nos. 94 or 95 prior the entry into force of this Regulation,</w:t>
      </w:r>
      <w:r w:rsidRPr="008A7845" w:rsidDel="00F61508">
        <w:rPr>
          <w:lang w:val="en-GB"/>
        </w:rPr>
        <w:t xml:space="preserve"> </w:t>
      </w:r>
      <w:r w:rsidRPr="008A7845">
        <w:rPr>
          <w:lang w:val="en-GB"/>
        </w:rPr>
        <w:t xml:space="preserve">when demonstrating with existing documentation (report, images, simulation data or equivalent) that during a </w:t>
      </w:r>
      <w:r w:rsidR="00F72A30" w:rsidRPr="008A7845">
        <w:rPr>
          <w:lang w:val="en-GB"/>
        </w:rPr>
        <w:t xml:space="preserve">UN </w:t>
      </w:r>
      <w:r w:rsidRPr="008A7845">
        <w:rPr>
          <w:lang w:val="en-GB"/>
        </w:rPr>
        <w:t xml:space="preserve">Regulation No. 94 (Frontal collision) and </w:t>
      </w:r>
      <w:r w:rsidR="00F72A30" w:rsidRPr="008A7845">
        <w:rPr>
          <w:lang w:val="en-GB"/>
        </w:rPr>
        <w:t xml:space="preserve">UN </w:t>
      </w:r>
      <w:r w:rsidRPr="008A7845">
        <w:rPr>
          <w:lang w:val="en-GB"/>
        </w:rPr>
        <w:t>Regulation No. 95 (Lateral collision) impact:</w:t>
      </w:r>
    </w:p>
    <w:p w14:paraId="03FD4AF7"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(a)</w:t>
      </w:r>
      <w:r w:rsidRPr="008A7845">
        <w:rPr>
          <w:lang w:val="en-GB"/>
        </w:rPr>
        <w:tab/>
        <w:t>a triggering signal was generated;</w:t>
      </w:r>
    </w:p>
    <w:p w14:paraId="27318C65" w14:textId="77777777" w:rsidR="00D80E1F" w:rsidRPr="008A7845" w:rsidRDefault="00D80E1F" w:rsidP="00D80E1F">
      <w:pPr>
        <w:tabs>
          <w:tab w:val="left" w:pos="2268"/>
        </w:tabs>
        <w:spacing w:before="120" w:after="120" w:line="240" w:lineRule="auto"/>
        <w:ind w:left="2835" w:right="1134" w:hanging="1701"/>
        <w:jc w:val="both"/>
        <w:rPr>
          <w:lang w:val="en-GB"/>
        </w:rPr>
      </w:pPr>
      <w:r w:rsidRPr="008A7845">
        <w:rPr>
          <w:lang w:val="en-GB"/>
        </w:rPr>
        <w:tab/>
        <w:t>(b)</w:t>
      </w:r>
      <w:r w:rsidRPr="008A7845">
        <w:rPr>
          <w:lang w:val="en-GB"/>
        </w:rPr>
        <w:tab/>
        <w:t>the installation of AECD is not adversely affected by the impact to the vehicle.</w:t>
      </w:r>
    </w:p>
    <w:p w14:paraId="32E3CE0B"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26.2.1.2.</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above 700 mm, verification of the trigger signal:</w:t>
      </w:r>
    </w:p>
    <w:p w14:paraId="68643D2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26.2.1.2.1.</w:t>
      </w:r>
      <w:r w:rsidRPr="008A7845">
        <w:rPr>
          <w:lang w:val="en-GB"/>
        </w:rPr>
        <w:tab/>
        <w:t xml:space="preserve">when performing a collision of the vehicle according to Annex 3 to </w:t>
      </w:r>
      <w:r w:rsidR="00F72A30" w:rsidRPr="008A7845">
        <w:rPr>
          <w:lang w:val="en-GB"/>
        </w:rPr>
        <w:t xml:space="preserve">UN </w:t>
      </w:r>
      <w:r w:rsidRPr="008A7845">
        <w:rPr>
          <w:lang w:val="en-GB"/>
        </w:rPr>
        <w:t xml:space="preserve">Regulation No. 94 (Frontal collision); or </w:t>
      </w:r>
    </w:p>
    <w:p w14:paraId="688C0EF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26.2.1.2.2.</w:t>
      </w:r>
      <w:r w:rsidRPr="008A7845">
        <w:rPr>
          <w:lang w:val="en-GB"/>
        </w:rPr>
        <w:tab/>
        <w:t xml:space="preserve">in the case of the extension of type approvals to this Regulation, or in the case of the approval of vehicle types already approved to </w:t>
      </w:r>
      <w:r w:rsidR="00F72A30" w:rsidRPr="008A7845">
        <w:rPr>
          <w:lang w:val="en-GB"/>
        </w:rPr>
        <w:t xml:space="preserve">UN </w:t>
      </w:r>
      <w:r w:rsidRPr="008A7845">
        <w:rPr>
          <w:lang w:val="en-GB"/>
        </w:rPr>
        <w:t>Regulations Nos. 94 or 95 prior the entry into force of this Regulation,</w:t>
      </w:r>
      <w:r w:rsidRPr="008A7845" w:rsidDel="00F61508">
        <w:rPr>
          <w:lang w:val="en-GB"/>
        </w:rPr>
        <w:t xml:space="preserve"> </w:t>
      </w:r>
      <w:r w:rsidRPr="008A7845">
        <w:rPr>
          <w:lang w:val="en-GB"/>
        </w:rPr>
        <w:t xml:space="preserve">when demonstrating with existing documentation (report, images, simulation data or equivalent) that during a </w:t>
      </w:r>
      <w:r w:rsidR="00F72A30" w:rsidRPr="008A7845">
        <w:rPr>
          <w:lang w:val="en-GB"/>
        </w:rPr>
        <w:t xml:space="preserve">UN </w:t>
      </w:r>
      <w:r w:rsidRPr="008A7845">
        <w:rPr>
          <w:lang w:val="en-GB"/>
        </w:rPr>
        <w:t>Regulation No. 94 (Frontal collision) impact:</w:t>
      </w:r>
    </w:p>
    <w:p w14:paraId="6026D9D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(a)</w:t>
      </w:r>
      <w:r w:rsidRPr="008A7845">
        <w:rPr>
          <w:lang w:val="en-GB"/>
        </w:rPr>
        <w:tab/>
        <w:t>a triggering signal was generated;</w:t>
      </w:r>
    </w:p>
    <w:p w14:paraId="4D810612" w14:textId="77777777" w:rsidR="00D80E1F" w:rsidRPr="008A7845" w:rsidRDefault="00D80E1F" w:rsidP="00D80E1F">
      <w:pPr>
        <w:tabs>
          <w:tab w:val="left" w:pos="2250"/>
        </w:tabs>
        <w:spacing w:before="120" w:after="120" w:line="240" w:lineRule="auto"/>
        <w:ind w:left="2835" w:right="1134" w:hanging="1701"/>
        <w:jc w:val="both"/>
        <w:rPr>
          <w:lang w:val="en-GB"/>
        </w:rPr>
      </w:pPr>
      <w:r w:rsidRPr="008A7845">
        <w:rPr>
          <w:lang w:val="en-GB"/>
        </w:rPr>
        <w:tab/>
        <w:t>(b)</w:t>
      </w:r>
      <w:r w:rsidRPr="008A7845">
        <w:rPr>
          <w:lang w:val="en-GB"/>
        </w:rPr>
        <w:tab/>
        <w:t>the installation of AECD is not adversely affected by the impact to the vehicle.</w:t>
      </w:r>
    </w:p>
    <w:p w14:paraId="69D2B402" w14:textId="77777777" w:rsidR="00D80E1F" w:rsidRPr="008A7845" w:rsidRDefault="00D80E1F" w:rsidP="00D80E1F">
      <w:pPr>
        <w:tabs>
          <w:tab w:val="left" w:pos="2250"/>
        </w:tabs>
        <w:suppressAutoHyphens w:val="0"/>
        <w:spacing w:after="240" w:line="240" w:lineRule="auto"/>
        <w:ind w:left="2250" w:right="1088" w:hanging="1116"/>
        <w:jc w:val="both"/>
        <w:rPr>
          <w:lang w:val="en-GB"/>
        </w:rPr>
      </w:pPr>
      <w:r w:rsidRPr="008A7845">
        <w:rPr>
          <w:lang w:val="en-GB"/>
        </w:rPr>
        <w:t>26.2.1.3.</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less than or equal to 700 mm, verification of the trigger signal:</w:t>
      </w:r>
    </w:p>
    <w:p w14:paraId="535097E7" w14:textId="77777777" w:rsidR="00D80E1F" w:rsidRPr="008A7845" w:rsidRDefault="00D80E1F" w:rsidP="00D80E1F">
      <w:pPr>
        <w:tabs>
          <w:tab w:val="left" w:pos="2250"/>
        </w:tabs>
        <w:suppressAutoHyphens w:val="0"/>
        <w:spacing w:after="240" w:line="240" w:lineRule="auto"/>
        <w:ind w:left="2250" w:right="1088" w:hanging="1116"/>
        <w:jc w:val="both"/>
        <w:rPr>
          <w:lang w:val="en-GB"/>
        </w:rPr>
      </w:pPr>
      <w:r w:rsidRPr="008A7845">
        <w:rPr>
          <w:lang w:val="en-GB"/>
        </w:rPr>
        <w:t>26.2.1.3.1.</w:t>
      </w:r>
      <w:r w:rsidRPr="008A7845">
        <w:rPr>
          <w:lang w:val="en-GB"/>
        </w:rPr>
        <w:tab/>
        <w:t xml:space="preserve">when performing a collision of the vehicle according to Annex 4 to </w:t>
      </w:r>
      <w:r w:rsidR="00F72A30" w:rsidRPr="008A7845">
        <w:rPr>
          <w:lang w:val="en-GB"/>
        </w:rPr>
        <w:t xml:space="preserve">UN </w:t>
      </w:r>
      <w:r w:rsidRPr="008A7845">
        <w:rPr>
          <w:lang w:val="en-GB"/>
        </w:rPr>
        <w:t xml:space="preserve">Regulation No. 95 (Lateral collision); or </w:t>
      </w:r>
    </w:p>
    <w:p w14:paraId="55E05754" w14:textId="77777777" w:rsidR="00D80E1F" w:rsidRPr="008A7845" w:rsidRDefault="00D80E1F" w:rsidP="00D80E1F">
      <w:pPr>
        <w:tabs>
          <w:tab w:val="left" w:pos="2250"/>
        </w:tabs>
        <w:suppressAutoHyphens w:val="0"/>
        <w:spacing w:after="240" w:line="240" w:lineRule="auto"/>
        <w:ind w:left="2250" w:right="1088" w:hanging="1116"/>
        <w:jc w:val="both"/>
        <w:rPr>
          <w:lang w:val="en-GB"/>
        </w:rPr>
      </w:pPr>
      <w:r w:rsidRPr="008A7845">
        <w:rPr>
          <w:lang w:val="en-GB"/>
        </w:rPr>
        <w:t>26.2.1.3.2.</w:t>
      </w:r>
      <w:r w:rsidRPr="008A7845">
        <w:rPr>
          <w:lang w:val="en-GB"/>
        </w:rPr>
        <w:tab/>
        <w:t xml:space="preserve">in the case of the extension of type approvals to this Regulation, or in the case of the approval of vehicle types already approved to </w:t>
      </w:r>
      <w:r w:rsidR="00F72A30" w:rsidRPr="008A7845">
        <w:rPr>
          <w:lang w:val="en-GB"/>
        </w:rPr>
        <w:t xml:space="preserve">UN </w:t>
      </w:r>
      <w:r w:rsidRPr="008A7845">
        <w:rPr>
          <w:lang w:val="en-GB"/>
        </w:rPr>
        <w:t>Regulations Nos. 94 or 95 prior the entry into force of this Regulation,</w:t>
      </w:r>
      <w:r w:rsidRPr="008A7845" w:rsidDel="00F61508">
        <w:rPr>
          <w:lang w:val="en-GB"/>
        </w:rPr>
        <w:t xml:space="preserve"> </w:t>
      </w:r>
      <w:r w:rsidRPr="008A7845">
        <w:rPr>
          <w:lang w:val="en-GB"/>
        </w:rPr>
        <w:t xml:space="preserve">when demonstrating with existing documentation (report, images, simulation data or equivalent) that during a </w:t>
      </w:r>
      <w:r w:rsidR="00F72A30" w:rsidRPr="008A7845">
        <w:rPr>
          <w:lang w:val="en-GB"/>
        </w:rPr>
        <w:t xml:space="preserve">UN </w:t>
      </w:r>
      <w:r w:rsidRPr="008A7845">
        <w:rPr>
          <w:lang w:val="en-GB"/>
        </w:rPr>
        <w:t>Regulation No. 95 impact:</w:t>
      </w:r>
    </w:p>
    <w:p w14:paraId="1A830643"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a triggering signal was generated;</w:t>
      </w:r>
    </w:p>
    <w:p w14:paraId="2F93FC87"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the installation of AECD is not adversely affected by the impact to the vehicle.</w:t>
      </w:r>
    </w:p>
    <w:p w14:paraId="5B4B85C2"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26.2.1.4.</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above 700 mm:</w:t>
      </w:r>
    </w:p>
    <w:p w14:paraId="7B573E9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26.2.1.4.1.</w:t>
      </w:r>
      <w:r w:rsidRPr="008A7845">
        <w:rPr>
          <w:lang w:val="en-GB"/>
        </w:rPr>
        <w:tab/>
        <w:t>the manufacturer shall demonstrate with existing documentation (report, images, drawing or equivalent) that a triggering signal is available for the purpose of AECS.</w:t>
      </w:r>
    </w:p>
    <w:p w14:paraId="5D08FBE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26.2.2.</w:t>
      </w:r>
      <w:r w:rsidRPr="008A7845">
        <w:rPr>
          <w:lang w:val="en-GB"/>
        </w:rPr>
        <w:tab/>
        <w:t>Vehicles of category N</w:t>
      </w:r>
      <w:r w:rsidRPr="008A7845">
        <w:rPr>
          <w:vertAlign w:val="subscript"/>
          <w:lang w:val="en-GB"/>
        </w:rPr>
        <w:t>1</w:t>
      </w:r>
      <w:r w:rsidRPr="008A7845">
        <w:rPr>
          <w:lang w:val="en-GB"/>
        </w:rPr>
        <w:t xml:space="preserve"> shall be subject to the following:</w:t>
      </w:r>
    </w:p>
    <w:p w14:paraId="3CB486B0"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26.2.2.1.</w:t>
      </w:r>
      <w:r w:rsidRPr="008A7845">
        <w:rPr>
          <w:lang w:val="en-GB"/>
        </w:rPr>
        <w:tab/>
        <w:t>Vehicles of category N</w:t>
      </w:r>
      <w:r w:rsidRPr="008A7845">
        <w:rPr>
          <w:vertAlign w:val="subscript"/>
          <w:lang w:val="en-GB"/>
        </w:rPr>
        <w:t>1</w:t>
      </w:r>
      <w:r w:rsidRPr="008A7845">
        <w:rPr>
          <w:lang w:val="en-GB"/>
        </w:rPr>
        <w:t xml:space="preserve"> with a R-point height at or below 700 mm, verification of the trigger signal:</w:t>
      </w:r>
    </w:p>
    <w:p w14:paraId="749FE97F"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26.2.2.1.1.</w:t>
      </w:r>
      <w:r w:rsidRPr="008A7845">
        <w:rPr>
          <w:lang w:val="en-GB"/>
        </w:rPr>
        <w:tab/>
        <w:t>when performing a collision of the vehicle according to</w:t>
      </w:r>
      <w:r w:rsidR="00F72A30" w:rsidRPr="008A7845">
        <w:rPr>
          <w:lang w:val="en-GB"/>
        </w:rPr>
        <w:t xml:space="preserve"> UN</w:t>
      </w:r>
      <w:r w:rsidRPr="008A7845">
        <w:rPr>
          <w:lang w:val="en-GB"/>
        </w:rPr>
        <w:t xml:space="preserve"> Regulation No. 95 (Lateral collision); or</w:t>
      </w:r>
    </w:p>
    <w:p w14:paraId="35CDABF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26.2.2.1.2.</w:t>
      </w:r>
      <w:r w:rsidRPr="008A7845">
        <w:rPr>
          <w:lang w:val="en-GB"/>
        </w:rPr>
        <w:tab/>
        <w:t xml:space="preserve">in the case of the extension of type approvals to this Regulation, or in the case of the approval of vehicle types already approved to </w:t>
      </w:r>
      <w:r w:rsidR="00F72A30" w:rsidRPr="008A7845">
        <w:rPr>
          <w:lang w:val="en-GB"/>
        </w:rPr>
        <w:t xml:space="preserve">UN </w:t>
      </w:r>
      <w:r w:rsidRPr="008A7845">
        <w:rPr>
          <w:lang w:val="en-GB"/>
        </w:rPr>
        <w:t>Regulations Nos. 94 or 95 prior the entry into force of this Regulation,</w:t>
      </w:r>
      <w:r w:rsidRPr="008A7845" w:rsidDel="00F61508">
        <w:rPr>
          <w:lang w:val="en-GB"/>
        </w:rPr>
        <w:t xml:space="preserve"> </w:t>
      </w:r>
      <w:r w:rsidRPr="008A7845">
        <w:rPr>
          <w:lang w:val="en-GB"/>
        </w:rPr>
        <w:t xml:space="preserve">when demonstrating with </w:t>
      </w:r>
      <w:r w:rsidRPr="008A7845">
        <w:rPr>
          <w:lang w:val="en-GB"/>
        </w:rPr>
        <w:lastRenderedPageBreak/>
        <w:t xml:space="preserve">existing documentation (report, images, simulation data or equivalent) that during a </w:t>
      </w:r>
      <w:r w:rsidR="00F72A30" w:rsidRPr="008A7845">
        <w:rPr>
          <w:lang w:val="en-GB"/>
        </w:rPr>
        <w:t xml:space="preserve">UN </w:t>
      </w:r>
      <w:r w:rsidRPr="008A7845">
        <w:rPr>
          <w:lang w:val="en-GB"/>
        </w:rPr>
        <w:t>Regulation No. 95 (Lateral collision) test:</w:t>
      </w:r>
    </w:p>
    <w:p w14:paraId="2E4BF6A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(a)</w:t>
      </w:r>
      <w:r w:rsidRPr="008A7845">
        <w:rPr>
          <w:lang w:val="en-GB"/>
        </w:rPr>
        <w:tab/>
        <w:t>a triggering signal was generated;</w:t>
      </w:r>
    </w:p>
    <w:p w14:paraId="33434F06"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the installation of AECD is not adversely affected by the impact to the vehicle.</w:t>
      </w:r>
    </w:p>
    <w:p w14:paraId="383B5C8B"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26.2.2.2.</w:t>
      </w:r>
      <w:r w:rsidRPr="008A7845">
        <w:rPr>
          <w:lang w:val="en-GB"/>
        </w:rPr>
        <w:tab/>
        <w:t>Vehicles of category N</w:t>
      </w:r>
      <w:r w:rsidRPr="008A7845">
        <w:rPr>
          <w:vertAlign w:val="subscript"/>
          <w:lang w:val="en-GB"/>
        </w:rPr>
        <w:t>1</w:t>
      </w:r>
      <w:r w:rsidRPr="008A7845">
        <w:rPr>
          <w:lang w:val="en-GB"/>
        </w:rPr>
        <w:t xml:space="preserve"> with a R-point height above 700 mm:</w:t>
      </w:r>
    </w:p>
    <w:p w14:paraId="5859FF49"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26.2.2.2.1.</w:t>
      </w:r>
      <w:r w:rsidRPr="008A7845">
        <w:rPr>
          <w:lang w:val="en-GB"/>
        </w:rPr>
        <w:tab/>
        <w:t>the manufacturer shall demonstrate with existing documentation (report, images, drawing or equivalent) that a triggering signal is available for the purpose of AECS.</w:t>
      </w:r>
    </w:p>
    <w:p w14:paraId="0FA3759B"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w:t>
      </w:r>
      <w:r w:rsidRPr="008A7845">
        <w:rPr>
          <w:lang w:val="en-GB"/>
        </w:rPr>
        <w:tab/>
        <w:t>Position determination</w:t>
      </w:r>
    </w:p>
    <w:p w14:paraId="0CE365DF"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If the AECS is fitted, in accordance with paragraph 1.4. and not yet verified according to Part Ib of this Regulation, with GNSS receiver supporting at least three GNSS including GLONASS, GALILEO and GPS, and is able to receive and process SBAS signals, then the AECS shall comply with the requirements of paragraphs 26.3.1. to 26.3.11.</w:t>
      </w:r>
    </w:p>
    <w:p w14:paraId="0AC7D61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AECS compliance with respect to positioning capabilities shall be demonstrated by performing test methods described in Annex 10: Test methods for the navigation module. It shall be indicated in the communication document of Annex 3, item 11.</w:t>
      </w:r>
    </w:p>
    <w:p w14:paraId="2F6CB4B4"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26.3.1.</w:t>
      </w:r>
      <w:r w:rsidRPr="008A7845">
        <w:rPr>
          <w:lang w:val="en-GB"/>
        </w:rPr>
        <w:tab/>
        <w:t>The AECS shall be able to output the navigation solution in a NMEA-0183 protocol format (RMC, GGA, VTG, GSA and GSV message). The AECD set-up for NMEA-0183 messages output to external devices shall be described in the operation manual.</w:t>
      </w:r>
    </w:p>
    <w:p w14:paraId="785D2565"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26.3.2.</w:t>
      </w:r>
      <w:r w:rsidRPr="008A7845">
        <w:rPr>
          <w:lang w:val="en-GB"/>
        </w:rPr>
        <w:tab/>
        <w:t>The AECS shall be able to receive and process individual GNSS signals of standard accuracy in L1/E1 band from at least three global navigation satellite systems, including GLONASS, GALILEO, GPS.</w:t>
      </w:r>
    </w:p>
    <w:p w14:paraId="287082E3"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26.3.3.</w:t>
      </w:r>
      <w:r w:rsidRPr="008A7845">
        <w:rPr>
          <w:lang w:val="en-GB"/>
        </w:rPr>
        <w:tab/>
        <w:t>The AECS shall be able to receive and process combined GNSS signals of standard accuracy in L1/E1 band from at least three global navigation satellite systems, including GLONASS, GALILEO, GPS and SBAS.</w:t>
      </w:r>
    </w:p>
    <w:p w14:paraId="7F5A0737"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26.3.4.</w:t>
      </w:r>
      <w:r w:rsidRPr="008A7845">
        <w:rPr>
          <w:lang w:val="en-GB"/>
        </w:rPr>
        <w:tab/>
        <w:t>The AECS shall be able to provide positioning information in WGS-84 coordinate systems.</w:t>
      </w:r>
    </w:p>
    <w:p w14:paraId="3BD3D77F"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26.3.5.</w:t>
      </w:r>
      <w:r w:rsidRPr="008A7845">
        <w:rPr>
          <w:lang w:val="en-GB"/>
        </w:rPr>
        <w:tab/>
        <w:t>The GNSS receiver shall be able to obtain a position fix at least every second.</w:t>
      </w:r>
    </w:p>
    <w:p w14:paraId="48FEE932"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26.3.6.</w:t>
      </w:r>
      <w:r w:rsidRPr="008A7845">
        <w:rPr>
          <w:lang w:val="en-GB"/>
        </w:rPr>
        <w:tab/>
        <w:t>Horizontal position error shall not exceed:</w:t>
      </w:r>
    </w:p>
    <w:p w14:paraId="7644F6A2"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under open sky conditions: 15 m at confidence level of 0.95 probability with a PDOP in the range from 2.0 to 2.5;</w:t>
      </w:r>
    </w:p>
    <w:p w14:paraId="4EB68C07"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in urban canyon conditions: 40 m at confidence level of 0.95 probability with a PDOP in the range from 3.5 to 4.</w:t>
      </w:r>
    </w:p>
    <w:p w14:paraId="4C26C707"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26.3.7.</w:t>
      </w:r>
      <w:r w:rsidRPr="008A7845">
        <w:rPr>
          <w:lang w:val="en-GB"/>
        </w:rPr>
        <w:tab/>
        <w:t>The specified requirements for accuracy shall be provided:</w:t>
      </w:r>
    </w:p>
    <w:p w14:paraId="06AE3342"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(a)</w:t>
      </w:r>
      <w:r w:rsidRPr="008A7845">
        <w:rPr>
          <w:lang w:val="en-GB"/>
        </w:rPr>
        <w:tab/>
        <w:t>at speed range from 0 to 140 km/h;</w:t>
      </w:r>
    </w:p>
    <w:p w14:paraId="63F12B0A"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(b)</w:t>
      </w:r>
      <w:r w:rsidRPr="008A7845">
        <w:rPr>
          <w:lang w:val="en-GB"/>
        </w:rPr>
        <w:tab/>
        <w:t>linear acceleration range from 0 to 2g.</w:t>
      </w:r>
    </w:p>
    <w:p w14:paraId="360D041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26.3.8.</w:t>
      </w:r>
      <w:r w:rsidRPr="008A7845">
        <w:rPr>
          <w:lang w:val="en-GB"/>
        </w:rPr>
        <w:tab/>
        <w:t>Cold start time to first fix shall not exceed:</w:t>
      </w:r>
    </w:p>
    <w:p w14:paraId="2C62979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(a)</w:t>
      </w:r>
      <w:r w:rsidRPr="008A7845">
        <w:rPr>
          <w:lang w:val="en-GB"/>
        </w:rPr>
        <w:tab/>
        <w:t>60 s for signal level down to minus 130 dBm;</w:t>
      </w:r>
    </w:p>
    <w:p w14:paraId="5D5E15E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(b)</w:t>
      </w:r>
      <w:r w:rsidRPr="008A7845">
        <w:rPr>
          <w:lang w:val="en-GB"/>
        </w:rPr>
        <w:tab/>
        <w:t>300 s for signal level down to minus 140 dBm.</w:t>
      </w:r>
    </w:p>
    <w:p w14:paraId="7D7C2D64"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lastRenderedPageBreak/>
        <w:t>26.3.9.</w:t>
      </w:r>
      <w:r w:rsidRPr="008A7845">
        <w:rPr>
          <w:lang w:val="en-GB"/>
        </w:rPr>
        <w:tab/>
        <w:t>GNSS signal re-acquisition time after block out of 60 s at signal level down to minus 130 dBm shall not exceed 20 s after recovery of the navigation satellite visibility.</w:t>
      </w:r>
    </w:p>
    <w:p w14:paraId="1FE63EA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26.3.10.</w:t>
      </w:r>
      <w:r w:rsidRPr="008A7845">
        <w:rPr>
          <w:lang w:val="en-GB"/>
        </w:rPr>
        <w:tab/>
        <w:t xml:space="preserve">Sensitivity at receiver input shall be: </w:t>
      </w:r>
    </w:p>
    <w:p w14:paraId="5EFF5BAC"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GNSS signals detection (cold start) do not exceed 3,600 s at signal level on the antenna input of the AECS of minus 144 dBm;</w:t>
      </w:r>
    </w:p>
    <w:p w14:paraId="056CB3C0"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GNSS signals tracking and navigation solution calculation is available for at least 600 s at signal level on the antenna input of the AECS of minus 155 dBm;</w:t>
      </w:r>
    </w:p>
    <w:p w14:paraId="36386D32"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(c)</w:t>
      </w:r>
      <w:r w:rsidRPr="008A7845">
        <w:rPr>
          <w:lang w:val="en-GB"/>
        </w:rPr>
        <w:tab/>
        <w:t>re-acquisition of GNSS signals and calculation of the navigation solution is possible and does not exceed 60 s at signal level on the antenna input of the AECS of minus 150 dBm.</w:t>
      </w:r>
    </w:p>
    <w:p w14:paraId="2DC1E398"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26.3.11.</w:t>
      </w:r>
      <w:r w:rsidRPr="008A7845">
        <w:rPr>
          <w:lang w:val="en-GB"/>
        </w:rPr>
        <w:tab/>
        <w:t>The testing procedures in Annex 10 can be performed either on the AECS including post-processing ability or directly on the GNSS receiver as a part of the AECS.</w:t>
      </w:r>
    </w:p>
    <w:p w14:paraId="0244FC30"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26.4.</w:t>
      </w:r>
      <w:r w:rsidRPr="008A7845">
        <w:rPr>
          <w:lang w:val="en-GB"/>
        </w:rPr>
        <w:tab/>
        <w:t>AECS control</w:t>
      </w:r>
    </w:p>
    <w:p w14:paraId="2B8B793B"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The vehicle subject to approval shall be equipped with an AECS control.</w:t>
      </w:r>
    </w:p>
    <w:p w14:paraId="20B6A454"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26.4.1.</w:t>
      </w:r>
      <w:r w:rsidRPr="008A7845">
        <w:rPr>
          <w:lang w:val="en-GB"/>
        </w:rPr>
        <w:tab/>
        <w:t xml:space="preserve">The AECS control shall be installed so as to comply with the relevant requirements and transitional provisions of </w:t>
      </w:r>
      <w:r w:rsidR="00F72A30" w:rsidRPr="008A7845">
        <w:rPr>
          <w:lang w:val="en-GB"/>
        </w:rPr>
        <w:t xml:space="preserve">UN </w:t>
      </w:r>
      <w:r w:rsidRPr="008A7845">
        <w:rPr>
          <w:lang w:val="en-GB"/>
        </w:rPr>
        <w:t>Regulation No. 121, 01 series of amendments or any later series of amendments.</w:t>
      </w:r>
    </w:p>
    <w:p w14:paraId="19CAF778"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26.4.2.</w:t>
      </w:r>
      <w:r w:rsidRPr="008A7845">
        <w:rPr>
          <w:lang w:val="en-GB"/>
        </w:rPr>
        <w:tab/>
        <w:t>The AECS control shall be designed and/or placed in such a way that the risk of an inadvertent activation is reduced.</w:t>
      </w:r>
    </w:p>
    <w:p w14:paraId="1A847EFA"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26.4.3.</w:t>
      </w:r>
      <w:r w:rsidRPr="008A7845">
        <w:rPr>
          <w:lang w:val="en-GB"/>
        </w:rPr>
        <w:tab/>
        <w:t>If the AECS control is embedded into a multi-task display, its operation shall be possible with two deliberate actions or less.</w:t>
      </w:r>
    </w:p>
    <w:p w14:paraId="68080220" w14:textId="3109255D"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26.4.4.</w:t>
      </w:r>
      <w:r w:rsidRPr="008A7845">
        <w:rPr>
          <w:lang w:val="en-GB"/>
        </w:rPr>
        <w:tab/>
      </w:r>
      <w:r w:rsidR="00826CCC">
        <w:rPr>
          <w:lang w:val="en-GB"/>
        </w:rPr>
        <w:t>T</w:t>
      </w:r>
      <w:r w:rsidRPr="008A7845">
        <w:rPr>
          <w:lang w:val="en-GB"/>
        </w:rPr>
        <w:t>he AECS control function</w:t>
      </w:r>
      <w:r w:rsidR="001407CC">
        <w:rPr>
          <w:lang w:val="en-GB"/>
        </w:rPr>
        <w:t xml:space="preserve">ality shall be subject to Annex </w:t>
      </w:r>
      <w:r w:rsidRPr="008A7845">
        <w:rPr>
          <w:lang w:val="en-GB"/>
        </w:rPr>
        <w:t>11, paragraph 1.</w:t>
      </w:r>
    </w:p>
    <w:p w14:paraId="16468681"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26.4.5.</w:t>
      </w:r>
      <w:r w:rsidRPr="008A7845">
        <w:rPr>
          <w:lang w:val="en-GB"/>
        </w:rPr>
        <w:tab/>
        <w:t>It shall not be possible to deactivate the AECS by the means of HMI. A temporary deactivation function shall be permitted for the purpose of maintenance and repair.</w:t>
      </w:r>
    </w:p>
    <w:p w14:paraId="2AA2C68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w:t>
      </w:r>
      <w:r w:rsidRPr="008A7845">
        <w:rPr>
          <w:lang w:val="en-GB"/>
        </w:rPr>
        <w:tab/>
        <w:t>AECS information and warning signal</w:t>
      </w:r>
    </w:p>
    <w:p w14:paraId="41A6DD58"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The following provisions are applicable if the AECS information and/or warning signal verification is not part of the approval of an AECD according to Part Ib of this Regulation.</w:t>
      </w:r>
    </w:p>
    <w:p w14:paraId="39864A91"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26.5.1.</w:t>
      </w:r>
      <w:r w:rsidRPr="008A7845">
        <w:rPr>
          <w:lang w:val="en-GB"/>
        </w:rPr>
        <w:tab/>
        <w:t xml:space="preserve">The AECS information and/or warning signal shall be installed so as to comply with the relevant installation requirements of </w:t>
      </w:r>
      <w:r w:rsidR="00F72A30" w:rsidRPr="008A7845">
        <w:rPr>
          <w:lang w:val="en-GB"/>
        </w:rPr>
        <w:t xml:space="preserve">UN </w:t>
      </w:r>
      <w:r w:rsidRPr="008A7845">
        <w:rPr>
          <w:lang w:val="en-GB"/>
        </w:rPr>
        <w:t>Regulation No. 121, 01 series of amendments or any later series of amendments.</w:t>
      </w:r>
    </w:p>
    <w:p w14:paraId="6FE76F18"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26.5.2.</w:t>
      </w:r>
      <w:r w:rsidRPr="008A7845">
        <w:rPr>
          <w:lang w:val="en-GB"/>
        </w:rPr>
        <w:tab/>
        <w:t>The following information shall be provided on the status of the emergency call transaction when the AECS is automatically or manually activated:</w:t>
      </w:r>
    </w:p>
    <w:p w14:paraId="1C9DE46E"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system is processing (emergency call is triggered, connection is being set up, data transmission is in progress or completed, or voice call is in progress);</w:t>
      </w:r>
    </w:p>
    <w:p w14:paraId="70511B69"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transmission failed (connection failed or data transmission failed).</w:t>
      </w:r>
    </w:p>
    <w:p w14:paraId="729587F9"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This shall be verified by compliance with the provisions of Annex 11, respectively paragraphs 1. and 2.</w:t>
      </w:r>
    </w:p>
    <w:p w14:paraId="6D8E4CF9"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w:t>
      </w:r>
      <w:r w:rsidRPr="008A7845">
        <w:rPr>
          <w:lang w:val="en-GB"/>
        </w:rPr>
        <w:tab/>
      </w:r>
      <w:r w:rsidRPr="0036051E">
        <w:rPr>
          <w:lang w:val="en-GB"/>
        </w:rPr>
        <w:t>A warning signal</w:t>
      </w:r>
      <w:r w:rsidRPr="008A7845">
        <w:rPr>
          <w:lang w:val="en-GB"/>
        </w:rPr>
        <w:t xml:space="preserve"> shall be provided in case of AECD internal malfunction. Visual indication of the AECD malfunction shall be displayed while the </w:t>
      </w:r>
      <w:r w:rsidRPr="008A7845">
        <w:rPr>
          <w:lang w:val="en-GB"/>
        </w:rPr>
        <w:lastRenderedPageBreak/>
        <w:t>failure is present. It may be cancelled temporarily, but shall be repeated whenever the ignition or the vehicle master control switch is being activated (whichever is applicable).</w:t>
      </w:r>
    </w:p>
    <w:p w14:paraId="072BCD7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26.5.3.1.</w:t>
      </w:r>
      <w:r w:rsidRPr="008A7845">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available for inspection by the Technical Service at the time of the type approval.</w:t>
      </w:r>
    </w:p>
    <w:p w14:paraId="367716F1"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This shall at least cover the following items:</w:t>
      </w:r>
    </w:p>
    <w:p w14:paraId="11B7EFEC" w14:textId="77777777" w:rsidR="00D80E1F" w:rsidRPr="008A7845" w:rsidRDefault="00D80E1F" w:rsidP="00D80E1F">
      <w:pPr>
        <w:widowControl w:val="0"/>
        <w:suppressAutoHyphens w:val="0"/>
        <w:spacing w:line="240" w:lineRule="auto"/>
        <w:ind w:left="2276" w:right="1138" w:hanging="1138"/>
        <w:jc w:val="both"/>
        <w:rPr>
          <w:lang w:val="en-GB"/>
        </w:rPr>
      </w:pPr>
      <w:r w:rsidRPr="008A7845">
        <w:rPr>
          <w:lang w:val="en-GB"/>
        </w:rPr>
        <w:t>Table 3</w:t>
      </w:r>
    </w:p>
    <w:p w14:paraId="587BF871" w14:textId="77777777" w:rsidR="00D80E1F" w:rsidRPr="00D80E1F" w:rsidRDefault="00D80E1F" w:rsidP="00D80E1F">
      <w:pPr>
        <w:widowControl w:val="0"/>
        <w:suppressAutoHyphens w:val="0"/>
        <w:spacing w:after="120" w:line="240" w:lineRule="auto"/>
        <w:ind w:left="2268" w:right="1134" w:hanging="1134"/>
        <w:jc w:val="both"/>
        <w:rPr>
          <w:lang w:val="en-GB"/>
        </w:rPr>
      </w:pPr>
      <w:r w:rsidRPr="00D80E1F">
        <w:rPr>
          <w:b/>
          <w:lang w:val="en-GB"/>
        </w:rPr>
        <w:t>Template of information for self-test function</w:t>
      </w:r>
    </w:p>
    <w:tbl>
      <w:tblPr>
        <w:tblW w:w="7506" w:type="dxa"/>
        <w:tblInd w:w="1163" w:type="dxa"/>
        <w:tblLayout w:type="fixed"/>
        <w:tblCellMar>
          <w:left w:w="29" w:type="dxa"/>
          <w:right w:w="29" w:type="dxa"/>
        </w:tblCellMar>
        <w:tblLook w:val="04A0" w:firstRow="1" w:lastRow="0" w:firstColumn="1" w:lastColumn="0" w:noHBand="0" w:noVBand="1"/>
      </w:tblPr>
      <w:tblGrid>
        <w:gridCol w:w="1985"/>
        <w:gridCol w:w="1984"/>
        <w:gridCol w:w="3537"/>
      </w:tblGrid>
      <w:tr w:rsidR="00D80E1F" w:rsidRPr="00CF4CE3" w14:paraId="75E17766" w14:textId="77777777" w:rsidTr="00F72A30">
        <w:trPr>
          <w:trHeight w:val="323"/>
          <w:tblHeader/>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F6DA5F" w14:textId="77777777" w:rsidR="00D80E1F" w:rsidRPr="00CF4CE3" w:rsidRDefault="00D80E1F" w:rsidP="00F72A30">
            <w:pPr>
              <w:suppressAutoHyphens w:val="0"/>
              <w:spacing w:line="240" w:lineRule="auto"/>
              <w:jc w:val="center"/>
              <w:rPr>
                <w:bCs/>
                <w:i/>
                <w:sz w:val="18"/>
                <w:szCs w:val="18"/>
                <w:lang w:eastAsia="en-GB"/>
              </w:rPr>
            </w:pPr>
            <w:r w:rsidRPr="00CF4CE3">
              <w:rPr>
                <w:bCs/>
                <w:i/>
                <w:sz w:val="18"/>
                <w:szCs w:val="18"/>
                <w:lang w:eastAsia="en-GB"/>
              </w:rPr>
              <w:t>Item</w:t>
            </w:r>
          </w:p>
        </w:tc>
        <w:tc>
          <w:tcPr>
            <w:tcW w:w="3537" w:type="dxa"/>
            <w:vMerge w:val="restart"/>
            <w:tcBorders>
              <w:top w:val="single" w:sz="4" w:space="0" w:color="auto"/>
              <w:left w:val="single" w:sz="4" w:space="0" w:color="auto"/>
              <w:right w:val="single" w:sz="4" w:space="0" w:color="auto"/>
            </w:tcBorders>
            <w:shd w:val="clear" w:color="auto" w:fill="FFFFFF"/>
            <w:vAlign w:val="center"/>
            <w:hideMark/>
          </w:tcPr>
          <w:p w14:paraId="672447C0" w14:textId="77777777" w:rsidR="00D80E1F" w:rsidRPr="00CF4CE3" w:rsidRDefault="00D80E1F" w:rsidP="00F72A30">
            <w:pPr>
              <w:suppressAutoHyphens w:val="0"/>
              <w:spacing w:line="240" w:lineRule="auto"/>
              <w:jc w:val="center"/>
              <w:rPr>
                <w:bCs/>
                <w:i/>
                <w:sz w:val="18"/>
                <w:szCs w:val="18"/>
                <w:lang w:eastAsia="en-GB"/>
              </w:rPr>
            </w:pPr>
            <w:r w:rsidRPr="00CF4CE3">
              <w:rPr>
                <w:bCs/>
                <w:i/>
                <w:sz w:val="18"/>
                <w:szCs w:val="18"/>
                <w:lang w:eastAsia="en-GB"/>
              </w:rPr>
              <w:t>Notes</w:t>
            </w:r>
          </w:p>
        </w:tc>
      </w:tr>
      <w:tr w:rsidR="00D80E1F" w:rsidRPr="00CF4CE3" w14:paraId="31555AF7" w14:textId="77777777" w:rsidTr="00F72A30">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65AE7E69" w14:textId="77777777" w:rsidR="00D80E1F" w:rsidRPr="00CF4CE3" w:rsidRDefault="00D80E1F" w:rsidP="00F72A30">
            <w:pPr>
              <w:suppressAutoHyphens w:val="0"/>
              <w:spacing w:line="240" w:lineRule="auto"/>
              <w:jc w:val="center"/>
              <w:rPr>
                <w:bCs/>
                <w:i/>
                <w:sz w:val="18"/>
                <w:szCs w:val="18"/>
                <w:lang w:eastAsia="en-GB"/>
              </w:rPr>
            </w:pPr>
            <w:r w:rsidRPr="00CF4CE3">
              <w:rPr>
                <w:bCs/>
                <w:i/>
                <w:sz w:val="18"/>
                <w:szCs w:val="18"/>
                <w:lang w:eastAsia="en-GB"/>
              </w:rPr>
              <w:t>Component</w:t>
            </w:r>
          </w:p>
        </w:tc>
        <w:tc>
          <w:tcPr>
            <w:tcW w:w="1984" w:type="dxa"/>
            <w:tcBorders>
              <w:top w:val="single" w:sz="4" w:space="0" w:color="auto"/>
              <w:left w:val="nil"/>
              <w:bottom w:val="single" w:sz="12" w:space="0" w:color="auto"/>
              <w:right w:val="single" w:sz="4" w:space="0" w:color="auto"/>
            </w:tcBorders>
            <w:shd w:val="clear" w:color="auto" w:fill="FFFFFF"/>
            <w:vAlign w:val="center"/>
            <w:hideMark/>
          </w:tcPr>
          <w:p w14:paraId="723473CF" w14:textId="77777777" w:rsidR="00D80E1F" w:rsidRPr="00CF4CE3" w:rsidRDefault="00D80E1F" w:rsidP="00F72A30">
            <w:pPr>
              <w:suppressAutoHyphens w:val="0"/>
              <w:spacing w:line="240" w:lineRule="auto"/>
              <w:jc w:val="center"/>
              <w:rPr>
                <w:bCs/>
                <w:i/>
                <w:sz w:val="18"/>
                <w:szCs w:val="18"/>
                <w:lang w:eastAsia="en-GB"/>
              </w:rPr>
            </w:pPr>
            <w:r w:rsidRPr="00CF4CE3">
              <w:rPr>
                <w:bCs/>
                <w:i/>
                <w:sz w:val="18"/>
                <w:szCs w:val="18"/>
                <w:lang w:eastAsia="en-GB"/>
              </w:rPr>
              <w:t>Failure type</w:t>
            </w:r>
          </w:p>
        </w:tc>
        <w:tc>
          <w:tcPr>
            <w:tcW w:w="3537" w:type="dxa"/>
            <w:vMerge/>
            <w:tcBorders>
              <w:left w:val="single" w:sz="4" w:space="0" w:color="auto"/>
              <w:bottom w:val="single" w:sz="12" w:space="0" w:color="auto"/>
              <w:right w:val="single" w:sz="4" w:space="0" w:color="auto"/>
            </w:tcBorders>
            <w:shd w:val="clear" w:color="auto" w:fill="FFFFFF"/>
            <w:vAlign w:val="center"/>
            <w:hideMark/>
          </w:tcPr>
          <w:p w14:paraId="614BBB17" w14:textId="77777777" w:rsidR="00D80E1F" w:rsidRPr="00CF4CE3" w:rsidRDefault="00D80E1F" w:rsidP="00F72A30">
            <w:pPr>
              <w:suppressAutoHyphens w:val="0"/>
              <w:spacing w:line="240" w:lineRule="auto"/>
              <w:rPr>
                <w:b/>
                <w:bCs/>
                <w:lang w:eastAsia="en-GB"/>
              </w:rPr>
            </w:pPr>
          </w:p>
        </w:tc>
      </w:tr>
      <w:tr w:rsidR="00D80E1F" w:rsidRPr="00833666" w14:paraId="5B5F74F9" w14:textId="77777777" w:rsidTr="00F72A30">
        <w:trPr>
          <w:trHeight w:val="771"/>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328F8801" w14:textId="493D7D69" w:rsidR="00D80E1F" w:rsidRPr="008A7845" w:rsidRDefault="00D80E1F" w:rsidP="00F72A30">
            <w:pPr>
              <w:suppressAutoHyphens w:val="0"/>
              <w:spacing w:line="240" w:lineRule="auto"/>
              <w:rPr>
                <w:lang w:eastAsia="en-GB"/>
              </w:rPr>
            </w:pPr>
            <w:r w:rsidRPr="008A7845">
              <w:rPr>
                <w:lang w:eastAsia="en-GB"/>
              </w:rPr>
              <w:t>Control module</w:t>
            </w:r>
          </w:p>
        </w:tc>
        <w:tc>
          <w:tcPr>
            <w:tcW w:w="1984" w:type="dxa"/>
            <w:tcBorders>
              <w:top w:val="single" w:sz="12" w:space="0" w:color="auto"/>
              <w:left w:val="nil"/>
              <w:bottom w:val="single" w:sz="4" w:space="0" w:color="auto"/>
              <w:right w:val="single" w:sz="4" w:space="0" w:color="auto"/>
            </w:tcBorders>
            <w:shd w:val="clear" w:color="auto" w:fill="auto"/>
            <w:vAlign w:val="center"/>
            <w:hideMark/>
          </w:tcPr>
          <w:p w14:paraId="476152C6" w14:textId="77777777" w:rsidR="00D80E1F" w:rsidRPr="008A7845" w:rsidRDefault="00D80E1F" w:rsidP="00F72A30">
            <w:pPr>
              <w:suppressAutoHyphens w:val="0"/>
              <w:spacing w:line="240" w:lineRule="auto"/>
              <w:rPr>
                <w:lang w:eastAsia="en-GB"/>
              </w:rPr>
            </w:pPr>
            <w:r w:rsidRPr="008A7845">
              <w:rPr>
                <w:lang w:eastAsia="en-GB"/>
              </w:rPr>
              <w:t>Internal failure</w:t>
            </w:r>
          </w:p>
        </w:tc>
        <w:tc>
          <w:tcPr>
            <w:tcW w:w="3537" w:type="dxa"/>
            <w:tcBorders>
              <w:top w:val="single" w:sz="12" w:space="0" w:color="auto"/>
              <w:left w:val="nil"/>
              <w:bottom w:val="single" w:sz="4" w:space="0" w:color="auto"/>
              <w:right w:val="single" w:sz="4" w:space="0" w:color="auto"/>
            </w:tcBorders>
            <w:shd w:val="clear" w:color="auto" w:fill="auto"/>
            <w:vAlign w:val="center"/>
            <w:hideMark/>
          </w:tcPr>
          <w:p w14:paraId="7BB1498C" w14:textId="77777777" w:rsidR="00D80E1F" w:rsidRPr="008A7845" w:rsidRDefault="00D80E1F" w:rsidP="00F72A30">
            <w:pPr>
              <w:suppressAutoHyphens w:val="0"/>
              <w:spacing w:line="240" w:lineRule="auto"/>
              <w:rPr>
                <w:lang w:val="en-GB" w:eastAsia="en-GB"/>
              </w:rPr>
            </w:pPr>
            <w:r w:rsidRPr="008A7845">
              <w:rPr>
                <w:lang w:val="en-GB" w:eastAsia="en-GB"/>
              </w:rPr>
              <w:t>Internal failure means e.g. hardware failure, watch-dog, software checksum, software image integrity, …</w:t>
            </w:r>
          </w:p>
        </w:tc>
      </w:tr>
      <w:tr w:rsidR="00D80E1F" w:rsidRPr="00CF4CE3" w14:paraId="39C040D1" w14:textId="77777777" w:rsidTr="00F72A30">
        <w:trPr>
          <w:trHeight w:val="1151"/>
        </w:trPr>
        <w:tc>
          <w:tcPr>
            <w:tcW w:w="1985" w:type="dxa"/>
            <w:vMerge w:val="restart"/>
            <w:tcBorders>
              <w:top w:val="nil"/>
              <w:left w:val="single" w:sz="4" w:space="0" w:color="auto"/>
              <w:right w:val="single" w:sz="4" w:space="0" w:color="auto"/>
            </w:tcBorders>
            <w:shd w:val="clear" w:color="auto" w:fill="auto"/>
            <w:noWrap/>
            <w:vAlign w:val="center"/>
            <w:hideMark/>
          </w:tcPr>
          <w:p w14:paraId="78174AB2" w14:textId="742A15DC" w:rsidR="00D80E1F" w:rsidRPr="001407CC" w:rsidRDefault="00782568">
            <w:pPr>
              <w:suppressAutoHyphens w:val="0"/>
              <w:spacing w:line="240" w:lineRule="auto"/>
              <w:ind w:right="-108"/>
              <w:rPr>
                <w:rFonts w:cs="Courier New"/>
                <w:lang w:val="en-GB" w:eastAsia="en-GB"/>
              </w:rPr>
            </w:pPr>
            <w:r w:rsidRPr="001407CC">
              <w:rPr>
                <w:lang w:val="en-GB" w:eastAsia="en-GB"/>
              </w:rPr>
              <w:t>C</w:t>
            </w:r>
            <w:r w:rsidR="00D80E1F" w:rsidRPr="001407CC">
              <w:rPr>
                <w:lang w:val="en-GB" w:eastAsia="en-GB"/>
              </w:rPr>
              <w:t xml:space="preserve">ommunication </w:t>
            </w:r>
            <w:r w:rsidR="001407CC" w:rsidRPr="001407CC">
              <w:rPr>
                <w:lang w:val="en-GB" w:eastAsia="en-GB"/>
              </w:rPr>
              <w:br/>
            </w:r>
            <w:r w:rsidRPr="001407CC">
              <w:rPr>
                <w:lang w:val="en-GB" w:eastAsia="en-GB"/>
              </w:rPr>
              <w:t>module</w:t>
            </w:r>
          </w:p>
        </w:tc>
        <w:tc>
          <w:tcPr>
            <w:tcW w:w="1984" w:type="dxa"/>
            <w:tcBorders>
              <w:top w:val="nil"/>
              <w:left w:val="nil"/>
              <w:bottom w:val="single" w:sz="4" w:space="0" w:color="auto"/>
              <w:right w:val="single" w:sz="4" w:space="0" w:color="auto"/>
            </w:tcBorders>
            <w:shd w:val="clear" w:color="auto" w:fill="auto"/>
            <w:vAlign w:val="center"/>
            <w:hideMark/>
          </w:tcPr>
          <w:p w14:paraId="3099917D" w14:textId="77777777" w:rsidR="00D80E1F" w:rsidRPr="001407CC" w:rsidRDefault="00D80E1F" w:rsidP="00F72A30">
            <w:pPr>
              <w:suppressAutoHyphens w:val="0"/>
              <w:spacing w:line="240" w:lineRule="auto"/>
              <w:rPr>
                <w:lang w:val="en-GB" w:eastAsia="en-GB"/>
              </w:rPr>
            </w:pPr>
            <w:r w:rsidRPr="001407CC">
              <w:rPr>
                <w:lang w:val="en-GB" w:eastAsia="en-GB"/>
              </w:rPr>
              <w:t xml:space="preserve">Electrical connection / </w:t>
            </w:r>
            <w:r w:rsidRPr="001407CC">
              <w:rPr>
                <w:bCs/>
                <w:lang w:val="en-GB" w:eastAsia="en-GB"/>
              </w:rPr>
              <w:t>module communication failure</w:t>
            </w:r>
          </w:p>
        </w:tc>
        <w:tc>
          <w:tcPr>
            <w:tcW w:w="3537" w:type="dxa"/>
            <w:tcBorders>
              <w:top w:val="nil"/>
              <w:left w:val="nil"/>
              <w:bottom w:val="single" w:sz="4" w:space="0" w:color="auto"/>
              <w:right w:val="single" w:sz="4" w:space="0" w:color="auto"/>
            </w:tcBorders>
            <w:shd w:val="clear" w:color="auto" w:fill="auto"/>
            <w:vAlign w:val="center"/>
            <w:hideMark/>
          </w:tcPr>
          <w:p w14:paraId="0E6F47F2" w14:textId="1ECC0256" w:rsidR="00D80E1F" w:rsidRPr="008A7845" w:rsidRDefault="00D80E1F" w:rsidP="00F72A30">
            <w:pPr>
              <w:suppressAutoHyphens w:val="0"/>
              <w:spacing w:line="240" w:lineRule="auto"/>
              <w:rPr>
                <w:bCs/>
                <w:lang w:val="en-GB" w:eastAsia="en-GB"/>
              </w:rPr>
            </w:pPr>
            <w:r w:rsidRPr="008A7845">
              <w:rPr>
                <w:bCs/>
                <w:lang w:val="en-GB" w:eastAsia="en-GB"/>
              </w:rPr>
              <w:t>A failure in the module can be detected by the absence of digital communication between the control module</w:t>
            </w:r>
          </w:p>
          <w:p w14:paraId="5E27D917" w14:textId="77777777" w:rsidR="00D80E1F" w:rsidRPr="008A7845" w:rsidRDefault="00D80E1F" w:rsidP="00F72A30">
            <w:pPr>
              <w:suppressAutoHyphens w:val="0"/>
              <w:spacing w:line="240" w:lineRule="auto"/>
              <w:rPr>
                <w:bCs/>
                <w:lang w:eastAsia="en-GB"/>
              </w:rPr>
            </w:pPr>
            <w:r w:rsidRPr="008A7845">
              <w:rPr>
                <w:bCs/>
                <w:lang w:eastAsia="en-GB"/>
              </w:rPr>
              <w:t xml:space="preserve">and the module. </w:t>
            </w:r>
          </w:p>
        </w:tc>
      </w:tr>
      <w:tr w:rsidR="00D80E1F" w:rsidRPr="00833666" w14:paraId="6FED8C3B" w14:textId="77777777" w:rsidTr="00F72A30">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1F835643" w14:textId="77777777" w:rsidR="00D80E1F" w:rsidRPr="008A7845" w:rsidRDefault="00D80E1F" w:rsidP="00F72A30">
            <w:pPr>
              <w:suppressAutoHyphens w:val="0"/>
              <w:spacing w:line="240" w:lineRule="auto"/>
              <w:ind w:right="-108"/>
              <w:rPr>
                <w:bCs/>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0C9114FF" w14:textId="77777777" w:rsidR="00D80E1F" w:rsidRPr="008A7845" w:rsidRDefault="00D80E1F" w:rsidP="00F72A30">
            <w:pPr>
              <w:suppressAutoHyphens w:val="0"/>
              <w:spacing w:line="240" w:lineRule="auto"/>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34DF2725" w14:textId="77777777" w:rsidR="00D80E1F" w:rsidRPr="008A7845" w:rsidRDefault="00D80E1F" w:rsidP="00F72A30">
            <w:pPr>
              <w:suppressAutoHyphens w:val="0"/>
              <w:spacing w:line="240" w:lineRule="auto"/>
              <w:rPr>
                <w:bCs/>
                <w:lang w:val="en-GB" w:eastAsia="en-GB"/>
              </w:rPr>
            </w:pPr>
            <w:r w:rsidRPr="008A7845">
              <w:rPr>
                <w:bCs/>
                <w:lang w:val="en-GB" w:eastAsia="en-GB"/>
              </w:rPr>
              <w:t xml:space="preserve">Item necessary because it is a basic function: a failure implies that the AECS cannot perform its function. </w:t>
            </w:r>
          </w:p>
        </w:tc>
      </w:tr>
      <w:tr w:rsidR="00D80E1F" w:rsidRPr="00CF4CE3" w14:paraId="1D66A38E" w14:textId="77777777" w:rsidTr="00F72A30">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0729B2D1" w14:textId="77777777" w:rsidR="00D80E1F" w:rsidRPr="008A7845" w:rsidRDefault="00D80E1F" w:rsidP="00F72A30">
            <w:pPr>
              <w:suppressAutoHyphens w:val="0"/>
              <w:spacing w:line="240" w:lineRule="auto"/>
              <w:ind w:right="-108"/>
              <w:rPr>
                <w:lang w:eastAsia="en-GB"/>
              </w:rPr>
            </w:pPr>
            <w:r w:rsidRPr="008A7845">
              <w:rPr>
                <w:lang w:eastAsia="en-GB"/>
              </w:rPr>
              <w:t>GNSS receiver</w:t>
            </w:r>
          </w:p>
        </w:tc>
        <w:tc>
          <w:tcPr>
            <w:tcW w:w="1984" w:type="dxa"/>
            <w:tcBorders>
              <w:top w:val="nil"/>
              <w:left w:val="nil"/>
              <w:bottom w:val="single" w:sz="4" w:space="0" w:color="auto"/>
              <w:right w:val="single" w:sz="4" w:space="0" w:color="auto"/>
            </w:tcBorders>
            <w:shd w:val="clear" w:color="auto" w:fill="auto"/>
            <w:vAlign w:val="center"/>
            <w:hideMark/>
          </w:tcPr>
          <w:p w14:paraId="65BDA74F" w14:textId="77777777" w:rsidR="00D80E1F" w:rsidRPr="008A7845" w:rsidRDefault="00D80E1F" w:rsidP="00F72A30">
            <w:pPr>
              <w:suppressAutoHyphens w:val="0"/>
              <w:spacing w:line="240" w:lineRule="auto"/>
              <w:rPr>
                <w:lang w:eastAsia="en-GB"/>
              </w:rPr>
            </w:pPr>
            <w:r w:rsidRPr="008A7845">
              <w:rPr>
                <w:lang w:eastAsia="en-GB"/>
              </w:rPr>
              <w:t xml:space="preserve">Electrical connection / </w:t>
            </w:r>
            <w:r w:rsidRPr="008A7845">
              <w:rPr>
                <w:bCs/>
                <w:lang w:eastAsia="en-GB"/>
              </w:rPr>
              <w:t>module communication failure</w:t>
            </w:r>
          </w:p>
        </w:tc>
        <w:tc>
          <w:tcPr>
            <w:tcW w:w="3537" w:type="dxa"/>
            <w:tcBorders>
              <w:top w:val="nil"/>
              <w:left w:val="nil"/>
              <w:bottom w:val="single" w:sz="4" w:space="0" w:color="auto"/>
              <w:right w:val="single" w:sz="4" w:space="0" w:color="auto"/>
            </w:tcBorders>
            <w:shd w:val="clear" w:color="auto" w:fill="auto"/>
            <w:vAlign w:val="center"/>
            <w:hideMark/>
          </w:tcPr>
          <w:p w14:paraId="37C8620F" w14:textId="77777777" w:rsidR="00D80E1F" w:rsidRPr="008A7845" w:rsidRDefault="00D80E1F" w:rsidP="00F72A30">
            <w:pPr>
              <w:suppressAutoHyphens w:val="0"/>
              <w:spacing w:line="240" w:lineRule="auto"/>
              <w:rPr>
                <w:lang w:eastAsia="en-GB"/>
              </w:rPr>
            </w:pPr>
            <w:r w:rsidRPr="008A7845">
              <w:rPr>
                <w:lang w:eastAsia="en-GB"/>
              </w:rPr>
              <w:t> </w:t>
            </w:r>
          </w:p>
        </w:tc>
      </w:tr>
      <w:tr w:rsidR="00D80E1F" w:rsidRPr="00CF4CE3" w14:paraId="019EC8C7" w14:textId="77777777" w:rsidTr="00F72A30">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059D4AB8" w14:textId="77777777" w:rsidR="00D80E1F" w:rsidRPr="008A7845" w:rsidRDefault="00D80E1F" w:rsidP="00F72A30">
            <w:pPr>
              <w:suppressAutoHyphens w:val="0"/>
              <w:spacing w:line="240" w:lineRule="auto"/>
              <w:ind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7E4816EF" w14:textId="77777777" w:rsidR="00D80E1F" w:rsidRPr="008A7845" w:rsidRDefault="00D80E1F" w:rsidP="00F72A30">
            <w:pPr>
              <w:suppressAutoHyphens w:val="0"/>
              <w:spacing w:line="240" w:lineRule="auto"/>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2EA4C177" w14:textId="77777777" w:rsidR="00D80E1F" w:rsidRPr="008A7845" w:rsidRDefault="00D80E1F" w:rsidP="00F72A30">
            <w:pPr>
              <w:suppressAutoHyphens w:val="0"/>
              <w:spacing w:line="240" w:lineRule="auto"/>
              <w:rPr>
                <w:lang w:eastAsia="en-GB"/>
              </w:rPr>
            </w:pPr>
            <w:r w:rsidRPr="008A7845">
              <w:rPr>
                <w:lang w:eastAsia="en-GB"/>
              </w:rPr>
              <w:t> </w:t>
            </w:r>
          </w:p>
        </w:tc>
      </w:tr>
      <w:tr w:rsidR="00D80E1F" w:rsidRPr="001407CC" w14:paraId="7066EF71" w14:textId="77777777" w:rsidTr="00F72A30">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38925E7" w14:textId="0D959442" w:rsidR="00D80E1F" w:rsidRPr="001407CC" w:rsidRDefault="00570A24" w:rsidP="001407CC">
            <w:pPr>
              <w:suppressAutoHyphens w:val="0"/>
              <w:spacing w:line="240" w:lineRule="auto"/>
              <w:ind w:right="-108"/>
              <w:rPr>
                <w:lang w:val="en-GB" w:eastAsia="en-GB"/>
              </w:rPr>
            </w:pPr>
            <w:r w:rsidRPr="001407CC">
              <w:rPr>
                <w:lang w:val="en-GB" w:eastAsia="en-GB"/>
              </w:rPr>
              <w:t xml:space="preserve">Moble </w:t>
            </w:r>
            <w:r w:rsidR="001407CC" w:rsidRPr="001407CC">
              <w:rPr>
                <w:lang w:val="en-GB" w:eastAsia="en-GB"/>
              </w:rPr>
              <w:t>n</w:t>
            </w:r>
            <w:r w:rsidRPr="001407CC">
              <w:rPr>
                <w:lang w:val="en-GB" w:eastAsia="en-GB"/>
              </w:rPr>
              <w:t>etwork</w:t>
            </w:r>
            <w:r w:rsidR="00D80E1F" w:rsidRPr="001407CC">
              <w:rPr>
                <w:lang w:val="en-GB" w:eastAsia="en-GB"/>
              </w:rPr>
              <w:t xml:space="preserve"> </w:t>
            </w:r>
            <w:r w:rsidR="001407CC" w:rsidRPr="001407CC">
              <w:rPr>
                <w:lang w:val="en-GB" w:eastAsia="en-GB"/>
              </w:rPr>
              <w:br/>
            </w:r>
            <w:r w:rsidR="00D80E1F" w:rsidRPr="001407CC">
              <w:rPr>
                <w:lang w:val="en-GB" w:eastAsia="en-GB"/>
              </w:rPr>
              <w:t>antenna</w:t>
            </w:r>
          </w:p>
        </w:tc>
        <w:tc>
          <w:tcPr>
            <w:tcW w:w="1984" w:type="dxa"/>
            <w:tcBorders>
              <w:top w:val="nil"/>
              <w:left w:val="nil"/>
              <w:bottom w:val="single" w:sz="4" w:space="0" w:color="auto"/>
              <w:right w:val="single" w:sz="4" w:space="0" w:color="auto"/>
            </w:tcBorders>
            <w:shd w:val="clear" w:color="auto" w:fill="auto"/>
            <w:vAlign w:val="center"/>
            <w:hideMark/>
          </w:tcPr>
          <w:p w14:paraId="7F7FDDD1" w14:textId="77777777" w:rsidR="00D80E1F" w:rsidRPr="001407CC" w:rsidRDefault="00D80E1F" w:rsidP="00F72A30">
            <w:pPr>
              <w:suppressAutoHyphens w:val="0"/>
              <w:spacing w:line="240" w:lineRule="auto"/>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676D8A7E" w14:textId="77777777" w:rsidR="00D80E1F" w:rsidRPr="001407CC" w:rsidRDefault="00D80E1F" w:rsidP="00F72A30">
            <w:pPr>
              <w:suppressAutoHyphens w:val="0"/>
              <w:spacing w:line="240" w:lineRule="auto"/>
              <w:rPr>
                <w:lang w:val="en-GB" w:eastAsia="en-GB"/>
              </w:rPr>
            </w:pPr>
            <w:r w:rsidRPr="001407CC">
              <w:rPr>
                <w:lang w:val="en-GB" w:eastAsia="en-GB"/>
              </w:rPr>
              <w:t> </w:t>
            </w:r>
          </w:p>
        </w:tc>
      </w:tr>
      <w:tr w:rsidR="00D80E1F" w:rsidRPr="001407CC" w14:paraId="2B21A0D9" w14:textId="77777777" w:rsidTr="00F72A30">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37FCC2EE" w14:textId="77777777" w:rsidR="00D80E1F" w:rsidRPr="001407CC" w:rsidRDefault="00D80E1F" w:rsidP="00F72A30">
            <w:pPr>
              <w:suppressAutoHyphens w:val="0"/>
              <w:spacing w:line="240" w:lineRule="auto"/>
              <w:ind w:right="-108"/>
              <w:rPr>
                <w:lang w:val="en-GB" w:eastAsia="en-GB"/>
              </w:rPr>
            </w:pPr>
            <w:r w:rsidRPr="001407CC">
              <w:rPr>
                <w:lang w:val="en-GB" w:eastAsia="en-GB"/>
              </w:rPr>
              <w:t>GNSS antenna</w:t>
            </w:r>
          </w:p>
        </w:tc>
        <w:tc>
          <w:tcPr>
            <w:tcW w:w="1984" w:type="dxa"/>
            <w:tcBorders>
              <w:top w:val="nil"/>
              <w:left w:val="nil"/>
              <w:bottom w:val="single" w:sz="4" w:space="0" w:color="auto"/>
              <w:right w:val="single" w:sz="4" w:space="0" w:color="auto"/>
            </w:tcBorders>
            <w:shd w:val="clear" w:color="auto" w:fill="auto"/>
            <w:vAlign w:val="center"/>
            <w:hideMark/>
          </w:tcPr>
          <w:p w14:paraId="76CEE81E" w14:textId="77777777" w:rsidR="00D80E1F" w:rsidRPr="001407CC" w:rsidRDefault="00D80E1F" w:rsidP="00F72A30">
            <w:pPr>
              <w:suppressAutoHyphens w:val="0"/>
              <w:spacing w:line="240" w:lineRule="auto"/>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7AABC7EC" w14:textId="77777777" w:rsidR="00D80E1F" w:rsidRPr="001407CC" w:rsidRDefault="00D80E1F" w:rsidP="00F72A30">
            <w:pPr>
              <w:suppressAutoHyphens w:val="0"/>
              <w:spacing w:line="240" w:lineRule="auto"/>
              <w:rPr>
                <w:lang w:val="en-GB" w:eastAsia="en-GB"/>
              </w:rPr>
            </w:pPr>
            <w:r w:rsidRPr="001407CC">
              <w:rPr>
                <w:lang w:val="en-GB" w:eastAsia="en-GB"/>
              </w:rPr>
              <w:t> </w:t>
            </w:r>
          </w:p>
        </w:tc>
      </w:tr>
      <w:tr w:rsidR="00D80E1F" w:rsidRPr="00833666" w14:paraId="2F393EFD" w14:textId="77777777" w:rsidTr="00F72A30">
        <w:trPr>
          <w:trHeight w:val="2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45EE7" w14:textId="77777777" w:rsidR="00D80E1F" w:rsidRPr="001407CC" w:rsidRDefault="00D80E1F" w:rsidP="00F72A30">
            <w:pPr>
              <w:suppressAutoHyphens w:val="0"/>
              <w:spacing w:line="240" w:lineRule="auto"/>
              <w:ind w:right="-108"/>
              <w:rPr>
                <w:lang w:val="en-GB" w:eastAsia="en-GB"/>
              </w:rPr>
            </w:pPr>
            <w:r w:rsidRPr="001407CC">
              <w:rPr>
                <w:lang w:val="en-GB" w:eastAsia="en-GB"/>
              </w:rPr>
              <w:t>Crash Control Unit (CCU)</w:t>
            </w:r>
          </w:p>
        </w:tc>
        <w:tc>
          <w:tcPr>
            <w:tcW w:w="1984" w:type="dxa"/>
            <w:tcBorders>
              <w:top w:val="nil"/>
              <w:left w:val="nil"/>
              <w:bottom w:val="single" w:sz="4" w:space="0" w:color="auto"/>
              <w:right w:val="single" w:sz="4" w:space="0" w:color="auto"/>
            </w:tcBorders>
            <w:shd w:val="clear" w:color="auto" w:fill="auto"/>
            <w:vAlign w:val="center"/>
            <w:hideMark/>
          </w:tcPr>
          <w:p w14:paraId="425994FE" w14:textId="77777777" w:rsidR="00D80E1F" w:rsidRPr="001407CC" w:rsidRDefault="00D80E1F" w:rsidP="00F72A30">
            <w:pPr>
              <w:suppressAutoHyphens w:val="0"/>
              <w:spacing w:line="240" w:lineRule="auto"/>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01B59C49" w14:textId="77777777" w:rsidR="00D80E1F" w:rsidRPr="008A7845" w:rsidRDefault="00D80E1F" w:rsidP="00F72A30">
            <w:pPr>
              <w:suppressAutoHyphens w:val="0"/>
              <w:spacing w:line="240" w:lineRule="auto"/>
              <w:rPr>
                <w:lang w:val="en-GB" w:eastAsia="en-GB"/>
              </w:rPr>
            </w:pPr>
            <w:r w:rsidRPr="008A7845">
              <w:rPr>
                <w:lang w:val="en-GB" w:eastAsia="en-GB"/>
              </w:rPr>
              <w:t>e.g. crash detection sensor system, triggering device, …</w:t>
            </w:r>
          </w:p>
        </w:tc>
      </w:tr>
      <w:tr w:rsidR="00D80E1F" w:rsidRPr="00833666" w14:paraId="07019F5F" w14:textId="77777777" w:rsidTr="00F72A30">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423238AB" w14:textId="77777777" w:rsidR="00D80E1F" w:rsidRPr="008A7845" w:rsidRDefault="00D80E1F" w:rsidP="00F72A30">
            <w:pPr>
              <w:suppressAutoHyphens w:val="0"/>
              <w:spacing w:line="240" w:lineRule="auto"/>
              <w:ind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1BB4D0EA" w14:textId="77777777" w:rsidR="00D80E1F" w:rsidRPr="008A7845" w:rsidRDefault="00D80E1F" w:rsidP="00F72A30">
            <w:pPr>
              <w:suppressAutoHyphens w:val="0"/>
              <w:spacing w:line="240" w:lineRule="auto"/>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02BF5DDB" w14:textId="77777777" w:rsidR="00D80E1F" w:rsidRPr="008A7845" w:rsidRDefault="00D80E1F" w:rsidP="00F72A30">
            <w:pPr>
              <w:suppressAutoHyphens w:val="0"/>
              <w:spacing w:after="120" w:line="240" w:lineRule="auto"/>
              <w:rPr>
                <w:bCs/>
                <w:lang w:val="en-GB" w:eastAsia="en-GB"/>
              </w:rPr>
            </w:pPr>
            <w:r w:rsidRPr="008A7845">
              <w:rPr>
                <w:bCs/>
                <w:lang w:val="en-GB" w:eastAsia="en-GB"/>
              </w:rPr>
              <w:t>If not in good condition, then the automatic emergency call is not possible. If CCU internal failure verification is not part of AECS approval (Part II), then it shall be subject to AECD approval (Part Ib).</w:t>
            </w:r>
          </w:p>
          <w:p w14:paraId="02803A8F" w14:textId="77777777" w:rsidR="00D80E1F" w:rsidRPr="008A7845" w:rsidRDefault="00D80E1F" w:rsidP="00F72A30">
            <w:pPr>
              <w:suppressAutoHyphens w:val="0"/>
              <w:spacing w:line="240" w:lineRule="auto"/>
              <w:rPr>
                <w:lang w:val="en-GB"/>
              </w:rPr>
            </w:pPr>
            <w:r w:rsidRPr="008A7845">
              <w:rPr>
                <w:lang w:val="en-GB"/>
              </w:rPr>
              <w:t>When CCU is not part of the AECD, this requirement is deemed to be fulfilled if:</w:t>
            </w:r>
          </w:p>
          <w:p w14:paraId="0C532292" w14:textId="77777777" w:rsidR="00D80E1F" w:rsidRPr="008A7845" w:rsidRDefault="00D80E1F" w:rsidP="00F72A30">
            <w:pPr>
              <w:suppressAutoHyphens w:val="0"/>
              <w:spacing w:line="240" w:lineRule="auto"/>
              <w:rPr>
                <w:lang w:val="en-GB"/>
              </w:rPr>
            </w:pPr>
            <w:r w:rsidRPr="008A7845">
              <w:rPr>
                <w:lang w:val="en-GB"/>
              </w:rPr>
              <w:t>(a) the indication of a malfunction for an internal CCU failure is provided by the vehicle; and</w:t>
            </w:r>
          </w:p>
          <w:p w14:paraId="6C62025D" w14:textId="77777777" w:rsidR="00D80E1F" w:rsidRPr="008A7845" w:rsidRDefault="00D80E1F" w:rsidP="00F72A30">
            <w:pPr>
              <w:suppressAutoHyphens w:val="0"/>
              <w:spacing w:line="240" w:lineRule="auto"/>
              <w:rPr>
                <w:lang w:val="en-GB"/>
              </w:rPr>
            </w:pPr>
            <w:r w:rsidRPr="008A7845">
              <w:rPr>
                <w:lang w:val="en-GB"/>
              </w:rPr>
              <w:t>(b) the warning strategy on AECD is explained to the driver.</w:t>
            </w:r>
          </w:p>
        </w:tc>
      </w:tr>
      <w:tr w:rsidR="00D80E1F" w:rsidRPr="00833666" w14:paraId="746B2D0C" w14:textId="77777777" w:rsidTr="00F72A30">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44BAB0B" w14:textId="77777777" w:rsidR="00D80E1F" w:rsidRPr="00CF4CE3" w:rsidRDefault="00D80E1F" w:rsidP="00F72A30">
            <w:pPr>
              <w:suppressAutoHyphens w:val="0"/>
              <w:spacing w:line="240" w:lineRule="auto"/>
              <w:ind w:right="-108"/>
              <w:rPr>
                <w:lang w:eastAsia="en-GB"/>
              </w:rPr>
            </w:pPr>
            <w:r w:rsidRPr="00CF4CE3">
              <w:rPr>
                <w:lang w:eastAsia="en-GB"/>
              </w:rPr>
              <w:t>Power supply</w:t>
            </w:r>
          </w:p>
        </w:tc>
        <w:tc>
          <w:tcPr>
            <w:tcW w:w="1984" w:type="dxa"/>
            <w:tcBorders>
              <w:top w:val="nil"/>
              <w:left w:val="nil"/>
              <w:bottom w:val="single" w:sz="4" w:space="0" w:color="auto"/>
              <w:right w:val="single" w:sz="4" w:space="0" w:color="auto"/>
            </w:tcBorders>
            <w:shd w:val="clear" w:color="auto" w:fill="auto"/>
            <w:vAlign w:val="center"/>
            <w:hideMark/>
          </w:tcPr>
          <w:p w14:paraId="45EDB34A" w14:textId="77777777" w:rsidR="00D80E1F" w:rsidRPr="00CF4CE3" w:rsidRDefault="00D80E1F" w:rsidP="00F72A30">
            <w:pPr>
              <w:suppressAutoHyphens w:val="0"/>
              <w:spacing w:line="240" w:lineRule="auto"/>
              <w:rPr>
                <w:lang w:eastAsia="en-GB"/>
              </w:rPr>
            </w:pPr>
            <w:r w:rsidRPr="00CF4CE3">
              <w:rPr>
                <w:lang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4B04061C" w14:textId="77777777" w:rsidR="00D80E1F" w:rsidRPr="00D80E1F" w:rsidRDefault="00D80E1F" w:rsidP="00F72A30">
            <w:pPr>
              <w:suppressAutoHyphens w:val="0"/>
              <w:spacing w:line="240" w:lineRule="auto"/>
              <w:rPr>
                <w:lang w:val="en-GB" w:eastAsia="en-GB"/>
              </w:rPr>
            </w:pPr>
            <w:r w:rsidRPr="00D80E1F">
              <w:rPr>
                <w:lang w:val="en-GB" w:eastAsia="en-GB"/>
              </w:rPr>
              <w:t>dedicated power supply</w:t>
            </w:r>
            <w:r w:rsidRPr="00D80E1F">
              <w:rPr>
                <w:b/>
                <w:lang w:val="en-GB" w:eastAsia="en-GB"/>
              </w:rPr>
              <w:t xml:space="preserve"> </w:t>
            </w:r>
            <w:r w:rsidRPr="00D80E1F">
              <w:rPr>
                <w:lang w:val="en-GB" w:eastAsia="en-GB"/>
              </w:rPr>
              <w:t>is connected</w:t>
            </w:r>
          </w:p>
        </w:tc>
      </w:tr>
      <w:tr w:rsidR="00D80E1F" w:rsidRPr="00833666" w14:paraId="4DAABF33" w14:textId="77777777" w:rsidTr="00F72A30">
        <w:trPr>
          <w:trHeight w:val="54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EAC0D22" w14:textId="77777777" w:rsidR="00D80E1F" w:rsidRPr="00CF4CE3" w:rsidRDefault="00D80E1F" w:rsidP="00F72A30">
            <w:pPr>
              <w:suppressAutoHyphens w:val="0"/>
              <w:spacing w:line="240" w:lineRule="auto"/>
              <w:ind w:right="-108"/>
              <w:rPr>
                <w:b/>
                <w:lang w:eastAsia="en-GB"/>
              </w:rPr>
            </w:pPr>
            <w:r w:rsidRPr="00CF4CE3">
              <w:rPr>
                <w:lang w:eastAsia="en-GB"/>
              </w:rPr>
              <w:t>SIM</w:t>
            </w:r>
          </w:p>
        </w:tc>
        <w:tc>
          <w:tcPr>
            <w:tcW w:w="1984" w:type="dxa"/>
            <w:tcBorders>
              <w:top w:val="nil"/>
              <w:left w:val="nil"/>
              <w:bottom w:val="single" w:sz="4" w:space="0" w:color="auto"/>
              <w:right w:val="single" w:sz="4" w:space="0" w:color="auto"/>
            </w:tcBorders>
            <w:shd w:val="clear" w:color="auto" w:fill="auto"/>
            <w:vAlign w:val="center"/>
            <w:hideMark/>
          </w:tcPr>
          <w:p w14:paraId="3980C138" w14:textId="77777777" w:rsidR="00D80E1F" w:rsidRPr="00CF4CE3" w:rsidRDefault="00D80E1F" w:rsidP="00F72A30">
            <w:pPr>
              <w:suppressAutoHyphens w:val="0"/>
              <w:spacing w:line="240" w:lineRule="auto"/>
              <w:rPr>
                <w:lang w:eastAsia="en-GB"/>
              </w:rPr>
            </w:pPr>
            <w:r w:rsidRPr="00CF4CE3">
              <w:rPr>
                <w:lang w:eastAsia="en-GB"/>
              </w:rPr>
              <w:t>not present</w:t>
            </w:r>
          </w:p>
        </w:tc>
        <w:tc>
          <w:tcPr>
            <w:tcW w:w="3537" w:type="dxa"/>
            <w:tcBorders>
              <w:top w:val="nil"/>
              <w:left w:val="nil"/>
              <w:bottom w:val="single" w:sz="4" w:space="0" w:color="auto"/>
              <w:right w:val="single" w:sz="4" w:space="0" w:color="auto"/>
            </w:tcBorders>
            <w:shd w:val="clear" w:color="auto" w:fill="auto"/>
            <w:vAlign w:val="center"/>
            <w:hideMark/>
          </w:tcPr>
          <w:p w14:paraId="1B816274" w14:textId="77777777" w:rsidR="00D80E1F" w:rsidRPr="00D80E1F" w:rsidRDefault="00D80E1F" w:rsidP="00F72A30">
            <w:pPr>
              <w:suppressAutoHyphens w:val="0"/>
              <w:spacing w:line="240" w:lineRule="auto"/>
              <w:rPr>
                <w:bCs/>
                <w:lang w:val="en-GB" w:eastAsia="en-GB"/>
              </w:rPr>
            </w:pPr>
            <w:r w:rsidRPr="00D80E1F">
              <w:rPr>
                <w:bCs/>
                <w:lang w:val="en-GB" w:eastAsia="en-GB"/>
              </w:rPr>
              <w:t>This item only applies if a removable SIM card is used.</w:t>
            </w:r>
          </w:p>
        </w:tc>
      </w:tr>
      <w:tr w:rsidR="00D80E1F" w:rsidRPr="00833666" w14:paraId="2AC53D71" w14:textId="77777777" w:rsidTr="00F72A30">
        <w:trPr>
          <w:trHeight w:val="791"/>
        </w:trPr>
        <w:tc>
          <w:tcPr>
            <w:tcW w:w="198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0D00440A" w14:textId="77777777" w:rsidR="00D80E1F" w:rsidRPr="001407CC" w:rsidRDefault="00D80E1F" w:rsidP="00F72A30">
            <w:pPr>
              <w:suppressAutoHyphens w:val="0"/>
              <w:spacing w:line="240" w:lineRule="auto"/>
              <w:ind w:right="-108"/>
              <w:rPr>
                <w:lang w:val="en-GB" w:eastAsia="en-GB"/>
              </w:rPr>
            </w:pPr>
            <w:r w:rsidRPr="001407CC">
              <w:rPr>
                <w:lang w:val="en-GB" w:eastAsia="en-GB"/>
              </w:rPr>
              <w:lastRenderedPageBreak/>
              <w:t>Back-up power supply</w:t>
            </w:r>
          </w:p>
          <w:p w14:paraId="2A75F72C" w14:textId="357E8AE6" w:rsidR="009D0DD6" w:rsidRPr="001407CC" w:rsidRDefault="009D0DD6" w:rsidP="009D0DD6">
            <w:pPr>
              <w:suppressAutoHyphens w:val="0"/>
              <w:spacing w:line="240" w:lineRule="auto"/>
              <w:ind w:right="-108"/>
              <w:rPr>
                <w:lang w:val="en-GB" w:eastAsia="en-GB"/>
              </w:rPr>
            </w:pPr>
            <w:r w:rsidRPr="001407CC">
              <w:rPr>
                <w:lang w:val="en-GB" w:eastAsia="en-GB"/>
              </w:rPr>
              <w:t>(if fitted)</w:t>
            </w:r>
          </w:p>
        </w:tc>
        <w:tc>
          <w:tcPr>
            <w:tcW w:w="1984" w:type="dxa"/>
            <w:tcBorders>
              <w:top w:val="single" w:sz="4" w:space="0" w:color="auto"/>
              <w:left w:val="nil"/>
              <w:bottom w:val="single" w:sz="12" w:space="0" w:color="auto"/>
              <w:right w:val="single" w:sz="4" w:space="0" w:color="auto"/>
            </w:tcBorders>
            <w:shd w:val="clear" w:color="auto" w:fill="auto"/>
            <w:vAlign w:val="center"/>
            <w:hideMark/>
          </w:tcPr>
          <w:p w14:paraId="0A981F31" w14:textId="77777777" w:rsidR="00D80E1F" w:rsidRPr="00D80E1F" w:rsidRDefault="00D80E1F" w:rsidP="00F72A30">
            <w:pPr>
              <w:suppressAutoHyphens w:val="0"/>
              <w:spacing w:line="240" w:lineRule="auto"/>
              <w:rPr>
                <w:bCs/>
                <w:lang w:val="en-GB" w:eastAsia="en-GB"/>
              </w:rPr>
            </w:pPr>
            <w:r w:rsidRPr="00D80E1F">
              <w:rPr>
                <w:bCs/>
                <w:lang w:val="en-GB" w:eastAsia="en-GB"/>
              </w:rPr>
              <w:t>The state of charge, threshold for warning at the discretion of the manufacturer</w:t>
            </w:r>
          </w:p>
        </w:tc>
        <w:tc>
          <w:tcPr>
            <w:tcW w:w="3537" w:type="dxa"/>
            <w:tcBorders>
              <w:top w:val="single" w:sz="4" w:space="0" w:color="auto"/>
              <w:left w:val="nil"/>
              <w:bottom w:val="single" w:sz="12" w:space="0" w:color="auto"/>
              <w:right w:val="single" w:sz="4" w:space="0" w:color="auto"/>
            </w:tcBorders>
            <w:shd w:val="clear" w:color="auto" w:fill="auto"/>
            <w:vAlign w:val="center"/>
            <w:hideMark/>
          </w:tcPr>
          <w:p w14:paraId="08F143DD" w14:textId="77777777" w:rsidR="00D80E1F" w:rsidRPr="00D80E1F" w:rsidRDefault="00D80E1F" w:rsidP="00F72A30">
            <w:pPr>
              <w:suppressAutoHyphens w:val="0"/>
              <w:spacing w:line="240" w:lineRule="auto"/>
              <w:rPr>
                <w:bCs/>
                <w:lang w:val="en-GB" w:eastAsia="en-GB"/>
              </w:rPr>
            </w:pPr>
            <w:r w:rsidRPr="00D80E1F">
              <w:rPr>
                <w:bCs/>
                <w:lang w:val="en-GB" w:eastAsia="en-GB"/>
              </w:rPr>
              <w:t>Failure if the state of charge is at a critical level according to the manufacturer.</w:t>
            </w:r>
            <w:r w:rsidRPr="00D80E1F">
              <w:rPr>
                <w:b/>
                <w:bCs/>
                <w:lang w:val="en-GB" w:eastAsia="en-GB"/>
              </w:rPr>
              <w:t xml:space="preserve"> </w:t>
            </w:r>
          </w:p>
        </w:tc>
      </w:tr>
    </w:tbl>
    <w:p w14:paraId="6BD2EED1" w14:textId="77777777" w:rsidR="00D80E1F" w:rsidRPr="008A7845" w:rsidRDefault="00D80E1F" w:rsidP="00D80E1F">
      <w:pPr>
        <w:tabs>
          <w:tab w:val="left" w:pos="2250"/>
        </w:tabs>
        <w:suppressAutoHyphens w:val="0"/>
        <w:spacing w:after="240" w:line="240" w:lineRule="auto"/>
        <w:ind w:left="2250" w:right="1088" w:hanging="1116"/>
        <w:jc w:val="both"/>
        <w:rPr>
          <w:lang w:val="en-GB"/>
        </w:rPr>
      </w:pPr>
    </w:p>
    <w:p w14:paraId="1620AEC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26.5.3.2.</w:t>
      </w:r>
      <w:r w:rsidRPr="008A7845">
        <w:rPr>
          <w:lang w:val="en-GB"/>
        </w:rPr>
        <w:tab/>
        <w:t>Test procedure</w:t>
      </w:r>
    </w:p>
    <w:p w14:paraId="7EDED772"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Self-test function verification test</w:t>
      </w:r>
    </w:p>
    <w:p w14:paraId="45FC1C9C"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26.5.3.2.1.</w:t>
      </w:r>
      <w:r w:rsidRPr="008A7845">
        <w:rPr>
          <w:lang w:val="en-GB"/>
        </w:rPr>
        <w:tab/>
        <w:t>The following test shall be performed on a vehicle with an AECS in-vehicle system installed or on a representative arrangement of components.</w:t>
      </w:r>
    </w:p>
    <w:p w14:paraId="73E27199"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26.5.3.2.2.</w:t>
      </w:r>
      <w:r w:rsidRPr="008A7845">
        <w:rPr>
          <w:lang w:val="en-GB"/>
        </w:rPr>
        <w:tab/>
        <w:t>Simulate a malfunction of the AECS by introducing a critical failure in one or more of the items monitored by the self-test function according to the technical documentation provided by the manufacturer. The item(s) shall be selected at the discretion of the Technical Service.</w:t>
      </w:r>
    </w:p>
    <w:p w14:paraId="512CEE1F"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26.5.3.2.3.</w:t>
      </w:r>
      <w:r w:rsidRPr="008A7845">
        <w:rPr>
          <w:lang w:val="en-GB"/>
        </w:rPr>
        <w:tab/>
        <w:t>Power the AECS master control switch, as applicable, and verify that the AECS warning signal device illuminates.</w:t>
      </w:r>
    </w:p>
    <w:p w14:paraId="43B7F8B3"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26.5.3.2.4.</w:t>
      </w:r>
      <w:r w:rsidRPr="008A7845">
        <w:rPr>
          <w:lang w:val="en-GB"/>
        </w:rPr>
        <w:tab/>
        <w:t xml:space="preserve">Power the AECS down (e.g. by switching the ignition </w:t>
      </w:r>
      <w:r w:rsidR="00F72A30" w:rsidRPr="008A7845">
        <w:rPr>
          <w:lang w:val="en-GB"/>
        </w:rPr>
        <w:t>'</w:t>
      </w:r>
      <w:r w:rsidRPr="008A7845">
        <w:rPr>
          <w:lang w:val="en-GB"/>
        </w:rPr>
        <w:t>off</w:t>
      </w:r>
      <w:r w:rsidR="00F72A30" w:rsidRPr="008A7845">
        <w:rPr>
          <w:lang w:val="en-GB"/>
        </w:rPr>
        <w:t>'</w:t>
      </w:r>
      <w:r w:rsidRPr="008A7845">
        <w:rPr>
          <w:lang w:val="en-GB"/>
        </w:rPr>
        <w:t xml:space="preserve"> or deactivating the vehicle</w:t>
      </w:r>
      <w:r w:rsidR="00F72A30" w:rsidRPr="008A7845">
        <w:rPr>
          <w:lang w:val="en-GB"/>
        </w:rPr>
        <w:t>'</w:t>
      </w:r>
      <w:r w:rsidRPr="008A7845">
        <w:rPr>
          <w:lang w:val="en-GB"/>
        </w:rPr>
        <w:t>s master control switch, as applicable) and restore it to normal operation.</w:t>
      </w:r>
    </w:p>
    <w:p w14:paraId="03CCB1EA"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26.5.3.2.5.</w:t>
      </w:r>
      <w:r w:rsidRPr="008A7845">
        <w:rPr>
          <w:lang w:val="en-GB"/>
        </w:rPr>
        <w:tab/>
        <w:t>Power the AECS up and verify that the malfunction indicator does not illuminate or extinguishes shortly after illuminating initially.</w:t>
      </w:r>
    </w:p>
    <w:p w14:paraId="5ED20B0A"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26.6.</w:t>
      </w:r>
      <w:r w:rsidRPr="008A7845">
        <w:rPr>
          <w:lang w:val="en-GB"/>
        </w:rPr>
        <w:tab/>
        <w:t>Hands-free audio performance</w:t>
      </w:r>
    </w:p>
    <w:p w14:paraId="3AFE5ED7"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The AECS shall provide sufficient voice intelligibility for the vehicle driver.</w:t>
      </w:r>
    </w:p>
    <w:p w14:paraId="4B8940A3"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26.6.1.</w:t>
      </w:r>
      <w:r w:rsidRPr="008A7845">
        <w:rPr>
          <w:lang w:val="en-GB"/>
        </w:rPr>
        <w:tab/>
        <w:t xml:space="preserve">Subject to paragraph 1.5., pre-crash voice intelligibility shall be demonstrated by proving compliance with standard ITU-T P.1140 06/15 in a vehicle prior to conducting any of the tests according to </w:t>
      </w:r>
      <w:r w:rsidR="00F72A30" w:rsidRPr="008A7845">
        <w:rPr>
          <w:lang w:val="en-GB"/>
        </w:rPr>
        <w:t xml:space="preserve">UN </w:t>
      </w:r>
      <w:r w:rsidRPr="008A7845">
        <w:rPr>
          <w:lang w:val="en-GB"/>
        </w:rPr>
        <w:t>Regulations Nos. 94 and/or 95 whichever is relevant.</w:t>
      </w:r>
    </w:p>
    <w:p w14:paraId="6B818195"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AECS compliance shall be checked based on ITU-T P.1140 06/15 with the following additions to paragraphs 8.8.1. and 8.8.3. of this ITU standard:</w:t>
      </w:r>
    </w:p>
    <w:p w14:paraId="62551F32" w14:textId="2C58E973"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TCLw: TCLw</w:t>
      </w:r>
      <w:r w:rsidRPr="008A7845">
        <w:rPr>
          <w:rStyle w:val="FootnoteReference"/>
        </w:rPr>
        <w:footnoteReference w:id="6"/>
      </w:r>
      <w:r w:rsidRPr="008A7845">
        <w:rPr>
          <w:lang w:val="en-GB"/>
        </w:rPr>
        <w:t xml:space="preserve"> </w:t>
      </w:r>
      <w:r w:rsidRPr="001407CC">
        <w:rPr>
          <w:lang w:val="en-GB"/>
        </w:rPr>
        <w:t>sh</w:t>
      </w:r>
      <w:r w:rsidR="001407CC">
        <w:rPr>
          <w:lang w:val="en-GB"/>
        </w:rPr>
        <w:t>ou</w:t>
      </w:r>
      <w:r w:rsidR="00411A60" w:rsidRPr="001407CC">
        <w:rPr>
          <w:lang w:val="en-GB"/>
        </w:rPr>
        <w:t>l</w:t>
      </w:r>
      <w:r w:rsidR="001407CC">
        <w:rPr>
          <w:lang w:val="en-GB"/>
        </w:rPr>
        <w:t>d</w:t>
      </w:r>
      <w:r w:rsidRPr="008A7845">
        <w:rPr>
          <w:lang w:val="en-GB"/>
        </w:rPr>
        <w:t xml:space="preserve"> be at least 46 dB for all settings of the AGC</w:t>
      </w:r>
      <w:r w:rsidRPr="008A7845">
        <w:rPr>
          <w:rStyle w:val="FootnoteReference"/>
        </w:rPr>
        <w:footnoteReference w:id="7"/>
      </w:r>
      <w:r w:rsidRPr="008A7845">
        <w:rPr>
          <w:lang w:val="en-GB"/>
        </w:rPr>
        <w:t xml:space="preserve"> which shall be verified by the manufacturer of the IVS system</w:t>
      </w:r>
      <w:r w:rsidRPr="008A7845">
        <w:rPr>
          <w:rStyle w:val="FootnoteReference"/>
        </w:rPr>
        <w:footnoteReference w:id="8"/>
      </w:r>
      <w:r w:rsidRPr="008A7845">
        <w:rPr>
          <w:lang w:val="en-GB"/>
        </w:rPr>
        <w:t>. During testing the maximum setting of the volume control cannot be reliably determined due to activated AGC. Therefore, the test is conducted with the nominal system setting in quiet mode as described in paragraph 8.8.1. of ITU-T P.1140 06/15.</w:t>
      </w:r>
    </w:p>
    <w:p w14:paraId="769ABAEB"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Echo performance with time variant echo path and speech: Note that for some vehicles, opening and closing the door may lead to unwanted acoustic warning signals during the measurement, which may impact the test. In such an event, the test is conducted by positioning a person on the co-driver</w:t>
      </w:r>
      <w:r w:rsidR="00F72A30" w:rsidRPr="008A7845">
        <w:rPr>
          <w:lang w:val="en-GB"/>
        </w:rPr>
        <w:t>'</w:t>
      </w:r>
      <w:r w:rsidRPr="008A7845">
        <w:rPr>
          <w:lang w:val="en-GB"/>
        </w:rPr>
        <w:t xml:space="preserve">s seat, who is quietly moving the inboard arm (e.g. </w:t>
      </w:r>
      <w:r w:rsidRPr="008A7845">
        <w:rPr>
          <w:lang w:val="en-GB"/>
        </w:rPr>
        <w:lastRenderedPageBreak/>
        <w:t>left arm for left-hand drive vehicles) up and down during the measurement (according to paragraph 8.8.3. of ITU-T P.1140 06/15).</w:t>
      </w:r>
    </w:p>
    <w:p w14:paraId="2901CFF2"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26.6.2.</w:t>
      </w:r>
      <w:r w:rsidRPr="008A7845">
        <w:rPr>
          <w:lang w:val="en-GB"/>
        </w:rPr>
        <w:tab/>
        <w:t xml:space="preserve">Post-crash voice intelligibility shall be demonstrated by subjective testing in accordance with paragraph 26.6.3. after performing tests according to </w:t>
      </w:r>
      <w:r w:rsidR="00F72A30" w:rsidRPr="008A7845">
        <w:rPr>
          <w:lang w:val="en-GB"/>
        </w:rPr>
        <w:t xml:space="preserve">UN </w:t>
      </w:r>
      <w:r w:rsidRPr="008A7845">
        <w:rPr>
          <w:lang w:val="en-GB"/>
        </w:rPr>
        <w:t>Regulations Nos. 94 and/or 95 whichever is relevant.</w:t>
      </w:r>
    </w:p>
    <w:p w14:paraId="45933315"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26.6.3.</w:t>
      </w:r>
      <w:r w:rsidRPr="008A7845">
        <w:rPr>
          <w:lang w:val="en-GB"/>
        </w:rPr>
        <w:tab/>
        <w:t>Testing languages</w:t>
      </w:r>
    </w:p>
    <w:p w14:paraId="3B1B8100"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26.6.3.1.</w:t>
      </w:r>
      <w:r w:rsidRPr="008A7845">
        <w:rPr>
          <w:lang w:val="en-GB"/>
        </w:rPr>
        <w:tab/>
        <w:t>The languages used in the post-crash hands-free audio performance intelligibility test shall be those of one of the Contracting Parties as identified in the appendix of Annex 11 to this Regulation, with the sentences being voiced in good, clear pronunciation. The language used for the testing shall be noted in the test report.</w:t>
      </w:r>
    </w:p>
    <w:p w14:paraId="2930A4B5"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26.6.3.2.</w:t>
      </w:r>
      <w:r w:rsidRPr="008A7845">
        <w:rPr>
          <w:lang w:val="en-GB"/>
        </w:rPr>
        <w:tab/>
        <w:t>The vehicle manufacturer shall demonstrate, through the use of documentation, compliance with all the other languages identified in the appendix of Annex 11 to this Regulation. Any such documentation shall be appended to the test report.</w:t>
      </w:r>
    </w:p>
    <w:p w14:paraId="4A2B8713"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26.6.3.3.</w:t>
      </w:r>
      <w:r w:rsidRPr="008A7845">
        <w:rPr>
          <w:lang w:val="en-GB"/>
        </w:rPr>
        <w:tab/>
        <w:t>In the case the vehicle type is equipped with different variants of the AECS with regional specific adjustments, the manufacturer shall demonstrate through documentation that the requirements of this Regulation are fulfilled in all variants.</w:t>
      </w:r>
    </w:p>
    <w:p w14:paraId="02E9BD25"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w:t>
      </w:r>
      <w:r w:rsidRPr="008A7845">
        <w:rPr>
          <w:lang w:val="en-GB"/>
        </w:rPr>
        <w:tab/>
        <w:t>Verification of AECS power supply performance</w:t>
      </w:r>
    </w:p>
    <w:p w14:paraId="5C09F4BA"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If the power supply performance is not covered by the AECD approval under Part Ib of this Regulation, then the paragraphs below apply.</w:t>
      </w:r>
    </w:p>
    <w:p w14:paraId="04FE7DEF"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26.7.1.</w:t>
      </w:r>
      <w:r w:rsidRPr="008A7845">
        <w:rPr>
          <w:lang w:val="en-GB"/>
        </w:rPr>
        <w:tab/>
        <w:t>AECS is equipped with a back-up power supply</w:t>
      </w:r>
    </w:p>
    <w:p w14:paraId="3231F5B1"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26.7.1.1.</w:t>
      </w:r>
      <w:r w:rsidRPr="008A7845">
        <w:rPr>
          <w:lang w:val="en-GB"/>
        </w:rPr>
        <w:tab/>
        <w:t>Before the impact test under 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41AB6629"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This shall be demonstrated by the manufacturer in all expected post-crash power supply conditions of these impact tests (Regulations Nos. 94 and/or 95 whichever is relevant), taking into account the vehicle</w:t>
      </w:r>
      <w:r w:rsidR="00F72A30" w:rsidRPr="008A7845">
        <w:rPr>
          <w:lang w:val="en-GB"/>
        </w:rPr>
        <w:t>'</w:t>
      </w:r>
      <w:r w:rsidRPr="008A7845">
        <w:rPr>
          <w:lang w:val="en-GB"/>
        </w:rPr>
        <w:t>s power management strategy.</w:t>
      </w:r>
    </w:p>
    <w:p w14:paraId="677B0B15"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26.7.1.2.</w:t>
      </w:r>
      <w:r w:rsidRPr="008A7845">
        <w:rPr>
          <w:lang w:val="en-GB"/>
        </w:rPr>
        <w:tab/>
        <w:t xml:space="preserve">After the impact test under </w:t>
      </w:r>
      <w:r w:rsidR="00F72A30" w:rsidRPr="008A7845">
        <w:rPr>
          <w:lang w:val="en-GB"/>
        </w:rPr>
        <w:t xml:space="preserve">UN </w:t>
      </w:r>
      <w:r w:rsidRPr="008A7845">
        <w:rPr>
          <w:lang w:val="en-GB"/>
        </w:rPr>
        <w:t>Regulations Nos. 94 and/or 95, whichever is relevant, the AECS back-up power supply shall be able to supply power to the AECS. This may be verified by one of the methods described in Annex 11 to this Regulation.</w:t>
      </w:r>
    </w:p>
    <w:p w14:paraId="76651CD0"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26.7.2.</w:t>
      </w:r>
      <w:r w:rsidRPr="008A7845">
        <w:rPr>
          <w:lang w:val="en-GB"/>
        </w:rPr>
        <w:tab/>
        <w:t>AECS is not equipped with a back-up power supply</w:t>
      </w:r>
    </w:p>
    <w:p w14:paraId="200F3EE4"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26.7.2.1.</w:t>
      </w:r>
      <w:r w:rsidRPr="008A7845">
        <w:rPr>
          <w:lang w:val="en-GB"/>
        </w:rPr>
        <w:tab/>
        <w:t>The absence of back-up power supply shall be clearly indicated in the information document of Annex 7 to this Regulation.</w:t>
      </w:r>
    </w:p>
    <w:p w14:paraId="03EC76E4"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26.7.2.2.</w:t>
      </w:r>
      <w:r w:rsidRPr="008A7845">
        <w:rPr>
          <w:lang w:val="en-GB"/>
        </w:rPr>
        <w:tab/>
        <w:t xml:space="preserve">Before the impact test under </w:t>
      </w:r>
      <w:r w:rsidR="00F72A30" w:rsidRPr="008A7845">
        <w:rPr>
          <w:lang w:val="en-GB"/>
        </w:rPr>
        <w:t xml:space="preserve">UN </w:t>
      </w:r>
      <w:r w:rsidRPr="008A7845">
        <w:rPr>
          <w:lang w:val="en-GB"/>
        </w:rPr>
        <w:t>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2199B5F0"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lastRenderedPageBreak/>
        <w:tab/>
        <w:t>This shall be demonstrated by the manufacturer in all expected post-crash power supply conditions of these impact tests (</w:t>
      </w:r>
      <w:r w:rsidR="00F72A30" w:rsidRPr="008A7845">
        <w:rPr>
          <w:lang w:val="en-GB"/>
        </w:rPr>
        <w:t xml:space="preserve">UN </w:t>
      </w:r>
      <w:r w:rsidRPr="008A7845">
        <w:rPr>
          <w:lang w:val="en-GB"/>
        </w:rPr>
        <w:t>Regulations Nos. 94 and/or 95), taking into account the vehicle</w:t>
      </w:r>
      <w:r w:rsidR="00F72A30" w:rsidRPr="008A7845">
        <w:rPr>
          <w:lang w:val="en-GB"/>
        </w:rPr>
        <w:t>'</w:t>
      </w:r>
      <w:r w:rsidRPr="008A7845">
        <w:rPr>
          <w:lang w:val="en-GB"/>
        </w:rPr>
        <w:t>s power management strategy.</w:t>
      </w:r>
    </w:p>
    <w:p w14:paraId="20E57901"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26.7.2.3.</w:t>
      </w:r>
      <w:r w:rsidRPr="008A7845">
        <w:rPr>
          <w:lang w:val="en-GB"/>
        </w:rPr>
        <w:tab/>
        <w:t xml:space="preserve">After the impact test under </w:t>
      </w:r>
      <w:r w:rsidR="00F72A30" w:rsidRPr="008A7845">
        <w:rPr>
          <w:lang w:val="en-GB"/>
        </w:rPr>
        <w:t xml:space="preserve">UN </w:t>
      </w:r>
      <w:r w:rsidRPr="008A7845">
        <w:rPr>
          <w:lang w:val="en-GB"/>
        </w:rPr>
        <w:t>Regulations Nos. 94 and/or 95 whichever is relevant, the AECS back-up power supply shall be able to supply power to the AECS. This may be verified by one of the methods described in Annex 11 to this Regulation.</w:t>
      </w:r>
    </w:p>
    <w:p w14:paraId="1E5FD369"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bookmarkStart w:id="52" w:name="_Toc456777157"/>
      <w:r w:rsidRPr="00D80E1F">
        <w:rPr>
          <w:b/>
          <w:sz w:val="28"/>
          <w:lang w:val="en-GB"/>
        </w:rPr>
        <w:tab/>
        <w:t>27.</w:t>
      </w:r>
      <w:r w:rsidRPr="00D80E1F">
        <w:rPr>
          <w:b/>
          <w:sz w:val="28"/>
          <w:lang w:val="en-GB"/>
        </w:rPr>
        <w:tab/>
        <w:t>Modifications and extension of approval of a vehicle type equipped with an AECD which has been approved to Part Ib of this Regulation</w:t>
      </w:r>
      <w:bookmarkEnd w:id="52"/>
    </w:p>
    <w:p w14:paraId="5D3E37E3"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27.1.</w:t>
      </w:r>
      <w:r w:rsidRPr="008A7845">
        <w:rPr>
          <w:lang w:val="en-GB"/>
        </w:rPr>
        <w:tab/>
        <w:t>Every modification to the existing type of vehicle with regard to its AECD shall be notified to the Type Approval Authority which approved the vehicle type. The Type Approval Authority shall then either:</w:t>
      </w:r>
    </w:p>
    <w:p w14:paraId="36F2EA04"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decide, in consultation with the manufacturer, that a new type approval is to be granted; or</w:t>
      </w:r>
    </w:p>
    <w:p w14:paraId="20085A2C"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apply the procedure contained in paragraph 27.1.1. (Revision) and, if applicable, the procedure contained in paragraph 27.1.2. (Extension).</w:t>
      </w:r>
    </w:p>
    <w:p w14:paraId="7B77FEBB"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27.1.1.</w:t>
      </w:r>
      <w:r w:rsidRPr="008A7845">
        <w:rPr>
          <w:lang w:val="en-GB"/>
        </w:rPr>
        <w:tab/>
        <w:t>Revision</w:t>
      </w:r>
    </w:p>
    <w:p w14:paraId="45744757"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 xml:space="preserve">When particulars recorded in the information documents of Annex 7 have changed and the Type Approval Authority considers that the modifications made are unlikely to have appreciable adverse effect, and that in any case the vehicle still meets the requirements, the modification shall be designated a </w:t>
      </w:r>
      <w:r w:rsidR="00F72A30" w:rsidRPr="008A7845">
        <w:rPr>
          <w:lang w:val="en-GB"/>
        </w:rPr>
        <w:t>"</w:t>
      </w:r>
      <w:r w:rsidRPr="008A7845">
        <w:rPr>
          <w:lang w:val="en-GB"/>
        </w:rPr>
        <w:t>revision</w:t>
      </w:r>
      <w:r w:rsidR="00F72A30" w:rsidRPr="008A7845">
        <w:rPr>
          <w:lang w:val="en-GB"/>
        </w:rPr>
        <w:t>"</w:t>
      </w:r>
      <w:r w:rsidRPr="008A7845">
        <w:rPr>
          <w:lang w:val="en-GB"/>
        </w:rPr>
        <w:t>.</w:t>
      </w:r>
    </w:p>
    <w:p w14:paraId="18E1B4BE" w14:textId="1C168681"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 xml:space="preserve">In such a case, the Type Approval Authority shall issue the revised pages of the information document of Annex </w:t>
      </w:r>
      <w:r w:rsidR="00005D74">
        <w:rPr>
          <w:lang w:val="en-GB"/>
        </w:rPr>
        <w:t>7</w:t>
      </w:r>
      <w:r w:rsidRPr="008A7845">
        <w:rPr>
          <w:lang w:val="en-GB"/>
        </w:rPr>
        <w:t xml:space="preserve"> as necessary, marking each revised page to show clearly the nature of the modification and the date of re-issue. A consolidated</w:t>
      </w:r>
      <w:r w:rsidRPr="008A7845">
        <w:rPr>
          <w:rFonts w:hint="eastAsia"/>
          <w:lang w:val="en-GB"/>
        </w:rPr>
        <w:t>，</w:t>
      </w:r>
      <w:r w:rsidRPr="008A7845">
        <w:rPr>
          <w:lang w:val="en-GB"/>
        </w:rPr>
        <w:t xml:space="preserve">updated version of the information document of Annex </w:t>
      </w:r>
      <w:r w:rsidR="00005D74">
        <w:rPr>
          <w:lang w:val="en-GB"/>
        </w:rPr>
        <w:t>7</w:t>
      </w:r>
      <w:r w:rsidRPr="008A7845">
        <w:rPr>
          <w:lang w:val="en-GB"/>
        </w:rPr>
        <w:t>, accompanied by a detailed description of the modification, shall be deemed to meet this requirement.</w:t>
      </w:r>
    </w:p>
    <w:p w14:paraId="25DF9239"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27.1.2.</w:t>
      </w:r>
      <w:r w:rsidRPr="008A7845">
        <w:rPr>
          <w:lang w:val="en-GB"/>
        </w:rPr>
        <w:tab/>
        <w:t>Extension</w:t>
      </w:r>
    </w:p>
    <w:p w14:paraId="0CF96D33"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 xml:space="preserve">The modification shall be designated an </w:t>
      </w:r>
      <w:r w:rsidR="00F72A30" w:rsidRPr="008A7845">
        <w:rPr>
          <w:lang w:val="en-GB"/>
        </w:rPr>
        <w:t>"</w:t>
      </w:r>
      <w:r w:rsidRPr="008A7845">
        <w:rPr>
          <w:lang w:val="en-GB"/>
        </w:rPr>
        <w:t>extension</w:t>
      </w:r>
      <w:r w:rsidR="00F72A30" w:rsidRPr="008A7845">
        <w:rPr>
          <w:lang w:val="en-GB"/>
        </w:rPr>
        <w:t>"</w:t>
      </w:r>
      <w:r w:rsidRPr="008A7845">
        <w:rPr>
          <w:lang w:val="en-GB"/>
        </w:rPr>
        <w:t xml:space="preserve"> if, in addition to the change of the particulars recorded in the information folder:</w:t>
      </w:r>
    </w:p>
    <w:p w14:paraId="57DF04DC"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further inspections or tests are required; or</w:t>
      </w:r>
    </w:p>
    <w:p w14:paraId="21CA42C4"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any information on the communication document (with the exception of its attachments) has changed; or</w:t>
      </w:r>
    </w:p>
    <w:p w14:paraId="677020AF" w14:textId="77777777" w:rsidR="00D80E1F" w:rsidRPr="008A7845" w:rsidRDefault="00D80E1F" w:rsidP="00D80E1F">
      <w:pPr>
        <w:tabs>
          <w:tab w:val="left" w:pos="2250"/>
          <w:tab w:val="left" w:pos="2835"/>
        </w:tabs>
        <w:suppressAutoHyphens w:val="0"/>
        <w:spacing w:before="120" w:after="120" w:line="240" w:lineRule="auto"/>
        <w:ind w:left="2835" w:right="1134" w:hanging="1701"/>
        <w:jc w:val="both"/>
        <w:rPr>
          <w:lang w:val="en-GB"/>
        </w:rPr>
      </w:pPr>
      <w:r w:rsidRPr="008A7845">
        <w:rPr>
          <w:lang w:val="en-GB"/>
        </w:rPr>
        <w:tab/>
        <w:t>(c)</w:t>
      </w:r>
      <w:r w:rsidRPr="008A7845">
        <w:rPr>
          <w:lang w:val="en-GB"/>
        </w:rPr>
        <w:tab/>
        <w:t>approval to a later series of amendments is requested after its entry into force.</w:t>
      </w:r>
    </w:p>
    <w:p w14:paraId="53A2BE5A"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27.2.</w:t>
      </w:r>
      <w:r w:rsidRPr="008A7845">
        <w:rPr>
          <w:lang w:val="en-GB"/>
        </w:rPr>
        <w:tab/>
        <w:t xml:space="preserve">Notice of confirmation, extension, or refusal of approval shall be communicated by the procedure specified in paragraph 25.3. above, to the Contracting Parties to the Agreement which apply this Regulation. In addition, the index to the information documents and to the test reports, attached to the communication document of Annex 3, shall be amended accordingly to show the date of the most recent revision or extension. </w:t>
      </w:r>
    </w:p>
    <w:p w14:paraId="256D684D"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27.3.</w:t>
      </w:r>
      <w:r w:rsidRPr="008A7845">
        <w:rPr>
          <w:lang w:val="en-GB"/>
        </w:rPr>
        <w:tab/>
        <w:t>The competent authority issuing the extension of approval shall assign a series number to each communication form drawn up for such extension.</w:t>
      </w:r>
    </w:p>
    <w:p w14:paraId="71471122"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lastRenderedPageBreak/>
        <w:tab/>
      </w:r>
      <w:bookmarkStart w:id="53" w:name="_Toc387935167"/>
      <w:bookmarkStart w:id="54" w:name="_Toc456777158"/>
      <w:r w:rsidRPr="00D80E1F">
        <w:rPr>
          <w:b/>
          <w:sz w:val="28"/>
          <w:lang w:val="en-GB"/>
        </w:rPr>
        <w:t>28.</w:t>
      </w:r>
      <w:r w:rsidRPr="00D80E1F">
        <w:rPr>
          <w:b/>
          <w:sz w:val="28"/>
          <w:lang w:val="en-GB"/>
        </w:rPr>
        <w:tab/>
      </w:r>
      <w:r w:rsidRPr="00D80E1F">
        <w:rPr>
          <w:b/>
          <w:sz w:val="28"/>
          <w:lang w:val="en-GB"/>
        </w:rPr>
        <w:tab/>
        <w:t>Conformity of production</w:t>
      </w:r>
      <w:bookmarkEnd w:id="53"/>
      <w:bookmarkEnd w:id="54"/>
    </w:p>
    <w:p w14:paraId="4E694A46" w14:textId="2B09001B"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28.1.</w:t>
      </w:r>
      <w:r w:rsidRPr="008A7845">
        <w:rPr>
          <w:lang w:val="en-GB"/>
        </w:rPr>
        <w:tab/>
        <w:t xml:space="preserve">The conformity of production procedure shall comply with the requirements set out in the </w:t>
      </w:r>
      <w:r w:rsidRPr="00316B78">
        <w:rPr>
          <w:lang w:val="en-GB"/>
        </w:rPr>
        <w:t xml:space="preserve">Agreement, </w:t>
      </w:r>
      <w:r w:rsidR="00316B78" w:rsidRPr="00316B78">
        <w:rPr>
          <w:lang w:val="en-GB"/>
        </w:rPr>
        <w:t>Schedule 1</w:t>
      </w:r>
      <w:r w:rsidRPr="00316B78">
        <w:rPr>
          <w:lang w:val="en-GB"/>
        </w:rPr>
        <w:t xml:space="preserve"> (E/ECE/324/E/ECE/TRANS/505/ Rev.</w:t>
      </w:r>
      <w:r w:rsidR="00316B78" w:rsidRPr="00316B78">
        <w:rPr>
          <w:lang w:val="en-GB"/>
        </w:rPr>
        <w:t>3</w:t>
      </w:r>
      <w:r w:rsidRPr="00316B78">
        <w:rPr>
          <w:lang w:val="en-GB"/>
        </w:rPr>
        <w:t>)</w:t>
      </w:r>
      <w:r w:rsidRPr="008A7845">
        <w:rPr>
          <w:lang w:val="en-GB"/>
        </w:rPr>
        <w:t>.</w:t>
      </w:r>
    </w:p>
    <w:p w14:paraId="38534243"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28.2.</w:t>
      </w:r>
      <w:r w:rsidRPr="008A7845">
        <w:rPr>
          <w:lang w:val="en-GB"/>
        </w:rPr>
        <w:tab/>
        <w:t>Every vehicle approved under this Regulation shall be so manufactured as to conform to the type approved by meeting the requirements set out in paragraph 26. above.</w:t>
      </w:r>
    </w:p>
    <w:p w14:paraId="6D21CE37"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5" w:name="_Toc387935168"/>
      <w:bookmarkStart w:id="56" w:name="_Toc456777159"/>
      <w:r w:rsidRPr="00D80E1F">
        <w:rPr>
          <w:b/>
          <w:sz w:val="28"/>
          <w:lang w:val="en-GB"/>
        </w:rPr>
        <w:t>29.</w:t>
      </w:r>
      <w:r w:rsidRPr="00D80E1F">
        <w:rPr>
          <w:b/>
          <w:sz w:val="28"/>
          <w:lang w:val="en-GB"/>
        </w:rPr>
        <w:tab/>
      </w:r>
      <w:r w:rsidRPr="00D80E1F">
        <w:rPr>
          <w:b/>
          <w:sz w:val="28"/>
          <w:lang w:val="en-GB"/>
        </w:rPr>
        <w:tab/>
        <w:t>Penalties for non-conformity of production</w:t>
      </w:r>
      <w:bookmarkEnd w:id="55"/>
      <w:bookmarkEnd w:id="56"/>
    </w:p>
    <w:p w14:paraId="44F117EE"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29.1.</w:t>
      </w:r>
      <w:r w:rsidRPr="008A7845">
        <w:rPr>
          <w:lang w:val="en-GB"/>
        </w:rPr>
        <w:tab/>
        <w:t>The approval granted in respect of a vehicle type pursuant to this Regulation may be withdrawn if the requirement laid down in paragraph 28.1. above is not complied with or if the vehicle fails to pass the checks prescribed in paragraph 28.2. above.</w:t>
      </w:r>
    </w:p>
    <w:p w14:paraId="702FDA5A"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29.2.</w:t>
      </w:r>
      <w:r w:rsidRPr="008A7845">
        <w:rPr>
          <w:lang w:val="en-GB"/>
        </w:rPr>
        <w:tab/>
        <w:t xml:space="preserve">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w:t>
      </w:r>
      <w:r w:rsidR="00F72A30" w:rsidRPr="008A7845">
        <w:rPr>
          <w:lang w:val="en-GB"/>
        </w:rPr>
        <w:t>"</w:t>
      </w:r>
      <w:r w:rsidRPr="008A7845">
        <w:rPr>
          <w:lang w:val="en-GB"/>
        </w:rPr>
        <w:t>APPROVAL WITHDRAWN</w:t>
      </w:r>
      <w:r w:rsidR="00F72A30" w:rsidRPr="008A7845">
        <w:rPr>
          <w:lang w:val="en-GB"/>
        </w:rPr>
        <w:t>"</w:t>
      </w:r>
      <w:r w:rsidRPr="008A7845">
        <w:rPr>
          <w:lang w:val="en-GB"/>
        </w:rPr>
        <w:t>.</w:t>
      </w:r>
    </w:p>
    <w:p w14:paraId="76D8A72D"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7" w:name="_Toc387935170"/>
      <w:bookmarkStart w:id="58" w:name="_Toc456777160"/>
      <w:r w:rsidRPr="00D80E1F">
        <w:rPr>
          <w:b/>
          <w:sz w:val="28"/>
          <w:lang w:val="en-GB"/>
        </w:rPr>
        <w:t>30.</w:t>
      </w:r>
      <w:r w:rsidRPr="00D80E1F">
        <w:rPr>
          <w:b/>
          <w:sz w:val="28"/>
          <w:lang w:val="en-GB"/>
        </w:rPr>
        <w:tab/>
      </w:r>
      <w:r w:rsidRPr="00D80E1F">
        <w:rPr>
          <w:b/>
          <w:sz w:val="28"/>
          <w:lang w:val="en-GB"/>
        </w:rPr>
        <w:tab/>
        <w:t>Production definitively discontinued</w:t>
      </w:r>
      <w:bookmarkEnd w:id="57"/>
      <w:bookmarkEnd w:id="58"/>
    </w:p>
    <w:p w14:paraId="70926C8B" w14:textId="77777777" w:rsidR="00D80E1F" w:rsidRPr="00D80E1F" w:rsidRDefault="00D80E1F" w:rsidP="00D80E1F">
      <w:pPr>
        <w:tabs>
          <w:tab w:val="left" w:pos="2268"/>
        </w:tabs>
        <w:spacing w:before="120" w:after="120" w:line="240" w:lineRule="auto"/>
        <w:ind w:left="2268" w:right="1134" w:hanging="1134"/>
        <w:jc w:val="both"/>
        <w:rPr>
          <w:lang w:val="en-GB"/>
        </w:rPr>
      </w:pPr>
      <w:r w:rsidRPr="00D80E1F">
        <w:rPr>
          <w:lang w:val="en-GB"/>
        </w:rPr>
        <w:tab/>
        <w:t xml:space="preserve">If the holder of the approval completely ceases to manufacture a vehicle type approved in accordance with this Regulation, they shall so inform the authority which granted the approval. Upon receiving the relevant communication, that authority shall inform thereof the other Parties to the Agreement which apply this Regulation by means of a copy of the approval form bearing at the end, in large letters, the signed and dated annotation </w:t>
      </w:r>
      <w:r w:rsidR="00F72A30">
        <w:rPr>
          <w:lang w:val="en-GB"/>
        </w:rPr>
        <w:t>"</w:t>
      </w:r>
      <w:r w:rsidRPr="00D80E1F">
        <w:rPr>
          <w:lang w:val="en-GB"/>
        </w:rPr>
        <w:t>PRODUCTION DISCONTINUED</w:t>
      </w:r>
      <w:r w:rsidR="00F72A30">
        <w:rPr>
          <w:lang w:val="en-GB"/>
        </w:rPr>
        <w:t>"</w:t>
      </w:r>
      <w:r w:rsidRPr="00D80E1F">
        <w:rPr>
          <w:lang w:val="en-GB"/>
        </w:rPr>
        <w:t>.</w:t>
      </w:r>
    </w:p>
    <w:p w14:paraId="3C5B12CC" w14:textId="77777777" w:rsidR="00D80E1F" w:rsidRPr="00CF4CE3" w:rsidRDefault="00D80E1F" w:rsidP="00D80E1F">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tab/>
      </w:r>
      <w:bookmarkStart w:id="59" w:name="_Toc387935172"/>
      <w:bookmarkStart w:id="60" w:name="_Toc456777161"/>
      <w:r w:rsidRPr="00CF4CE3">
        <w:rPr>
          <w:b/>
          <w:sz w:val="28"/>
          <w:lang w:val="en-US"/>
        </w:rPr>
        <w:t>31.</w:t>
      </w:r>
      <w:r w:rsidRPr="00CF4CE3">
        <w:rPr>
          <w:b/>
          <w:sz w:val="28"/>
          <w:lang w:val="en-US"/>
        </w:rPr>
        <w:tab/>
        <w:t>Names and addresses of Technical Services responsible for conducting approval tests and of Type Approval Authorities</w:t>
      </w:r>
      <w:bookmarkEnd w:id="59"/>
      <w:bookmarkEnd w:id="60"/>
    </w:p>
    <w:p w14:paraId="0CECF128" w14:textId="77777777" w:rsidR="00D80E1F" w:rsidRDefault="00D80E1F" w:rsidP="00D80E1F">
      <w:pPr>
        <w:tabs>
          <w:tab w:val="left" w:pos="2250"/>
        </w:tabs>
        <w:spacing w:before="120" w:after="120" w:line="240" w:lineRule="auto"/>
        <w:ind w:left="2268" w:right="1134" w:hanging="1134"/>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78EC4539" w14:textId="77777777" w:rsidR="00730B3B" w:rsidRPr="00D80E1F" w:rsidRDefault="00730B3B" w:rsidP="00D80E1F">
      <w:pPr>
        <w:tabs>
          <w:tab w:val="left" w:pos="2250"/>
        </w:tabs>
        <w:spacing w:before="120" w:after="120" w:line="240" w:lineRule="auto"/>
        <w:ind w:left="2268" w:right="1134" w:hanging="1134"/>
        <w:jc w:val="both"/>
        <w:rPr>
          <w:lang w:val="en-GB"/>
        </w:rPr>
      </w:pPr>
    </w:p>
    <w:p w14:paraId="1B2896AB" w14:textId="77777777" w:rsidR="00D80E1F" w:rsidRPr="00CF4CE3" w:rsidRDefault="00D80E1F" w:rsidP="00D80E1F">
      <w:pPr>
        <w:suppressAutoHyphens w:val="0"/>
        <w:spacing w:line="240" w:lineRule="auto"/>
        <w:rPr>
          <w:b/>
          <w:sz w:val="28"/>
          <w:lang w:val="en-US"/>
        </w:rPr>
      </w:pPr>
      <w:bookmarkStart w:id="61" w:name="_Toc456777162"/>
      <w:r w:rsidRPr="00CF4CE3">
        <w:rPr>
          <w:b/>
          <w:sz w:val="28"/>
          <w:lang w:val="en-US"/>
        </w:rPr>
        <w:br w:type="page"/>
      </w:r>
    </w:p>
    <w:p w14:paraId="7F28D471" w14:textId="77777777" w:rsidR="00D80E1F" w:rsidRPr="00CF4CE3" w:rsidRDefault="00D80E1F" w:rsidP="00D80E1F">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lastRenderedPageBreak/>
        <w:tab/>
        <w:t>Part III -</w:t>
      </w:r>
      <w:r w:rsidRPr="00CF4CE3">
        <w:rPr>
          <w:b/>
          <w:sz w:val="28"/>
          <w:lang w:val="en-US"/>
        </w:rPr>
        <w:tab/>
      </w:r>
      <w:r w:rsidRPr="00554A9F">
        <w:rPr>
          <w:b/>
          <w:sz w:val="28"/>
          <w:lang w:val="en-US"/>
        </w:rPr>
        <w:t xml:space="preserve">Approval of vehicles with regard to their AECS when equipped with an </w:t>
      </w:r>
      <w:r w:rsidRPr="000A0936">
        <w:rPr>
          <w:b/>
          <w:sz w:val="28"/>
          <w:lang w:val="en-US"/>
        </w:rPr>
        <w:t>AECD which has not been separately approved according to Part Ib of this Regulation</w:t>
      </w:r>
      <w:bookmarkEnd w:id="61"/>
    </w:p>
    <w:p w14:paraId="5C6AE757" w14:textId="77777777" w:rsidR="00D80E1F" w:rsidRPr="00CF4CE3" w:rsidRDefault="00D80E1F" w:rsidP="00D80E1F">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tab/>
      </w:r>
      <w:bookmarkStart w:id="62" w:name="_Toc456777163"/>
      <w:r w:rsidRPr="00CF4CE3">
        <w:rPr>
          <w:b/>
          <w:sz w:val="28"/>
          <w:lang w:val="en-US"/>
        </w:rPr>
        <w:t>32.</w:t>
      </w:r>
      <w:r w:rsidRPr="00CF4CE3">
        <w:rPr>
          <w:b/>
          <w:sz w:val="28"/>
          <w:lang w:val="en-US"/>
        </w:rPr>
        <w:tab/>
      </w:r>
      <w:r w:rsidRPr="00CF4CE3">
        <w:rPr>
          <w:b/>
          <w:sz w:val="28"/>
          <w:lang w:val="en-US"/>
        </w:rPr>
        <w:tab/>
        <w:t>Definitions</w:t>
      </w:r>
      <w:bookmarkEnd w:id="62"/>
    </w:p>
    <w:p w14:paraId="0C39CAD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For the purposes of Part III of this Regulation:</w:t>
      </w:r>
    </w:p>
    <w:p w14:paraId="2027C34C"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32.1.</w:t>
      </w:r>
      <w:r w:rsidRPr="008A7845">
        <w:rPr>
          <w:lang w:val="en-GB"/>
        </w:rPr>
        <w:tab/>
      </w:r>
      <w:r w:rsidR="00F72A30" w:rsidRPr="008A7845">
        <w:rPr>
          <w:i/>
          <w:lang w:val="en-GB"/>
        </w:rPr>
        <w:t>"</w:t>
      </w:r>
      <w:r w:rsidRPr="008A7845">
        <w:rPr>
          <w:i/>
          <w:lang w:val="en-GB"/>
        </w:rPr>
        <w:t>Type of vehicle</w:t>
      </w:r>
      <w:r w:rsidR="00F72A30" w:rsidRPr="008A7845">
        <w:rPr>
          <w:i/>
          <w:lang w:val="en-GB"/>
        </w:rPr>
        <w:t>"</w:t>
      </w:r>
      <w:r w:rsidRPr="008A7845">
        <w:rPr>
          <w:lang w:val="en-GB"/>
        </w:rPr>
        <w:t xml:space="preserve"> with regard to its AECS means vehicles that do not differ in such essential respects as:</w:t>
      </w:r>
    </w:p>
    <w:p w14:paraId="307BF3A2"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their manufacturer;</w:t>
      </w:r>
    </w:p>
    <w:p w14:paraId="1E3E4A19"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the type of their AECS; or</w:t>
      </w:r>
    </w:p>
    <w:p w14:paraId="56AD560E"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(c)</w:t>
      </w:r>
      <w:r w:rsidRPr="008A7845">
        <w:rPr>
          <w:lang w:val="en-GB"/>
        </w:rPr>
        <w:tab/>
        <w:t>vehicle features which significantly influence the performances of the AECS.</w:t>
      </w:r>
    </w:p>
    <w:p w14:paraId="52CB4109" w14:textId="60BF89D4" w:rsidR="00D80E1F" w:rsidRPr="00D80E1F" w:rsidRDefault="00D80E1F" w:rsidP="00D80E1F">
      <w:pPr>
        <w:tabs>
          <w:tab w:val="left" w:pos="2268"/>
        </w:tabs>
        <w:spacing w:before="120" w:after="120" w:line="240" w:lineRule="auto"/>
        <w:ind w:left="2268" w:right="1134" w:hanging="1134"/>
        <w:jc w:val="both"/>
        <w:rPr>
          <w:lang w:val="en-GB"/>
        </w:rPr>
      </w:pPr>
      <w:r w:rsidRPr="008A7845">
        <w:rPr>
          <w:lang w:val="en-GB"/>
        </w:rPr>
        <w:t>32.2.</w:t>
      </w:r>
      <w:r w:rsidRPr="008A7845">
        <w:rPr>
          <w:lang w:val="en-GB"/>
        </w:rPr>
        <w:tab/>
      </w:r>
      <w:r w:rsidR="00F72A30" w:rsidRPr="008A7845">
        <w:rPr>
          <w:i/>
          <w:lang w:val="en-GB"/>
        </w:rPr>
        <w:t>"</w:t>
      </w:r>
      <w:r w:rsidRPr="008A7845">
        <w:rPr>
          <w:i/>
          <w:lang w:val="en-GB"/>
        </w:rPr>
        <w:t>AECS</w:t>
      </w:r>
      <w:r w:rsidR="00F72A30" w:rsidRPr="008A7845">
        <w:rPr>
          <w:i/>
          <w:lang w:val="en-GB"/>
        </w:rPr>
        <w:t>"</w:t>
      </w:r>
      <w:r w:rsidRPr="008A7845">
        <w:rPr>
          <w:lang w:val="en-GB"/>
        </w:rPr>
        <w:t xml:space="preserve"> (Accident Emergency Call System) means an AECD not approved to Part Ib of this Regulation</w:t>
      </w:r>
      <w:r w:rsidRPr="00D80E1F">
        <w:rPr>
          <w:lang w:val="en-GB"/>
        </w:rPr>
        <w:t>, when installed in a vehicle.</w:t>
      </w:r>
    </w:p>
    <w:p w14:paraId="1972DE73"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bookmarkStart w:id="63" w:name="_Toc456777164"/>
      <w:r w:rsidRPr="00D80E1F">
        <w:rPr>
          <w:b/>
          <w:sz w:val="28"/>
          <w:lang w:val="en-GB"/>
        </w:rPr>
        <w:tab/>
        <w:t>33.</w:t>
      </w:r>
      <w:r w:rsidRPr="00D80E1F">
        <w:rPr>
          <w:b/>
          <w:sz w:val="28"/>
          <w:lang w:val="en-GB"/>
        </w:rPr>
        <w:tab/>
        <w:t>Application for approval of a vehicle type equipped with an AECS</w:t>
      </w:r>
      <w:bookmarkEnd w:id="63"/>
    </w:p>
    <w:p w14:paraId="66CCB3D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33.1.</w:t>
      </w:r>
      <w:r w:rsidRPr="008A7845">
        <w:rPr>
          <w:lang w:val="en-GB"/>
        </w:rPr>
        <w:tab/>
        <w:t xml:space="preserve">The application for approval of a type of vehicle equipped with an AECS shall be submitted by </w:t>
      </w:r>
      <w:r w:rsidRPr="008A7845">
        <w:rPr>
          <w:lang w:val="en-US"/>
        </w:rPr>
        <w:t>the manufacturer or by his</w:t>
      </w:r>
      <w:r w:rsidRPr="008A7845">
        <w:rPr>
          <w:lang w:val="en-GB"/>
        </w:rPr>
        <w:t xml:space="preserve"> duly accredited representative.</w:t>
      </w:r>
    </w:p>
    <w:p w14:paraId="561B7B8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33.2.</w:t>
      </w:r>
      <w:r w:rsidRPr="008A7845">
        <w:rPr>
          <w:lang w:val="en-GB"/>
        </w:rPr>
        <w:tab/>
        <w:t>A model of the information document is given in Annex 8 to this Regulation.</w:t>
      </w:r>
    </w:p>
    <w:p w14:paraId="775E7D4C"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33.3.</w:t>
      </w:r>
      <w:r w:rsidRPr="008A7845">
        <w:rPr>
          <w:lang w:val="en-GB"/>
        </w:rPr>
        <w:tab/>
        <w:t>For each vehicle type equipped with an AECS, the application shall be accompanied by samples of vehicles representative of the type to be approved and where appropriate, samples of components, in sufficient quantities for the tests prescribed by this Regulation. Additional specimens may be called for at the request of the Technical Service responsible for conducting the test.</w:t>
      </w:r>
    </w:p>
    <w:p w14:paraId="4E5E8E50" w14:textId="2F177E02" w:rsidR="00A30426"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64" w:name="_Toc456777165"/>
      <w:r w:rsidRPr="00D80E1F">
        <w:rPr>
          <w:b/>
          <w:sz w:val="28"/>
          <w:lang w:val="en-GB"/>
        </w:rPr>
        <w:t>34.</w:t>
      </w:r>
      <w:r w:rsidRPr="00D80E1F">
        <w:rPr>
          <w:b/>
          <w:sz w:val="28"/>
          <w:lang w:val="en-GB"/>
        </w:rPr>
        <w:tab/>
      </w:r>
      <w:r w:rsidRPr="00D80E1F">
        <w:rPr>
          <w:b/>
          <w:sz w:val="28"/>
          <w:lang w:val="en-GB"/>
        </w:rPr>
        <w:tab/>
        <w:t>Approval</w:t>
      </w:r>
      <w:bookmarkEnd w:id="64"/>
    </w:p>
    <w:p w14:paraId="1C868016"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34.1.</w:t>
      </w:r>
      <w:r w:rsidRPr="008A7845">
        <w:rPr>
          <w:lang w:val="en-GB"/>
        </w:rPr>
        <w:tab/>
        <w:t>If the vehicle type submitted for approval in accordance with paragraph 33. above meets the requirements of paragraph 35. of this Regulation, approval shall be granted.</w:t>
      </w:r>
    </w:p>
    <w:p w14:paraId="6EEC8A7B"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ab/>
        <w:t>Before granting approval for a vehicle type, the competent authority shall ensure that all the parts listed in paragraph 17.6.1. are tested to Annex 9. If the AECS is fed by a power supply other than the back-up power supply described in paragraph 17.6.2., this power supply shall also be tested to Annex 9 to this Regulation.</w:t>
      </w:r>
    </w:p>
    <w:p w14:paraId="03897D42"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34.2.</w:t>
      </w:r>
      <w:r w:rsidRPr="008A7845">
        <w:rPr>
          <w:lang w:val="en-GB"/>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vehicle.</w:t>
      </w:r>
    </w:p>
    <w:p w14:paraId="4C970818"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lastRenderedPageBreak/>
        <w:t>34.3.</w:t>
      </w:r>
      <w:r w:rsidRPr="008A7845">
        <w:rPr>
          <w:lang w:val="en-GB"/>
        </w:rPr>
        <w:tab/>
        <w:t>Notice of approval or of refusal, or of extension or withdrawal of approval, or of production definitively discontinued of a type of vehicle pursuant to this Regulation shall be communicated to the Parties to the Agreement which apply this Regulation by means of a form conforming to the model in Annex 4 to this Regulation.</w:t>
      </w:r>
    </w:p>
    <w:p w14:paraId="591E669F"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34.4.</w:t>
      </w:r>
      <w:r w:rsidRPr="008A7845">
        <w:rPr>
          <w:lang w:val="en-GB"/>
        </w:rPr>
        <w:tab/>
        <w:t>There shall be affixed, conspicuously and in a readily accessible place specified on the approval form, to every vehicle conforming to a vehicle type approved under this Regulation, an international approval mark conforming to the model given in Annex 4, consisting of:</w:t>
      </w:r>
    </w:p>
    <w:p w14:paraId="7E53BCCC"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34.4.1.</w:t>
      </w:r>
      <w:r w:rsidRPr="008A7845">
        <w:rPr>
          <w:lang w:val="en-GB"/>
        </w:rPr>
        <w:tab/>
        <w:t xml:space="preserve">A circle surrounding the letter </w:t>
      </w:r>
      <w:r w:rsidR="00F72A30" w:rsidRPr="008A7845">
        <w:rPr>
          <w:lang w:val="en-GB"/>
        </w:rPr>
        <w:t>"</w:t>
      </w:r>
      <w:r w:rsidRPr="008A7845">
        <w:rPr>
          <w:lang w:val="en-GB"/>
        </w:rPr>
        <w:t>E</w:t>
      </w:r>
      <w:r w:rsidR="00F72A30" w:rsidRPr="008A7845">
        <w:rPr>
          <w:lang w:val="en-GB"/>
        </w:rPr>
        <w:t>"</w:t>
      </w:r>
      <w:r w:rsidRPr="008A7845">
        <w:rPr>
          <w:lang w:val="en-GB"/>
        </w:rPr>
        <w:t xml:space="preserve"> followed by the distinguishing number of the country which has granted approval; </w:t>
      </w:r>
    </w:p>
    <w:p w14:paraId="6D7ED28C"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34.4.2.</w:t>
      </w:r>
      <w:r w:rsidRPr="008A7845">
        <w:rPr>
          <w:lang w:val="en-GB"/>
        </w:rPr>
        <w:tab/>
        <w:t xml:space="preserve">The number of this Regulation, followed by the letter </w:t>
      </w:r>
      <w:r w:rsidR="00F72A30" w:rsidRPr="008A7845">
        <w:rPr>
          <w:lang w:val="en-GB"/>
        </w:rPr>
        <w:t>"</w:t>
      </w:r>
      <w:r w:rsidRPr="008A7845">
        <w:rPr>
          <w:lang w:val="en-GB"/>
        </w:rPr>
        <w:t>R</w:t>
      </w:r>
      <w:r w:rsidR="00F72A30" w:rsidRPr="008A7845">
        <w:rPr>
          <w:lang w:val="en-GB"/>
        </w:rPr>
        <w:t>"</w:t>
      </w:r>
      <w:r w:rsidRPr="008A7845">
        <w:rPr>
          <w:lang w:val="en-GB"/>
        </w:rPr>
        <w:t>, a dash and the approval number to the right of the circle prescribed in paragraph 34.4.1.</w:t>
      </w:r>
    </w:p>
    <w:p w14:paraId="35602930" w14:textId="77777777" w:rsidR="00D80E1F" w:rsidRPr="008A7845" w:rsidRDefault="00D80E1F" w:rsidP="00D80E1F">
      <w:pPr>
        <w:tabs>
          <w:tab w:val="left" w:pos="2250"/>
        </w:tabs>
        <w:spacing w:before="120" w:after="120" w:line="240" w:lineRule="auto"/>
        <w:ind w:left="2268" w:right="1134" w:hanging="1134"/>
        <w:jc w:val="both"/>
        <w:rPr>
          <w:lang w:val="en-GB"/>
        </w:rPr>
      </w:pPr>
      <w:r w:rsidRPr="008A7845">
        <w:rPr>
          <w:lang w:val="en-GB"/>
        </w:rPr>
        <w:t>34.5.</w:t>
      </w:r>
      <w:r w:rsidRPr="008A7845">
        <w:rPr>
          <w:lang w:val="en-GB"/>
        </w:rPr>
        <w:tab/>
        <w:t>The approval mark shall be clearly legible and be indelible.</w:t>
      </w:r>
    </w:p>
    <w:p w14:paraId="4518F8AB"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65" w:name="_Toc456777166"/>
      <w:r w:rsidRPr="00D80E1F">
        <w:rPr>
          <w:b/>
          <w:sz w:val="28"/>
          <w:lang w:val="en-GB"/>
        </w:rPr>
        <w:t>35.</w:t>
      </w:r>
      <w:r w:rsidRPr="00D80E1F">
        <w:rPr>
          <w:b/>
          <w:sz w:val="28"/>
          <w:lang w:val="en-GB"/>
        </w:rPr>
        <w:tab/>
      </w:r>
      <w:r w:rsidRPr="00D80E1F">
        <w:rPr>
          <w:b/>
          <w:sz w:val="28"/>
          <w:lang w:val="en-GB"/>
        </w:rPr>
        <w:tab/>
        <w:t>Requirements</w:t>
      </w:r>
      <w:bookmarkEnd w:id="65"/>
    </w:p>
    <w:p w14:paraId="6A0896F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35.1.</w:t>
      </w:r>
      <w:r w:rsidRPr="008A7845">
        <w:rPr>
          <w:lang w:val="en-GB"/>
        </w:rPr>
        <w:tab/>
        <w:t>General</w:t>
      </w:r>
    </w:p>
    <w:p w14:paraId="6694F35F"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35.1.1.</w:t>
      </w:r>
      <w:r w:rsidRPr="008A7845">
        <w:rPr>
          <w:lang w:val="en-GB"/>
        </w:rPr>
        <w:tab/>
        <w:t>The AECD installed in the vehicle shall not be of a type approved under Part Ib of this Regulation.</w:t>
      </w:r>
    </w:p>
    <w:p w14:paraId="7B497BB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35.1.2.</w:t>
      </w:r>
      <w:r w:rsidRPr="008A7845">
        <w:rPr>
          <w:lang w:val="en-GB"/>
        </w:rPr>
        <w:tab/>
        <w:t>The AECD shall be connected to the vehicle</w:t>
      </w:r>
      <w:r w:rsidR="00F72A30" w:rsidRPr="008A7845">
        <w:rPr>
          <w:lang w:val="en-GB"/>
        </w:rPr>
        <w:t>'</w:t>
      </w:r>
      <w:r w:rsidRPr="008A7845">
        <w:rPr>
          <w:lang w:val="en-GB"/>
        </w:rPr>
        <w:t>s on-board electrical network, so that the AECD functions in all the required modes, and the backup power source (if fitted) is charged.</w:t>
      </w:r>
    </w:p>
    <w:p w14:paraId="4D1B42FD"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35.1.3.</w:t>
      </w:r>
      <w:r w:rsidRPr="008A7845">
        <w:rPr>
          <w:lang w:val="en-GB"/>
        </w:rPr>
        <w:tab/>
        <w:t>The installation of the AECD shall be such to obtain reception of the GNSS signal, and to access a PLMN.</w:t>
      </w:r>
    </w:p>
    <w:p w14:paraId="29E5D05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The applicant shall provide the relevant information about the PLMN and GNSS receiver to which the AECS is intended.</w:t>
      </w:r>
    </w:p>
    <w:p w14:paraId="70762059"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35.1.4.</w:t>
      </w:r>
      <w:r w:rsidRPr="008A7845">
        <w:rPr>
          <w:lang w:val="en-GB"/>
        </w:rPr>
        <w:tab/>
        <w:t>Upon reception of a triggering signal, the AECS shall send data and establish voice connection with the PSAP.</w:t>
      </w:r>
    </w:p>
    <w:p w14:paraId="7EC3DD81"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If the sending of data fails, then the AECS shall retry sending the data.</w:t>
      </w:r>
    </w:p>
    <w:p w14:paraId="3B15A2B6"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If the AECS has successfully sent the data and then loses the voice connection, it shall try to re-establish voice connection.</w:t>
      </w:r>
    </w:p>
    <w:p w14:paraId="480FFBE7"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In the case it was not possible to establish voice connection and/or send data using mobile communication networks, the AECS shall store the data in non-volatile memory and attempt re-transmission of the data and to establish a voice connection.</w:t>
      </w:r>
    </w:p>
    <w:p w14:paraId="283FBA51"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35.2.</w:t>
      </w:r>
      <w:r w:rsidRPr="008A7845">
        <w:rPr>
          <w:lang w:val="en-GB"/>
        </w:rPr>
        <w:tab/>
        <w:t xml:space="preserve">The effectiveness of AECS shall not be adversely affected by magnetic or electrical fields. This shall be demonstrated by compliance with the technical requirements and transitional provisions of </w:t>
      </w:r>
      <w:r w:rsidR="00D20FBD" w:rsidRPr="008A7845">
        <w:rPr>
          <w:lang w:val="en-GB"/>
        </w:rPr>
        <w:t xml:space="preserve">UN </w:t>
      </w:r>
      <w:r w:rsidRPr="008A7845">
        <w:rPr>
          <w:lang w:val="en-GB"/>
        </w:rPr>
        <w:t>Regulation No. 10, 04 series of amendments or any later series of amendments.</w:t>
      </w:r>
    </w:p>
    <w:p w14:paraId="2FDB706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w:t>
      </w:r>
      <w:r w:rsidRPr="008A7845">
        <w:rPr>
          <w:lang w:val="en-GB"/>
        </w:rPr>
        <w:tab/>
        <w:t>Position determination</w:t>
      </w:r>
    </w:p>
    <w:p w14:paraId="1073AAA9"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If the AECS is fitted, in accordance with paragraph 1.4., with GNSS receiver supporting at least three GNSS including GLONASS, GALILEO and GPS, and is able to receive and process SBAS signals, then the AECS shall comply with the requirements of paragraphs 35.3.1. to 35.3.10.</w:t>
      </w:r>
    </w:p>
    <w:p w14:paraId="4066D250"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lastRenderedPageBreak/>
        <w:tab/>
        <w:t>AECS compliance with respect to positioning capabilities shall be demonstrated by performing test methods described in Annex 10: Test methods for the navigation solutions. It shall be indicated in the communication document of Annex 4, paragraph 11.</w:t>
      </w:r>
    </w:p>
    <w:p w14:paraId="439F1463"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35.3.1.</w:t>
      </w:r>
      <w:r w:rsidRPr="008A7845">
        <w:rPr>
          <w:lang w:val="en-GB"/>
        </w:rPr>
        <w:tab/>
        <w:t>The GNSS receiver shall be able to output the navigation solution in a NMEA-0183 protocol format (RMC, GGA, VTG, GSA and GSV message). The AECS set-up for NMEA-0183 messages output shall be described in the operation manual.</w:t>
      </w:r>
    </w:p>
    <w:p w14:paraId="48DE0530"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35.3.2.</w:t>
      </w:r>
      <w:r w:rsidRPr="008A7845">
        <w:rPr>
          <w:lang w:val="en-GB"/>
        </w:rPr>
        <w:tab/>
        <w:t>The GNSS receiver as a part of the AECS shall be able to receive and process individual GNSS signals in L1/E1 band from at least three global navigation satellite systems, including GLONASS, GALILEO and GPS.</w:t>
      </w:r>
    </w:p>
    <w:p w14:paraId="0879D98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35.3.3.</w:t>
      </w:r>
      <w:r w:rsidRPr="008A7845">
        <w:rPr>
          <w:lang w:val="en-GB"/>
        </w:rPr>
        <w:tab/>
        <w:t>The GNSS receiver as a part of the AECS shall be able to receive and process combined GNSS signals in L1/E1 band from at least three global navigation satellite systems, including GLONASS, GALILEO, GPS and SBAS.</w:t>
      </w:r>
    </w:p>
    <w:p w14:paraId="459A0640"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35.3.4.</w:t>
      </w:r>
      <w:r w:rsidRPr="008A7845">
        <w:rPr>
          <w:lang w:val="en-GB"/>
        </w:rPr>
        <w:tab/>
        <w:t>The GNSS receiver as a part of the AECS shall be able to provide positioning information in WGS-84 coordinate system.</w:t>
      </w:r>
    </w:p>
    <w:p w14:paraId="40EE9DA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35.3.5.</w:t>
      </w:r>
      <w:r w:rsidRPr="008A7845">
        <w:rPr>
          <w:lang w:val="en-GB"/>
        </w:rPr>
        <w:tab/>
        <w:t>The GNSS receiver shall be able to obtain a position fix at least every second.</w:t>
      </w:r>
    </w:p>
    <w:p w14:paraId="1D23697D"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35.3.6.</w:t>
      </w:r>
      <w:r w:rsidRPr="008A7845">
        <w:rPr>
          <w:lang w:val="en-GB"/>
        </w:rPr>
        <w:tab/>
        <w:t>Horizontal position error shall not exceed:</w:t>
      </w:r>
    </w:p>
    <w:p w14:paraId="72929502"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under open sky conditions: 15 m at confidence level 0.95 probability with a PDOP in the range from 2.0 to 2.5;</w:t>
      </w:r>
    </w:p>
    <w:p w14:paraId="7C6B5B32"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in urban canyon conditions: 40 m at confidence level 0.95 probability with a PDOP in the range from 3.5. to 4.</w:t>
      </w:r>
    </w:p>
    <w:p w14:paraId="3D96758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35.3.7.</w:t>
      </w:r>
      <w:r w:rsidRPr="008A7845">
        <w:rPr>
          <w:lang w:val="en-GB"/>
        </w:rPr>
        <w:tab/>
        <w:t>The specified requirements for accuracy shall be provided:</w:t>
      </w:r>
    </w:p>
    <w:p w14:paraId="50280A05"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at speed range from 0 to 140 km/h;</w:t>
      </w:r>
    </w:p>
    <w:p w14:paraId="2B154852"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linear acceleration range from 0 to 2g.</w:t>
      </w:r>
    </w:p>
    <w:p w14:paraId="6A8437D8"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35.3.8.</w:t>
      </w:r>
      <w:r w:rsidRPr="008A7845">
        <w:rPr>
          <w:lang w:val="en-GB"/>
        </w:rPr>
        <w:tab/>
        <w:t>Cold start time to first fix shall not exceed:</w:t>
      </w:r>
    </w:p>
    <w:p w14:paraId="6D5F534D"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60 s for signal level down to minus 130 dBm;</w:t>
      </w:r>
    </w:p>
    <w:p w14:paraId="7D0B9825"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300 s for signal level down to minus 140 dBm.</w:t>
      </w:r>
    </w:p>
    <w:p w14:paraId="40D8C84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35.3.9.</w:t>
      </w:r>
      <w:r w:rsidRPr="008A7845">
        <w:rPr>
          <w:lang w:val="en-GB"/>
        </w:rPr>
        <w:tab/>
        <w:t>GNSS signal re-acquisition time after block out of 60 s at signal level down to minus 130 dBm shall not exceed 20 s after recovery of the navigation satellite visibility.</w:t>
      </w:r>
    </w:p>
    <w:p w14:paraId="57889AA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35.3.10.</w:t>
      </w:r>
      <w:r w:rsidRPr="008A7845">
        <w:rPr>
          <w:lang w:val="en-GB"/>
        </w:rPr>
        <w:tab/>
        <w:t>Sensitivity at receiver input shall be:</w:t>
      </w:r>
    </w:p>
    <w:p w14:paraId="2EA27F85"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GNSS signals detection (cold start) do not exceed 3,600 s at signal level on the antenna input of the AECS of minus 144 dBm;</w:t>
      </w:r>
    </w:p>
    <w:p w14:paraId="2B02CC49"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GNSS signals tracking and navigation solution calculation is available for at least 600 sec s at signal level on the antenna input of the AECS of minus 155 dBm;</w:t>
      </w:r>
    </w:p>
    <w:p w14:paraId="2563E47D"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(c)</w:t>
      </w:r>
      <w:r w:rsidRPr="008A7845">
        <w:rPr>
          <w:lang w:val="en-GB"/>
        </w:rPr>
        <w:tab/>
        <w:t>Re-acquisition of GNSS signals and calculation of the navigation solution is possible and does not exceed 60 s at signal level on the antenna input of the AECS of minus 150 dBm.</w:t>
      </w:r>
    </w:p>
    <w:p w14:paraId="04414C5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35.3.11.</w:t>
      </w:r>
      <w:r w:rsidRPr="008A7845">
        <w:rPr>
          <w:lang w:val="en-GB"/>
        </w:rPr>
        <w:tab/>
        <w:t>The testing procedures in Annex 10 to this Regulation can be performed either on the AECS unit including post-processing ability or directly on the GNSS receiver as a part of the AECS.</w:t>
      </w:r>
    </w:p>
    <w:p w14:paraId="5819FFD7"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lastRenderedPageBreak/>
        <w:t>35.4.</w:t>
      </w:r>
      <w:r w:rsidRPr="008A7845">
        <w:rPr>
          <w:lang w:val="en-GB"/>
        </w:rPr>
        <w:tab/>
        <w:t>Mean of access to PLMN</w:t>
      </w:r>
    </w:p>
    <w:p w14:paraId="7878C653"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The AECS shall be fitted with an embedded hardware allowing registration/authentication on, and access to a PLMN.</w:t>
      </w:r>
    </w:p>
    <w:p w14:paraId="4C5D5B9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w:t>
      </w:r>
      <w:r w:rsidRPr="008A7845">
        <w:rPr>
          <w:lang w:val="en-GB"/>
        </w:rPr>
        <w:tab/>
        <w:t xml:space="preserve">The installation of the AECS shall be such to receive a trigger signal during a severe vehicle impact. This shall be verified during the vehicle impact test described in this paragraph. </w:t>
      </w:r>
    </w:p>
    <w:p w14:paraId="348F3FA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Upon receiving a trigger signal, the AECS shall perform an emergency call transaction. This shall be verified by one of the test methods described in Annex 11 to this Regulation.</w:t>
      </w:r>
    </w:p>
    <w:p w14:paraId="768A431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w:t>
      </w:r>
      <w:r w:rsidRPr="008A7845">
        <w:rPr>
          <w:lang w:val="en-GB"/>
        </w:rPr>
        <w:tab/>
        <w:t>Vehicles of category M</w:t>
      </w:r>
      <w:r w:rsidRPr="008A7845">
        <w:rPr>
          <w:vertAlign w:val="subscript"/>
          <w:lang w:val="en-GB"/>
        </w:rPr>
        <w:t>1</w:t>
      </w:r>
      <w:r w:rsidRPr="008A7845">
        <w:rPr>
          <w:lang w:val="en-GB"/>
        </w:rPr>
        <w:t xml:space="preserve"> shall be subject to the following:</w:t>
      </w:r>
    </w:p>
    <w:p w14:paraId="313D67A8"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35.5.1.1.</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at or below 700 mm, verification of the trigger signal:</w:t>
      </w:r>
    </w:p>
    <w:p w14:paraId="1BBE73D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35.5.1.1.1.</w:t>
      </w:r>
      <w:r w:rsidRPr="008A7845">
        <w:rPr>
          <w:lang w:val="en-GB"/>
        </w:rPr>
        <w:tab/>
        <w:t xml:space="preserve">when performing a collision of the vehicle according to Annex 3 of </w:t>
      </w:r>
      <w:r w:rsidR="00D20FBD" w:rsidRPr="008A7845">
        <w:rPr>
          <w:lang w:val="en-GB"/>
        </w:rPr>
        <w:t xml:space="preserve">UN </w:t>
      </w:r>
      <w:r w:rsidRPr="008A7845">
        <w:rPr>
          <w:lang w:val="en-GB"/>
        </w:rPr>
        <w:t xml:space="preserve">Regulation No. 94 (Frontal collision) and Annex 4 to </w:t>
      </w:r>
      <w:r w:rsidR="00D20FBD" w:rsidRPr="008A7845">
        <w:rPr>
          <w:lang w:val="en-GB"/>
        </w:rPr>
        <w:t xml:space="preserve">UN </w:t>
      </w:r>
      <w:r w:rsidRPr="008A7845">
        <w:rPr>
          <w:lang w:val="en-GB"/>
        </w:rPr>
        <w:t>Regulation No. 95; or</w:t>
      </w:r>
    </w:p>
    <w:p w14:paraId="746E0651"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35.5.1.1.2.</w:t>
      </w:r>
      <w:r w:rsidRPr="008A7845">
        <w:rPr>
          <w:lang w:val="en-GB"/>
        </w:rPr>
        <w:tab/>
        <w:t xml:space="preserve">In the case of the extension of type approvals to this Regulation, or in the case of the approval of vehicle types already approved to </w:t>
      </w:r>
      <w:r w:rsidR="00D20FBD" w:rsidRPr="008A7845">
        <w:rPr>
          <w:lang w:val="en-GB"/>
        </w:rPr>
        <w:t xml:space="preserve">UN </w:t>
      </w:r>
      <w:r w:rsidRPr="008A7845">
        <w:rPr>
          <w:lang w:val="en-GB"/>
        </w:rPr>
        <w:t>Regulations Nos. 94 or 95 prior the entry into force of this Regulation,</w:t>
      </w:r>
      <w:r w:rsidRPr="008A7845" w:rsidDel="00F61508">
        <w:rPr>
          <w:lang w:val="en-GB"/>
        </w:rPr>
        <w:t xml:space="preserve"> </w:t>
      </w:r>
      <w:r w:rsidRPr="008A7845">
        <w:rPr>
          <w:lang w:val="en-GB"/>
        </w:rPr>
        <w:t xml:space="preserve">when demonstrating with existing documentation (report, images, simulation data or equivalent) that during a </w:t>
      </w:r>
      <w:r w:rsidR="00D20FBD" w:rsidRPr="008A7845">
        <w:rPr>
          <w:lang w:val="en-GB"/>
        </w:rPr>
        <w:t xml:space="preserve">UN </w:t>
      </w:r>
      <w:r w:rsidRPr="008A7845">
        <w:rPr>
          <w:lang w:val="en-GB"/>
        </w:rPr>
        <w:t xml:space="preserve">Regulation No. 94 (Frontal collision) and </w:t>
      </w:r>
      <w:r w:rsidR="00D20FBD" w:rsidRPr="008A7845">
        <w:rPr>
          <w:lang w:val="en-GB"/>
        </w:rPr>
        <w:t xml:space="preserve">UN </w:t>
      </w:r>
      <w:r w:rsidRPr="008A7845">
        <w:rPr>
          <w:lang w:val="en-GB"/>
        </w:rPr>
        <w:t>Regulation No. 95 (Lateral collision) impact:</w:t>
      </w:r>
    </w:p>
    <w:p w14:paraId="3BF5591F"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a triggering signal was generated;</w:t>
      </w:r>
    </w:p>
    <w:p w14:paraId="4E68D24D"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the installation of AECS is not adversely affected by the impact to the vehicle.</w:t>
      </w:r>
    </w:p>
    <w:p w14:paraId="2658BE39"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35.5.1.2.</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above 700 mm, verification of the trigger signal:</w:t>
      </w:r>
    </w:p>
    <w:p w14:paraId="358659E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35.5.1.2.1.</w:t>
      </w:r>
      <w:r w:rsidRPr="008A7845">
        <w:rPr>
          <w:lang w:val="en-GB"/>
        </w:rPr>
        <w:tab/>
        <w:t xml:space="preserve">when performing a collision of the vehicle according to Annex 3 to </w:t>
      </w:r>
      <w:r w:rsidR="00D20FBD" w:rsidRPr="008A7845">
        <w:rPr>
          <w:lang w:val="en-GB"/>
        </w:rPr>
        <w:t xml:space="preserve">UN </w:t>
      </w:r>
      <w:r w:rsidRPr="008A7845">
        <w:rPr>
          <w:lang w:val="en-GB"/>
        </w:rPr>
        <w:t xml:space="preserve">Regulation No. 94 (Frontal collision), or </w:t>
      </w:r>
    </w:p>
    <w:p w14:paraId="7E342B3D"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35.5.1.2.2.</w:t>
      </w:r>
      <w:r w:rsidRPr="008A7845">
        <w:rPr>
          <w:lang w:val="en-GB"/>
        </w:rPr>
        <w:tab/>
        <w:t xml:space="preserve">In the case of the extension of type approvals to this Regulation, or in the case of the approval of vehicle types already approved to </w:t>
      </w:r>
      <w:r w:rsidR="00D20FBD" w:rsidRPr="008A7845">
        <w:rPr>
          <w:lang w:val="en-GB"/>
        </w:rPr>
        <w:t xml:space="preserve">UN </w:t>
      </w:r>
      <w:r w:rsidRPr="008A7845">
        <w:rPr>
          <w:lang w:val="en-GB"/>
        </w:rPr>
        <w:t>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w:t>
      </w:r>
      <w:r w:rsidR="00D20FBD" w:rsidRPr="008A7845">
        <w:rPr>
          <w:lang w:val="en-GB"/>
        </w:rPr>
        <w:t xml:space="preserve"> UN</w:t>
      </w:r>
      <w:r w:rsidRPr="008A7845">
        <w:rPr>
          <w:lang w:val="en-GB"/>
        </w:rPr>
        <w:t xml:space="preserve"> Regulation No. 94 (Frontal collision) impact:</w:t>
      </w:r>
    </w:p>
    <w:p w14:paraId="326BBD12"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a triggering signal was generated;</w:t>
      </w:r>
    </w:p>
    <w:p w14:paraId="6A412365"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the installation of AECS is not adversely affected by the impact to the vehicle.</w:t>
      </w:r>
    </w:p>
    <w:p w14:paraId="5FF7BAF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35.5.1.3.</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less than or equal to 700 mm, verification of the trigger signal:</w:t>
      </w:r>
    </w:p>
    <w:p w14:paraId="3DCBCD46"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35.5.1.3.1.</w:t>
      </w:r>
      <w:r w:rsidRPr="008A7845">
        <w:rPr>
          <w:lang w:val="en-GB"/>
        </w:rPr>
        <w:tab/>
        <w:t xml:space="preserve">when performing a collision of the vehicle according to Annex 4 to </w:t>
      </w:r>
      <w:r w:rsidR="00D20FBD" w:rsidRPr="008A7845">
        <w:rPr>
          <w:lang w:val="en-GB"/>
        </w:rPr>
        <w:t xml:space="preserve">UN </w:t>
      </w:r>
      <w:r w:rsidRPr="008A7845">
        <w:rPr>
          <w:lang w:val="en-GB"/>
        </w:rPr>
        <w:t xml:space="preserve">Regulation No. 95 (Lateral collision), or </w:t>
      </w:r>
    </w:p>
    <w:p w14:paraId="4E8EDDD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35.5.1.3.2.</w:t>
      </w:r>
      <w:r w:rsidRPr="008A7845">
        <w:rPr>
          <w:lang w:val="en-GB"/>
        </w:rPr>
        <w:tab/>
        <w:t xml:space="preserve">in the case of the extension of type approvals to this Regulation, or in the case of the approval of vehicle types already approved to </w:t>
      </w:r>
      <w:r w:rsidR="00D20FBD" w:rsidRPr="008A7845">
        <w:rPr>
          <w:lang w:val="en-GB"/>
        </w:rPr>
        <w:t xml:space="preserve">UN </w:t>
      </w:r>
      <w:r w:rsidRPr="008A7845">
        <w:rPr>
          <w:lang w:val="en-GB"/>
        </w:rPr>
        <w:t>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w:t>
      </w:r>
      <w:r w:rsidR="00D20FBD" w:rsidRPr="008A7845">
        <w:rPr>
          <w:lang w:val="en-GB"/>
        </w:rPr>
        <w:t xml:space="preserve"> UN</w:t>
      </w:r>
      <w:r w:rsidRPr="008A7845">
        <w:rPr>
          <w:lang w:val="en-GB"/>
        </w:rPr>
        <w:t xml:space="preserve"> Regulation No. 95 (Lateral collision) impact:</w:t>
      </w:r>
    </w:p>
    <w:p w14:paraId="59E10154"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lastRenderedPageBreak/>
        <w:tab/>
        <w:t>(a)</w:t>
      </w:r>
      <w:r w:rsidRPr="008A7845">
        <w:rPr>
          <w:lang w:val="en-GB"/>
        </w:rPr>
        <w:tab/>
        <w:t>a triggering signal was generated;</w:t>
      </w:r>
    </w:p>
    <w:p w14:paraId="27FCE243"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the installation of AECS is not adversely affected by the impact to the vehicle.</w:t>
      </w:r>
    </w:p>
    <w:p w14:paraId="2B80E9A6"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35.5.1.4.</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above 700 mm:</w:t>
      </w:r>
    </w:p>
    <w:p w14:paraId="0B905FD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35.5.1.4.1.</w:t>
      </w:r>
      <w:r w:rsidRPr="008A7845">
        <w:rPr>
          <w:lang w:val="en-GB"/>
        </w:rPr>
        <w:tab/>
        <w:t>the manufacturer shall demonstrate with existing documentation (report, images, drawing or equivalent) that a triggering signal is available for the purpose of AECS.</w:t>
      </w:r>
    </w:p>
    <w:p w14:paraId="3CB8BEF3"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35.5.2.</w:t>
      </w:r>
      <w:r w:rsidRPr="008A7845">
        <w:rPr>
          <w:lang w:val="en-GB"/>
        </w:rPr>
        <w:tab/>
        <w:t>Vehicles of category N</w:t>
      </w:r>
      <w:r w:rsidRPr="008A7845">
        <w:rPr>
          <w:vertAlign w:val="subscript"/>
          <w:lang w:val="en-GB"/>
        </w:rPr>
        <w:t>1</w:t>
      </w:r>
      <w:r w:rsidRPr="008A7845">
        <w:rPr>
          <w:lang w:val="en-GB"/>
        </w:rPr>
        <w:t xml:space="preserve"> shall be subject to the following:</w:t>
      </w:r>
    </w:p>
    <w:p w14:paraId="16824AF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35.5.2.1.</w:t>
      </w:r>
      <w:r w:rsidRPr="008A7845">
        <w:rPr>
          <w:lang w:val="en-GB"/>
        </w:rPr>
        <w:tab/>
        <w:t>Vehicles of category N</w:t>
      </w:r>
      <w:r w:rsidRPr="008A7845">
        <w:rPr>
          <w:vertAlign w:val="subscript"/>
          <w:lang w:val="en-GB"/>
        </w:rPr>
        <w:t>1</w:t>
      </w:r>
      <w:r w:rsidRPr="008A7845">
        <w:rPr>
          <w:lang w:val="en-GB"/>
        </w:rPr>
        <w:t xml:space="preserve"> with a R-point height at or below 700 mm, verification of the trigger signal: </w:t>
      </w:r>
    </w:p>
    <w:p w14:paraId="1F81D126"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35.5.2.1.1.</w:t>
      </w:r>
      <w:r w:rsidRPr="008A7845">
        <w:rPr>
          <w:lang w:val="en-GB"/>
        </w:rPr>
        <w:tab/>
        <w:t xml:space="preserve">when performing a collision of the vehicle according to </w:t>
      </w:r>
      <w:r w:rsidR="00D20FBD" w:rsidRPr="008A7845">
        <w:rPr>
          <w:lang w:val="en-GB"/>
        </w:rPr>
        <w:t xml:space="preserve">UN </w:t>
      </w:r>
      <w:r w:rsidRPr="008A7845">
        <w:rPr>
          <w:lang w:val="en-GB"/>
        </w:rPr>
        <w:t xml:space="preserve">Regulation No. 95 (Lateral collision), or </w:t>
      </w:r>
    </w:p>
    <w:p w14:paraId="5241713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35.5.2.1.2.</w:t>
      </w:r>
      <w:r w:rsidRPr="008A7845">
        <w:rPr>
          <w:lang w:val="en-GB"/>
        </w:rPr>
        <w:tab/>
        <w:t xml:space="preserve">In the case of the extension of type approvals to this Regulation, or in the case of the approval of vehicle types already approved to </w:t>
      </w:r>
      <w:r w:rsidR="00D20FBD" w:rsidRPr="008A7845">
        <w:rPr>
          <w:lang w:val="en-GB"/>
        </w:rPr>
        <w:t xml:space="preserve">UN </w:t>
      </w:r>
      <w:r w:rsidRPr="008A7845">
        <w:rPr>
          <w:lang w:val="en-GB"/>
        </w:rPr>
        <w:t>Regulations Nos. 94 or 95 prior the entry into force of this Regulation,</w:t>
      </w:r>
      <w:r w:rsidRPr="008A7845" w:rsidDel="00F61508">
        <w:rPr>
          <w:lang w:val="en-GB"/>
        </w:rPr>
        <w:t xml:space="preserve"> </w:t>
      </w:r>
      <w:r w:rsidRPr="008A7845">
        <w:rPr>
          <w:lang w:val="en-GB"/>
        </w:rPr>
        <w:t xml:space="preserve">when  demonstrating with existing documentation (report, images, simulation data or equivalent) that during a </w:t>
      </w:r>
      <w:r w:rsidR="00D20FBD" w:rsidRPr="008A7845">
        <w:rPr>
          <w:lang w:val="en-GB"/>
        </w:rPr>
        <w:t xml:space="preserve">UN </w:t>
      </w:r>
      <w:r w:rsidRPr="008A7845">
        <w:rPr>
          <w:lang w:val="en-GB"/>
        </w:rPr>
        <w:t xml:space="preserve">Regulation No. 94 and </w:t>
      </w:r>
      <w:r w:rsidR="00D20FBD" w:rsidRPr="008A7845">
        <w:rPr>
          <w:lang w:val="en-GB"/>
        </w:rPr>
        <w:t xml:space="preserve">UN </w:t>
      </w:r>
      <w:r w:rsidRPr="008A7845">
        <w:rPr>
          <w:lang w:val="en-GB"/>
        </w:rPr>
        <w:t>Regulation No. 95 test:</w:t>
      </w:r>
    </w:p>
    <w:p w14:paraId="33A1906B"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a triggering signal was generated;</w:t>
      </w:r>
    </w:p>
    <w:p w14:paraId="582E243F"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the installation of AECD is not adversely affected by the impact to the vehicle.</w:t>
      </w:r>
    </w:p>
    <w:p w14:paraId="7D317ABF"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35.5.2.2.</w:t>
      </w:r>
      <w:r w:rsidRPr="008A7845">
        <w:rPr>
          <w:lang w:val="en-GB"/>
        </w:rPr>
        <w:tab/>
        <w:t>Vehicles of category N</w:t>
      </w:r>
      <w:r w:rsidRPr="008A7845">
        <w:rPr>
          <w:vertAlign w:val="subscript"/>
          <w:lang w:val="en-GB"/>
        </w:rPr>
        <w:t>1</w:t>
      </w:r>
      <w:r w:rsidRPr="008A7845">
        <w:rPr>
          <w:lang w:val="en-GB"/>
        </w:rPr>
        <w:t xml:space="preserve"> with a R-point height above 700 mm:</w:t>
      </w:r>
    </w:p>
    <w:p w14:paraId="6E3EE6DF"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35.5.2.2.1.</w:t>
      </w:r>
      <w:r w:rsidRPr="008A7845">
        <w:rPr>
          <w:lang w:val="en-GB"/>
        </w:rPr>
        <w:tab/>
        <w:t>the manufacturer shall demonstrate with existing documentation (report, images, drawing or equivalent) that a triggering signal is available for the purpose of AECS.</w:t>
      </w:r>
    </w:p>
    <w:p w14:paraId="7E2BF204"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35.6.</w:t>
      </w:r>
      <w:r w:rsidRPr="008A7845">
        <w:rPr>
          <w:lang w:val="en-GB"/>
        </w:rPr>
        <w:tab/>
        <w:t>AECS control</w:t>
      </w:r>
    </w:p>
    <w:p w14:paraId="76F09124"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The vehicle subject to approval shall be equipped with an AECS control</w:t>
      </w:r>
    </w:p>
    <w:p w14:paraId="05FCFE81"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35.6.1.</w:t>
      </w:r>
      <w:r w:rsidRPr="008A7845">
        <w:rPr>
          <w:lang w:val="en-GB"/>
        </w:rPr>
        <w:tab/>
        <w:t xml:space="preserve">The AECS control shall be installed such to comply with the relevant requirements and transitional provisions of </w:t>
      </w:r>
      <w:r w:rsidR="00D20FBD" w:rsidRPr="008A7845">
        <w:rPr>
          <w:lang w:val="en-GB"/>
        </w:rPr>
        <w:t xml:space="preserve">UN </w:t>
      </w:r>
      <w:r w:rsidRPr="008A7845">
        <w:rPr>
          <w:lang w:val="en-GB"/>
        </w:rPr>
        <w:t>Regulation No. 121, 01 series of amendments or any later series of amendments.</w:t>
      </w:r>
    </w:p>
    <w:p w14:paraId="55BC480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35.6.2.</w:t>
      </w:r>
      <w:r w:rsidRPr="008A7845">
        <w:rPr>
          <w:lang w:val="en-GB"/>
        </w:rPr>
        <w:tab/>
        <w:t>The AECS control shall be designed and/or placed in such a way that the risk of an inadvertent activation is reduced.</w:t>
      </w:r>
    </w:p>
    <w:p w14:paraId="3324BC24"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35.6.3.</w:t>
      </w:r>
      <w:r w:rsidRPr="008A7845">
        <w:rPr>
          <w:lang w:val="en-GB"/>
        </w:rPr>
        <w:tab/>
        <w:t>If the AECS control is embedded into a multi-task display, its operation shall be possible with two deliberate actions or less.</w:t>
      </w:r>
    </w:p>
    <w:p w14:paraId="23528B5E"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35.6.4.</w:t>
      </w:r>
      <w:r w:rsidRPr="008A7845">
        <w:rPr>
          <w:lang w:val="en-GB"/>
        </w:rPr>
        <w:tab/>
        <w:t>The AECS control functionality shall be subject to Annex 11, paragraph 1.</w:t>
      </w:r>
    </w:p>
    <w:p w14:paraId="30B96A4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35.6.5.</w:t>
      </w:r>
      <w:r w:rsidRPr="008A7845">
        <w:rPr>
          <w:lang w:val="en-GB"/>
        </w:rPr>
        <w:tab/>
        <w:t>It shall not be possible to deactivate the AECS by the means of HMI. A temporary deactivation function shall be permitted for the purpose of maintenance and repair.</w:t>
      </w:r>
    </w:p>
    <w:p w14:paraId="542E99B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w:t>
      </w:r>
      <w:r w:rsidRPr="008A7845">
        <w:rPr>
          <w:lang w:val="en-GB"/>
        </w:rPr>
        <w:tab/>
        <w:t>AECS information and warning signal</w:t>
      </w:r>
    </w:p>
    <w:p w14:paraId="1ACC6B69"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35.7.1.</w:t>
      </w:r>
      <w:r w:rsidRPr="008A7845">
        <w:rPr>
          <w:lang w:val="en-GB"/>
        </w:rPr>
        <w:tab/>
        <w:t xml:space="preserve">The AECS information and/or warning signal shall be installed such to comply with the relevant installation requirements of </w:t>
      </w:r>
      <w:r w:rsidR="00D20FBD" w:rsidRPr="008A7845">
        <w:rPr>
          <w:lang w:val="en-GB"/>
        </w:rPr>
        <w:t xml:space="preserve">UN </w:t>
      </w:r>
      <w:r w:rsidRPr="008A7845">
        <w:rPr>
          <w:lang w:val="en-GB"/>
        </w:rPr>
        <w:t>Regulation No. 121, 01 series of amendments or any later series of amendments.</w:t>
      </w:r>
    </w:p>
    <w:p w14:paraId="2F4151C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lastRenderedPageBreak/>
        <w:t>35.7.2.</w:t>
      </w:r>
      <w:r w:rsidRPr="008A7845">
        <w:rPr>
          <w:lang w:val="en-GB"/>
        </w:rPr>
        <w:tab/>
        <w:t>The following information shall be provided regarding the status of the emergency call transaction when the AECS is automatically or manually activated:</w:t>
      </w:r>
    </w:p>
    <w:p w14:paraId="77EAB600"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system is processing (emergency call is triggered, connection is being set up, data transmission is in progress or completed, or voice call is in progress);</w:t>
      </w:r>
    </w:p>
    <w:p w14:paraId="02550A20"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transmission failed (connection failed or data transmission failed).</w:t>
      </w:r>
    </w:p>
    <w:p w14:paraId="1372254D"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This shall be verified by compliance with the provisions of Annex 11, respectively paragraphs 1. and 2.</w:t>
      </w:r>
    </w:p>
    <w:p w14:paraId="1D0DACE1"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w:t>
      </w:r>
      <w:r w:rsidRPr="008A7845">
        <w:rPr>
          <w:lang w:val="en-GB"/>
        </w:rPr>
        <w:tab/>
        <w:t>A warning signal shall be provided in case of AECS internal malfunction. Visual indication of the AECS malfunction shall be displayed while the failure is present. It may be cancelled temporarily, but shall be repeated whenever the ignition or the vehicle master control switch is activated (whichever is applicable).</w:t>
      </w:r>
    </w:p>
    <w:p w14:paraId="30ADFD2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35.7.3.1.</w:t>
      </w:r>
      <w:r w:rsidRPr="008A7845">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w:t>
      </w:r>
    </w:p>
    <w:p w14:paraId="1DD634C3"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 xml:space="preserve">This </w:t>
      </w:r>
      <w:r w:rsidRPr="00316B78">
        <w:rPr>
          <w:lang w:val="en-GB"/>
        </w:rPr>
        <w:t>sh</w:t>
      </w:r>
      <w:r w:rsidR="00411A60" w:rsidRPr="00316B78">
        <w:rPr>
          <w:lang w:val="en-GB"/>
        </w:rPr>
        <w:t>all</w:t>
      </w:r>
      <w:r w:rsidRPr="008A7845">
        <w:rPr>
          <w:lang w:val="en-GB"/>
        </w:rPr>
        <w:t xml:space="preserve"> at least cover the following items:</w:t>
      </w:r>
    </w:p>
    <w:p w14:paraId="3DB2E406" w14:textId="77777777" w:rsidR="00D80E1F" w:rsidRPr="008A7845" w:rsidRDefault="00D80E1F" w:rsidP="00D80E1F">
      <w:pPr>
        <w:widowControl w:val="0"/>
        <w:suppressAutoHyphens w:val="0"/>
        <w:spacing w:line="240" w:lineRule="auto"/>
        <w:ind w:left="2276" w:right="1138" w:hanging="1138"/>
        <w:jc w:val="both"/>
        <w:rPr>
          <w:lang w:val="en-GB"/>
        </w:rPr>
      </w:pPr>
      <w:r w:rsidRPr="008A7845">
        <w:rPr>
          <w:lang w:val="en-GB"/>
        </w:rPr>
        <w:t>Table 4</w:t>
      </w:r>
    </w:p>
    <w:p w14:paraId="12E28317" w14:textId="77777777" w:rsidR="00D80E1F" w:rsidRPr="00D80E1F" w:rsidRDefault="00D80E1F" w:rsidP="00D80E1F">
      <w:pPr>
        <w:widowControl w:val="0"/>
        <w:suppressAutoHyphens w:val="0"/>
        <w:spacing w:after="120" w:line="240" w:lineRule="exact"/>
        <w:ind w:left="2268" w:right="1134" w:hanging="1134"/>
        <w:jc w:val="both"/>
        <w:rPr>
          <w:b/>
          <w:lang w:val="en-GB"/>
        </w:rPr>
      </w:pPr>
      <w:r w:rsidRPr="00D80E1F">
        <w:rPr>
          <w:b/>
          <w:lang w:val="en-GB"/>
        </w:rPr>
        <w:t>Template of information for self-test function</w:t>
      </w:r>
    </w:p>
    <w:tbl>
      <w:tblPr>
        <w:tblW w:w="7477" w:type="dxa"/>
        <w:tblInd w:w="1199" w:type="dxa"/>
        <w:shd w:val="clear" w:color="auto" w:fill="FFFFFF"/>
        <w:tblLayout w:type="fixed"/>
        <w:tblCellMar>
          <w:left w:w="29" w:type="dxa"/>
          <w:right w:w="29" w:type="dxa"/>
        </w:tblCellMar>
        <w:tblLook w:val="04A0" w:firstRow="1" w:lastRow="0" w:firstColumn="1" w:lastColumn="0" w:noHBand="0" w:noVBand="1"/>
      </w:tblPr>
      <w:tblGrid>
        <w:gridCol w:w="1382"/>
        <w:gridCol w:w="2398"/>
        <w:gridCol w:w="3697"/>
      </w:tblGrid>
      <w:tr w:rsidR="00D80E1F" w:rsidRPr="00CF4CE3" w14:paraId="0AFE39E0" w14:textId="77777777" w:rsidTr="00F72A30">
        <w:trPr>
          <w:trHeight w:val="323"/>
          <w:tblHeader/>
        </w:trPr>
        <w:tc>
          <w:tcPr>
            <w:tcW w:w="37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6CBB2B8" w14:textId="77777777" w:rsidR="00D80E1F" w:rsidRPr="00CF4CE3" w:rsidRDefault="00D80E1F" w:rsidP="00F72A30">
            <w:pPr>
              <w:suppressAutoHyphens w:val="0"/>
              <w:spacing w:line="240" w:lineRule="auto"/>
              <w:ind w:left="-113"/>
              <w:jc w:val="center"/>
              <w:rPr>
                <w:bCs/>
                <w:i/>
                <w:sz w:val="18"/>
                <w:szCs w:val="18"/>
                <w:lang w:eastAsia="en-GB"/>
              </w:rPr>
            </w:pPr>
            <w:r w:rsidRPr="00CF4CE3">
              <w:rPr>
                <w:bCs/>
                <w:i/>
                <w:sz w:val="18"/>
                <w:szCs w:val="18"/>
                <w:lang w:eastAsia="en-GB"/>
              </w:rPr>
              <w:t>Item</w:t>
            </w:r>
          </w:p>
        </w:tc>
        <w:tc>
          <w:tcPr>
            <w:tcW w:w="3697"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14:paraId="1F93FA83" w14:textId="77777777" w:rsidR="00D80E1F" w:rsidRPr="00CF4CE3" w:rsidRDefault="00D80E1F" w:rsidP="00F72A30">
            <w:pPr>
              <w:suppressAutoHyphens w:val="0"/>
              <w:spacing w:line="240" w:lineRule="auto"/>
              <w:jc w:val="center"/>
              <w:rPr>
                <w:bCs/>
                <w:i/>
                <w:sz w:val="18"/>
                <w:szCs w:val="18"/>
                <w:lang w:eastAsia="en-GB"/>
              </w:rPr>
            </w:pPr>
            <w:r w:rsidRPr="00CF4CE3">
              <w:rPr>
                <w:bCs/>
                <w:i/>
                <w:sz w:val="18"/>
                <w:szCs w:val="18"/>
                <w:lang w:eastAsia="en-GB"/>
              </w:rPr>
              <w:t>Notes</w:t>
            </w:r>
          </w:p>
        </w:tc>
      </w:tr>
      <w:tr w:rsidR="00D80E1F" w:rsidRPr="00CF4CE3" w14:paraId="5DDD3431" w14:textId="77777777" w:rsidTr="00F72A30">
        <w:trPr>
          <w:trHeight w:val="251"/>
          <w:tblHeader/>
        </w:trPr>
        <w:tc>
          <w:tcPr>
            <w:tcW w:w="1382"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55FF0863" w14:textId="77777777" w:rsidR="00D80E1F" w:rsidRPr="00CF4CE3" w:rsidRDefault="00D80E1F" w:rsidP="00F72A30">
            <w:pPr>
              <w:suppressAutoHyphens w:val="0"/>
              <w:spacing w:line="240" w:lineRule="auto"/>
              <w:jc w:val="center"/>
              <w:rPr>
                <w:bCs/>
                <w:i/>
                <w:sz w:val="18"/>
                <w:szCs w:val="18"/>
                <w:lang w:eastAsia="en-GB"/>
              </w:rPr>
            </w:pPr>
            <w:r w:rsidRPr="00CF4CE3">
              <w:rPr>
                <w:bCs/>
                <w:i/>
                <w:sz w:val="18"/>
                <w:szCs w:val="18"/>
                <w:lang w:eastAsia="en-GB"/>
              </w:rPr>
              <w:t>Component</w:t>
            </w:r>
          </w:p>
        </w:tc>
        <w:tc>
          <w:tcPr>
            <w:tcW w:w="2398" w:type="dxa"/>
            <w:tcBorders>
              <w:top w:val="single" w:sz="4" w:space="0" w:color="auto"/>
              <w:left w:val="nil"/>
              <w:bottom w:val="single" w:sz="12" w:space="0" w:color="auto"/>
              <w:right w:val="single" w:sz="4" w:space="0" w:color="auto"/>
            </w:tcBorders>
            <w:shd w:val="clear" w:color="auto" w:fill="FFFFFF"/>
            <w:vAlign w:val="center"/>
            <w:hideMark/>
          </w:tcPr>
          <w:p w14:paraId="33F198C7" w14:textId="77777777" w:rsidR="00D80E1F" w:rsidRPr="00CF4CE3" w:rsidRDefault="00D80E1F" w:rsidP="00F72A30">
            <w:pPr>
              <w:suppressAutoHyphens w:val="0"/>
              <w:spacing w:line="240" w:lineRule="auto"/>
              <w:jc w:val="center"/>
              <w:rPr>
                <w:bCs/>
                <w:i/>
                <w:sz w:val="18"/>
                <w:szCs w:val="18"/>
                <w:lang w:eastAsia="en-GB"/>
              </w:rPr>
            </w:pPr>
            <w:r w:rsidRPr="00CF4CE3">
              <w:rPr>
                <w:bCs/>
                <w:i/>
                <w:sz w:val="18"/>
                <w:szCs w:val="18"/>
                <w:lang w:eastAsia="en-GB"/>
              </w:rPr>
              <w:t>Failure type</w:t>
            </w:r>
          </w:p>
        </w:tc>
        <w:tc>
          <w:tcPr>
            <w:tcW w:w="3697" w:type="dxa"/>
            <w:vMerge/>
            <w:tcBorders>
              <w:top w:val="single" w:sz="4" w:space="0" w:color="auto"/>
              <w:left w:val="single" w:sz="4" w:space="0" w:color="auto"/>
              <w:bottom w:val="single" w:sz="12" w:space="0" w:color="auto"/>
              <w:right w:val="single" w:sz="4" w:space="0" w:color="auto"/>
            </w:tcBorders>
            <w:shd w:val="clear" w:color="auto" w:fill="FFFFFF"/>
            <w:vAlign w:val="center"/>
            <w:hideMark/>
          </w:tcPr>
          <w:p w14:paraId="567EE9D3" w14:textId="77777777" w:rsidR="00D80E1F" w:rsidRPr="00CF4CE3" w:rsidRDefault="00D80E1F" w:rsidP="00F72A30">
            <w:pPr>
              <w:suppressAutoHyphens w:val="0"/>
              <w:spacing w:line="240" w:lineRule="auto"/>
              <w:rPr>
                <w:b/>
                <w:bCs/>
                <w:sz w:val="22"/>
                <w:szCs w:val="22"/>
                <w:lang w:eastAsia="en-GB"/>
              </w:rPr>
            </w:pPr>
          </w:p>
        </w:tc>
      </w:tr>
      <w:tr w:rsidR="00D80E1F" w:rsidRPr="00833666" w14:paraId="4FD5FD5F" w14:textId="77777777" w:rsidTr="00F72A30">
        <w:trPr>
          <w:trHeight w:val="809"/>
        </w:trPr>
        <w:tc>
          <w:tcPr>
            <w:tcW w:w="1382" w:type="dxa"/>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0A283543" w14:textId="3349CD19" w:rsidR="00D80E1F" w:rsidRPr="00CF4CE3" w:rsidRDefault="00D80E1F" w:rsidP="00F72A30">
            <w:pPr>
              <w:suppressAutoHyphens w:val="0"/>
              <w:spacing w:line="240" w:lineRule="auto"/>
              <w:rPr>
                <w:lang w:eastAsia="en-GB"/>
              </w:rPr>
            </w:pPr>
            <w:r w:rsidRPr="00CF4CE3">
              <w:rPr>
                <w:lang w:eastAsia="en-GB"/>
              </w:rPr>
              <w:t>Control module</w:t>
            </w:r>
          </w:p>
        </w:tc>
        <w:tc>
          <w:tcPr>
            <w:tcW w:w="2398" w:type="dxa"/>
            <w:tcBorders>
              <w:top w:val="single" w:sz="12" w:space="0" w:color="auto"/>
              <w:left w:val="nil"/>
              <w:bottom w:val="single" w:sz="4" w:space="0" w:color="auto"/>
              <w:right w:val="single" w:sz="4" w:space="0" w:color="auto"/>
            </w:tcBorders>
            <w:shd w:val="clear" w:color="auto" w:fill="FFFFFF"/>
            <w:vAlign w:val="center"/>
            <w:hideMark/>
          </w:tcPr>
          <w:p w14:paraId="43900FAD" w14:textId="77777777" w:rsidR="00D80E1F" w:rsidRPr="00CF4CE3" w:rsidRDefault="00D80E1F" w:rsidP="00F72A30">
            <w:pPr>
              <w:suppressAutoHyphens w:val="0"/>
              <w:spacing w:line="240" w:lineRule="auto"/>
              <w:rPr>
                <w:lang w:eastAsia="en-GB"/>
              </w:rPr>
            </w:pPr>
            <w:r w:rsidRPr="00CF4CE3">
              <w:rPr>
                <w:lang w:eastAsia="en-GB"/>
              </w:rPr>
              <w:t>Internal failure</w:t>
            </w:r>
          </w:p>
        </w:tc>
        <w:tc>
          <w:tcPr>
            <w:tcW w:w="3697" w:type="dxa"/>
            <w:tcBorders>
              <w:top w:val="single" w:sz="12" w:space="0" w:color="auto"/>
              <w:left w:val="nil"/>
              <w:bottom w:val="single" w:sz="4" w:space="0" w:color="auto"/>
              <w:right w:val="single" w:sz="4" w:space="0" w:color="auto"/>
            </w:tcBorders>
            <w:shd w:val="clear" w:color="auto" w:fill="FFFFFF"/>
            <w:vAlign w:val="center"/>
            <w:hideMark/>
          </w:tcPr>
          <w:p w14:paraId="08B62C81" w14:textId="77777777" w:rsidR="00D80E1F" w:rsidRPr="00D80E1F" w:rsidRDefault="00D80E1F" w:rsidP="00F72A30">
            <w:pPr>
              <w:suppressAutoHyphens w:val="0"/>
              <w:spacing w:line="240" w:lineRule="auto"/>
              <w:rPr>
                <w:lang w:val="en-GB" w:eastAsia="en-GB"/>
              </w:rPr>
            </w:pPr>
            <w:r w:rsidRPr="00D80E1F">
              <w:rPr>
                <w:lang w:val="en-GB" w:eastAsia="en-GB"/>
              </w:rPr>
              <w:t>Internal failure means e.g. hardware failure, watch-dog, software checksum, software image integrity, …</w:t>
            </w:r>
          </w:p>
        </w:tc>
      </w:tr>
      <w:tr w:rsidR="00D80E1F" w:rsidRPr="00833666" w14:paraId="5FBE9D68" w14:textId="77777777" w:rsidTr="00F72A30">
        <w:trPr>
          <w:trHeight w:val="746"/>
        </w:trPr>
        <w:tc>
          <w:tcPr>
            <w:tcW w:w="1382" w:type="dxa"/>
            <w:vMerge w:val="restart"/>
            <w:tcBorders>
              <w:top w:val="nil"/>
              <w:left w:val="single" w:sz="4" w:space="0" w:color="auto"/>
              <w:right w:val="single" w:sz="4" w:space="0" w:color="auto"/>
            </w:tcBorders>
            <w:shd w:val="clear" w:color="auto" w:fill="FFFFFF"/>
            <w:noWrap/>
            <w:vAlign w:val="center"/>
            <w:hideMark/>
          </w:tcPr>
          <w:p w14:paraId="5F65FB4E" w14:textId="509B7119" w:rsidR="00D80E1F" w:rsidRPr="00CF4CE3" w:rsidRDefault="00322226">
            <w:pPr>
              <w:suppressAutoHyphens w:val="0"/>
              <w:spacing w:line="240" w:lineRule="auto"/>
              <w:ind w:right="-108"/>
              <w:rPr>
                <w:lang w:eastAsia="en-GB"/>
              </w:rPr>
            </w:pPr>
            <w:r>
              <w:rPr>
                <w:lang w:eastAsia="en-GB"/>
              </w:rPr>
              <w:t>C</w:t>
            </w:r>
            <w:r w:rsidR="00D80E1F" w:rsidRPr="00CF4CE3">
              <w:rPr>
                <w:lang w:eastAsia="en-GB"/>
              </w:rPr>
              <w:t xml:space="preserve">ommunication </w:t>
            </w:r>
            <w:r>
              <w:rPr>
                <w:lang w:eastAsia="en-GB"/>
              </w:rPr>
              <w:t>module</w:t>
            </w:r>
          </w:p>
        </w:tc>
        <w:tc>
          <w:tcPr>
            <w:tcW w:w="2398" w:type="dxa"/>
            <w:tcBorders>
              <w:top w:val="nil"/>
              <w:left w:val="nil"/>
              <w:bottom w:val="single" w:sz="4" w:space="0" w:color="auto"/>
              <w:right w:val="single" w:sz="4" w:space="0" w:color="auto"/>
            </w:tcBorders>
            <w:shd w:val="clear" w:color="auto" w:fill="FFFFFF"/>
            <w:vAlign w:val="center"/>
            <w:hideMark/>
          </w:tcPr>
          <w:p w14:paraId="6666B859" w14:textId="77777777" w:rsidR="00D80E1F" w:rsidRPr="00CF4CE3" w:rsidRDefault="00D80E1F" w:rsidP="00F72A30">
            <w:pPr>
              <w:suppressAutoHyphens w:val="0"/>
              <w:spacing w:line="240" w:lineRule="auto"/>
              <w:rPr>
                <w:lang w:eastAsia="en-GB"/>
              </w:rPr>
            </w:pPr>
            <w:r w:rsidRPr="00CF4CE3">
              <w:rPr>
                <w:lang w:eastAsia="en-GB"/>
              </w:rPr>
              <w:t xml:space="preserve">Electrical connection / </w:t>
            </w:r>
            <w:r w:rsidRPr="00CF4CE3">
              <w:rPr>
                <w:bCs/>
                <w:lang w:eastAsia="en-GB"/>
              </w:rPr>
              <w:t>module communication failure</w:t>
            </w:r>
          </w:p>
        </w:tc>
        <w:tc>
          <w:tcPr>
            <w:tcW w:w="3697" w:type="dxa"/>
            <w:tcBorders>
              <w:top w:val="nil"/>
              <w:left w:val="nil"/>
              <w:bottom w:val="single" w:sz="4" w:space="0" w:color="auto"/>
              <w:right w:val="single" w:sz="4" w:space="0" w:color="auto"/>
            </w:tcBorders>
            <w:shd w:val="clear" w:color="auto" w:fill="FFFFFF"/>
            <w:vAlign w:val="center"/>
            <w:hideMark/>
          </w:tcPr>
          <w:p w14:paraId="0DBB2672" w14:textId="764EAE9C" w:rsidR="00D80E1F" w:rsidRPr="00D80E1F" w:rsidRDefault="00D80E1F" w:rsidP="00F72A30">
            <w:pPr>
              <w:suppressAutoHyphens w:val="0"/>
              <w:spacing w:line="240" w:lineRule="auto"/>
              <w:rPr>
                <w:bCs/>
                <w:lang w:val="en-GB" w:eastAsia="en-GB"/>
              </w:rPr>
            </w:pPr>
            <w:r w:rsidRPr="00D80E1F">
              <w:rPr>
                <w:bCs/>
                <w:lang w:val="en-GB" w:eastAsia="en-GB"/>
              </w:rPr>
              <w:t xml:space="preserve">A failure in the module can be detected by the absence of digital communication between the control module and the </w:t>
            </w:r>
            <w:r w:rsidR="00561644">
              <w:rPr>
                <w:bCs/>
                <w:lang w:val="en-GB" w:eastAsia="en-GB"/>
              </w:rPr>
              <w:t xml:space="preserve">communication </w:t>
            </w:r>
            <w:r w:rsidRPr="00D80E1F">
              <w:rPr>
                <w:bCs/>
                <w:lang w:val="en-GB" w:eastAsia="en-GB"/>
              </w:rPr>
              <w:t xml:space="preserve">module. </w:t>
            </w:r>
          </w:p>
        </w:tc>
      </w:tr>
      <w:tr w:rsidR="00D80E1F" w:rsidRPr="00833666" w14:paraId="68CC6BF0" w14:textId="77777777" w:rsidTr="00F72A30">
        <w:trPr>
          <w:trHeight w:val="477"/>
        </w:trPr>
        <w:tc>
          <w:tcPr>
            <w:tcW w:w="1382" w:type="dxa"/>
            <w:vMerge/>
            <w:tcBorders>
              <w:left w:val="single" w:sz="4" w:space="0" w:color="auto"/>
              <w:bottom w:val="single" w:sz="4" w:space="0" w:color="auto"/>
              <w:right w:val="single" w:sz="4" w:space="0" w:color="auto"/>
            </w:tcBorders>
            <w:shd w:val="clear" w:color="auto" w:fill="FFFFFF"/>
            <w:noWrap/>
            <w:vAlign w:val="center"/>
            <w:hideMark/>
          </w:tcPr>
          <w:p w14:paraId="2EA98F40" w14:textId="77777777" w:rsidR="00D80E1F" w:rsidRPr="00D80E1F" w:rsidRDefault="00D80E1F" w:rsidP="00F72A30">
            <w:pPr>
              <w:suppressAutoHyphens w:val="0"/>
              <w:spacing w:line="240" w:lineRule="auto"/>
              <w:ind w:right="-108"/>
              <w:rPr>
                <w:bCs/>
                <w:lang w:val="en-GB" w:eastAsia="en-GB"/>
              </w:rPr>
            </w:pPr>
          </w:p>
        </w:tc>
        <w:tc>
          <w:tcPr>
            <w:tcW w:w="2398" w:type="dxa"/>
            <w:tcBorders>
              <w:top w:val="nil"/>
              <w:left w:val="nil"/>
              <w:bottom w:val="single" w:sz="4" w:space="0" w:color="auto"/>
              <w:right w:val="single" w:sz="4" w:space="0" w:color="auto"/>
            </w:tcBorders>
            <w:shd w:val="clear" w:color="auto" w:fill="FFFFFF"/>
            <w:vAlign w:val="center"/>
            <w:hideMark/>
          </w:tcPr>
          <w:p w14:paraId="39E95661" w14:textId="77777777" w:rsidR="00D80E1F" w:rsidRPr="00CF4CE3" w:rsidRDefault="00D80E1F" w:rsidP="00F72A30">
            <w:pPr>
              <w:suppressAutoHyphens w:val="0"/>
              <w:spacing w:line="240" w:lineRule="auto"/>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47A38FB2" w14:textId="77777777" w:rsidR="00D80E1F" w:rsidRPr="00D80E1F" w:rsidRDefault="00D80E1F" w:rsidP="00F72A30">
            <w:pPr>
              <w:suppressAutoHyphens w:val="0"/>
              <w:spacing w:line="240" w:lineRule="auto"/>
              <w:rPr>
                <w:bCs/>
                <w:lang w:val="en-GB" w:eastAsia="en-GB"/>
              </w:rPr>
            </w:pPr>
            <w:r w:rsidRPr="00D80E1F">
              <w:rPr>
                <w:bCs/>
                <w:lang w:val="en-GB" w:eastAsia="en-GB"/>
              </w:rPr>
              <w:t xml:space="preserve">Item necessary because it is a basic function: a failure implies that the AECS cannot perform its function. </w:t>
            </w:r>
          </w:p>
        </w:tc>
      </w:tr>
      <w:tr w:rsidR="00D80E1F" w:rsidRPr="00833666" w14:paraId="4D0E223A" w14:textId="77777777" w:rsidTr="00F72A30">
        <w:trPr>
          <w:trHeight w:val="20"/>
        </w:trPr>
        <w:tc>
          <w:tcPr>
            <w:tcW w:w="1382" w:type="dxa"/>
            <w:vMerge w:val="restart"/>
            <w:tcBorders>
              <w:top w:val="nil"/>
              <w:left w:val="single" w:sz="4" w:space="0" w:color="auto"/>
              <w:right w:val="single" w:sz="4" w:space="0" w:color="auto"/>
            </w:tcBorders>
            <w:shd w:val="clear" w:color="auto" w:fill="FFFFFF"/>
            <w:noWrap/>
            <w:vAlign w:val="center"/>
            <w:hideMark/>
          </w:tcPr>
          <w:p w14:paraId="0555D2F2" w14:textId="77777777" w:rsidR="00D80E1F" w:rsidRPr="00CF4CE3" w:rsidRDefault="00D80E1F" w:rsidP="00F72A30">
            <w:pPr>
              <w:suppressAutoHyphens w:val="0"/>
              <w:spacing w:line="240" w:lineRule="auto"/>
              <w:ind w:right="-108"/>
              <w:rPr>
                <w:lang w:eastAsia="en-GB"/>
              </w:rPr>
            </w:pPr>
            <w:r w:rsidRPr="00CF4CE3">
              <w:rPr>
                <w:lang w:eastAsia="en-GB"/>
              </w:rPr>
              <w:t>GNSS receiver</w:t>
            </w:r>
          </w:p>
        </w:tc>
        <w:tc>
          <w:tcPr>
            <w:tcW w:w="2398" w:type="dxa"/>
            <w:tcBorders>
              <w:top w:val="nil"/>
              <w:left w:val="nil"/>
              <w:bottom w:val="single" w:sz="4" w:space="0" w:color="auto"/>
              <w:right w:val="single" w:sz="4" w:space="0" w:color="auto"/>
            </w:tcBorders>
            <w:shd w:val="clear" w:color="auto" w:fill="FFFFFF"/>
            <w:vAlign w:val="center"/>
            <w:hideMark/>
          </w:tcPr>
          <w:p w14:paraId="488A51F3" w14:textId="77777777" w:rsidR="00D80E1F" w:rsidRPr="00CF4CE3" w:rsidRDefault="00D80E1F" w:rsidP="00F72A30">
            <w:pPr>
              <w:suppressAutoHyphens w:val="0"/>
              <w:spacing w:line="240" w:lineRule="auto"/>
              <w:rPr>
                <w:lang w:eastAsia="en-GB"/>
              </w:rPr>
            </w:pPr>
            <w:r w:rsidRPr="00CF4CE3">
              <w:rPr>
                <w:lang w:eastAsia="en-GB"/>
              </w:rPr>
              <w:t xml:space="preserve">Electrical connection / </w:t>
            </w:r>
            <w:r w:rsidRPr="00CF4CE3">
              <w:rPr>
                <w:bCs/>
                <w:lang w:eastAsia="en-GB"/>
              </w:rPr>
              <w:t>module communication failure</w:t>
            </w:r>
          </w:p>
        </w:tc>
        <w:tc>
          <w:tcPr>
            <w:tcW w:w="3697" w:type="dxa"/>
            <w:tcBorders>
              <w:top w:val="nil"/>
              <w:left w:val="nil"/>
              <w:bottom w:val="single" w:sz="4" w:space="0" w:color="auto"/>
              <w:right w:val="single" w:sz="4" w:space="0" w:color="auto"/>
            </w:tcBorders>
            <w:shd w:val="clear" w:color="auto" w:fill="FFFFFF"/>
            <w:vAlign w:val="center"/>
            <w:hideMark/>
          </w:tcPr>
          <w:p w14:paraId="7D76AE6A" w14:textId="77777777" w:rsidR="00D80E1F" w:rsidRPr="00D80E1F" w:rsidRDefault="00D80E1F" w:rsidP="00F72A30">
            <w:pPr>
              <w:suppressAutoHyphens w:val="0"/>
              <w:spacing w:line="240" w:lineRule="auto"/>
              <w:rPr>
                <w:lang w:val="en-GB" w:eastAsia="en-GB"/>
              </w:rPr>
            </w:pPr>
            <w:r w:rsidRPr="00D80E1F">
              <w:rPr>
                <w:lang w:val="en-GB" w:eastAsia="en-GB"/>
              </w:rPr>
              <w:t> GNSS approval optional in this Regulation.</w:t>
            </w:r>
          </w:p>
        </w:tc>
      </w:tr>
      <w:tr w:rsidR="00D80E1F" w:rsidRPr="00833666" w14:paraId="06EB2DA1" w14:textId="77777777" w:rsidTr="00F72A30">
        <w:trPr>
          <w:trHeight w:val="20"/>
        </w:trPr>
        <w:tc>
          <w:tcPr>
            <w:tcW w:w="1382" w:type="dxa"/>
            <w:vMerge/>
            <w:tcBorders>
              <w:left w:val="single" w:sz="4" w:space="0" w:color="auto"/>
              <w:bottom w:val="single" w:sz="4" w:space="0" w:color="auto"/>
              <w:right w:val="single" w:sz="4" w:space="0" w:color="auto"/>
            </w:tcBorders>
            <w:shd w:val="clear" w:color="auto" w:fill="FFFFFF"/>
            <w:noWrap/>
            <w:vAlign w:val="center"/>
            <w:hideMark/>
          </w:tcPr>
          <w:p w14:paraId="3243DF84" w14:textId="77777777" w:rsidR="00D80E1F" w:rsidRPr="00D80E1F" w:rsidRDefault="00D80E1F" w:rsidP="00F72A30">
            <w:pPr>
              <w:suppressAutoHyphens w:val="0"/>
              <w:spacing w:line="240" w:lineRule="auto"/>
              <w:ind w:right="-108"/>
              <w:rPr>
                <w:lang w:val="en-GB" w:eastAsia="en-GB"/>
              </w:rPr>
            </w:pPr>
          </w:p>
        </w:tc>
        <w:tc>
          <w:tcPr>
            <w:tcW w:w="2398" w:type="dxa"/>
            <w:tcBorders>
              <w:top w:val="nil"/>
              <w:left w:val="nil"/>
              <w:bottom w:val="single" w:sz="4" w:space="0" w:color="auto"/>
              <w:right w:val="single" w:sz="4" w:space="0" w:color="auto"/>
            </w:tcBorders>
            <w:shd w:val="clear" w:color="auto" w:fill="FFFFFF"/>
            <w:vAlign w:val="center"/>
            <w:hideMark/>
          </w:tcPr>
          <w:p w14:paraId="70E299A0" w14:textId="77777777" w:rsidR="00D80E1F" w:rsidRPr="00CF4CE3" w:rsidRDefault="00D80E1F" w:rsidP="00F72A30">
            <w:pPr>
              <w:suppressAutoHyphens w:val="0"/>
              <w:spacing w:line="240" w:lineRule="auto"/>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402C84B0" w14:textId="77777777" w:rsidR="00D80E1F" w:rsidRPr="00D80E1F" w:rsidRDefault="00D80E1F" w:rsidP="00F72A30">
            <w:pPr>
              <w:suppressAutoHyphens w:val="0"/>
              <w:spacing w:line="240" w:lineRule="auto"/>
              <w:rPr>
                <w:lang w:val="en-GB" w:eastAsia="en-GB"/>
              </w:rPr>
            </w:pPr>
            <w:r w:rsidRPr="00D80E1F">
              <w:rPr>
                <w:lang w:val="en-GB" w:eastAsia="en-GB"/>
              </w:rPr>
              <w:t> GNSS approval optional in this Regulation.</w:t>
            </w:r>
          </w:p>
        </w:tc>
      </w:tr>
      <w:tr w:rsidR="00D80E1F" w:rsidRPr="00CF4CE3" w14:paraId="1CDE106D" w14:textId="77777777" w:rsidTr="00F72A30">
        <w:trPr>
          <w:trHeight w:val="20"/>
        </w:trPr>
        <w:tc>
          <w:tcPr>
            <w:tcW w:w="1382" w:type="dxa"/>
            <w:tcBorders>
              <w:top w:val="nil"/>
              <w:left w:val="single" w:sz="4" w:space="0" w:color="auto"/>
              <w:bottom w:val="single" w:sz="4" w:space="0" w:color="auto"/>
              <w:right w:val="single" w:sz="4" w:space="0" w:color="auto"/>
            </w:tcBorders>
            <w:shd w:val="clear" w:color="auto" w:fill="FFFFFF"/>
            <w:noWrap/>
            <w:vAlign w:val="center"/>
            <w:hideMark/>
          </w:tcPr>
          <w:p w14:paraId="07423D3A" w14:textId="297E7EA9" w:rsidR="00D80E1F" w:rsidRPr="00CF4CE3" w:rsidRDefault="00D80E1F" w:rsidP="00316B78">
            <w:pPr>
              <w:suppressAutoHyphens w:val="0"/>
              <w:spacing w:line="240" w:lineRule="auto"/>
              <w:ind w:right="-108"/>
              <w:rPr>
                <w:lang w:eastAsia="en-GB"/>
              </w:rPr>
            </w:pPr>
            <w:r w:rsidRPr="00CF4CE3">
              <w:rPr>
                <w:lang w:eastAsia="en-GB"/>
              </w:rPr>
              <w:t xml:space="preserve">Mobile </w:t>
            </w:r>
            <w:r w:rsidR="00316B78">
              <w:rPr>
                <w:lang w:eastAsia="en-GB"/>
              </w:rPr>
              <w:t>n</w:t>
            </w:r>
            <w:r w:rsidRPr="00CF4CE3">
              <w:rPr>
                <w:lang w:eastAsia="en-GB"/>
              </w:rPr>
              <w:t>etwork antenna</w:t>
            </w:r>
          </w:p>
        </w:tc>
        <w:tc>
          <w:tcPr>
            <w:tcW w:w="2398" w:type="dxa"/>
            <w:tcBorders>
              <w:top w:val="nil"/>
              <w:left w:val="nil"/>
              <w:bottom w:val="single" w:sz="4" w:space="0" w:color="auto"/>
              <w:right w:val="single" w:sz="4" w:space="0" w:color="auto"/>
            </w:tcBorders>
            <w:shd w:val="clear" w:color="auto" w:fill="FFFFFF"/>
            <w:vAlign w:val="center"/>
            <w:hideMark/>
          </w:tcPr>
          <w:p w14:paraId="13339557" w14:textId="77777777" w:rsidR="00D80E1F" w:rsidRPr="00CF4CE3" w:rsidRDefault="00D80E1F" w:rsidP="00F72A30">
            <w:pPr>
              <w:suppressAutoHyphens w:val="0"/>
              <w:spacing w:line="240" w:lineRule="auto"/>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3CF4F815" w14:textId="77777777" w:rsidR="00D80E1F" w:rsidRPr="00CF4CE3" w:rsidRDefault="00D80E1F" w:rsidP="00F72A30">
            <w:pPr>
              <w:suppressAutoHyphens w:val="0"/>
              <w:spacing w:line="240" w:lineRule="auto"/>
              <w:rPr>
                <w:lang w:eastAsia="en-GB"/>
              </w:rPr>
            </w:pPr>
            <w:r w:rsidRPr="00CF4CE3">
              <w:rPr>
                <w:lang w:eastAsia="en-GB"/>
              </w:rPr>
              <w:t> </w:t>
            </w:r>
          </w:p>
        </w:tc>
      </w:tr>
      <w:tr w:rsidR="00D80E1F" w:rsidRPr="00833666" w14:paraId="0907AAFC" w14:textId="77777777" w:rsidTr="00F72A30">
        <w:trPr>
          <w:trHeight w:val="20"/>
        </w:trPr>
        <w:tc>
          <w:tcPr>
            <w:tcW w:w="1382" w:type="dxa"/>
            <w:tcBorders>
              <w:top w:val="nil"/>
              <w:left w:val="single" w:sz="4" w:space="0" w:color="auto"/>
              <w:bottom w:val="single" w:sz="4" w:space="0" w:color="auto"/>
              <w:right w:val="single" w:sz="4" w:space="0" w:color="auto"/>
            </w:tcBorders>
            <w:shd w:val="clear" w:color="auto" w:fill="FFFFFF"/>
            <w:noWrap/>
            <w:vAlign w:val="center"/>
            <w:hideMark/>
          </w:tcPr>
          <w:p w14:paraId="0E28F46D" w14:textId="77777777" w:rsidR="00D80E1F" w:rsidRPr="00CF4CE3" w:rsidRDefault="00D80E1F" w:rsidP="00F72A30">
            <w:pPr>
              <w:suppressAutoHyphens w:val="0"/>
              <w:spacing w:line="240" w:lineRule="auto"/>
              <w:ind w:right="-108"/>
              <w:rPr>
                <w:lang w:eastAsia="en-GB"/>
              </w:rPr>
            </w:pPr>
            <w:r w:rsidRPr="00CF4CE3">
              <w:rPr>
                <w:lang w:eastAsia="en-GB"/>
              </w:rPr>
              <w:t>GNSS antenna</w:t>
            </w:r>
          </w:p>
        </w:tc>
        <w:tc>
          <w:tcPr>
            <w:tcW w:w="2398" w:type="dxa"/>
            <w:tcBorders>
              <w:top w:val="nil"/>
              <w:left w:val="nil"/>
              <w:bottom w:val="single" w:sz="4" w:space="0" w:color="auto"/>
              <w:right w:val="single" w:sz="4" w:space="0" w:color="auto"/>
            </w:tcBorders>
            <w:shd w:val="clear" w:color="auto" w:fill="FFFFFF"/>
            <w:vAlign w:val="center"/>
            <w:hideMark/>
          </w:tcPr>
          <w:p w14:paraId="5435B05F" w14:textId="77777777" w:rsidR="00D80E1F" w:rsidRPr="00CF4CE3" w:rsidRDefault="00D80E1F" w:rsidP="00F72A30">
            <w:pPr>
              <w:suppressAutoHyphens w:val="0"/>
              <w:spacing w:line="240" w:lineRule="auto"/>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2ABBFDE3" w14:textId="77777777" w:rsidR="00D80E1F" w:rsidRPr="00D80E1F" w:rsidRDefault="00D80E1F" w:rsidP="00F72A30">
            <w:pPr>
              <w:suppressAutoHyphens w:val="0"/>
              <w:spacing w:line="240" w:lineRule="auto"/>
              <w:rPr>
                <w:lang w:val="en-GB" w:eastAsia="en-GB"/>
              </w:rPr>
            </w:pPr>
            <w:r w:rsidRPr="00D80E1F">
              <w:rPr>
                <w:lang w:val="en-GB" w:eastAsia="en-GB"/>
              </w:rPr>
              <w:t> GNSS approval optional in this Regulation</w:t>
            </w:r>
          </w:p>
        </w:tc>
      </w:tr>
      <w:tr w:rsidR="00D80E1F" w:rsidRPr="00833666" w14:paraId="382065E6" w14:textId="77777777" w:rsidTr="00F72A30">
        <w:trPr>
          <w:trHeight w:val="20"/>
        </w:trPr>
        <w:tc>
          <w:tcPr>
            <w:tcW w:w="1382" w:type="dxa"/>
            <w:vMerge w:val="restart"/>
            <w:tcBorders>
              <w:top w:val="nil"/>
              <w:left w:val="single" w:sz="4" w:space="0" w:color="auto"/>
              <w:right w:val="single" w:sz="4" w:space="0" w:color="auto"/>
            </w:tcBorders>
            <w:shd w:val="clear" w:color="auto" w:fill="FFFFFF"/>
            <w:noWrap/>
            <w:vAlign w:val="center"/>
            <w:hideMark/>
          </w:tcPr>
          <w:p w14:paraId="06373DE6" w14:textId="47000437" w:rsidR="00D80E1F" w:rsidRPr="00CF4CE3" w:rsidRDefault="00D80E1F" w:rsidP="00316B78">
            <w:pPr>
              <w:suppressAutoHyphens w:val="0"/>
              <w:spacing w:line="240" w:lineRule="auto"/>
              <w:ind w:right="-108"/>
              <w:rPr>
                <w:lang w:eastAsia="en-GB"/>
              </w:rPr>
            </w:pPr>
            <w:r w:rsidRPr="00CF4CE3">
              <w:rPr>
                <w:lang w:eastAsia="en-GB"/>
              </w:rPr>
              <w:t>CCU</w:t>
            </w:r>
          </w:p>
        </w:tc>
        <w:tc>
          <w:tcPr>
            <w:tcW w:w="2398" w:type="dxa"/>
            <w:tcBorders>
              <w:top w:val="nil"/>
              <w:left w:val="nil"/>
              <w:bottom w:val="single" w:sz="4" w:space="0" w:color="auto"/>
              <w:right w:val="single" w:sz="4" w:space="0" w:color="auto"/>
            </w:tcBorders>
            <w:shd w:val="clear" w:color="auto" w:fill="FFFFFF"/>
            <w:vAlign w:val="center"/>
            <w:hideMark/>
          </w:tcPr>
          <w:p w14:paraId="104E4473" w14:textId="77777777" w:rsidR="00D80E1F" w:rsidRPr="00CF4CE3" w:rsidRDefault="00D80E1F" w:rsidP="00F72A30">
            <w:pPr>
              <w:suppressAutoHyphens w:val="0"/>
              <w:spacing w:line="240" w:lineRule="auto"/>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25A4A37B" w14:textId="77777777" w:rsidR="00D80E1F" w:rsidRPr="00D80E1F" w:rsidRDefault="00D80E1F" w:rsidP="00F72A30">
            <w:pPr>
              <w:suppressAutoHyphens w:val="0"/>
              <w:spacing w:line="240" w:lineRule="auto"/>
              <w:rPr>
                <w:lang w:val="en-GB" w:eastAsia="en-GB"/>
              </w:rPr>
            </w:pPr>
            <w:r w:rsidRPr="00D80E1F">
              <w:rPr>
                <w:lang w:val="en-GB" w:eastAsia="en-GB"/>
              </w:rPr>
              <w:t>e.g. crash detection sensor system, triggering device, …</w:t>
            </w:r>
          </w:p>
        </w:tc>
      </w:tr>
      <w:tr w:rsidR="00D80E1F" w:rsidRPr="00833666" w14:paraId="6F0B9CE6" w14:textId="77777777" w:rsidTr="00F72A30">
        <w:trPr>
          <w:trHeight w:val="20"/>
        </w:trPr>
        <w:tc>
          <w:tcPr>
            <w:tcW w:w="1382" w:type="dxa"/>
            <w:vMerge/>
            <w:tcBorders>
              <w:left w:val="single" w:sz="4" w:space="0" w:color="auto"/>
              <w:bottom w:val="single" w:sz="4" w:space="0" w:color="auto"/>
              <w:right w:val="single" w:sz="4" w:space="0" w:color="auto"/>
            </w:tcBorders>
            <w:shd w:val="clear" w:color="auto" w:fill="FFFFFF"/>
            <w:noWrap/>
            <w:vAlign w:val="center"/>
            <w:hideMark/>
          </w:tcPr>
          <w:p w14:paraId="4DF1F595" w14:textId="77777777" w:rsidR="00D80E1F" w:rsidRPr="00D80E1F" w:rsidRDefault="00D80E1F" w:rsidP="00F72A30">
            <w:pPr>
              <w:suppressAutoHyphens w:val="0"/>
              <w:spacing w:line="240" w:lineRule="auto"/>
              <w:ind w:right="-108"/>
              <w:rPr>
                <w:bCs/>
                <w:lang w:val="en-GB" w:eastAsia="en-GB"/>
              </w:rPr>
            </w:pPr>
          </w:p>
        </w:tc>
        <w:tc>
          <w:tcPr>
            <w:tcW w:w="2398" w:type="dxa"/>
            <w:tcBorders>
              <w:top w:val="nil"/>
              <w:left w:val="nil"/>
              <w:bottom w:val="single" w:sz="4" w:space="0" w:color="auto"/>
              <w:right w:val="single" w:sz="4" w:space="0" w:color="auto"/>
            </w:tcBorders>
            <w:shd w:val="clear" w:color="auto" w:fill="FFFFFF"/>
            <w:vAlign w:val="center"/>
            <w:hideMark/>
          </w:tcPr>
          <w:p w14:paraId="5667247A" w14:textId="77777777" w:rsidR="00D80E1F" w:rsidRPr="00CF4CE3" w:rsidRDefault="00D80E1F" w:rsidP="00F72A30">
            <w:pPr>
              <w:suppressAutoHyphens w:val="0"/>
              <w:spacing w:line="240" w:lineRule="auto"/>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4DEF43DF" w14:textId="77777777" w:rsidR="00D80E1F" w:rsidRPr="00D80E1F" w:rsidRDefault="00D80E1F" w:rsidP="00F72A30">
            <w:pPr>
              <w:suppressAutoHyphens w:val="0"/>
              <w:spacing w:line="240" w:lineRule="auto"/>
              <w:rPr>
                <w:bCs/>
                <w:lang w:val="en-GB" w:eastAsia="en-GB"/>
              </w:rPr>
            </w:pPr>
            <w:r w:rsidRPr="00D80E1F">
              <w:rPr>
                <w:bCs/>
                <w:lang w:val="en-GB" w:eastAsia="en-GB"/>
              </w:rPr>
              <w:t xml:space="preserve">If not in good condition, then the automatic emergency call is not possible. </w:t>
            </w:r>
          </w:p>
        </w:tc>
      </w:tr>
      <w:tr w:rsidR="00D80E1F" w:rsidRPr="00833666" w14:paraId="298F08D8" w14:textId="77777777" w:rsidTr="00F72A30">
        <w:trPr>
          <w:trHeight w:val="20"/>
        </w:trPr>
        <w:tc>
          <w:tcPr>
            <w:tcW w:w="1382" w:type="dxa"/>
            <w:tcBorders>
              <w:top w:val="nil"/>
              <w:left w:val="single" w:sz="4" w:space="0" w:color="auto"/>
              <w:bottom w:val="single" w:sz="4" w:space="0" w:color="auto"/>
              <w:right w:val="single" w:sz="4" w:space="0" w:color="auto"/>
            </w:tcBorders>
            <w:shd w:val="clear" w:color="auto" w:fill="FFFFFF"/>
            <w:noWrap/>
            <w:vAlign w:val="center"/>
            <w:hideMark/>
          </w:tcPr>
          <w:p w14:paraId="2B8F0A0F" w14:textId="77777777" w:rsidR="00D80E1F" w:rsidRPr="00CF4CE3" w:rsidRDefault="00D80E1F" w:rsidP="00F72A30">
            <w:pPr>
              <w:suppressAutoHyphens w:val="0"/>
              <w:spacing w:line="240" w:lineRule="auto"/>
              <w:ind w:right="-108"/>
              <w:rPr>
                <w:lang w:eastAsia="en-GB"/>
              </w:rPr>
            </w:pPr>
            <w:r w:rsidRPr="00CF4CE3">
              <w:rPr>
                <w:lang w:eastAsia="en-GB"/>
              </w:rPr>
              <w:t>Power supply</w:t>
            </w:r>
          </w:p>
        </w:tc>
        <w:tc>
          <w:tcPr>
            <w:tcW w:w="2398" w:type="dxa"/>
            <w:tcBorders>
              <w:top w:val="nil"/>
              <w:left w:val="nil"/>
              <w:bottom w:val="single" w:sz="4" w:space="0" w:color="auto"/>
              <w:right w:val="single" w:sz="4" w:space="0" w:color="auto"/>
            </w:tcBorders>
            <w:shd w:val="clear" w:color="auto" w:fill="FFFFFF"/>
            <w:vAlign w:val="center"/>
            <w:hideMark/>
          </w:tcPr>
          <w:p w14:paraId="2981A782" w14:textId="77777777" w:rsidR="00D80E1F" w:rsidRPr="00CF4CE3" w:rsidRDefault="00D80E1F" w:rsidP="00F72A30">
            <w:pPr>
              <w:suppressAutoHyphens w:val="0"/>
              <w:spacing w:line="240" w:lineRule="auto"/>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6E03F9B2" w14:textId="6774F078" w:rsidR="00D80E1F" w:rsidRPr="00D80E1F" w:rsidRDefault="00FB4FA0" w:rsidP="00FB4FA0">
            <w:pPr>
              <w:suppressAutoHyphens w:val="0"/>
              <w:spacing w:line="240" w:lineRule="auto"/>
              <w:rPr>
                <w:lang w:val="en-GB" w:eastAsia="en-GB"/>
              </w:rPr>
            </w:pPr>
            <w:r>
              <w:rPr>
                <w:lang w:val="en-GB" w:eastAsia="en-GB"/>
              </w:rPr>
              <w:t xml:space="preserve">Dedicated </w:t>
            </w:r>
            <w:r w:rsidR="00D80E1F" w:rsidRPr="00D80E1F">
              <w:rPr>
                <w:lang w:val="en-GB" w:eastAsia="en-GB"/>
              </w:rPr>
              <w:t>power supply is connected.</w:t>
            </w:r>
          </w:p>
        </w:tc>
      </w:tr>
      <w:tr w:rsidR="00D80E1F" w:rsidRPr="00833666" w14:paraId="7D0299E5" w14:textId="77777777" w:rsidTr="00F72A30">
        <w:trPr>
          <w:trHeight w:val="548"/>
        </w:trPr>
        <w:tc>
          <w:tcPr>
            <w:tcW w:w="1382" w:type="dxa"/>
            <w:tcBorders>
              <w:top w:val="nil"/>
              <w:left w:val="single" w:sz="4" w:space="0" w:color="auto"/>
              <w:bottom w:val="single" w:sz="4" w:space="0" w:color="auto"/>
              <w:right w:val="single" w:sz="4" w:space="0" w:color="auto"/>
            </w:tcBorders>
            <w:shd w:val="clear" w:color="auto" w:fill="FFFFFF"/>
            <w:noWrap/>
            <w:vAlign w:val="center"/>
            <w:hideMark/>
          </w:tcPr>
          <w:p w14:paraId="6F52FE96" w14:textId="2D5BD20B" w:rsidR="00D80E1F" w:rsidRPr="00CF4CE3" w:rsidRDefault="00D80E1F">
            <w:pPr>
              <w:suppressAutoHyphens w:val="0"/>
              <w:spacing w:line="240" w:lineRule="auto"/>
              <w:ind w:right="-108"/>
              <w:rPr>
                <w:lang w:eastAsia="en-GB"/>
              </w:rPr>
            </w:pPr>
            <w:r w:rsidRPr="00CF4CE3">
              <w:rPr>
                <w:lang w:eastAsia="en-GB"/>
              </w:rPr>
              <w:t>SIM</w:t>
            </w:r>
          </w:p>
        </w:tc>
        <w:tc>
          <w:tcPr>
            <w:tcW w:w="2398" w:type="dxa"/>
            <w:tcBorders>
              <w:top w:val="nil"/>
              <w:left w:val="nil"/>
              <w:bottom w:val="single" w:sz="4" w:space="0" w:color="auto"/>
              <w:right w:val="single" w:sz="4" w:space="0" w:color="auto"/>
            </w:tcBorders>
            <w:shd w:val="clear" w:color="auto" w:fill="FFFFFF"/>
            <w:vAlign w:val="center"/>
            <w:hideMark/>
          </w:tcPr>
          <w:p w14:paraId="5DFDC291" w14:textId="77777777" w:rsidR="00D80E1F" w:rsidRPr="00CF4CE3" w:rsidRDefault="00D80E1F" w:rsidP="00F72A30">
            <w:pPr>
              <w:suppressAutoHyphens w:val="0"/>
              <w:spacing w:line="240" w:lineRule="auto"/>
              <w:rPr>
                <w:lang w:eastAsia="en-GB"/>
              </w:rPr>
            </w:pPr>
            <w:r w:rsidRPr="00CF4CE3">
              <w:rPr>
                <w:lang w:eastAsia="en-GB"/>
              </w:rPr>
              <w:t>Not present</w:t>
            </w:r>
          </w:p>
        </w:tc>
        <w:tc>
          <w:tcPr>
            <w:tcW w:w="3697" w:type="dxa"/>
            <w:tcBorders>
              <w:top w:val="nil"/>
              <w:left w:val="nil"/>
              <w:bottom w:val="single" w:sz="4" w:space="0" w:color="auto"/>
              <w:right w:val="single" w:sz="4" w:space="0" w:color="auto"/>
            </w:tcBorders>
            <w:shd w:val="clear" w:color="auto" w:fill="FFFFFF"/>
            <w:vAlign w:val="center"/>
            <w:hideMark/>
          </w:tcPr>
          <w:p w14:paraId="6B1E1B1A" w14:textId="77777777" w:rsidR="00D80E1F" w:rsidRPr="00D80E1F" w:rsidRDefault="00D80E1F" w:rsidP="00F72A30">
            <w:pPr>
              <w:suppressAutoHyphens w:val="0"/>
              <w:spacing w:line="240" w:lineRule="auto"/>
              <w:rPr>
                <w:bCs/>
                <w:lang w:val="en-GB" w:eastAsia="en-GB"/>
              </w:rPr>
            </w:pPr>
            <w:r w:rsidRPr="00D80E1F">
              <w:rPr>
                <w:bCs/>
                <w:lang w:val="en-GB" w:eastAsia="en-GB"/>
              </w:rPr>
              <w:t>This item only applies if a removable SIM card is used.</w:t>
            </w:r>
          </w:p>
        </w:tc>
      </w:tr>
      <w:tr w:rsidR="00D80E1F" w:rsidRPr="00833666" w14:paraId="748B47C8" w14:textId="77777777" w:rsidTr="00F72A30">
        <w:trPr>
          <w:trHeight w:val="971"/>
        </w:trPr>
        <w:tc>
          <w:tcPr>
            <w:tcW w:w="1382"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6DA6E964" w14:textId="77777777" w:rsidR="00D80E1F" w:rsidRPr="00316B78" w:rsidRDefault="00D80E1F" w:rsidP="00F72A30">
            <w:pPr>
              <w:suppressAutoHyphens w:val="0"/>
              <w:spacing w:line="240" w:lineRule="auto"/>
              <w:ind w:right="-108"/>
              <w:rPr>
                <w:lang w:val="en-GB" w:eastAsia="en-GB"/>
              </w:rPr>
            </w:pPr>
            <w:r w:rsidRPr="00316B78">
              <w:rPr>
                <w:lang w:val="en-GB" w:eastAsia="en-GB"/>
              </w:rPr>
              <w:lastRenderedPageBreak/>
              <w:t xml:space="preserve">Back-up power supply </w:t>
            </w:r>
          </w:p>
          <w:p w14:paraId="67D6E44B" w14:textId="37548F06" w:rsidR="00931F3F" w:rsidRPr="00316B78" w:rsidRDefault="00931F3F" w:rsidP="00F72A30">
            <w:pPr>
              <w:suppressAutoHyphens w:val="0"/>
              <w:spacing w:line="240" w:lineRule="auto"/>
              <w:ind w:right="-108"/>
              <w:rPr>
                <w:lang w:val="en-GB" w:eastAsia="en-GB"/>
              </w:rPr>
            </w:pPr>
            <w:r w:rsidRPr="00316B78">
              <w:rPr>
                <w:lang w:val="en-GB" w:eastAsia="en-GB"/>
              </w:rPr>
              <w:t>(if fitted)</w:t>
            </w:r>
          </w:p>
        </w:tc>
        <w:tc>
          <w:tcPr>
            <w:tcW w:w="2398" w:type="dxa"/>
            <w:tcBorders>
              <w:top w:val="single" w:sz="4" w:space="0" w:color="auto"/>
              <w:left w:val="nil"/>
              <w:bottom w:val="single" w:sz="12" w:space="0" w:color="auto"/>
              <w:right w:val="single" w:sz="4" w:space="0" w:color="auto"/>
            </w:tcBorders>
            <w:shd w:val="clear" w:color="auto" w:fill="FFFFFF"/>
            <w:vAlign w:val="center"/>
            <w:hideMark/>
          </w:tcPr>
          <w:p w14:paraId="3A01060F" w14:textId="77777777" w:rsidR="00D80E1F" w:rsidRPr="00D80E1F" w:rsidRDefault="00D80E1F" w:rsidP="00F72A30">
            <w:pPr>
              <w:suppressAutoHyphens w:val="0"/>
              <w:spacing w:line="240" w:lineRule="auto"/>
              <w:rPr>
                <w:bCs/>
                <w:lang w:val="en-GB" w:eastAsia="en-GB"/>
              </w:rPr>
            </w:pPr>
            <w:r w:rsidRPr="00D80E1F">
              <w:rPr>
                <w:bCs/>
                <w:lang w:val="en-GB" w:eastAsia="en-GB"/>
              </w:rPr>
              <w:t>The state of charge, threshold for warning at the discretion of the manufacturer</w:t>
            </w:r>
          </w:p>
        </w:tc>
        <w:tc>
          <w:tcPr>
            <w:tcW w:w="3697" w:type="dxa"/>
            <w:tcBorders>
              <w:top w:val="single" w:sz="4" w:space="0" w:color="auto"/>
              <w:left w:val="nil"/>
              <w:bottom w:val="single" w:sz="12" w:space="0" w:color="auto"/>
              <w:right w:val="single" w:sz="4" w:space="0" w:color="auto"/>
            </w:tcBorders>
            <w:shd w:val="clear" w:color="auto" w:fill="FFFFFF"/>
            <w:vAlign w:val="center"/>
            <w:hideMark/>
          </w:tcPr>
          <w:p w14:paraId="54524E1B" w14:textId="77777777" w:rsidR="00D80E1F" w:rsidRPr="00D80E1F" w:rsidRDefault="00D80E1F" w:rsidP="00F72A30">
            <w:pPr>
              <w:suppressAutoHyphens w:val="0"/>
              <w:spacing w:line="240" w:lineRule="auto"/>
              <w:rPr>
                <w:bCs/>
                <w:lang w:val="en-GB" w:eastAsia="en-GB"/>
              </w:rPr>
            </w:pPr>
            <w:r w:rsidRPr="00D80E1F">
              <w:rPr>
                <w:bCs/>
                <w:lang w:val="en-GB" w:eastAsia="en-GB"/>
              </w:rPr>
              <w:t xml:space="preserve">Failure if the state of charge is at a critical level according to the manufacturer. </w:t>
            </w:r>
          </w:p>
        </w:tc>
      </w:tr>
    </w:tbl>
    <w:p w14:paraId="1E4DCC07" w14:textId="77777777" w:rsidR="00D80E1F" w:rsidRPr="008A7845" w:rsidRDefault="00D80E1F" w:rsidP="00D80E1F">
      <w:pPr>
        <w:tabs>
          <w:tab w:val="left" w:pos="2268"/>
        </w:tabs>
        <w:spacing w:before="120" w:after="120" w:line="240" w:lineRule="auto"/>
        <w:ind w:left="2268" w:right="1134" w:hanging="1134"/>
        <w:jc w:val="both"/>
        <w:rPr>
          <w:lang w:val="en-GB"/>
        </w:rPr>
      </w:pPr>
    </w:p>
    <w:p w14:paraId="2998F280"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35.7.3.2.</w:t>
      </w:r>
      <w:r w:rsidRPr="008A7845">
        <w:rPr>
          <w:lang w:val="en-GB"/>
        </w:rPr>
        <w:tab/>
        <w:t>Test procedure</w:t>
      </w:r>
    </w:p>
    <w:p w14:paraId="6B9BD6B0"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Self-test function verification test</w:t>
      </w:r>
    </w:p>
    <w:p w14:paraId="548814FF"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35.7.3.2.1.</w:t>
      </w:r>
      <w:r w:rsidRPr="008A7845">
        <w:rPr>
          <w:lang w:val="en-GB"/>
        </w:rPr>
        <w:tab/>
        <w:t>The following test shall be performed on an AECS on a representative arrangement of components.</w:t>
      </w:r>
    </w:p>
    <w:p w14:paraId="039A6C9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35.7.3.2.2.</w:t>
      </w:r>
      <w:r w:rsidRPr="008A7845">
        <w:rPr>
          <w:lang w:val="en-GB"/>
        </w:rPr>
        <w:tab/>
        <w:t>Simulate a malfunction of the AECS system by introducing a critical failure in one or more of the items monitored by the self-test function according to the technical documentation provided by the manufacturer. The item(s) shall be selected at the discretion of the Technical Service.</w:t>
      </w:r>
    </w:p>
    <w:p w14:paraId="56453459"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35.7.3.2.3.</w:t>
      </w:r>
      <w:r w:rsidRPr="008A7845">
        <w:rPr>
          <w:lang w:val="en-GB"/>
        </w:rPr>
        <w:tab/>
        <w:t>Power the AECS up and verify that the AECS warning signal device illuminates.</w:t>
      </w:r>
    </w:p>
    <w:p w14:paraId="37F6237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35.7.3.2.4.</w:t>
      </w:r>
      <w:r w:rsidRPr="008A7845">
        <w:rPr>
          <w:lang w:val="en-GB"/>
        </w:rPr>
        <w:tab/>
        <w:t>Power the AECS down and restore it to normal operation.</w:t>
      </w:r>
    </w:p>
    <w:p w14:paraId="78BB134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35.7.3.2.5.</w:t>
      </w:r>
      <w:r w:rsidRPr="008A7845">
        <w:rPr>
          <w:lang w:val="en-GB"/>
        </w:rPr>
        <w:tab/>
        <w:t>Power the AECS up and verify that the AECS warning signal device does not illuminate or extinguishes shortly after illuminating initially.</w:t>
      </w:r>
    </w:p>
    <w:p w14:paraId="3BDF411E"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35.8.</w:t>
      </w:r>
      <w:r w:rsidRPr="008A7845">
        <w:rPr>
          <w:lang w:val="en-GB"/>
        </w:rPr>
        <w:tab/>
        <w:t>Hands-free audio performance</w:t>
      </w:r>
    </w:p>
    <w:p w14:paraId="7ED1E9E5"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 xml:space="preserve">The AECS shall provide sufficient voice intelligibility for the vehicle driver. </w:t>
      </w:r>
    </w:p>
    <w:p w14:paraId="5606F9C4"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35.8.1.</w:t>
      </w:r>
      <w:r w:rsidRPr="008A7845">
        <w:rPr>
          <w:lang w:val="en-GB"/>
        </w:rPr>
        <w:tab/>
      </w:r>
      <w:r w:rsidRPr="008A7845">
        <w:rPr>
          <w:lang w:val="en-GB"/>
        </w:rPr>
        <w:tab/>
        <w:t>Subject to paragraph 1.5., this can be demonstrated as follows:</w:t>
      </w:r>
    </w:p>
    <w:p w14:paraId="64A8AC8B"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 xml:space="preserve">Pre-crash voice intelligibility shall be demonstrated by proving compliance with ITU-T P.1140 06/15 in a vehicle prior to conducting any of the tests according to </w:t>
      </w:r>
      <w:r w:rsidR="00D20FBD" w:rsidRPr="008A7845">
        <w:rPr>
          <w:lang w:val="en-GB"/>
        </w:rPr>
        <w:t xml:space="preserve">UN </w:t>
      </w:r>
      <w:r w:rsidRPr="008A7845">
        <w:rPr>
          <w:lang w:val="en-GB"/>
        </w:rPr>
        <w:t>Regulations Nos. 94 and/or 95 whichever is relevant.</w:t>
      </w:r>
    </w:p>
    <w:p w14:paraId="35F03041"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AECS compliance shall be checked based on ITU-T P.1140 06/15 with the following additions to paragraphs 8.8.1. and 8.8.3. of this ITU standard:</w:t>
      </w:r>
    </w:p>
    <w:p w14:paraId="5A780CB2" w14:textId="78C1CBF9"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 xml:space="preserve">TCLw: TCLw </w:t>
      </w:r>
      <w:r w:rsidR="00492D12">
        <w:rPr>
          <w:lang w:val="en-GB"/>
        </w:rPr>
        <w:t xml:space="preserve">should </w:t>
      </w:r>
      <w:r w:rsidRPr="008A7845">
        <w:rPr>
          <w:lang w:val="en-GB"/>
        </w:rPr>
        <w:t>be at least 46 dB for all settings of the AGC which shall be verified by the manufacturer of the IVS system. During testing the maximum setting of the volume control cannot be reliably determined due to activated AGC. Therefore, the test is conducted with nominal system setting in quiet mode as described in chapter 8.8.1. of ITU-T P.1140 06/15.</w:t>
      </w:r>
    </w:p>
    <w:p w14:paraId="4A8BF5C2"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Echo performance with time variant echo path and speech: Note that for some vehicles, opening and closing the door may lead to unwanted acoustic warning signals during the measurement, which may impact the test. In such event the test is conducted by positioning a person on the co-driver</w:t>
      </w:r>
      <w:r w:rsidR="00F72A30" w:rsidRPr="008A7845">
        <w:rPr>
          <w:lang w:val="en-GB"/>
        </w:rPr>
        <w:t>'</w:t>
      </w:r>
      <w:r w:rsidRPr="008A7845">
        <w:rPr>
          <w:lang w:val="en-GB"/>
        </w:rPr>
        <w:t>s seat, who is quietly moving the inboard arm (e.g. left arm for left-hand drive vehicles) up and down during the measurement (according to paragraph 8.8.3. of ITU-T P.1140 06/15).</w:t>
      </w:r>
    </w:p>
    <w:p w14:paraId="765FFF4C"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35.8.2.</w:t>
      </w:r>
      <w:r w:rsidRPr="008A7845">
        <w:rPr>
          <w:lang w:val="en-GB"/>
        </w:rPr>
        <w:tab/>
      </w:r>
      <w:r w:rsidRPr="008A7845">
        <w:rPr>
          <w:lang w:val="en-GB"/>
        </w:rPr>
        <w:tab/>
        <w:t xml:space="preserve">Post-crash voice intelligibility shall be demonstrated by subjective testing in accordance with paragraph 35.8.3. after performing tests according to </w:t>
      </w:r>
      <w:r w:rsidR="00D20FBD" w:rsidRPr="008A7845">
        <w:rPr>
          <w:lang w:val="en-GB"/>
        </w:rPr>
        <w:t xml:space="preserve">UN </w:t>
      </w:r>
      <w:r w:rsidRPr="008A7845">
        <w:rPr>
          <w:lang w:val="en-GB"/>
        </w:rPr>
        <w:t>Regulations Nos. 94 and/or 95 whichever is relevant.</w:t>
      </w:r>
    </w:p>
    <w:p w14:paraId="5BD1EF0F"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35.8.3.</w:t>
      </w:r>
      <w:r w:rsidRPr="008A7845">
        <w:rPr>
          <w:lang w:val="en-GB"/>
        </w:rPr>
        <w:tab/>
      </w:r>
      <w:r w:rsidRPr="008A7845">
        <w:rPr>
          <w:lang w:val="en-GB"/>
        </w:rPr>
        <w:tab/>
        <w:t>Testing languages</w:t>
      </w:r>
    </w:p>
    <w:p w14:paraId="1FCCF46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lastRenderedPageBreak/>
        <w:t>35.8.3.1.</w:t>
      </w:r>
      <w:r w:rsidRPr="008A7845">
        <w:rPr>
          <w:lang w:val="en-GB"/>
        </w:rPr>
        <w:tab/>
        <w:t>The languages used in the post-crash hands-free audio performance intelligibility test shall be those of one of the Contracting Parties as identified in the appendix of Annex 11 to this Regulation, with the sentences voiced in good, clear pronunciation. The language used for the testing shall be noted in the test report.</w:t>
      </w:r>
    </w:p>
    <w:p w14:paraId="14C81697"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35.8.3.2.</w:t>
      </w:r>
      <w:r w:rsidRPr="008A7845">
        <w:rPr>
          <w:lang w:val="en-GB"/>
        </w:rPr>
        <w:tab/>
        <w:t>The vehicle manufacturer shall demonstrate, through the use of documentation, compliance with all the other languages identified in the Appendix to Annex 11 to this Regulation. Any such documentation shall be appended to the test report.</w:t>
      </w:r>
    </w:p>
    <w:p w14:paraId="5B17612A"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35.8.3.3.</w:t>
      </w:r>
      <w:r w:rsidRPr="008A7845">
        <w:rPr>
          <w:lang w:val="en-GB"/>
        </w:rPr>
        <w:tab/>
        <w:t>In the case the vehicle type may be equipped with different variants of the AECS with regional specific adjustments, the manufacturer shall demonstrate through documentation that the requirements of this Regulation are fulfilled in all variants.</w:t>
      </w:r>
    </w:p>
    <w:p w14:paraId="2AF77EF2"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35.9.</w:t>
      </w:r>
      <w:r w:rsidRPr="008A7845">
        <w:rPr>
          <w:lang w:val="en-GB"/>
        </w:rPr>
        <w:tab/>
      </w:r>
      <w:r w:rsidRPr="008A7845">
        <w:rPr>
          <w:lang w:val="en-GB"/>
        </w:rPr>
        <w:tab/>
        <w:t>Verification of AECS power supply performance</w:t>
      </w:r>
    </w:p>
    <w:p w14:paraId="73CDD8F6"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35.9.1.</w:t>
      </w:r>
      <w:r w:rsidRPr="008A7845">
        <w:rPr>
          <w:lang w:val="en-GB"/>
        </w:rPr>
        <w:tab/>
        <w:t xml:space="preserve">Before the impact test under </w:t>
      </w:r>
      <w:r w:rsidR="00D20FBD" w:rsidRPr="008A7845">
        <w:rPr>
          <w:lang w:val="en-GB"/>
        </w:rPr>
        <w:t xml:space="preserve">UN </w:t>
      </w:r>
      <w:r w:rsidRPr="008A7845">
        <w:rPr>
          <w:lang w:val="en-GB"/>
        </w:rPr>
        <w:t>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3B094769"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This shall be demonstrated by the manufacturer in all expected post-crash power supply conditions of these impact tests (</w:t>
      </w:r>
      <w:r w:rsidR="00D20FBD" w:rsidRPr="008A7845">
        <w:rPr>
          <w:lang w:val="en-GB"/>
        </w:rPr>
        <w:t xml:space="preserve">UN </w:t>
      </w:r>
      <w:r w:rsidRPr="008A7845">
        <w:rPr>
          <w:lang w:val="en-GB"/>
        </w:rPr>
        <w:t>Regulations Nos. 94 and/or 95 whichever is relevant), taking into account the vehicle</w:t>
      </w:r>
      <w:r w:rsidR="00F72A30" w:rsidRPr="008A7845">
        <w:rPr>
          <w:lang w:val="en-GB"/>
        </w:rPr>
        <w:t>'</w:t>
      </w:r>
      <w:r w:rsidRPr="008A7845">
        <w:rPr>
          <w:lang w:val="en-GB"/>
        </w:rPr>
        <w:t>s power management strategy.</w:t>
      </w:r>
    </w:p>
    <w:p w14:paraId="6E054C4D"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35.9.2.</w:t>
      </w:r>
      <w:r w:rsidRPr="008A7845">
        <w:rPr>
          <w:lang w:val="en-GB"/>
        </w:rPr>
        <w:tab/>
      </w:r>
      <w:r w:rsidRPr="008A7845">
        <w:rPr>
          <w:lang w:val="en-GB"/>
        </w:rPr>
        <w:tab/>
        <w:t xml:space="preserve">After the impact test under </w:t>
      </w:r>
      <w:r w:rsidR="00D20FBD" w:rsidRPr="008A7845">
        <w:rPr>
          <w:lang w:val="en-GB"/>
        </w:rPr>
        <w:t xml:space="preserve">UN </w:t>
      </w:r>
      <w:r w:rsidRPr="008A7845">
        <w:rPr>
          <w:lang w:val="en-GB"/>
        </w:rPr>
        <w:t>Regulations Nos. 94 and/or 95 whichever is relevant, the AECS power supply shall be able to supply power to the AECS. This may be verified by one of the methods described in Annex 11 to this Regulation.</w:t>
      </w:r>
    </w:p>
    <w:p w14:paraId="5C4D18E9"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35.10.</w:t>
      </w:r>
      <w:r w:rsidRPr="008A7845">
        <w:rPr>
          <w:lang w:val="en-GB"/>
        </w:rPr>
        <w:tab/>
      </w:r>
      <w:r w:rsidRPr="008A7845">
        <w:rPr>
          <w:lang w:val="en-GB"/>
        </w:rPr>
        <w:tab/>
        <w:t>Resistance to impact</w:t>
      </w:r>
    </w:p>
    <w:p w14:paraId="14C19510"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ab/>
        <w:t>The AECS shall remain operational after impact. This shall be demonstrated according to Annex 9 and a verification of the MSD and HMI functionality according to paragraph 2. of Annex 11 to this Regulation.</w:t>
      </w:r>
    </w:p>
    <w:p w14:paraId="6180484C" w14:textId="77777777" w:rsidR="00D80E1F" w:rsidRPr="008A7845" w:rsidRDefault="00D80E1F" w:rsidP="00D80E1F">
      <w:pPr>
        <w:tabs>
          <w:tab w:val="left" w:pos="2268"/>
        </w:tabs>
        <w:spacing w:before="120" w:after="120" w:line="240" w:lineRule="auto"/>
        <w:ind w:left="2268" w:right="1134" w:hanging="1134"/>
        <w:jc w:val="both"/>
        <w:rPr>
          <w:lang w:val="en-GB"/>
        </w:rPr>
      </w:pPr>
      <w:r w:rsidRPr="008A7845">
        <w:rPr>
          <w:lang w:val="en-GB"/>
        </w:rPr>
        <w:t>35.10.1.</w:t>
      </w:r>
      <w:r w:rsidRPr="008A7845">
        <w:rPr>
          <w:lang w:val="en-GB"/>
        </w:rPr>
        <w:tab/>
        <w:t>The following AECS components shall be tested to Annex 9:</w:t>
      </w:r>
    </w:p>
    <w:p w14:paraId="11628260"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Control module;</w:t>
      </w:r>
    </w:p>
    <w:p w14:paraId="0B304C88"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Communication module excluding microphones and loudspeakers;</w:t>
      </w:r>
    </w:p>
    <w:p w14:paraId="56F4C4F6"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(c)</w:t>
      </w:r>
      <w:r w:rsidRPr="008A7845">
        <w:rPr>
          <w:lang w:val="en-GB"/>
        </w:rPr>
        <w:tab/>
        <w:t>Back-up power supply (if fitted);</w:t>
      </w:r>
    </w:p>
    <w:p w14:paraId="0734FD1E"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(d)</w:t>
      </w:r>
      <w:r w:rsidRPr="008A7845">
        <w:rPr>
          <w:lang w:val="en-GB"/>
        </w:rPr>
        <w:tab/>
        <w:t>Connectors</w:t>
      </w:r>
      <w:r w:rsidRPr="008A7845">
        <w:rPr>
          <w:vertAlign w:val="superscript"/>
        </w:rPr>
        <w:footnoteReference w:id="9"/>
      </w:r>
      <w:r w:rsidRPr="008A7845">
        <w:rPr>
          <w:lang w:val="en-GB"/>
        </w:rPr>
        <w:t>;</w:t>
      </w:r>
    </w:p>
    <w:p w14:paraId="16DF2305" w14:textId="1EDBE1A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(e)</w:t>
      </w:r>
      <w:r w:rsidRPr="008A7845">
        <w:rPr>
          <w:lang w:val="en-GB"/>
        </w:rPr>
        <w:tab/>
      </w:r>
      <w:r w:rsidR="00E727DB">
        <w:rPr>
          <w:lang w:val="en-GB"/>
        </w:rPr>
        <w:t xml:space="preserve">Mobile </w:t>
      </w:r>
      <w:r w:rsidR="00C56BE4">
        <w:rPr>
          <w:lang w:val="en-GB"/>
        </w:rPr>
        <w:t>n</w:t>
      </w:r>
      <w:r w:rsidRPr="008A7845">
        <w:rPr>
          <w:lang w:val="en-GB"/>
        </w:rPr>
        <w:t>etwork antenna.</w:t>
      </w:r>
    </w:p>
    <w:p w14:paraId="094F365C" w14:textId="77777777" w:rsidR="00D80E1F" w:rsidRPr="008A7845" w:rsidRDefault="00D80E1F" w:rsidP="00D80E1F">
      <w:pPr>
        <w:tabs>
          <w:tab w:val="left" w:pos="1700"/>
          <w:tab w:val="left" w:pos="2340"/>
        </w:tabs>
        <w:suppressAutoHyphens w:val="0"/>
        <w:spacing w:after="120" w:line="240" w:lineRule="auto"/>
        <w:ind w:left="2348" w:right="1138" w:hanging="1210"/>
        <w:rPr>
          <w:lang w:val="en-GB"/>
        </w:rPr>
      </w:pPr>
      <w:r w:rsidRPr="008A7845">
        <w:rPr>
          <w:lang w:val="en-GB"/>
        </w:rPr>
        <w:t>35.10.2.</w:t>
      </w:r>
      <w:r w:rsidRPr="008A7845">
        <w:rPr>
          <w:lang w:val="en-GB"/>
        </w:rPr>
        <w:tab/>
        <w:t>If the applicant for approval so requests, the following AECS components may be tested to Annex 9 to this Regulation:</w:t>
      </w:r>
    </w:p>
    <w:p w14:paraId="3EE51C19" w14:textId="746C8095"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r>
      <w:r w:rsidR="00E727DB">
        <w:rPr>
          <w:lang w:val="en-GB"/>
        </w:rPr>
        <w:t>W</w:t>
      </w:r>
      <w:r w:rsidRPr="008A7845">
        <w:rPr>
          <w:lang w:val="en-GB"/>
        </w:rPr>
        <w:t>arning signal device;</w:t>
      </w:r>
    </w:p>
    <w:p w14:paraId="7673B928"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lastRenderedPageBreak/>
        <w:tab/>
        <w:t>(b)</w:t>
      </w:r>
      <w:r w:rsidRPr="008A7845">
        <w:rPr>
          <w:lang w:val="en-GB"/>
        </w:rPr>
        <w:tab/>
        <w:t>Hands-free audio equipment (microphones and loudspeakers);</w:t>
      </w:r>
    </w:p>
    <w:p w14:paraId="509317B6" w14:textId="018DC7D3" w:rsidR="00D80E1F" w:rsidRPr="001B11FF"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r>
      <w:r w:rsidRPr="001B11FF">
        <w:rPr>
          <w:lang w:val="en-GB"/>
        </w:rPr>
        <w:t>(c)</w:t>
      </w:r>
      <w:r w:rsidRPr="001B11FF">
        <w:rPr>
          <w:lang w:val="en-GB"/>
        </w:rPr>
        <w:tab/>
      </w:r>
      <w:r w:rsidR="00E727DB" w:rsidRPr="001B11FF">
        <w:rPr>
          <w:lang w:val="en-GB"/>
        </w:rPr>
        <w:t>I</w:t>
      </w:r>
      <w:r w:rsidRPr="001B11FF">
        <w:rPr>
          <w:lang w:val="en-GB"/>
        </w:rPr>
        <w:t>nformation signal device;</w:t>
      </w:r>
    </w:p>
    <w:p w14:paraId="3601756A"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460C61">
        <w:rPr>
          <w:lang w:val="en-GB"/>
        </w:rPr>
        <w:tab/>
      </w:r>
      <w:r w:rsidRPr="008A7845">
        <w:rPr>
          <w:lang w:val="en-GB"/>
        </w:rPr>
        <w:t>(d)</w:t>
      </w:r>
      <w:r w:rsidRPr="008A7845">
        <w:rPr>
          <w:lang w:val="en-GB"/>
        </w:rPr>
        <w:tab/>
        <w:t>Power supply other than back-up power supply mentioned in paragraph 35.10.1.;</w:t>
      </w:r>
    </w:p>
    <w:p w14:paraId="7102243E"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(e)</w:t>
      </w:r>
      <w:r w:rsidRPr="008A7845">
        <w:rPr>
          <w:lang w:val="en-GB"/>
        </w:rPr>
        <w:tab/>
        <w:t>GNSS antenna;</w:t>
      </w:r>
    </w:p>
    <w:p w14:paraId="7A355C53"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(f)</w:t>
      </w:r>
      <w:r w:rsidRPr="008A7845">
        <w:rPr>
          <w:lang w:val="en-GB"/>
        </w:rPr>
        <w:tab/>
        <w:t>GNSS receiver.</w:t>
      </w:r>
    </w:p>
    <w:p w14:paraId="6C23DB74" w14:textId="77777777" w:rsidR="00D80E1F" w:rsidRPr="00CF4CE3" w:rsidRDefault="00D80E1F" w:rsidP="00D80E1F">
      <w:pPr>
        <w:keepNext/>
        <w:keepLines/>
        <w:tabs>
          <w:tab w:val="left" w:pos="1134"/>
        </w:tabs>
        <w:suppressAutoHyphens w:val="0"/>
        <w:spacing w:before="360" w:after="240" w:line="300" w:lineRule="exact"/>
        <w:ind w:left="2268" w:right="1134" w:hanging="2268"/>
        <w:rPr>
          <w:b/>
          <w:sz w:val="28"/>
          <w:lang w:val="en-US"/>
        </w:rPr>
      </w:pPr>
      <w:bookmarkStart w:id="66" w:name="_Toc456777167"/>
      <w:r w:rsidRPr="00D80E1F">
        <w:rPr>
          <w:b/>
          <w:sz w:val="28"/>
          <w:lang w:val="en-GB"/>
        </w:rPr>
        <w:tab/>
        <w:t>36.</w:t>
      </w:r>
      <w:r w:rsidRPr="00D80E1F">
        <w:rPr>
          <w:b/>
          <w:sz w:val="28"/>
          <w:lang w:val="en-GB"/>
        </w:rPr>
        <w:tab/>
        <w:t>Modifications and extension of approval of a vehicle type equipped with an AECS</w:t>
      </w:r>
      <w:bookmarkEnd w:id="66"/>
    </w:p>
    <w:p w14:paraId="36A6E25C"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w:t>
      </w:r>
      <w:r w:rsidRPr="008A7845">
        <w:rPr>
          <w:lang w:val="en-GB"/>
        </w:rPr>
        <w:tab/>
        <w:t>Every modification to the existing vehicle type or of its AECS shall be notified to the Type Approval Authority which approved the vehicle type. The Type Approval Authority shall then either:</w:t>
      </w:r>
    </w:p>
    <w:p w14:paraId="3B46A895"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decide, in consultation with the manufacturer, that a new type approval is to be granted; or</w:t>
      </w:r>
    </w:p>
    <w:p w14:paraId="20BE28B5"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apply the procedure contained in paragraph 36.1.1. (Revision) and, if applicable, the procedure contained in paragraph 36.1.2. (Extension).</w:t>
      </w:r>
    </w:p>
    <w:p w14:paraId="3A2C73A8"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36.1.1.</w:t>
      </w:r>
      <w:r w:rsidRPr="008A7845">
        <w:rPr>
          <w:lang w:val="en-GB"/>
        </w:rPr>
        <w:tab/>
        <w:t>Revision</w:t>
      </w:r>
    </w:p>
    <w:p w14:paraId="565DCDF2"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ab/>
        <w:t xml:space="preserve">When particulars recorded in the information documents of Annex 8 to this Regulation have changed and the Type Approval Authority considers that the modifications made are unlikely to have appreciable adverse effect, and that in any case the vehicle still meets the requirements, the modification shall be designated a </w:t>
      </w:r>
      <w:r w:rsidR="00F72A30" w:rsidRPr="008A7845">
        <w:rPr>
          <w:lang w:val="en-GB"/>
        </w:rPr>
        <w:t>"</w:t>
      </w:r>
      <w:r w:rsidRPr="008A7845">
        <w:rPr>
          <w:lang w:val="en-GB"/>
        </w:rPr>
        <w:t>revision</w:t>
      </w:r>
      <w:r w:rsidR="00F72A30" w:rsidRPr="008A7845">
        <w:rPr>
          <w:lang w:val="en-GB"/>
        </w:rPr>
        <w:t>"</w:t>
      </w:r>
      <w:r w:rsidRPr="008A7845">
        <w:rPr>
          <w:lang w:val="en-GB"/>
        </w:rPr>
        <w:t>.</w:t>
      </w:r>
    </w:p>
    <w:p w14:paraId="67B2958D"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ab/>
        <w:t>In such a case, the Type Approval Authority shall issue the revised pages of the information documents of Annex 8 as necessary, marking each revised page to show clearly the nature of the modification and the date of re-issue. A consolidated</w:t>
      </w:r>
      <w:r w:rsidRPr="008A7845">
        <w:rPr>
          <w:rFonts w:hint="eastAsia"/>
          <w:lang w:val="en-GB"/>
        </w:rPr>
        <w:t>，</w:t>
      </w:r>
      <w:r w:rsidRPr="008A7845">
        <w:rPr>
          <w:lang w:val="en-GB"/>
        </w:rPr>
        <w:t>updated version of the information documents of Annex 8, accompanied by a detailed description of the modification, shall be deemed to meet this requirement.</w:t>
      </w:r>
    </w:p>
    <w:p w14:paraId="49203DDB"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36.1.2.</w:t>
      </w:r>
      <w:r w:rsidRPr="008A7845">
        <w:rPr>
          <w:lang w:val="en-GB"/>
        </w:rPr>
        <w:tab/>
        <w:t>Extension</w:t>
      </w:r>
    </w:p>
    <w:p w14:paraId="74F1C928"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ab/>
        <w:t xml:space="preserve">The modification shall be designated an </w:t>
      </w:r>
      <w:r w:rsidR="00F72A30" w:rsidRPr="008A7845">
        <w:rPr>
          <w:lang w:val="en-GB"/>
        </w:rPr>
        <w:t>"</w:t>
      </w:r>
      <w:r w:rsidRPr="008A7845">
        <w:rPr>
          <w:lang w:val="en-GB"/>
        </w:rPr>
        <w:t>extension</w:t>
      </w:r>
      <w:r w:rsidR="00F72A30" w:rsidRPr="008A7845">
        <w:rPr>
          <w:lang w:val="en-GB"/>
        </w:rPr>
        <w:t>"</w:t>
      </w:r>
      <w:r w:rsidRPr="008A7845">
        <w:rPr>
          <w:lang w:val="en-GB"/>
        </w:rPr>
        <w:t xml:space="preserve"> if, in addition to the change of the particulars recorded in the information folder,</w:t>
      </w:r>
    </w:p>
    <w:p w14:paraId="7ABEF21F"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further inspections or tests are required; or</w:t>
      </w:r>
    </w:p>
    <w:p w14:paraId="0A5B935D"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any information on the communication document (with the exception of its attachments) has changed; or</w:t>
      </w:r>
    </w:p>
    <w:p w14:paraId="76311340" w14:textId="77777777" w:rsidR="00D80E1F" w:rsidRPr="008A7845" w:rsidRDefault="00D80E1F" w:rsidP="00D80E1F">
      <w:pPr>
        <w:tabs>
          <w:tab w:val="left" w:pos="2268"/>
          <w:tab w:val="left" w:pos="2835"/>
        </w:tabs>
        <w:suppressAutoHyphens w:val="0"/>
        <w:spacing w:before="120" w:after="120" w:line="240" w:lineRule="auto"/>
        <w:ind w:left="2835" w:right="1134" w:hanging="1701"/>
        <w:jc w:val="both"/>
        <w:rPr>
          <w:lang w:val="en-GB"/>
        </w:rPr>
      </w:pPr>
      <w:r w:rsidRPr="008A7845">
        <w:rPr>
          <w:lang w:val="en-GB"/>
        </w:rPr>
        <w:tab/>
        <w:t>(c)</w:t>
      </w:r>
      <w:r w:rsidRPr="008A7845">
        <w:rPr>
          <w:lang w:val="en-GB"/>
        </w:rPr>
        <w:tab/>
        <w:t>approval to a later series of amendments is requested after its entry into force.</w:t>
      </w:r>
    </w:p>
    <w:p w14:paraId="53BC6E7E"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36.2.</w:t>
      </w:r>
      <w:r w:rsidRPr="008A7845">
        <w:rPr>
          <w:lang w:val="en-GB"/>
        </w:rPr>
        <w:tab/>
        <w:t xml:space="preserve">Notice of confirmation, extension, or refusal of approval shall be communicated by the procedure specified in paragraph 34.3. above, to the Contracting Parties to the Agreement which apply this Regulation. In addition, the index to the information documents and to the test reports, attached to the communication document of Annex </w:t>
      </w:r>
      <w:r w:rsidRPr="008A7845">
        <w:rPr>
          <w:lang w:val="en-GB" w:eastAsia="ja-JP"/>
        </w:rPr>
        <w:t>4 to this Regulation</w:t>
      </w:r>
      <w:r w:rsidRPr="008A7845">
        <w:rPr>
          <w:lang w:val="en-GB"/>
        </w:rPr>
        <w:t>, shall be amended accordingly to show the date of the most recent revision or extension.</w:t>
      </w:r>
    </w:p>
    <w:p w14:paraId="7EE7B581"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bookmarkStart w:id="67" w:name="_Toc456777168"/>
      <w:r w:rsidRPr="00D80E1F">
        <w:rPr>
          <w:b/>
          <w:sz w:val="28"/>
          <w:lang w:val="en-GB"/>
        </w:rPr>
        <w:lastRenderedPageBreak/>
        <w:tab/>
        <w:t>37.</w:t>
      </w:r>
      <w:r w:rsidRPr="00D80E1F">
        <w:rPr>
          <w:b/>
          <w:sz w:val="28"/>
          <w:lang w:val="en-GB"/>
        </w:rPr>
        <w:tab/>
        <w:t>Conformity of production</w:t>
      </w:r>
      <w:bookmarkEnd w:id="67"/>
    </w:p>
    <w:p w14:paraId="1A2B1EFC" w14:textId="09BD9799"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37.1.</w:t>
      </w:r>
      <w:r w:rsidRPr="008A7845">
        <w:rPr>
          <w:lang w:val="en-GB"/>
        </w:rPr>
        <w:tab/>
        <w:t xml:space="preserve">The conformity of production procedure shall comply with the requirements set out in the </w:t>
      </w:r>
      <w:r w:rsidRPr="001B11FF">
        <w:rPr>
          <w:lang w:val="en-GB"/>
        </w:rPr>
        <w:t xml:space="preserve">Agreement, </w:t>
      </w:r>
      <w:r w:rsidR="001B11FF" w:rsidRPr="001B11FF">
        <w:rPr>
          <w:lang w:val="en-GB"/>
        </w:rPr>
        <w:t>Schedule 1</w:t>
      </w:r>
      <w:r w:rsidRPr="001B11FF">
        <w:rPr>
          <w:lang w:val="en-GB"/>
        </w:rPr>
        <w:t xml:space="preserve"> (E/ECE/324/E/ECE/TRANS/505/ Rev.</w:t>
      </w:r>
      <w:r w:rsidR="001B11FF" w:rsidRPr="001B11FF">
        <w:rPr>
          <w:lang w:val="en-GB"/>
        </w:rPr>
        <w:t>3</w:t>
      </w:r>
      <w:r w:rsidRPr="001B11FF">
        <w:rPr>
          <w:lang w:val="en-GB"/>
        </w:rPr>
        <w:t>)</w:t>
      </w:r>
      <w:r w:rsidRPr="008A7845">
        <w:rPr>
          <w:lang w:val="en-GB"/>
        </w:rPr>
        <w:t>.</w:t>
      </w:r>
    </w:p>
    <w:p w14:paraId="03506C9D"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37.2.</w:t>
      </w:r>
      <w:r w:rsidRPr="008A7845">
        <w:rPr>
          <w:lang w:val="en-GB"/>
        </w:rPr>
        <w:tab/>
        <w:t>Every vehicle approved under this Regulation shall be so manufactured as to conform to the type approved by meeting the requirements set out in paragraph 35. above.</w:t>
      </w:r>
    </w:p>
    <w:p w14:paraId="3F6365F4"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bookmarkStart w:id="68" w:name="_Toc456777169"/>
      <w:r w:rsidRPr="00D80E1F">
        <w:rPr>
          <w:b/>
          <w:sz w:val="28"/>
          <w:lang w:val="en-GB"/>
        </w:rPr>
        <w:tab/>
        <w:t>38.</w:t>
      </w:r>
      <w:r w:rsidRPr="00D80E1F">
        <w:rPr>
          <w:b/>
          <w:sz w:val="28"/>
          <w:lang w:val="en-GB"/>
        </w:rPr>
        <w:tab/>
        <w:t>Penalties for non-conformity of production</w:t>
      </w:r>
      <w:bookmarkEnd w:id="68"/>
    </w:p>
    <w:p w14:paraId="634B0DD8"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38.1.</w:t>
      </w:r>
      <w:r w:rsidRPr="008A7845">
        <w:rPr>
          <w:lang w:val="en-GB"/>
        </w:rPr>
        <w:tab/>
        <w:t>The approval granted in respect of a vehicle type pursuant to this Regulation may be withdrawn if the requirement laid down in paragraph 37.1. above is not complied with or if the vehicle fails to pass the checks prescribed in paragraph 37.2. above.</w:t>
      </w:r>
    </w:p>
    <w:p w14:paraId="515EFDE5" w14:textId="77777777" w:rsidR="00D80E1F" w:rsidRPr="008A7845"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38.2.</w:t>
      </w:r>
      <w:r w:rsidRPr="008A7845">
        <w:rPr>
          <w:lang w:val="en-GB"/>
        </w:rPr>
        <w:tab/>
        <w:t xml:space="preserve">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w:t>
      </w:r>
      <w:r w:rsidR="00F72A30" w:rsidRPr="008A7845">
        <w:rPr>
          <w:lang w:val="en-GB"/>
        </w:rPr>
        <w:t>"</w:t>
      </w:r>
      <w:r w:rsidRPr="008A7845">
        <w:rPr>
          <w:lang w:val="en-GB"/>
        </w:rPr>
        <w:t>APPROVAL WITHDRAWN</w:t>
      </w:r>
      <w:r w:rsidR="00F72A30" w:rsidRPr="008A7845">
        <w:rPr>
          <w:lang w:val="en-GB"/>
        </w:rPr>
        <w:t>"</w:t>
      </w:r>
      <w:r w:rsidRPr="008A7845">
        <w:rPr>
          <w:lang w:val="en-GB"/>
        </w:rPr>
        <w:t>.</w:t>
      </w:r>
    </w:p>
    <w:p w14:paraId="443F1FA5"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bookmarkStart w:id="69" w:name="_Toc456777170"/>
      <w:r w:rsidRPr="00D80E1F">
        <w:rPr>
          <w:b/>
          <w:sz w:val="28"/>
          <w:lang w:val="en-GB"/>
        </w:rPr>
        <w:tab/>
        <w:t>39.</w:t>
      </w:r>
      <w:r w:rsidRPr="00D80E1F">
        <w:rPr>
          <w:b/>
          <w:sz w:val="28"/>
          <w:lang w:val="en-GB"/>
        </w:rPr>
        <w:tab/>
        <w:t>Production definitively discontinued</w:t>
      </w:r>
      <w:bookmarkEnd w:id="69"/>
    </w:p>
    <w:p w14:paraId="44ADD488" w14:textId="77777777" w:rsidR="00D80E1F" w:rsidRPr="00D80E1F" w:rsidRDefault="00D80E1F" w:rsidP="00D80E1F">
      <w:pPr>
        <w:tabs>
          <w:tab w:val="right" w:leader="dot" w:pos="8505"/>
          <w:tab w:val="right" w:leader="dot" w:pos="9639"/>
        </w:tabs>
        <w:suppressAutoHyphens w:val="0"/>
        <w:spacing w:before="120" w:after="120" w:line="240" w:lineRule="auto"/>
        <w:ind w:left="2268" w:right="1134" w:hanging="1134"/>
        <w:jc w:val="both"/>
        <w:rPr>
          <w:b/>
          <w:lang w:val="en-GB"/>
        </w:rPr>
      </w:pPr>
      <w:r w:rsidRPr="00D80E1F">
        <w:rPr>
          <w:lang w:val="en-GB"/>
        </w:rPr>
        <w:tab/>
        <w:t xml:space="preserve">If the holder of the approval completely ceases to manufacture a vehicle type approved in accordance with this Regulation, they shall so inform the authority which granted the approval. Upon receiving the relevant communication, that authority shall inform thereof the other Contracting Parties to the Agreement which apply this Regulation by means of a copy of the approval form bearing at the end, in large letters, the signed and dated annotation </w:t>
      </w:r>
      <w:r w:rsidR="00F72A30">
        <w:rPr>
          <w:lang w:val="en-GB"/>
        </w:rPr>
        <w:t>"</w:t>
      </w:r>
      <w:r w:rsidRPr="00D80E1F">
        <w:rPr>
          <w:lang w:val="en-GB"/>
        </w:rPr>
        <w:t>PRODUCTION DISCONTINUED</w:t>
      </w:r>
      <w:r w:rsidR="00F72A30">
        <w:rPr>
          <w:lang w:val="en-GB"/>
        </w:rPr>
        <w:t>"</w:t>
      </w:r>
      <w:r w:rsidRPr="00D80E1F">
        <w:rPr>
          <w:lang w:val="en-GB"/>
        </w:rPr>
        <w:t>.</w:t>
      </w:r>
    </w:p>
    <w:p w14:paraId="5BBF4C35" w14:textId="77777777" w:rsidR="00D80E1F" w:rsidRPr="00D80E1F" w:rsidRDefault="00D80E1F" w:rsidP="00D80E1F">
      <w:pPr>
        <w:keepNext/>
        <w:keepLines/>
        <w:tabs>
          <w:tab w:val="left" w:pos="1134"/>
        </w:tabs>
        <w:suppressAutoHyphens w:val="0"/>
        <w:spacing w:before="360" w:after="240" w:line="300" w:lineRule="exact"/>
        <w:ind w:left="2268" w:right="1134" w:hanging="2268"/>
        <w:rPr>
          <w:b/>
          <w:sz w:val="28"/>
          <w:lang w:val="en-GB"/>
        </w:rPr>
      </w:pPr>
      <w:bookmarkStart w:id="70" w:name="_Toc456777171"/>
      <w:r w:rsidRPr="00D80E1F">
        <w:rPr>
          <w:b/>
          <w:sz w:val="28"/>
          <w:lang w:val="en-GB"/>
        </w:rPr>
        <w:tab/>
        <w:t>40.</w:t>
      </w:r>
      <w:r w:rsidRPr="00D80E1F">
        <w:rPr>
          <w:b/>
          <w:sz w:val="28"/>
          <w:lang w:val="en-GB"/>
        </w:rPr>
        <w:tab/>
        <w:t xml:space="preserve">Names and addresses of Technical Services responsible for conducting approval tests and of </w:t>
      </w:r>
      <w:bookmarkEnd w:id="70"/>
      <w:r w:rsidRPr="00D80E1F">
        <w:rPr>
          <w:b/>
          <w:sz w:val="28"/>
          <w:lang w:val="en-GB"/>
        </w:rPr>
        <w:t>Type Approval Authorities</w:t>
      </w:r>
    </w:p>
    <w:p w14:paraId="54DB6F2F" w14:textId="77777777" w:rsidR="00D80E1F" w:rsidRPr="00D80E1F" w:rsidRDefault="00D80E1F" w:rsidP="00D80E1F">
      <w:pPr>
        <w:tabs>
          <w:tab w:val="right" w:leader="dot" w:pos="8505"/>
          <w:tab w:val="right" w:leader="dot" w:pos="9639"/>
        </w:tabs>
        <w:suppressAutoHyphens w:val="0"/>
        <w:spacing w:before="120" w:after="120" w:line="240" w:lineRule="auto"/>
        <w:ind w:left="2268" w:right="1134" w:hanging="1134"/>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0145476D" w14:textId="77777777" w:rsidR="00D80E1F" w:rsidRPr="00D80E1F" w:rsidRDefault="00D80E1F" w:rsidP="00D80E1F">
      <w:pPr>
        <w:widowControl w:val="0"/>
        <w:tabs>
          <w:tab w:val="left" w:pos="-720"/>
          <w:tab w:val="left" w:pos="1813"/>
          <w:tab w:val="left" w:pos="2494"/>
        </w:tabs>
        <w:suppressAutoHyphens w:val="0"/>
        <w:spacing w:line="240" w:lineRule="auto"/>
        <w:jc w:val="both"/>
        <w:rPr>
          <w:sz w:val="24"/>
          <w:lang w:val="en-GB"/>
        </w:rPr>
      </w:pPr>
    </w:p>
    <w:p w14:paraId="59D1E2E8" w14:textId="77777777" w:rsidR="00D80E1F" w:rsidRPr="00D80E1F" w:rsidRDefault="00D80E1F" w:rsidP="00D80E1F">
      <w:pPr>
        <w:suppressAutoHyphens w:val="0"/>
        <w:spacing w:line="240" w:lineRule="auto"/>
        <w:rPr>
          <w:sz w:val="24"/>
          <w:lang w:val="en-GB"/>
        </w:rPr>
        <w:sectPr w:rsidR="00D80E1F" w:rsidRPr="00D80E1F" w:rsidSect="00F72A30">
          <w:headerReference w:type="even" r:id="rId9"/>
          <w:headerReference w:type="default" r:id="rId10"/>
          <w:footerReference w:type="even" r:id="rId11"/>
          <w:footerReference w:type="default" r:id="rId12"/>
          <w:headerReference w:type="first" r:id="rId13"/>
          <w:footnotePr>
            <w:numRestart w:val="eachSect"/>
          </w:footnotePr>
          <w:endnotePr>
            <w:numFmt w:val="lowerLetter"/>
          </w:endnotePr>
          <w:pgSz w:w="11906" w:h="16838" w:code="9"/>
          <w:pgMar w:top="1701" w:right="1134" w:bottom="2268" w:left="1134" w:header="1134" w:footer="1701" w:gutter="0"/>
          <w:cols w:space="720"/>
          <w:titlePg/>
          <w:docGrid w:linePitch="326"/>
        </w:sectPr>
      </w:pPr>
    </w:p>
    <w:p w14:paraId="63FAD4F8" w14:textId="77777777" w:rsidR="00D80E1F" w:rsidRPr="00CF4CE3" w:rsidRDefault="00D80E1F" w:rsidP="00D80E1F">
      <w:pPr>
        <w:keepNext/>
        <w:keepLines/>
        <w:tabs>
          <w:tab w:val="right" w:pos="851"/>
        </w:tabs>
        <w:suppressAutoHyphens w:val="0"/>
        <w:spacing w:before="360" w:after="240" w:line="300" w:lineRule="exact"/>
        <w:ind w:right="1134"/>
        <w:rPr>
          <w:b/>
          <w:sz w:val="28"/>
          <w:lang w:val="fr-FR"/>
        </w:rPr>
      </w:pPr>
      <w:r w:rsidRPr="00CF4CE3">
        <w:rPr>
          <w:b/>
          <w:sz w:val="28"/>
          <w:lang w:val="fr-FR"/>
        </w:rPr>
        <w:lastRenderedPageBreak/>
        <w:t>Annex 1</w:t>
      </w:r>
    </w:p>
    <w:p w14:paraId="28C9089C" w14:textId="77777777" w:rsidR="00D80E1F" w:rsidRPr="00CF4CE3" w:rsidRDefault="00D80E1F" w:rsidP="00D80E1F">
      <w:pPr>
        <w:keepNext/>
        <w:keepLines/>
        <w:tabs>
          <w:tab w:val="right" w:pos="851"/>
        </w:tabs>
        <w:suppressAutoHyphens w:val="0"/>
        <w:spacing w:before="360" w:after="240" w:line="300" w:lineRule="exact"/>
        <w:ind w:right="1134"/>
        <w:rPr>
          <w:b/>
          <w:sz w:val="28"/>
          <w:lang w:val="fr-FR"/>
        </w:rPr>
      </w:pPr>
      <w:r w:rsidRPr="00CF4CE3">
        <w:rPr>
          <w:b/>
          <w:sz w:val="28"/>
          <w:lang w:val="fr-FR"/>
        </w:rPr>
        <w:tab/>
      </w:r>
      <w:r w:rsidRPr="00CF4CE3">
        <w:rPr>
          <w:b/>
          <w:sz w:val="28"/>
          <w:lang w:val="fr-FR"/>
        </w:rPr>
        <w:tab/>
        <w:t>Communication</w:t>
      </w:r>
    </w:p>
    <w:p w14:paraId="435C0C55" w14:textId="77777777" w:rsidR="00D80E1F" w:rsidRPr="008A7845" w:rsidRDefault="00D80E1F" w:rsidP="00D80E1F">
      <w:pPr>
        <w:suppressAutoHyphens w:val="0"/>
        <w:spacing w:after="120" w:line="240" w:lineRule="auto"/>
        <w:ind w:left="1134" w:right="1134"/>
        <w:jc w:val="both"/>
        <w:rPr>
          <w:lang w:val="fr-FR"/>
        </w:rPr>
      </w:pPr>
      <w:r w:rsidRPr="008A7845">
        <w:rPr>
          <w:lang w:val="fr-FR"/>
        </w:rPr>
        <w:t>(Maximum format: A4 (210 x 297 mm))</w:t>
      </w:r>
    </w:p>
    <w:p w14:paraId="3D51F38B" w14:textId="77777777" w:rsidR="00D80E1F" w:rsidRPr="008A7845" w:rsidRDefault="00D80E1F" w:rsidP="00D80E1F">
      <w:pPr>
        <w:suppressAutoHyphens w:val="0"/>
        <w:spacing w:line="240" w:lineRule="auto"/>
        <w:rPr>
          <w:sz w:val="24"/>
          <w:lang w:val="fr-FR"/>
        </w:rPr>
      </w:pPr>
      <w:r w:rsidRPr="008A7845">
        <w:rPr>
          <w:noProof/>
          <w:sz w:val="24"/>
          <w:lang w:val="en-GB" w:eastAsia="en-GB"/>
        </w:rPr>
        <mc:AlternateContent>
          <mc:Choice Requires="wps">
            <w:drawing>
              <wp:anchor distT="0" distB="0" distL="114300" distR="114300" simplePos="0" relativeHeight="251692032" behindDoc="0" locked="0" layoutInCell="1" allowOverlap="1" wp14:anchorId="35651B01" wp14:editId="02C9B402">
                <wp:simplePos x="0" y="0"/>
                <wp:positionH relativeFrom="column">
                  <wp:posOffset>1716405</wp:posOffset>
                </wp:positionH>
                <wp:positionV relativeFrom="paragraph">
                  <wp:posOffset>138430</wp:posOffset>
                </wp:positionV>
                <wp:extent cx="3841750" cy="914400"/>
                <wp:effectExtent l="0" t="0" r="6350" b="0"/>
                <wp:wrapNone/>
                <wp:docPr id="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094C8"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b/>
                                <w:lang w:val="en-GB"/>
                              </w:rPr>
                            </w:pPr>
                            <w:r w:rsidRPr="00D80E1F">
                              <w:rPr>
                                <w:b/>
                                <w:lang w:val="en-GB"/>
                              </w:rPr>
                              <w:t>issued by :</w:t>
                            </w:r>
                            <w:r w:rsidRPr="00D80E1F">
                              <w:rPr>
                                <w:b/>
                                <w:lang w:val="en-GB"/>
                              </w:rPr>
                              <w:tab/>
                            </w:r>
                            <w:r w:rsidRPr="00D80E1F">
                              <w:rPr>
                                <w:b/>
                                <w:lang w:val="en-GB"/>
                              </w:rPr>
                              <w:tab/>
                            </w:r>
                            <w:r w:rsidRPr="00D80E1F">
                              <w:rPr>
                                <w:b/>
                                <w:lang w:val="en-GB"/>
                              </w:rPr>
                              <w:tab/>
                              <w:t>Name of administration:</w:t>
                            </w:r>
                          </w:p>
                          <w:p w14:paraId="26087082" w14:textId="77777777" w:rsidR="00833666" w:rsidRPr="0040057C"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b/>
                                <w:lang w:val="fr-FR"/>
                              </w:rPr>
                            </w:pPr>
                            <w:r w:rsidRPr="0040057C">
                              <w:rPr>
                                <w:b/>
                                <w:lang w:val="fr-FR"/>
                              </w:rPr>
                              <w:t>......................................</w:t>
                            </w:r>
                          </w:p>
                          <w:p w14:paraId="2CD0F961" w14:textId="77777777" w:rsidR="00833666" w:rsidRPr="0040057C"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
                                <w:lang w:val="fr-FR"/>
                              </w:rPr>
                            </w:pPr>
                            <w:r w:rsidRPr="0040057C">
                              <w:rPr>
                                <w:b/>
                                <w:lang w:val="fr-FR"/>
                              </w:rPr>
                              <w:t>......................................</w:t>
                            </w:r>
                          </w:p>
                          <w:p w14:paraId="67FBC305" w14:textId="77777777" w:rsidR="00833666" w:rsidRPr="0040057C"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
                                <w:lang w:val="fr-FR"/>
                              </w:rPr>
                            </w:pPr>
                            <w:r w:rsidRPr="0040057C">
                              <w:rPr>
                                <w:b/>
                                <w:lang w:val="fr-FR"/>
                              </w:rPr>
                              <w:t>......................................</w:t>
                            </w:r>
                          </w:p>
                          <w:p w14:paraId="40758D47"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651B01" id="_x0000_t202" coordsize="21600,21600" o:spt="202" path="m,l,21600r21600,l21600,xe">
                <v:stroke joinstyle="miter"/>
                <v:path gradientshapeok="t" o:connecttype="rect"/>
              </v:shapetype>
              <v:shape id="Text Box 113" o:spid="_x0000_s1026" type="#_x0000_t202" style="position:absolute;margin-left:135.15pt;margin-top:10.9pt;width:302.5pt;height:1in;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" stroked="f">
                <v:textbox>
                  <w:txbxContent>
                    <w:p w14:paraId="1C7094C8"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b/>
                          <w:lang w:val="en-GB"/>
                        </w:rPr>
                      </w:pPr>
                      <w:r w:rsidRPr="00D80E1F">
                        <w:rPr>
                          <w:b/>
                          <w:lang w:val="en-GB"/>
                        </w:rPr>
                        <w:t>issued by :</w:t>
                      </w:r>
                      <w:r w:rsidRPr="00D80E1F">
                        <w:rPr>
                          <w:b/>
                          <w:lang w:val="en-GB"/>
                        </w:rPr>
                        <w:tab/>
                      </w:r>
                      <w:r w:rsidRPr="00D80E1F">
                        <w:rPr>
                          <w:b/>
                          <w:lang w:val="en-GB"/>
                        </w:rPr>
                        <w:tab/>
                      </w:r>
                      <w:r w:rsidRPr="00D80E1F">
                        <w:rPr>
                          <w:b/>
                          <w:lang w:val="en-GB"/>
                        </w:rPr>
                        <w:tab/>
                        <w:t>Name of administration:</w:t>
                      </w:r>
                    </w:p>
                    <w:p w14:paraId="26087082" w14:textId="77777777" w:rsidR="00833666" w:rsidRPr="0040057C"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b/>
                          <w:lang w:val="fr-FR"/>
                        </w:rPr>
                      </w:pPr>
                      <w:r w:rsidRPr="0040057C">
                        <w:rPr>
                          <w:b/>
                          <w:lang w:val="fr-FR"/>
                        </w:rPr>
                        <w:t>......................................</w:t>
                      </w:r>
                    </w:p>
                    <w:p w14:paraId="2CD0F961" w14:textId="77777777" w:rsidR="00833666" w:rsidRPr="0040057C"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
                          <w:lang w:val="fr-FR"/>
                        </w:rPr>
                      </w:pPr>
                      <w:r w:rsidRPr="0040057C">
                        <w:rPr>
                          <w:b/>
                          <w:lang w:val="fr-FR"/>
                        </w:rPr>
                        <w:t>......................................</w:t>
                      </w:r>
                    </w:p>
                    <w:p w14:paraId="67FBC305" w14:textId="77777777" w:rsidR="00833666" w:rsidRPr="0040057C"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
                          <w:lang w:val="fr-FR"/>
                        </w:rPr>
                      </w:pPr>
                      <w:r w:rsidRPr="0040057C">
                        <w:rPr>
                          <w:b/>
                          <w:lang w:val="fr-FR"/>
                        </w:rPr>
                        <w:t>......................................</w:t>
                      </w:r>
                    </w:p>
                    <w:p w14:paraId="40758D47"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v:textbox>
              </v:shape>
            </w:pict>
          </mc:Fallback>
        </mc:AlternateContent>
      </w:r>
    </w:p>
    <w:p w14:paraId="0BF8ED19" w14:textId="77777777" w:rsidR="00D80E1F" w:rsidRPr="008A7845" w:rsidRDefault="00D80E1F" w:rsidP="00D80E1F">
      <w:pPr>
        <w:suppressAutoHyphens w:val="0"/>
        <w:spacing w:line="240" w:lineRule="auto"/>
        <w:ind w:left="1134"/>
        <w:rPr>
          <w:sz w:val="24"/>
        </w:rPr>
      </w:pPr>
      <w:r w:rsidRPr="008A7845">
        <w:rPr>
          <w:noProof/>
          <w:lang w:val="en-GB" w:eastAsia="en-GB"/>
        </w:rPr>
        <w:drawing>
          <wp:inline distT="0" distB="0" distL="0" distR="0" wp14:anchorId="0F0B5E83" wp14:editId="42357A65">
            <wp:extent cx="900430" cy="90043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8A7845">
        <w:rPr>
          <w:sz w:val="18"/>
          <w:vertAlign w:val="superscript"/>
        </w:rPr>
        <w:footnoteReference w:id="10"/>
      </w:r>
    </w:p>
    <w:p w14:paraId="67AC8423" w14:textId="77777777" w:rsidR="00D80E1F" w:rsidRPr="008A7845" w:rsidRDefault="00D80E1F" w:rsidP="00D80E1F">
      <w:pPr>
        <w:suppressAutoHyphens w:val="0"/>
        <w:spacing w:line="240" w:lineRule="auto"/>
        <w:ind w:left="1134" w:right="1134"/>
        <w:jc w:val="both"/>
      </w:pPr>
    </w:p>
    <w:p w14:paraId="60562B6C" w14:textId="77777777" w:rsidR="00D80E1F" w:rsidRPr="008A7845" w:rsidRDefault="00D80E1F" w:rsidP="00D80E1F">
      <w:pPr>
        <w:suppressAutoHyphens w:val="0"/>
        <w:spacing w:line="240" w:lineRule="auto"/>
        <w:ind w:left="1134" w:right="1134"/>
        <w:jc w:val="both"/>
        <w:rPr>
          <w:lang w:val="en-GB"/>
        </w:rPr>
      </w:pPr>
      <w:r w:rsidRPr="008A7845">
        <w:rPr>
          <w:lang w:val="en-GB"/>
        </w:rPr>
        <w:t>concerning</w:t>
      </w:r>
      <w:r w:rsidRPr="008A7845">
        <w:rPr>
          <w:sz w:val="18"/>
          <w:vertAlign w:val="superscript"/>
        </w:rPr>
        <w:footnoteReference w:id="11"/>
      </w:r>
      <w:r w:rsidRPr="008A7845">
        <w:rPr>
          <w:lang w:val="en-GB"/>
        </w:rPr>
        <w:t>:</w:t>
      </w:r>
      <w:r w:rsidRPr="008A7845">
        <w:rPr>
          <w:lang w:val="en-GB"/>
        </w:rPr>
        <w:tab/>
      </w:r>
      <w:r w:rsidRPr="008A7845">
        <w:rPr>
          <w:lang w:val="en-GB"/>
        </w:rPr>
        <w:tab/>
        <w:t>Approval granted</w:t>
      </w:r>
    </w:p>
    <w:p w14:paraId="64CCBFF9" w14:textId="77777777" w:rsidR="00D80E1F" w:rsidRPr="008A7845" w:rsidRDefault="00D80E1F" w:rsidP="00D80E1F">
      <w:pPr>
        <w:suppressAutoHyphens w:val="0"/>
        <w:spacing w:line="240" w:lineRule="auto"/>
        <w:ind w:left="2268" w:right="1134" w:firstLine="567"/>
        <w:jc w:val="both"/>
        <w:rPr>
          <w:lang w:val="en-GB"/>
        </w:rPr>
      </w:pPr>
      <w:r w:rsidRPr="008A7845">
        <w:rPr>
          <w:lang w:val="en-GB"/>
        </w:rPr>
        <w:t>Approval extended</w:t>
      </w:r>
    </w:p>
    <w:p w14:paraId="1DEDA952" w14:textId="77777777" w:rsidR="00D80E1F" w:rsidRPr="008A7845" w:rsidRDefault="00D80E1F" w:rsidP="00D80E1F">
      <w:pPr>
        <w:suppressAutoHyphens w:val="0"/>
        <w:spacing w:line="240" w:lineRule="auto"/>
        <w:ind w:left="2268" w:right="1134" w:firstLine="567"/>
        <w:jc w:val="both"/>
        <w:rPr>
          <w:lang w:val="en-GB"/>
        </w:rPr>
      </w:pPr>
      <w:r w:rsidRPr="008A7845">
        <w:rPr>
          <w:lang w:val="en-GB"/>
        </w:rPr>
        <w:t>Approval refused</w:t>
      </w:r>
    </w:p>
    <w:p w14:paraId="41857DEA" w14:textId="77777777" w:rsidR="00D80E1F" w:rsidRPr="008A7845" w:rsidRDefault="00D80E1F" w:rsidP="00D80E1F">
      <w:pPr>
        <w:suppressAutoHyphens w:val="0"/>
        <w:spacing w:line="240" w:lineRule="auto"/>
        <w:ind w:left="2268" w:right="1134" w:firstLine="567"/>
        <w:jc w:val="both"/>
        <w:rPr>
          <w:lang w:val="en-GB"/>
        </w:rPr>
      </w:pPr>
      <w:r w:rsidRPr="008A7845">
        <w:rPr>
          <w:lang w:val="en-GB"/>
        </w:rPr>
        <w:t>Approval withdrawn</w:t>
      </w:r>
    </w:p>
    <w:p w14:paraId="393C4CA8" w14:textId="77777777" w:rsidR="00D80E1F" w:rsidRPr="008A7845" w:rsidRDefault="00D80E1F" w:rsidP="00D80E1F">
      <w:pPr>
        <w:suppressAutoHyphens w:val="0"/>
        <w:spacing w:after="120" w:line="240" w:lineRule="auto"/>
        <w:ind w:left="2268" w:right="1134" w:firstLine="567"/>
        <w:jc w:val="both"/>
        <w:rPr>
          <w:lang w:val="en-GB"/>
        </w:rPr>
      </w:pPr>
      <w:r w:rsidRPr="008A7845">
        <w:rPr>
          <w:lang w:val="en-GB"/>
        </w:rPr>
        <w:t>Production definitively discontinued</w:t>
      </w:r>
    </w:p>
    <w:p w14:paraId="595589EB" w14:textId="77777777" w:rsidR="00D80E1F" w:rsidRPr="008A7845" w:rsidRDefault="00D80E1F" w:rsidP="00D80E1F">
      <w:pPr>
        <w:suppressAutoHyphens w:val="0"/>
        <w:spacing w:after="120" w:line="240" w:lineRule="auto"/>
        <w:ind w:left="1134" w:right="1134"/>
        <w:rPr>
          <w:lang w:val="en-GB"/>
        </w:rPr>
      </w:pPr>
      <w:r w:rsidRPr="008A7845">
        <w:rPr>
          <w:lang w:val="en-GB"/>
        </w:rPr>
        <w:t>of a type of AECC intended to be fitted to an AECD for vehicles of categories M</w:t>
      </w:r>
      <w:r w:rsidRPr="008A7845">
        <w:rPr>
          <w:vertAlign w:val="subscript"/>
          <w:lang w:val="en-GB"/>
        </w:rPr>
        <w:t>1</w:t>
      </w:r>
      <w:r w:rsidRPr="008A7845">
        <w:rPr>
          <w:lang w:val="en-GB"/>
        </w:rPr>
        <w:t xml:space="preserve"> and N</w:t>
      </w:r>
      <w:r w:rsidRPr="008A7845">
        <w:rPr>
          <w:vertAlign w:val="subscript"/>
          <w:lang w:val="en-GB"/>
        </w:rPr>
        <w:t>1</w:t>
      </w:r>
      <w:r w:rsidRPr="008A7845">
        <w:rPr>
          <w:lang w:val="en-GB"/>
        </w:rPr>
        <w:t xml:space="preserve"> approved pursuant to Part Ia of Regulation No. XXX</w:t>
      </w:r>
    </w:p>
    <w:p w14:paraId="4198E1C0" w14:textId="77777777" w:rsidR="00D80E1F" w:rsidRPr="008A7845" w:rsidRDefault="00D80E1F" w:rsidP="00D80E1F">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 .</w:t>
      </w:r>
      <w:r w:rsidRPr="008A7845">
        <w:rPr>
          <w:lang w:val="en-GB"/>
        </w:rPr>
        <w:tab/>
      </w:r>
      <w:r w:rsidRPr="008A7845">
        <w:rPr>
          <w:lang w:val="en-GB"/>
        </w:rPr>
        <w:tab/>
        <w:t xml:space="preserve">Extension No. </w:t>
      </w:r>
      <w:r w:rsidRPr="008A7845">
        <w:rPr>
          <w:lang w:val="en-GB"/>
        </w:rPr>
        <w:tab/>
      </w:r>
    </w:p>
    <w:p w14:paraId="21195360"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AECC: </w:t>
      </w:r>
      <w:r w:rsidRPr="008A7845">
        <w:rPr>
          <w:lang w:val="en-GB"/>
        </w:rPr>
        <w:tab/>
      </w:r>
    </w:p>
    <w:p w14:paraId="63A04E6F"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w:t>
      </w:r>
      <w:r w:rsidR="00F72A30" w:rsidRPr="008A7845">
        <w:rPr>
          <w:lang w:val="en-GB"/>
        </w:rPr>
        <w:t>'</w:t>
      </w:r>
      <w:r w:rsidRPr="008A7845">
        <w:rPr>
          <w:lang w:val="en-GB"/>
        </w:rPr>
        <w:t>s name for the type of AECC:</w:t>
      </w:r>
      <w:r w:rsidRPr="008A7845">
        <w:rPr>
          <w:lang w:val="en-GB"/>
        </w:rPr>
        <w:tab/>
      </w:r>
    </w:p>
    <w:p w14:paraId="17EDD9E2"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w:t>
      </w:r>
      <w:r w:rsidR="00F72A30" w:rsidRPr="008A7845">
        <w:rPr>
          <w:lang w:val="en-GB"/>
        </w:rPr>
        <w:t>'</w:t>
      </w:r>
      <w:r w:rsidRPr="008A7845">
        <w:rPr>
          <w:lang w:val="en-GB"/>
        </w:rPr>
        <w:t>s name and address:</w:t>
      </w:r>
      <w:r w:rsidRPr="008A7845">
        <w:rPr>
          <w:lang w:val="en-GB"/>
        </w:rPr>
        <w:tab/>
      </w:r>
    </w:p>
    <w:p w14:paraId="1ACC799D"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w:t>
      </w:r>
      <w:r w:rsidR="00F72A30" w:rsidRPr="008A7845">
        <w:rPr>
          <w:lang w:val="en-GB"/>
        </w:rPr>
        <w:t>'</w:t>
      </w:r>
      <w:r w:rsidRPr="008A7845">
        <w:rPr>
          <w:lang w:val="en-GB"/>
        </w:rPr>
        <w:t>s representative:</w:t>
      </w:r>
      <w:r w:rsidRPr="008A7845">
        <w:rPr>
          <w:lang w:val="en-GB"/>
        </w:rPr>
        <w:tab/>
      </w:r>
    </w:p>
    <w:p w14:paraId="31622C97"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1E556B4F"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4E026FFE"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4E8F4940"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69F9FE41"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9.</w:t>
      </w:r>
      <w:r w:rsidRPr="008A7845">
        <w:rPr>
          <w:lang w:val="en-GB"/>
        </w:rPr>
        <w:tab/>
        <w:t>Brief description of AECC:</w:t>
      </w:r>
      <w:r w:rsidRPr="008A7845">
        <w:rPr>
          <w:lang w:val="en-GB"/>
        </w:rPr>
        <w:tab/>
      </w:r>
    </w:p>
    <w:p w14:paraId="369BF3EF" w14:textId="77777777" w:rsidR="00D80E1F" w:rsidRPr="00D20E6F" w:rsidRDefault="00D80E1F" w:rsidP="00D80E1F">
      <w:pPr>
        <w:tabs>
          <w:tab w:val="left" w:pos="1700"/>
          <w:tab w:val="right" w:leader="dot" w:pos="8505"/>
          <w:tab w:val="right" w:leader="dot" w:pos="9639"/>
        </w:tabs>
        <w:suppressAutoHyphens w:val="0"/>
        <w:spacing w:after="120" w:line="240" w:lineRule="auto"/>
        <w:ind w:left="1134" w:right="1134"/>
        <w:jc w:val="both"/>
      </w:pPr>
      <w:r w:rsidRPr="00D20E6F">
        <w:t>9a.</w:t>
      </w:r>
      <w:r w:rsidRPr="00D20E6F">
        <w:tab/>
        <w:t>documentation package per paragraph 6.:</w:t>
      </w:r>
      <w:r w:rsidRPr="00D20E6F">
        <w:tab/>
      </w:r>
    </w:p>
    <w:p w14:paraId="17E9D604" w14:textId="77777777" w:rsidR="00D80E1F" w:rsidRPr="008A7845" w:rsidRDefault="00D80E1F" w:rsidP="00D80E1F">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9b.</w:t>
      </w:r>
      <w:r w:rsidRPr="008A7845">
        <w:rPr>
          <w:lang w:val="en-GB"/>
        </w:rPr>
        <w:tab/>
        <w:t xml:space="preserve">means by which AECC is intended to be linked to an AECD approval per paragraph 6.: </w:t>
      </w:r>
      <w:r w:rsidRPr="008A7845">
        <w:rPr>
          <w:lang w:val="en-GB"/>
        </w:rPr>
        <w:tab/>
      </w:r>
    </w:p>
    <w:p w14:paraId="00C42828"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t>Control module: yes/no</w:t>
      </w:r>
      <w:r w:rsidRPr="008A7845">
        <w:rPr>
          <w:vertAlign w:val="superscript"/>
          <w:lang w:val="en-GB"/>
        </w:rPr>
        <w:t>2</w:t>
      </w:r>
    </w:p>
    <w:p w14:paraId="00452BB3"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t>Communication module: yes/no</w:t>
      </w:r>
      <w:r w:rsidRPr="008A7845">
        <w:rPr>
          <w:vertAlign w:val="superscript"/>
          <w:lang w:val="en-GB"/>
        </w:rPr>
        <w:t>2</w:t>
      </w:r>
    </w:p>
    <w:p w14:paraId="78AA2919"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t>Back-up power supply: yes/no²</w:t>
      </w:r>
    </w:p>
    <w:p w14:paraId="32F79CD4"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t>Power supply: yes/no²</w:t>
      </w:r>
    </w:p>
    <w:p w14:paraId="60483F04" w14:textId="496D80C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r>
      <w:r w:rsidR="008F29F8">
        <w:rPr>
          <w:lang w:val="en-US"/>
        </w:rPr>
        <w:t xml:space="preserve">Mobile </w:t>
      </w:r>
      <w:r w:rsidR="00C56BE4">
        <w:rPr>
          <w:lang w:val="en-GB"/>
        </w:rPr>
        <w:t>n</w:t>
      </w:r>
      <w:r w:rsidRPr="008A7845">
        <w:rPr>
          <w:lang w:val="en-GB"/>
        </w:rPr>
        <w:t>etwork antenna: yes/no²</w:t>
      </w:r>
    </w:p>
    <w:p w14:paraId="4EA659AA"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t>Information signal device: yes/no²</w:t>
      </w:r>
    </w:p>
    <w:p w14:paraId="5ECAA719"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lastRenderedPageBreak/>
        <w:tab/>
        <w:t>GNSS antenna: yes/no²</w:t>
      </w:r>
    </w:p>
    <w:p w14:paraId="1F7949D8"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t>GNSS receiver: yes/no²</w:t>
      </w:r>
    </w:p>
    <w:p w14:paraId="0B129C31"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r>
      <w:r w:rsidRPr="008A7845">
        <w:rPr>
          <w:lang w:val="en-US"/>
        </w:rPr>
        <w:t>Warning signal device: yes/no²</w:t>
      </w:r>
    </w:p>
    <w:p w14:paraId="63FECA88" w14:textId="08F234FA" w:rsidR="00D80E1F" w:rsidRPr="008A7845" w:rsidRDefault="00D80E1F" w:rsidP="00D80E1F">
      <w:pPr>
        <w:tabs>
          <w:tab w:val="right" w:leader="dot" w:pos="8505"/>
          <w:tab w:val="right" w:leader="dot" w:pos="9639"/>
        </w:tabs>
        <w:suppressAutoHyphens w:val="0"/>
        <w:spacing w:before="120" w:after="120" w:line="240" w:lineRule="auto"/>
        <w:ind w:left="1701" w:right="1134" w:hanging="567"/>
        <w:rPr>
          <w:lang w:val="en-GB"/>
        </w:rPr>
      </w:pPr>
      <w:r w:rsidRPr="008A7845">
        <w:rPr>
          <w:lang w:val="en-GB"/>
        </w:rPr>
        <w:t>10.</w:t>
      </w:r>
      <w:r w:rsidRPr="008A7845">
        <w:rPr>
          <w:lang w:val="en-GB"/>
        </w:rPr>
        <w:tab/>
      </w:r>
      <w:r w:rsidR="00EC197F">
        <w:rPr>
          <w:lang w:val="en-GB"/>
        </w:rPr>
        <w:t xml:space="preserve">AECC </w:t>
      </w:r>
      <w:r w:rsidRPr="008A7845">
        <w:rPr>
          <w:lang w:val="en-GB"/>
        </w:rPr>
        <w:t>was tested according to:</w:t>
      </w:r>
    </w:p>
    <w:p w14:paraId="40ACAF3A" w14:textId="77777777" w:rsidR="00D80E1F" w:rsidRPr="008A7845" w:rsidRDefault="00D80E1F" w:rsidP="00D80E1F">
      <w:pPr>
        <w:pStyle w:val="SingleTxtG"/>
        <w:tabs>
          <w:tab w:val="left" w:pos="1700"/>
          <w:tab w:val="right" w:leader="dot" w:pos="8505"/>
        </w:tabs>
        <w:spacing w:after="0"/>
        <w:ind w:left="2131" w:hanging="432"/>
        <w:jc w:val="left"/>
        <w:rPr>
          <w:lang w:val="en-US"/>
        </w:rPr>
      </w:pPr>
      <w:r w:rsidRPr="008A7845">
        <w:rPr>
          <w:lang w:val="en-US"/>
        </w:rPr>
        <w:t xml:space="preserve">Paragraph 7.1., General requirement: </w:t>
      </w:r>
      <w:r w:rsidRPr="008A7845">
        <w:rPr>
          <w:lang w:val="en-GB"/>
        </w:rPr>
        <w:t>yes/no</w:t>
      </w:r>
      <w:r w:rsidRPr="008A7845">
        <w:rPr>
          <w:vertAlign w:val="superscript"/>
          <w:lang w:val="en-GB"/>
        </w:rPr>
        <w:t>2</w:t>
      </w:r>
    </w:p>
    <w:p w14:paraId="3BCB2C85" w14:textId="77777777" w:rsidR="00D80E1F" w:rsidRPr="008A7845" w:rsidRDefault="00D80E1F" w:rsidP="00D80E1F">
      <w:pPr>
        <w:pStyle w:val="SingleTxtG"/>
        <w:tabs>
          <w:tab w:val="left" w:pos="1700"/>
        </w:tabs>
        <w:spacing w:after="0"/>
        <w:ind w:left="2131" w:right="425" w:hanging="432"/>
        <w:jc w:val="left"/>
        <w:rPr>
          <w:vertAlign w:val="superscript"/>
          <w:lang w:val="en-GB"/>
        </w:rPr>
      </w:pPr>
      <w:r w:rsidRPr="008A7845">
        <w:rPr>
          <w:lang w:val="en-US"/>
        </w:rPr>
        <w:t xml:space="preserve">Paragraph 7.2., EMC: </w:t>
      </w:r>
      <w:r w:rsidRPr="008A7845">
        <w:rPr>
          <w:lang w:val="en-GB"/>
        </w:rPr>
        <w:t>yes/no</w:t>
      </w:r>
      <w:r w:rsidRPr="008A7845">
        <w:rPr>
          <w:vertAlign w:val="superscript"/>
          <w:lang w:val="en-GB"/>
        </w:rPr>
        <w:t>2</w:t>
      </w:r>
    </w:p>
    <w:p w14:paraId="7C77CC18" w14:textId="77777777" w:rsidR="00D80E1F" w:rsidRPr="008A7845" w:rsidRDefault="00D80E1F" w:rsidP="00D80E1F">
      <w:pPr>
        <w:pStyle w:val="SingleTxtG"/>
        <w:tabs>
          <w:tab w:val="left" w:pos="1700"/>
        </w:tabs>
        <w:spacing w:after="0"/>
        <w:ind w:left="2131" w:right="425" w:hanging="432"/>
        <w:jc w:val="left"/>
        <w:rPr>
          <w:lang w:val="en-US"/>
        </w:rPr>
      </w:pPr>
      <w:r w:rsidRPr="008A7845">
        <w:rPr>
          <w:lang w:val="en-US"/>
        </w:rPr>
        <w:t xml:space="preserve">If </w:t>
      </w:r>
      <w:r w:rsidR="00F72A30" w:rsidRPr="008A7845">
        <w:rPr>
          <w:lang w:val="en-US"/>
        </w:rPr>
        <w:t>"</w:t>
      </w:r>
      <w:r w:rsidRPr="008A7845">
        <w:rPr>
          <w:lang w:val="en-US"/>
        </w:rPr>
        <w:t>yes</w:t>
      </w:r>
      <w:r w:rsidR="00F72A30" w:rsidRPr="008A7845">
        <w:rPr>
          <w:lang w:val="en-US"/>
        </w:rPr>
        <w:t>"</w:t>
      </w:r>
      <w:r w:rsidRPr="008A7845">
        <w:rPr>
          <w:lang w:val="en-US"/>
        </w:rPr>
        <w:t xml:space="preserve">, verified according to …. series of amendment to </w:t>
      </w:r>
      <w:r w:rsidR="00D20FBD" w:rsidRPr="008A7845">
        <w:rPr>
          <w:lang w:val="en-US"/>
        </w:rPr>
        <w:t xml:space="preserve">UN </w:t>
      </w:r>
      <w:r w:rsidRPr="008A7845">
        <w:rPr>
          <w:lang w:val="en-US"/>
        </w:rPr>
        <w:t>Regulation No. 10</w:t>
      </w:r>
    </w:p>
    <w:p w14:paraId="1ADDB67F" w14:textId="77777777" w:rsidR="00D80E1F" w:rsidRPr="008A7845" w:rsidRDefault="00D80E1F" w:rsidP="00D80E1F">
      <w:pPr>
        <w:pStyle w:val="SingleTxtG"/>
        <w:tabs>
          <w:tab w:val="left" w:pos="1700"/>
        </w:tabs>
        <w:spacing w:after="0"/>
        <w:ind w:left="2131" w:right="850" w:hanging="432"/>
        <w:jc w:val="left"/>
        <w:rPr>
          <w:lang w:val="en-US"/>
        </w:rPr>
      </w:pPr>
      <w:r w:rsidRPr="008A7845">
        <w:rPr>
          <w:lang w:val="en-US"/>
        </w:rPr>
        <w:t xml:space="preserve">Paragraph 7.3., Position determination: </w:t>
      </w:r>
      <w:r w:rsidRPr="008A7845">
        <w:rPr>
          <w:lang w:val="en-GB"/>
        </w:rPr>
        <w:t>yes/no</w:t>
      </w:r>
      <w:r w:rsidRPr="008A7845">
        <w:rPr>
          <w:vertAlign w:val="superscript"/>
          <w:lang w:val="en-GB"/>
        </w:rPr>
        <w:t>2</w:t>
      </w:r>
    </w:p>
    <w:p w14:paraId="46AEF0B1" w14:textId="77777777" w:rsidR="00D80E1F" w:rsidRPr="008A7845" w:rsidRDefault="00D80E1F" w:rsidP="00D80E1F">
      <w:pPr>
        <w:pStyle w:val="SingleTxtG"/>
        <w:tabs>
          <w:tab w:val="left" w:pos="1700"/>
        </w:tabs>
        <w:spacing w:after="0"/>
        <w:ind w:left="2131" w:right="425" w:hanging="432"/>
        <w:jc w:val="left"/>
        <w:rPr>
          <w:lang w:val="en-US"/>
        </w:rPr>
      </w:pPr>
      <w:r w:rsidRPr="008A7845">
        <w:rPr>
          <w:lang w:val="en-US"/>
        </w:rPr>
        <w:t>Paragraph 7.4., Mean</w:t>
      </w:r>
      <w:r w:rsidR="002A1274">
        <w:rPr>
          <w:lang w:val="en-US"/>
        </w:rPr>
        <w:t>s</w:t>
      </w:r>
      <w:r w:rsidRPr="008A7845">
        <w:rPr>
          <w:lang w:val="en-US"/>
        </w:rPr>
        <w:t xml:space="preserve"> of access to the network: </w:t>
      </w:r>
      <w:r w:rsidRPr="008A7845">
        <w:rPr>
          <w:lang w:val="en-GB"/>
        </w:rPr>
        <w:t>yes/no</w:t>
      </w:r>
      <w:r w:rsidRPr="008A7845">
        <w:rPr>
          <w:vertAlign w:val="superscript"/>
          <w:lang w:val="en-GB"/>
        </w:rPr>
        <w:t>2</w:t>
      </w:r>
    </w:p>
    <w:p w14:paraId="405485E0" w14:textId="77777777" w:rsidR="00D80E1F" w:rsidRPr="008A7845" w:rsidRDefault="00D80E1F" w:rsidP="00D80E1F">
      <w:pPr>
        <w:pStyle w:val="SingleTxtG"/>
        <w:tabs>
          <w:tab w:val="left" w:pos="1700"/>
          <w:tab w:val="right" w:leader="dot" w:pos="7371"/>
        </w:tabs>
        <w:spacing w:after="0"/>
        <w:ind w:left="2131" w:right="425" w:hanging="432"/>
        <w:jc w:val="left"/>
        <w:rPr>
          <w:vertAlign w:val="superscript"/>
          <w:lang w:val="en-GB"/>
        </w:rPr>
      </w:pPr>
      <w:r w:rsidRPr="008A7845">
        <w:rPr>
          <w:lang w:val="en-US"/>
        </w:rPr>
        <w:t xml:space="preserve">Paragraph 7.5., Information and warning signal: </w:t>
      </w:r>
      <w:r w:rsidRPr="008A7845">
        <w:rPr>
          <w:lang w:val="en-GB"/>
        </w:rPr>
        <w:t>yes/no</w:t>
      </w:r>
      <w:r w:rsidRPr="008A7845">
        <w:rPr>
          <w:vertAlign w:val="superscript"/>
          <w:lang w:val="en-GB"/>
        </w:rPr>
        <w:t>2</w:t>
      </w:r>
    </w:p>
    <w:p w14:paraId="05A0B879" w14:textId="77777777" w:rsidR="00D80E1F" w:rsidRPr="008A7845" w:rsidRDefault="00D80E1F" w:rsidP="00D80E1F">
      <w:pPr>
        <w:pStyle w:val="SingleTxtG"/>
        <w:spacing w:after="0"/>
        <w:ind w:left="2131" w:hanging="432"/>
        <w:jc w:val="left"/>
        <w:rPr>
          <w:lang w:val="en-GB"/>
        </w:rPr>
      </w:pPr>
      <w:r w:rsidRPr="008A7845">
        <w:rPr>
          <w:lang w:val="en-GB"/>
        </w:rPr>
        <w:t>If yes, indicate which of the following malfunction has been verified:</w:t>
      </w:r>
    </w:p>
    <w:p w14:paraId="01D1A21F" w14:textId="12611CAC" w:rsidR="00D80E1F" w:rsidRPr="008A7845" w:rsidRDefault="00D80E1F" w:rsidP="00D80E1F">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ab/>
        <w:t xml:space="preserve">Control </w:t>
      </w:r>
      <w:r w:rsidR="009D504B">
        <w:rPr>
          <w:lang w:val="en-GB"/>
        </w:rPr>
        <w:t>module</w:t>
      </w:r>
      <w:r w:rsidRPr="008A7845">
        <w:rPr>
          <w:lang w:val="en-GB"/>
        </w:rPr>
        <w:t>: yes/ no</w:t>
      </w:r>
      <w:r w:rsidRPr="008A7845">
        <w:rPr>
          <w:vertAlign w:val="superscript"/>
          <w:lang w:val="en-GB"/>
        </w:rPr>
        <w:t>2</w:t>
      </w:r>
    </w:p>
    <w:p w14:paraId="62454086" w14:textId="312F4A00" w:rsidR="00D80E1F" w:rsidRPr="008A7845" w:rsidRDefault="009D504B" w:rsidP="00D80E1F">
      <w:pPr>
        <w:pStyle w:val="SingleTxtG"/>
        <w:spacing w:after="0"/>
        <w:ind w:left="2131" w:hanging="432"/>
        <w:jc w:val="left"/>
        <w:rPr>
          <w:lang w:val="en-GB"/>
        </w:rPr>
      </w:pPr>
      <w:r>
        <w:rPr>
          <w:lang w:val="en-GB"/>
        </w:rPr>
        <w:t>C</w:t>
      </w:r>
      <w:r w:rsidR="00D80E1F" w:rsidRPr="008A7845">
        <w:rPr>
          <w:lang w:val="en-GB"/>
        </w:rPr>
        <w:t xml:space="preserve">ommunication </w:t>
      </w:r>
      <w:r>
        <w:rPr>
          <w:lang w:val="en-GB"/>
        </w:rPr>
        <w:t>module:</w:t>
      </w:r>
    </w:p>
    <w:p w14:paraId="15C9368B" w14:textId="77777777" w:rsidR="00D80E1F" w:rsidRPr="008A7845" w:rsidRDefault="00D80E1F" w:rsidP="00D80E1F">
      <w:pPr>
        <w:pStyle w:val="SingleTxtG"/>
        <w:spacing w:after="0"/>
        <w:ind w:left="2131" w:hanging="432"/>
        <w:jc w:val="left"/>
        <w:rPr>
          <w:lang w:val="en-GB"/>
        </w:rPr>
      </w:pPr>
      <w:r w:rsidRPr="008A7845">
        <w:rPr>
          <w:lang w:val="en-GB"/>
        </w:rPr>
        <w:tab/>
        <w:t>Electrical connection and module communication failure: yes/no</w:t>
      </w:r>
      <w:r w:rsidRPr="008A7845">
        <w:rPr>
          <w:vertAlign w:val="superscript"/>
          <w:lang w:val="en-GB"/>
        </w:rPr>
        <w:t>2</w:t>
      </w:r>
    </w:p>
    <w:p w14:paraId="633E1F27" w14:textId="77777777" w:rsidR="00D80E1F" w:rsidRPr="008A7845" w:rsidRDefault="00D80E1F" w:rsidP="00D80E1F">
      <w:pPr>
        <w:pStyle w:val="SingleTxtG"/>
        <w:spacing w:after="0"/>
        <w:ind w:left="2131" w:hanging="432"/>
        <w:jc w:val="left"/>
        <w:rPr>
          <w:lang w:val="en-GB"/>
        </w:rPr>
      </w:pPr>
      <w:r w:rsidRPr="008A7845">
        <w:rPr>
          <w:lang w:val="en-GB"/>
        </w:rPr>
        <w:tab/>
        <w:t>Internal failure: yes/ no</w:t>
      </w:r>
      <w:r w:rsidRPr="008A7845">
        <w:rPr>
          <w:vertAlign w:val="superscript"/>
          <w:lang w:val="en-GB"/>
        </w:rPr>
        <w:t>2</w:t>
      </w:r>
    </w:p>
    <w:p w14:paraId="613DFEE5" w14:textId="77777777" w:rsidR="00D80E1F" w:rsidRPr="008A7845" w:rsidRDefault="00D80E1F" w:rsidP="00D80E1F">
      <w:pPr>
        <w:pStyle w:val="SingleTxtG"/>
        <w:spacing w:after="0"/>
        <w:ind w:left="2131" w:hanging="432"/>
        <w:jc w:val="left"/>
        <w:rPr>
          <w:lang w:val="en-GB"/>
        </w:rPr>
      </w:pPr>
      <w:r w:rsidRPr="008A7845">
        <w:rPr>
          <w:lang w:val="en-GB"/>
        </w:rPr>
        <w:t>GNSS receiver</w:t>
      </w:r>
      <w:r w:rsidR="009D504B">
        <w:rPr>
          <w:lang w:val="en-GB"/>
        </w:rPr>
        <w:t>:</w:t>
      </w:r>
    </w:p>
    <w:p w14:paraId="22688E54" w14:textId="77777777" w:rsidR="00D80E1F" w:rsidRPr="008A7845" w:rsidRDefault="00D80E1F" w:rsidP="00D80E1F">
      <w:pPr>
        <w:pStyle w:val="SingleTxtG"/>
        <w:spacing w:after="0"/>
        <w:ind w:left="2131" w:hanging="432"/>
        <w:jc w:val="left"/>
        <w:rPr>
          <w:lang w:val="en-GB"/>
        </w:rPr>
      </w:pPr>
      <w:r w:rsidRPr="008A7845">
        <w:rPr>
          <w:lang w:val="en-GB"/>
        </w:rPr>
        <w:tab/>
        <w:t>Electrical connection and module communication failure: yes/no</w:t>
      </w:r>
      <w:r w:rsidRPr="008A7845">
        <w:rPr>
          <w:vertAlign w:val="superscript"/>
          <w:lang w:val="en-GB"/>
        </w:rPr>
        <w:t>2</w:t>
      </w:r>
    </w:p>
    <w:p w14:paraId="2028FF04" w14:textId="77777777" w:rsidR="00D80E1F" w:rsidRPr="008A7845" w:rsidRDefault="00D80E1F" w:rsidP="00D80E1F">
      <w:pPr>
        <w:pStyle w:val="SingleTxtG"/>
        <w:spacing w:after="0"/>
        <w:ind w:left="2131" w:hanging="432"/>
        <w:jc w:val="left"/>
        <w:rPr>
          <w:lang w:val="en-GB"/>
        </w:rPr>
      </w:pPr>
      <w:r w:rsidRPr="008A7845">
        <w:rPr>
          <w:lang w:val="en-GB"/>
        </w:rPr>
        <w:tab/>
        <w:t>Internal failure: yes/ no</w:t>
      </w:r>
      <w:r w:rsidRPr="008A7845">
        <w:rPr>
          <w:vertAlign w:val="superscript"/>
          <w:lang w:val="en-GB"/>
        </w:rPr>
        <w:t>2</w:t>
      </w:r>
    </w:p>
    <w:p w14:paraId="5FCBEF67" w14:textId="4A846806" w:rsidR="00D80E1F" w:rsidRPr="008A7845" w:rsidRDefault="00D80E1F" w:rsidP="00D80E1F">
      <w:pPr>
        <w:pStyle w:val="SingleTxtG"/>
        <w:spacing w:after="0"/>
        <w:ind w:left="2131" w:hanging="432"/>
        <w:jc w:val="left"/>
        <w:rPr>
          <w:lang w:val="en-GB"/>
        </w:rPr>
      </w:pPr>
      <w:r w:rsidRPr="008A7845">
        <w:rPr>
          <w:lang w:val="en-GB"/>
        </w:rPr>
        <w:t xml:space="preserve">Mobile </w:t>
      </w:r>
      <w:r w:rsidR="001B11FF">
        <w:rPr>
          <w:lang w:val="en-GB"/>
        </w:rPr>
        <w:t>n</w:t>
      </w:r>
      <w:r w:rsidRPr="008A7845">
        <w:rPr>
          <w:lang w:val="en-GB"/>
        </w:rPr>
        <w:t>etwork antenna: yes/ no</w:t>
      </w:r>
      <w:r w:rsidRPr="008A7845">
        <w:rPr>
          <w:vertAlign w:val="superscript"/>
          <w:lang w:val="en-GB"/>
        </w:rPr>
        <w:t>2</w:t>
      </w:r>
    </w:p>
    <w:p w14:paraId="2DAC300A" w14:textId="77777777" w:rsidR="00D80E1F" w:rsidRPr="008A7845" w:rsidRDefault="00D80E1F" w:rsidP="00D80E1F">
      <w:pPr>
        <w:pStyle w:val="SingleTxtG"/>
        <w:spacing w:after="0"/>
        <w:ind w:left="2131" w:hanging="432"/>
        <w:jc w:val="left"/>
        <w:rPr>
          <w:lang w:val="en-GB"/>
        </w:rPr>
      </w:pPr>
      <w:r w:rsidRPr="008A7845">
        <w:rPr>
          <w:lang w:val="en-GB"/>
        </w:rPr>
        <w:t>GNSS antenna: yes/ no</w:t>
      </w:r>
      <w:r w:rsidRPr="008A7845">
        <w:rPr>
          <w:vertAlign w:val="superscript"/>
          <w:lang w:val="en-GB"/>
        </w:rPr>
        <w:t>2</w:t>
      </w:r>
    </w:p>
    <w:p w14:paraId="41BBBF82" w14:textId="77777777" w:rsidR="00D80E1F" w:rsidRPr="008A7845" w:rsidRDefault="00D80E1F" w:rsidP="00D80E1F">
      <w:pPr>
        <w:pStyle w:val="SingleTxtG"/>
        <w:spacing w:after="0"/>
        <w:ind w:left="2131" w:hanging="432"/>
        <w:jc w:val="left"/>
        <w:rPr>
          <w:lang w:val="en-GB"/>
        </w:rPr>
      </w:pPr>
      <w:r w:rsidRPr="008A7845">
        <w:rPr>
          <w:lang w:val="en-GB"/>
        </w:rPr>
        <w:t>Crash Control Unit: yes/ no</w:t>
      </w:r>
      <w:r w:rsidRPr="008A7845">
        <w:rPr>
          <w:vertAlign w:val="superscript"/>
          <w:lang w:val="en-GB"/>
        </w:rPr>
        <w:t>2</w:t>
      </w:r>
    </w:p>
    <w:p w14:paraId="5AAEA9D4" w14:textId="6DA5FF32" w:rsidR="00D80E1F" w:rsidRPr="008A7845" w:rsidRDefault="00363B37" w:rsidP="00D80E1F">
      <w:pPr>
        <w:pStyle w:val="SingleTxtG"/>
        <w:spacing w:after="0"/>
        <w:ind w:left="2131" w:hanging="432"/>
        <w:jc w:val="left"/>
        <w:rPr>
          <w:lang w:val="en-GB"/>
        </w:rPr>
      </w:pPr>
      <w:r>
        <w:rPr>
          <w:lang w:val="en-GB"/>
        </w:rPr>
        <w:t>P</w:t>
      </w:r>
      <w:r w:rsidR="00D80E1F" w:rsidRPr="008A7845">
        <w:rPr>
          <w:lang w:val="en-GB"/>
        </w:rPr>
        <w:t>ower supply: yes/ no</w:t>
      </w:r>
      <w:r w:rsidR="00D80E1F" w:rsidRPr="008A7845">
        <w:rPr>
          <w:vertAlign w:val="superscript"/>
          <w:lang w:val="en-GB"/>
        </w:rPr>
        <w:t>2</w:t>
      </w:r>
    </w:p>
    <w:p w14:paraId="79B60E6B" w14:textId="77777777" w:rsidR="00D80E1F" w:rsidRDefault="00D80E1F" w:rsidP="00D80E1F">
      <w:pPr>
        <w:pStyle w:val="SingleTxtG"/>
        <w:tabs>
          <w:tab w:val="left" w:pos="1700"/>
          <w:tab w:val="right" w:leader="dot" w:pos="7371"/>
        </w:tabs>
        <w:spacing w:after="0"/>
        <w:ind w:left="2131" w:right="425" w:hanging="432"/>
        <w:jc w:val="left"/>
        <w:rPr>
          <w:vertAlign w:val="superscript"/>
          <w:lang w:val="en-GB"/>
        </w:rPr>
      </w:pPr>
      <w:r w:rsidRPr="008A7845">
        <w:rPr>
          <w:lang w:val="en-GB"/>
        </w:rPr>
        <w:t>SIM: yes/ no</w:t>
      </w:r>
      <w:r w:rsidRPr="008A7845">
        <w:rPr>
          <w:vertAlign w:val="superscript"/>
          <w:lang w:val="en-GB"/>
        </w:rPr>
        <w:t>2</w:t>
      </w:r>
    </w:p>
    <w:p w14:paraId="1A8DE3FE" w14:textId="77777777" w:rsidR="00FB4FA0" w:rsidRPr="008A7845" w:rsidRDefault="00FB4FA0" w:rsidP="00FB4FA0">
      <w:pPr>
        <w:pStyle w:val="SingleTxtG"/>
        <w:spacing w:after="0"/>
        <w:ind w:left="2131" w:hanging="432"/>
        <w:jc w:val="left"/>
        <w:rPr>
          <w:lang w:val="en-GB"/>
        </w:rPr>
      </w:pPr>
      <w:r w:rsidRPr="008A7845">
        <w:rPr>
          <w:lang w:val="en-GB"/>
        </w:rPr>
        <w:t>Back up power supply: yes/ no</w:t>
      </w:r>
      <w:r w:rsidRPr="008A7845">
        <w:rPr>
          <w:vertAlign w:val="superscript"/>
          <w:lang w:val="en-GB"/>
        </w:rPr>
        <w:t>2</w:t>
      </w:r>
    </w:p>
    <w:p w14:paraId="585407FF" w14:textId="5D1EBB6A" w:rsidR="00D80E1F" w:rsidRPr="00256A70" w:rsidRDefault="00D80E1F" w:rsidP="00D80E1F">
      <w:pPr>
        <w:pStyle w:val="SingleTxtG"/>
        <w:tabs>
          <w:tab w:val="left" w:pos="1700"/>
          <w:tab w:val="right" w:leader="dot" w:pos="8222"/>
        </w:tabs>
        <w:spacing w:after="0"/>
        <w:ind w:left="2131" w:right="708" w:hanging="432"/>
        <w:jc w:val="left"/>
        <w:rPr>
          <w:lang w:val="en-US"/>
        </w:rPr>
      </w:pPr>
      <w:r w:rsidRPr="00256A70">
        <w:rPr>
          <w:lang w:val="en-US"/>
        </w:rPr>
        <w:t xml:space="preserve">Paragraph 7.6., Power supply: </w:t>
      </w:r>
      <w:r w:rsidRPr="00256A70">
        <w:rPr>
          <w:lang w:val="en-GB"/>
        </w:rPr>
        <w:t>yes/no</w:t>
      </w:r>
      <w:r w:rsidRPr="00256A70">
        <w:rPr>
          <w:vertAlign w:val="superscript"/>
          <w:lang w:val="en-GB"/>
        </w:rPr>
        <w:t>2</w:t>
      </w:r>
    </w:p>
    <w:p w14:paraId="2AC3957C" w14:textId="77777777" w:rsidR="00D80E1F" w:rsidRPr="00256A70" w:rsidRDefault="00D80E1F" w:rsidP="00D80E1F">
      <w:pPr>
        <w:tabs>
          <w:tab w:val="left" w:pos="1700"/>
          <w:tab w:val="right" w:leader="dot" w:pos="8505"/>
          <w:tab w:val="right" w:leader="dot" w:pos="9639"/>
        </w:tabs>
        <w:suppressAutoHyphens w:val="0"/>
        <w:spacing w:line="240" w:lineRule="auto"/>
        <w:ind w:left="1712" w:right="1140"/>
        <w:rPr>
          <w:lang w:val="en-GB"/>
        </w:rPr>
      </w:pPr>
      <w:r w:rsidRPr="00256A70">
        <w:rPr>
          <w:lang w:val="en-US"/>
        </w:rPr>
        <w:t xml:space="preserve">Paragraph 7.7., Resistance to impact: </w:t>
      </w:r>
      <w:r w:rsidRPr="00256A70">
        <w:rPr>
          <w:lang w:val="en-GB"/>
        </w:rPr>
        <w:t>yes/no</w:t>
      </w:r>
      <w:r w:rsidRPr="00256A70">
        <w:rPr>
          <w:vertAlign w:val="superscript"/>
          <w:lang w:val="en-GB"/>
        </w:rPr>
        <w:t>2</w:t>
      </w:r>
    </w:p>
    <w:p w14:paraId="2C4A7357" w14:textId="77777777" w:rsidR="00D80E1F" w:rsidRPr="00256A70" w:rsidRDefault="00D80E1F" w:rsidP="00D80E1F">
      <w:pPr>
        <w:tabs>
          <w:tab w:val="left" w:pos="1700"/>
          <w:tab w:val="right" w:leader="dot" w:pos="8505"/>
          <w:tab w:val="right" w:leader="dot" w:pos="9639"/>
        </w:tabs>
        <w:suppressAutoHyphens w:val="0"/>
        <w:spacing w:line="240" w:lineRule="auto"/>
        <w:ind w:left="1712" w:right="1140"/>
        <w:rPr>
          <w:lang w:val="en-GB"/>
        </w:rPr>
      </w:pPr>
      <w:r w:rsidRPr="00256A70">
        <w:rPr>
          <w:lang w:val="en-GB"/>
        </w:rPr>
        <w:t>GNSS receiver: yes/ no</w:t>
      </w:r>
      <w:r w:rsidRPr="00256A70">
        <w:rPr>
          <w:vertAlign w:val="superscript"/>
          <w:lang w:val="en-GB"/>
        </w:rPr>
        <w:t>2</w:t>
      </w:r>
    </w:p>
    <w:p w14:paraId="3F379A69" w14:textId="77777777" w:rsidR="00D80E1F" w:rsidRPr="00256A70" w:rsidRDefault="00D80E1F" w:rsidP="00D80E1F">
      <w:pPr>
        <w:tabs>
          <w:tab w:val="left" w:pos="1700"/>
          <w:tab w:val="right" w:leader="dot" w:pos="8505"/>
          <w:tab w:val="right" w:leader="dot" w:pos="9639"/>
        </w:tabs>
        <w:suppressAutoHyphens w:val="0"/>
        <w:spacing w:line="240" w:lineRule="auto"/>
        <w:ind w:left="1712" w:right="1140"/>
        <w:rPr>
          <w:vertAlign w:val="superscript"/>
          <w:lang w:val="en-GB"/>
        </w:rPr>
      </w:pPr>
      <w:r w:rsidRPr="00256A70">
        <w:rPr>
          <w:lang w:val="en-GB"/>
        </w:rPr>
        <w:t>GNSS antenna: yes/ no</w:t>
      </w:r>
      <w:r w:rsidRPr="00256A70">
        <w:rPr>
          <w:vertAlign w:val="superscript"/>
          <w:lang w:val="en-GB"/>
        </w:rPr>
        <w:t>2</w:t>
      </w:r>
    </w:p>
    <w:p w14:paraId="479105C8" w14:textId="477CDC44" w:rsidR="00B97182" w:rsidRPr="008A7845" w:rsidRDefault="00363B37" w:rsidP="00B97182">
      <w:pPr>
        <w:tabs>
          <w:tab w:val="left" w:pos="1700"/>
          <w:tab w:val="left" w:pos="2126"/>
          <w:tab w:val="right" w:leader="dot" w:pos="8505"/>
          <w:tab w:val="right" w:leader="dot" w:pos="9639"/>
        </w:tabs>
        <w:suppressAutoHyphens w:val="0"/>
        <w:spacing w:line="240" w:lineRule="auto"/>
        <w:ind w:left="1710" w:right="1138"/>
        <w:rPr>
          <w:lang w:val="en-GB"/>
        </w:rPr>
      </w:pPr>
      <w:r w:rsidRPr="00256A70">
        <w:rPr>
          <w:lang w:val="en-GB"/>
        </w:rPr>
        <w:t>O</w:t>
      </w:r>
      <w:r w:rsidR="00B97182" w:rsidRPr="00256A70">
        <w:rPr>
          <w:lang w:val="en-GB"/>
        </w:rPr>
        <w:t>rientation of the</w:t>
      </w:r>
      <w:r w:rsidR="00114856" w:rsidRPr="00256A70">
        <w:rPr>
          <w:lang w:val="en-GB"/>
        </w:rPr>
        <w:t xml:space="preserve"> AECC</w:t>
      </w:r>
      <w:r w:rsidR="00B97182" w:rsidRPr="00256A70">
        <w:rPr>
          <w:lang w:val="en-GB"/>
        </w:rPr>
        <w:t xml:space="preserve">: </w:t>
      </w:r>
      <w:r w:rsidR="00256A70" w:rsidRPr="00256A70">
        <w:rPr>
          <w:lang w:val="en-GB"/>
        </w:rPr>
        <w:tab/>
      </w:r>
    </w:p>
    <w:p w14:paraId="4F264ACD"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hanging="992"/>
        <w:jc w:val="both"/>
        <w:rPr>
          <w:lang w:val="en-GB"/>
        </w:rPr>
      </w:pPr>
      <w:r w:rsidRPr="008A7845">
        <w:rPr>
          <w:lang w:val="en-GB"/>
        </w:rPr>
        <w:tab/>
        <w:t>11.</w:t>
      </w:r>
      <w:r w:rsidRPr="008A7845">
        <w:rPr>
          <w:lang w:val="en-GB"/>
        </w:rPr>
        <w:tab/>
        <w:t>Position of the approval mark:</w:t>
      </w:r>
      <w:r w:rsidRPr="008A7845">
        <w:rPr>
          <w:lang w:val="en-GB"/>
        </w:rPr>
        <w:tab/>
      </w:r>
    </w:p>
    <w:p w14:paraId="0B108A92"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12.</w:t>
      </w:r>
      <w:r w:rsidRPr="008A7845">
        <w:rPr>
          <w:lang w:val="en-GB"/>
        </w:rPr>
        <w:tab/>
        <w:t>Reason(s) for extension (if applicable):</w:t>
      </w:r>
      <w:r w:rsidRPr="008A7845">
        <w:rPr>
          <w:lang w:val="en-GB"/>
        </w:rPr>
        <w:tab/>
      </w:r>
    </w:p>
    <w:p w14:paraId="14A0AC54"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13.</w:t>
      </w:r>
      <w:r w:rsidRPr="008A7845">
        <w:rPr>
          <w:lang w:val="en-GB"/>
        </w:rPr>
        <w:tab/>
        <w:t>Approval granted/refused/extended/withdrawn</w:t>
      </w:r>
      <w:r w:rsidRPr="008A7845">
        <w:rPr>
          <w:vertAlign w:val="superscript"/>
          <w:lang w:val="en-GB"/>
        </w:rPr>
        <w:t>2</w:t>
      </w:r>
    </w:p>
    <w:p w14:paraId="72FFC936"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14.</w:t>
      </w:r>
      <w:r w:rsidRPr="008A7845">
        <w:rPr>
          <w:lang w:val="en-GB"/>
        </w:rPr>
        <w:tab/>
        <w:t>Place:</w:t>
      </w:r>
      <w:r w:rsidRPr="008A7845">
        <w:rPr>
          <w:lang w:val="en-GB"/>
        </w:rPr>
        <w:tab/>
      </w:r>
    </w:p>
    <w:p w14:paraId="59D70D62"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15.</w:t>
      </w:r>
      <w:r w:rsidRPr="008A7845">
        <w:rPr>
          <w:lang w:val="en-GB"/>
        </w:rPr>
        <w:tab/>
        <w:t>Date:</w:t>
      </w:r>
      <w:r w:rsidRPr="008A7845">
        <w:rPr>
          <w:lang w:val="en-GB"/>
        </w:rPr>
        <w:tab/>
      </w:r>
    </w:p>
    <w:p w14:paraId="2A2950AE"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16.</w:t>
      </w:r>
      <w:r w:rsidRPr="008A7845">
        <w:rPr>
          <w:lang w:val="en-GB"/>
        </w:rPr>
        <w:tab/>
        <w:t>Signature:</w:t>
      </w:r>
      <w:r w:rsidRPr="008A7845">
        <w:rPr>
          <w:lang w:val="en-GB"/>
        </w:rPr>
        <w:tab/>
      </w:r>
    </w:p>
    <w:p w14:paraId="0E08E227" w14:textId="77777777" w:rsidR="00D80E1F" w:rsidRPr="008A7845" w:rsidRDefault="00D80E1F" w:rsidP="00D80E1F">
      <w:pPr>
        <w:tabs>
          <w:tab w:val="left" w:pos="1700"/>
          <w:tab w:val="right" w:leader="dot" w:pos="8505"/>
          <w:tab w:val="right" w:leader="dot" w:pos="9639"/>
        </w:tabs>
        <w:suppressAutoHyphens w:val="0"/>
        <w:spacing w:after="120" w:line="240" w:lineRule="auto"/>
        <w:ind w:left="1689" w:right="1134" w:hanging="555"/>
        <w:jc w:val="both"/>
        <w:rPr>
          <w:lang w:val="en-GB"/>
        </w:rPr>
      </w:pPr>
      <w:r w:rsidRPr="008A7845">
        <w:rPr>
          <w:lang w:val="en-GB"/>
        </w:rPr>
        <w:t>17.</w:t>
      </w:r>
      <w:r w:rsidRPr="008A7845">
        <w:rPr>
          <w:lang w:val="en-GB"/>
        </w:rPr>
        <w:tab/>
        <w:t>The list of documents deposited with the Type Approval Authority which has granted approval is annexed to this communication and may be obtained on request.</w:t>
      </w:r>
    </w:p>
    <w:p w14:paraId="05D8BBD4" w14:textId="77777777" w:rsidR="00D80E1F" w:rsidRPr="00D80E1F" w:rsidRDefault="00D80E1F" w:rsidP="00D80E1F">
      <w:pPr>
        <w:suppressAutoHyphens w:val="0"/>
        <w:spacing w:line="240" w:lineRule="auto"/>
        <w:rPr>
          <w:sz w:val="24"/>
          <w:lang w:val="en-GB"/>
        </w:rPr>
      </w:pPr>
    </w:p>
    <w:p w14:paraId="66AA5655" w14:textId="77777777" w:rsidR="00D80E1F" w:rsidRPr="00D80E1F" w:rsidRDefault="00D80E1F" w:rsidP="00D80E1F">
      <w:pPr>
        <w:suppressAutoHyphens w:val="0"/>
        <w:spacing w:line="240" w:lineRule="auto"/>
        <w:rPr>
          <w:sz w:val="24"/>
          <w:lang w:val="en-GB"/>
        </w:rPr>
        <w:sectPr w:rsidR="00D80E1F" w:rsidRPr="00D80E1F" w:rsidSect="00F72A30">
          <w:headerReference w:type="even" r:id="rId15"/>
          <w:headerReference w:type="default" r:id="rId16"/>
          <w:headerReference w:type="first" r:id="rId17"/>
          <w:footnotePr>
            <w:numRestart w:val="eachSect"/>
          </w:footnotePr>
          <w:endnotePr>
            <w:numFmt w:val="lowerLetter"/>
          </w:endnotePr>
          <w:pgSz w:w="11906" w:h="16838"/>
          <w:pgMar w:top="1701" w:right="1134" w:bottom="2268" w:left="1134" w:header="1134" w:footer="1701" w:gutter="0"/>
          <w:cols w:space="720"/>
          <w:docGrid w:linePitch="326"/>
        </w:sectPr>
      </w:pPr>
    </w:p>
    <w:p w14:paraId="2FBEDC10" w14:textId="77777777" w:rsidR="00D80E1F" w:rsidRPr="00CF4CE3" w:rsidRDefault="00D80E1F" w:rsidP="00D80E1F">
      <w:pPr>
        <w:keepNext/>
        <w:keepLines/>
        <w:tabs>
          <w:tab w:val="right" w:pos="851"/>
        </w:tabs>
        <w:suppressAutoHyphens w:val="0"/>
        <w:spacing w:before="360" w:after="240" w:line="300" w:lineRule="exact"/>
        <w:ind w:right="1134"/>
        <w:rPr>
          <w:b/>
          <w:sz w:val="28"/>
          <w:lang w:val="fr-FR"/>
        </w:rPr>
      </w:pPr>
      <w:bookmarkStart w:id="71" w:name="_Toc387935173"/>
      <w:bookmarkStart w:id="72" w:name="_Toc456777172"/>
      <w:r w:rsidRPr="00CF4CE3">
        <w:rPr>
          <w:b/>
          <w:sz w:val="28"/>
          <w:lang w:val="fr-FR"/>
        </w:rPr>
        <w:lastRenderedPageBreak/>
        <w:t xml:space="preserve">Annex </w:t>
      </w:r>
      <w:bookmarkEnd w:id="71"/>
      <w:bookmarkEnd w:id="72"/>
      <w:r w:rsidRPr="00CF4CE3">
        <w:rPr>
          <w:b/>
          <w:sz w:val="28"/>
          <w:lang w:val="fr-FR"/>
        </w:rPr>
        <w:t>2</w:t>
      </w:r>
    </w:p>
    <w:p w14:paraId="480D1BD7" w14:textId="77777777" w:rsidR="00D80E1F" w:rsidRPr="00CF4CE3" w:rsidRDefault="00D80E1F" w:rsidP="00D80E1F">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73" w:name="_Toc456777173"/>
      <w:r w:rsidRPr="00CF4CE3">
        <w:rPr>
          <w:b/>
          <w:sz w:val="28"/>
          <w:lang w:val="fr-FR"/>
        </w:rPr>
        <w:tab/>
        <w:t>Communication</w:t>
      </w:r>
      <w:bookmarkEnd w:id="73"/>
    </w:p>
    <w:p w14:paraId="39F1F2A1" w14:textId="77777777" w:rsidR="00D80E1F" w:rsidRPr="00CF4CE3" w:rsidRDefault="00D80E1F" w:rsidP="00D80E1F">
      <w:pPr>
        <w:suppressAutoHyphens w:val="0"/>
        <w:spacing w:after="120" w:line="240" w:lineRule="auto"/>
        <w:ind w:left="1134" w:right="1134"/>
        <w:jc w:val="both"/>
        <w:rPr>
          <w:lang w:val="fr-FR"/>
        </w:rPr>
      </w:pPr>
      <w:r w:rsidRPr="00CF4CE3">
        <w:rPr>
          <w:lang w:val="fr-FR"/>
        </w:rPr>
        <w:t>(Maximum format: A4 (210 x 297 mm))</w:t>
      </w:r>
    </w:p>
    <w:p w14:paraId="11F5D711" w14:textId="77777777" w:rsidR="00D80E1F" w:rsidRPr="00CF4CE3" w:rsidRDefault="00D80E1F" w:rsidP="00D80E1F">
      <w:pPr>
        <w:suppressAutoHyphens w:val="0"/>
        <w:spacing w:line="240" w:lineRule="auto"/>
        <w:rPr>
          <w:sz w:val="24"/>
          <w:lang w:val="fr-FR"/>
        </w:rPr>
      </w:pPr>
      <w:r w:rsidRPr="00CF4CE3">
        <w:rPr>
          <w:noProof/>
          <w:sz w:val="24"/>
          <w:lang w:val="en-GB" w:eastAsia="en-GB"/>
        </w:rPr>
        <mc:AlternateContent>
          <mc:Choice Requires="wps">
            <w:drawing>
              <wp:anchor distT="0" distB="0" distL="114300" distR="114300" simplePos="0" relativeHeight="251659264" behindDoc="0" locked="0" layoutInCell="1" allowOverlap="1" wp14:anchorId="18A54504" wp14:editId="17557981">
                <wp:simplePos x="0" y="0"/>
                <wp:positionH relativeFrom="column">
                  <wp:posOffset>1716405</wp:posOffset>
                </wp:positionH>
                <wp:positionV relativeFrom="paragraph">
                  <wp:posOffset>138430</wp:posOffset>
                </wp:positionV>
                <wp:extent cx="3841750" cy="914400"/>
                <wp:effectExtent l="0" t="0" r="635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A00B04"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7ED35C69"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CC555B">
                              <w:rPr>
                                <w:lang w:val="fr-FR"/>
                              </w:rPr>
                              <w:t>......................................</w:t>
                            </w:r>
                          </w:p>
                          <w:p w14:paraId="0D8D1EAF"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79DEE0D5"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76645398"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54504" id="_x0000_s1027" type="#_x0000_t202" style="position:absolute;margin-left:135.15pt;margin-top:10.9pt;width:30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" stroked="f">
                <v:textbox>
                  <w:txbxContent>
                    <w:p w14:paraId="08A00B04"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7ED35C69"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CC555B">
                        <w:rPr>
                          <w:lang w:val="fr-FR"/>
                        </w:rPr>
                        <w:t>......................................</w:t>
                      </w:r>
                    </w:p>
                    <w:p w14:paraId="0D8D1EAF"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79DEE0D5"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76645398" w14:textId="77777777" w:rsidR="00833666" w:rsidRPr="00CC555B"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v:textbox>
              </v:shape>
            </w:pict>
          </mc:Fallback>
        </mc:AlternateContent>
      </w:r>
    </w:p>
    <w:p w14:paraId="1F487315" w14:textId="77777777" w:rsidR="00D80E1F" w:rsidRPr="00CF4CE3" w:rsidRDefault="00D80E1F" w:rsidP="00D80E1F">
      <w:pPr>
        <w:suppressAutoHyphens w:val="0"/>
        <w:spacing w:line="240" w:lineRule="auto"/>
        <w:ind w:left="1134"/>
        <w:rPr>
          <w:sz w:val="24"/>
        </w:rPr>
      </w:pPr>
      <w:r w:rsidRPr="00CF4CE3">
        <w:rPr>
          <w:noProof/>
          <w:lang w:val="en-GB" w:eastAsia="en-GB"/>
        </w:rPr>
        <w:drawing>
          <wp:inline distT="0" distB="0" distL="0" distR="0" wp14:anchorId="4523158A" wp14:editId="6DFE3A81">
            <wp:extent cx="900430" cy="900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CF4CE3">
        <w:rPr>
          <w:sz w:val="18"/>
          <w:vertAlign w:val="superscript"/>
        </w:rPr>
        <w:footnoteReference w:id="12"/>
      </w:r>
    </w:p>
    <w:p w14:paraId="3973A02E" w14:textId="77777777" w:rsidR="00D80E1F" w:rsidRPr="00CF4CE3" w:rsidRDefault="00D80E1F" w:rsidP="00D80E1F">
      <w:pPr>
        <w:suppressAutoHyphens w:val="0"/>
        <w:spacing w:line="240" w:lineRule="auto"/>
        <w:ind w:left="1134" w:right="1134"/>
        <w:jc w:val="both"/>
      </w:pPr>
    </w:p>
    <w:p w14:paraId="23D4DD5A" w14:textId="77777777" w:rsidR="00D80E1F" w:rsidRPr="00D80E1F" w:rsidRDefault="00D80E1F" w:rsidP="00D80E1F">
      <w:pPr>
        <w:suppressAutoHyphens w:val="0"/>
        <w:spacing w:line="240" w:lineRule="auto"/>
        <w:ind w:left="1134" w:right="1134"/>
        <w:jc w:val="both"/>
        <w:rPr>
          <w:lang w:val="en-GB"/>
        </w:rPr>
      </w:pPr>
      <w:r w:rsidRPr="00D80E1F">
        <w:rPr>
          <w:lang w:val="en-GB"/>
        </w:rPr>
        <w:t>concerning</w:t>
      </w:r>
      <w:r w:rsidRPr="00CF4CE3">
        <w:rPr>
          <w:sz w:val="18"/>
          <w:vertAlign w:val="superscript"/>
        </w:rPr>
        <w:footnoteReference w:id="13"/>
      </w:r>
      <w:r w:rsidRPr="00D80E1F">
        <w:rPr>
          <w:lang w:val="en-GB"/>
        </w:rPr>
        <w:t>:</w:t>
      </w:r>
      <w:r w:rsidRPr="00D80E1F">
        <w:rPr>
          <w:lang w:val="en-GB"/>
        </w:rPr>
        <w:tab/>
      </w:r>
      <w:r w:rsidRPr="00D80E1F">
        <w:rPr>
          <w:lang w:val="en-GB"/>
        </w:rPr>
        <w:tab/>
        <w:t>Approval granted</w:t>
      </w:r>
    </w:p>
    <w:p w14:paraId="383C9AF7" w14:textId="77777777" w:rsidR="00D80E1F" w:rsidRPr="00D80E1F" w:rsidRDefault="00D80E1F" w:rsidP="00D80E1F">
      <w:pPr>
        <w:suppressAutoHyphens w:val="0"/>
        <w:spacing w:line="240" w:lineRule="auto"/>
        <w:ind w:left="2268" w:right="1134" w:firstLine="567"/>
        <w:jc w:val="both"/>
        <w:rPr>
          <w:lang w:val="en-GB"/>
        </w:rPr>
      </w:pPr>
      <w:r w:rsidRPr="00D80E1F">
        <w:rPr>
          <w:lang w:val="en-GB"/>
        </w:rPr>
        <w:t>Approval extended</w:t>
      </w:r>
    </w:p>
    <w:p w14:paraId="0811C456" w14:textId="77777777" w:rsidR="00D80E1F" w:rsidRPr="00D80E1F" w:rsidRDefault="00D80E1F" w:rsidP="00D80E1F">
      <w:pPr>
        <w:suppressAutoHyphens w:val="0"/>
        <w:spacing w:line="240" w:lineRule="auto"/>
        <w:ind w:left="2268" w:right="1134" w:firstLine="567"/>
        <w:jc w:val="both"/>
        <w:rPr>
          <w:lang w:val="en-GB"/>
        </w:rPr>
      </w:pPr>
      <w:r w:rsidRPr="00D80E1F">
        <w:rPr>
          <w:lang w:val="en-GB"/>
        </w:rPr>
        <w:t>Approval refused</w:t>
      </w:r>
    </w:p>
    <w:p w14:paraId="2CA5B91C" w14:textId="77777777" w:rsidR="00D80E1F" w:rsidRPr="00D80E1F" w:rsidRDefault="00D80E1F" w:rsidP="00D80E1F">
      <w:pPr>
        <w:suppressAutoHyphens w:val="0"/>
        <w:spacing w:line="240" w:lineRule="auto"/>
        <w:ind w:left="2268" w:right="1134" w:firstLine="567"/>
        <w:jc w:val="both"/>
        <w:rPr>
          <w:lang w:val="en-GB"/>
        </w:rPr>
      </w:pPr>
      <w:r w:rsidRPr="00D80E1F">
        <w:rPr>
          <w:lang w:val="en-GB"/>
        </w:rPr>
        <w:t>Approval withdrawn</w:t>
      </w:r>
    </w:p>
    <w:p w14:paraId="6CBB44E8" w14:textId="77777777" w:rsidR="00D80E1F" w:rsidRPr="00D80E1F" w:rsidRDefault="00D80E1F" w:rsidP="00D80E1F">
      <w:pPr>
        <w:suppressAutoHyphens w:val="0"/>
        <w:spacing w:after="120" w:line="240" w:lineRule="auto"/>
        <w:ind w:left="2268" w:right="1134" w:firstLine="567"/>
        <w:jc w:val="both"/>
        <w:rPr>
          <w:lang w:val="en-GB"/>
        </w:rPr>
      </w:pPr>
      <w:r w:rsidRPr="00D80E1F">
        <w:rPr>
          <w:lang w:val="en-GB"/>
        </w:rPr>
        <w:t>Production definitively discontinued</w:t>
      </w:r>
    </w:p>
    <w:p w14:paraId="674F5B09" w14:textId="77777777" w:rsidR="00D80E1F" w:rsidRPr="008A7845" w:rsidRDefault="00D80E1F" w:rsidP="00D80E1F">
      <w:pPr>
        <w:suppressAutoHyphens w:val="0"/>
        <w:spacing w:after="120" w:line="240" w:lineRule="auto"/>
        <w:ind w:left="1134" w:right="1134"/>
        <w:rPr>
          <w:lang w:val="en-GB"/>
        </w:rPr>
      </w:pPr>
      <w:r w:rsidRPr="008A7845">
        <w:rPr>
          <w:lang w:val="en-GB"/>
        </w:rPr>
        <w:t>of a type of AECD intended to be fitted to vehicles of categories M</w:t>
      </w:r>
      <w:r w:rsidRPr="008A7845">
        <w:rPr>
          <w:vertAlign w:val="subscript"/>
          <w:lang w:val="en-GB"/>
        </w:rPr>
        <w:t>1</w:t>
      </w:r>
      <w:r w:rsidRPr="008A7845">
        <w:rPr>
          <w:lang w:val="en-GB"/>
        </w:rPr>
        <w:t xml:space="preserve"> and N</w:t>
      </w:r>
      <w:r w:rsidRPr="008A7845">
        <w:rPr>
          <w:vertAlign w:val="subscript"/>
          <w:lang w:val="en-GB"/>
        </w:rPr>
        <w:t>1</w:t>
      </w:r>
      <w:r w:rsidRPr="008A7845">
        <w:rPr>
          <w:lang w:val="en-GB"/>
        </w:rPr>
        <w:t xml:space="preserve"> approved pursuant to Part Ib of Regulation No. XXX</w:t>
      </w:r>
    </w:p>
    <w:p w14:paraId="6A6451B1" w14:textId="77777777" w:rsidR="00D80E1F" w:rsidRPr="008A7845" w:rsidRDefault="00D80E1F" w:rsidP="00D80E1F">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259EE2F2"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device: </w:t>
      </w:r>
      <w:r w:rsidRPr="008A7845">
        <w:rPr>
          <w:lang w:val="en-GB"/>
        </w:rPr>
        <w:tab/>
      </w:r>
    </w:p>
    <w:p w14:paraId="5B752A1D"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w:t>
      </w:r>
      <w:r w:rsidR="00F72A30" w:rsidRPr="008A7845">
        <w:rPr>
          <w:lang w:val="en-GB"/>
        </w:rPr>
        <w:t>'</w:t>
      </w:r>
      <w:r w:rsidRPr="008A7845">
        <w:rPr>
          <w:lang w:val="en-GB"/>
        </w:rPr>
        <w:t>s name for the type of device:</w:t>
      </w:r>
      <w:r w:rsidRPr="008A7845">
        <w:rPr>
          <w:lang w:val="en-GB"/>
        </w:rPr>
        <w:tab/>
      </w:r>
    </w:p>
    <w:p w14:paraId="38DD9053"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w:t>
      </w:r>
      <w:r w:rsidR="00F72A30" w:rsidRPr="008A7845">
        <w:rPr>
          <w:lang w:val="en-GB"/>
        </w:rPr>
        <w:t>'</w:t>
      </w:r>
      <w:r w:rsidRPr="008A7845">
        <w:rPr>
          <w:lang w:val="en-GB"/>
        </w:rPr>
        <w:t>s name and address:</w:t>
      </w:r>
      <w:r w:rsidRPr="008A7845">
        <w:rPr>
          <w:lang w:val="en-GB"/>
        </w:rPr>
        <w:tab/>
      </w:r>
    </w:p>
    <w:p w14:paraId="26F6884F"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w:t>
      </w:r>
      <w:r w:rsidR="00F72A30" w:rsidRPr="008A7845">
        <w:rPr>
          <w:lang w:val="en-GB"/>
        </w:rPr>
        <w:t>'</w:t>
      </w:r>
      <w:r w:rsidRPr="008A7845">
        <w:rPr>
          <w:lang w:val="en-GB"/>
        </w:rPr>
        <w:t>s representative:</w:t>
      </w:r>
      <w:r w:rsidRPr="008A7845">
        <w:rPr>
          <w:lang w:val="en-GB"/>
        </w:rPr>
        <w:tab/>
      </w:r>
    </w:p>
    <w:p w14:paraId="5AD81577"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2EBC5D1C"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0B4CBDB6"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1A16ADFC"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731D5F3B" w14:textId="77777777" w:rsidR="00D80E1F" w:rsidRPr="00C54E41"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C54E41">
        <w:rPr>
          <w:lang w:val="en-GB"/>
        </w:rPr>
        <w:t>9.</w:t>
      </w:r>
      <w:r w:rsidRPr="00C54E41">
        <w:rPr>
          <w:lang w:val="en-GB"/>
        </w:rPr>
        <w:tab/>
        <w:t xml:space="preserve">Brief description </w:t>
      </w:r>
      <w:r w:rsidRPr="00C54E41">
        <w:rPr>
          <w:lang w:val="en-GB"/>
        </w:rPr>
        <w:tab/>
      </w:r>
    </w:p>
    <w:p w14:paraId="48DB4D99" w14:textId="77777777" w:rsidR="00D80E1F" w:rsidRPr="00C54E41"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C54E41">
        <w:rPr>
          <w:lang w:val="en-GB"/>
        </w:rPr>
        <w:t>9a.</w:t>
      </w:r>
      <w:r w:rsidRPr="00C54E41">
        <w:rPr>
          <w:lang w:val="en-GB"/>
        </w:rPr>
        <w:tab/>
        <w:t xml:space="preserve">documentation package(s) per paragraph 16.1.: </w:t>
      </w:r>
      <w:r w:rsidRPr="00C54E41">
        <w:rPr>
          <w:lang w:val="en-GB"/>
        </w:rPr>
        <w:tab/>
      </w:r>
    </w:p>
    <w:p w14:paraId="203CC777" w14:textId="77777777" w:rsidR="00D80E1F" w:rsidRPr="008A7845" w:rsidRDefault="00D80E1F" w:rsidP="00D80E1F">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9b.</w:t>
      </w:r>
      <w:r w:rsidRPr="008A7845">
        <w:rPr>
          <w:lang w:val="en-GB"/>
        </w:rPr>
        <w:tab/>
        <w:t>means by which the AECD is intended to be linked to an AECC approved to Part Ia of this Regulation per paragraph 16.1.:</w:t>
      </w:r>
      <w:r w:rsidRPr="008A7845">
        <w:rPr>
          <w:lang w:val="en-GB"/>
        </w:rPr>
        <w:tab/>
      </w:r>
    </w:p>
    <w:p w14:paraId="56BCF4C0" w14:textId="77777777" w:rsidR="00D80E1F" w:rsidRPr="008A7845" w:rsidRDefault="00D80E1F" w:rsidP="00D80E1F">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9c.</w:t>
      </w:r>
      <w:r w:rsidRPr="008A7845">
        <w:rPr>
          <w:lang w:val="en-GB"/>
        </w:rPr>
        <w:tab/>
        <w:t xml:space="preserve">means by which the AECD is intended to be linked to subsequent installation of AECD </w:t>
      </w:r>
      <w:r w:rsidR="00DC4539">
        <w:rPr>
          <w:lang w:val="en-GB"/>
        </w:rPr>
        <w:t>in a vehicle</w:t>
      </w:r>
      <w:r w:rsidR="00B97182">
        <w:rPr>
          <w:lang w:val="en-GB"/>
        </w:rPr>
        <w:t xml:space="preserve"> </w:t>
      </w:r>
      <w:r w:rsidRPr="008A7845">
        <w:rPr>
          <w:lang w:val="en-GB"/>
        </w:rPr>
        <w:t>of Part II approval per paragraph 16.1.:</w:t>
      </w:r>
      <w:r w:rsidRPr="008A7845">
        <w:rPr>
          <w:lang w:val="en-GB"/>
        </w:rPr>
        <w:tab/>
      </w:r>
    </w:p>
    <w:p w14:paraId="2A063F65"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rPr>
          <w:lang w:val="en-GB"/>
        </w:rPr>
      </w:pPr>
      <w:r w:rsidRPr="008A7845">
        <w:rPr>
          <w:lang w:val="en-GB"/>
        </w:rPr>
        <w:tab/>
        <w:t>information signal device: yes/no</w:t>
      </w:r>
      <w:r w:rsidRPr="008A7845">
        <w:rPr>
          <w:vertAlign w:val="superscript"/>
          <w:lang w:val="en-GB"/>
        </w:rPr>
        <w:t>2</w:t>
      </w:r>
    </w:p>
    <w:p w14:paraId="4CBAD0C5"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Hands-free audio equipment (micros and speakers): yes/no</w:t>
      </w:r>
      <w:r w:rsidRPr="008A7845">
        <w:rPr>
          <w:vertAlign w:val="superscript"/>
          <w:lang w:val="en-GB"/>
        </w:rPr>
        <w:t>2</w:t>
      </w:r>
    </w:p>
    <w:p w14:paraId="35E7EF8E"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 xml:space="preserve">Back-up </w:t>
      </w:r>
      <w:r w:rsidRPr="008A7845">
        <w:rPr>
          <w:bCs/>
          <w:lang w:val="en-GB"/>
        </w:rPr>
        <w:t>power supply</w:t>
      </w:r>
      <w:r w:rsidRPr="008A7845">
        <w:rPr>
          <w:lang w:val="en-GB"/>
        </w:rPr>
        <w:t>: yes/no</w:t>
      </w:r>
      <w:r w:rsidRPr="008A7845">
        <w:rPr>
          <w:vertAlign w:val="superscript"/>
          <w:lang w:val="en-GB"/>
        </w:rPr>
        <w:t>2</w:t>
      </w:r>
    </w:p>
    <w:p w14:paraId="1DDDFA32"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lastRenderedPageBreak/>
        <w:t>Network access device antenna: yes/no</w:t>
      </w:r>
      <w:r w:rsidRPr="008A7845">
        <w:rPr>
          <w:vertAlign w:val="superscript"/>
          <w:lang w:val="en-GB"/>
        </w:rPr>
        <w:t>2</w:t>
      </w:r>
    </w:p>
    <w:p w14:paraId="67D4214F"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GNSS antenna: yes/no</w:t>
      </w:r>
      <w:r w:rsidRPr="008A7845">
        <w:rPr>
          <w:vertAlign w:val="superscript"/>
          <w:lang w:val="en-GB"/>
        </w:rPr>
        <w:t>2</w:t>
      </w:r>
    </w:p>
    <w:p w14:paraId="500EC909"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firstLine="578"/>
        <w:rPr>
          <w:lang w:val="en-GB"/>
        </w:rPr>
      </w:pPr>
      <w:r w:rsidRPr="008A7845">
        <w:rPr>
          <w:lang w:val="en-GB"/>
        </w:rPr>
        <w:t>GNSS receiver: yes/no</w:t>
      </w:r>
      <w:r w:rsidRPr="008A7845">
        <w:rPr>
          <w:vertAlign w:val="superscript"/>
          <w:lang w:val="en-GB"/>
        </w:rPr>
        <w:t>2</w:t>
      </w:r>
    </w:p>
    <w:p w14:paraId="62434957" w14:textId="77777777" w:rsidR="00D80E1F" w:rsidRPr="008A7845" w:rsidRDefault="00D80E1F" w:rsidP="00D80E1F">
      <w:pPr>
        <w:tabs>
          <w:tab w:val="left" w:pos="1700"/>
          <w:tab w:val="right" w:leader="dot" w:pos="8505"/>
          <w:tab w:val="right" w:leader="dot" w:pos="9639"/>
        </w:tabs>
        <w:suppressAutoHyphens w:val="0"/>
        <w:spacing w:line="240" w:lineRule="auto"/>
        <w:ind w:left="1134" w:right="1134" w:firstLine="578"/>
        <w:rPr>
          <w:lang w:val="en-GB"/>
        </w:rPr>
      </w:pPr>
      <w:r w:rsidRPr="008A7845">
        <w:rPr>
          <w:lang w:val="en-GB"/>
        </w:rPr>
        <w:t>Warning signal device: yes/no²</w:t>
      </w:r>
    </w:p>
    <w:p w14:paraId="4A617E19"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firstLine="576"/>
        <w:rPr>
          <w:lang w:val="en-GB"/>
        </w:rPr>
      </w:pPr>
      <w:r w:rsidRPr="008A7845">
        <w:rPr>
          <w:lang w:val="en-GB"/>
        </w:rPr>
        <w:t>Control module: yes/no</w:t>
      </w:r>
      <w:r w:rsidRPr="008A7845">
        <w:rPr>
          <w:vertAlign w:val="superscript"/>
          <w:lang w:val="en-GB"/>
        </w:rPr>
        <w:t>2</w:t>
      </w:r>
    </w:p>
    <w:p w14:paraId="192F69B7" w14:textId="05E3C736" w:rsidR="00D80E1F" w:rsidRPr="008A7845" w:rsidRDefault="00D80E1F" w:rsidP="00D80E1F">
      <w:pPr>
        <w:tabs>
          <w:tab w:val="right" w:leader="dot" w:pos="8505"/>
          <w:tab w:val="right" w:leader="dot" w:pos="9639"/>
        </w:tabs>
        <w:suppressAutoHyphens w:val="0"/>
        <w:spacing w:after="120" w:line="240" w:lineRule="auto"/>
        <w:ind w:left="1701" w:right="1134" w:hanging="567"/>
        <w:rPr>
          <w:lang w:val="en-GB"/>
        </w:rPr>
      </w:pPr>
      <w:r w:rsidRPr="008A7845">
        <w:rPr>
          <w:lang w:val="en-GB"/>
        </w:rPr>
        <w:t>10.</w:t>
      </w:r>
      <w:r w:rsidRPr="008A7845">
        <w:rPr>
          <w:lang w:val="en-GB"/>
        </w:rPr>
        <w:tab/>
        <w:t>Component</w:t>
      </w:r>
      <w:r w:rsidR="00B97182">
        <w:rPr>
          <w:lang w:val="en-US"/>
        </w:rPr>
        <w:t>s of AECD</w:t>
      </w:r>
      <w:r w:rsidR="00363B37">
        <w:rPr>
          <w:lang w:val="en-US"/>
        </w:rPr>
        <w:t xml:space="preserve"> </w:t>
      </w:r>
      <w:r w:rsidRPr="008A7845">
        <w:rPr>
          <w:lang w:val="en-GB"/>
        </w:rPr>
        <w:t>w</w:t>
      </w:r>
      <w:r w:rsidR="00B97182">
        <w:rPr>
          <w:lang w:val="en-GB"/>
        </w:rPr>
        <w:t>ere</w:t>
      </w:r>
      <w:r w:rsidRPr="008A7845">
        <w:rPr>
          <w:lang w:val="en-GB"/>
        </w:rPr>
        <w:t xml:space="preserve"> tested according to</w:t>
      </w:r>
      <w:r w:rsidR="00DA6090">
        <w:rPr>
          <w:lang w:val="en-GB"/>
        </w:rPr>
        <w:t xml:space="preserve"> pa</w:t>
      </w:r>
      <w:r w:rsidR="00D53091">
        <w:rPr>
          <w:lang w:val="en-GB"/>
        </w:rPr>
        <w:t>ragraph 17.7</w:t>
      </w:r>
      <w:r w:rsidRPr="008A7845">
        <w:rPr>
          <w:lang w:val="en-GB"/>
        </w:rPr>
        <w:t xml:space="preserve"> :</w:t>
      </w:r>
    </w:p>
    <w:p w14:paraId="4AF742C8" w14:textId="0E5E0B28" w:rsidR="00D80E1F" w:rsidRPr="008A7845" w:rsidRDefault="00B80C50" w:rsidP="00D80E1F">
      <w:pPr>
        <w:tabs>
          <w:tab w:val="left" w:pos="1700"/>
          <w:tab w:val="right" w:leader="dot" w:pos="8505"/>
          <w:tab w:val="right" w:leader="dot" w:pos="9639"/>
        </w:tabs>
        <w:suppressAutoHyphens w:val="0"/>
        <w:spacing w:line="240" w:lineRule="auto"/>
        <w:ind w:left="1710" w:right="1134"/>
        <w:rPr>
          <w:lang w:val="en-GB"/>
        </w:rPr>
      </w:pPr>
      <w:r>
        <w:rPr>
          <w:lang w:val="en-GB"/>
        </w:rPr>
        <w:t>W</w:t>
      </w:r>
      <w:r w:rsidR="00D80E1F" w:rsidRPr="008A7845">
        <w:rPr>
          <w:lang w:val="en-GB"/>
        </w:rPr>
        <w:t>arning signal</w:t>
      </w:r>
      <w:r w:rsidR="00ED562A">
        <w:rPr>
          <w:lang w:val="en-GB"/>
        </w:rPr>
        <w:t xml:space="preserve"> device</w:t>
      </w:r>
      <w:r w:rsidR="00D80E1F" w:rsidRPr="008A7845">
        <w:rPr>
          <w:lang w:val="en-GB"/>
        </w:rPr>
        <w:t>: yes/no</w:t>
      </w:r>
      <w:r w:rsidR="00D80E1F" w:rsidRPr="008A7845">
        <w:rPr>
          <w:vertAlign w:val="superscript"/>
          <w:lang w:val="en-GB"/>
        </w:rPr>
        <w:t>2</w:t>
      </w:r>
    </w:p>
    <w:p w14:paraId="0AC9E06E" w14:textId="77777777" w:rsidR="00D80E1F" w:rsidRPr="008A7845" w:rsidRDefault="00D80E1F" w:rsidP="00D80E1F">
      <w:pPr>
        <w:tabs>
          <w:tab w:val="left" w:pos="1700"/>
          <w:tab w:val="right" w:leader="dot" w:pos="8505"/>
          <w:tab w:val="right" w:leader="dot" w:pos="9639"/>
        </w:tabs>
        <w:suppressAutoHyphens w:val="0"/>
        <w:spacing w:line="240" w:lineRule="auto"/>
        <w:ind w:left="1710" w:right="1134"/>
        <w:rPr>
          <w:lang w:val="en-GB"/>
        </w:rPr>
      </w:pPr>
      <w:r w:rsidRPr="008A7845">
        <w:rPr>
          <w:lang w:val="en-GB"/>
        </w:rPr>
        <w:t>Hands-free audio equipment (micros and speakers): yes/no</w:t>
      </w:r>
      <w:r w:rsidRPr="008A7845">
        <w:rPr>
          <w:vertAlign w:val="superscript"/>
          <w:lang w:val="en-GB"/>
        </w:rPr>
        <w:t>2</w:t>
      </w:r>
    </w:p>
    <w:p w14:paraId="7DB39368" w14:textId="77777777" w:rsidR="00D80E1F" w:rsidRPr="008A7845" w:rsidRDefault="00D80E1F" w:rsidP="00D80E1F">
      <w:pPr>
        <w:tabs>
          <w:tab w:val="left" w:pos="1701"/>
          <w:tab w:val="right" w:leader="dot" w:pos="8505"/>
          <w:tab w:val="right" w:leader="dot" w:pos="9639"/>
        </w:tabs>
        <w:suppressAutoHyphens w:val="0"/>
        <w:spacing w:line="240" w:lineRule="auto"/>
        <w:ind w:left="1710" w:right="1134"/>
        <w:jc w:val="both"/>
        <w:rPr>
          <w:lang w:val="en-GB"/>
        </w:rPr>
      </w:pPr>
      <w:r w:rsidRPr="008A7845">
        <w:rPr>
          <w:lang w:val="en-GB"/>
        </w:rPr>
        <w:t>Power supply other than back-up battery: yes/no</w:t>
      </w:r>
      <w:r w:rsidRPr="008A7845">
        <w:rPr>
          <w:vertAlign w:val="superscript"/>
          <w:lang w:val="en-GB"/>
        </w:rPr>
        <w:t>2</w:t>
      </w:r>
    </w:p>
    <w:p w14:paraId="6D2AE681" w14:textId="48DEBB46" w:rsidR="00D80E1F" w:rsidRPr="008A7845" w:rsidRDefault="00ED562A" w:rsidP="00D80E1F">
      <w:pPr>
        <w:tabs>
          <w:tab w:val="left" w:pos="1700"/>
          <w:tab w:val="right" w:leader="dot" w:pos="8505"/>
          <w:tab w:val="right" w:leader="dot" w:pos="9639"/>
        </w:tabs>
        <w:suppressAutoHyphens w:val="0"/>
        <w:spacing w:line="240" w:lineRule="auto"/>
        <w:ind w:left="1710" w:right="1134"/>
        <w:jc w:val="both"/>
        <w:rPr>
          <w:lang w:val="en-GB"/>
        </w:rPr>
      </w:pPr>
      <w:r>
        <w:rPr>
          <w:lang w:val="en-GB"/>
        </w:rPr>
        <w:t>I</w:t>
      </w:r>
      <w:r w:rsidR="00D80E1F" w:rsidRPr="008A7845">
        <w:rPr>
          <w:lang w:val="en-GB"/>
        </w:rPr>
        <w:t>nformation signal device: yes/no</w:t>
      </w:r>
      <w:r w:rsidR="00D80E1F" w:rsidRPr="008A7845">
        <w:rPr>
          <w:vertAlign w:val="superscript"/>
          <w:lang w:val="en-GB"/>
        </w:rPr>
        <w:t>2</w:t>
      </w:r>
    </w:p>
    <w:p w14:paraId="21D9C818" w14:textId="7D4D2C6A" w:rsidR="00D80E1F" w:rsidRPr="008A7845" w:rsidRDefault="00D80E1F" w:rsidP="00D80E1F">
      <w:pPr>
        <w:tabs>
          <w:tab w:val="left" w:pos="1701"/>
          <w:tab w:val="right" w:leader="dot" w:pos="8505"/>
          <w:tab w:val="right" w:leader="dot" w:pos="9639"/>
        </w:tabs>
        <w:suppressAutoHyphens w:val="0"/>
        <w:spacing w:line="240" w:lineRule="auto"/>
        <w:ind w:left="1710" w:right="1134"/>
        <w:rPr>
          <w:lang w:val="en-GB"/>
        </w:rPr>
      </w:pPr>
      <w:r w:rsidRPr="008A7845">
        <w:rPr>
          <w:lang w:val="en-GB"/>
        </w:rPr>
        <w:t>GNSS antenna</w:t>
      </w:r>
      <w:r w:rsidR="00114856">
        <w:rPr>
          <w:lang w:val="en-GB"/>
        </w:rPr>
        <w:t>:</w:t>
      </w:r>
      <w:r w:rsidRPr="008A7845">
        <w:rPr>
          <w:lang w:val="en-GB"/>
        </w:rPr>
        <w:t>yes/no</w:t>
      </w:r>
      <w:r w:rsidRPr="008A7845">
        <w:rPr>
          <w:vertAlign w:val="superscript"/>
          <w:lang w:val="en-GB"/>
        </w:rPr>
        <w:t>2</w:t>
      </w:r>
    </w:p>
    <w:p w14:paraId="3ADE037B" w14:textId="6D991A09" w:rsidR="00D80E1F" w:rsidRPr="008A7845" w:rsidRDefault="00D80E1F" w:rsidP="00D80E1F">
      <w:pPr>
        <w:tabs>
          <w:tab w:val="left" w:pos="1701"/>
          <w:tab w:val="right" w:leader="dot" w:pos="8505"/>
          <w:tab w:val="right" w:leader="dot" w:pos="9639"/>
        </w:tabs>
        <w:suppressAutoHyphens w:val="0"/>
        <w:spacing w:line="240" w:lineRule="auto"/>
        <w:ind w:left="1710" w:right="1138"/>
        <w:rPr>
          <w:lang w:val="en-GB"/>
        </w:rPr>
      </w:pPr>
      <w:r w:rsidRPr="008A7845">
        <w:rPr>
          <w:lang w:val="en-GB"/>
        </w:rPr>
        <w:t>GNSS receiver</w:t>
      </w:r>
      <w:r w:rsidRPr="00256A70">
        <w:rPr>
          <w:lang w:val="en-GB"/>
        </w:rPr>
        <w:t>:</w:t>
      </w:r>
      <w:r w:rsidRPr="008A7845">
        <w:rPr>
          <w:lang w:val="en-GB"/>
        </w:rPr>
        <w:t xml:space="preserve"> yes/no</w:t>
      </w:r>
      <w:r w:rsidRPr="008A7845">
        <w:rPr>
          <w:vertAlign w:val="superscript"/>
          <w:lang w:val="en-GB"/>
        </w:rPr>
        <w:t>2</w:t>
      </w:r>
    </w:p>
    <w:p w14:paraId="72385973" w14:textId="381FB2E0" w:rsidR="00D80E1F" w:rsidRDefault="00363B37" w:rsidP="00256A70">
      <w:pPr>
        <w:tabs>
          <w:tab w:val="left" w:pos="1700"/>
          <w:tab w:val="right" w:leader="dot" w:pos="8505"/>
          <w:tab w:val="right" w:leader="dot" w:pos="9639"/>
        </w:tabs>
        <w:suppressAutoHyphens w:val="0"/>
        <w:spacing w:line="240" w:lineRule="auto"/>
        <w:ind w:left="1710" w:right="1134"/>
        <w:rPr>
          <w:lang w:val="en-GB"/>
        </w:rPr>
      </w:pPr>
      <w:r>
        <w:rPr>
          <w:lang w:val="en-GB"/>
        </w:rPr>
        <w:t>O</w:t>
      </w:r>
      <w:r w:rsidR="00D80E1F" w:rsidRPr="008A7845">
        <w:rPr>
          <w:lang w:val="en-GB"/>
        </w:rPr>
        <w:t xml:space="preserve">rientation of the </w:t>
      </w:r>
      <w:r w:rsidR="00114856">
        <w:rPr>
          <w:lang w:val="en-GB"/>
        </w:rPr>
        <w:t xml:space="preserve">AECD </w:t>
      </w:r>
      <w:r w:rsidR="00D80E1F" w:rsidRPr="008A7845">
        <w:rPr>
          <w:lang w:val="en-GB"/>
        </w:rPr>
        <w:t xml:space="preserve">: </w:t>
      </w:r>
      <w:r w:rsidR="00256A70" w:rsidRPr="00256A70">
        <w:rPr>
          <w:lang w:val="en-GB"/>
        </w:rPr>
        <w:tab/>
      </w:r>
    </w:p>
    <w:p w14:paraId="76CC93D3" w14:textId="3C24CE3F" w:rsidR="00D80E1F" w:rsidRPr="008A7845" w:rsidRDefault="00DA6090" w:rsidP="00256A70">
      <w:pPr>
        <w:tabs>
          <w:tab w:val="left" w:pos="1701"/>
          <w:tab w:val="right" w:leader="dot" w:pos="8505"/>
          <w:tab w:val="right" w:leader="dot" w:pos="9639"/>
        </w:tabs>
        <w:suppressAutoHyphens w:val="0"/>
        <w:spacing w:after="120" w:line="240" w:lineRule="auto"/>
        <w:ind w:left="1710" w:right="1138" w:hanging="576"/>
        <w:jc w:val="both"/>
        <w:rPr>
          <w:lang w:val="en-GB"/>
        </w:rPr>
      </w:pPr>
      <w:r>
        <w:rPr>
          <w:lang w:val="en-GB"/>
        </w:rPr>
        <w:t>11.</w:t>
      </w:r>
      <w:r w:rsidR="00256A70">
        <w:rPr>
          <w:lang w:val="en-GB"/>
        </w:rPr>
        <w:tab/>
      </w:r>
      <w:r w:rsidR="00D80E1F" w:rsidRPr="008A7845">
        <w:rPr>
          <w:lang w:val="en-GB"/>
        </w:rPr>
        <w:t>Back-up power supply performance was checked in accordance with paragraph 17.6.: yes/no</w:t>
      </w:r>
      <w:r w:rsidR="00D80E1F" w:rsidRPr="008A7845">
        <w:rPr>
          <w:vertAlign w:val="superscript"/>
          <w:lang w:val="en-GB"/>
        </w:rPr>
        <w:t>2</w:t>
      </w:r>
    </w:p>
    <w:p w14:paraId="214FFA05" w14:textId="48511CFB" w:rsidR="009104E4" w:rsidRPr="00256A70" w:rsidRDefault="00D80E1F" w:rsidP="00051376">
      <w:pPr>
        <w:tabs>
          <w:tab w:val="left" w:pos="1700"/>
          <w:tab w:val="right" w:leader="dot" w:pos="8505"/>
          <w:tab w:val="right" w:leader="dot" w:pos="9639"/>
        </w:tabs>
        <w:suppressAutoHyphens w:val="0"/>
        <w:spacing w:after="120" w:line="240" w:lineRule="auto"/>
        <w:ind w:left="1710" w:right="1138" w:hanging="576"/>
        <w:jc w:val="both"/>
        <w:rPr>
          <w:vertAlign w:val="superscript"/>
          <w:lang w:val="en-US"/>
        </w:rPr>
      </w:pPr>
      <w:r w:rsidRPr="008A7845">
        <w:rPr>
          <w:lang w:val="en-GB"/>
        </w:rPr>
        <w:t>1</w:t>
      </w:r>
      <w:r w:rsidR="009104E4" w:rsidRPr="00256A70">
        <w:rPr>
          <w:lang w:val="en-US"/>
        </w:rPr>
        <w:t>2</w:t>
      </w:r>
      <w:r w:rsidRPr="008A7845">
        <w:rPr>
          <w:lang w:val="en-GB"/>
        </w:rPr>
        <w:t>.</w:t>
      </w:r>
      <w:r w:rsidRPr="008A7845">
        <w:rPr>
          <w:lang w:val="en-GB"/>
        </w:rPr>
        <w:tab/>
        <w:t>AECD was tested in accordance with</w:t>
      </w:r>
      <w:r w:rsidR="009104E4" w:rsidRPr="00256A70">
        <w:rPr>
          <w:lang w:val="en-US"/>
        </w:rPr>
        <w:t xml:space="preserve"> </w:t>
      </w:r>
      <w:r w:rsidR="00114856">
        <w:rPr>
          <w:lang w:val="en-US"/>
        </w:rPr>
        <w:t>p</w:t>
      </w:r>
      <w:r w:rsidR="00ED1F09" w:rsidRPr="00256A70">
        <w:rPr>
          <w:lang w:val="en-US"/>
        </w:rPr>
        <w:t>aragraph 17.3.</w:t>
      </w:r>
      <w:r w:rsidR="00114856">
        <w:rPr>
          <w:lang w:val="en-US"/>
        </w:rPr>
        <w:t xml:space="preserve"> </w:t>
      </w:r>
      <w:r w:rsidR="009104E4" w:rsidRPr="00256A70">
        <w:rPr>
          <w:lang w:val="en-US"/>
        </w:rPr>
        <w:t>(</w:t>
      </w:r>
      <w:r w:rsidR="00ED1F09" w:rsidRPr="00256A70">
        <w:rPr>
          <w:lang w:val="en-US"/>
        </w:rPr>
        <w:t>Po</w:t>
      </w:r>
      <w:r w:rsidR="00ED1F09">
        <w:rPr>
          <w:lang w:val="en-US"/>
        </w:rPr>
        <w:t>sition determination</w:t>
      </w:r>
      <w:r w:rsidR="009104E4" w:rsidRPr="00256A70">
        <w:rPr>
          <w:lang w:val="en-US"/>
        </w:rPr>
        <w:t>)</w:t>
      </w:r>
      <w:r w:rsidR="00ED1F09" w:rsidRPr="00256A70">
        <w:rPr>
          <w:lang w:val="en-US"/>
        </w:rPr>
        <w:t xml:space="preserve">: </w:t>
      </w:r>
      <w:r w:rsidR="00114856">
        <w:rPr>
          <w:lang w:val="en-GB"/>
        </w:rPr>
        <w:t>yes</w:t>
      </w:r>
      <w:r w:rsidR="00ED1F09" w:rsidRPr="00256A70">
        <w:rPr>
          <w:lang w:val="en-GB"/>
        </w:rPr>
        <w:t>/no</w:t>
      </w:r>
      <w:r w:rsidR="00ED1F09" w:rsidRPr="00256A70">
        <w:rPr>
          <w:vertAlign w:val="superscript"/>
          <w:lang w:val="en-GB"/>
        </w:rPr>
        <w:t>2</w:t>
      </w:r>
    </w:p>
    <w:p w14:paraId="27EE59F9" w14:textId="387D5A2C" w:rsidR="00D80E1F" w:rsidRDefault="00D80E1F" w:rsidP="00D80E1F">
      <w:pPr>
        <w:tabs>
          <w:tab w:val="left" w:pos="1700"/>
          <w:tab w:val="right" w:leader="dot" w:pos="8505"/>
          <w:tab w:val="right" w:leader="dot" w:pos="9639"/>
        </w:tabs>
        <w:suppressAutoHyphens w:val="0"/>
        <w:spacing w:after="120" w:line="240" w:lineRule="auto"/>
        <w:ind w:left="1701" w:right="1134" w:hanging="567"/>
        <w:jc w:val="both"/>
        <w:rPr>
          <w:vertAlign w:val="superscript"/>
          <w:lang w:val="en-GB"/>
        </w:rPr>
      </w:pPr>
      <w:r w:rsidRPr="008A7845">
        <w:rPr>
          <w:lang w:val="en-GB"/>
        </w:rPr>
        <w:t>1</w:t>
      </w:r>
      <w:r w:rsidR="009104E4" w:rsidRPr="00256A70">
        <w:rPr>
          <w:lang w:val="en-US"/>
        </w:rPr>
        <w:t>3</w:t>
      </w:r>
      <w:r w:rsidRPr="008A7845">
        <w:rPr>
          <w:lang w:val="en-GB"/>
        </w:rPr>
        <w:t>.</w:t>
      </w:r>
      <w:r w:rsidRPr="008A7845">
        <w:rPr>
          <w:lang w:val="en-GB"/>
        </w:rPr>
        <w:tab/>
        <w:t>AECD was tested in accordance with paragraph 17.5. (information and warning signal): yes/no</w:t>
      </w:r>
      <w:r w:rsidRPr="008A7845">
        <w:rPr>
          <w:vertAlign w:val="superscript"/>
          <w:lang w:val="en-GB"/>
        </w:rPr>
        <w:t>2</w:t>
      </w:r>
    </w:p>
    <w:p w14:paraId="4EDB0A61" w14:textId="3FC3EB6B" w:rsidR="00CE0BF8" w:rsidRPr="008A7845" w:rsidRDefault="00CE0BF8" w:rsidP="00D80E1F">
      <w:pPr>
        <w:tabs>
          <w:tab w:val="left" w:pos="1700"/>
          <w:tab w:val="right" w:leader="dot" w:pos="8505"/>
          <w:tab w:val="right" w:leader="dot" w:pos="9639"/>
        </w:tabs>
        <w:suppressAutoHyphens w:val="0"/>
        <w:spacing w:after="120" w:line="240" w:lineRule="auto"/>
        <w:ind w:left="1701" w:right="1134" w:hanging="567"/>
        <w:jc w:val="both"/>
        <w:rPr>
          <w:lang w:val="en-GB"/>
        </w:rPr>
      </w:pPr>
      <w:r>
        <w:rPr>
          <w:lang w:val="en-GB"/>
        </w:rPr>
        <w:t>13.1</w:t>
      </w:r>
      <w:r w:rsidR="00051376">
        <w:rPr>
          <w:lang w:val="en-GB"/>
        </w:rPr>
        <w:t>.</w:t>
      </w:r>
      <w:r w:rsidR="00051376">
        <w:rPr>
          <w:lang w:val="en-GB"/>
        </w:rPr>
        <w:tab/>
      </w:r>
      <w:r w:rsidR="00FE6FCF">
        <w:rPr>
          <w:lang w:val="en-GB"/>
        </w:rPr>
        <w:t>Crash c</w:t>
      </w:r>
      <w:r>
        <w:rPr>
          <w:lang w:val="en-GB"/>
        </w:rPr>
        <w:t xml:space="preserve">ontrol unit is a part of the AECD: </w:t>
      </w:r>
      <w:r w:rsidRPr="008A7845">
        <w:rPr>
          <w:lang w:val="en-GB"/>
        </w:rPr>
        <w:t>yes/no</w:t>
      </w:r>
      <w:r w:rsidRPr="008A7845">
        <w:rPr>
          <w:vertAlign w:val="superscript"/>
          <w:lang w:val="en-GB"/>
        </w:rPr>
        <w:t>2</w:t>
      </w:r>
    </w:p>
    <w:p w14:paraId="7DFE5ABA" w14:textId="3BF9202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9104E4" w:rsidRPr="00256A70">
        <w:rPr>
          <w:lang w:val="en-US"/>
        </w:rPr>
        <w:t>4</w:t>
      </w:r>
      <w:r w:rsidRPr="008A7845">
        <w:rPr>
          <w:lang w:val="en-GB"/>
        </w:rPr>
        <w:t>.</w:t>
      </w:r>
      <w:r w:rsidRPr="008A7845">
        <w:rPr>
          <w:lang w:val="en-GB"/>
        </w:rPr>
        <w:tab/>
        <w:t>Position of the approval mark:</w:t>
      </w:r>
      <w:r w:rsidRPr="008A7845">
        <w:rPr>
          <w:lang w:val="en-GB"/>
        </w:rPr>
        <w:tab/>
      </w:r>
    </w:p>
    <w:p w14:paraId="21EB9765" w14:textId="5F534DA9"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9104E4" w:rsidRPr="00256A70">
        <w:rPr>
          <w:lang w:val="en-US"/>
        </w:rPr>
        <w:t>5</w:t>
      </w:r>
      <w:r w:rsidRPr="008A7845">
        <w:rPr>
          <w:lang w:val="en-GB"/>
        </w:rPr>
        <w:t>.</w:t>
      </w:r>
      <w:r w:rsidRPr="008A7845">
        <w:rPr>
          <w:lang w:val="en-GB"/>
        </w:rPr>
        <w:tab/>
        <w:t>Reason(s) for extension (if applicable):</w:t>
      </w:r>
      <w:r w:rsidRPr="008A7845">
        <w:rPr>
          <w:lang w:val="en-GB"/>
        </w:rPr>
        <w:tab/>
      </w:r>
    </w:p>
    <w:p w14:paraId="661BC10D" w14:textId="19D72FE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9104E4" w:rsidRPr="00256A70">
        <w:rPr>
          <w:lang w:val="en-US"/>
        </w:rPr>
        <w:t>6</w:t>
      </w:r>
      <w:r w:rsidRPr="008A7845">
        <w:rPr>
          <w:lang w:val="en-GB"/>
        </w:rPr>
        <w:t>.</w:t>
      </w:r>
      <w:r w:rsidRPr="008A7845">
        <w:rPr>
          <w:lang w:val="en-GB"/>
        </w:rPr>
        <w:tab/>
        <w:t>Approval granted/refused/extended/withdrawn</w:t>
      </w:r>
      <w:r w:rsidRPr="008A7845">
        <w:rPr>
          <w:vertAlign w:val="superscript"/>
          <w:lang w:val="en-GB"/>
        </w:rPr>
        <w:t>2</w:t>
      </w:r>
    </w:p>
    <w:p w14:paraId="51C9F4E0" w14:textId="6F556CC8"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9104E4" w:rsidRPr="00256A70">
        <w:rPr>
          <w:lang w:val="en-US"/>
        </w:rPr>
        <w:t>7</w:t>
      </w:r>
      <w:r w:rsidRPr="008A7845">
        <w:rPr>
          <w:lang w:val="en-GB"/>
        </w:rPr>
        <w:t>.</w:t>
      </w:r>
      <w:r w:rsidRPr="008A7845">
        <w:rPr>
          <w:lang w:val="en-GB"/>
        </w:rPr>
        <w:tab/>
        <w:t>Place:</w:t>
      </w:r>
      <w:r w:rsidRPr="008A7845">
        <w:rPr>
          <w:lang w:val="en-GB"/>
        </w:rPr>
        <w:tab/>
      </w:r>
    </w:p>
    <w:p w14:paraId="4BC41775" w14:textId="3B3B39E1"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9104E4" w:rsidRPr="00256A70">
        <w:rPr>
          <w:lang w:val="en-GB"/>
        </w:rPr>
        <w:t>8</w:t>
      </w:r>
      <w:r w:rsidRPr="008A7845">
        <w:rPr>
          <w:lang w:val="en-GB"/>
        </w:rPr>
        <w:t>.</w:t>
      </w:r>
      <w:r w:rsidRPr="008A7845">
        <w:rPr>
          <w:lang w:val="en-GB"/>
        </w:rPr>
        <w:tab/>
        <w:t>Date:</w:t>
      </w:r>
      <w:r w:rsidRPr="008A7845">
        <w:rPr>
          <w:lang w:val="en-GB"/>
        </w:rPr>
        <w:tab/>
      </w:r>
    </w:p>
    <w:p w14:paraId="3CC4B46D" w14:textId="6A284514"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9104E4" w:rsidRPr="00256A70">
        <w:rPr>
          <w:lang w:val="en-GB"/>
        </w:rPr>
        <w:t>9</w:t>
      </w:r>
      <w:r w:rsidRPr="008A7845">
        <w:rPr>
          <w:lang w:val="en-GB"/>
        </w:rPr>
        <w:t>.</w:t>
      </w:r>
      <w:r w:rsidRPr="008A7845">
        <w:rPr>
          <w:lang w:val="en-GB"/>
        </w:rPr>
        <w:tab/>
        <w:t>Signature:</w:t>
      </w:r>
      <w:r w:rsidRPr="008A7845">
        <w:rPr>
          <w:lang w:val="en-GB"/>
        </w:rPr>
        <w:tab/>
      </w:r>
    </w:p>
    <w:p w14:paraId="614A9A07" w14:textId="77777777" w:rsidR="00D80E1F" w:rsidRPr="008A7845" w:rsidRDefault="009104E4" w:rsidP="00D80E1F">
      <w:pPr>
        <w:tabs>
          <w:tab w:val="left" w:pos="1700"/>
          <w:tab w:val="right" w:leader="dot" w:pos="8505"/>
          <w:tab w:val="right" w:leader="dot" w:pos="9639"/>
        </w:tabs>
        <w:suppressAutoHyphens w:val="0"/>
        <w:spacing w:after="120" w:line="240" w:lineRule="auto"/>
        <w:ind w:left="1689" w:right="1134" w:hanging="555"/>
        <w:jc w:val="both"/>
        <w:rPr>
          <w:lang w:val="en-GB"/>
        </w:rPr>
      </w:pPr>
      <w:r w:rsidRPr="00256A70">
        <w:rPr>
          <w:lang w:val="en-US"/>
        </w:rPr>
        <w:t>20</w:t>
      </w:r>
      <w:r w:rsidR="00D80E1F" w:rsidRPr="008A7845">
        <w:rPr>
          <w:lang w:val="en-GB"/>
        </w:rPr>
        <w:t>.</w:t>
      </w:r>
      <w:r w:rsidR="00D80E1F" w:rsidRPr="008A7845">
        <w:rPr>
          <w:lang w:val="en-GB"/>
        </w:rPr>
        <w:tab/>
        <w:t>The list of documents deposited with the Type Approval Authority which has granted approval is annexed to this communication and may be obtained on request.</w:t>
      </w:r>
    </w:p>
    <w:p w14:paraId="0603F5FC" w14:textId="77777777" w:rsidR="00D80E1F" w:rsidRPr="00D80E1F" w:rsidRDefault="00D80E1F" w:rsidP="00D80E1F">
      <w:pPr>
        <w:widowControl w:val="0"/>
        <w:tabs>
          <w:tab w:val="left" w:pos="-720"/>
          <w:tab w:val="left" w:pos="2154"/>
          <w:tab w:val="right" w:leader="dot" w:pos="5664"/>
          <w:tab w:val="right" w:leader="dot" w:pos="9062"/>
        </w:tabs>
        <w:suppressAutoHyphens w:val="0"/>
        <w:spacing w:line="240" w:lineRule="auto"/>
        <w:jc w:val="both"/>
        <w:rPr>
          <w:bCs/>
          <w:sz w:val="24"/>
          <w:lang w:val="en-GB"/>
        </w:rPr>
      </w:pPr>
    </w:p>
    <w:p w14:paraId="61006630" w14:textId="77777777" w:rsidR="00D80E1F" w:rsidRPr="00D80E1F" w:rsidRDefault="00D80E1F" w:rsidP="00D80E1F">
      <w:pPr>
        <w:suppressAutoHyphens w:val="0"/>
        <w:spacing w:line="240" w:lineRule="auto"/>
        <w:rPr>
          <w:bCs/>
          <w:sz w:val="24"/>
          <w:lang w:val="en-GB"/>
        </w:rPr>
        <w:sectPr w:rsidR="00D80E1F" w:rsidRPr="00D80E1F" w:rsidSect="00F72A30">
          <w:headerReference w:type="even" r:id="rId18"/>
          <w:headerReference w:type="default" r:id="rId19"/>
          <w:headerReference w:type="first" r:id="rId20"/>
          <w:footerReference w:type="first" r:id="rId21"/>
          <w:footnotePr>
            <w:numRestart w:val="eachSect"/>
          </w:footnotePr>
          <w:endnotePr>
            <w:numFmt w:val="lowerLetter"/>
          </w:endnotePr>
          <w:pgSz w:w="11906" w:h="16838" w:code="9"/>
          <w:pgMar w:top="1701" w:right="1134" w:bottom="2268" w:left="1134" w:header="1134" w:footer="1701" w:gutter="0"/>
          <w:cols w:space="720"/>
          <w:docGrid w:linePitch="326"/>
        </w:sectPr>
      </w:pPr>
    </w:p>
    <w:p w14:paraId="675D2EA1" w14:textId="77777777" w:rsidR="00D80E1F" w:rsidRPr="00CF4CE3" w:rsidRDefault="00D80E1F" w:rsidP="00D80E1F">
      <w:pPr>
        <w:keepNext/>
        <w:keepLines/>
        <w:tabs>
          <w:tab w:val="right" w:pos="851"/>
        </w:tabs>
        <w:suppressAutoHyphens w:val="0"/>
        <w:spacing w:before="360" w:after="240" w:line="300" w:lineRule="exact"/>
        <w:ind w:right="1134"/>
        <w:rPr>
          <w:b/>
          <w:sz w:val="28"/>
          <w:lang w:val="fr-FR"/>
        </w:rPr>
      </w:pPr>
      <w:bookmarkStart w:id="74" w:name="_Toc387935175"/>
      <w:bookmarkStart w:id="75" w:name="_Toc456777174"/>
      <w:r w:rsidRPr="00CF4CE3">
        <w:rPr>
          <w:b/>
          <w:sz w:val="28"/>
          <w:lang w:val="fr-FR"/>
        </w:rPr>
        <w:lastRenderedPageBreak/>
        <w:t xml:space="preserve">Annex </w:t>
      </w:r>
      <w:bookmarkEnd w:id="74"/>
      <w:bookmarkEnd w:id="75"/>
      <w:r w:rsidRPr="00CF4CE3">
        <w:rPr>
          <w:b/>
          <w:sz w:val="28"/>
          <w:lang w:val="fr-FR"/>
        </w:rPr>
        <w:t>3</w:t>
      </w:r>
    </w:p>
    <w:p w14:paraId="7CD2C59B" w14:textId="77777777" w:rsidR="00D80E1F" w:rsidRPr="00CF4CE3" w:rsidRDefault="00D80E1F" w:rsidP="00D80E1F">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76" w:name="_Toc456777175"/>
      <w:r w:rsidRPr="00CF4CE3">
        <w:rPr>
          <w:b/>
          <w:sz w:val="28"/>
          <w:lang w:val="fr-FR"/>
        </w:rPr>
        <w:tab/>
        <w:t>Communication</w:t>
      </w:r>
      <w:bookmarkEnd w:id="76"/>
    </w:p>
    <w:p w14:paraId="3CF3B376" w14:textId="77777777" w:rsidR="00D80E1F" w:rsidRPr="00CF4CE3" w:rsidRDefault="00D80E1F" w:rsidP="00D80E1F">
      <w:pPr>
        <w:suppressAutoHyphens w:val="0"/>
        <w:spacing w:after="120" w:line="240" w:lineRule="auto"/>
        <w:ind w:left="1134" w:right="1134"/>
        <w:jc w:val="both"/>
        <w:rPr>
          <w:lang w:val="fr-FR"/>
        </w:rPr>
      </w:pPr>
      <w:r w:rsidRPr="00CF4CE3">
        <w:rPr>
          <w:lang w:val="fr-FR"/>
        </w:rPr>
        <w:t>(Maximum format: A4 (210 x 297 mm))</w:t>
      </w:r>
    </w:p>
    <w:p w14:paraId="6C387BEC" w14:textId="77777777" w:rsidR="00D80E1F" w:rsidRPr="00CF4CE3" w:rsidRDefault="00D80E1F" w:rsidP="00D80E1F">
      <w:pPr>
        <w:suppressAutoHyphens w:val="0"/>
        <w:spacing w:line="240" w:lineRule="auto"/>
        <w:rPr>
          <w:sz w:val="24"/>
          <w:lang w:val="fr-FR"/>
        </w:rPr>
      </w:pPr>
      <w:r w:rsidRPr="00CF4CE3">
        <w:rPr>
          <w:noProof/>
          <w:sz w:val="24"/>
          <w:lang w:val="en-GB" w:eastAsia="en-GB"/>
        </w:rPr>
        <mc:AlternateContent>
          <mc:Choice Requires="wps">
            <w:drawing>
              <wp:anchor distT="0" distB="0" distL="114300" distR="114300" simplePos="0" relativeHeight="251660288" behindDoc="0" locked="0" layoutInCell="1" allowOverlap="1" wp14:anchorId="4D174BDE" wp14:editId="11C657CC">
                <wp:simplePos x="0" y="0"/>
                <wp:positionH relativeFrom="column">
                  <wp:posOffset>1716405</wp:posOffset>
                </wp:positionH>
                <wp:positionV relativeFrom="paragraph">
                  <wp:posOffset>138430</wp:posOffset>
                </wp:positionV>
                <wp:extent cx="3841750" cy="914400"/>
                <wp:effectExtent l="0" t="0" r="635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FFE7FB"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67356DD" w14:textId="77777777" w:rsidR="00833666" w:rsidRPr="00396B83"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96B83">
                              <w:rPr>
                                <w:lang w:val="fr-FR"/>
                              </w:rPr>
                              <w:t>......................................</w:t>
                            </w:r>
                          </w:p>
                          <w:p w14:paraId="11D81C21" w14:textId="77777777" w:rsidR="00833666" w:rsidRPr="00396B83"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p w14:paraId="2ABBC82D" w14:textId="77777777" w:rsidR="00833666" w:rsidRPr="00396B83"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74BDE" id="Text Box 110" o:spid="_x0000_s1028" type="#_x0000_t202" style="position:absolute;margin-left:135.15pt;margin-top:10.9pt;width:30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" stroked="f">
                <v:textbox>
                  <w:txbxContent>
                    <w:p w14:paraId="3AFFE7FB"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67356DD" w14:textId="77777777" w:rsidR="00833666" w:rsidRPr="00396B83"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96B83">
                        <w:rPr>
                          <w:lang w:val="fr-FR"/>
                        </w:rPr>
                        <w:t>......................................</w:t>
                      </w:r>
                    </w:p>
                    <w:p w14:paraId="11D81C21" w14:textId="77777777" w:rsidR="00833666" w:rsidRPr="00396B83"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p w14:paraId="2ABBC82D" w14:textId="77777777" w:rsidR="00833666" w:rsidRPr="00396B83"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txbxContent>
                </v:textbox>
              </v:shape>
            </w:pict>
          </mc:Fallback>
        </mc:AlternateContent>
      </w:r>
    </w:p>
    <w:p w14:paraId="4DF70691" w14:textId="77777777" w:rsidR="00D80E1F" w:rsidRPr="00CF4CE3" w:rsidRDefault="00D80E1F" w:rsidP="00D80E1F">
      <w:pPr>
        <w:suppressAutoHyphens w:val="0"/>
        <w:spacing w:line="240" w:lineRule="auto"/>
        <w:ind w:left="1134"/>
        <w:rPr>
          <w:sz w:val="24"/>
        </w:rPr>
      </w:pPr>
      <w:r w:rsidRPr="00CF4CE3">
        <w:rPr>
          <w:noProof/>
          <w:lang w:val="en-GB" w:eastAsia="en-GB"/>
        </w:rPr>
        <w:drawing>
          <wp:inline distT="0" distB="0" distL="0" distR="0" wp14:anchorId="0122DFEA" wp14:editId="31F4CD54">
            <wp:extent cx="900430" cy="9004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CF4CE3">
        <w:rPr>
          <w:sz w:val="18"/>
          <w:vertAlign w:val="superscript"/>
        </w:rPr>
        <w:footnoteReference w:id="14"/>
      </w:r>
    </w:p>
    <w:p w14:paraId="18C3D001" w14:textId="77777777" w:rsidR="00D80E1F" w:rsidRPr="00CF4CE3" w:rsidRDefault="00D80E1F" w:rsidP="00D80E1F">
      <w:pPr>
        <w:suppressAutoHyphens w:val="0"/>
        <w:spacing w:line="240" w:lineRule="auto"/>
        <w:ind w:left="1134"/>
        <w:rPr>
          <w:sz w:val="24"/>
        </w:rPr>
      </w:pPr>
    </w:p>
    <w:p w14:paraId="2B0F7C59" w14:textId="77777777" w:rsidR="00D80E1F" w:rsidRPr="00D80E1F" w:rsidRDefault="00D80E1F" w:rsidP="00D80E1F">
      <w:pPr>
        <w:suppressAutoHyphens w:val="0"/>
        <w:spacing w:line="240" w:lineRule="auto"/>
        <w:ind w:left="1134" w:right="1134"/>
        <w:jc w:val="both"/>
        <w:rPr>
          <w:lang w:val="en-GB"/>
        </w:rPr>
      </w:pPr>
      <w:r w:rsidRPr="00D80E1F">
        <w:rPr>
          <w:lang w:val="en-GB"/>
        </w:rPr>
        <w:t>concerning</w:t>
      </w:r>
      <w:r w:rsidRPr="00CF4CE3">
        <w:rPr>
          <w:sz w:val="18"/>
          <w:vertAlign w:val="superscript"/>
        </w:rPr>
        <w:footnoteReference w:id="15"/>
      </w:r>
      <w:r w:rsidRPr="00D80E1F">
        <w:rPr>
          <w:lang w:val="en-GB"/>
        </w:rPr>
        <w:t>:</w:t>
      </w:r>
      <w:r w:rsidRPr="00D80E1F">
        <w:rPr>
          <w:lang w:val="en-GB"/>
        </w:rPr>
        <w:tab/>
      </w:r>
      <w:r w:rsidRPr="00D80E1F">
        <w:rPr>
          <w:lang w:val="en-GB"/>
        </w:rPr>
        <w:tab/>
        <w:t>Approval granted</w:t>
      </w:r>
    </w:p>
    <w:p w14:paraId="0C222ED6" w14:textId="77777777" w:rsidR="00D80E1F" w:rsidRPr="00D80E1F" w:rsidRDefault="00D80E1F" w:rsidP="00D80E1F">
      <w:pPr>
        <w:suppressAutoHyphens w:val="0"/>
        <w:spacing w:line="240" w:lineRule="auto"/>
        <w:ind w:left="2268" w:right="1134" w:firstLine="567"/>
        <w:jc w:val="both"/>
        <w:rPr>
          <w:lang w:val="en-GB"/>
        </w:rPr>
      </w:pPr>
      <w:r w:rsidRPr="00D80E1F">
        <w:rPr>
          <w:lang w:val="en-GB"/>
        </w:rPr>
        <w:t>Approval extended</w:t>
      </w:r>
    </w:p>
    <w:p w14:paraId="166B8CAE" w14:textId="77777777" w:rsidR="00D80E1F" w:rsidRPr="00D80E1F" w:rsidRDefault="00D80E1F" w:rsidP="00D80E1F">
      <w:pPr>
        <w:suppressAutoHyphens w:val="0"/>
        <w:spacing w:line="240" w:lineRule="auto"/>
        <w:ind w:left="2268" w:right="1134" w:firstLine="567"/>
        <w:jc w:val="both"/>
        <w:rPr>
          <w:lang w:val="en-GB"/>
        </w:rPr>
      </w:pPr>
      <w:r w:rsidRPr="00D80E1F">
        <w:rPr>
          <w:lang w:val="en-GB"/>
        </w:rPr>
        <w:t>Approval refused</w:t>
      </w:r>
    </w:p>
    <w:p w14:paraId="3700A6E2" w14:textId="77777777" w:rsidR="00D80E1F" w:rsidRPr="00D80E1F" w:rsidRDefault="00D80E1F" w:rsidP="00D80E1F">
      <w:pPr>
        <w:suppressAutoHyphens w:val="0"/>
        <w:spacing w:line="240" w:lineRule="auto"/>
        <w:ind w:left="2268" w:right="1134" w:firstLine="567"/>
        <w:jc w:val="both"/>
        <w:rPr>
          <w:lang w:val="en-GB"/>
        </w:rPr>
      </w:pPr>
      <w:r w:rsidRPr="00D80E1F">
        <w:rPr>
          <w:lang w:val="en-GB"/>
        </w:rPr>
        <w:t>Approval withdrawn</w:t>
      </w:r>
    </w:p>
    <w:p w14:paraId="2F0F045E" w14:textId="77777777" w:rsidR="00D80E1F" w:rsidRPr="00D80E1F" w:rsidRDefault="00D80E1F" w:rsidP="00D80E1F">
      <w:pPr>
        <w:suppressAutoHyphens w:val="0"/>
        <w:spacing w:after="120" w:line="240" w:lineRule="auto"/>
        <w:ind w:left="2268" w:right="1134" w:firstLine="567"/>
        <w:jc w:val="both"/>
        <w:rPr>
          <w:lang w:val="en-GB"/>
        </w:rPr>
      </w:pPr>
      <w:r w:rsidRPr="00D80E1F">
        <w:rPr>
          <w:lang w:val="en-GB"/>
        </w:rPr>
        <w:t>Production definitively discontinued</w:t>
      </w:r>
    </w:p>
    <w:p w14:paraId="6E2762F0" w14:textId="3F392BEE" w:rsidR="00D80E1F" w:rsidRPr="008A7845" w:rsidRDefault="00D80E1F" w:rsidP="00D80E1F">
      <w:pPr>
        <w:suppressAutoHyphens w:val="0"/>
        <w:spacing w:after="120" w:line="240" w:lineRule="auto"/>
        <w:ind w:left="1134" w:right="1134"/>
        <w:rPr>
          <w:lang w:val="en-GB"/>
        </w:rPr>
      </w:pPr>
      <w:r w:rsidRPr="008A7845">
        <w:rPr>
          <w:lang w:val="en-GB"/>
        </w:rPr>
        <w:t>of a type of vehicle of category M</w:t>
      </w:r>
      <w:r w:rsidRPr="008A7845">
        <w:rPr>
          <w:vertAlign w:val="subscript"/>
          <w:lang w:val="en-GB"/>
        </w:rPr>
        <w:t>1</w:t>
      </w:r>
      <w:r w:rsidRPr="008A7845">
        <w:rPr>
          <w:lang w:val="en-GB"/>
        </w:rPr>
        <w:t xml:space="preserve"> or N</w:t>
      </w:r>
      <w:r w:rsidRPr="008A7845">
        <w:rPr>
          <w:vertAlign w:val="subscript"/>
          <w:lang w:val="en-GB"/>
        </w:rPr>
        <w:t>1</w:t>
      </w:r>
      <w:r w:rsidRPr="008A7845">
        <w:rPr>
          <w:lang w:val="en-GB"/>
        </w:rPr>
        <w:t xml:space="preserve"> pursuant to Part II of Regulation No. XXX</w:t>
      </w:r>
    </w:p>
    <w:p w14:paraId="780B7464" w14:textId="77777777" w:rsidR="00D80E1F" w:rsidRPr="008A7845" w:rsidRDefault="00D80E1F" w:rsidP="00D80E1F">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6A7D0D0C"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vehicle : </w:t>
      </w:r>
      <w:r w:rsidRPr="008A7845">
        <w:rPr>
          <w:lang w:val="en-GB"/>
        </w:rPr>
        <w:tab/>
      </w:r>
    </w:p>
    <w:p w14:paraId="5A6A74C7"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w:t>
      </w:r>
      <w:r w:rsidR="00F72A30" w:rsidRPr="008A7845">
        <w:rPr>
          <w:lang w:val="en-GB"/>
        </w:rPr>
        <w:t>'</w:t>
      </w:r>
      <w:r w:rsidRPr="008A7845">
        <w:rPr>
          <w:lang w:val="en-GB"/>
        </w:rPr>
        <w:t>s name for the type of vehicle :</w:t>
      </w:r>
      <w:r w:rsidRPr="008A7845">
        <w:rPr>
          <w:lang w:val="en-GB"/>
        </w:rPr>
        <w:tab/>
      </w:r>
    </w:p>
    <w:p w14:paraId="410ED3F4"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w:t>
      </w:r>
      <w:r w:rsidR="00F72A30" w:rsidRPr="008A7845">
        <w:rPr>
          <w:lang w:val="en-GB"/>
        </w:rPr>
        <w:t>'</w:t>
      </w:r>
      <w:r w:rsidRPr="008A7845">
        <w:rPr>
          <w:lang w:val="en-GB"/>
        </w:rPr>
        <w:t>s name and address:</w:t>
      </w:r>
      <w:r w:rsidRPr="008A7845">
        <w:rPr>
          <w:lang w:val="en-GB"/>
        </w:rPr>
        <w:tab/>
      </w:r>
    </w:p>
    <w:p w14:paraId="70E6136D"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w:t>
      </w:r>
      <w:r w:rsidR="00F72A30" w:rsidRPr="008A7845">
        <w:rPr>
          <w:lang w:val="en-GB"/>
        </w:rPr>
        <w:t>'</w:t>
      </w:r>
      <w:r w:rsidRPr="008A7845">
        <w:rPr>
          <w:lang w:val="en-GB"/>
        </w:rPr>
        <w:t>s representative:</w:t>
      </w:r>
      <w:r w:rsidRPr="008A7845">
        <w:rPr>
          <w:lang w:val="en-GB"/>
        </w:rPr>
        <w:tab/>
      </w:r>
    </w:p>
    <w:p w14:paraId="458429FE"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7A4BD69A"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4A74D046"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7E66F0DB"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4E33032F"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pPr>
      <w:r w:rsidRPr="008A7845">
        <w:t>9.</w:t>
      </w:r>
      <w:r w:rsidRPr="008A7845">
        <w:tab/>
        <w:t xml:space="preserve">Brief description </w:t>
      </w:r>
      <w:r w:rsidRPr="008A7845">
        <w:tab/>
      </w:r>
    </w:p>
    <w:p w14:paraId="160E0535"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pPr>
      <w:r w:rsidRPr="008A7845">
        <w:t>9a.</w:t>
      </w:r>
      <w:r w:rsidRPr="008A7845">
        <w:tab/>
        <w:t xml:space="preserve">documentation package per paragraph 25.: </w:t>
      </w:r>
      <w:r w:rsidRPr="008A7845">
        <w:tab/>
      </w:r>
    </w:p>
    <w:p w14:paraId="32EA81A5" w14:textId="77777777" w:rsidR="00D80E1F" w:rsidRPr="008A7845" w:rsidRDefault="00D80E1F" w:rsidP="00D80E1F">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9b.</w:t>
      </w:r>
      <w:r w:rsidRPr="008A7845">
        <w:rPr>
          <w:lang w:val="en-GB"/>
        </w:rPr>
        <w:tab/>
        <w:t xml:space="preserve">means by which the vehicle  is intended to be linked to an AECD approval according to Part 1b of this Regulation per paragraph 25. </w:t>
      </w:r>
      <w:r w:rsidRPr="008A7845">
        <w:rPr>
          <w:lang w:val="en-US"/>
        </w:rPr>
        <w:t>(including trade name or mark of AECD, manufacturer</w:t>
      </w:r>
      <w:r w:rsidR="00F72A30" w:rsidRPr="008A7845">
        <w:rPr>
          <w:lang w:val="en-US"/>
        </w:rPr>
        <w:t>'</w:t>
      </w:r>
      <w:r w:rsidRPr="008A7845">
        <w:rPr>
          <w:lang w:val="en-US"/>
        </w:rPr>
        <w:t>s name and approval number)</w:t>
      </w:r>
      <w:r w:rsidRPr="008A7845">
        <w:rPr>
          <w:lang w:val="en-GB"/>
        </w:rPr>
        <w:t>:</w:t>
      </w:r>
      <w:r w:rsidRPr="008A7845">
        <w:rPr>
          <w:lang w:val="en-GB"/>
        </w:rPr>
        <w:tab/>
      </w:r>
    </w:p>
    <w:p w14:paraId="6416D050" w14:textId="09F1C9BE" w:rsidR="00D80E1F" w:rsidRPr="008A7845" w:rsidRDefault="00D80E1F" w:rsidP="00051376">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1</w:t>
      </w:r>
      <w:r w:rsidR="00114856">
        <w:rPr>
          <w:lang w:val="en-GB"/>
        </w:rPr>
        <w:t>0</w:t>
      </w:r>
      <w:r w:rsidRPr="008A7845">
        <w:rPr>
          <w:lang w:val="en-GB"/>
        </w:rPr>
        <w:t>.</w:t>
      </w:r>
      <w:r w:rsidRPr="008A7845">
        <w:rPr>
          <w:lang w:val="en-GB"/>
        </w:rPr>
        <w:tab/>
        <w:t xml:space="preserve">AECS was tested in accordance with </w:t>
      </w:r>
      <w:r w:rsidR="00026DA7">
        <w:rPr>
          <w:lang w:val="en-US"/>
        </w:rPr>
        <w:t>paragraph 26.3</w:t>
      </w:r>
      <w:r w:rsidRPr="008A7845">
        <w:rPr>
          <w:lang w:val="en-GB"/>
        </w:rPr>
        <w:t xml:space="preserve"> (</w:t>
      </w:r>
      <w:r w:rsidR="00026DA7">
        <w:rPr>
          <w:lang w:val="en-GB"/>
        </w:rPr>
        <w:t>Position determination</w:t>
      </w:r>
      <w:r w:rsidRPr="008A7845">
        <w:rPr>
          <w:lang w:val="en-GB"/>
        </w:rPr>
        <w:t>): yes/no</w:t>
      </w:r>
      <w:r w:rsidRPr="008A7845">
        <w:rPr>
          <w:vertAlign w:val="superscript"/>
          <w:lang w:val="en-GB"/>
        </w:rPr>
        <w:t>2</w:t>
      </w:r>
    </w:p>
    <w:p w14:paraId="5A42707E" w14:textId="49F0F221" w:rsidR="00D80E1F" w:rsidRPr="008A7845" w:rsidRDefault="00D80E1F" w:rsidP="00D80E1F">
      <w:pPr>
        <w:tabs>
          <w:tab w:val="left" w:pos="1700"/>
          <w:tab w:val="right" w:leader="dot" w:pos="8505"/>
          <w:tab w:val="right" w:leader="dot" w:pos="9639"/>
        </w:tabs>
        <w:suppressAutoHyphens w:val="0"/>
        <w:spacing w:after="120" w:line="240" w:lineRule="auto"/>
        <w:ind w:left="1710" w:right="1134" w:hanging="576"/>
        <w:jc w:val="both"/>
        <w:rPr>
          <w:lang w:val="en-GB"/>
        </w:rPr>
      </w:pPr>
      <w:r w:rsidRPr="008A7845">
        <w:rPr>
          <w:lang w:val="en-GB"/>
        </w:rPr>
        <w:t>1</w:t>
      </w:r>
      <w:r w:rsidR="00114856">
        <w:rPr>
          <w:lang w:val="en-GB"/>
        </w:rPr>
        <w:t>1</w:t>
      </w:r>
      <w:r w:rsidRPr="008A7845">
        <w:rPr>
          <w:lang w:val="en-GB"/>
        </w:rPr>
        <w:t>.</w:t>
      </w:r>
      <w:r w:rsidRPr="008A7845">
        <w:rPr>
          <w:lang w:val="en-GB"/>
        </w:rPr>
        <w:tab/>
        <w:t>AECS was tested in accordance with paragraph 26.6.1. (pre-crash hands-free audio performance): yes/no</w:t>
      </w:r>
      <w:r w:rsidRPr="008A7845">
        <w:rPr>
          <w:vertAlign w:val="superscript"/>
          <w:lang w:val="en-GB"/>
        </w:rPr>
        <w:t>2</w:t>
      </w:r>
    </w:p>
    <w:p w14:paraId="41E26D09" w14:textId="5E4B9C7D"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114856">
        <w:rPr>
          <w:lang w:val="en-GB"/>
        </w:rPr>
        <w:t>2</w:t>
      </w:r>
      <w:r w:rsidRPr="008A7845">
        <w:rPr>
          <w:lang w:val="en-GB"/>
        </w:rPr>
        <w:t>.</w:t>
      </w:r>
      <w:r w:rsidRPr="008A7845">
        <w:rPr>
          <w:lang w:val="en-GB"/>
        </w:rPr>
        <w:tab/>
        <w:t>Position of the approval mark:</w:t>
      </w:r>
      <w:r w:rsidRPr="008A7845">
        <w:rPr>
          <w:lang w:val="en-GB"/>
        </w:rPr>
        <w:tab/>
      </w:r>
    </w:p>
    <w:p w14:paraId="267DD540" w14:textId="15BF4646"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lastRenderedPageBreak/>
        <w:t>1</w:t>
      </w:r>
      <w:r w:rsidR="00114856">
        <w:rPr>
          <w:lang w:val="en-GB"/>
        </w:rPr>
        <w:t>3</w:t>
      </w:r>
      <w:r w:rsidRPr="008A7845">
        <w:rPr>
          <w:lang w:val="en-GB"/>
        </w:rPr>
        <w:t>.</w:t>
      </w:r>
      <w:r w:rsidRPr="008A7845">
        <w:rPr>
          <w:lang w:val="en-GB"/>
        </w:rPr>
        <w:tab/>
        <w:t>Reason(s) for extension (if applicable):</w:t>
      </w:r>
      <w:r w:rsidRPr="008A7845">
        <w:rPr>
          <w:lang w:val="en-GB"/>
        </w:rPr>
        <w:tab/>
      </w:r>
    </w:p>
    <w:p w14:paraId="446AD011" w14:textId="65F79D41"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114856">
        <w:rPr>
          <w:lang w:val="en-GB"/>
        </w:rPr>
        <w:t>4</w:t>
      </w:r>
      <w:r w:rsidRPr="008A7845">
        <w:rPr>
          <w:lang w:val="en-GB"/>
        </w:rPr>
        <w:t>.</w:t>
      </w:r>
      <w:r w:rsidRPr="008A7845">
        <w:rPr>
          <w:lang w:val="en-GB"/>
        </w:rPr>
        <w:tab/>
        <w:t>Approval granted/refused/extended/withdrawn</w:t>
      </w:r>
      <w:r w:rsidRPr="008A7845">
        <w:rPr>
          <w:vertAlign w:val="superscript"/>
          <w:lang w:val="en-GB"/>
        </w:rPr>
        <w:t>2</w:t>
      </w:r>
    </w:p>
    <w:p w14:paraId="50BCF185" w14:textId="6758BECC"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114856">
        <w:rPr>
          <w:lang w:val="en-GB"/>
        </w:rPr>
        <w:t>5</w:t>
      </w:r>
      <w:r w:rsidRPr="008A7845">
        <w:rPr>
          <w:lang w:val="en-GB"/>
        </w:rPr>
        <w:t>.</w:t>
      </w:r>
      <w:r w:rsidRPr="008A7845">
        <w:rPr>
          <w:lang w:val="en-GB"/>
        </w:rPr>
        <w:tab/>
        <w:t>Place:</w:t>
      </w:r>
      <w:r w:rsidRPr="008A7845">
        <w:rPr>
          <w:lang w:val="en-GB"/>
        </w:rPr>
        <w:tab/>
      </w:r>
    </w:p>
    <w:p w14:paraId="7B8A50E2" w14:textId="529C7F6F"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114856">
        <w:rPr>
          <w:lang w:val="en-GB"/>
        </w:rPr>
        <w:t>6</w:t>
      </w:r>
      <w:r w:rsidRPr="008A7845">
        <w:rPr>
          <w:lang w:val="en-GB"/>
        </w:rPr>
        <w:t>.</w:t>
      </w:r>
      <w:r w:rsidRPr="008A7845">
        <w:rPr>
          <w:lang w:val="en-GB"/>
        </w:rPr>
        <w:tab/>
        <w:t>Date:</w:t>
      </w:r>
      <w:r w:rsidRPr="008A7845">
        <w:rPr>
          <w:lang w:val="en-GB"/>
        </w:rPr>
        <w:tab/>
      </w:r>
    </w:p>
    <w:p w14:paraId="044DD894" w14:textId="58D1B1AB"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00114856">
        <w:rPr>
          <w:lang w:val="en-GB"/>
        </w:rPr>
        <w:t>7</w:t>
      </w:r>
      <w:r w:rsidRPr="008A7845">
        <w:rPr>
          <w:lang w:val="en-GB"/>
        </w:rPr>
        <w:t>.</w:t>
      </w:r>
      <w:r w:rsidRPr="008A7845">
        <w:rPr>
          <w:lang w:val="en-GB"/>
        </w:rPr>
        <w:tab/>
        <w:t>Signature:</w:t>
      </w:r>
      <w:r w:rsidRPr="008A7845">
        <w:rPr>
          <w:lang w:val="en-GB"/>
        </w:rPr>
        <w:tab/>
      </w:r>
    </w:p>
    <w:p w14:paraId="397A5D97" w14:textId="7F99DFFC" w:rsidR="00D80E1F" w:rsidRPr="008A7845" w:rsidRDefault="00D80E1F" w:rsidP="00D80E1F">
      <w:pPr>
        <w:tabs>
          <w:tab w:val="left" w:pos="1700"/>
          <w:tab w:val="right" w:leader="dot" w:pos="8505"/>
          <w:tab w:val="right" w:leader="dot" w:pos="9639"/>
        </w:tabs>
        <w:suppressAutoHyphens w:val="0"/>
        <w:spacing w:after="120" w:line="240" w:lineRule="auto"/>
        <w:ind w:left="1689" w:right="1134" w:hanging="555"/>
        <w:jc w:val="both"/>
        <w:rPr>
          <w:lang w:val="en-GB"/>
        </w:rPr>
      </w:pPr>
      <w:r w:rsidRPr="008A7845">
        <w:rPr>
          <w:lang w:val="en-GB"/>
        </w:rPr>
        <w:t>1</w:t>
      </w:r>
      <w:r w:rsidR="00114856">
        <w:rPr>
          <w:lang w:val="en-GB"/>
        </w:rPr>
        <w:t>8</w:t>
      </w:r>
      <w:r w:rsidRPr="008A7845">
        <w:rPr>
          <w:lang w:val="en-GB"/>
        </w:rPr>
        <w:t>.</w:t>
      </w:r>
      <w:r w:rsidRPr="008A7845">
        <w:rPr>
          <w:lang w:val="en-GB"/>
        </w:rPr>
        <w:tab/>
        <w:t>The list of documents deposited with the Type Approval Authority which has granted approval is annexed to this communication and may be obtained on request.</w:t>
      </w:r>
    </w:p>
    <w:p w14:paraId="266529B2" w14:textId="77777777" w:rsidR="00D80E1F" w:rsidRPr="00D80E1F" w:rsidRDefault="00D80E1F" w:rsidP="00730B3B">
      <w:pPr>
        <w:widowControl w:val="0"/>
        <w:suppressAutoHyphens w:val="0"/>
        <w:spacing w:after="120" w:line="240" w:lineRule="exact"/>
        <w:ind w:left="1134" w:right="1134" w:firstLine="567"/>
        <w:jc w:val="both"/>
        <w:rPr>
          <w:lang w:val="en-GB"/>
        </w:rPr>
      </w:pPr>
    </w:p>
    <w:p w14:paraId="11FD6237" w14:textId="77777777" w:rsidR="00D80E1F" w:rsidRPr="00D80E1F" w:rsidRDefault="00D80E1F" w:rsidP="00D80E1F">
      <w:pPr>
        <w:suppressAutoHyphens w:val="0"/>
        <w:spacing w:line="240" w:lineRule="auto"/>
        <w:rPr>
          <w:bCs/>
          <w:sz w:val="24"/>
          <w:lang w:val="en-GB"/>
        </w:rPr>
        <w:sectPr w:rsidR="00D80E1F" w:rsidRPr="00D80E1F" w:rsidSect="00F72A30">
          <w:headerReference w:type="even" r:id="rId22"/>
          <w:headerReference w:type="default" r:id="rId23"/>
          <w:headerReference w:type="first" r:id="rId24"/>
          <w:footerReference w:type="first" r:id="rId25"/>
          <w:footnotePr>
            <w:numRestart w:val="eachSect"/>
          </w:footnotePr>
          <w:endnotePr>
            <w:numFmt w:val="lowerLetter"/>
          </w:endnotePr>
          <w:pgSz w:w="11906" w:h="16838"/>
          <w:pgMar w:top="1701" w:right="1134" w:bottom="2268" w:left="1134" w:header="1134" w:footer="1701" w:gutter="0"/>
          <w:cols w:space="720"/>
          <w:docGrid w:linePitch="326"/>
        </w:sectPr>
      </w:pPr>
    </w:p>
    <w:p w14:paraId="40AD9592" w14:textId="77777777" w:rsidR="00D80E1F" w:rsidRPr="00CF4CE3" w:rsidRDefault="00D80E1F" w:rsidP="00D80E1F">
      <w:pPr>
        <w:keepNext/>
        <w:keepLines/>
        <w:tabs>
          <w:tab w:val="right" w:pos="851"/>
        </w:tabs>
        <w:suppressAutoHyphens w:val="0"/>
        <w:spacing w:before="360" w:after="240" w:line="300" w:lineRule="exact"/>
        <w:ind w:right="1134"/>
        <w:rPr>
          <w:b/>
          <w:bCs/>
          <w:sz w:val="28"/>
          <w:lang w:val="fr-FR"/>
        </w:rPr>
      </w:pPr>
      <w:bookmarkStart w:id="81" w:name="_Toc387935177"/>
      <w:bookmarkStart w:id="82" w:name="_Toc456777176"/>
      <w:r w:rsidRPr="00CF4CE3">
        <w:rPr>
          <w:b/>
          <w:sz w:val="28"/>
          <w:lang w:val="fr-FR"/>
        </w:rPr>
        <w:lastRenderedPageBreak/>
        <w:t xml:space="preserve">Annex </w:t>
      </w:r>
      <w:bookmarkEnd w:id="81"/>
      <w:bookmarkEnd w:id="82"/>
      <w:r w:rsidRPr="00CF4CE3">
        <w:rPr>
          <w:b/>
          <w:sz w:val="28"/>
          <w:lang w:val="fr-FR"/>
        </w:rPr>
        <w:t>4</w:t>
      </w:r>
    </w:p>
    <w:p w14:paraId="5E4FE7B7" w14:textId="77777777" w:rsidR="00D80E1F" w:rsidRPr="00CF4CE3" w:rsidRDefault="00D80E1F" w:rsidP="00D80E1F">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83" w:name="_Toc387935178"/>
      <w:bookmarkStart w:id="84" w:name="_Toc456777177"/>
      <w:r w:rsidRPr="00CF4CE3">
        <w:rPr>
          <w:b/>
          <w:sz w:val="28"/>
          <w:lang w:val="fr-FR"/>
        </w:rPr>
        <w:tab/>
        <w:t>Communication</w:t>
      </w:r>
      <w:bookmarkEnd w:id="83"/>
      <w:bookmarkEnd w:id="84"/>
    </w:p>
    <w:p w14:paraId="3A7943FA" w14:textId="77777777" w:rsidR="00D80E1F" w:rsidRPr="00CF4CE3" w:rsidRDefault="00D80E1F" w:rsidP="00D80E1F">
      <w:pPr>
        <w:suppressAutoHyphens w:val="0"/>
        <w:spacing w:after="120" w:line="240" w:lineRule="auto"/>
        <w:ind w:left="1134" w:right="1134"/>
        <w:jc w:val="both"/>
        <w:rPr>
          <w:lang w:val="fr-FR"/>
        </w:rPr>
      </w:pPr>
      <w:r w:rsidRPr="00CF4CE3">
        <w:rPr>
          <w:lang w:val="fr-FR"/>
        </w:rPr>
        <w:t>(Maximum format: A4 (210 x 297 mm))</w:t>
      </w:r>
    </w:p>
    <w:p w14:paraId="5931A842" w14:textId="77777777" w:rsidR="00D80E1F" w:rsidRPr="00CF4CE3" w:rsidRDefault="00D80E1F" w:rsidP="00D80E1F">
      <w:pPr>
        <w:suppressAutoHyphens w:val="0"/>
        <w:spacing w:line="240" w:lineRule="auto"/>
        <w:rPr>
          <w:sz w:val="24"/>
          <w:lang w:val="fr-FR"/>
        </w:rPr>
      </w:pPr>
      <w:r w:rsidRPr="00CF4CE3">
        <w:rPr>
          <w:noProof/>
          <w:sz w:val="24"/>
          <w:lang w:val="en-GB" w:eastAsia="en-GB"/>
        </w:rPr>
        <mc:AlternateContent>
          <mc:Choice Requires="wps">
            <w:drawing>
              <wp:anchor distT="0" distB="0" distL="114300" distR="114300" simplePos="0" relativeHeight="251661312" behindDoc="0" locked="0" layoutInCell="1" allowOverlap="1" wp14:anchorId="1775E7A3" wp14:editId="21440835">
                <wp:simplePos x="0" y="0"/>
                <wp:positionH relativeFrom="column">
                  <wp:posOffset>1716405</wp:posOffset>
                </wp:positionH>
                <wp:positionV relativeFrom="paragraph">
                  <wp:posOffset>138430</wp:posOffset>
                </wp:positionV>
                <wp:extent cx="3841750" cy="914400"/>
                <wp:effectExtent l="0" t="0" r="6350" b="0"/>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E93DE"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79B71C9" w14:textId="77777777" w:rsidR="00833666" w:rsidRPr="00684660"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684660">
                              <w:rPr>
                                <w:lang w:val="fr-FR"/>
                              </w:rPr>
                              <w:t>......................................</w:t>
                            </w:r>
                          </w:p>
                          <w:p w14:paraId="7168EB8E" w14:textId="77777777" w:rsidR="00833666" w:rsidRPr="00684660"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p w14:paraId="6121A7FC" w14:textId="77777777" w:rsidR="00833666" w:rsidRPr="00684660"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5E7A3" id="Text Box 108" o:spid="_x0000_s1029" type="#_x0000_t202" style="position:absolute;margin-left:135.15pt;margin-top:10.9pt;width:302.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" stroked="f">
                <v:textbox>
                  <w:txbxContent>
                    <w:p w14:paraId="3D9E93DE" w14:textId="77777777" w:rsidR="00833666" w:rsidRPr="00D80E1F"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79B71C9" w14:textId="77777777" w:rsidR="00833666" w:rsidRPr="00684660"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684660">
                        <w:rPr>
                          <w:lang w:val="fr-FR"/>
                        </w:rPr>
                        <w:t>......................................</w:t>
                      </w:r>
                    </w:p>
                    <w:p w14:paraId="7168EB8E" w14:textId="77777777" w:rsidR="00833666" w:rsidRPr="00684660"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p w14:paraId="6121A7FC" w14:textId="77777777" w:rsidR="00833666" w:rsidRPr="00684660" w:rsidRDefault="00833666" w:rsidP="00D80E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txbxContent>
                </v:textbox>
              </v:shape>
            </w:pict>
          </mc:Fallback>
        </mc:AlternateContent>
      </w:r>
    </w:p>
    <w:p w14:paraId="6110CF08" w14:textId="77777777" w:rsidR="00D80E1F" w:rsidRPr="00CF4CE3" w:rsidRDefault="00D80E1F" w:rsidP="00D80E1F">
      <w:pPr>
        <w:suppressAutoHyphens w:val="0"/>
        <w:spacing w:line="240" w:lineRule="auto"/>
        <w:ind w:left="1134"/>
        <w:rPr>
          <w:sz w:val="24"/>
        </w:rPr>
      </w:pPr>
      <w:r w:rsidRPr="00CF4CE3">
        <w:rPr>
          <w:noProof/>
          <w:lang w:val="en-GB" w:eastAsia="en-GB"/>
        </w:rPr>
        <w:drawing>
          <wp:inline distT="0" distB="0" distL="0" distR="0" wp14:anchorId="49FBACFC" wp14:editId="57282BEE">
            <wp:extent cx="900430" cy="9004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CF4CE3">
        <w:rPr>
          <w:sz w:val="18"/>
          <w:vertAlign w:val="superscript"/>
        </w:rPr>
        <w:footnoteReference w:id="16"/>
      </w:r>
    </w:p>
    <w:p w14:paraId="5CE344B0" w14:textId="77777777" w:rsidR="00D80E1F" w:rsidRPr="00CF4CE3" w:rsidRDefault="00D80E1F" w:rsidP="00D80E1F">
      <w:pPr>
        <w:suppressAutoHyphens w:val="0"/>
        <w:spacing w:line="240" w:lineRule="auto"/>
        <w:ind w:left="1134" w:right="1134"/>
        <w:jc w:val="both"/>
      </w:pPr>
    </w:p>
    <w:p w14:paraId="15CF0B87" w14:textId="77777777" w:rsidR="00D80E1F" w:rsidRPr="00D80E1F" w:rsidRDefault="00D80E1F" w:rsidP="00D80E1F">
      <w:pPr>
        <w:tabs>
          <w:tab w:val="left" w:pos="2268"/>
        </w:tabs>
        <w:suppressAutoHyphens w:val="0"/>
        <w:spacing w:line="240" w:lineRule="auto"/>
        <w:ind w:left="1134" w:right="1134"/>
        <w:jc w:val="both"/>
        <w:rPr>
          <w:lang w:val="en-GB"/>
        </w:rPr>
      </w:pPr>
      <w:r w:rsidRPr="00D80E1F">
        <w:rPr>
          <w:lang w:val="en-GB"/>
        </w:rPr>
        <w:t>concerning</w:t>
      </w:r>
      <w:r w:rsidRPr="00CF4CE3">
        <w:rPr>
          <w:sz w:val="18"/>
          <w:vertAlign w:val="superscript"/>
        </w:rPr>
        <w:footnoteReference w:id="17"/>
      </w:r>
      <w:r w:rsidRPr="00D80E1F">
        <w:rPr>
          <w:lang w:val="en-GB"/>
        </w:rPr>
        <w:t>:</w:t>
      </w:r>
      <w:r w:rsidRPr="00D80E1F">
        <w:rPr>
          <w:lang w:val="en-GB"/>
        </w:rPr>
        <w:tab/>
        <w:t>Approval granted</w:t>
      </w:r>
    </w:p>
    <w:p w14:paraId="42F9E99F" w14:textId="77777777" w:rsidR="00D80E1F" w:rsidRPr="00D80E1F" w:rsidRDefault="00D80E1F" w:rsidP="00D80E1F">
      <w:pPr>
        <w:tabs>
          <w:tab w:val="left" w:pos="2268"/>
        </w:tabs>
        <w:suppressAutoHyphens w:val="0"/>
        <w:spacing w:line="240" w:lineRule="auto"/>
        <w:ind w:left="2268" w:right="1134"/>
        <w:jc w:val="both"/>
        <w:rPr>
          <w:lang w:val="en-GB"/>
        </w:rPr>
      </w:pPr>
      <w:r w:rsidRPr="00D80E1F">
        <w:rPr>
          <w:lang w:val="en-GB"/>
        </w:rPr>
        <w:t>Approval extended</w:t>
      </w:r>
    </w:p>
    <w:p w14:paraId="08845FB8" w14:textId="77777777" w:rsidR="00D80E1F" w:rsidRPr="00D80E1F" w:rsidRDefault="00D80E1F" w:rsidP="00D80E1F">
      <w:pPr>
        <w:tabs>
          <w:tab w:val="left" w:pos="2268"/>
        </w:tabs>
        <w:suppressAutoHyphens w:val="0"/>
        <w:spacing w:line="240" w:lineRule="auto"/>
        <w:ind w:left="2268" w:right="1134"/>
        <w:jc w:val="both"/>
        <w:rPr>
          <w:lang w:val="en-GB"/>
        </w:rPr>
      </w:pPr>
      <w:r w:rsidRPr="00D80E1F">
        <w:rPr>
          <w:lang w:val="en-GB"/>
        </w:rPr>
        <w:t>Approval refused</w:t>
      </w:r>
    </w:p>
    <w:p w14:paraId="5958B8FC" w14:textId="77777777" w:rsidR="00D80E1F" w:rsidRPr="00D80E1F" w:rsidRDefault="00D80E1F" w:rsidP="00D80E1F">
      <w:pPr>
        <w:tabs>
          <w:tab w:val="left" w:pos="2268"/>
        </w:tabs>
        <w:suppressAutoHyphens w:val="0"/>
        <w:spacing w:line="240" w:lineRule="auto"/>
        <w:ind w:left="2268" w:right="1134"/>
        <w:jc w:val="both"/>
        <w:rPr>
          <w:lang w:val="en-GB"/>
        </w:rPr>
      </w:pPr>
      <w:r w:rsidRPr="00D80E1F">
        <w:rPr>
          <w:lang w:val="en-GB"/>
        </w:rPr>
        <w:t>Approval withdrawn</w:t>
      </w:r>
    </w:p>
    <w:p w14:paraId="3BBD7CA8" w14:textId="77777777" w:rsidR="00D80E1F" w:rsidRPr="00D80E1F" w:rsidRDefault="00D80E1F" w:rsidP="00D80E1F">
      <w:pPr>
        <w:tabs>
          <w:tab w:val="left" w:pos="2268"/>
        </w:tabs>
        <w:suppressAutoHyphens w:val="0"/>
        <w:spacing w:after="120" w:line="240" w:lineRule="auto"/>
        <w:ind w:left="2268" w:right="1134"/>
        <w:jc w:val="both"/>
        <w:rPr>
          <w:lang w:val="en-GB"/>
        </w:rPr>
      </w:pPr>
      <w:r w:rsidRPr="00D80E1F">
        <w:rPr>
          <w:lang w:val="en-GB"/>
        </w:rPr>
        <w:t>Production definitively discontinued</w:t>
      </w:r>
    </w:p>
    <w:p w14:paraId="48638AB3" w14:textId="3B85B4C7" w:rsidR="00114856" w:rsidRPr="008A7845" w:rsidRDefault="00D80E1F" w:rsidP="00114856">
      <w:pPr>
        <w:suppressAutoHyphens w:val="0"/>
        <w:spacing w:after="120" w:line="240" w:lineRule="auto"/>
        <w:ind w:left="1134" w:right="1134"/>
        <w:rPr>
          <w:lang w:val="en-GB"/>
        </w:rPr>
      </w:pPr>
      <w:r w:rsidRPr="008A7845">
        <w:rPr>
          <w:lang w:val="en-GB"/>
        </w:rPr>
        <w:t>of a type of vehicle of category M</w:t>
      </w:r>
      <w:r w:rsidRPr="008A7845">
        <w:rPr>
          <w:vertAlign w:val="subscript"/>
          <w:lang w:val="en-GB"/>
        </w:rPr>
        <w:t>1</w:t>
      </w:r>
      <w:r w:rsidRPr="008A7845">
        <w:rPr>
          <w:lang w:val="en-GB"/>
        </w:rPr>
        <w:t xml:space="preserve"> or N</w:t>
      </w:r>
      <w:r w:rsidRPr="008A7845">
        <w:rPr>
          <w:vertAlign w:val="subscript"/>
          <w:lang w:val="en-GB"/>
        </w:rPr>
        <w:t>1</w:t>
      </w:r>
      <w:del w:id="85" w:author="Rene Nulens (TME)" w:date="2017-06-19T14:18:00Z">
        <w:r w:rsidRPr="008A7845" w:rsidDel="00114856">
          <w:rPr>
            <w:lang w:val="en-GB"/>
          </w:rPr>
          <w:delText xml:space="preserve"> </w:delText>
        </w:r>
      </w:del>
      <w:ins w:id="86" w:author="Rene Nulens (TME)" w:date="2017-06-19T14:16:00Z">
        <w:r w:rsidR="00114856">
          <w:rPr>
            <w:lang w:val="en-GB"/>
          </w:rPr>
          <w:t xml:space="preserve"> </w:t>
        </w:r>
      </w:ins>
      <w:r w:rsidRPr="008A7845">
        <w:rPr>
          <w:lang w:val="en-GB"/>
        </w:rPr>
        <w:t>approved pursuant to Part III of Regulation No. XXX.</w:t>
      </w:r>
    </w:p>
    <w:p w14:paraId="69CAEDFF" w14:textId="77777777" w:rsidR="00D80E1F" w:rsidRPr="008A7845" w:rsidRDefault="00D80E1F" w:rsidP="00D80E1F">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2919425B"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vehicle : </w:t>
      </w:r>
      <w:r w:rsidRPr="008A7845">
        <w:rPr>
          <w:lang w:val="en-GB"/>
        </w:rPr>
        <w:tab/>
      </w:r>
    </w:p>
    <w:p w14:paraId="4913540E"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w:t>
      </w:r>
      <w:r w:rsidR="00F72A30" w:rsidRPr="008A7845">
        <w:rPr>
          <w:lang w:val="en-GB"/>
        </w:rPr>
        <w:t>'</w:t>
      </w:r>
      <w:r w:rsidRPr="008A7845">
        <w:rPr>
          <w:lang w:val="en-GB"/>
        </w:rPr>
        <w:t>s name for the type of vehicle :</w:t>
      </w:r>
      <w:r w:rsidRPr="008A7845">
        <w:rPr>
          <w:lang w:val="en-GB"/>
        </w:rPr>
        <w:tab/>
      </w:r>
    </w:p>
    <w:p w14:paraId="058C835E"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w:t>
      </w:r>
      <w:r w:rsidR="00F72A30" w:rsidRPr="008A7845">
        <w:rPr>
          <w:lang w:val="en-GB"/>
        </w:rPr>
        <w:t>'</w:t>
      </w:r>
      <w:r w:rsidRPr="008A7845">
        <w:rPr>
          <w:lang w:val="en-GB"/>
        </w:rPr>
        <w:t>s name and address:</w:t>
      </w:r>
      <w:r w:rsidRPr="008A7845">
        <w:rPr>
          <w:lang w:val="en-GB"/>
        </w:rPr>
        <w:tab/>
      </w:r>
    </w:p>
    <w:p w14:paraId="7A985E4C"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w:t>
      </w:r>
      <w:r w:rsidR="00F72A30" w:rsidRPr="008A7845">
        <w:rPr>
          <w:lang w:val="en-GB"/>
        </w:rPr>
        <w:t>'</w:t>
      </w:r>
      <w:r w:rsidRPr="008A7845">
        <w:rPr>
          <w:lang w:val="en-GB"/>
        </w:rPr>
        <w:t>s representative:</w:t>
      </w:r>
      <w:r w:rsidRPr="008A7845">
        <w:rPr>
          <w:lang w:val="en-GB"/>
        </w:rPr>
        <w:tab/>
      </w:r>
    </w:p>
    <w:p w14:paraId="42668FCE"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73A7B7F6"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04494850"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0A67E6EE"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4F12DEF9" w14:textId="77777777"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9.</w:t>
      </w:r>
      <w:r w:rsidRPr="008A7845">
        <w:rPr>
          <w:lang w:val="en-GB"/>
        </w:rPr>
        <w:tab/>
        <w:t xml:space="preserve">Brief description </w:t>
      </w:r>
      <w:r w:rsidRPr="008A7845">
        <w:rPr>
          <w:lang w:val="en-GB"/>
        </w:rPr>
        <w:tab/>
      </w:r>
    </w:p>
    <w:p w14:paraId="165A6D3B" w14:textId="11156250" w:rsidR="00D80E1F" w:rsidRPr="008A7845" w:rsidRDefault="00D80E1F" w:rsidP="00623CAB">
      <w:pPr>
        <w:tabs>
          <w:tab w:val="left" w:pos="1700"/>
          <w:tab w:val="right" w:leader="dot" w:pos="8505"/>
          <w:tab w:val="right" w:leader="dot" w:pos="9639"/>
        </w:tabs>
        <w:suppressAutoHyphens w:val="0"/>
        <w:spacing w:after="120" w:line="240" w:lineRule="auto"/>
        <w:ind w:left="1710" w:right="1134" w:hanging="576"/>
        <w:jc w:val="both"/>
        <w:rPr>
          <w:lang w:val="en-GB"/>
        </w:rPr>
      </w:pPr>
      <w:r w:rsidRPr="008A7845">
        <w:rPr>
          <w:lang w:val="en-GB"/>
        </w:rPr>
        <w:t>1</w:t>
      </w:r>
      <w:r w:rsidR="00623CAB">
        <w:rPr>
          <w:lang w:val="en-GB"/>
        </w:rPr>
        <w:t>0</w:t>
      </w:r>
      <w:r w:rsidRPr="008A7845">
        <w:rPr>
          <w:lang w:val="en-GB"/>
        </w:rPr>
        <w:t>.</w:t>
      </w:r>
      <w:r w:rsidRPr="008A7845">
        <w:rPr>
          <w:lang w:val="en-GB"/>
        </w:rPr>
        <w:tab/>
        <w:t xml:space="preserve">AECS was tested in accordance with </w:t>
      </w:r>
      <w:r w:rsidR="002E2401">
        <w:rPr>
          <w:lang w:val="en-US"/>
        </w:rPr>
        <w:t>paragraph 35.3</w:t>
      </w:r>
      <w:r w:rsidR="00623CAB">
        <w:rPr>
          <w:lang w:val="en-US"/>
        </w:rPr>
        <w:t>.</w:t>
      </w:r>
      <w:r w:rsidRPr="008A7845">
        <w:rPr>
          <w:lang w:val="en-GB"/>
        </w:rPr>
        <w:t xml:space="preserve"> (</w:t>
      </w:r>
      <w:r w:rsidR="002E2401">
        <w:rPr>
          <w:lang w:val="en-GB"/>
        </w:rPr>
        <w:t>Position determination</w:t>
      </w:r>
      <w:r w:rsidRPr="008A7845">
        <w:rPr>
          <w:lang w:val="en-GB"/>
        </w:rPr>
        <w:t>): yes/no</w:t>
      </w:r>
      <w:r w:rsidRPr="008A7845">
        <w:rPr>
          <w:vertAlign w:val="superscript"/>
          <w:lang w:val="en-GB"/>
        </w:rPr>
        <w:t>2</w:t>
      </w:r>
    </w:p>
    <w:p w14:paraId="261D2436" w14:textId="46EEF2F0" w:rsidR="00D80E1F" w:rsidRPr="008A7845" w:rsidRDefault="00623CAB" w:rsidP="00D80E1F">
      <w:pPr>
        <w:tabs>
          <w:tab w:val="left" w:pos="1701"/>
          <w:tab w:val="right" w:leader="dot" w:pos="8505"/>
          <w:tab w:val="right" w:leader="dot" w:pos="9639"/>
        </w:tabs>
        <w:suppressAutoHyphens w:val="0"/>
        <w:spacing w:after="120" w:line="240" w:lineRule="auto"/>
        <w:ind w:left="1710" w:right="1134" w:hanging="576"/>
        <w:jc w:val="both"/>
        <w:rPr>
          <w:lang w:val="en-GB"/>
        </w:rPr>
      </w:pPr>
      <w:r>
        <w:rPr>
          <w:lang w:val="en-GB"/>
        </w:rPr>
        <w:t>11</w:t>
      </w:r>
      <w:r w:rsidR="00D80E1F" w:rsidRPr="008A7845">
        <w:rPr>
          <w:lang w:val="en-GB"/>
        </w:rPr>
        <w:t>.</w:t>
      </w:r>
      <w:r w:rsidR="00D80E1F" w:rsidRPr="008A7845">
        <w:rPr>
          <w:lang w:val="en-GB"/>
        </w:rPr>
        <w:tab/>
        <w:t>AECS was tested in accordance with paragraph 35.8.1. (pre-crash hands-free audio performance):yes/no</w:t>
      </w:r>
      <w:r w:rsidR="00D80E1F" w:rsidRPr="008A7845">
        <w:rPr>
          <w:vertAlign w:val="superscript"/>
          <w:lang w:val="en-GB"/>
        </w:rPr>
        <w:t>2</w:t>
      </w:r>
    </w:p>
    <w:p w14:paraId="4702F2CD" w14:textId="2EEF61D0" w:rsidR="00D80E1F" w:rsidRPr="008A7845" w:rsidRDefault="00623CAB" w:rsidP="00D80E1F">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12</w:t>
      </w:r>
      <w:r w:rsidR="00D80E1F" w:rsidRPr="008A7845">
        <w:rPr>
          <w:lang w:val="en-GB"/>
        </w:rPr>
        <w:t>.</w:t>
      </w:r>
      <w:r w:rsidR="00D80E1F" w:rsidRPr="008A7845">
        <w:rPr>
          <w:lang w:val="en-GB"/>
        </w:rPr>
        <w:tab/>
        <w:t>Position of the approval mark:</w:t>
      </w:r>
      <w:r w:rsidR="00D80E1F" w:rsidRPr="008A7845">
        <w:rPr>
          <w:lang w:val="en-GB"/>
        </w:rPr>
        <w:tab/>
      </w:r>
    </w:p>
    <w:p w14:paraId="57296B60" w14:textId="00BDECE0" w:rsidR="00D80E1F" w:rsidRPr="008A7845" w:rsidRDefault="00623CAB" w:rsidP="00D80E1F">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13</w:t>
      </w:r>
      <w:r w:rsidR="00D80E1F" w:rsidRPr="008A7845">
        <w:rPr>
          <w:lang w:val="en-GB"/>
        </w:rPr>
        <w:t>.</w:t>
      </w:r>
      <w:r w:rsidR="00D80E1F" w:rsidRPr="008A7845">
        <w:rPr>
          <w:lang w:val="en-GB"/>
        </w:rPr>
        <w:tab/>
        <w:t>Reason(s) for extension (if applicable):</w:t>
      </w:r>
      <w:r w:rsidR="00D80E1F" w:rsidRPr="008A7845">
        <w:rPr>
          <w:lang w:val="en-GB"/>
        </w:rPr>
        <w:tab/>
      </w:r>
    </w:p>
    <w:p w14:paraId="6B0937F6" w14:textId="373A06FB" w:rsidR="00D80E1F" w:rsidRPr="008A7845" w:rsidRDefault="00623CAB" w:rsidP="00D80E1F">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14</w:t>
      </w:r>
      <w:r w:rsidR="00D80E1F" w:rsidRPr="008A7845">
        <w:rPr>
          <w:lang w:val="en-GB"/>
        </w:rPr>
        <w:t>.</w:t>
      </w:r>
      <w:r w:rsidR="00D80E1F" w:rsidRPr="008A7845">
        <w:rPr>
          <w:lang w:val="en-GB"/>
        </w:rPr>
        <w:tab/>
        <w:t>Approval granted/refused/extended/withdrawn</w:t>
      </w:r>
      <w:r w:rsidR="00D80E1F" w:rsidRPr="008A7845">
        <w:rPr>
          <w:vertAlign w:val="superscript"/>
          <w:lang w:val="en-GB"/>
        </w:rPr>
        <w:t>2</w:t>
      </w:r>
    </w:p>
    <w:p w14:paraId="5BB4BC65" w14:textId="251E1EF8" w:rsidR="00D80E1F" w:rsidRPr="008A7845"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lastRenderedPageBreak/>
        <w:t>1</w:t>
      </w:r>
      <w:r w:rsidR="00623CAB">
        <w:rPr>
          <w:lang w:val="en-GB"/>
        </w:rPr>
        <w:t>5</w:t>
      </w:r>
      <w:r w:rsidRPr="008A7845">
        <w:rPr>
          <w:lang w:val="en-GB"/>
        </w:rPr>
        <w:t>.</w:t>
      </w:r>
      <w:r w:rsidRPr="008A7845">
        <w:rPr>
          <w:lang w:val="en-GB"/>
        </w:rPr>
        <w:tab/>
        <w:t>Place:</w:t>
      </w:r>
      <w:r w:rsidRPr="008A7845">
        <w:rPr>
          <w:lang w:val="en-GB"/>
        </w:rPr>
        <w:tab/>
      </w:r>
    </w:p>
    <w:p w14:paraId="3FAC5B6A" w14:textId="79DA967F" w:rsidR="00D80E1F" w:rsidRPr="008A7845" w:rsidRDefault="00623CAB" w:rsidP="00D80E1F">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16</w:t>
      </w:r>
      <w:r w:rsidR="00D80E1F" w:rsidRPr="008A7845">
        <w:rPr>
          <w:lang w:val="en-GB"/>
        </w:rPr>
        <w:t>.</w:t>
      </w:r>
      <w:r w:rsidR="00D80E1F" w:rsidRPr="008A7845">
        <w:rPr>
          <w:lang w:val="en-GB"/>
        </w:rPr>
        <w:tab/>
        <w:t>Date:</w:t>
      </w:r>
      <w:r w:rsidR="00D80E1F" w:rsidRPr="008A7845">
        <w:rPr>
          <w:lang w:val="en-GB"/>
        </w:rPr>
        <w:tab/>
      </w:r>
    </w:p>
    <w:p w14:paraId="523BBA7D" w14:textId="43E6EEEB" w:rsidR="00D80E1F" w:rsidRPr="008A7845" w:rsidRDefault="00623CAB" w:rsidP="00D80E1F">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17</w:t>
      </w:r>
      <w:r w:rsidR="00D80E1F" w:rsidRPr="008A7845">
        <w:rPr>
          <w:lang w:val="en-GB"/>
        </w:rPr>
        <w:t>.</w:t>
      </w:r>
      <w:r w:rsidR="00D80E1F" w:rsidRPr="008A7845">
        <w:rPr>
          <w:lang w:val="en-GB"/>
        </w:rPr>
        <w:tab/>
        <w:t>Signature:</w:t>
      </w:r>
      <w:r w:rsidR="00D80E1F" w:rsidRPr="008A7845">
        <w:rPr>
          <w:lang w:val="en-GB"/>
        </w:rPr>
        <w:tab/>
      </w:r>
    </w:p>
    <w:p w14:paraId="586E241A" w14:textId="0DAA0F9F" w:rsidR="00D80E1F" w:rsidRPr="008A7845" w:rsidRDefault="00623CAB" w:rsidP="00D80E1F">
      <w:pPr>
        <w:tabs>
          <w:tab w:val="left" w:pos="1700"/>
          <w:tab w:val="right" w:leader="dot" w:pos="8505"/>
          <w:tab w:val="right" w:leader="dot" w:pos="9639"/>
        </w:tabs>
        <w:suppressAutoHyphens w:val="0"/>
        <w:spacing w:after="120" w:line="240" w:lineRule="auto"/>
        <w:ind w:left="1689" w:right="1134" w:hanging="555"/>
        <w:jc w:val="both"/>
        <w:rPr>
          <w:lang w:val="en-GB"/>
        </w:rPr>
      </w:pPr>
      <w:r>
        <w:rPr>
          <w:lang w:val="en-GB"/>
        </w:rPr>
        <w:t>18</w:t>
      </w:r>
      <w:r w:rsidR="00D80E1F" w:rsidRPr="008A7845">
        <w:rPr>
          <w:lang w:val="en-GB"/>
        </w:rPr>
        <w:t>.</w:t>
      </w:r>
      <w:r w:rsidR="00D80E1F" w:rsidRPr="008A7845">
        <w:rPr>
          <w:lang w:val="en-GB"/>
        </w:rPr>
        <w:tab/>
        <w:t>The list of documents deposited with the Type Approval Authority which has granted approval is annexed to this communication and may be obtained on request.</w:t>
      </w:r>
    </w:p>
    <w:p w14:paraId="146BD95B" w14:textId="77777777" w:rsidR="00D80E1F" w:rsidRPr="00D80E1F" w:rsidRDefault="00D80E1F" w:rsidP="00D80E1F">
      <w:pPr>
        <w:widowControl w:val="0"/>
        <w:tabs>
          <w:tab w:val="left" w:pos="-720"/>
          <w:tab w:val="left" w:pos="1204"/>
          <w:tab w:val="left" w:pos="1558"/>
          <w:tab w:val="right" w:leader="dot" w:pos="5664"/>
          <w:tab w:val="right" w:leader="dot" w:pos="9062"/>
        </w:tabs>
        <w:suppressAutoHyphens w:val="0"/>
        <w:spacing w:line="240" w:lineRule="auto"/>
        <w:jc w:val="both"/>
        <w:rPr>
          <w:bCs/>
          <w:sz w:val="24"/>
          <w:lang w:val="en-GB"/>
        </w:rPr>
      </w:pPr>
    </w:p>
    <w:p w14:paraId="087E3EB8" w14:textId="77777777" w:rsidR="00D80E1F" w:rsidRPr="00D80E1F" w:rsidRDefault="00D80E1F" w:rsidP="00D80E1F">
      <w:pPr>
        <w:widowControl w:val="0"/>
        <w:tabs>
          <w:tab w:val="left" w:pos="-720"/>
          <w:tab w:val="left" w:pos="1204"/>
          <w:tab w:val="left" w:pos="1558"/>
          <w:tab w:val="right" w:leader="dot" w:pos="5664"/>
          <w:tab w:val="right" w:leader="dot" w:pos="9062"/>
        </w:tabs>
        <w:suppressAutoHyphens w:val="0"/>
        <w:spacing w:line="240" w:lineRule="auto"/>
        <w:jc w:val="both"/>
        <w:rPr>
          <w:bCs/>
          <w:sz w:val="24"/>
          <w:lang w:val="en-GB"/>
        </w:rPr>
        <w:sectPr w:rsidR="00D80E1F" w:rsidRPr="00D80E1F" w:rsidSect="00F72A30">
          <w:headerReference w:type="even" r:id="rId26"/>
          <w:headerReference w:type="default" r:id="rId27"/>
          <w:headerReference w:type="first" r:id="rId28"/>
          <w:footerReference w:type="first" r:id="rId29"/>
          <w:footnotePr>
            <w:numRestart w:val="eachSect"/>
          </w:footnotePr>
          <w:endnotePr>
            <w:numFmt w:val="lowerLetter"/>
          </w:endnotePr>
          <w:pgSz w:w="11906" w:h="16838"/>
          <w:pgMar w:top="1701" w:right="1134" w:bottom="2268" w:left="1134" w:header="1134" w:footer="1701" w:gutter="0"/>
          <w:cols w:space="720"/>
          <w:docGrid w:linePitch="326"/>
        </w:sectPr>
      </w:pPr>
    </w:p>
    <w:p w14:paraId="6E38D755" w14:textId="77777777" w:rsidR="00D80E1F" w:rsidRPr="00CF4CE3" w:rsidRDefault="00D80E1F" w:rsidP="00D80E1F">
      <w:pPr>
        <w:keepNext/>
        <w:keepLines/>
        <w:tabs>
          <w:tab w:val="right" w:pos="851"/>
        </w:tabs>
        <w:suppressAutoHyphens w:val="0"/>
        <w:spacing w:before="360" w:after="240" w:line="300" w:lineRule="exact"/>
        <w:ind w:right="1134"/>
        <w:rPr>
          <w:b/>
          <w:sz w:val="28"/>
          <w:lang w:val="en-US"/>
        </w:rPr>
      </w:pPr>
      <w:r w:rsidRPr="00CF4CE3">
        <w:rPr>
          <w:b/>
          <w:sz w:val="28"/>
          <w:lang w:val="en-US"/>
        </w:rPr>
        <w:lastRenderedPageBreak/>
        <w:t>Annex 5</w:t>
      </w:r>
    </w:p>
    <w:p w14:paraId="15A9C474" w14:textId="77777777" w:rsidR="00D80E1F" w:rsidRPr="00CF4CE3" w:rsidRDefault="00D80E1F" w:rsidP="00D80E1F">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r w:rsidRPr="00CF4CE3">
        <w:rPr>
          <w:b/>
          <w:sz w:val="28"/>
          <w:lang w:val="en-US"/>
        </w:rPr>
        <w:tab/>
        <w:t>Information document on the type approval of an Accident Emergency Call Component (AECC)</w:t>
      </w:r>
    </w:p>
    <w:p w14:paraId="2CE25143" w14:textId="77777777" w:rsidR="00D80E1F" w:rsidRPr="008A7845" w:rsidRDefault="00D80E1F" w:rsidP="00D80E1F">
      <w:pPr>
        <w:suppressAutoHyphens w:val="0"/>
        <w:spacing w:before="120" w:after="120" w:line="240" w:lineRule="auto"/>
        <w:ind w:left="1134" w:right="1134"/>
        <w:jc w:val="both"/>
        <w:rPr>
          <w:lang w:val="en-GB"/>
        </w:rPr>
      </w:pPr>
      <w:r w:rsidRPr="008A7845">
        <w:rPr>
          <w:lang w:val="en-GB"/>
        </w:rPr>
        <w:t>The following information, if applicable, shall be supplied in triplicate and shall include a list of contents.</w:t>
      </w:r>
    </w:p>
    <w:p w14:paraId="015436E2" w14:textId="77777777" w:rsidR="00D80E1F" w:rsidRPr="008A7845" w:rsidRDefault="00D80E1F" w:rsidP="00D80E1F">
      <w:pPr>
        <w:suppressAutoHyphens w:val="0"/>
        <w:spacing w:before="120" w:after="120" w:line="240" w:lineRule="auto"/>
        <w:ind w:left="1134" w:right="1134"/>
        <w:jc w:val="both"/>
        <w:rPr>
          <w:lang w:val="en-GB"/>
        </w:rPr>
      </w:pPr>
      <w:r w:rsidRPr="008A7845">
        <w:rPr>
          <w:lang w:val="en-GB"/>
        </w:rPr>
        <w:t>Any drawings shall be supplied in appropriate scale and in sufficient detail on size A4 paper or on a folder of A4 format.</w:t>
      </w:r>
    </w:p>
    <w:p w14:paraId="16CA30C7" w14:textId="77777777" w:rsidR="00D80E1F" w:rsidRPr="008A7845" w:rsidRDefault="00D80E1F" w:rsidP="00D80E1F">
      <w:pPr>
        <w:suppressAutoHyphens w:val="0"/>
        <w:spacing w:before="120" w:after="120" w:line="240" w:lineRule="auto"/>
        <w:ind w:left="1134" w:right="1134"/>
        <w:jc w:val="both"/>
        <w:rPr>
          <w:lang w:val="en-GB"/>
        </w:rPr>
      </w:pPr>
      <w:r w:rsidRPr="008A7845">
        <w:rPr>
          <w:lang w:val="en-GB"/>
        </w:rPr>
        <w:t>Photographs, if any, shall show sufficient detail.</w:t>
      </w:r>
    </w:p>
    <w:p w14:paraId="65BE105E" w14:textId="77777777" w:rsidR="00D80E1F" w:rsidRPr="008A7845" w:rsidRDefault="00D80E1F" w:rsidP="00D80E1F">
      <w:pPr>
        <w:tabs>
          <w:tab w:val="left" w:pos="1701"/>
          <w:tab w:val="left" w:leader="dot" w:pos="8505"/>
        </w:tabs>
        <w:suppressAutoHyphens w:val="0"/>
        <w:spacing w:before="120" w:after="120" w:line="240" w:lineRule="auto"/>
        <w:ind w:left="1134" w:right="1134"/>
        <w:rPr>
          <w:lang w:val="en-GB"/>
        </w:rPr>
      </w:pPr>
      <w:r w:rsidRPr="008A7845">
        <w:rPr>
          <w:lang w:val="en-GB"/>
        </w:rPr>
        <w:t>1.</w:t>
      </w:r>
      <w:r w:rsidRPr="008A7845">
        <w:rPr>
          <w:lang w:val="en-GB"/>
        </w:rPr>
        <w:tab/>
        <w:t xml:space="preserve">Make (trade name of manufacturer): </w:t>
      </w:r>
      <w:r w:rsidRPr="008A7845">
        <w:rPr>
          <w:lang w:val="en-GB"/>
        </w:rPr>
        <w:tab/>
      </w:r>
    </w:p>
    <w:p w14:paraId="4786D5D4" w14:textId="77777777" w:rsidR="00D80E1F" w:rsidRPr="008A7845" w:rsidRDefault="00D80E1F" w:rsidP="00D80E1F">
      <w:pPr>
        <w:tabs>
          <w:tab w:val="left" w:pos="1701"/>
          <w:tab w:val="left" w:leader="dot" w:pos="8505"/>
        </w:tabs>
        <w:suppressAutoHyphens w:val="0"/>
        <w:spacing w:before="120" w:after="120" w:line="240" w:lineRule="auto"/>
        <w:ind w:left="1134" w:right="1134"/>
        <w:rPr>
          <w:lang w:val="en-GB"/>
        </w:rPr>
      </w:pPr>
      <w:r w:rsidRPr="008A7845">
        <w:rPr>
          <w:lang w:val="en-GB"/>
        </w:rPr>
        <w:t>2.</w:t>
      </w:r>
      <w:r w:rsidRPr="008A7845">
        <w:rPr>
          <w:lang w:val="en-GB"/>
        </w:rPr>
        <w:tab/>
        <w:t xml:space="preserve">Type and general commercial description(s): </w:t>
      </w:r>
      <w:r w:rsidRPr="008A7845">
        <w:rPr>
          <w:lang w:val="en-GB"/>
        </w:rPr>
        <w:tab/>
      </w:r>
    </w:p>
    <w:p w14:paraId="1AC608EC" w14:textId="77777777" w:rsidR="00D80E1F" w:rsidRPr="008A7845" w:rsidRDefault="00D80E1F" w:rsidP="00D80E1F">
      <w:pPr>
        <w:tabs>
          <w:tab w:val="left" w:pos="1701"/>
          <w:tab w:val="left" w:leader="dot" w:pos="8505"/>
        </w:tabs>
        <w:suppressAutoHyphens w:val="0"/>
        <w:spacing w:before="120" w:after="120" w:line="240" w:lineRule="auto"/>
        <w:ind w:left="1134" w:right="1134"/>
        <w:rPr>
          <w:lang w:val="en-GB"/>
        </w:rPr>
      </w:pPr>
      <w:r w:rsidRPr="008A7845">
        <w:rPr>
          <w:lang w:val="en-GB"/>
        </w:rPr>
        <w:t>3.</w:t>
      </w:r>
      <w:r w:rsidRPr="008A7845">
        <w:rPr>
          <w:lang w:val="en-GB"/>
        </w:rPr>
        <w:tab/>
        <w:t xml:space="preserve">Means of identification of type, if marked on AECC: </w:t>
      </w:r>
      <w:r w:rsidRPr="008A7845">
        <w:rPr>
          <w:lang w:val="en-GB"/>
        </w:rPr>
        <w:tab/>
      </w:r>
    </w:p>
    <w:p w14:paraId="3A511695" w14:textId="77777777" w:rsidR="00D80E1F" w:rsidRPr="008A7845" w:rsidRDefault="00D80E1F" w:rsidP="00D80E1F">
      <w:pPr>
        <w:tabs>
          <w:tab w:val="left" w:pos="1701"/>
          <w:tab w:val="left" w:leader="dot" w:pos="8505"/>
        </w:tabs>
        <w:suppressAutoHyphens w:val="0"/>
        <w:spacing w:before="120" w:after="120" w:line="240" w:lineRule="auto"/>
        <w:ind w:left="1134" w:right="1134"/>
        <w:rPr>
          <w:lang w:val="en-GB"/>
        </w:rPr>
      </w:pPr>
      <w:r w:rsidRPr="008A7845">
        <w:rPr>
          <w:lang w:val="en-GB"/>
        </w:rPr>
        <w:t>4.</w:t>
      </w:r>
      <w:r w:rsidRPr="008A7845">
        <w:rPr>
          <w:lang w:val="en-GB"/>
        </w:rPr>
        <w:tab/>
        <w:t xml:space="preserve">Name and address of manufacturer: </w:t>
      </w:r>
      <w:r w:rsidRPr="008A7845">
        <w:rPr>
          <w:lang w:val="en-GB"/>
        </w:rPr>
        <w:tab/>
      </w:r>
    </w:p>
    <w:p w14:paraId="53DC2B98" w14:textId="77777777" w:rsidR="00D80E1F" w:rsidRPr="008A7845" w:rsidRDefault="00D80E1F" w:rsidP="00D80E1F">
      <w:pPr>
        <w:tabs>
          <w:tab w:val="left" w:pos="1701"/>
          <w:tab w:val="left" w:leader="dot" w:pos="8505"/>
        </w:tabs>
        <w:suppressAutoHyphens w:val="0"/>
        <w:spacing w:before="120" w:after="120" w:line="240" w:lineRule="auto"/>
        <w:ind w:left="1134" w:right="1134"/>
        <w:rPr>
          <w:lang w:val="en-GB"/>
        </w:rPr>
      </w:pPr>
      <w:r w:rsidRPr="008A7845">
        <w:rPr>
          <w:lang w:val="en-GB"/>
        </w:rPr>
        <w:t>5.</w:t>
      </w:r>
      <w:r w:rsidRPr="008A7845">
        <w:rPr>
          <w:lang w:val="en-GB"/>
        </w:rPr>
        <w:tab/>
        <w:t xml:space="preserve">Location of and method of affixing the approval mark: </w:t>
      </w:r>
      <w:r w:rsidRPr="008A7845">
        <w:rPr>
          <w:lang w:val="en-GB"/>
        </w:rPr>
        <w:tab/>
      </w:r>
    </w:p>
    <w:p w14:paraId="40813B6A" w14:textId="77777777" w:rsidR="00D80E1F" w:rsidRPr="008A7845" w:rsidRDefault="00D80E1F" w:rsidP="00D80E1F">
      <w:pPr>
        <w:tabs>
          <w:tab w:val="left" w:pos="1701"/>
          <w:tab w:val="left" w:leader="dot" w:pos="8505"/>
        </w:tabs>
        <w:suppressAutoHyphens w:val="0"/>
        <w:spacing w:before="120" w:after="120" w:line="240" w:lineRule="auto"/>
        <w:ind w:left="1134" w:right="1134"/>
        <w:rPr>
          <w:lang w:val="en-GB"/>
        </w:rPr>
      </w:pPr>
      <w:r w:rsidRPr="008A7845">
        <w:rPr>
          <w:lang w:val="en-GB"/>
        </w:rPr>
        <w:t>6.</w:t>
      </w:r>
      <w:r w:rsidRPr="008A7845">
        <w:rPr>
          <w:lang w:val="en-GB"/>
        </w:rPr>
        <w:tab/>
        <w:t xml:space="preserve">Address(es) of assembly plant(s): </w:t>
      </w:r>
      <w:r w:rsidRPr="008A7845">
        <w:rPr>
          <w:lang w:val="en-GB"/>
        </w:rPr>
        <w:tab/>
      </w:r>
    </w:p>
    <w:p w14:paraId="38D11924" w14:textId="77777777" w:rsidR="00D80E1F" w:rsidRPr="008A7845" w:rsidRDefault="00D80E1F" w:rsidP="00D80E1F">
      <w:pPr>
        <w:tabs>
          <w:tab w:val="left" w:pos="1701"/>
          <w:tab w:val="left" w:leader="dot" w:pos="8505"/>
        </w:tabs>
        <w:suppressAutoHyphens w:val="0"/>
        <w:spacing w:before="120" w:after="120" w:line="240" w:lineRule="auto"/>
        <w:ind w:left="1701" w:right="1134" w:hanging="567"/>
        <w:rPr>
          <w:lang w:val="en-GB"/>
        </w:rPr>
      </w:pPr>
      <w:r w:rsidRPr="008A7845">
        <w:rPr>
          <w:lang w:val="en-GB"/>
        </w:rPr>
        <w:t>7.</w:t>
      </w:r>
      <w:r w:rsidRPr="008A7845">
        <w:rPr>
          <w:lang w:val="en-GB"/>
        </w:rPr>
        <w:tab/>
        <w:t xml:space="preserve">Arrangement (indicate components covered by the application of this type approval): </w:t>
      </w:r>
      <w:r w:rsidRPr="008A7845">
        <w:rPr>
          <w:lang w:val="en-GB"/>
        </w:rPr>
        <w:tab/>
      </w:r>
    </w:p>
    <w:p w14:paraId="48BE466E" w14:textId="77777777" w:rsidR="00D80E1F" w:rsidRPr="008A7845" w:rsidRDefault="00D80E1F" w:rsidP="00D80E1F">
      <w:pPr>
        <w:tabs>
          <w:tab w:val="left" w:pos="1701"/>
          <w:tab w:val="left" w:leader="dot" w:pos="8505"/>
        </w:tabs>
        <w:suppressAutoHyphens w:val="0"/>
        <w:spacing w:before="120" w:after="120" w:line="240" w:lineRule="auto"/>
        <w:ind w:left="1701" w:right="1134" w:hanging="567"/>
        <w:rPr>
          <w:lang w:val="en-GB"/>
        </w:rPr>
      </w:pPr>
      <w:r w:rsidRPr="008A7845">
        <w:rPr>
          <w:lang w:val="en-GB"/>
        </w:rPr>
        <w:t>8.</w:t>
      </w:r>
      <w:r w:rsidRPr="008A7845">
        <w:rPr>
          <w:lang w:val="en-GB"/>
        </w:rPr>
        <w:tab/>
        <w:t xml:space="preserve">Description of method(s) of attachment to the vehicle (if applicable, dimensions, structure and materials of the attachments and supports of the device): </w:t>
      </w:r>
      <w:r w:rsidRPr="008A7845">
        <w:rPr>
          <w:lang w:val="en-GB"/>
        </w:rPr>
        <w:tab/>
      </w:r>
    </w:p>
    <w:p w14:paraId="46A0C752" w14:textId="77777777" w:rsidR="00D80E1F" w:rsidRPr="008A7845" w:rsidRDefault="00D80E1F" w:rsidP="00D80E1F">
      <w:pPr>
        <w:tabs>
          <w:tab w:val="left" w:pos="1701"/>
          <w:tab w:val="left" w:leader="dot" w:pos="8505"/>
        </w:tabs>
        <w:suppressAutoHyphens w:val="0"/>
        <w:spacing w:before="120" w:after="120" w:line="240" w:lineRule="auto"/>
        <w:ind w:left="1701" w:right="1134" w:hanging="567"/>
        <w:rPr>
          <w:lang w:val="en-GB"/>
        </w:rPr>
      </w:pPr>
      <w:r w:rsidRPr="008A7845">
        <w:rPr>
          <w:lang w:val="en-GB"/>
        </w:rPr>
        <w:t>9.</w:t>
      </w:r>
      <w:r w:rsidRPr="008A7845">
        <w:rPr>
          <w:lang w:val="en-GB"/>
        </w:rPr>
        <w:tab/>
        <w:t xml:space="preserve">Sufficiently detailed drawings to identify the complete AECC, including installation instructions (for aftermarket devices only); the position for the type approval mark shall be indicated on the drawings: </w:t>
      </w:r>
      <w:r w:rsidRPr="008A7845">
        <w:rPr>
          <w:lang w:val="en-GB"/>
        </w:rPr>
        <w:tab/>
      </w:r>
    </w:p>
    <w:p w14:paraId="210B7B12" w14:textId="77777777" w:rsidR="00D80E1F" w:rsidRPr="00C54E41" w:rsidRDefault="00D80E1F" w:rsidP="00D80E1F">
      <w:pPr>
        <w:tabs>
          <w:tab w:val="left" w:pos="1701"/>
          <w:tab w:val="left" w:leader="dot" w:pos="8505"/>
        </w:tabs>
        <w:suppressAutoHyphens w:val="0"/>
        <w:spacing w:before="120" w:after="120" w:line="240" w:lineRule="auto"/>
        <w:ind w:left="1701" w:right="1134" w:hanging="567"/>
      </w:pPr>
      <w:r w:rsidRPr="00C54E41">
        <w:t>9a.</w:t>
      </w:r>
      <w:r w:rsidRPr="00C54E41">
        <w:tab/>
        <w:t xml:space="preserve">documentation package per paragraph 6.: </w:t>
      </w:r>
      <w:r w:rsidRPr="00C54E41">
        <w:tab/>
      </w:r>
    </w:p>
    <w:p w14:paraId="507D12B1" w14:textId="77777777" w:rsidR="00D80E1F" w:rsidRPr="008A7845" w:rsidRDefault="00D80E1F" w:rsidP="00D80E1F">
      <w:pPr>
        <w:tabs>
          <w:tab w:val="left" w:pos="1701"/>
          <w:tab w:val="left" w:leader="dot" w:pos="8505"/>
        </w:tabs>
        <w:suppressAutoHyphens w:val="0"/>
        <w:spacing w:before="120" w:after="120" w:line="240" w:lineRule="auto"/>
        <w:ind w:left="1701" w:right="1134" w:hanging="567"/>
        <w:rPr>
          <w:lang w:val="en-GB"/>
        </w:rPr>
      </w:pPr>
      <w:r w:rsidRPr="008A7845">
        <w:rPr>
          <w:lang w:val="en-GB"/>
        </w:rPr>
        <w:t>9b.</w:t>
      </w:r>
      <w:r w:rsidRPr="008A7845">
        <w:rPr>
          <w:lang w:val="en-GB"/>
        </w:rPr>
        <w:tab/>
        <w:t>means by which AECC is intended to be linked to an AECD per paragraph 6.:</w:t>
      </w:r>
    </w:p>
    <w:p w14:paraId="6942F022"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10.</w:t>
      </w:r>
      <w:r w:rsidRPr="008A7845">
        <w:rPr>
          <w:lang w:val="en-GB"/>
        </w:rPr>
        <w:tab/>
        <w:t>Combination of the AECC</w:t>
      </w:r>
      <w:r w:rsidR="00F72A30" w:rsidRPr="008A7845">
        <w:rPr>
          <w:lang w:val="en-GB"/>
        </w:rPr>
        <w:t>'</w:t>
      </w:r>
      <w:r w:rsidRPr="008A7845">
        <w:rPr>
          <w:lang w:val="en-GB"/>
        </w:rPr>
        <w:t>s components:</w:t>
      </w:r>
      <w:r w:rsidRPr="008A7845">
        <w:rPr>
          <w:rStyle w:val="FootnoteReference"/>
          <w:lang w:val="en-GB"/>
        </w:rPr>
        <w:t xml:space="preserve"> </w:t>
      </w:r>
    </w:p>
    <w:p w14:paraId="48032E67" w14:textId="4950CB9B"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Control module: yes/no</w:t>
      </w:r>
      <w:r w:rsidRPr="00FE6FCF">
        <w:rPr>
          <w:vertAlign w:val="superscript"/>
          <w:lang w:val="en-GB"/>
        </w:rPr>
        <w:footnoteReference w:id="18"/>
      </w:r>
    </w:p>
    <w:p w14:paraId="3D180E65" w14:textId="7F87F28C"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Communication module: yes/no</w:t>
      </w:r>
      <w:r w:rsidRPr="00FE6FCF">
        <w:rPr>
          <w:vertAlign w:val="superscript"/>
          <w:lang w:val="en-GB"/>
        </w:rPr>
        <w:t>1</w:t>
      </w:r>
    </w:p>
    <w:p w14:paraId="5EECFE86" w14:textId="0FBA0102"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Back-up power supply: yes/no</w:t>
      </w:r>
      <w:r w:rsidRPr="00FE6FCF">
        <w:rPr>
          <w:vertAlign w:val="superscript"/>
          <w:lang w:val="en-GB"/>
        </w:rPr>
        <w:t>1</w:t>
      </w:r>
    </w:p>
    <w:p w14:paraId="44ED3F9C" w14:textId="47A984A8"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Power supply: yes/no</w:t>
      </w:r>
      <w:r w:rsidRPr="00FE6FCF">
        <w:rPr>
          <w:vertAlign w:val="superscript"/>
          <w:lang w:val="en-GB"/>
        </w:rPr>
        <w:t>1</w:t>
      </w:r>
    </w:p>
    <w:p w14:paraId="5CAE10D9" w14:textId="04CDBEE9"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00681691">
        <w:rPr>
          <w:lang w:val="en-GB"/>
        </w:rPr>
        <w:t xml:space="preserve">Mobile </w:t>
      </w:r>
      <w:r w:rsidR="00C56BE4">
        <w:rPr>
          <w:lang w:val="en-GB"/>
        </w:rPr>
        <w:t>n</w:t>
      </w:r>
      <w:r w:rsidRPr="008A7845">
        <w:rPr>
          <w:lang w:val="en-GB"/>
        </w:rPr>
        <w:t>etwork antenna: yes/no</w:t>
      </w:r>
      <w:r w:rsidRPr="00FE6FCF">
        <w:rPr>
          <w:vertAlign w:val="superscript"/>
          <w:lang w:val="en-GB"/>
        </w:rPr>
        <w:t>1</w:t>
      </w:r>
    </w:p>
    <w:p w14:paraId="1CC9321F" w14:textId="78F592B1"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GNSS Receiver: yes/no</w:t>
      </w:r>
      <w:r w:rsidRPr="00FE6FCF">
        <w:rPr>
          <w:vertAlign w:val="superscript"/>
          <w:lang w:val="en-GB"/>
        </w:rPr>
        <w:t>1</w:t>
      </w:r>
    </w:p>
    <w:p w14:paraId="6D948834" w14:textId="06B7DC1E"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GNSS Antenna: yes/no</w:t>
      </w:r>
      <w:r w:rsidRPr="00FE6FCF">
        <w:rPr>
          <w:vertAlign w:val="superscript"/>
          <w:lang w:val="en-GB"/>
        </w:rPr>
        <w:t>1</w:t>
      </w:r>
    </w:p>
    <w:p w14:paraId="763A34E3" w14:textId="276872DE"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Warning signal device: yes/no</w:t>
      </w:r>
      <w:r w:rsidRPr="00FE6FCF">
        <w:rPr>
          <w:vertAlign w:val="superscript"/>
          <w:lang w:val="en-GB"/>
        </w:rPr>
        <w:t>1</w:t>
      </w:r>
    </w:p>
    <w:p w14:paraId="320BEE5D" w14:textId="696CAF89" w:rsidR="00D80E1F" w:rsidRPr="008A7845" w:rsidRDefault="00D80E1F" w:rsidP="00FE6FCF">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sidR="00FE6FCF">
        <w:rPr>
          <w:lang w:val="en-GB"/>
        </w:rPr>
        <w:t xml:space="preserve"> </w:t>
      </w:r>
      <w:r w:rsidRPr="008A7845">
        <w:rPr>
          <w:lang w:val="en-GB"/>
        </w:rPr>
        <w:t>Information signal device: yes/no</w:t>
      </w:r>
      <w:r w:rsidRPr="00FE6FCF">
        <w:rPr>
          <w:vertAlign w:val="superscript"/>
          <w:lang w:val="en-GB"/>
        </w:rPr>
        <w:t>1</w:t>
      </w:r>
    </w:p>
    <w:p w14:paraId="0EC4300B" w14:textId="0898F7AC" w:rsidR="00D80E1F" w:rsidRDefault="00623CAB" w:rsidP="00623CAB">
      <w:pPr>
        <w:tabs>
          <w:tab w:val="left" w:pos="1701"/>
          <w:tab w:val="left" w:leader="dot" w:pos="8505"/>
        </w:tabs>
        <w:suppressAutoHyphens w:val="0"/>
        <w:spacing w:before="120" w:after="120" w:line="240" w:lineRule="auto"/>
        <w:ind w:left="1701" w:right="1134" w:hanging="567"/>
        <w:rPr>
          <w:lang w:val="en-GB"/>
        </w:rPr>
      </w:pPr>
      <w:r>
        <w:rPr>
          <w:lang w:val="en-GB"/>
        </w:rPr>
        <w:t>11.</w:t>
      </w:r>
      <w:r>
        <w:rPr>
          <w:lang w:val="en-GB"/>
        </w:rPr>
        <w:tab/>
      </w:r>
      <w:r w:rsidR="00410EA4">
        <w:rPr>
          <w:lang w:val="en-GB"/>
        </w:rPr>
        <w:t>O</w:t>
      </w:r>
      <w:r w:rsidR="00410EA4" w:rsidRPr="008A7845">
        <w:rPr>
          <w:lang w:val="en-GB"/>
        </w:rPr>
        <w:t xml:space="preserve">rientation of the </w:t>
      </w:r>
      <w:r w:rsidR="00410EA4">
        <w:rPr>
          <w:lang w:val="en-GB"/>
        </w:rPr>
        <w:t xml:space="preserve">AECC </w:t>
      </w:r>
      <w:r w:rsidR="00410EA4" w:rsidRPr="008A7845">
        <w:rPr>
          <w:lang w:val="en-GB"/>
        </w:rPr>
        <w:t xml:space="preserve">: </w:t>
      </w:r>
      <w:r w:rsidRPr="008A7845">
        <w:rPr>
          <w:lang w:val="en-GB"/>
        </w:rPr>
        <w:tab/>
      </w:r>
    </w:p>
    <w:p w14:paraId="2D2EB4C4" w14:textId="0BFD1EAA" w:rsidR="00CE0BF8" w:rsidRPr="00623CAB" w:rsidRDefault="00623CAB" w:rsidP="00623CAB">
      <w:pPr>
        <w:tabs>
          <w:tab w:val="left" w:pos="1700"/>
          <w:tab w:val="left" w:leader="dot" w:pos="8505"/>
        </w:tabs>
        <w:suppressAutoHyphens w:val="0"/>
        <w:spacing w:before="120" w:after="120" w:line="240" w:lineRule="auto"/>
        <w:ind w:left="1701" w:right="1134" w:hanging="567"/>
        <w:rPr>
          <w:lang w:val="en-GB"/>
        </w:rPr>
      </w:pPr>
      <w:r>
        <w:rPr>
          <w:lang w:val="en-GB"/>
        </w:rPr>
        <w:t>12.</w:t>
      </w:r>
      <w:r>
        <w:rPr>
          <w:lang w:val="en-GB"/>
        </w:rPr>
        <w:tab/>
        <w:t>Crash c</w:t>
      </w:r>
      <w:r w:rsidR="00CE0BF8">
        <w:rPr>
          <w:lang w:val="en-GB"/>
        </w:rPr>
        <w:t>ontrol unit is a part of the AECC</w:t>
      </w:r>
      <w:r w:rsidR="009B23BA">
        <w:rPr>
          <w:lang w:val="en-GB"/>
        </w:rPr>
        <w:t xml:space="preserve"> application</w:t>
      </w:r>
      <w:r w:rsidR="00CE0BF8">
        <w:rPr>
          <w:lang w:val="en-GB"/>
        </w:rPr>
        <w:t xml:space="preserve">: </w:t>
      </w:r>
      <w:r w:rsidR="00CE0BF8" w:rsidRPr="008A7845">
        <w:rPr>
          <w:lang w:val="en-GB"/>
        </w:rPr>
        <w:t>yes/no</w:t>
      </w:r>
      <w:r w:rsidR="00CE0BF8" w:rsidRPr="00623CAB">
        <w:rPr>
          <w:vertAlign w:val="superscript"/>
          <w:lang w:val="en-GB"/>
        </w:rPr>
        <w:t>2</w:t>
      </w:r>
    </w:p>
    <w:p w14:paraId="17F500DC" w14:textId="0F43A9B7" w:rsidR="00CE0BF8" w:rsidRPr="008A7845" w:rsidRDefault="00623CAB" w:rsidP="00623CAB">
      <w:pPr>
        <w:tabs>
          <w:tab w:val="left" w:pos="1700"/>
          <w:tab w:val="left" w:leader="dot" w:pos="8505"/>
        </w:tabs>
        <w:suppressAutoHyphens w:val="0"/>
        <w:spacing w:before="120" w:after="120" w:line="240" w:lineRule="auto"/>
        <w:ind w:left="1701" w:right="1134" w:hanging="567"/>
        <w:rPr>
          <w:bCs/>
          <w:sz w:val="24"/>
          <w:lang w:val="en-GB"/>
        </w:rPr>
      </w:pPr>
      <w:r>
        <w:rPr>
          <w:lang w:val="en-GB"/>
        </w:rPr>
        <w:t>13.</w:t>
      </w:r>
      <w:r>
        <w:rPr>
          <w:lang w:val="en-GB"/>
        </w:rPr>
        <w:tab/>
      </w:r>
      <w:r w:rsidR="009B23BA">
        <w:rPr>
          <w:lang w:val="en-GB"/>
        </w:rPr>
        <w:t xml:space="preserve">GNSS positioning determination is part of the AECC application: </w:t>
      </w:r>
      <w:r w:rsidR="009B23BA" w:rsidRPr="008A7845">
        <w:rPr>
          <w:lang w:val="en-GB"/>
        </w:rPr>
        <w:t>yes/no</w:t>
      </w:r>
      <w:r w:rsidR="009B23BA" w:rsidRPr="008A7845">
        <w:rPr>
          <w:vertAlign w:val="superscript"/>
          <w:lang w:val="en-GB"/>
        </w:rPr>
        <w:t>2</w:t>
      </w:r>
    </w:p>
    <w:p w14:paraId="4BCCEA41" w14:textId="77777777" w:rsidR="00623CAB" w:rsidRDefault="00623CAB">
      <w:pPr>
        <w:suppressAutoHyphens w:val="0"/>
        <w:spacing w:line="240" w:lineRule="auto"/>
        <w:rPr>
          <w:b/>
          <w:sz w:val="28"/>
          <w:lang w:val="en-US"/>
        </w:rPr>
      </w:pPr>
      <w:bookmarkStart w:id="91" w:name="_Toc387935179"/>
      <w:bookmarkStart w:id="92" w:name="_Toc456777178"/>
      <w:r>
        <w:rPr>
          <w:b/>
          <w:sz w:val="28"/>
          <w:lang w:val="en-US"/>
        </w:rPr>
        <w:br w:type="page"/>
      </w:r>
    </w:p>
    <w:p w14:paraId="1773C9B3" w14:textId="088E07C6" w:rsidR="00D80E1F" w:rsidRPr="00CF4CE3" w:rsidRDefault="00D80E1F" w:rsidP="00D80E1F">
      <w:pPr>
        <w:keepNext/>
        <w:keepLines/>
        <w:tabs>
          <w:tab w:val="right" w:pos="851"/>
        </w:tabs>
        <w:suppressAutoHyphens w:val="0"/>
        <w:spacing w:before="360" w:after="240" w:line="300" w:lineRule="exact"/>
        <w:ind w:right="1134"/>
        <w:rPr>
          <w:b/>
          <w:sz w:val="28"/>
          <w:lang w:val="en-US"/>
        </w:rPr>
      </w:pPr>
      <w:r w:rsidRPr="00CF4CE3">
        <w:rPr>
          <w:b/>
          <w:sz w:val="28"/>
          <w:lang w:val="en-US"/>
        </w:rPr>
        <w:lastRenderedPageBreak/>
        <w:t xml:space="preserve">Annex </w:t>
      </w:r>
      <w:bookmarkEnd w:id="91"/>
      <w:bookmarkEnd w:id="92"/>
      <w:r w:rsidRPr="00CF4CE3">
        <w:rPr>
          <w:b/>
          <w:sz w:val="28"/>
          <w:lang w:val="en-US"/>
        </w:rPr>
        <w:t>6</w:t>
      </w:r>
    </w:p>
    <w:p w14:paraId="500D983E" w14:textId="77777777" w:rsidR="00D80E1F" w:rsidRPr="00CF4CE3" w:rsidRDefault="00D80E1F" w:rsidP="00D80E1F">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bookmarkStart w:id="93" w:name="_Toc387935180"/>
      <w:bookmarkStart w:id="94" w:name="_Toc456777179"/>
      <w:r w:rsidRPr="00CF4CE3">
        <w:rPr>
          <w:b/>
          <w:sz w:val="28"/>
          <w:lang w:val="en-US"/>
        </w:rPr>
        <w:tab/>
        <w:t xml:space="preserve">Information document </w:t>
      </w:r>
      <w:bookmarkEnd w:id="93"/>
      <w:r w:rsidRPr="00CF4CE3">
        <w:rPr>
          <w:b/>
          <w:sz w:val="28"/>
          <w:lang w:val="en-US"/>
        </w:rPr>
        <w:t>on the type approval of an Accident Emergency Call Device (AECD</w:t>
      </w:r>
      <w:bookmarkEnd w:id="94"/>
      <w:r w:rsidRPr="00CF4CE3">
        <w:rPr>
          <w:b/>
          <w:sz w:val="28"/>
          <w:lang w:val="en-US"/>
        </w:rPr>
        <w:t>)</w:t>
      </w:r>
    </w:p>
    <w:p w14:paraId="34964F8D" w14:textId="77777777" w:rsidR="00D80E1F" w:rsidRPr="00D80E1F" w:rsidRDefault="00D80E1F" w:rsidP="00D80E1F">
      <w:pPr>
        <w:suppressAutoHyphens w:val="0"/>
        <w:spacing w:before="120" w:after="120" w:line="240" w:lineRule="auto"/>
        <w:ind w:left="1134" w:right="1134"/>
        <w:jc w:val="both"/>
        <w:rPr>
          <w:lang w:val="en-GB"/>
        </w:rPr>
      </w:pPr>
      <w:r w:rsidRPr="00D80E1F">
        <w:rPr>
          <w:lang w:val="en-GB"/>
        </w:rPr>
        <w:t>The following information, if applicable, shall be supplied in triplicate and shall include a list of contents.</w:t>
      </w:r>
    </w:p>
    <w:p w14:paraId="0576A393" w14:textId="77777777" w:rsidR="00D80E1F" w:rsidRPr="00D80E1F" w:rsidRDefault="00D80E1F" w:rsidP="00D80E1F">
      <w:pPr>
        <w:suppressAutoHyphens w:val="0"/>
        <w:spacing w:before="120" w:after="120" w:line="240" w:lineRule="auto"/>
        <w:ind w:left="1134" w:right="1134"/>
        <w:jc w:val="both"/>
        <w:rPr>
          <w:lang w:val="en-GB"/>
        </w:rPr>
      </w:pPr>
      <w:r w:rsidRPr="00D80E1F">
        <w:rPr>
          <w:lang w:val="en-GB"/>
        </w:rPr>
        <w:t>Any drawings shall be supplied in appropriate scale and in sufficient detail on size A4 paper or on a folder of A4 format.</w:t>
      </w:r>
    </w:p>
    <w:p w14:paraId="336DFF97" w14:textId="77777777" w:rsidR="00D80E1F" w:rsidRPr="00D80E1F" w:rsidRDefault="00D80E1F" w:rsidP="00D80E1F">
      <w:pPr>
        <w:suppressAutoHyphens w:val="0"/>
        <w:spacing w:before="120" w:after="120" w:line="240" w:lineRule="auto"/>
        <w:ind w:left="1134" w:right="1134"/>
        <w:jc w:val="both"/>
        <w:rPr>
          <w:lang w:val="en-GB"/>
        </w:rPr>
      </w:pPr>
      <w:r w:rsidRPr="00D80E1F">
        <w:rPr>
          <w:lang w:val="en-GB"/>
        </w:rPr>
        <w:t>Photographs, if any, shall show sufficient detail.</w:t>
      </w:r>
    </w:p>
    <w:p w14:paraId="1DF31EBF" w14:textId="77777777" w:rsidR="00D80E1F" w:rsidRPr="00D80E1F" w:rsidRDefault="00D80E1F" w:rsidP="00D80E1F">
      <w:pPr>
        <w:tabs>
          <w:tab w:val="left" w:pos="1701"/>
          <w:tab w:val="left" w:leader="dot" w:pos="8505"/>
        </w:tabs>
        <w:suppressAutoHyphens w:val="0"/>
        <w:spacing w:before="120" w:after="120" w:line="240" w:lineRule="auto"/>
        <w:ind w:left="1134" w:right="1134"/>
        <w:rPr>
          <w:lang w:val="en-GB"/>
        </w:rPr>
      </w:pPr>
      <w:r w:rsidRPr="00D80E1F">
        <w:rPr>
          <w:lang w:val="en-GB"/>
        </w:rPr>
        <w:t>1.</w:t>
      </w:r>
      <w:r w:rsidRPr="00D80E1F">
        <w:rPr>
          <w:lang w:val="en-GB"/>
        </w:rPr>
        <w:tab/>
        <w:t>Make (trade name of manufacturer):</w:t>
      </w:r>
      <w:r w:rsidRPr="00D80E1F">
        <w:rPr>
          <w:lang w:val="en-GB"/>
        </w:rPr>
        <w:tab/>
      </w:r>
    </w:p>
    <w:p w14:paraId="12EF4587" w14:textId="77777777" w:rsidR="00D80E1F" w:rsidRPr="00D80E1F" w:rsidRDefault="00D80E1F" w:rsidP="00D80E1F">
      <w:pPr>
        <w:tabs>
          <w:tab w:val="left" w:pos="1701"/>
          <w:tab w:val="left" w:leader="dot" w:pos="8505"/>
        </w:tabs>
        <w:suppressAutoHyphens w:val="0"/>
        <w:spacing w:before="120" w:after="120" w:line="240" w:lineRule="auto"/>
        <w:ind w:left="1134" w:right="1134"/>
        <w:rPr>
          <w:lang w:val="en-GB"/>
        </w:rPr>
      </w:pPr>
      <w:r w:rsidRPr="00D80E1F">
        <w:rPr>
          <w:lang w:val="en-GB"/>
        </w:rPr>
        <w:t>2.</w:t>
      </w:r>
      <w:r w:rsidRPr="00D80E1F">
        <w:rPr>
          <w:lang w:val="en-GB"/>
        </w:rPr>
        <w:tab/>
        <w:t>Type and general commercial description(s):</w:t>
      </w:r>
      <w:r w:rsidRPr="00D80E1F">
        <w:rPr>
          <w:lang w:val="en-GB"/>
        </w:rPr>
        <w:tab/>
      </w:r>
    </w:p>
    <w:p w14:paraId="004B121B" w14:textId="77777777" w:rsidR="00D80E1F" w:rsidRPr="00D80E1F" w:rsidRDefault="00D80E1F" w:rsidP="00D80E1F">
      <w:pPr>
        <w:tabs>
          <w:tab w:val="left" w:pos="1701"/>
          <w:tab w:val="left" w:leader="dot" w:pos="8505"/>
        </w:tabs>
        <w:suppressAutoHyphens w:val="0"/>
        <w:spacing w:before="120" w:after="120" w:line="240" w:lineRule="auto"/>
        <w:ind w:left="1134" w:right="1134"/>
        <w:rPr>
          <w:lang w:val="en-GB"/>
        </w:rPr>
      </w:pPr>
      <w:r w:rsidRPr="00D80E1F">
        <w:rPr>
          <w:lang w:val="en-GB"/>
        </w:rPr>
        <w:t>3.</w:t>
      </w:r>
      <w:r w:rsidRPr="00D80E1F">
        <w:rPr>
          <w:lang w:val="en-GB"/>
        </w:rPr>
        <w:tab/>
        <w:t>Means of identification of type, if marked on the device:</w:t>
      </w:r>
      <w:r w:rsidRPr="00D80E1F">
        <w:rPr>
          <w:lang w:val="en-GB"/>
        </w:rPr>
        <w:tab/>
      </w:r>
    </w:p>
    <w:p w14:paraId="5B0242EA" w14:textId="77777777" w:rsidR="00D80E1F" w:rsidRPr="00D80E1F" w:rsidRDefault="00D80E1F" w:rsidP="00D80E1F">
      <w:pPr>
        <w:tabs>
          <w:tab w:val="left" w:pos="1701"/>
          <w:tab w:val="left" w:leader="dot" w:pos="8505"/>
        </w:tabs>
        <w:suppressAutoHyphens w:val="0"/>
        <w:spacing w:before="120" w:after="120" w:line="240" w:lineRule="auto"/>
        <w:ind w:left="1134" w:right="1134"/>
        <w:rPr>
          <w:lang w:val="en-GB"/>
        </w:rPr>
      </w:pPr>
      <w:r w:rsidRPr="00D80E1F">
        <w:rPr>
          <w:lang w:val="en-GB"/>
        </w:rPr>
        <w:t>4.</w:t>
      </w:r>
      <w:r w:rsidRPr="00D80E1F">
        <w:rPr>
          <w:lang w:val="en-GB"/>
        </w:rPr>
        <w:tab/>
        <w:t>Name and address of manufacturer:</w:t>
      </w:r>
      <w:r w:rsidRPr="00D80E1F">
        <w:rPr>
          <w:lang w:val="en-GB"/>
        </w:rPr>
        <w:tab/>
      </w:r>
    </w:p>
    <w:p w14:paraId="00CDF231" w14:textId="77777777" w:rsidR="00D80E1F" w:rsidRPr="00D80E1F" w:rsidRDefault="00D80E1F" w:rsidP="00D80E1F">
      <w:pPr>
        <w:tabs>
          <w:tab w:val="left" w:pos="1701"/>
          <w:tab w:val="left" w:leader="dot" w:pos="8505"/>
        </w:tabs>
        <w:suppressAutoHyphens w:val="0"/>
        <w:spacing w:before="120" w:after="120" w:line="240" w:lineRule="auto"/>
        <w:ind w:left="1134" w:right="1134"/>
        <w:rPr>
          <w:lang w:val="en-GB"/>
        </w:rPr>
      </w:pPr>
      <w:r w:rsidRPr="00D80E1F">
        <w:rPr>
          <w:lang w:val="en-GB"/>
        </w:rPr>
        <w:t>5.</w:t>
      </w:r>
      <w:r w:rsidRPr="00D80E1F">
        <w:rPr>
          <w:lang w:val="en-GB"/>
        </w:rPr>
        <w:tab/>
        <w:t>Location of and method of affixing the approval mark:</w:t>
      </w:r>
      <w:r w:rsidRPr="00D80E1F">
        <w:rPr>
          <w:lang w:val="en-GB"/>
        </w:rPr>
        <w:tab/>
      </w:r>
    </w:p>
    <w:p w14:paraId="77D0E1DE" w14:textId="77777777" w:rsidR="00D80E1F" w:rsidRPr="00D80E1F" w:rsidRDefault="00D80E1F" w:rsidP="00D80E1F">
      <w:pPr>
        <w:tabs>
          <w:tab w:val="left" w:pos="1701"/>
          <w:tab w:val="left" w:leader="dot" w:pos="8505"/>
        </w:tabs>
        <w:suppressAutoHyphens w:val="0"/>
        <w:spacing w:before="120" w:after="120" w:line="240" w:lineRule="auto"/>
        <w:ind w:left="1134" w:right="1134"/>
        <w:rPr>
          <w:lang w:val="en-GB"/>
        </w:rPr>
      </w:pPr>
      <w:r w:rsidRPr="00D80E1F">
        <w:rPr>
          <w:lang w:val="en-GB"/>
        </w:rPr>
        <w:t>6.</w:t>
      </w:r>
      <w:r w:rsidRPr="00D80E1F">
        <w:rPr>
          <w:lang w:val="en-GB"/>
        </w:rPr>
        <w:tab/>
        <w:t>Address(es) of assembly plant(s):</w:t>
      </w:r>
      <w:r w:rsidRPr="00D80E1F">
        <w:rPr>
          <w:lang w:val="en-GB"/>
        </w:rPr>
        <w:tab/>
      </w:r>
    </w:p>
    <w:p w14:paraId="2375F7F7" w14:textId="77777777" w:rsidR="00D80E1F" w:rsidRPr="00D80E1F" w:rsidRDefault="00D80E1F" w:rsidP="00D80E1F">
      <w:pPr>
        <w:tabs>
          <w:tab w:val="left" w:pos="1701"/>
          <w:tab w:val="left" w:leader="dot" w:pos="8505"/>
        </w:tabs>
        <w:suppressAutoHyphens w:val="0"/>
        <w:spacing w:before="120" w:after="120" w:line="240" w:lineRule="auto"/>
        <w:ind w:left="1701" w:right="1134" w:hanging="567"/>
        <w:rPr>
          <w:lang w:val="en-GB"/>
        </w:rPr>
      </w:pPr>
      <w:r w:rsidRPr="00D80E1F">
        <w:rPr>
          <w:lang w:val="en-GB"/>
        </w:rPr>
        <w:t>7.</w:t>
      </w:r>
      <w:r w:rsidRPr="00D80E1F">
        <w:rPr>
          <w:lang w:val="en-GB"/>
        </w:rPr>
        <w:tab/>
        <w:t>Arrangement (indicate components covered by the application of this type approval):</w:t>
      </w:r>
      <w:r w:rsidRPr="00D80E1F">
        <w:rPr>
          <w:lang w:val="en-GB"/>
        </w:rPr>
        <w:tab/>
      </w:r>
    </w:p>
    <w:p w14:paraId="7FB6768C" w14:textId="77777777" w:rsidR="00D80E1F" w:rsidRPr="008A7845" w:rsidRDefault="00D80E1F" w:rsidP="00D80E1F">
      <w:pPr>
        <w:tabs>
          <w:tab w:val="left" w:pos="1701"/>
          <w:tab w:val="left" w:leader="dot" w:pos="8505"/>
        </w:tabs>
        <w:suppressAutoHyphens w:val="0"/>
        <w:spacing w:before="120" w:after="120" w:line="240" w:lineRule="auto"/>
        <w:ind w:left="1701" w:right="1134" w:hanging="567"/>
        <w:rPr>
          <w:lang w:val="en-GB"/>
        </w:rPr>
      </w:pPr>
      <w:r w:rsidRPr="00D80E1F">
        <w:rPr>
          <w:lang w:val="en-GB"/>
        </w:rPr>
        <w:t>8.</w:t>
      </w:r>
      <w:r w:rsidRPr="00D80E1F">
        <w:rPr>
          <w:lang w:val="en-GB"/>
        </w:rPr>
        <w:tab/>
        <w:t xml:space="preserve">Description of method(s) of attachment to the vehicle (if applicable, dimensions, </w:t>
      </w:r>
      <w:r w:rsidRPr="008A7845">
        <w:rPr>
          <w:lang w:val="en-GB"/>
        </w:rPr>
        <w:t xml:space="preserve">structure and materials of the attachments and supports of the device): </w:t>
      </w:r>
      <w:r w:rsidRPr="008A7845">
        <w:rPr>
          <w:lang w:val="en-GB"/>
        </w:rPr>
        <w:tab/>
      </w:r>
    </w:p>
    <w:p w14:paraId="15EEE56E" w14:textId="77777777" w:rsidR="00D80E1F" w:rsidRPr="008A7845" w:rsidRDefault="00D80E1F" w:rsidP="00D80E1F">
      <w:pPr>
        <w:tabs>
          <w:tab w:val="left" w:pos="1701"/>
          <w:tab w:val="left" w:leader="dot" w:pos="8505"/>
        </w:tabs>
        <w:suppressAutoHyphens w:val="0"/>
        <w:spacing w:before="120" w:after="120" w:line="240" w:lineRule="auto"/>
        <w:ind w:left="1701" w:right="1134" w:hanging="567"/>
        <w:rPr>
          <w:lang w:val="en-GB"/>
        </w:rPr>
      </w:pPr>
      <w:r w:rsidRPr="008A7845">
        <w:rPr>
          <w:lang w:val="en-GB"/>
        </w:rPr>
        <w:t>9.</w:t>
      </w:r>
      <w:r w:rsidRPr="008A7845">
        <w:rPr>
          <w:lang w:val="en-GB"/>
        </w:rPr>
        <w:tab/>
        <w:t>Sufficiently detailed drawings to identify the complete device, including installation instructions (for aftermarket devices only); the position for the type approval mark shall be indicated on the drawings:</w:t>
      </w:r>
      <w:r w:rsidRPr="008A7845">
        <w:rPr>
          <w:lang w:val="en-GB"/>
        </w:rPr>
        <w:tab/>
      </w:r>
    </w:p>
    <w:p w14:paraId="08E45726"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10.</w:t>
      </w:r>
      <w:r w:rsidRPr="008A7845">
        <w:rPr>
          <w:lang w:val="en-GB"/>
        </w:rPr>
        <w:tab/>
        <w:t xml:space="preserve">Back-up </w:t>
      </w:r>
      <w:r w:rsidRPr="008A7845">
        <w:rPr>
          <w:bCs/>
          <w:lang w:val="en-GB"/>
        </w:rPr>
        <w:t>power supply</w:t>
      </w:r>
      <w:r w:rsidRPr="008A7845">
        <w:rPr>
          <w:lang w:val="en-GB"/>
        </w:rPr>
        <w:t>: yes/no</w:t>
      </w:r>
      <w:r w:rsidRPr="008A7845">
        <w:rPr>
          <w:rStyle w:val="FootnoteReference"/>
        </w:rPr>
        <w:footnoteReference w:id="19"/>
      </w:r>
    </w:p>
    <w:p w14:paraId="3AF00A65"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11.</w:t>
      </w:r>
      <w:r w:rsidRPr="008A7845">
        <w:rPr>
          <w:lang w:val="en-GB"/>
        </w:rPr>
        <w:tab/>
        <w:t>Warning signal device: yes/no</w:t>
      </w:r>
      <w:r w:rsidRPr="008A7845">
        <w:rPr>
          <w:vertAlign w:val="superscript"/>
          <w:lang w:val="en-GB"/>
        </w:rPr>
        <w:t>1</w:t>
      </w:r>
    </w:p>
    <w:p w14:paraId="25CBAA5F"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12.</w:t>
      </w:r>
      <w:r w:rsidRPr="008A7845">
        <w:rPr>
          <w:lang w:val="en-GB"/>
        </w:rPr>
        <w:tab/>
        <w:t>Information signal device: yes/no</w:t>
      </w:r>
      <w:r w:rsidRPr="008A7845">
        <w:rPr>
          <w:vertAlign w:val="superscript"/>
          <w:lang w:val="en-GB"/>
        </w:rPr>
        <w:t>1</w:t>
      </w:r>
    </w:p>
    <w:p w14:paraId="1153C4A6"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13.</w:t>
      </w:r>
      <w:r w:rsidRPr="008A7845">
        <w:rPr>
          <w:lang w:val="en-GB"/>
        </w:rPr>
        <w:tab/>
        <w:t>Hands-free audio equipment: yes/no</w:t>
      </w:r>
      <w:r w:rsidRPr="008A7845">
        <w:rPr>
          <w:vertAlign w:val="superscript"/>
          <w:lang w:val="en-GB"/>
        </w:rPr>
        <w:t>1</w:t>
      </w:r>
    </w:p>
    <w:p w14:paraId="55ABC861"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14.</w:t>
      </w:r>
      <w:r w:rsidRPr="008A7845">
        <w:rPr>
          <w:lang w:val="en-GB"/>
        </w:rPr>
        <w:tab/>
        <w:t>Network access antenna: yes/no</w:t>
      </w:r>
      <w:r w:rsidRPr="008A7845">
        <w:rPr>
          <w:vertAlign w:val="superscript"/>
          <w:lang w:val="en-GB"/>
        </w:rPr>
        <w:t>1</w:t>
      </w:r>
    </w:p>
    <w:p w14:paraId="3A33144B"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15.</w:t>
      </w:r>
      <w:r w:rsidRPr="008A7845">
        <w:rPr>
          <w:lang w:val="en-GB"/>
        </w:rPr>
        <w:tab/>
        <w:t>GNSS antenna: yes/no</w:t>
      </w:r>
      <w:r w:rsidRPr="008A7845">
        <w:rPr>
          <w:vertAlign w:val="superscript"/>
          <w:lang w:val="en-GB"/>
        </w:rPr>
        <w:t>1</w:t>
      </w:r>
    </w:p>
    <w:p w14:paraId="549E6008"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16.</w:t>
      </w:r>
      <w:r w:rsidRPr="008A7845">
        <w:rPr>
          <w:lang w:val="en-GB"/>
        </w:rPr>
        <w:tab/>
        <w:t>GNSS receiver: yes/no</w:t>
      </w:r>
      <w:r w:rsidRPr="008A7845">
        <w:rPr>
          <w:vertAlign w:val="superscript"/>
          <w:lang w:val="en-GB"/>
        </w:rPr>
        <w:t>1</w:t>
      </w:r>
    </w:p>
    <w:p w14:paraId="5AD6E421"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17.</w:t>
      </w:r>
      <w:r w:rsidRPr="008A7845">
        <w:rPr>
          <w:lang w:val="en-GB"/>
        </w:rPr>
        <w:tab/>
        <w:t>Power supply: yes/no</w:t>
      </w:r>
      <w:r w:rsidRPr="008A7845">
        <w:rPr>
          <w:vertAlign w:val="superscript"/>
          <w:lang w:val="en-GB"/>
        </w:rPr>
        <w:t>1</w:t>
      </w:r>
    </w:p>
    <w:p w14:paraId="00FA9BEF" w14:textId="77777777" w:rsidR="00D80E1F" w:rsidRPr="008A7845" w:rsidRDefault="00D80E1F" w:rsidP="00D80E1F">
      <w:pPr>
        <w:tabs>
          <w:tab w:val="left" w:pos="1700"/>
          <w:tab w:val="left" w:leader="dot" w:pos="8505"/>
        </w:tabs>
        <w:suppressAutoHyphens w:val="0"/>
        <w:spacing w:before="120" w:after="120" w:line="240" w:lineRule="auto"/>
        <w:ind w:left="1701" w:right="1134" w:hanging="567"/>
        <w:rPr>
          <w:lang w:val="en-GB"/>
        </w:rPr>
      </w:pPr>
      <w:r w:rsidRPr="008A7845">
        <w:rPr>
          <w:lang w:val="en-GB"/>
        </w:rPr>
        <w:t>18.</w:t>
      </w:r>
      <w:r w:rsidRPr="008A7845">
        <w:rPr>
          <w:lang w:val="en-GB"/>
        </w:rPr>
        <w:tab/>
        <w:t>Control module: yes/no</w:t>
      </w:r>
      <w:r w:rsidRPr="008A7845">
        <w:rPr>
          <w:vertAlign w:val="superscript"/>
          <w:lang w:val="en-GB"/>
        </w:rPr>
        <w:t>1</w:t>
      </w:r>
    </w:p>
    <w:p w14:paraId="293CE06A" w14:textId="77777777" w:rsidR="00D80E1F" w:rsidRDefault="00D80E1F" w:rsidP="00D80E1F">
      <w:pPr>
        <w:tabs>
          <w:tab w:val="left" w:pos="1700"/>
          <w:tab w:val="left" w:leader="dot" w:pos="8505"/>
        </w:tabs>
        <w:suppressAutoHyphens w:val="0"/>
        <w:spacing w:before="120" w:after="120" w:line="240" w:lineRule="auto"/>
        <w:ind w:left="1701" w:right="1134" w:hanging="567"/>
        <w:rPr>
          <w:vertAlign w:val="superscript"/>
          <w:lang w:val="en-GB"/>
        </w:rPr>
      </w:pPr>
      <w:r w:rsidRPr="008A7845">
        <w:rPr>
          <w:lang w:val="en-GB"/>
        </w:rPr>
        <w:t>19.</w:t>
      </w:r>
      <w:r w:rsidRPr="008A7845">
        <w:rPr>
          <w:lang w:val="en-GB"/>
        </w:rPr>
        <w:tab/>
        <w:t>Communication module: yes/no</w:t>
      </w:r>
      <w:r w:rsidRPr="008A7845">
        <w:rPr>
          <w:vertAlign w:val="superscript"/>
          <w:lang w:val="en-GB"/>
        </w:rPr>
        <w:t>1</w:t>
      </w:r>
    </w:p>
    <w:p w14:paraId="78FBB4E1" w14:textId="42D3758F" w:rsidR="00410EA4" w:rsidRPr="00623CAB" w:rsidRDefault="00410EA4" w:rsidP="00623CAB">
      <w:pPr>
        <w:tabs>
          <w:tab w:val="left" w:pos="1700"/>
          <w:tab w:val="left" w:leader="dot" w:pos="8505"/>
        </w:tabs>
        <w:suppressAutoHyphens w:val="0"/>
        <w:spacing w:before="120" w:after="120" w:line="240" w:lineRule="auto"/>
        <w:ind w:left="1701" w:right="1134" w:hanging="567"/>
        <w:rPr>
          <w:lang w:val="en-GB"/>
        </w:rPr>
      </w:pPr>
      <w:r>
        <w:rPr>
          <w:lang w:val="en-GB"/>
        </w:rPr>
        <w:t>20.</w:t>
      </w:r>
      <w:r w:rsidR="00623CAB">
        <w:rPr>
          <w:lang w:val="en-GB"/>
        </w:rPr>
        <w:tab/>
      </w:r>
      <w:r>
        <w:rPr>
          <w:lang w:val="en-GB"/>
        </w:rPr>
        <w:t>O</w:t>
      </w:r>
      <w:r w:rsidRPr="008A7845">
        <w:rPr>
          <w:lang w:val="en-GB"/>
        </w:rPr>
        <w:t xml:space="preserve">rientation of the </w:t>
      </w:r>
      <w:r>
        <w:rPr>
          <w:lang w:val="en-GB"/>
        </w:rPr>
        <w:t>AECD</w:t>
      </w:r>
      <w:r w:rsidRPr="008A7845">
        <w:rPr>
          <w:lang w:val="en-GB"/>
        </w:rPr>
        <w:t>:</w:t>
      </w:r>
      <w:r w:rsidR="00623CAB" w:rsidRPr="00623CAB">
        <w:rPr>
          <w:lang w:val="en-GB"/>
        </w:rPr>
        <w:tab/>
      </w:r>
    </w:p>
    <w:p w14:paraId="2642317C" w14:textId="513EBE32" w:rsidR="00CE0BF8" w:rsidRPr="008A7845" w:rsidRDefault="00CE0BF8" w:rsidP="00623CAB">
      <w:pPr>
        <w:tabs>
          <w:tab w:val="left" w:pos="1700"/>
          <w:tab w:val="left" w:leader="dot" w:pos="8505"/>
        </w:tabs>
        <w:suppressAutoHyphens w:val="0"/>
        <w:spacing w:before="120" w:after="120" w:line="240" w:lineRule="auto"/>
        <w:ind w:left="1701" w:right="1134" w:hanging="567"/>
        <w:rPr>
          <w:lang w:val="en-GB"/>
        </w:rPr>
      </w:pPr>
      <w:r>
        <w:rPr>
          <w:lang w:val="en-GB"/>
        </w:rPr>
        <w:t>21.</w:t>
      </w:r>
      <w:r w:rsidR="00623CAB">
        <w:rPr>
          <w:lang w:val="en-GB"/>
        </w:rPr>
        <w:tab/>
      </w:r>
      <w:r>
        <w:rPr>
          <w:lang w:val="en-GB"/>
        </w:rPr>
        <w:t>Crash Control unit is a part of the AECD</w:t>
      </w:r>
      <w:r w:rsidR="009B23BA">
        <w:rPr>
          <w:lang w:val="en-GB"/>
        </w:rPr>
        <w:t xml:space="preserve"> application</w:t>
      </w:r>
      <w:r>
        <w:rPr>
          <w:lang w:val="en-GB"/>
        </w:rPr>
        <w:t xml:space="preserve">: </w:t>
      </w:r>
      <w:r w:rsidRPr="008A7845">
        <w:rPr>
          <w:lang w:val="en-GB"/>
        </w:rPr>
        <w:t>yes/no</w:t>
      </w:r>
      <w:r w:rsidRPr="00623CAB">
        <w:rPr>
          <w:vertAlign w:val="superscript"/>
          <w:lang w:val="en-GB"/>
        </w:rPr>
        <w:t>2</w:t>
      </w:r>
    </w:p>
    <w:p w14:paraId="63A935D6" w14:textId="76004CB5" w:rsidR="009B23BA" w:rsidRPr="008A7845" w:rsidRDefault="00623CAB" w:rsidP="00623CAB">
      <w:pPr>
        <w:tabs>
          <w:tab w:val="left" w:pos="1700"/>
          <w:tab w:val="left" w:leader="dot" w:pos="8505"/>
        </w:tabs>
        <w:suppressAutoHyphens w:val="0"/>
        <w:spacing w:before="120" w:after="120" w:line="240" w:lineRule="auto"/>
        <w:ind w:left="1701" w:right="1134" w:hanging="567"/>
        <w:rPr>
          <w:lang w:val="en-GB"/>
        </w:rPr>
      </w:pPr>
      <w:r>
        <w:rPr>
          <w:lang w:val="en-GB"/>
        </w:rPr>
        <w:t>22</w:t>
      </w:r>
      <w:r w:rsidR="009B23BA">
        <w:rPr>
          <w:lang w:val="en-GB"/>
        </w:rPr>
        <w:t>.</w:t>
      </w:r>
      <w:r>
        <w:rPr>
          <w:lang w:val="en-GB"/>
        </w:rPr>
        <w:tab/>
      </w:r>
      <w:r w:rsidR="009B23BA">
        <w:rPr>
          <w:lang w:val="en-GB"/>
        </w:rPr>
        <w:t xml:space="preserve">GNSS positioning determination is part of the AECD application: </w:t>
      </w:r>
      <w:r w:rsidR="009B23BA" w:rsidRPr="008A7845">
        <w:rPr>
          <w:lang w:val="en-GB"/>
        </w:rPr>
        <w:t>yes/no</w:t>
      </w:r>
      <w:r w:rsidR="009B23BA" w:rsidRPr="00623CAB">
        <w:rPr>
          <w:vertAlign w:val="superscript"/>
          <w:lang w:val="en-GB"/>
        </w:rPr>
        <w:t>2</w:t>
      </w:r>
    </w:p>
    <w:p w14:paraId="1F7A0C04" w14:textId="77777777" w:rsidR="00D80E1F" w:rsidRPr="00CF4CE3" w:rsidRDefault="00D80E1F" w:rsidP="00D80E1F">
      <w:pPr>
        <w:widowControl w:val="0"/>
        <w:suppressAutoHyphens w:val="0"/>
        <w:spacing w:after="120" w:line="240" w:lineRule="exact"/>
        <w:ind w:left="2268" w:right="1134" w:hanging="1134"/>
        <w:jc w:val="both"/>
        <w:rPr>
          <w:lang w:val="en-US"/>
        </w:rPr>
      </w:pPr>
    </w:p>
    <w:p w14:paraId="282BBBB3" w14:textId="22BE11FF" w:rsidR="00D80E1F" w:rsidRPr="00D80E1F" w:rsidDel="00CE0BF8" w:rsidRDefault="00D80E1F" w:rsidP="00D80E1F">
      <w:pPr>
        <w:suppressAutoHyphens w:val="0"/>
        <w:spacing w:line="240" w:lineRule="auto"/>
        <w:rPr>
          <w:del w:id="95" w:author="Rene Nulens (TME)" w:date="2017-06-19T14:55:00Z"/>
          <w:bCs/>
          <w:sz w:val="24"/>
          <w:lang w:val="en-GB"/>
        </w:rPr>
        <w:sectPr w:rsidR="00D80E1F" w:rsidRPr="00D80E1F" w:rsidDel="00CE0BF8" w:rsidSect="00F72A30">
          <w:headerReference w:type="even" r:id="rId30"/>
          <w:headerReference w:type="default" r:id="rId31"/>
          <w:headerReference w:type="first" r:id="rId32"/>
          <w:footnotePr>
            <w:numRestart w:val="eachSect"/>
          </w:footnotePr>
          <w:endnotePr>
            <w:numFmt w:val="lowerLetter"/>
          </w:endnotePr>
          <w:pgSz w:w="11906" w:h="16838"/>
          <w:pgMar w:top="1701" w:right="1134" w:bottom="2268" w:left="1134" w:header="964" w:footer="1985" w:gutter="0"/>
          <w:cols w:space="720"/>
          <w:docGrid w:linePitch="326"/>
        </w:sectPr>
      </w:pPr>
    </w:p>
    <w:p w14:paraId="30CC93BD" w14:textId="77777777" w:rsidR="00D80E1F" w:rsidRPr="00D80E1F" w:rsidRDefault="00D80E1F" w:rsidP="00D80E1F">
      <w:pPr>
        <w:keepNext/>
        <w:keepLines/>
        <w:tabs>
          <w:tab w:val="right" w:pos="851"/>
        </w:tabs>
        <w:suppressAutoHyphens w:val="0"/>
        <w:spacing w:before="360" w:after="240" w:line="300" w:lineRule="exact"/>
        <w:ind w:right="1134"/>
        <w:rPr>
          <w:b/>
          <w:sz w:val="28"/>
          <w:lang w:val="en-GB"/>
        </w:rPr>
      </w:pPr>
      <w:bookmarkStart w:id="96" w:name="_Toc387935184"/>
      <w:bookmarkStart w:id="97" w:name="_Toc456777180"/>
      <w:r w:rsidRPr="00D439D9">
        <w:rPr>
          <w:b/>
          <w:sz w:val="28"/>
          <w:lang w:val="en-US"/>
        </w:rPr>
        <w:lastRenderedPageBreak/>
        <w:t>Annex</w:t>
      </w:r>
      <w:r w:rsidRPr="00D80E1F">
        <w:rPr>
          <w:b/>
          <w:sz w:val="28"/>
          <w:lang w:val="en-GB"/>
        </w:rPr>
        <w:t xml:space="preserve"> </w:t>
      </w:r>
      <w:bookmarkEnd w:id="96"/>
      <w:bookmarkEnd w:id="97"/>
      <w:r w:rsidRPr="00D80E1F">
        <w:rPr>
          <w:b/>
          <w:sz w:val="28"/>
          <w:lang w:val="en-GB"/>
        </w:rPr>
        <w:t>7</w:t>
      </w:r>
    </w:p>
    <w:p w14:paraId="334C835A" w14:textId="77777777" w:rsidR="00D80E1F" w:rsidRPr="00D80E1F" w:rsidRDefault="00D80E1F" w:rsidP="00D80E1F">
      <w:pPr>
        <w:keepNext/>
        <w:keepLines/>
        <w:tabs>
          <w:tab w:val="right" w:pos="851"/>
          <w:tab w:val="left" w:pos="1134"/>
        </w:tabs>
        <w:suppressAutoHyphens w:val="0"/>
        <w:spacing w:before="360" w:after="240" w:line="300" w:lineRule="exact"/>
        <w:ind w:left="1134" w:right="1134" w:hanging="1134"/>
        <w:rPr>
          <w:b/>
          <w:sz w:val="28"/>
          <w:lang w:val="en-GB"/>
        </w:rPr>
      </w:pPr>
      <w:r w:rsidRPr="00D80E1F">
        <w:rPr>
          <w:b/>
          <w:sz w:val="28"/>
          <w:lang w:val="en-GB"/>
        </w:rPr>
        <w:tab/>
      </w:r>
      <w:bookmarkStart w:id="98" w:name="_Toc456777181"/>
      <w:r w:rsidRPr="00D80E1F">
        <w:rPr>
          <w:b/>
          <w:sz w:val="28"/>
          <w:lang w:val="en-GB"/>
        </w:rPr>
        <w:tab/>
        <w:t xml:space="preserve">Information document on the type approval of a vehicle with regard to the installation of an </w:t>
      </w:r>
      <w:r w:rsidRPr="00CF4CE3">
        <w:rPr>
          <w:b/>
          <w:sz w:val="28"/>
          <w:lang w:val="en-US"/>
        </w:rPr>
        <w:t>Accident Emergency Call Device</w:t>
      </w:r>
      <w:r w:rsidRPr="00D80E1F">
        <w:rPr>
          <w:b/>
          <w:sz w:val="28"/>
          <w:lang w:val="en-GB"/>
        </w:rPr>
        <w:t xml:space="preserve"> (AECD) of an approved type</w:t>
      </w:r>
      <w:bookmarkEnd w:id="98"/>
    </w:p>
    <w:p w14:paraId="42B3BDF3" w14:textId="77777777" w:rsidR="00D80E1F" w:rsidRPr="008A7845" w:rsidRDefault="00D80E1F" w:rsidP="00D80E1F">
      <w:pPr>
        <w:suppressAutoHyphens w:val="0"/>
        <w:spacing w:after="120" w:line="240" w:lineRule="auto"/>
        <w:ind w:left="1134" w:right="1134"/>
        <w:jc w:val="both"/>
        <w:rPr>
          <w:lang w:val="en-GB"/>
        </w:rPr>
      </w:pPr>
      <w:r w:rsidRPr="008A7845">
        <w:rPr>
          <w:lang w:val="en-GB"/>
        </w:rPr>
        <w:t>The following information, if applicable, shall be supplied in triplicate and shall include a list of contents.</w:t>
      </w:r>
    </w:p>
    <w:p w14:paraId="048AEC12" w14:textId="77777777" w:rsidR="00D80E1F" w:rsidRPr="008A7845" w:rsidRDefault="00D80E1F" w:rsidP="00D80E1F">
      <w:pPr>
        <w:suppressAutoHyphens w:val="0"/>
        <w:spacing w:after="120" w:line="240" w:lineRule="auto"/>
        <w:ind w:left="1134" w:right="1134"/>
        <w:jc w:val="both"/>
        <w:rPr>
          <w:lang w:val="en-GB"/>
        </w:rPr>
      </w:pPr>
      <w:r w:rsidRPr="008A7845">
        <w:rPr>
          <w:lang w:val="en-GB"/>
        </w:rPr>
        <w:t>Any drawings shall be supplied in appropriate scale and in sufficient detail on size A4 paper or on a folder of A4 format.</w:t>
      </w:r>
    </w:p>
    <w:p w14:paraId="608F2B61" w14:textId="77777777" w:rsidR="00D80E1F" w:rsidRPr="008A7845" w:rsidRDefault="00D80E1F" w:rsidP="00D80E1F">
      <w:pPr>
        <w:suppressAutoHyphens w:val="0"/>
        <w:spacing w:after="120" w:line="240" w:lineRule="auto"/>
        <w:ind w:left="1134" w:right="1134"/>
        <w:jc w:val="both"/>
        <w:rPr>
          <w:lang w:val="en-GB"/>
        </w:rPr>
      </w:pPr>
      <w:r w:rsidRPr="008A7845">
        <w:rPr>
          <w:lang w:val="en-GB"/>
        </w:rPr>
        <w:t>Photographs, if any, shall show sufficient detail.</w:t>
      </w:r>
    </w:p>
    <w:p w14:paraId="6F8014F5" w14:textId="77777777" w:rsidR="00D80E1F" w:rsidRPr="008A7845" w:rsidRDefault="00D80E1F" w:rsidP="00D80E1F">
      <w:pPr>
        <w:suppressAutoHyphens w:val="0"/>
        <w:spacing w:after="120" w:line="240" w:lineRule="auto"/>
        <w:ind w:left="1134" w:right="1134"/>
        <w:jc w:val="both"/>
        <w:rPr>
          <w:lang w:val="en-GB"/>
        </w:rPr>
      </w:pPr>
      <w:r w:rsidRPr="008A7845">
        <w:rPr>
          <w:lang w:val="en-GB"/>
        </w:rPr>
        <w:t>General</w:t>
      </w:r>
    </w:p>
    <w:p w14:paraId="1FB0EA5A"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1.</w:t>
      </w:r>
      <w:r w:rsidRPr="008A7845">
        <w:rPr>
          <w:lang w:val="en-GB"/>
        </w:rPr>
        <w:tab/>
        <w:t>Make (trade name of manufacturer):</w:t>
      </w:r>
      <w:r w:rsidRPr="008A7845">
        <w:rPr>
          <w:lang w:val="en-GB"/>
        </w:rPr>
        <w:tab/>
      </w:r>
    </w:p>
    <w:p w14:paraId="611B2F2C"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2.</w:t>
      </w:r>
      <w:r w:rsidRPr="008A7845">
        <w:rPr>
          <w:lang w:val="en-GB"/>
        </w:rPr>
        <w:tab/>
        <w:t>Type and general commercial description(s):</w:t>
      </w:r>
      <w:r w:rsidRPr="008A7845">
        <w:rPr>
          <w:lang w:val="en-GB"/>
        </w:rPr>
        <w:tab/>
      </w:r>
    </w:p>
    <w:p w14:paraId="6AED98D4"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3.</w:t>
      </w:r>
      <w:r w:rsidRPr="008A7845">
        <w:rPr>
          <w:lang w:val="en-GB"/>
        </w:rPr>
        <w:tab/>
        <w:t>Means of identification of type, if marked on the vehicle:</w:t>
      </w:r>
      <w:r w:rsidRPr="008A7845">
        <w:rPr>
          <w:lang w:val="en-GB"/>
        </w:rPr>
        <w:tab/>
      </w:r>
    </w:p>
    <w:p w14:paraId="380CE1CC"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4.</w:t>
      </w:r>
      <w:r w:rsidRPr="008A7845">
        <w:rPr>
          <w:lang w:val="en-GB"/>
        </w:rPr>
        <w:tab/>
        <w:t>Location of the marking:</w:t>
      </w:r>
      <w:r w:rsidRPr="008A7845">
        <w:rPr>
          <w:lang w:val="en-GB"/>
        </w:rPr>
        <w:tab/>
      </w:r>
    </w:p>
    <w:p w14:paraId="613F0E6C"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5.</w:t>
      </w:r>
      <w:r w:rsidRPr="008A7845">
        <w:rPr>
          <w:lang w:val="en-GB"/>
        </w:rPr>
        <w:tab/>
        <w:t>Location of and method of affixing the approval mark:</w:t>
      </w:r>
      <w:r w:rsidRPr="008A7845">
        <w:rPr>
          <w:lang w:val="en-GB"/>
        </w:rPr>
        <w:tab/>
      </w:r>
    </w:p>
    <w:p w14:paraId="4B1931BB"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6.</w:t>
      </w:r>
      <w:r w:rsidRPr="008A7845">
        <w:rPr>
          <w:lang w:val="en-GB"/>
        </w:rPr>
        <w:tab/>
        <w:t>Category of vehicle:</w:t>
      </w:r>
      <w:r w:rsidRPr="008A7845">
        <w:rPr>
          <w:lang w:val="en-GB"/>
        </w:rPr>
        <w:tab/>
      </w:r>
    </w:p>
    <w:p w14:paraId="2095AD60"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7.</w:t>
      </w:r>
      <w:r w:rsidRPr="008A7845">
        <w:rPr>
          <w:lang w:val="en-GB"/>
        </w:rPr>
        <w:tab/>
        <w:t>Name and address of manufacturer:</w:t>
      </w:r>
      <w:r w:rsidRPr="008A7845">
        <w:rPr>
          <w:lang w:val="en-GB"/>
        </w:rPr>
        <w:tab/>
      </w:r>
    </w:p>
    <w:p w14:paraId="2928F892"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8.</w:t>
      </w:r>
      <w:r w:rsidRPr="008A7845">
        <w:rPr>
          <w:lang w:val="en-GB"/>
        </w:rPr>
        <w:tab/>
        <w:t>Address(es) of assembly plant(s):</w:t>
      </w:r>
      <w:r w:rsidRPr="008A7845">
        <w:rPr>
          <w:lang w:val="en-GB"/>
        </w:rPr>
        <w:tab/>
      </w:r>
    </w:p>
    <w:p w14:paraId="23D4B176"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9.</w:t>
      </w:r>
      <w:r w:rsidRPr="008A7845">
        <w:rPr>
          <w:lang w:val="en-GB"/>
        </w:rPr>
        <w:tab/>
        <w:t>Photograph(s) and/or drawing(s) of a representative vehicle:</w:t>
      </w:r>
      <w:r w:rsidRPr="008A7845">
        <w:rPr>
          <w:lang w:val="en-GB"/>
        </w:rPr>
        <w:tab/>
      </w:r>
    </w:p>
    <w:p w14:paraId="31A8CD17" w14:textId="13502D6E" w:rsidR="00D80E1F" w:rsidRPr="008A7845" w:rsidRDefault="00623CAB" w:rsidP="00D80E1F">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10.</w:t>
      </w:r>
      <w:r>
        <w:rPr>
          <w:lang w:val="en-GB"/>
        </w:rPr>
        <w:tab/>
        <w:t>AECD</w:t>
      </w:r>
    </w:p>
    <w:p w14:paraId="33D0C14D"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10.1.</w:t>
      </w:r>
      <w:r w:rsidRPr="008A7845">
        <w:rPr>
          <w:lang w:val="en-GB"/>
        </w:rPr>
        <w:tab/>
        <w:t>Type and general commercial description(s):</w:t>
      </w:r>
      <w:r w:rsidRPr="008A7845">
        <w:rPr>
          <w:lang w:val="en-GB"/>
        </w:rPr>
        <w:tab/>
      </w:r>
    </w:p>
    <w:p w14:paraId="6A94678F"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10.2.</w:t>
      </w:r>
      <w:r w:rsidRPr="008A7845">
        <w:rPr>
          <w:lang w:val="en-GB"/>
        </w:rPr>
        <w:tab/>
        <w:t>Arrangement (indicate components included in delivery):</w:t>
      </w:r>
      <w:r w:rsidRPr="008A7845">
        <w:rPr>
          <w:lang w:val="en-GB"/>
        </w:rPr>
        <w:tab/>
      </w:r>
    </w:p>
    <w:p w14:paraId="5A55C8D1" w14:textId="77777777" w:rsidR="00D80E1F" w:rsidRPr="008A7845" w:rsidRDefault="00D80E1F" w:rsidP="00D80E1F">
      <w:pPr>
        <w:tabs>
          <w:tab w:val="left" w:pos="1701"/>
          <w:tab w:val="left" w:leader="dot" w:pos="8505"/>
        </w:tabs>
        <w:suppressAutoHyphens w:val="0"/>
        <w:spacing w:after="120" w:line="240" w:lineRule="auto"/>
        <w:ind w:left="1701" w:right="1134" w:hanging="567"/>
        <w:rPr>
          <w:lang w:val="en-GB"/>
        </w:rPr>
      </w:pPr>
      <w:r w:rsidRPr="008A7845">
        <w:rPr>
          <w:lang w:val="en-GB"/>
        </w:rPr>
        <w:t>10.3.</w:t>
      </w:r>
      <w:r w:rsidRPr="008A7845">
        <w:rPr>
          <w:lang w:val="en-GB"/>
        </w:rPr>
        <w:tab/>
        <w:t>Description of automatic triggering mechanism:</w:t>
      </w:r>
      <w:r w:rsidRPr="008A7845">
        <w:rPr>
          <w:lang w:val="en-GB"/>
        </w:rPr>
        <w:tab/>
      </w:r>
    </w:p>
    <w:p w14:paraId="2805DB09"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10.4.</w:t>
      </w:r>
      <w:r w:rsidRPr="008A7845">
        <w:rPr>
          <w:lang w:val="en-GB"/>
        </w:rPr>
        <w:tab/>
        <w:t>Description of method(s) of attachment to the vehicle:</w:t>
      </w:r>
      <w:r w:rsidRPr="008A7845">
        <w:rPr>
          <w:lang w:val="en-GB"/>
        </w:rPr>
        <w:tab/>
      </w:r>
    </w:p>
    <w:p w14:paraId="03B0AB56" w14:textId="77777777" w:rsidR="00D80E1F" w:rsidRPr="008A7845"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10.5.</w:t>
      </w:r>
      <w:r w:rsidRPr="008A7845">
        <w:rPr>
          <w:lang w:val="en-GB"/>
        </w:rPr>
        <w:tab/>
        <w:t>Drawing(s) showing the position of the AECD:</w:t>
      </w:r>
      <w:r w:rsidRPr="008A7845">
        <w:rPr>
          <w:lang w:val="en-GB"/>
        </w:rPr>
        <w:tab/>
      </w:r>
    </w:p>
    <w:p w14:paraId="2BA9A529" w14:textId="77777777" w:rsidR="00D80E1F" w:rsidRDefault="00D80E1F" w:rsidP="00D80E1F">
      <w:pPr>
        <w:tabs>
          <w:tab w:val="left" w:pos="1701"/>
          <w:tab w:val="left" w:leader="dot" w:pos="8505"/>
        </w:tabs>
        <w:suppressAutoHyphens w:val="0"/>
        <w:spacing w:after="120" w:line="240" w:lineRule="auto"/>
        <w:ind w:left="1134" w:right="1134"/>
        <w:rPr>
          <w:lang w:val="en-GB"/>
        </w:rPr>
      </w:pPr>
      <w:r w:rsidRPr="008A7845">
        <w:rPr>
          <w:lang w:val="en-GB"/>
        </w:rPr>
        <w:t>10.6.</w:t>
      </w:r>
      <w:r w:rsidRPr="008A7845">
        <w:rPr>
          <w:lang w:val="en-GB"/>
        </w:rPr>
        <w:tab/>
        <w:t>Type Approval Number (if relevant):</w:t>
      </w:r>
      <w:r w:rsidRPr="008A7845">
        <w:rPr>
          <w:lang w:val="en-GB"/>
        </w:rPr>
        <w:tab/>
      </w:r>
    </w:p>
    <w:p w14:paraId="4E873C48" w14:textId="048F1286" w:rsidR="009B23BA" w:rsidRPr="00623CAB" w:rsidRDefault="009B23BA" w:rsidP="00623CAB">
      <w:pPr>
        <w:tabs>
          <w:tab w:val="left" w:pos="1700"/>
          <w:tab w:val="left" w:leader="dot" w:pos="8505"/>
        </w:tabs>
        <w:suppressAutoHyphens w:val="0"/>
        <w:spacing w:after="120" w:line="240" w:lineRule="auto"/>
        <w:ind w:left="1134" w:right="1134"/>
        <w:rPr>
          <w:lang w:val="en-GB"/>
        </w:rPr>
      </w:pPr>
      <w:r>
        <w:rPr>
          <w:lang w:val="en-GB"/>
        </w:rPr>
        <w:t>11.</w:t>
      </w:r>
      <w:r w:rsidR="00623CAB">
        <w:rPr>
          <w:lang w:val="en-GB"/>
        </w:rPr>
        <w:tab/>
      </w:r>
      <w:r>
        <w:rPr>
          <w:lang w:val="en-GB"/>
        </w:rPr>
        <w:t xml:space="preserve">GNSS positioning determination is part of the AECS application: </w:t>
      </w:r>
      <w:r w:rsidRPr="008A7845">
        <w:rPr>
          <w:lang w:val="en-GB"/>
        </w:rPr>
        <w:t>yes/no</w:t>
      </w:r>
      <w:r w:rsidRPr="00623CAB">
        <w:rPr>
          <w:vertAlign w:val="superscript"/>
          <w:lang w:val="en-GB"/>
        </w:rPr>
        <w:t>2</w:t>
      </w:r>
    </w:p>
    <w:p w14:paraId="3AD10027" w14:textId="56638F4F" w:rsidR="009B23BA" w:rsidRPr="008A7845" w:rsidRDefault="00623CAB" w:rsidP="00D80E1F">
      <w:pPr>
        <w:tabs>
          <w:tab w:val="left" w:pos="1701"/>
          <w:tab w:val="left" w:leader="dot" w:pos="8505"/>
        </w:tabs>
        <w:suppressAutoHyphens w:val="0"/>
        <w:spacing w:after="120" w:line="240" w:lineRule="auto"/>
        <w:ind w:left="1134" w:right="1134"/>
        <w:rPr>
          <w:lang w:val="en-GB"/>
        </w:rPr>
      </w:pPr>
      <w:r>
        <w:rPr>
          <w:lang w:val="en-GB"/>
        </w:rPr>
        <w:t>12.</w:t>
      </w:r>
      <w:r>
        <w:rPr>
          <w:lang w:val="en-GB"/>
        </w:rPr>
        <w:tab/>
      </w:r>
      <w:r w:rsidR="009B23BA">
        <w:rPr>
          <w:lang w:val="en-GB"/>
        </w:rPr>
        <w:t>Pre-crash hands-free audio performance is part of the AECS application: yes/no</w:t>
      </w:r>
      <w:r w:rsidR="009B23BA" w:rsidRPr="00623CAB">
        <w:rPr>
          <w:vertAlign w:val="superscript"/>
          <w:lang w:val="en-GB"/>
        </w:rPr>
        <w:t>2</w:t>
      </w:r>
    </w:p>
    <w:p w14:paraId="2631E219" w14:textId="7E9704AE" w:rsidR="00D80E1F" w:rsidRPr="008A7845" w:rsidRDefault="00D80E1F" w:rsidP="00623CAB">
      <w:pPr>
        <w:tabs>
          <w:tab w:val="left" w:pos="1701"/>
          <w:tab w:val="left" w:leader="dot" w:pos="8505"/>
        </w:tabs>
        <w:suppressAutoHyphens w:val="0"/>
        <w:spacing w:after="120" w:line="240" w:lineRule="auto"/>
        <w:ind w:left="1134" w:right="1134"/>
        <w:rPr>
          <w:lang w:val="en-GB"/>
        </w:rPr>
      </w:pPr>
      <w:r w:rsidRPr="008A7845">
        <w:rPr>
          <w:lang w:val="en-GB"/>
        </w:rPr>
        <w:t>1</w:t>
      </w:r>
      <w:r w:rsidR="009B23BA">
        <w:rPr>
          <w:lang w:val="en-GB"/>
        </w:rPr>
        <w:t>3</w:t>
      </w:r>
      <w:r w:rsidRPr="008A7845">
        <w:rPr>
          <w:lang w:val="en-GB"/>
        </w:rPr>
        <w:t>.</w:t>
      </w:r>
      <w:r w:rsidRPr="008A7845">
        <w:rPr>
          <w:lang w:val="en-GB"/>
        </w:rPr>
        <w:tab/>
        <w:t>Approval procedure:</w:t>
      </w:r>
    </w:p>
    <w:p w14:paraId="62BBA881" w14:textId="7D459B6C" w:rsidR="00D80E1F" w:rsidRPr="008A7845" w:rsidRDefault="00623CAB" w:rsidP="00FE6FCF">
      <w:pPr>
        <w:tabs>
          <w:tab w:val="left" w:pos="1701"/>
          <w:tab w:val="right" w:leader="dot" w:pos="8505"/>
          <w:tab w:val="right" w:leader="dot" w:pos="9639"/>
        </w:tabs>
        <w:suppressAutoHyphens w:val="0"/>
        <w:spacing w:line="240" w:lineRule="auto"/>
        <w:ind w:left="1134" w:right="1134"/>
        <w:rPr>
          <w:lang w:val="en-GB"/>
        </w:rPr>
      </w:pPr>
      <w:r>
        <w:rPr>
          <w:lang w:val="en-GB"/>
        </w:rPr>
        <w:tab/>
      </w:r>
      <w:r w:rsidR="00D80E1F" w:rsidRPr="008A7845">
        <w:rPr>
          <w:lang w:val="en-GB"/>
        </w:rPr>
        <w:t>-</w:t>
      </w:r>
      <w:r w:rsidR="00FE6FCF">
        <w:rPr>
          <w:lang w:val="en-GB"/>
        </w:rPr>
        <w:t xml:space="preserve"> </w:t>
      </w:r>
      <w:r w:rsidR="00D80E1F" w:rsidRPr="008A7845">
        <w:rPr>
          <w:lang w:val="en-GB"/>
        </w:rPr>
        <w:t>type approval: yes/no</w:t>
      </w:r>
      <w:r w:rsidR="00D80E1F" w:rsidRPr="00FE6FCF">
        <w:rPr>
          <w:vertAlign w:val="superscript"/>
          <w:lang w:val="en-GB"/>
        </w:rPr>
        <w:footnoteReference w:id="20"/>
      </w:r>
    </w:p>
    <w:p w14:paraId="543C4B62" w14:textId="2B157F79" w:rsidR="00D80E1F" w:rsidRPr="008A7845" w:rsidRDefault="00623CAB" w:rsidP="00FE6FCF">
      <w:pPr>
        <w:tabs>
          <w:tab w:val="left" w:pos="1701"/>
          <w:tab w:val="right" w:leader="dot" w:pos="8505"/>
          <w:tab w:val="right" w:leader="dot" w:pos="9639"/>
        </w:tabs>
        <w:suppressAutoHyphens w:val="0"/>
        <w:spacing w:line="240" w:lineRule="auto"/>
        <w:ind w:left="1134" w:right="1134"/>
        <w:rPr>
          <w:lang w:val="en-GB"/>
        </w:rPr>
      </w:pPr>
      <w:r>
        <w:rPr>
          <w:lang w:val="en-GB"/>
        </w:rPr>
        <w:tab/>
      </w:r>
      <w:r w:rsidR="00D80E1F" w:rsidRPr="008A7845">
        <w:rPr>
          <w:lang w:val="en-GB"/>
        </w:rPr>
        <w:t>-</w:t>
      </w:r>
      <w:r w:rsidR="00FE6FCF">
        <w:rPr>
          <w:lang w:val="en-GB"/>
        </w:rPr>
        <w:t xml:space="preserve"> </w:t>
      </w:r>
      <w:r w:rsidR="00D80E1F" w:rsidRPr="008A7845">
        <w:rPr>
          <w:lang w:val="en-GB"/>
        </w:rPr>
        <w:t>extension of type approval to this Regulation yes/no</w:t>
      </w:r>
      <w:r w:rsidR="00D80E1F" w:rsidRPr="00FE6FCF">
        <w:rPr>
          <w:vertAlign w:val="superscript"/>
          <w:lang w:val="en-GB"/>
        </w:rPr>
        <w:t>1</w:t>
      </w:r>
    </w:p>
    <w:p w14:paraId="2824C55F" w14:textId="7C77C122" w:rsidR="00D80E1F" w:rsidRPr="008A7845" w:rsidRDefault="00623CAB" w:rsidP="00FE6FCF">
      <w:pPr>
        <w:tabs>
          <w:tab w:val="left" w:pos="1701"/>
        </w:tabs>
        <w:suppressAutoHyphens w:val="0"/>
        <w:spacing w:line="240" w:lineRule="auto"/>
        <w:ind w:left="1701" w:right="1134" w:hanging="567"/>
        <w:rPr>
          <w:lang w:val="en-GB"/>
        </w:rPr>
      </w:pPr>
      <w:r>
        <w:rPr>
          <w:lang w:val="en-GB"/>
        </w:rPr>
        <w:tab/>
      </w:r>
      <w:r w:rsidR="00D80E1F" w:rsidRPr="008A7845">
        <w:rPr>
          <w:lang w:val="en-GB"/>
        </w:rPr>
        <w:t>-</w:t>
      </w:r>
      <w:r w:rsidR="00FE6FCF">
        <w:rPr>
          <w:lang w:val="en-GB"/>
        </w:rPr>
        <w:t xml:space="preserve">  v</w:t>
      </w:r>
      <w:r w:rsidR="00D80E1F" w:rsidRPr="008A7845">
        <w:rPr>
          <w:lang w:val="en-GB"/>
        </w:rPr>
        <w:t>ehicle already approved to</w:t>
      </w:r>
      <w:r w:rsidR="00D20FBD" w:rsidRPr="008A7845">
        <w:rPr>
          <w:lang w:val="en-GB"/>
        </w:rPr>
        <w:t xml:space="preserve"> UN</w:t>
      </w:r>
      <w:r w:rsidR="00D80E1F" w:rsidRPr="008A7845">
        <w:rPr>
          <w:lang w:val="en-GB"/>
        </w:rPr>
        <w:t xml:space="preserve"> Regulation No. 94 or 95 prior the entry into force of this Regulation yes/no</w:t>
      </w:r>
      <w:r w:rsidR="00D80E1F" w:rsidRPr="00FE6FCF">
        <w:rPr>
          <w:vertAlign w:val="superscript"/>
          <w:lang w:val="en-GB"/>
        </w:rPr>
        <w:t>1</w:t>
      </w:r>
    </w:p>
    <w:p w14:paraId="1AB96515" w14:textId="77777777" w:rsidR="00D80E1F" w:rsidRPr="00D80E1F" w:rsidRDefault="00D80E1F" w:rsidP="00D80E1F">
      <w:pPr>
        <w:widowControl w:val="0"/>
        <w:suppressAutoHyphens w:val="0"/>
        <w:spacing w:after="120" w:line="240" w:lineRule="exact"/>
        <w:ind w:left="2268" w:right="1134" w:firstLine="567"/>
        <w:jc w:val="both"/>
        <w:rPr>
          <w:bCs/>
          <w:lang w:val="en-GB"/>
        </w:rPr>
      </w:pPr>
    </w:p>
    <w:p w14:paraId="5567957E" w14:textId="5924EAE1" w:rsidR="00D80E1F" w:rsidRPr="00D80E1F" w:rsidDel="00CE0BF8" w:rsidRDefault="00D80E1F" w:rsidP="00D80E1F">
      <w:pPr>
        <w:suppressAutoHyphens w:val="0"/>
        <w:spacing w:line="240" w:lineRule="auto"/>
        <w:rPr>
          <w:del w:id="99" w:author="Rene Nulens (TME)" w:date="2017-06-19T14:57:00Z"/>
          <w:bCs/>
          <w:sz w:val="24"/>
          <w:lang w:val="en-GB"/>
        </w:rPr>
        <w:sectPr w:rsidR="00D80E1F" w:rsidRPr="00D80E1F" w:rsidDel="00CE0BF8" w:rsidSect="00F72A30">
          <w:headerReference w:type="even" r:id="rId33"/>
          <w:headerReference w:type="default" r:id="rId34"/>
          <w:headerReference w:type="first" r:id="rId35"/>
          <w:footerReference w:type="first" r:id="rId36"/>
          <w:footnotePr>
            <w:numRestart w:val="eachSect"/>
          </w:footnotePr>
          <w:endnotePr>
            <w:numFmt w:val="lowerLetter"/>
          </w:endnotePr>
          <w:pgSz w:w="11906" w:h="16838"/>
          <w:pgMar w:top="1701" w:right="1134" w:bottom="2268" w:left="1134" w:header="964" w:footer="1985" w:gutter="0"/>
          <w:cols w:space="720"/>
          <w:docGrid w:linePitch="326"/>
        </w:sectPr>
      </w:pPr>
    </w:p>
    <w:p w14:paraId="01DEEBD4" w14:textId="77777777" w:rsidR="00D80E1F" w:rsidRPr="00CF4CE3" w:rsidRDefault="00D80E1F" w:rsidP="00D80E1F">
      <w:pPr>
        <w:keepNext/>
        <w:keepLines/>
        <w:tabs>
          <w:tab w:val="right" w:pos="851"/>
        </w:tabs>
        <w:suppressAutoHyphens w:val="0"/>
        <w:spacing w:before="360" w:after="240" w:line="300" w:lineRule="exact"/>
        <w:ind w:right="1134"/>
        <w:rPr>
          <w:b/>
          <w:sz w:val="28"/>
          <w:lang w:val="en-US"/>
        </w:rPr>
      </w:pPr>
      <w:bookmarkStart w:id="105" w:name="_Toc387935186"/>
      <w:bookmarkStart w:id="106" w:name="_Toc456777182"/>
      <w:r w:rsidRPr="00CF4CE3">
        <w:rPr>
          <w:b/>
          <w:sz w:val="28"/>
          <w:lang w:val="en-US"/>
        </w:rPr>
        <w:lastRenderedPageBreak/>
        <w:t xml:space="preserve">Annex </w:t>
      </w:r>
      <w:bookmarkEnd w:id="105"/>
      <w:bookmarkEnd w:id="106"/>
      <w:r w:rsidRPr="00CF4CE3">
        <w:rPr>
          <w:b/>
          <w:sz w:val="28"/>
          <w:lang w:val="en-US"/>
        </w:rPr>
        <w:t>8</w:t>
      </w:r>
    </w:p>
    <w:p w14:paraId="6009CA74" w14:textId="5A4A1716" w:rsidR="00D80E1F" w:rsidRPr="001115D3" w:rsidRDefault="00D80E1F" w:rsidP="00D80E1F">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bookmarkStart w:id="107" w:name="_Toc456777183"/>
      <w:r w:rsidRPr="00CF4CE3">
        <w:rPr>
          <w:b/>
          <w:sz w:val="28"/>
          <w:lang w:val="en-US"/>
        </w:rPr>
        <w:tab/>
        <w:t>Information document on the type approval of a vehicle with regard to Accident Emergency Call System (AECS</w:t>
      </w:r>
      <w:bookmarkEnd w:id="107"/>
      <w:r w:rsidRPr="00CF4CE3">
        <w:rPr>
          <w:b/>
          <w:sz w:val="28"/>
          <w:lang w:val="en-US"/>
        </w:rPr>
        <w:t>)</w:t>
      </w:r>
      <w:r w:rsidR="001115D3" w:rsidRPr="00FE6FCF">
        <w:rPr>
          <w:b/>
          <w:sz w:val="28"/>
          <w:lang w:val="en-US"/>
        </w:rPr>
        <w:t xml:space="preserve"> </w:t>
      </w:r>
      <w:r w:rsidR="001115D3">
        <w:rPr>
          <w:b/>
          <w:sz w:val="28"/>
          <w:lang w:val="en-US"/>
        </w:rPr>
        <w:t>wh</w:t>
      </w:r>
      <w:r w:rsidR="00731BB6">
        <w:rPr>
          <w:b/>
          <w:sz w:val="28"/>
          <w:lang w:val="en-US"/>
        </w:rPr>
        <w:t>en equipped with an AECD of non-</w:t>
      </w:r>
      <w:r w:rsidR="001115D3">
        <w:rPr>
          <w:b/>
          <w:sz w:val="28"/>
          <w:lang w:val="en-US"/>
        </w:rPr>
        <w:t>approved type</w:t>
      </w:r>
    </w:p>
    <w:p w14:paraId="72A8A4F3" w14:textId="77777777" w:rsidR="00D80E1F" w:rsidRPr="00D80E1F" w:rsidRDefault="00D80E1F" w:rsidP="00D80E1F">
      <w:pPr>
        <w:suppressAutoHyphens w:val="0"/>
        <w:spacing w:after="120" w:line="240" w:lineRule="auto"/>
        <w:ind w:left="1134" w:right="1134"/>
        <w:jc w:val="both"/>
        <w:rPr>
          <w:lang w:val="en-GB"/>
        </w:rPr>
      </w:pPr>
      <w:r w:rsidRPr="00D80E1F">
        <w:rPr>
          <w:lang w:val="en-GB"/>
        </w:rPr>
        <w:t>The following information, if applicable, shall be supplied in triplicate and shall include a list of contents.</w:t>
      </w:r>
    </w:p>
    <w:p w14:paraId="4ACCE2D5" w14:textId="77777777" w:rsidR="00D80E1F" w:rsidRPr="00D80E1F" w:rsidRDefault="00D80E1F" w:rsidP="00D80E1F">
      <w:pPr>
        <w:suppressAutoHyphens w:val="0"/>
        <w:spacing w:after="120" w:line="240" w:lineRule="auto"/>
        <w:ind w:left="1134" w:right="1134"/>
        <w:jc w:val="both"/>
        <w:rPr>
          <w:lang w:val="en-GB"/>
        </w:rPr>
      </w:pPr>
      <w:r w:rsidRPr="00D80E1F">
        <w:rPr>
          <w:lang w:val="en-GB"/>
        </w:rPr>
        <w:t>Any drawings shall be supplied in appropriate scale and in sufficient detail on size A4 paper or on a folder of A4 format.</w:t>
      </w:r>
    </w:p>
    <w:p w14:paraId="3126D63A" w14:textId="77777777" w:rsidR="00D80E1F" w:rsidRPr="00D80E1F" w:rsidRDefault="00D80E1F" w:rsidP="00D80E1F">
      <w:pPr>
        <w:suppressAutoHyphens w:val="0"/>
        <w:spacing w:after="120" w:line="240" w:lineRule="auto"/>
        <w:ind w:left="1134" w:right="1134"/>
        <w:jc w:val="both"/>
        <w:rPr>
          <w:lang w:val="en-GB"/>
        </w:rPr>
      </w:pPr>
      <w:r w:rsidRPr="00D80E1F">
        <w:rPr>
          <w:lang w:val="en-GB"/>
        </w:rPr>
        <w:t>Photographs, if any, shall show sufficient detail.</w:t>
      </w:r>
    </w:p>
    <w:p w14:paraId="39F54889" w14:textId="77777777" w:rsidR="00D80E1F" w:rsidRPr="00D80E1F" w:rsidRDefault="00D80E1F" w:rsidP="00D80E1F">
      <w:pPr>
        <w:suppressAutoHyphens w:val="0"/>
        <w:spacing w:after="120" w:line="240" w:lineRule="auto"/>
        <w:ind w:left="1134" w:right="1134"/>
        <w:jc w:val="both"/>
        <w:rPr>
          <w:lang w:val="en-GB"/>
        </w:rPr>
      </w:pPr>
      <w:r w:rsidRPr="00D80E1F">
        <w:rPr>
          <w:lang w:val="en-GB"/>
        </w:rPr>
        <w:t>General</w:t>
      </w:r>
    </w:p>
    <w:p w14:paraId="11EC84F7"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1.</w:t>
      </w:r>
      <w:r w:rsidRPr="00D80E1F">
        <w:rPr>
          <w:lang w:val="en-GB"/>
        </w:rPr>
        <w:tab/>
        <w:t>Make (trade name of manufacturer):</w:t>
      </w:r>
      <w:r w:rsidRPr="00D80E1F">
        <w:rPr>
          <w:lang w:val="en-GB"/>
        </w:rPr>
        <w:tab/>
      </w:r>
    </w:p>
    <w:p w14:paraId="39B5BF5D"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2.</w:t>
      </w:r>
      <w:r w:rsidRPr="00D80E1F">
        <w:rPr>
          <w:lang w:val="en-GB"/>
        </w:rPr>
        <w:tab/>
        <w:t>Type and general commercial description(s):</w:t>
      </w:r>
      <w:r w:rsidRPr="00D80E1F">
        <w:rPr>
          <w:lang w:val="en-GB"/>
        </w:rPr>
        <w:tab/>
      </w:r>
    </w:p>
    <w:p w14:paraId="0C7B1F24"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3.</w:t>
      </w:r>
      <w:r w:rsidRPr="00D80E1F">
        <w:rPr>
          <w:lang w:val="en-GB"/>
        </w:rPr>
        <w:tab/>
        <w:t>Means of identification of type, if marked on the vehicle:</w:t>
      </w:r>
      <w:r w:rsidRPr="00D80E1F">
        <w:rPr>
          <w:lang w:val="en-GB"/>
        </w:rPr>
        <w:tab/>
      </w:r>
    </w:p>
    <w:p w14:paraId="6A665F13"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4.</w:t>
      </w:r>
      <w:r w:rsidRPr="00D80E1F">
        <w:rPr>
          <w:lang w:val="en-GB"/>
        </w:rPr>
        <w:tab/>
        <w:t>Location of the marking:</w:t>
      </w:r>
      <w:r w:rsidRPr="00D80E1F">
        <w:rPr>
          <w:lang w:val="en-GB"/>
        </w:rPr>
        <w:tab/>
      </w:r>
    </w:p>
    <w:p w14:paraId="745A422D"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5.</w:t>
      </w:r>
      <w:r w:rsidRPr="00D80E1F">
        <w:rPr>
          <w:lang w:val="en-GB"/>
        </w:rPr>
        <w:tab/>
        <w:t>Location of and method of affixing the approval mark:</w:t>
      </w:r>
      <w:r w:rsidRPr="00D80E1F">
        <w:rPr>
          <w:lang w:val="en-GB"/>
        </w:rPr>
        <w:tab/>
      </w:r>
    </w:p>
    <w:p w14:paraId="45A9B63A"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6.</w:t>
      </w:r>
      <w:r w:rsidRPr="00D80E1F">
        <w:rPr>
          <w:lang w:val="en-GB"/>
        </w:rPr>
        <w:tab/>
        <w:t>Category of vehicle:</w:t>
      </w:r>
      <w:r w:rsidRPr="00D80E1F">
        <w:rPr>
          <w:lang w:val="en-GB"/>
        </w:rPr>
        <w:tab/>
      </w:r>
    </w:p>
    <w:p w14:paraId="1AC0AEE8"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7.</w:t>
      </w:r>
      <w:r w:rsidRPr="00D80E1F">
        <w:rPr>
          <w:lang w:val="en-GB"/>
        </w:rPr>
        <w:tab/>
        <w:t>Name and address of manufacturer:</w:t>
      </w:r>
      <w:r w:rsidRPr="00D80E1F">
        <w:rPr>
          <w:lang w:val="en-GB"/>
        </w:rPr>
        <w:tab/>
      </w:r>
    </w:p>
    <w:p w14:paraId="6D02B9F8"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8.</w:t>
      </w:r>
      <w:r w:rsidRPr="00D80E1F">
        <w:rPr>
          <w:lang w:val="en-GB"/>
        </w:rPr>
        <w:tab/>
        <w:t>Address(es) of assembly plant(s):</w:t>
      </w:r>
      <w:r w:rsidRPr="00D80E1F">
        <w:rPr>
          <w:lang w:val="en-GB"/>
        </w:rPr>
        <w:tab/>
      </w:r>
    </w:p>
    <w:p w14:paraId="1CA54812"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9.</w:t>
      </w:r>
      <w:r w:rsidRPr="00D80E1F">
        <w:rPr>
          <w:lang w:val="en-GB"/>
        </w:rPr>
        <w:tab/>
        <w:t>Photograph(s) and/or drawing(s) of a representative vehicle:</w:t>
      </w:r>
      <w:r w:rsidRPr="00D80E1F">
        <w:rPr>
          <w:lang w:val="en-GB"/>
        </w:rPr>
        <w:tab/>
      </w:r>
    </w:p>
    <w:p w14:paraId="0BCAA073" w14:textId="77777777" w:rsidR="00D80E1F" w:rsidRPr="00D80E1F" w:rsidRDefault="00D80E1F" w:rsidP="00D80E1F">
      <w:pPr>
        <w:tabs>
          <w:tab w:val="left" w:pos="1700"/>
          <w:tab w:val="right" w:leader="dot" w:pos="8505"/>
          <w:tab w:val="right" w:leader="dot" w:pos="9639"/>
        </w:tabs>
        <w:suppressAutoHyphens w:val="0"/>
        <w:spacing w:after="120" w:line="240" w:lineRule="auto"/>
        <w:ind w:left="1134" w:right="1134"/>
        <w:jc w:val="both"/>
        <w:rPr>
          <w:lang w:val="en-GB"/>
        </w:rPr>
      </w:pPr>
      <w:r w:rsidRPr="00D80E1F">
        <w:rPr>
          <w:lang w:val="en-GB"/>
        </w:rPr>
        <w:t>10.</w:t>
      </w:r>
      <w:r w:rsidRPr="00D80E1F">
        <w:rPr>
          <w:lang w:val="en-GB"/>
        </w:rPr>
        <w:tab/>
        <w:t>AECS</w:t>
      </w:r>
    </w:p>
    <w:p w14:paraId="777A214F"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10.1.</w:t>
      </w:r>
      <w:r w:rsidRPr="00D80E1F">
        <w:rPr>
          <w:lang w:val="en-GB"/>
        </w:rPr>
        <w:tab/>
        <w:t>Make (trade name of manufacturer):</w:t>
      </w:r>
      <w:r w:rsidRPr="00D80E1F">
        <w:rPr>
          <w:lang w:val="en-GB"/>
        </w:rPr>
        <w:tab/>
      </w:r>
    </w:p>
    <w:p w14:paraId="235CC31F" w14:textId="77777777"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10.2.</w:t>
      </w:r>
      <w:r w:rsidRPr="00D80E1F">
        <w:rPr>
          <w:lang w:val="en-GB"/>
        </w:rPr>
        <w:tab/>
        <w:t>Type and general commercial description(s):</w:t>
      </w:r>
      <w:r w:rsidRPr="00D80E1F">
        <w:rPr>
          <w:lang w:val="en-GB"/>
        </w:rPr>
        <w:tab/>
      </w:r>
    </w:p>
    <w:p w14:paraId="38B633A2" w14:textId="19393FBF" w:rsid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10.</w:t>
      </w:r>
      <w:r w:rsidR="00F908F1">
        <w:rPr>
          <w:lang w:val="en-GB"/>
        </w:rPr>
        <w:t>3</w:t>
      </w:r>
      <w:r w:rsidRPr="00D80E1F">
        <w:rPr>
          <w:lang w:val="en-GB"/>
        </w:rPr>
        <w:t>.</w:t>
      </w:r>
      <w:r w:rsidRPr="00D80E1F">
        <w:rPr>
          <w:lang w:val="en-GB"/>
        </w:rPr>
        <w:tab/>
        <w:t>Arrangement (indicate components included in delivery):</w:t>
      </w:r>
      <w:r w:rsidRPr="00D80E1F">
        <w:rPr>
          <w:lang w:val="en-GB"/>
        </w:rPr>
        <w:tab/>
      </w:r>
    </w:p>
    <w:p w14:paraId="6E8AF1E1" w14:textId="3C9800D3" w:rsidR="00F908F1" w:rsidRPr="00D80E1F" w:rsidRDefault="003A1BFC" w:rsidP="00D80E1F">
      <w:pPr>
        <w:tabs>
          <w:tab w:val="left" w:pos="1701"/>
          <w:tab w:val="left" w:leader="dot" w:pos="8505"/>
        </w:tabs>
        <w:suppressAutoHyphens w:val="0"/>
        <w:spacing w:after="120" w:line="240" w:lineRule="auto"/>
        <w:ind w:left="1134" w:right="1134"/>
        <w:rPr>
          <w:lang w:val="en-GB"/>
        </w:rPr>
      </w:pPr>
      <w:r>
        <w:rPr>
          <w:lang w:val="en-GB"/>
        </w:rPr>
        <w:t>10.4.</w:t>
      </w:r>
      <w:r w:rsidR="00F908F1">
        <w:rPr>
          <w:lang w:val="en-GB"/>
        </w:rPr>
        <w:tab/>
        <w:t>Orientation</w:t>
      </w:r>
      <w:r w:rsidR="00FE6FCF">
        <w:rPr>
          <w:lang w:val="en-GB"/>
        </w:rPr>
        <w:t xml:space="preserve"> of AECS components subject to p</w:t>
      </w:r>
      <w:r w:rsidR="00F908F1">
        <w:rPr>
          <w:lang w:val="en-GB"/>
        </w:rPr>
        <w:t>ar</w:t>
      </w:r>
      <w:r w:rsidR="00FE6FCF">
        <w:rPr>
          <w:lang w:val="en-GB"/>
        </w:rPr>
        <w:t>agraph</w:t>
      </w:r>
      <w:r w:rsidR="00F908F1">
        <w:rPr>
          <w:lang w:val="en-GB"/>
        </w:rPr>
        <w:t xml:space="preserve"> 35.10</w:t>
      </w:r>
      <w:r w:rsidR="00FE6FCF">
        <w:rPr>
          <w:lang w:val="en-GB"/>
        </w:rPr>
        <w:t>.</w:t>
      </w:r>
      <w:r w:rsidR="00F908F1">
        <w:rPr>
          <w:lang w:val="en-GB"/>
        </w:rPr>
        <w:t xml:space="preserve">: </w:t>
      </w:r>
      <w:r w:rsidR="00FE6FCF" w:rsidRPr="00FE6FCF">
        <w:rPr>
          <w:lang w:val="en-GB"/>
        </w:rPr>
        <w:tab/>
      </w:r>
    </w:p>
    <w:p w14:paraId="40E7B09B" w14:textId="444F48BF" w:rsidR="00D80E1F" w:rsidRPr="00FE6FCF" w:rsidRDefault="00D80E1F" w:rsidP="00D80E1F">
      <w:pPr>
        <w:tabs>
          <w:tab w:val="left" w:pos="1701"/>
          <w:tab w:val="left" w:leader="dot" w:pos="8505"/>
        </w:tabs>
        <w:suppressAutoHyphens w:val="0"/>
        <w:spacing w:after="120" w:line="240" w:lineRule="auto"/>
        <w:ind w:left="1701" w:right="1134" w:hanging="567"/>
        <w:rPr>
          <w:lang w:val="en-US"/>
        </w:rPr>
      </w:pPr>
      <w:r w:rsidRPr="00D80E1F">
        <w:rPr>
          <w:lang w:val="en-GB"/>
        </w:rPr>
        <w:t>10.</w:t>
      </w:r>
      <w:r w:rsidR="00F908F1">
        <w:rPr>
          <w:lang w:val="en-GB"/>
        </w:rPr>
        <w:t>5</w:t>
      </w:r>
      <w:r w:rsidRPr="00D80E1F">
        <w:rPr>
          <w:lang w:val="en-GB"/>
        </w:rPr>
        <w:t>.</w:t>
      </w:r>
      <w:r w:rsidRPr="00D80E1F">
        <w:rPr>
          <w:lang w:val="en-GB"/>
        </w:rPr>
        <w:tab/>
        <w:t xml:space="preserve">Description of automatic triggering mechanism: </w:t>
      </w:r>
      <w:r w:rsidRPr="00D80E1F">
        <w:rPr>
          <w:lang w:val="en-GB"/>
        </w:rPr>
        <w:tab/>
      </w:r>
    </w:p>
    <w:p w14:paraId="136F1396" w14:textId="30A6905E" w:rsidR="00523F90" w:rsidRPr="008A7845" w:rsidRDefault="00523F90" w:rsidP="00523F90">
      <w:pPr>
        <w:tabs>
          <w:tab w:val="left" w:pos="1701"/>
          <w:tab w:val="left" w:leader="dot" w:pos="8505"/>
        </w:tabs>
        <w:suppressAutoHyphens w:val="0"/>
        <w:spacing w:after="120" w:line="240" w:lineRule="auto"/>
        <w:ind w:left="1134" w:right="1134"/>
        <w:rPr>
          <w:lang w:val="en-GB"/>
        </w:rPr>
      </w:pPr>
      <w:r>
        <w:rPr>
          <w:lang w:val="en-GB"/>
        </w:rPr>
        <w:t>10.</w:t>
      </w:r>
      <w:r w:rsidR="00F908F1">
        <w:rPr>
          <w:lang w:val="en-GB"/>
        </w:rPr>
        <w:t>6</w:t>
      </w:r>
      <w:r w:rsidRPr="008A7845">
        <w:rPr>
          <w:lang w:val="en-GB"/>
        </w:rPr>
        <w:t>.</w:t>
      </w:r>
      <w:r w:rsidRPr="008A7845">
        <w:rPr>
          <w:lang w:val="en-GB"/>
        </w:rPr>
        <w:tab/>
        <w:t>Description of method(s) of attachment to the vehicle:</w:t>
      </w:r>
      <w:r w:rsidRPr="008A7845">
        <w:rPr>
          <w:lang w:val="en-GB"/>
        </w:rPr>
        <w:tab/>
      </w:r>
    </w:p>
    <w:p w14:paraId="274F1CD6" w14:textId="00FD3CD8" w:rsidR="00523F90" w:rsidRDefault="00523F90" w:rsidP="00523F90">
      <w:pPr>
        <w:tabs>
          <w:tab w:val="left" w:pos="1701"/>
          <w:tab w:val="left" w:leader="dot" w:pos="8505"/>
        </w:tabs>
        <w:suppressAutoHyphens w:val="0"/>
        <w:spacing w:after="120" w:line="240" w:lineRule="auto"/>
        <w:ind w:left="1134" w:right="1134"/>
        <w:rPr>
          <w:lang w:val="en-GB"/>
        </w:rPr>
      </w:pPr>
      <w:r>
        <w:rPr>
          <w:lang w:val="en-GB"/>
        </w:rPr>
        <w:t>10.</w:t>
      </w:r>
      <w:r w:rsidR="00F908F1">
        <w:rPr>
          <w:lang w:val="en-GB"/>
        </w:rPr>
        <w:t>7</w:t>
      </w:r>
      <w:r w:rsidRPr="008A7845">
        <w:rPr>
          <w:lang w:val="en-GB"/>
        </w:rPr>
        <w:t>.</w:t>
      </w:r>
      <w:r w:rsidRPr="008A7845">
        <w:rPr>
          <w:lang w:val="en-GB"/>
        </w:rPr>
        <w:tab/>
        <w:t xml:space="preserve">Drawing(s) showing the position of the </w:t>
      </w:r>
      <w:r w:rsidRPr="00FE6FCF">
        <w:rPr>
          <w:lang w:val="en-GB"/>
        </w:rPr>
        <w:t>AECD</w:t>
      </w:r>
      <w:r w:rsidR="00596B98" w:rsidRPr="00FE6FCF">
        <w:rPr>
          <w:lang w:val="en-GB"/>
        </w:rPr>
        <w:t xml:space="preserve"> in a vehicle</w:t>
      </w:r>
      <w:r w:rsidRPr="00FE6FCF">
        <w:rPr>
          <w:lang w:val="en-GB"/>
        </w:rPr>
        <w:t>:</w:t>
      </w:r>
      <w:r w:rsidRPr="008A7845">
        <w:rPr>
          <w:lang w:val="en-GB"/>
        </w:rPr>
        <w:tab/>
      </w:r>
    </w:p>
    <w:p w14:paraId="46C1601D" w14:textId="3C358269" w:rsidR="009B23BA" w:rsidRPr="00FE6FCF" w:rsidRDefault="009B23BA" w:rsidP="00FE6FCF">
      <w:pPr>
        <w:tabs>
          <w:tab w:val="left" w:pos="1700"/>
          <w:tab w:val="left" w:leader="dot" w:pos="8505"/>
        </w:tabs>
        <w:suppressAutoHyphens w:val="0"/>
        <w:spacing w:after="120" w:line="240" w:lineRule="auto"/>
        <w:ind w:left="1134" w:right="1134"/>
        <w:rPr>
          <w:lang w:val="en-GB"/>
        </w:rPr>
      </w:pPr>
      <w:r>
        <w:rPr>
          <w:lang w:val="en-GB"/>
        </w:rPr>
        <w:t>11.</w:t>
      </w:r>
      <w:r w:rsidR="00FE6FCF">
        <w:rPr>
          <w:lang w:val="en-GB"/>
        </w:rPr>
        <w:tab/>
      </w:r>
      <w:r>
        <w:rPr>
          <w:lang w:val="en-GB"/>
        </w:rPr>
        <w:t xml:space="preserve">GNSS positioning determination is part of the AECS application: </w:t>
      </w:r>
      <w:r w:rsidRPr="008A7845">
        <w:rPr>
          <w:lang w:val="en-GB"/>
        </w:rPr>
        <w:t>yes/no</w:t>
      </w:r>
      <w:r w:rsidRPr="003A1BFC">
        <w:rPr>
          <w:vertAlign w:val="superscript"/>
          <w:lang w:val="en-GB"/>
        </w:rPr>
        <w:t>2</w:t>
      </w:r>
    </w:p>
    <w:p w14:paraId="03910DF5" w14:textId="78FD3937" w:rsidR="009B23BA" w:rsidRPr="008A7845" w:rsidRDefault="009B23BA" w:rsidP="009B23BA">
      <w:pPr>
        <w:tabs>
          <w:tab w:val="left" w:pos="1701"/>
          <w:tab w:val="left" w:leader="dot" w:pos="8505"/>
        </w:tabs>
        <w:suppressAutoHyphens w:val="0"/>
        <w:spacing w:after="120" w:line="240" w:lineRule="auto"/>
        <w:ind w:left="1134" w:right="1134"/>
        <w:rPr>
          <w:lang w:val="en-GB"/>
        </w:rPr>
      </w:pPr>
      <w:r>
        <w:rPr>
          <w:lang w:val="en-GB"/>
        </w:rPr>
        <w:t>12.</w:t>
      </w:r>
      <w:r w:rsidR="00FE6FCF">
        <w:rPr>
          <w:lang w:val="en-GB"/>
        </w:rPr>
        <w:tab/>
      </w:r>
      <w:r>
        <w:rPr>
          <w:lang w:val="en-GB"/>
        </w:rPr>
        <w:t>Pre-crash hands-free audio performance is part of the AECS application: yes/no</w:t>
      </w:r>
      <w:r w:rsidRPr="003A1BFC">
        <w:rPr>
          <w:vertAlign w:val="superscript"/>
          <w:lang w:val="en-GB"/>
        </w:rPr>
        <w:t>2</w:t>
      </w:r>
    </w:p>
    <w:p w14:paraId="4D508A1D" w14:textId="0E13E404" w:rsidR="00D80E1F" w:rsidRPr="00D80E1F" w:rsidRDefault="00D80E1F" w:rsidP="00D80E1F">
      <w:pPr>
        <w:tabs>
          <w:tab w:val="left" w:pos="1701"/>
          <w:tab w:val="left" w:leader="dot" w:pos="8505"/>
        </w:tabs>
        <w:suppressAutoHyphens w:val="0"/>
        <w:spacing w:after="120" w:line="240" w:lineRule="auto"/>
        <w:ind w:left="1134" w:right="1134"/>
        <w:rPr>
          <w:lang w:val="en-GB"/>
        </w:rPr>
      </w:pPr>
      <w:r w:rsidRPr="00D80E1F">
        <w:rPr>
          <w:lang w:val="en-GB"/>
        </w:rPr>
        <w:t>1</w:t>
      </w:r>
      <w:r w:rsidR="009B23BA">
        <w:rPr>
          <w:lang w:val="en-GB"/>
        </w:rPr>
        <w:t>3</w:t>
      </w:r>
      <w:r w:rsidRPr="00D80E1F">
        <w:rPr>
          <w:lang w:val="en-GB"/>
        </w:rPr>
        <w:t>.</w:t>
      </w:r>
      <w:r w:rsidRPr="00D80E1F">
        <w:rPr>
          <w:lang w:val="en-GB"/>
        </w:rPr>
        <w:tab/>
        <w:t>Approval procedure:</w:t>
      </w:r>
    </w:p>
    <w:p w14:paraId="25CF49BC" w14:textId="77777777" w:rsidR="00D80E1F" w:rsidRPr="00D80E1F" w:rsidRDefault="00D80E1F" w:rsidP="00D80E1F">
      <w:pPr>
        <w:tabs>
          <w:tab w:val="left" w:pos="2070"/>
          <w:tab w:val="left" w:leader="dot" w:pos="8505"/>
        </w:tabs>
        <w:suppressAutoHyphens w:val="0"/>
        <w:spacing w:line="240" w:lineRule="auto"/>
        <w:ind w:left="2074" w:right="1138" w:hanging="360"/>
        <w:rPr>
          <w:lang w:val="en-GB"/>
        </w:rPr>
      </w:pPr>
      <w:r w:rsidRPr="00D80E1F">
        <w:rPr>
          <w:lang w:val="en-GB"/>
        </w:rPr>
        <w:t>-</w:t>
      </w:r>
      <w:r w:rsidRPr="00D80E1F">
        <w:rPr>
          <w:lang w:val="en-GB"/>
        </w:rPr>
        <w:tab/>
        <w:t>type approval: yes/no</w:t>
      </w:r>
      <w:r w:rsidRPr="00CF4CE3">
        <w:rPr>
          <w:sz w:val="18"/>
          <w:vertAlign w:val="superscript"/>
        </w:rPr>
        <w:footnoteReference w:id="21"/>
      </w:r>
    </w:p>
    <w:p w14:paraId="1C4C8AEA" w14:textId="77777777" w:rsidR="00D80E1F" w:rsidRPr="00D80E1F" w:rsidRDefault="00D80E1F" w:rsidP="00D80E1F">
      <w:pPr>
        <w:tabs>
          <w:tab w:val="left" w:pos="2070"/>
          <w:tab w:val="left" w:leader="dot" w:pos="8505"/>
        </w:tabs>
        <w:suppressAutoHyphens w:val="0"/>
        <w:spacing w:line="240" w:lineRule="auto"/>
        <w:ind w:left="2074" w:right="1138" w:hanging="360"/>
        <w:rPr>
          <w:lang w:val="en-GB"/>
        </w:rPr>
      </w:pPr>
      <w:r w:rsidRPr="00D80E1F">
        <w:rPr>
          <w:lang w:val="en-GB"/>
        </w:rPr>
        <w:t>-</w:t>
      </w:r>
      <w:r w:rsidRPr="00D80E1F">
        <w:rPr>
          <w:lang w:val="en-GB"/>
        </w:rPr>
        <w:tab/>
        <w:t>extension of type approval to this Regulation yes/no</w:t>
      </w:r>
      <w:r w:rsidRPr="00D80E1F">
        <w:rPr>
          <w:vertAlign w:val="superscript"/>
          <w:lang w:val="en-GB"/>
        </w:rPr>
        <w:t>1</w:t>
      </w:r>
    </w:p>
    <w:p w14:paraId="43F064AF" w14:textId="5C3370B1" w:rsidR="00D80E1F" w:rsidRPr="00D80E1F" w:rsidRDefault="00D80E1F" w:rsidP="003A1BFC">
      <w:pPr>
        <w:tabs>
          <w:tab w:val="left" w:pos="2070"/>
          <w:tab w:val="left" w:leader="dot" w:pos="8505"/>
        </w:tabs>
        <w:suppressAutoHyphens w:val="0"/>
        <w:spacing w:line="240" w:lineRule="auto"/>
        <w:ind w:left="2074" w:right="1138" w:hanging="360"/>
        <w:rPr>
          <w:bCs/>
          <w:sz w:val="24"/>
          <w:lang w:val="en-GB"/>
        </w:rPr>
      </w:pPr>
      <w:r w:rsidRPr="00D80E1F">
        <w:rPr>
          <w:lang w:val="en-GB"/>
        </w:rPr>
        <w:t>-</w:t>
      </w:r>
      <w:r w:rsidRPr="00D80E1F">
        <w:rPr>
          <w:lang w:val="en-GB"/>
        </w:rPr>
        <w:tab/>
        <w:t xml:space="preserve">vehicle already approved to </w:t>
      </w:r>
      <w:r w:rsidR="00D20FBD">
        <w:rPr>
          <w:lang w:val="en-GB"/>
        </w:rPr>
        <w:t xml:space="preserve">UN </w:t>
      </w:r>
      <w:r w:rsidRPr="00D80E1F">
        <w:rPr>
          <w:lang w:val="en-GB"/>
        </w:rPr>
        <w:t>Regulations No. 94 or 95 prior the entry into force of this Regulation yes/no</w:t>
      </w:r>
      <w:r w:rsidRPr="00D80E1F">
        <w:rPr>
          <w:vertAlign w:val="superscript"/>
          <w:lang w:val="en-GB"/>
        </w:rPr>
        <w:t>1</w:t>
      </w:r>
    </w:p>
    <w:p w14:paraId="78535AAC" w14:textId="77777777" w:rsidR="00D80E1F" w:rsidRPr="00D80E1F" w:rsidDel="00523F90" w:rsidRDefault="00D80E1F" w:rsidP="00D80E1F">
      <w:pPr>
        <w:suppressAutoHyphens w:val="0"/>
        <w:spacing w:line="240" w:lineRule="auto"/>
        <w:rPr>
          <w:del w:id="108" w:author="Ekaterina Laguzina" w:date="2017-06-01T16:03:00Z"/>
          <w:bCs/>
          <w:sz w:val="24"/>
          <w:lang w:val="en-GB"/>
        </w:rPr>
        <w:sectPr w:rsidR="00D80E1F" w:rsidRPr="00D80E1F" w:rsidDel="00523F90" w:rsidSect="00F72A30">
          <w:headerReference w:type="even" r:id="rId37"/>
          <w:headerReference w:type="default" r:id="rId38"/>
          <w:headerReference w:type="first" r:id="rId39"/>
          <w:footerReference w:type="first" r:id="rId40"/>
          <w:footnotePr>
            <w:numRestart w:val="eachSect"/>
          </w:footnotePr>
          <w:endnotePr>
            <w:numFmt w:val="lowerLetter"/>
          </w:endnotePr>
          <w:pgSz w:w="11906" w:h="16838"/>
          <w:pgMar w:top="1701" w:right="1134" w:bottom="2268" w:left="1134" w:header="964" w:footer="1985" w:gutter="0"/>
          <w:cols w:space="720"/>
          <w:docGrid w:linePitch="326"/>
        </w:sectPr>
      </w:pPr>
    </w:p>
    <w:p w14:paraId="30CA752B" w14:textId="77777777" w:rsidR="00D80E1F" w:rsidRPr="00D80E1F" w:rsidRDefault="00D80E1F" w:rsidP="00D80E1F">
      <w:pPr>
        <w:keepNext/>
        <w:keepLines/>
        <w:tabs>
          <w:tab w:val="right" w:pos="851"/>
        </w:tabs>
        <w:suppressAutoHyphens w:val="0"/>
        <w:spacing w:before="360" w:after="240" w:line="300" w:lineRule="exact"/>
        <w:ind w:right="1134"/>
        <w:rPr>
          <w:b/>
          <w:bCs/>
          <w:sz w:val="28"/>
          <w:lang w:val="en-GB"/>
        </w:rPr>
      </w:pPr>
      <w:bookmarkStart w:id="113" w:name="_Toc387935188"/>
      <w:bookmarkStart w:id="114" w:name="_Toc456777184"/>
      <w:r w:rsidRPr="00CF4CE3">
        <w:rPr>
          <w:b/>
          <w:sz w:val="28"/>
          <w:lang w:val="en-US"/>
        </w:rPr>
        <w:lastRenderedPageBreak/>
        <w:t xml:space="preserve">Annex </w:t>
      </w:r>
      <w:bookmarkEnd w:id="113"/>
      <w:bookmarkEnd w:id="114"/>
      <w:r w:rsidRPr="00CF4CE3">
        <w:rPr>
          <w:b/>
          <w:sz w:val="28"/>
          <w:lang w:val="en-US"/>
        </w:rPr>
        <w:t>9</w:t>
      </w:r>
    </w:p>
    <w:p w14:paraId="61FDAFB0" w14:textId="77777777" w:rsidR="00D80E1F" w:rsidRPr="00D80E1F" w:rsidRDefault="00D80E1F" w:rsidP="00D80E1F">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115" w:name="_Toc456777185"/>
      <w:r w:rsidRPr="00D80E1F">
        <w:rPr>
          <w:b/>
          <w:bCs/>
          <w:sz w:val="28"/>
          <w:lang w:val="en-GB"/>
        </w:rPr>
        <w:tab/>
        <w:t>Test method for resistance to mechanical impact</w:t>
      </w:r>
      <w:bookmarkEnd w:id="115"/>
    </w:p>
    <w:p w14:paraId="5C49CE33" w14:textId="77777777"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1.</w:t>
      </w:r>
      <w:r w:rsidRPr="008A7845">
        <w:rPr>
          <w:lang w:val="en-GB"/>
        </w:rPr>
        <w:tab/>
        <w:t>Purpose</w:t>
      </w:r>
    </w:p>
    <w:p w14:paraId="16785D83" w14:textId="77777777"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ab/>
        <w:t>The purpose of this test is to verify the safety performance of the representative AECD installation under inertial loads which may occur during a vehicle crash.</w:t>
      </w:r>
    </w:p>
    <w:p w14:paraId="22A81C0B" w14:textId="77777777"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2.</w:t>
      </w:r>
      <w:r w:rsidRPr="008A7845">
        <w:rPr>
          <w:lang w:val="en-GB"/>
        </w:rPr>
        <w:tab/>
      </w:r>
      <w:r w:rsidRPr="008A7845">
        <w:rPr>
          <w:lang w:val="en-GB"/>
        </w:rPr>
        <w:tab/>
        <w:t>Installation</w:t>
      </w:r>
    </w:p>
    <w:p w14:paraId="2648A757" w14:textId="1E3055E5"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2.1.</w:t>
      </w:r>
      <w:r w:rsidRPr="008A7845">
        <w:rPr>
          <w:lang w:val="en-GB"/>
        </w:rPr>
        <w:tab/>
        <w:t>This test shall be conducted in a worst case configuration either with the mandatory components or, at the request of the manufacturer, in addition with the components listed under</w:t>
      </w:r>
      <w:r w:rsidR="00E06A17" w:rsidRPr="003A1BFC">
        <w:rPr>
          <w:lang w:val="en-US"/>
        </w:rPr>
        <w:t xml:space="preserve"> </w:t>
      </w:r>
      <w:r w:rsidR="00E06A17">
        <w:rPr>
          <w:lang w:val="en-US"/>
        </w:rPr>
        <w:t>relevant</w:t>
      </w:r>
      <w:r w:rsidRPr="008A7845">
        <w:rPr>
          <w:lang w:val="en-GB"/>
        </w:rPr>
        <w:t xml:space="preserve"> paragraph</w:t>
      </w:r>
      <w:r w:rsidR="00E06A17">
        <w:rPr>
          <w:lang w:val="en-GB"/>
        </w:rPr>
        <w:t>s</w:t>
      </w:r>
      <w:r w:rsidRPr="008A7845">
        <w:rPr>
          <w:lang w:val="en-GB"/>
        </w:rPr>
        <w:t xml:space="preserve"> </w:t>
      </w:r>
      <w:r w:rsidR="00E06A17">
        <w:rPr>
          <w:lang w:val="en-GB"/>
        </w:rPr>
        <w:t>of this Regulation</w:t>
      </w:r>
      <w:r w:rsidRPr="008A7845">
        <w:rPr>
          <w:lang w:val="en-GB"/>
        </w:rPr>
        <w:t>.</w:t>
      </w:r>
    </w:p>
    <w:p w14:paraId="15E9A476" w14:textId="3F5BF148"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2.2.</w:t>
      </w:r>
      <w:r w:rsidRPr="008A7845">
        <w:rPr>
          <w:lang w:val="en-GB"/>
        </w:rPr>
        <w:tab/>
        <w:t>The tested devices shall be connected to the test fixture only by the intended mountings provided for the purpose of attaching the representative AECD installation. If the intended mountings of the power supply are specifically designed to break in order to release the power supply in an impact event, they shall not be included in the test. The Technical Service shall verify that such release in a real-life high-severity crash event shall not impair the functionality of the system (e.g. no disconnection from the power supply).</w:t>
      </w:r>
    </w:p>
    <w:p w14:paraId="3F56FA9D" w14:textId="77777777"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3.</w:t>
      </w:r>
      <w:r w:rsidRPr="008A7845">
        <w:rPr>
          <w:lang w:val="en-GB"/>
        </w:rPr>
        <w:tab/>
        <w:t>Procedures</w:t>
      </w:r>
    </w:p>
    <w:p w14:paraId="080C67CD" w14:textId="77777777" w:rsidR="003A1BFC"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3.1.</w:t>
      </w:r>
      <w:r w:rsidRPr="008A7845">
        <w:rPr>
          <w:lang w:val="en-GB"/>
        </w:rPr>
        <w:tab/>
        <w:t>General test conditions and requirements</w:t>
      </w:r>
    </w:p>
    <w:p w14:paraId="565083BC" w14:textId="77777777"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ab/>
        <w:t>The following condition shall apply to the test:</w:t>
      </w:r>
    </w:p>
    <w:p w14:paraId="69DAA6E0" w14:textId="77777777" w:rsidR="00D80E1F" w:rsidRPr="008A7845" w:rsidRDefault="00D80E1F" w:rsidP="00D80E1F">
      <w:pPr>
        <w:tabs>
          <w:tab w:val="left" w:pos="2268"/>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The test shall be conducted at an ambient temperature of 20 ± 10 °C;</w:t>
      </w:r>
    </w:p>
    <w:p w14:paraId="0440C894" w14:textId="77777777" w:rsidR="00D80E1F" w:rsidRPr="008A7845" w:rsidRDefault="00D80E1F" w:rsidP="00D80E1F">
      <w:pPr>
        <w:tabs>
          <w:tab w:val="left" w:pos="2268"/>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At the beginning of the test, the power supply shall be charged at the level recommended by the manufacturer;</w:t>
      </w:r>
    </w:p>
    <w:p w14:paraId="445B8A24" w14:textId="77777777" w:rsidR="00D80E1F" w:rsidRPr="008A7845" w:rsidRDefault="00D80E1F" w:rsidP="00D80E1F">
      <w:pPr>
        <w:tabs>
          <w:tab w:val="left" w:pos="2268"/>
        </w:tabs>
        <w:suppressAutoHyphens w:val="0"/>
        <w:spacing w:before="120" w:after="120" w:line="240" w:lineRule="auto"/>
        <w:ind w:left="2835" w:right="1134" w:hanging="1701"/>
        <w:jc w:val="both"/>
        <w:rPr>
          <w:lang w:val="en-GB"/>
        </w:rPr>
      </w:pPr>
      <w:r w:rsidRPr="008A7845">
        <w:rPr>
          <w:lang w:val="en-GB"/>
        </w:rPr>
        <w:tab/>
        <w:t>(c)</w:t>
      </w:r>
      <w:r w:rsidRPr="008A7845">
        <w:rPr>
          <w:lang w:val="en-GB"/>
        </w:rPr>
        <w:tab/>
        <w:t>At the beginning of the test, all protection devices which affect the function of the tested-device and which are relevant to the outcome of the test, shall be operational.</w:t>
      </w:r>
    </w:p>
    <w:p w14:paraId="06CF5FA6" w14:textId="77777777"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3.2.</w:t>
      </w:r>
      <w:r w:rsidRPr="008A7845">
        <w:rPr>
          <w:lang w:val="en-GB"/>
        </w:rPr>
        <w:tab/>
        <w:t>Test procedure</w:t>
      </w:r>
    </w:p>
    <w:p w14:paraId="5C950B3D" w14:textId="77777777" w:rsidR="00D80E1F" w:rsidRPr="008A7845"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ab/>
        <w:t xml:space="preserve">The sled with the AECD components shall be decelerated or accelerated such that the curve remains within the area of the graph in Table 5 of this annex, and the total velocity change </w:t>
      </w:r>
      <w:r w:rsidRPr="008A7845">
        <w:t>Δ</w:t>
      </w:r>
      <w:r w:rsidRPr="008A7845">
        <w:rPr>
          <w:lang w:val="en-GB"/>
        </w:rPr>
        <w:t xml:space="preserve">V is maximum 70 [+0/-2 km/h]. However if, with the agreement of the applicant, the test was performed at a higher acceleration or deceleration level, a higher </w:t>
      </w:r>
      <w:r w:rsidRPr="008A7845">
        <w:t>Δ</w:t>
      </w:r>
      <w:r w:rsidRPr="008A7845">
        <w:rPr>
          <w:lang w:val="en-GB"/>
        </w:rPr>
        <w:t>V and/or longer duration the test shall be considered satisfactory.</w:t>
      </w:r>
    </w:p>
    <w:p w14:paraId="5CDD1C3E" w14:textId="0974C49A"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8A7845">
        <w:rPr>
          <w:lang w:val="en-GB"/>
        </w:rPr>
        <w:tab/>
        <w:t>The position and orientation of the components on the sled shall correspond to the installation recommendations of the manufacturer and shall be indicated in the communication document.</w:t>
      </w:r>
    </w:p>
    <w:p w14:paraId="299164BF" w14:textId="77777777" w:rsidR="00D80E1F" w:rsidRPr="00D80E1F" w:rsidRDefault="00D80E1F" w:rsidP="00D80E1F">
      <w:pPr>
        <w:suppressAutoHyphens w:val="0"/>
        <w:spacing w:after="120" w:line="240" w:lineRule="auto"/>
        <w:ind w:left="1170" w:right="1134"/>
        <w:rPr>
          <w:b/>
          <w:bCs/>
          <w:lang w:val="en-GB"/>
        </w:rPr>
      </w:pPr>
      <w:r w:rsidRPr="00D80E1F">
        <w:rPr>
          <w:bCs/>
          <w:strike/>
          <w:sz w:val="24"/>
          <w:lang w:val="en-GB"/>
        </w:rPr>
        <w:br w:type="page"/>
      </w:r>
      <w:r w:rsidRPr="00D80E1F">
        <w:rPr>
          <w:bCs/>
          <w:lang w:val="en-GB"/>
        </w:rPr>
        <w:lastRenderedPageBreak/>
        <w:t>Figure 1</w:t>
      </w:r>
      <w:r w:rsidRPr="00D80E1F">
        <w:rPr>
          <w:b/>
          <w:bCs/>
          <w:lang w:val="en-GB"/>
        </w:rPr>
        <w:br/>
        <w:t>Generic description of test pulses</w:t>
      </w:r>
    </w:p>
    <w:p w14:paraId="49D2AE48" w14:textId="77777777" w:rsidR="00D80E1F" w:rsidRPr="00CF4CE3" w:rsidRDefault="00D80E1F" w:rsidP="00D80E1F">
      <w:pPr>
        <w:tabs>
          <w:tab w:val="left" w:pos="4680"/>
        </w:tabs>
        <w:suppressAutoHyphens w:val="0"/>
        <w:spacing w:line="240" w:lineRule="auto"/>
        <w:ind w:left="1170"/>
        <w:rPr>
          <w:b/>
          <w:sz w:val="24"/>
        </w:rPr>
      </w:pPr>
      <w:r w:rsidRPr="00CF4CE3">
        <w:rPr>
          <w:noProof/>
          <w:sz w:val="24"/>
          <w:lang w:val="en-GB" w:eastAsia="en-GB"/>
        </w:rPr>
        <mc:AlternateContent>
          <mc:Choice Requires="wpc">
            <w:drawing>
              <wp:inline distT="0" distB="0" distL="0" distR="0" wp14:anchorId="3B2A2CAB" wp14:editId="5C00627A">
                <wp:extent cx="5486400" cy="3200400"/>
                <wp:effectExtent l="0" t="0" r="3810" b="2540"/>
                <wp:docPr id="105"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79" name="Text Box 4"/>
                        <wps:cNvSpPr txBox="1">
                          <a:spLocks noChangeArrowheads="1"/>
                        </wps:cNvSpPr>
                        <wps:spPr bwMode="auto">
                          <a:xfrm>
                            <a:off x="4800600" y="297180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32199" w14:textId="77777777" w:rsidR="00833666" w:rsidRPr="00B152B8" w:rsidRDefault="00833666" w:rsidP="00D80E1F">
                              <w:pPr>
                                <w:rPr>
                                  <w:b/>
                                  <w:bCs/>
                                  <w:lang w:val="de-DE"/>
                                </w:rPr>
                              </w:pPr>
                              <w:r>
                                <w:rPr>
                                  <w:b/>
                                  <w:bCs/>
                                  <w:lang w:val="de-DE"/>
                                </w:rPr>
                                <w:t>T</w:t>
                              </w:r>
                              <w:r w:rsidRPr="00B152B8">
                                <w:rPr>
                                  <w:b/>
                                  <w:bCs/>
                                  <w:lang w:val="de-DE"/>
                                </w:rPr>
                                <w:t>ime</w:t>
                              </w:r>
                            </w:p>
                          </w:txbxContent>
                        </wps:txbx>
                        <wps:bodyPr rot="0" vert="horz" wrap="square" lIns="18000" tIns="45720" rIns="18000" bIns="45720" anchor="t" anchorCtr="0" upright="1">
                          <a:noAutofit/>
                        </wps:bodyPr>
                      </wps:wsp>
                      <wps:wsp>
                        <wps:cNvPr id="80" name="Text Box 5"/>
                        <wps:cNvSpPr txBox="1">
                          <a:spLocks noChangeArrowheads="1"/>
                        </wps:cNvSpPr>
                        <wps:spPr bwMode="auto">
                          <a:xfrm>
                            <a:off x="228600" y="229870"/>
                            <a:ext cx="228600"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285B9" w14:textId="77777777" w:rsidR="00833666" w:rsidRPr="006805D0" w:rsidRDefault="00833666" w:rsidP="00D80E1F">
                              <w:pPr>
                                <w:rPr>
                                  <w:b/>
                                  <w:bCs/>
                                </w:rPr>
                              </w:pPr>
                              <w:r w:rsidRPr="006805D0">
                                <w:rPr>
                                  <w:b/>
                                  <w:bCs/>
                                </w:rPr>
                                <w:t>Acceleration</w:t>
                              </w:r>
                            </w:p>
                          </w:txbxContent>
                        </wps:txbx>
                        <wps:bodyPr rot="0" vert="vert270" wrap="square" lIns="18000" tIns="45720" rIns="18000" bIns="45720" anchor="t" anchorCtr="0" upright="1">
                          <a:noAutofit/>
                        </wps:bodyPr>
                      </wps:wsp>
                      <wps:wsp>
                        <wps:cNvPr id="81" name="Freeform 6"/>
                        <wps:cNvSpPr>
                          <a:spLocks/>
                        </wps:cNvSpPr>
                        <wps:spPr bwMode="auto">
                          <a:xfrm>
                            <a:off x="447675" y="1019175"/>
                            <a:ext cx="4238625" cy="1952625"/>
                          </a:xfrm>
                          <a:custGeom>
                            <a:avLst/>
                            <a:gdLst>
                              <a:gd name="T0" fmla="*/ 581025 w 6675"/>
                              <a:gd name="T1" fmla="*/ 1952625 h 3075"/>
                              <a:gd name="T2" fmla="*/ 1859280 w 6675"/>
                              <a:gd name="T3" fmla="*/ 572135 h 3075"/>
                              <a:gd name="T4" fmla="*/ 2638425 w 6675"/>
                              <a:gd name="T5" fmla="*/ 581025 h 3075"/>
                              <a:gd name="T6" fmla="*/ 3667125 w 6675"/>
                              <a:gd name="T7" fmla="*/ 1952625 h 3075"/>
                              <a:gd name="T8" fmla="*/ 4238625 w 6675"/>
                              <a:gd name="T9" fmla="*/ 1952625 h 3075"/>
                              <a:gd name="T10" fmla="*/ 3133725 w 6675"/>
                              <a:gd name="T11" fmla="*/ 0 h 3075"/>
                              <a:gd name="T12" fmla="*/ 1838325 w 6675"/>
                              <a:gd name="T13" fmla="*/ 0 h 3075"/>
                              <a:gd name="T14" fmla="*/ 9525 w 6675"/>
                              <a:gd name="T15" fmla="*/ 1381125 h 3075"/>
                              <a:gd name="T16" fmla="*/ 0 w 6675"/>
                              <a:gd name="T17" fmla="*/ 1943100 h 3075"/>
                              <a:gd name="T18" fmla="*/ 581025 w 6675"/>
                              <a:gd name="T19" fmla="*/ 1952625 h 3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675" h="3075">
                                <a:moveTo>
                                  <a:pt x="915" y="3075"/>
                                </a:moveTo>
                                <a:lnTo>
                                  <a:pt x="2928" y="901"/>
                                </a:lnTo>
                                <a:lnTo>
                                  <a:pt x="4155" y="915"/>
                                </a:lnTo>
                                <a:lnTo>
                                  <a:pt x="5775" y="3075"/>
                                </a:lnTo>
                                <a:lnTo>
                                  <a:pt x="6675" y="3075"/>
                                </a:lnTo>
                                <a:lnTo>
                                  <a:pt x="4935" y="0"/>
                                </a:lnTo>
                                <a:lnTo>
                                  <a:pt x="2895" y="0"/>
                                </a:lnTo>
                                <a:lnTo>
                                  <a:pt x="15" y="2175"/>
                                </a:lnTo>
                                <a:lnTo>
                                  <a:pt x="0" y="3060"/>
                                </a:lnTo>
                                <a:lnTo>
                                  <a:pt x="915" y="30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
                        <wps:cNvSpPr>
                          <a:spLocks/>
                        </wps:cNvSpPr>
                        <wps:spPr bwMode="auto">
                          <a:xfrm>
                            <a:off x="457200" y="1019175"/>
                            <a:ext cx="4219575" cy="1943100"/>
                          </a:xfrm>
                          <a:custGeom>
                            <a:avLst/>
                            <a:gdLst>
                              <a:gd name="T0" fmla="*/ 0 w 6645"/>
                              <a:gd name="T1" fmla="*/ 1381125 h 3060"/>
                              <a:gd name="T2" fmla="*/ 1809750 w 6645"/>
                              <a:gd name="T3" fmla="*/ 9525 h 3060"/>
                              <a:gd name="T4" fmla="*/ 3114675 w 6645"/>
                              <a:gd name="T5" fmla="*/ 0 h 3060"/>
                              <a:gd name="T6" fmla="*/ 4219575 w 6645"/>
                              <a:gd name="T7" fmla="*/ 1943100 h 30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645" h="3060">
                                <a:moveTo>
                                  <a:pt x="0" y="2175"/>
                                </a:moveTo>
                                <a:lnTo>
                                  <a:pt x="2850" y="15"/>
                                </a:lnTo>
                                <a:lnTo>
                                  <a:pt x="4905" y="0"/>
                                </a:lnTo>
                                <a:lnTo>
                                  <a:pt x="6645" y="306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8"/>
                        <wps:cNvSpPr>
                          <a:spLocks/>
                        </wps:cNvSpPr>
                        <wps:spPr bwMode="auto">
                          <a:xfrm>
                            <a:off x="1028700" y="1600200"/>
                            <a:ext cx="3086100" cy="1371600"/>
                          </a:xfrm>
                          <a:custGeom>
                            <a:avLst/>
                            <a:gdLst>
                              <a:gd name="T0" fmla="*/ 0 w 4320"/>
                              <a:gd name="T1" fmla="*/ 1371600 h 2160"/>
                              <a:gd name="T2" fmla="*/ 1285875 w 4320"/>
                              <a:gd name="T3" fmla="*/ 0 h 2160"/>
                              <a:gd name="T4" fmla="*/ 2057400 w 4320"/>
                              <a:gd name="T5" fmla="*/ 0 h 2160"/>
                              <a:gd name="T6" fmla="*/ 3086100 w 4320"/>
                              <a:gd name="T7" fmla="*/ 1371600 h 21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320" h="2160">
                                <a:moveTo>
                                  <a:pt x="0" y="2160"/>
                                </a:moveTo>
                                <a:lnTo>
                                  <a:pt x="1800" y="0"/>
                                </a:lnTo>
                                <a:lnTo>
                                  <a:pt x="2880" y="0"/>
                                </a:lnTo>
                                <a:lnTo>
                                  <a:pt x="4320" y="2160"/>
                                </a:lnTo>
                              </a:path>
                            </a:pathLst>
                          </a:custGeom>
                          <a:noFill/>
                          <a:ln w="12700" cap="flat">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Text Box 9"/>
                        <wps:cNvSpPr txBox="1">
                          <a:spLocks noChangeArrowheads="1"/>
                        </wps:cNvSpPr>
                        <wps:spPr bwMode="auto">
                          <a:xfrm>
                            <a:off x="3771900" y="228600"/>
                            <a:ext cx="1539875" cy="342900"/>
                          </a:xfrm>
                          <a:prstGeom prst="rect">
                            <a:avLst/>
                          </a:prstGeom>
                          <a:solidFill>
                            <a:srgbClr val="FFFFFF"/>
                          </a:solidFill>
                          <a:ln w="9525">
                            <a:solidFill>
                              <a:srgbClr val="000000"/>
                            </a:solidFill>
                            <a:miter lim="800000"/>
                            <a:headEnd/>
                            <a:tailEnd/>
                          </a:ln>
                        </wps:spPr>
                        <wps:txbx>
                          <w:txbxContent>
                            <w:p w14:paraId="1844B75A" w14:textId="77777777" w:rsidR="00833666" w:rsidRPr="00B30C7D" w:rsidRDefault="00833666" w:rsidP="00D80E1F">
                              <w:pPr>
                                <w:jc w:val="right"/>
                              </w:pPr>
                              <w:r>
                                <w:t>Maximum</w:t>
                              </w:r>
                              <w:r w:rsidRPr="00B30C7D">
                                <w:t xml:space="preserve"> </w:t>
                              </w:r>
                              <w:r>
                                <w:t>curve</w:t>
                              </w:r>
                              <w:r>
                                <w:br/>
                                <w:t>Minimum</w:t>
                              </w:r>
                              <w:r w:rsidRPr="00B30C7D">
                                <w:t xml:space="preserve"> curve</w:t>
                              </w:r>
                            </w:p>
                          </w:txbxContent>
                        </wps:txbx>
                        <wps:bodyPr rot="0" vert="horz" wrap="square" lIns="18000" tIns="10800" rIns="18000" bIns="10800" anchor="t" anchorCtr="0" upright="1">
                          <a:noAutofit/>
                        </wps:bodyPr>
                      </wps:wsp>
                      <wps:wsp>
                        <wps:cNvPr id="85" name="Line 10"/>
                        <wps:cNvCnPr>
                          <a:cxnSpLocks noChangeShapeType="1"/>
                        </wps:cNvCnPr>
                        <wps:spPr bwMode="auto">
                          <a:xfrm flipV="1">
                            <a:off x="457200" y="229235"/>
                            <a:ext cx="0" cy="27425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11"/>
                        <wps:cNvCnPr>
                          <a:cxnSpLocks noChangeShapeType="1"/>
                        </wps:cNvCnPr>
                        <wps:spPr bwMode="auto">
                          <a:xfrm>
                            <a:off x="3886200" y="342900"/>
                            <a:ext cx="3429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87" name="Line 12"/>
                        <wps:cNvCnPr>
                          <a:cxnSpLocks noChangeShapeType="1"/>
                        </wps:cNvCnPr>
                        <wps:spPr bwMode="auto">
                          <a:xfrm>
                            <a:off x="3909060" y="457200"/>
                            <a:ext cx="342900" cy="63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8" name="Line 13"/>
                        <wps:cNvCnPr>
                          <a:cxnSpLocks noChangeShapeType="1"/>
                        </wps:cNvCnPr>
                        <wps:spPr bwMode="auto">
                          <a:xfrm flipV="1">
                            <a:off x="457200" y="2971800"/>
                            <a:ext cx="46863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Oval 14"/>
                        <wps:cNvSpPr>
                          <a:spLocks noChangeArrowheads="1"/>
                        </wps:cNvSpPr>
                        <wps:spPr bwMode="auto">
                          <a:xfrm>
                            <a:off x="990600" y="29108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0" name="Oval 15"/>
                        <wps:cNvSpPr>
                          <a:spLocks noChangeArrowheads="1"/>
                        </wps:cNvSpPr>
                        <wps:spPr bwMode="auto">
                          <a:xfrm>
                            <a:off x="224028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1" name="Oval 16"/>
                        <wps:cNvSpPr>
                          <a:spLocks noChangeArrowheads="1"/>
                        </wps:cNvSpPr>
                        <wps:spPr bwMode="auto">
                          <a:xfrm>
                            <a:off x="302514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2" name="Oval 17"/>
                        <wps:cNvSpPr>
                          <a:spLocks noChangeArrowheads="1"/>
                        </wps:cNvSpPr>
                        <wps:spPr bwMode="auto">
                          <a:xfrm>
                            <a:off x="4081780" y="291528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3" name="Oval 18"/>
                        <wps:cNvSpPr>
                          <a:spLocks noChangeArrowheads="1"/>
                        </wps:cNvSpPr>
                        <wps:spPr bwMode="auto">
                          <a:xfrm>
                            <a:off x="4638040" y="291401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4" name="Oval 19"/>
                        <wps:cNvSpPr>
                          <a:spLocks noChangeArrowheads="1"/>
                        </wps:cNvSpPr>
                        <wps:spPr bwMode="auto">
                          <a:xfrm>
                            <a:off x="3497580" y="96012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5" name="Oval 20"/>
                        <wps:cNvSpPr>
                          <a:spLocks noChangeArrowheads="1"/>
                        </wps:cNvSpPr>
                        <wps:spPr bwMode="auto">
                          <a:xfrm>
                            <a:off x="2232660" y="9677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6" name="Oval 21"/>
                        <wps:cNvSpPr>
                          <a:spLocks noChangeArrowheads="1"/>
                        </wps:cNvSpPr>
                        <wps:spPr bwMode="auto">
                          <a:xfrm>
                            <a:off x="403860" y="23393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7" name="Text Box 22"/>
                        <wps:cNvSpPr txBox="1">
                          <a:spLocks noChangeArrowheads="1"/>
                        </wps:cNvSpPr>
                        <wps:spPr bwMode="auto">
                          <a:xfrm>
                            <a:off x="11430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72327" w14:textId="77777777" w:rsidR="00833666" w:rsidRPr="00B30C7D" w:rsidRDefault="00833666" w:rsidP="00D80E1F">
                              <w:pPr>
                                <w:jc w:val="center"/>
                                <w:rPr>
                                  <w:b/>
                                  <w:bCs/>
                                  <w:sz w:val="28"/>
                                  <w:szCs w:val="28"/>
                                  <w:lang w:val="de-DE"/>
                                </w:rPr>
                              </w:pPr>
                              <w:r w:rsidRPr="00B30C7D">
                                <w:rPr>
                                  <w:b/>
                                  <w:bCs/>
                                  <w:sz w:val="28"/>
                                  <w:szCs w:val="28"/>
                                  <w:lang w:val="de-DE"/>
                                </w:rPr>
                                <w:t>A</w:t>
                              </w:r>
                            </w:p>
                          </w:txbxContent>
                        </wps:txbx>
                        <wps:bodyPr rot="0" vert="horz" wrap="square" lIns="18000" tIns="10800" rIns="18000" bIns="10800" anchor="t" anchorCtr="0" upright="1">
                          <a:noAutofit/>
                        </wps:bodyPr>
                      </wps:wsp>
                      <wps:wsp>
                        <wps:cNvPr id="98" name="Text Box 23"/>
                        <wps:cNvSpPr txBox="1">
                          <a:spLocks noChangeArrowheads="1"/>
                        </wps:cNvSpPr>
                        <wps:spPr bwMode="auto">
                          <a:xfrm>
                            <a:off x="2286000" y="1600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3CE43" w14:textId="77777777" w:rsidR="00833666" w:rsidRPr="00B30C7D" w:rsidRDefault="00833666" w:rsidP="00D80E1F">
                              <w:pPr>
                                <w:jc w:val="center"/>
                                <w:rPr>
                                  <w:b/>
                                  <w:bCs/>
                                  <w:sz w:val="28"/>
                                  <w:szCs w:val="28"/>
                                  <w:lang w:val="de-DE"/>
                                </w:rPr>
                              </w:pPr>
                              <w:r>
                                <w:rPr>
                                  <w:b/>
                                  <w:bCs/>
                                  <w:sz w:val="28"/>
                                  <w:szCs w:val="28"/>
                                  <w:lang w:val="de-DE"/>
                                </w:rPr>
                                <w:t>B</w:t>
                              </w:r>
                            </w:p>
                          </w:txbxContent>
                        </wps:txbx>
                        <wps:bodyPr rot="0" vert="horz" wrap="square" lIns="18000" tIns="10800" rIns="18000" bIns="10800" anchor="t" anchorCtr="0" upright="1">
                          <a:noAutofit/>
                        </wps:bodyPr>
                      </wps:wsp>
                      <wps:wsp>
                        <wps:cNvPr id="99" name="Text Box 24"/>
                        <wps:cNvSpPr txBox="1">
                          <a:spLocks noChangeArrowheads="1"/>
                        </wps:cNvSpPr>
                        <wps:spPr bwMode="auto">
                          <a:xfrm>
                            <a:off x="2857500" y="1600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0879B" w14:textId="77777777" w:rsidR="00833666" w:rsidRPr="00B30C7D" w:rsidRDefault="00833666" w:rsidP="00D80E1F">
                              <w:pPr>
                                <w:jc w:val="center"/>
                                <w:rPr>
                                  <w:b/>
                                  <w:bCs/>
                                  <w:sz w:val="28"/>
                                  <w:szCs w:val="28"/>
                                  <w:lang w:val="de-DE"/>
                                </w:rPr>
                              </w:pPr>
                              <w:r>
                                <w:rPr>
                                  <w:b/>
                                  <w:bCs/>
                                  <w:sz w:val="28"/>
                                  <w:szCs w:val="28"/>
                                  <w:lang w:val="de-DE"/>
                                </w:rPr>
                                <w:t>C</w:t>
                              </w:r>
                            </w:p>
                          </w:txbxContent>
                        </wps:txbx>
                        <wps:bodyPr rot="0" vert="horz" wrap="square" lIns="18000" tIns="10800" rIns="18000" bIns="10800" anchor="t" anchorCtr="0" upright="1">
                          <a:noAutofit/>
                        </wps:bodyPr>
                      </wps:wsp>
                      <wps:wsp>
                        <wps:cNvPr id="100" name="Text Box 25"/>
                        <wps:cNvSpPr txBox="1">
                          <a:spLocks noChangeArrowheads="1"/>
                        </wps:cNvSpPr>
                        <wps:spPr bwMode="auto">
                          <a:xfrm>
                            <a:off x="37719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4AFB7" w14:textId="77777777" w:rsidR="00833666" w:rsidRPr="00B30C7D" w:rsidRDefault="00833666" w:rsidP="00D80E1F">
                              <w:pPr>
                                <w:jc w:val="center"/>
                                <w:rPr>
                                  <w:b/>
                                  <w:bCs/>
                                  <w:sz w:val="28"/>
                                  <w:szCs w:val="28"/>
                                  <w:lang w:val="de-DE"/>
                                </w:rPr>
                              </w:pPr>
                              <w:r>
                                <w:rPr>
                                  <w:b/>
                                  <w:bCs/>
                                  <w:sz w:val="28"/>
                                  <w:szCs w:val="28"/>
                                  <w:lang w:val="de-DE"/>
                                </w:rPr>
                                <w:t>D</w:t>
                              </w:r>
                            </w:p>
                          </w:txbxContent>
                        </wps:txbx>
                        <wps:bodyPr rot="0" vert="horz" wrap="square" lIns="18000" tIns="10800" rIns="18000" bIns="10800" anchor="t" anchorCtr="0" upright="1">
                          <a:noAutofit/>
                        </wps:bodyPr>
                      </wps:wsp>
                      <wps:wsp>
                        <wps:cNvPr id="101" name="Text Box 26"/>
                        <wps:cNvSpPr txBox="1">
                          <a:spLocks noChangeArrowheads="1"/>
                        </wps:cNvSpPr>
                        <wps:spPr bwMode="auto">
                          <a:xfrm>
                            <a:off x="457200" y="20574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7AB07" w14:textId="77777777" w:rsidR="00833666" w:rsidRPr="00B30C7D" w:rsidRDefault="00833666" w:rsidP="00D80E1F">
                              <w:pPr>
                                <w:jc w:val="center"/>
                                <w:rPr>
                                  <w:b/>
                                  <w:bCs/>
                                  <w:sz w:val="28"/>
                                  <w:szCs w:val="28"/>
                                  <w:lang w:val="de-DE"/>
                                </w:rPr>
                              </w:pPr>
                              <w:r>
                                <w:rPr>
                                  <w:b/>
                                  <w:bCs/>
                                  <w:sz w:val="28"/>
                                  <w:szCs w:val="28"/>
                                  <w:lang w:val="de-DE"/>
                                </w:rPr>
                                <w:t>E</w:t>
                              </w:r>
                            </w:p>
                          </w:txbxContent>
                        </wps:txbx>
                        <wps:bodyPr rot="0" vert="horz" wrap="square" lIns="18000" tIns="10800" rIns="18000" bIns="10800" anchor="t" anchorCtr="0" upright="1">
                          <a:noAutofit/>
                        </wps:bodyPr>
                      </wps:wsp>
                      <wps:wsp>
                        <wps:cNvPr id="102" name="Text Box 27"/>
                        <wps:cNvSpPr txBox="1">
                          <a:spLocks noChangeArrowheads="1"/>
                        </wps:cNvSpPr>
                        <wps:spPr bwMode="auto">
                          <a:xfrm>
                            <a:off x="2286000" y="8001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C9B8" w14:textId="77777777" w:rsidR="00833666" w:rsidRPr="00B30C7D" w:rsidRDefault="00833666" w:rsidP="00D80E1F">
                              <w:pPr>
                                <w:jc w:val="center"/>
                                <w:rPr>
                                  <w:b/>
                                  <w:bCs/>
                                  <w:sz w:val="28"/>
                                  <w:szCs w:val="28"/>
                                  <w:lang w:val="de-DE"/>
                                </w:rPr>
                              </w:pPr>
                              <w:r>
                                <w:rPr>
                                  <w:b/>
                                  <w:bCs/>
                                  <w:sz w:val="28"/>
                                  <w:szCs w:val="28"/>
                                  <w:lang w:val="de-DE"/>
                                </w:rPr>
                                <w:t>F</w:t>
                              </w:r>
                            </w:p>
                          </w:txbxContent>
                        </wps:txbx>
                        <wps:bodyPr rot="0" vert="horz" wrap="square" lIns="18000" tIns="10800" rIns="18000" bIns="10800" anchor="t" anchorCtr="0" upright="1">
                          <a:noAutofit/>
                        </wps:bodyPr>
                      </wps:wsp>
                      <wps:wsp>
                        <wps:cNvPr id="103" name="Text Box 28"/>
                        <wps:cNvSpPr txBox="1">
                          <a:spLocks noChangeArrowheads="1"/>
                        </wps:cNvSpPr>
                        <wps:spPr bwMode="auto">
                          <a:xfrm>
                            <a:off x="3314700" y="8001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2546D" w14:textId="77777777" w:rsidR="00833666" w:rsidRPr="00B30C7D" w:rsidRDefault="00833666" w:rsidP="00D80E1F">
                              <w:pPr>
                                <w:jc w:val="center"/>
                                <w:rPr>
                                  <w:b/>
                                  <w:bCs/>
                                  <w:sz w:val="28"/>
                                  <w:szCs w:val="28"/>
                                  <w:lang w:val="de-DE"/>
                                </w:rPr>
                              </w:pPr>
                              <w:r>
                                <w:rPr>
                                  <w:b/>
                                  <w:bCs/>
                                  <w:sz w:val="28"/>
                                  <w:szCs w:val="28"/>
                                  <w:lang w:val="de-DE"/>
                                </w:rPr>
                                <w:t>G</w:t>
                              </w:r>
                            </w:p>
                          </w:txbxContent>
                        </wps:txbx>
                        <wps:bodyPr rot="0" vert="horz" wrap="square" lIns="18000" tIns="10800" rIns="18000" bIns="10800" anchor="t" anchorCtr="0" upright="1">
                          <a:noAutofit/>
                        </wps:bodyPr>
                      </wps:wsp>
                      <wps:wsp>
                        <wps:cNvPr id="104" name="Text Box 29"/>
                        <wps:cNvSpPr txBox="1">
                          <a:spLocks noChangeArrowheads="1"/>
                        </wps:cNvSpPr>
                        <wps:spPr bwMode="auto">
                          <a:xfrm>
                            <a:off x="46863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FF42E" w14:textId="77777777" w:rsidR="00833666" w:rsidRPr="00B30C7D" w:rsidRDefault="00833666" w:rsidP="00D80E1F">
                              <w:pPr>
                                <w:jc w:val="center"/>
                                <w:rPr>
                                  <w:b/>
                                  <w:bCs/>
                                  <w:sz w:val="28"/>
                                  <w:szCs w:val="28"/>
                                  <w:lang w:val="de-DE"/>
                                </w:rPr>
                              </w:pPr>
                              <w:r>
                                <w:rPr>
                                  <w:b/>
                                  <w:bCs/>
                                  <w:sz w:val="28"/>
                                  <w:szCs w:val="28"/>
                                  <w:lang w:val="de-DE"/>
                                </w:rPr>
                                <w:t>H</w:t>
                              </w:r>
                            </w:p>
                          </w:txbxContent>
                        </wps:txbx>
                        <wps:bodyPr rot="0" vert="horz" wrap="square" lIns="18000" tIns="10800" rIns="18000" bIns="10800" anchor="t" anchorCtr="0" upright="1">
                          <a:noAutofit/>
                        </wps:bodyPr>
                      </wps:wsp>
                    </wpc:wpc>
                  </a:graphicData>
                </a:graphic>
              </wp:inline>
            </w:drawing>
          </mc:Choice>
          <mc:Fallback>
            <w:pict>
              <v:group w14:anchorId="3B2A2CAB" id="Canvas 105" o:spid="_x0000_s1030"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54864;height:32004;visibility:visible;mso-wrap-style:square">
                  <v:fill o:detectmouseclick="t"/>
                  <v:path o:connecttype="none"/>
                </v:shape>
                <v:shape id="Text Box 4" o:spid="_x0000_s1032" type="#_x0000_t202" style="position:absolute;left:48006;top:29718;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" filled="f" stroked="f">
                  <v:textbox inset=".5mm,,.5mm">
                    <w:txbxContent>
                      <w:p w14:paraId="38832199" w14:textId="77777777" w:rsidR="00833666" w:rsidRPr="00B152B8" w:rsidRDefault="00833666" w:rsidP="00D80E1F">
                        <w:pPr>
                          <w:rPr>
                            <w:b/>
                            <w:bCs/>
                            <w:lang w:val="de-DE"/>
                          </w:rPr>
                        </w:pPr>
                        <w:r>
                          <w:rPr>
                            <w:b/>
                            <w:bCs/>
                            <w:lang w:val="de-DE"/>
                          </w:rPr>
                          <w:t>T</w:t>
                        </w:r>
                        <w:r w:rsidRPr="00B152B8">
                          <w:rPr>
                            <w:b/>
                            <w:bCs/>
                            <w:lang w:val="de-DE"/>
                          </w:rPr>
                          <w:t>ime</w:t>
                        </w:r>
                      </w:p>
                    </w:txbxContent>
                  </v:textbox>
                </v:shape>
                <v:shape id="Text Box 5" o:spid="_x0000_s1033" type="#_x0000_t202" style="position:absolute;left:2286;top:2298;width:2286;height:9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" filled="f" stroked="f">
                  <v:textbox style="layout-flow:vertical;mso-layout-flow-alt:bottom-to-top" inset=".5mm,,.5mm">
                    <w:txbxContent>
                      <w:p w14:paraId="128285B9" w14:textId="77777777" w:rsidR="00833666" w:rsidRPr="006805D0" w:rsidRDefault="00833666" w:rsidP="00D80E1F">
                        <w:pPr>
                          <w:rPr>
                            <w:b/>
                            <w:bCs/>
                          </w:rPr>
                        </w:pPr>
                        <w:r w:rsidRPr="006805D0">
                          <w:rPr>
                            <w:b/>
                            <w:bCs/>
                          </w:rPr>
                          <w:t>Acceleration</w:t>
                        </w:r>
                      </w:p>
                    </w:txbxContent>
                  </v:textbox>
                </v:shape>
                <v:shape id="Freeform 6" o:spid="_x0000_s1034" style="position:absolute;left:4476;top:10191;width:42387;height:19527;visibility:visible;mso-wrap-style:square;v-text-anchor:top" coordsize="6675,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" path="m915,3075l2928,901r1227,14l5775,3075r900,l4935,,2895,,15,2175,,3060r915,15xe" fillcolor="silver" stroked="f">
                  <v:path arrowok="t" o:connecttype="custom" o:connectlocs="368950875,1239916875;1180642800,363305725;1675399875,368950875;2147483646,1239916875;2147483646,1239916875;1989915375,0;1167336375,0;6048375,877014375;0,1233868500;368950875,1239916875" o:connectangles="0,0,0,0,0,0,0,0,0,0"/>
                </v:shape>
                <v:shape id="Freeform 7" o:spid="_x0000_s1035" style="position:absolute;left:4572;top:10191;width:42195;height:19431;visibility:visible;mso-wrap-style:square;v-text-anchor:top" coordsize="664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" path="m,2175l2850,15,4905,,6645,3060e" filled="f" strokeweight="1.25pt">
                  <v:path arrowok="t" o:connecttype="custom" o:connectlocs="0,877014375;1149191250,6048375;1977818625,0;2147483646,1233868500" o:connectangles="0,0,0,0"/>
                </v:shape>
                <v:shape id="Freeform 8" o:spid="_x0000_s1036" style="position:absolute;left:10287;top:16002;width:30861;height:13716;visibility:visible;mso-wrap-style:square;v-text-anchor:top" coordsize="432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" path="m,2160l1800,,2880,,4320,2160e" filled="f" strokeweight="1pt">
                  <v:stroke dashstyle="longDash"/>
                  <v:path arrowok="t" o:connecttype="custom" o:connectlocs="0,870966000;918596953,0;1469755125,0;2147483646,870966000" o:connectangles="0,0,0,0"/>
                </v:shape>
                <v:shape id="Text Box 9" o:spid="_x0000_s1037" type="#_x0000_t202" style="position:absolute;left:37719;top:2286;width:1539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">
                  <v:textbox inset=".5mm,.3mm,.5mm,.3mm">
                    <w:txbxContent>
                      <w:p w14:paraId="1844B75A" w14:textId="77777777" w:rsidR="00833666" w:rsidRPr="00B30C7D" w:rsidRDefault="00833666" w:rsidP="00D80E1F">
                        <w:pPr>
                          <w:jc w:val="right"/>
                        </w:pPr>
                        <w:r>
                          <w:t>Maximum</w:t>
                        </w:r>
                        <w:r w:rsidRPr="00B30C7D">
                          <w:t xml:space="preserve"> </w:t>
                        </w:r>
                        <w:r>
                          <w:t>curve</w:t>
                        </w:r>
                        <w:r>
                          <w:br/>
                          <w:t>Minimum</w:t>
                        </w:r>
                        <w:r w:rsidRPr="00B30C7D">
                          <w:t xml:space="preserve"> curve</w:t>
                        </w:r>
                      </w:p>
                    </w:txbxContent>
                  </v:textbox>
                </v:shape>
                <v:line id="Line 10" o:spid="_x0000_s1038" style="position:absolute;flip:y;visibility:visible;mso-wrap-style:square" from="4572,2292" to="4572,2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" strokeweight="1.5pt">
                  <v:stroke endarrow="block"/>
                </v:line>
                <v:line id="Line 11" o:spid="_x0000_s1039" style="position:absolute;visibility:visible;mso-wrap-style:square" from="38862,3429" to="42291,3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" strokeweight="1.25pt"/>
                <v:line id="Line 12" o:spid="_x0000_s1040" style="position:absolute;visibility:visible;mso-wrap-style:square" from="39090,4572" to="42519,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" strokeweight="1.25pt">
                  <v:stroke dashstyle="longDash"/>
                </v:line>
                <v:line id="Line 13" o:spid="_x0000_s1041" style="position:absolute;flip:y;visibility:visible;mso-wrap-style:square" from="4572,29718" to="51435,29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" strokeweight="1.5pt">
                  <v:stroke endarrow="block"/>
                </v:line>
                <v:oval id="Oval 14" o:spid="_x0000_s1042" style="position:absolute;left:9906;top:29108;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" fillcolor="black"/>
                <v:oval id="Oval 15" o:spid="_x0000_s1043" style="position:absolute;left:22402;top:1539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" fillcolor="black"/>
                <v:oval id="Oval 16" o:spid="_x0000_s1044" style="position:absolute;left:30251;top:1539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" fillcolor="black"/>
                <v:oval id="Oval 17" o:spid="_x0000_s1045" style="position:absolute;left:40817;top:2915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" fillcolor="black"/>
                <v:oval id="Oval 18" o:spid="_x0000_s1046" style="position:absolute;left:46380;top:29140;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" fillcolor="black"/>
                <v:oval id="Oval 19" o:spid="_x0000_s1047" style="position:absolute;left:34975;top:9601;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" fillcolor="black"/>
                <v:oval id="Oval 20" o:spid="_x0000_s1048" style="position:absolute;left:22326;top:967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" fillcolor="black"/>
                <v:oval id="Oval 21" o:spid="_x0000_s1049" style="position:absolute;left:4038;top:23393;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" fillcolor="black"/>
                <v:shape id="Text Box 22" o:spid="_x0000_s1050" type="#_x0000_t202" style="position:absolute;left:11430;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" filled="f" stroked="f">
                  <v:textbox inset=".5mm,.3mm,.5mm,.3mm">
                    <w:txbxContent>
                      <w:p w14:paraId="2C072327" w14:textId="77777777" w:rsidR="00833666" w:rsidRPr="00B30C7D" w:rsidRDefault="00833666" w:rsidP="00D80E1F">
                        <w:pPr>
                          <w:jc w:val="center"/>
                          <w:rPr>
                            <w:b/>
                            <w:bCs/>
                            <w:sz w:val="28"/>
                            <w:szCs w:val="28"/>
                            <w:lang w:val="de-DE"/>
                          </w:rPr>
                        </w:pPr>
                        <w:r w:rsidRPr="00B30C7D">
                          <w:rPr>
                            <w:b/>
                            <w:bCs/>
                            <w:sz w:val="28"/>
                            <w:szCs w:val="28"/>
                            <w:lang w:val="de-DE"/>
                          </w:rPr>
                          <w:t>A</w:t>
                        </w:r>
                      </w:p>
                    </w:txbxContent>
                  </v:textbox>
                </v:shape>
                <v:shape id="Text Box 23" o:spid="_x0000_s1051" type="#_x0000_t202" style="position:absolute;left:22860;top:1600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" filled="f" stroked="f">
                  <v:textbox inset=".5mm,.3mm,.5mm,.3mm">
                    <w:txbxContent>
                      <w:p w14:paraId="29C3CE43" w14:textId="77777777" w:rsidR="00833666" w:rsidRPr="00B30C7D" w:rsidRDefault="00833666" w:rsidP="00D80E1F">
                        <w:pPr>
                          <w:jc w:val="center"/>
                          <w:rPr>
                            <w:b/>
                            <w:bCs/>
                            <w:sz w:val="28"/>
                            <w:szCs w:val="28"/>
                            <w:lang w:val="de-DE"/>
                          </w:rPr>
                        </w:pPr>
                        <w:r>
                          <w:rPr>
                            <w:b/>
                            <w:bCs/>
                            <w:sz w:val="28"/>
                            <w:szCs w:val="28"/>
                            <w:lang w:val="de-DE"/>
                          </w:rPr>
                          <w:t>B</w:t>
                        </w:r>
                      </w:p>
                    </w:txbxContent>
                  </v:textbox>
                </v:shape>
                <v:shape id="Text Box 24" o:spid="_x0000_s1052" type="#_x0000_t202" style="position:absolute;left:28575;top:1600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" filled="f" stroked="f">
                  <v:textbox inset=".5mm,.3mm,.5mm,.3mm">
                    <w:txbxContent>
                      <w:p w14:paraId="6420879B" w14:textId="77777777" w:rsidR="00833666" w:rsidRPr="00B30C7D" w:rsidRDefault="00833666" w:rsidP="00D80E1F">
                        <w:pPr>
                          <w:jc w:val="center"/>
                          <w:rPr>
                            <w:b/>
                            <w:bCs/>
                            <w:sz w:val="28"/>
                            <w:szCs w:val="28"/>
                            <w:lang w:val="de-DE"/>
                          </w:rPr>
                        </w:pPr>
                        <w:r>
                          <w:rPr>
                            <w:b/>
                            <w:bCs/>
                            <w:sz w:val="28"/>
                            <w:szCs w:val="28"/>
                            <w:lang w:val="de-DE"/>
                          </w:rPr>
                          <w:t>C</w:t>
                        </w:r>
                      </w:p>
                    </w:txbxContent>
                  </v:textbox>
                </v:shape>
                <v:shape id="Text Box 25" o:spid="_x0000_s1053" type="#_x0000_t202" style="position:absolute;left:37719;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" filled="f" stroked="f">
                  <v:textbox inset=".5mm,.3mm,.5mm,.3mm">
                    <w:txbxContent>
                      <w:p w14:paraId="2E54AFB7" w14:textId="77777777" w:rsidR="00833666" w:rsidRPr="00B30C7D" w:rsidRDefault="00833666" w:rsidP="00D80E1F">
                        <w:pPr>
                          <w:jc w:val="center"/>
                          <w:rPr>
                            <w:b/>
                            <w:bCs/>
                            <w:sz w:val="28"/>
                            <w:szCs w:val="28"/>
                            <w:lang w:val="de-DE"/>
                          </w:rPr>
                        </w:pPr>
                        <w:r>
                          <w:rPr>
                            <w:b/>
                            <w:bCs/>
                            <w:sz w:val="28"/>
                            <w:szCs w:val="28"/>
                            <w:lang w:val="de-DE"/>
                          </w:rPr>
                          <w:t>D</w:t>
                        </w:r>
                      </w:p>
                    </w:txbxContent>
                  </v:textbox>
                </v:shape>
                <v:shape id="Text Box 26" o:spid="_x0000_s1054" type="#_x0000_t202" style="position:absolute;left:4572;top:205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" filled="f" stroked="f">
                  <v:textbox inset=".5mm,.3mm,.5mm,.3mm">
                    <w:txbxContent>
                      <w:p w14:paraId="6A47AB07" w14:textId="77777777" w:rsidR="00833666" w:rsidRPr="00B30C7D" w:rsidRDefault="00833666" w:rsidP="00D80E1F">
                        <w:pPr>
                          <w:jc w:val="center"/>
                          <w:rPr>
                            <w:b/>
                            <w:bCs/>
                            <w:sz w:val="28"/>
                            <w:szCs w:val="28"/>
                            <w:lang w:val="de-DE"/>
                          </w:rPr>
                        </w:pPr>
                        <w:r>
                          <w:rPr>
                            <w:b/>
                            <w:bCs/>
                            <w:sz w:val="28"/>
                            <w:szCs w:val="28"/>
                            <w:lang w:val="de-DE"/>
                          </w:rPr>
                          <w:t>E</w:t>
                        </w:r>
                      </w:p>
                    </w:txbxContent>
                  </v:textbox>
                </v:shape>
                <v:shape id="Text Box 27" o:spid="_x0000_s1055" type="#_x0000_t202" style="position:absolute;left:22860;top:8001;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" filled="f" stroked="f">
                  <v:textbox inset=".5mm,.3mm,.5mm,.3mm">
                    <w:txbxContent>
                      <w:p w14:paraId="728DC9B8" w14:textId="77777777" w:rsidR="00833666" w:rsidRPr="00B30C7D" w:rsidRDefault="00833666" w:rsidP="00D80E1F">
                        <w:pPr>
                          <w:jc w:val="center"/>
                          <w:rPr>
                            <w:b/>
                            <w:bCs/>
                            <w:sz w:val="28"/>
                            <w:szCs w:val="28"/>
                            <w:lang w:val="de-DE"/>
                          </w:rPr>
                        </w:pPr>
                        <w:r>
                          <w:rPr>
                            <w:b/>
                            <w:bCs/>
                            <w:sz w:val="28"/>
                            <w:szCs w:val="28"/>
                            <w:lang w:val="de-DE"/>
                          </w:rPr>
                          <w:t>F</w:t>
                        </w:r>
                      </w:p>
                    </w:txbxContent>
                  </v:textbox>
                </v:shape>
                <v:shape id="Text Box 28" o:spid="_x0000_s1056" type="#_x0000_t202" style="position:absolute;left:33147;top:8001;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" filled="f" stroked="f">
                  <v:textbox inset=".5mm,.3mm,.5mm,.3mm">
                    <w:txbxContent>
                      <w:p w14:paraId="11B2546D" w14:textId="77777777" w:rsidR="00833666" w:rsidRPr="00B30C7D" w:rsidRDefault="00833666" w:rsidP="00D80E1F">
                        <w:pPr>
                          <w:jc w:val="center"/>
                          <w:rPr>
                            <w:b/>
                            <w:bCs/>
                            <w:sz w:val="28"/>
                            <w:szCs w:val="28"/>
                            <w:lang w:val="de-DE"/>
                          </w:rPr>
                        </w:pPr>
                        <w:r>
                          <w:rPr>
                            <w:b/>
                            <w:bCs/>
                            <w:sz w:val="28"/>
                            <w:szCs w:val="28"/>
                            <w:lang w:val="de-DE"/>
                          </w:rPr>
                          <w:t>G</w:t>
                        </w:r>
                      </w:p>
                    </w:txbxContent>
                  </v:textbox>
                </v:shape>
                <v:shape id="Text Box 29" o:spid="_x0000_s1057" type="#_x0000_t202" style="position:absolute;left:46863;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" filled="f" stroked="f">
                  <v:textbox inset=".5mm,.3mm,.5mm,.3mm">
                    <w:txbxContent>
                      <w:p w14:paraId="7E4FF42E" w14:textId="77777777" w:rsidR="00833666" w:rsidRPr="00B30C7D" w:rsidRDefault="00833666" w:rsidP="00D80E1F">
                        <w:pPr>
                          <w:jc w:val="center"/>
                          <w:rPr>
                            <w:b/>
                            <w:bCs/>
                            <w:sz w:val="28"/>
                            <w:szCs w:val="28"/>
                            <w:lang w:val="de-DE"/>
                          </w:rPr>
                        </w:pPr>
                        <w:r>
                          <w:rPr>
                            <w:b/>
                            <w:bCs/>
                            <w:sz w:val="28"/>
                            <w:szCs w:val="28"/>
                            <w:lang w:val="de-DE"/>
                          </w:rPr>
                          <w:t>H</w:t>
                        </w:r>
                      </w:p>
                    </w:txbxContent>
                  </v:textbox>
                </v:shape>
                <w10:anchorlock/>
              </v:group>
            </w:pict>
          </mc:Fallback>
        </mc:AlternateContent>
      </w:r>
    </w:p>
    <w:p w14:paraId="3274D128" w14:textId="77777777" w:rsidR="00D80E1F" w:rsidRPr="00CF4CE3" w:rsidRDefault="00D80E1F" w:rsidP="00D80E1F">
      <w:pPr>
        <w:suppressAutoHyphens w:val="0"/>
        <w:spacing w:after="120" w:line="240" w:lineRule="auto"/>
        <w:ind w:left="2268" w:right="1134"/>
        <w:jc w:val="both"/>
        <w:rPr>
          <w:b/>
          <w:bCs/>
          <w:sz w:val="24"/>
        </w:rPr>
      </w:pPr>
    </w:p>
    <w:p w14:paraId="4688AC92" w14:textId="77777777" w:rsidR="00D80E1F" w:rsidRPr="00D80E1F" w:rsidRDefault="00D80E1F" w:rsidP="00D80E1F">
      <w:pPr>
        <w:suppressAutoHyphens w:val="0"/>
        <w:spacing w:after="120" w:line="240" w:lineRule="auto"/>
        <w:ind w:left="1170" w:right="1134"/>
        <w:jc w:val="both"/>
        <w:rPr>
          <w:b/>
          <w:bCs/>
          <w:lang w:val="en-GB"/>
        </w:rPr>
      </w:pPr>
      <w:r w:rsidRPr="00D80E1F">
        <w:rPr>
          <w:b/>
          <w:bCs/>
          <w:lang w:val="en-GB"/>
        </w:rPr>
        <w:t>Table 5 for M</w:t>
      </w:r>
      <w:r w:rsidRPr="00D80E1F">
        <w:rPr>
          <w:b/>
          <w:bCs/>
          <w:vertAlign w:val="subscript"/>
          <w:lang w:val="en-GB"/>
        </w:rPr>
        <w:t>1</w:t>
      </w:r>
      <w:r w:rsidRPr="00D80E1F">
        <w:rPr>
          <w:b/>
          <w:bCs/>
          <w:lang w:val="en-GB"/>
        </w:rPr>
        <w:t xml:space="preserve"> and N</w:t>
      </w:r>
      <w:r w:rsidRPr="00D80E1F">
        <w:rPr>
          <w:b/>
          <w:bCs/>
          <w:vertAlign w:val="subscript"/>
          <w:lang w:val="en-GB"/>
        </w:rPr>
        <w:t>1</w:t>
      </w:r>
      <w:r w:rsidRPr="00D80E1F">
        <w:rPr>
          <w:b/>
          <w:bCs/>
          <w:lang w:val="en-GB"/>
        </w:rPr>
        <w:t xml:space="preserve"> vehicles:</w:t>
      </w:r>
    </w:p>
    <w:tbl>
      <w:tblPr>
        <w:tblW w:w="0" w:type="auto"/>
        <w:tblInd w:w="2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134"/>
        <w:gridCol w:w="1404"/>
      </w:tblGrid>
      <w:tr w:rsidR="00D80E1F" w:rsidRPr="00CF4CE3" w14:paraId="6ED0331E" w14:textId="77777777" w:rsidTr="00F72A30">
        <w:trPr>
          <w:trHeight w:val="485"/>
        </w:trPr>
        <w:tc>
          <w:tcPr>
            <w:tcW w:w="846" w:type="dxa"/>
            <w:tcBorders>
              <w:bottom w:val="single" w:sz="12" w:space="0" w:color="auto"/>
            </w:tcBorders>
          </w:tcPr>
          <w:p w14:paraId="045129FF" w14:textId="77777777" w:rsidR="00D80E1F" w:rsidRPr="00CF4CE3" w:rsidRDefault="00D80E1F" w:rsidP="00F72A30">
            <w:pPr>
              <w:tabs>
                <w:tab w:val="left" w:pos="1134"/>
              </w:tabs>
              <w:suppressAutoHyphens w:val="0"/>
              <w:spacing w:before="80" w:after="80" w:line="200" w:lineRule="exact"/>
              <w:jc w:val="center"/>
              <w:rPr>
                <w:b/>
                <w:i/>
                <w:sz w:val="16"/>
                <w:szCs w:val="16"/>
              </w:rPr>
            </w:pPr>
            <w:r w:rsidRPr="00CF4CE3">
              <w:rPr>
                <w:b/>
                <w:i/>
                <w:sz w:val="16"/>
                <w:szCs w:val="16"/>
              </w:rPr>
              <w:t>Point</w:t>
            </w:r>
          </w:p>
        </w:tc>
        <w:tc>
          <w:tcPr>
            <w:tcW w:w="1134" w:type="dxa"/>
            <w:tcBorders>
              <w:bottom w:val="single" w:sz="12" w:space="0" w:color="auto"/>
            </w:tcBorders>
          </w:tcPr>
          <w:p w14:paraId="38C4BDA8" w14:textId="77777777" w:rsidR="00D80E1F" w:rsidRPr="00CF4CE3" w:rsidRDefault="00D80E1F" w:rsidP="00F72A30">
            <w:pPr>
              <w:tabs>
                <w:tab w:val="left" w:pos="1134"/>
              </w:tabs>
              <w:suppressAutoHyphens w:val="0"/>
              <w:spacing w:before="80" w:after="80" w:line="200" w:lineRule="exact"/>
              <w:jc w:val="center"/>
              <w:rPr>
                <w:b/>
                <w:sz w:val="24"/>
              </w:rPr>
            </w:pPr>
            <w:r w:rsidRPr="00CF4CE3">
              <w:rPr>
                <w:b/>
                <w:i/>
                <w:sz w:val="16"/>
                <w:szCs w:val="16"/>
              </w:rPr>
              <w:t>Time (ms)</w:t>
            </w:r>
          </w:p>
        </w:tc>
        <w:tc>
          <w:tcPr>
            <w:tcW w:w="1404" w:type="dxa"/>
            <w:tcBorders>
              <w:bottom w:val="single" w:sz="12" w:space="0" w:color="auto"/>
            </w:tcBorders>
          </w:tcPr>
          <w:p w14:paraId="6EAC9B56" w14:textId="77777777" w:rsidR="00D80E1F" w:rsidRPr="00CF4CE3" w:rsidRDefault="00D80E1F" w:rsidP="00F72A30">
            <w:pPr>
              <w:tabs>
                <w:tab w:val="left" w:pos="1134"/>
              </w:tabs>
              <w:suppressAutoHyphens w:val="0"/>
              <w:spacing w:before="80" w:after="80" w:line="200" w:lineRule="exact"/>
              <w:jc w:val="center"/>
              <w:rPr>
                <w:b/>
                <w:sz w:val="24"/>
              </w:rPr>
            </w:pPr>
            <w:r w:rsidRPr="00CF4CE3">
              <w:rPr>
                <w:b/>
                <w:i/>
                <w:sz w:val="16"/>
                <w:szCs w:val="16"/>
              </w:rPr>
              <w:t>Acceleration (g)</w:t>
            </w:r>
          </w:p>
        </w:tc>
      </w:tr>
      <w:tr w:rsidR="00D80E1F" w:rsidRPr="00CF4CE3" w14:paraId="3DC757FB" w14:textId="77777777" w:rsidTr="00F72A30">
        <w:trPr>
          <w:trHeight w:val="340"/>
        </w:trPr>
        <w:tc>
          <w:tcPr>
            <w:tcW w:w="846" w:type="dxa"/>
            <w:tcBorders>
              <w:top w:val="single" w:sz="12" w:space="0" w:color="auto"/>
            </w:tcBorders>
          </w:tcPr>
          <w:p w14:paraId="4445EFEC"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A</w:t>
            </w:r>
          </w:p>
        </w:tc>
        <w:tc>
          <w:tcPr>
            <w:tcW w:w="1134" w:type="dxa"/>
            <w:tcBorders>
              <w:top w:val="single" w:sz="12" w:space="0" w:color="auto"/>
            </w:tcBorders>
          </w:tcPr>
          <w:p w14:paraId="4A120B79"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10</w:t>
            </w:r>
          </w:p>
        </w:tc>
        <w:tc>
          <w:tcPr>
            <w:tcW w:w="1404" w:type="dxa"/>
            <w:tcBorders>
              <w:top w:val="single" w:sz="12" w:space="0" w:color="auto"/>
            </w:tcBorders>
          </w:tcPr>
          <w:p w14:paraId="314EF986"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0</w:t>
            </w:r>
          </w:p>
        </w:tc>
      </w:tr>
      <w:tr w:rsidR="00D80E1F" w:rsidRPr="00CF4CE3" w14:paraId="77858274" w14:textId="77777777" w:rsidTr="00F72A30">
        <w:trPr>
          <w:trHeight w:val="340"/>
        </w:trPr>
        <w:tc>
          <w:tcPr>
            <w:tcW w:w="846" w:type="dxa"/>
          </w:tcPr>
          <w:p w14:paraId="23870AE8"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B</w:t>
            </w:r>
          </w:p>
        </w:tc>
        <w:tc>
          <w:tcPr>
            <w:tcW w:w="1134" w:type="dxa"/>
          </w:tcPr>
          <w:p w14:paraId="0EBA2E24"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3</w:t>
            </w:r>
            <w:r>
              <w:rPr>
                <w:bCs/>
              </w:rPr>
              <w:t>4</w:t>
            </w:r>
          </w:p>
        </w:tc>
        <w:tc>
          <w:tcPr>
            <w:tcW w:w="1404" w:type="dxa"/>
          </w:tcPr>
          <w:p w14:paraId="1788D5F9" w14:textId="77777777" w:rsidR="00D80E1F" w:rsidRPr="00CF4CE3" w:rsidRDefault="00D80E1F" w:rsidP="00F72A30">
            <w:pPr>
              <w:tabs>
                <w:tab w:val="left" w:pos="1134"/>
              </w:tabs>
              <w:suppressAutoHyphens w:val="0"/>
              <w:spacing w:before="40" w:after="120" w:line="240" w:lineRule="auto"/>
              <w:ind w:right="113"/>
              <w:jc w:val="center"/>
              <w:rPr>
                <w:bCs/>
              </w:rPr>
            </w:pPr>
            <w:r>
              <w:rPr>
                <w:bCs/>
              </w:rPr>
              <w:t>65</w:t>
            </w:r>
          </w:p>
        </w:tc>
      </w:tr>
      <w:tr w:rsidR="00D80E1F" w:rsidRPr="00CF4CE3" w14:paraId="10C35635" w14:textId="77777777" w:rsidTr="00F72A30">
        <w:trPr>
          <w:trHeight w:val="340"/>
        </w:trPr>
        <w:tc>
          <w:tcPr>
            <w:tcW w:w="846" w:type="dxa"/>
          </w:tcPr>
          <w:p w14:paraId="57EA838A"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C</w:t>
            </w:r>
          </w:p>
        </w:tc>
        <w:tc>
          <w:tcPr>
            <w:tcW w:w="1134" w:type="dxa"/>
          </w:tcPr>
          <w:p w14:paraId="5AC53872"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3</w:t>
            </w:r>
            <w:r>
              <w:rPr>
                <w:bCs/>
              </w:rPr>
              <w:t>8</w:t>
            </w:r>
          </w:p>
        </w:tc>
        <w:tc>
          <w:tcPr>
            <w:tcW w:w="1404" w:type="dxa"/>
          </w:tcPr>
          <w:p w14:paraId="5B135C28"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6</w:t>
            </w:r>
            <w:r>
              <w:rPr>
                <w:bCs/>
              </w:rPr>
              <w:t>5</w:t>
            </w:r>
          </w:p>
        </w:tc>
      </w:tr>
      <w:tr w:rsidR="00D80E1F" w:rsidRPr="00CF4CE3" w14:paraId="2D299314" w14:textId="77777777" w:rsidTr="00F72A30">
        <w:trPr>
          <w:trHeight w:val="340"/>
        </w:trPr>
        <w:tc>
          <w:tcPr>
            <w:tcW w:w="846" w:type="dxa"/>
          </w:tcPr>
          <w:p w14:paraId="30CEE368"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D</w:t>
            </w:r>
          </w:p>
        </w:tc>
        <w:tc>
          <w:tcPr>
            <w:tcW w:w="1134" w:type="dxa"/>
          </w:tcPr>
          <w:p w14:paraId="0BF6D072"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46</w:t>
            </w:r>
          </w:p>
        </w:tc>
        <w:tc>
          <w:tcPr>
            <w:tcW w:w="1404" w:type="dxa"/>
          </w:tcPr>
          <w:p w14:paraId="16A759B8"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0</w:t>
            </w:r>
          </w:p>
        </w:tc>
      </w:tr>
      <w:tr w:rsidR="00D80E1F" w:rsidRPr="00CF4CE3" w14:paraId="26ED900E" w14:textId="77777777" w:rsidTr="00F72A30">
        <w:trPr>
          <w:trHeight w:val="340"/>
        </w:trPr>
        <w:tc>
          <w:tcPr>
            <w:tcW w:w="846" w:type="dxa"/>
          </w:tcPr>
          <w:p w14:paraId="2EFC38B0"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E</w:t>
            </w:r>
          </w:p>
        </w:tc>
        <w:tc>
          <w:tcPr>
            <w:tcW w:w="1134" w:type="dxa"/>
          </w:tcPr>
          <w:p w14:paraId="1D178A49"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0</w:t>
            </w:r>
          </w:p>
        </w:tc>
        <w:tc>
          <w:tcPr>
            <w:tcW w:w="1404" w:type="dxa"/>
          </w:tcPr>
          <w:p w14:paraId="2B20DDE6"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16</w:t>
            </w:r>
          </w:p>
        </w:tc>
      </w:tr>
      <w:tr w:rsidR="00D80E1F" w:rsidRPr="00CF4CE3" w14:paraId="65D9FC3A" w14:textId="77777777" w:rsidTr="00F72A30">
        <w:trPr>
          <w:trHeight w:val="340"/>
        </w:trPr>
        <w:tc>
          <w:tcPr>
            <w:tcW w:w="846" w:type="dxa"/>
          </w:tcPr>
          <w:p w14:paraId="02BC3837"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F</w:t>
            </w:r>
          </w:p>
        </w:tc>
        <w:tc>
          <w:tcPr>
            <w:tcW w:w="1134" w:type="dxa"/>
          </w:tcPr>
          <w:p w14:paraId="09C54244"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25</w:t>
            </w:r>
          </w:p>
        </w:tc>
        <w:tc>
          <w:tcPr>
            <w:tcW w:w="1404" w:type="dxa"/>
          </w:tcPr>
          <w:p w14:paraId="6F8BEB97"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77</w:t>
            </w:r>
          </w:p>
        </w:tc>
      </w:tr>
      <w:tr w:rsidR="00D80E1F" w:rsidRPr="00CF4CE3" w14:paraId="51316388" w14:textId="77777777" w:rsidTr="00F72A30">
        <w:trPr>
          <w:trHeight w:val="340"/>
        </w:trPr>
        <w:tc>
          <w:tcPr>
            <w:tcW w:w="846" w:type="dxa"/>
            <w:tcBorders>
              <w:bottom w:val="single" w:sz="4" w:space="0" w:color="auto"/>
            </w:tcBorders>
          </w:tcPr>
          <w:p w14:paraId="76AE1BDA"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G</w:t>
            </w:r>
          </w:p>
        </w:tc>
        <w:tc>
          <w:tcPr>
            <w:tcW w:w="1134" w:type="dxa"/>
            <w:tcBorders>
              <w:bottom w:val="single" w:sz="4" w:space="0" w:color="auto"/>
            </w:tcBorders>
          </w:tcPr>
          <w:p w14:paraId="106F71C9"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47</w:t>
            </w:r>
          </w:p>
        </w:tc>
        <w:tc>
          <w:tcPr>
            <w:tcW w:w="1404" w:type="dxa"/>
            <w:tcBorders>
              <w:bottom w:val="single" w:sz="4" w:space="0" w:color="auto"/>
            </w:tcBorders>
          </w:tcPr>
          <w:p w14:paraId="1E6CDB9A"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77</w:t>
            </w:r>
          </w:p>
        </w:tc>
      </w:tr>
      <w:tr w:rsidR="00D80E1F" w:rsidRPr="00CF4CE3" w14:paraId="6ED48A84" w14:textId="77777777" w:rsidTr="00F72A30">
        <w:trPr>
          <w:trHeight w:val="340"/>
        </w:trPr>
        <w:tc>
          <w:tcPr>
            <w:tcW w:w="846" w:type="dxa"/>
            <w:tcBorders>
              <w:bottom w:val="single" w:sz="12" w:space="0" w:color="auto"/>
            </w:tcBorders>
          </w:tcPr>
          <w:p w14:paraId="6EC44846" w14:textId="77777777" w:rsidR="00D80E1F" w:rsidRPr="00CF4CE3" w:rsidRDefault="00D80E1F" w:rsidP="00F72A30">
            <w:pPr>
              <w:tabs>
                <w:tab w:val="left" w:pos="1134"/>
              </w:tabs>
              <w:suppressAutoHyphens w:val="0"/>
              <w:spacing w:before="40" w:after="120" w:line="240" w:lineRule="auto"/>
              <w:ind w:right="113"/>
              <w:jc w:val="center"/>
              <w:rPr>
                <w:b/>
                <w:bCs/>
              </w:rPr>
            </w:pPr>
            <w:r w:rsidRPr="00CF4CE3">
              <w:rPr>
                <w:b/>
                <w:bCs/>
              </w:rPr>
              <w:t>H</w:t>
            </w:r>
          </w:p>
        </w:tc>
        <w:tc>
          <w:tcPr>
            <w:tcW w:w="1134" w:type="dxa"/>
            <w:tcBorders>
              <w:bottom w:val="single" w:sz="12" w:space="0" w:color="auto"/>
            </w:tcBorders>
          </w:tcPr>
          <w:p w14:paraId="7B158689"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60</w:t>
            </w:r>
          </w:p>
        </w:tc>
        <w:tc>
          <w:tcPr>
            <w:tcW w:w="1404" w:type="dxa"/>
            <w:tcBorders>
              <w:bottom w:val="single" w:sz="12" w:space="0" w:color="auto"/>
            </w:tcBorders>
          </w:tcPr>
          <w:p w14:paraId="03D71F33" w14:textId="77777777" w:rsidR="00D80E1F" w:rsidRPr="00CF4CE3" w:rsidRDefault="00D80E1F" w:rsidP="00F72A30">
            <w:pPr>
              <w:tabs>
                <w:tab w:val="left" w:pos="1134"/>
              </w:tabs>
              <w:suppressAutoHyphens w:val="0"/>
              <w:spacing w:before="40" w:after="120" w:line="240" w:lineRule="auto"/>
              <w:ind w:right="113"/>
              <w:jc w:val="center"/>
              <w:rPr>
                <w:bCs/>
              </w:rPr>
            </w:pPr>
            <w:r w:rsidRPr="00CF4CE3">
              <w:rPr>
                <w:bCs/>
              </w:rPr>
              <w:t>0</w:t>
            </w:r>
          </w:p>
        </w:tc>
      </w:tr>
    </w:tbl>
    <w:p w14:paraId="6AD2E37C" w14:textId="77777777" w:rsidR="00D80E1F" w:rsidRPr="00CF4CE3" w:rsidRDefault="00D80E1F" w:rsidP="00D80E1F">
      <w:pPr>
        <w:tabs>
          <w:tab w:val="left" w:pos="2685"/>
        </w:tabs>
        <w:suppressAutoHyphens w:val="0"/>
        <w:spacing w:line="240" w:lineRule="auto"/>
        <w:ind w:left="2160"/>
        <w:rPr>
          <w:b/>
          <w:sz w:val="24"/>
        </w:rPr>
      </w:pPr>
    </w:p>
    <w:p w14:paraId="376DFDDD" w14:textId="77777777" w:rsidR="00D80E1F" w:rsidRPr="00CF4CE3" w:rsidRDefault="00D80E1F" w:rsidP="00D80E1F">
      <w:pPr>
        <w:widowControl w:val="0"/>
        <w:tabs>
          <w:tab w:val="left" w:pos="-720"/>
          <w:tab w:val="left" w:pos="1080"/>
          <w:tab w:val="left" w:pos="1440"/>
          <w:tab w:val="left" w:pos="1800"/>
          <w:tab w:val="left" w:pos="5108"/>
        </w:tabs>
        <w:suppressAutoHyphens w:val="0"/>
        <w:spacing w:line="240" w:lineRule="auto"/>
        <w:jc w:val="both"/>
        <w:rPr>
          <w:bCs/>
          <w:sz w:val="24"/>
        </w:rPr>
      </w:pPr>
    </w:p>
    <w:p w14:paraId="11B0DDD5" w14:textId="77777777" w:rsidR="00D80E1F" w:rsidRPr="00CF4CE3" w:rsidRDefault="00D80E1F" w:rsidP="00D80E1F">
      <w:pPr>
        <w:tabs>
          <w:tab w:val="right" w:pos="1021"/>
          <w:tab w:val="left" w:pos="1560"/>
        </w:tabs>
        <w:suppressAutoHyphens w:val="0"/>
        <w:spacing w:line="220" w:lineRule="exact"/>
        <w:ind w:left="1134" w:right="1134" w:hanging="1134"/>
        <w:rPr>
          <w:sz w:val="18"/>
        </w:rPr>
      </w:pPr>
    </w:p>
    <w:p w14:paraId="493ADFFD" w14:textId="77777777" w:rsidR="00D80E1F" w:rsidRPr="00CF4CE3" w:rsidRDefault="00D80E1F" w:rsidP="00D80E1F">
      <w:pPr>
        <w:keepNext/>
        <w:keepLines/>
        <w:numPr>
          <w:ilvl w:val="0"/>
          <w:numId w:val="7"/>
        </w:numPr>
        <w:tabs>
          <w:tab w:val="clear" w:pos="2268"/>
          <w:tab w:val="right" w:pos="851"/>
        </w:tabs>
        <w:suppressAutoHyphens w:val="0"/>
        <w:spacing w:before="360" w:after="240" w:line="300" w:lineRule="exact"/>
        <w:ind w:left="1134" w:right="1134" w:hanging="1134"/>
        <w:rPr>
          <w:b/>
          <w:sz w:val="28"/>
        </w:rPr>
        <w:sectPr w:rsidR="00D80E1F" w:rsidRPr="00CF4CE3" w:rsidSect="00F72A30">
          <w:headerReference w:type="even" r:id="rId41"/>
          <w:headerReference w:type="default" r:id="rId42"/>
          <w:headerReference w:type="first" r:id="rId43"/>
          <w:footnotePr>
            <w:numRestart w:val="eachSect"/>
          </w:footnotePr>
          <w:endnotePr>
            <w:numFmt w:val="lowerLetter"/>
          </w:endnotePr>
          <w:pgSz w:w="11906" w:h="16838"/>
          <w:pgMar w:top="1701" w:right="1134" w:bottom="2268" w:left="1134" w:header="964" w:footer="1985" w:gutter="0"/>
          <w:cols w:space="720"/>
          <w:docGrid w:linePitch="326"/>
        </w:sectPr>
      </w:pPr>
    </w:p>
    <w:p w14:paraId="72AFBBCF" w14:textId="77777777" w:rsidR="00D80E1F" w:rsidRPr="00CF4CE3" w:rsidRDefault="00D80E1F" w:rsidP="00D80E1F">
      <w:pPr>
        <w:keepNext/>
        <w:keepLines/>
        <w:tabs>
          <w:tab w:val="right" w:pos="851"/>
        </w:tabs>
        <w:suppressAutoHyphens w:val="0"/>
        <w:spacing w:before="360" w:after="240" w:line="300" w:lineRule="exact"/>
        <w:ind w:right="1134"/>
        <w:rPr>
          <w:b/>
          <w:bCs/>
          <w:sz w:val="28"/>
        </w:rPr>
      </w:pPr>
      <w:bookmarkStart w:id="120" w:name="_Toc387935190"/>
      <w:bookmarkStart w:id="121" w:name="_Toc456777186"/>
      <w:r w:rsidRPr="00CF4CE3">
        <w:rPr>
          <w:b/>
          <w:sz w:val="28"/>
          <w:lang w:val="en-US"/>
        </w:rPr>
        <w:lastRenderedPageBreak/>
        <w:t xml:space="preserve">Annex </w:t>
      </w:r>
      <w:bookmarkEnd w:id="120"/>
      <w:bookmarkEnd w:id="121"/>
      <w:r w:rsidRPr="00CF4CE3">
        <w:rPr>
          <w:b/>
          <w:sz w:val="28"/>
          <w:lang w:val="en-US"/>
        </w:rPr>
        <w:t>10</w:t>
      </w:r>
    </w:p>
    <w:p w14:paraId="5AC4D84D" w14:textId="77777777" w:rsidR="00D80E1F" w:rsidRPr="00D80E1F" w:rsidRDefault="00D80E1F" w:rsidP="00D80E1F">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122" w:name="_Toc456777187"/>
      <w:r w:rsidRPr="00D80E1F">
        <w:rPr>
          <w:b/>
          <w:bCs/>
          <w:sz w:val="28"/>
          <w:lang w:val="en-GB"/>
        </w:rPr>
        <w:tab/>
        <w:t>Test methods for the navigation solutions</w:t>
      </w:r>
      <w:bookmarkEnd w:id="122"/>
    </w:p>
    <w:p w14:paraId="4CAAF596" w14:textId="77777777" w:rsidR="00D80E1F" w:rsidRPr="00D80E1F" w:rsidRDefault="00D80E1F" w:rsidP="00D80E1F">
      <w:pPr>
        <w:suppressAutoHyphens w:val="0"/>
        <w:spacing w:before="120" w:after="120" w:line="240" w:lineRule="auto"/>
        <w:ind w:left="1134" w:right="1134"/>
        <w:jc w:val="both"/>
        <w:rPr>
          <w:lang w:val="en-GB"/>
        </w:rPr>
      </w:pPr>
      <w:r w:rsidRPr="00D80E1F">
        <w:rPr>
          <w:lang w:val="en-GB"/>
        </w:rPr>
        <w:t>The purpose of the tests in this annex is to verify the compliance of navigation characteristics of the AECD/AECS calculated by its GNSS receiver.</w:t>
      </w:r>
    </w:p>
    <w:p w14:paraId="559C5FBF"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1.</w:t>
      </w:r>
      <w:r w:rsidRPr="00D80E1F">
        <w:rPr>
          <w:lang w:val="en-GB"/>
        </w:rPr>
        <w:tab/>
        <w:t>Test conditions</w:t>
      </w:r>
    </w:p>
    <w:p w14:paraId="6B11FD92" w14:textId="3963E94F"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1.1.</w:t>
      </w:r>
      <w:r w:rsidRPr="00D80E1F">
        <w:rPr>
          <w:lang w:val="en-GB"/>
        </w:rPr>
        <w:tab/>
        <w:t>The test object is the AECD/AECS, which includes a GNSS receiver and a GNSS antenna, specifying navigation characteristics and</w:t>
      </w:r>
      <w:r w:rsidR="00094C05">
        <w:rPr>
          <w:lang w:val="en-GB"/>
        </w:rPr>
        <w:t xml:space="preserve"> features of the tested system.</w:t>
      </w:r>
    </w:p>
    <w:p w14:paraId="2C39CC6A"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1.1.1.</w:t>
      </w:r>
      <w:r w:rsidRPr="00D80E1F">
        <w:rPr>
          <w:lang w:val="en-GB"/>
        </w:rPr>
        <w:tab/>
        <w:t>The number of the AECD/AECS test samples shall be at least 3 pieces and the testing can be performed in parallel.</w:t>
      </w:r>
    </w:p>
    <w:p w14:paraId="4063DA72"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1.1.2.</w:t>
      </w:r>
      <w:r w:rsidRPr="00D80E1F">
        <w:rPr>
          <w:lang w:val="en-GB"/>
        </w:rPr>
        <w:tab/>
        <w:t>The AECD/AECS is provided for the test with the installed SIM-card, operation manual and the software (provided on electronic media).</w:t>
      </w:r>
      <w:r w:rsidRPr="00D80E1F" w:rsidDel="008027EC">
        <w:rPr>
          <w:lang w:val="en-GB"/>
        </w:rPr>
        <w:t xml:space="preserve"> </w:t>
      </w:r>
    </w:p>
    <w:p w14:paraId="51C01C62"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1.1.3.</w:t>
      </w:r>
      <w:r w:rsidRPr="00D80E1F">
        <w:rPr>
          <w:lang w:val="en-GB"/>
        </w:rPr>
        <w:tab/>
        <w:t>The attached documents shall contain the following data:</w:t>
      </w:r>
    </w:p>
    <w:p w14:paraId="520DB4B1"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ab/>
        <w:t>(a)</w:t>
      </w:r>
      <w:r w:rsidRPr="00D80E1F">
        <w:rPr>
          <w:lang w:val="en-GB"/>
        </w:rPr>
        <w:tab/>
        <w:t>device serial number;</w:t>
      </w:r>
    </w:p>
    <w:p w14:paraId="72D9C303"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ab/>
        <w:t>(b)</w:t>
      </w:r>
      <w:r w:rsidRPr="00D80E1F">
        <w:rPr>
          <w:lang w:val="en-GB"/>
        </w:rPr>
        <w:tab/>
        <w:t>hardware version;</w:t>
      </w:r>
    </w:p>
    <w:p w14:paraId="271B4CB1"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ab/>
        <w:t>(c)</w:t>
      </w:r>
      <w:r w:rsidRPr="00D80E1F">
        <w:rPr>
          <w:lang w:val="en-GB"/>
        </w:rPr>
        <w:tab/>
        <w:t>software version;</w:t>
      </w:r>
    </w:p>
    <w:p w14:paraId="5D59ECDA"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ab/>
        <w:t>(d)</w:t>
      </w:r>
      <w:r w:rsidRPr="00D80E1F">
        <w:rPr>
          <w:lang w:val="en-GB"/>
        </w:rPr>
        <w:tab/>
        <w:t>device provider identification number;</w:t>
      </w:r>
    </w:p>
    <w:p w14:paraId="5DE05D22"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ab/>
        <w:t>(e)</w:t>
      </w:r>
      <w:r w:rsidRPr="00D80E1F">
        <w:rPr>
          <w:lang w:val="en-GB"/>
        </w:rPr>
        <w:tab/>
        <w:t>the relevant technical documentation to perform the tests.</w:t>
      </w:r>
    </w:p>
    <w:p w14:paraId="0361B773"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1.1.4.</w:t>
      </w:r>
      <w:r w:rsidRPr="00D80E1F">
        <w:rPr>
          <w:lang w:val="en-GB"/>
        </w:rPr>
        <w:tab/>
        <w:t>Tests are carried out in normal climatic conditions in accordance with standard ISO 16750-1:2006:</w:t>
      </w:r>
    </w:p>
    <w:p w14:paraId="56C75EF0"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ab/>
        <w:t>(a)</w:t>
      </w:r>
      <w:r w:rsidRPr="00D80E1F">
        <w:rPr>
          <w:lang w:val="en-GB"/>
        </w:rPr>
        <w:tab/>
        <w:t>air temperature (23 ± 5) °C; and</w:t>
      </w:r>
    </w:p>
    <w:p w14:paraId="399204D0" w14:textId="77777777" w:rsidR="00D80E1F" w:rsidRPr="00D80E1F" w:rsidRDefault="00D80E1F" w:rsidP="00D80E1F">
      <w:pPr>
        <w:tabs>
          <w:tab w:val="left" w:pos="2268"/>
        </w:tabs>
        <w:suppressAutoHyphens w:val="0"/>
        <w:spacing w:before="120" w:after="120" w:line="240" w:lineRule="auto"/>
        <w:ind w:left="2268" w:right="1134" w:hanging="1134"/>
        <w:jc w:val="both"/>
        <w:rPr>
          <w:lang w:val="en-GB"/>
        </w:rPr>
      </w:pPr>
      <w:r w:rsidRPr="00D80E1F">
        <w:rPr>
          <w:lang w:val="en-GB"/>
        </w:rPr>
        <w:tab/>
        <w:t>(b)</w:t>
      </w:r>
      <w:r w:rsidRPr="00D80E1F">
        <w:rPr>
          <w:lang w:val="en-GB"/>
        </w:rPr>
        <w:tab/>
        <w:t>relative air humidity of 25 per cent to 75 per cent.</w:t>
      </w:r>
    </w:p>
    <w:p w14:paraId="31CF816C"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1.1.5.</w:t>
      </w:r>
      <w:r w:rsidRPr="00D80E1F">
        <w:rPr>
          <w:lang w:val="en-GB"/>
        </w:rPr>
        <w:tab/>
        <w:t xml:space="preserve">Tests of the AECD/AECS in respect of its GNSS receiver shall be performed with test and auxiliary equipment specified in Table </w:t>
      </w:r>
      <w:r w:rsidRPr="00094C05">
        <w:rPr>
          <w:lang w:val="en-GB"/>
        </w:rPr>
        <w:t>6</w:t>
      </w:r>
      <w:r w:rsidRPr="00D80E1F">
        <w:rPr>
          <w:lang w:val="en-GB"/>
        </w:rPr>
        <w:t>.</w:t>
      </w:r>
    </w:p>
    <w:p w14:paraId="00A4C842" w14:textId="77777777" w:rsidR="00D80E1F" w:rsidRPr="00D80E1F" w:rsidRDefault="00D80E1F" w:rsidP="00D80E1F">
      <w:pPr>
        <w:suppressAutoHyphens w:val="0"/>
        <w:spacing w:line="240" w:lineRule="auto"/>
        <w:rPr>
          <w:lang w:val="en-GB"/>
        </w:rPr>
      </w:pPr>
      <w:r w:rsidRPr="00D80E1F">
        <w:rPr>
          <w:lang w:val="en-GB"/>
        </w:rPr>
        <w:br w:type="page"/>
      </w:r>
    </w:p>
    <w:p w14:paraId="4CA32C0C" w14:textId="77777777" w:rsidR="00D80E1F" w:rsidRPr="00D80E1F" w:rsidRDefault="00D80E1F" w:rsidP="00D80E1F">
      <w:pPr>
        <w:suppressAutoHyphens w:val="0"/>
        <w:spacing w:after="120" w:line="220" w:lineRule="exact"/>
        <w:ind w:left="1170" w:right="1138"/>
        <w:rPr>
          <w:lang w:val="en-GB"/>
        </w:rPr>
      </w:pPr>
      <w:r w:rsidRPr="00D80E1F">
        <w:rPr>
          <w:lang w:val="en-GB"/>
        </w:rPr>
        <w:lastRenderedPageBreak/>
        <w:t xml:space="preserve">Table </w:t>
      </w:r>
      <w:r w:rsidRPr="00094C05">
        <w:rPr>
          <w:lang w:val="en-GB"/>
        </w:rPr>
        <w:t>6</w:t>
      </w:r>
      <w:r w:rsidRPr="00D80E1F">
        <w:rPr>
          <w:lang w:val="en-GB"/>
        </w:rPr>
        <w:br/>
      </w:r>
      <w:r w:rsidRPr="00D80E1F">
        <w:rPr>
          <w:b/>
          <w:lang w:val="en-GB"/>
        </w:rPr>
        <w:t>Recommended list of measurement instruments, test and auxiliary equipment</w:t>
      </w:r>
    </w:p>
    <w:tbl>
      <w:tblPr>
        <w:tblW w:w="7371" w:type="dxa"/>
        <w:tblInd w:w="11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666"/>
        <w:gridCol w:w="2445"/>
        <w:gridCol w:w="3260"/>
      </w:tblGrid>
      <w:tr w:rsidR="00D80E1F" w:rsidRPr="00833666" w14:paraId="470EC090" w14:textId="77777777" w:rsidTr="00F72A30">
        <w:trPr>
          <w:cantSplit/>
          <w:trHeight w:val="318"/>
          <w:tblHeader/>
        </w:trPr>
        <w:tc>
          <w:tcPr>
            <w:tcW w:w="1666" w:type="dxa"/>
            <w:vMerge w:val="restart"/>
            <w:tcBorders>
              <w:top w:val="single" w:sz="6" w:space="0" w:color="auto"/>
              <w:left w:val="single" w:sz="6" w:space="0" w:color="auto"/>
              <w:bottom w:val="single" w:sz="6" w:space="0" w:color="auto"/>
              <w:right w:val="single" w:sz="6" w:space="0" w:color="auto"/>
            </w:tcBorders>
            <w:tcMar>
              <w:left w:w="28" w:type="dxa"/>
              <w:right w:w="28" w:type="dxa"/>
            </w:tcMar>
          </w:tcPr>
          <w:p w14:paraId="2ADD9850" w14:textId="77777777" w:rsidR="00D80E1F" w:rsidRPr="00CF4CE3" w:rsidRDefault="00D80E1F" w:rsidP="00F72A30">
            <w:pPr>
              <w:widowControl w:val="0"/>
              <w:tabs>
                <w:tab w:val="left" w:pos="1418"/>
              </w:tabs>
              <w:suppressAutoHyphens w:val="0"/>
              <w:spacing w:after="120" w:line="240" w:lineRule="exact"/>
              <w:ind w:left="98" w:right="284"/>
              <w:jc w:val="both"/>
              <w:rPr>
                <w:i/>
                <w:sz w:val="18"/>
                <w:szCs w:val="18"/>
                <w:lang w:eastAsia="ru-RU"/>
              </w:rPr>
            </w:pPr>
            <w:r w:rsidRPr="00CF4CE3">
              <w:rPr>
                <w:i/>
                <w:sz w:val="18"/>
                <w:szCs w:val="18"/>
                <w:lang w:eastAsia="ru-RU"/>
              </w:rPr>
              <w:t>Equipment name</w:t>
            </w:r>
          </w:p>
        </w:tc>
        <w:tc>
          <w:tcPr>
            <w:tcW w:w="5705" w:type="dxa"/>
            <w:gridSpan w:val="2"/>
            <w:tcBorders>
              <w:top w:val="single" w:sz="6" w:space="0" w:color="auto"/>
              <w:left w:val="single" w:sz="6" w:space="0" w:color="auto"/>
              <w:bottom w:val="single" w:sz="6" w:space="0" w:color="auto"/>
              <w:right w:val="single" w:sz="6" w:space="0" w:color="auto"/>
            </w:tcBorders>
            <w:tcMar>
              <w:left w:w="28" w:type="dxa"/>
              <w:right w:w="28" w:type="dxa"/>
            </w:tcMar>
          </w:tcPr>
          <w:p w14:paraId="1228ECBD" w14:textId="77777777" w:rsidR="00D80E1F" w:rsidRPr="00D80E1F" w:rsidRDefault="00D80E1F" w:rsidP="00F72A30">
            <w:pPr>
              <w:widowControl w:val="0"/>
              <w:tabs>
                <w:tab w:val="left" w:pos="1418"/>
              </w:tabs>
              <w:suppressAutoHyphens w:val="0"/>
              <w:spacing w:after="120" w:line="240" w:lineRule="exact"/>
              <w:ind w:left="284" w:right="284"/>
              <w:jc w:val="both"/>
              <w:rPr>
                <w:i/>
                <w:sz w:val="18"/>
                <w:szCs w:val="18"/>
                <w:lang w:val="en-GB" w:eastAsia="ru-RU"/>
              </w:rPr>
            </w:pPr>
            <w:r w:rsidRPr="00D80E1F">
              <w:rPr>
                <w:i/>
                <w:sz w:val="18"/>
                <w:szCs w:val="18"/>
                <w:lang w:val="en-GB" w:eastAsia="ru-RU"/>
              </w:rPr>
              <w:t xml:space="preserve">Required technical characteristics of test equipment </w:t>
            </w:r>
          </w:p>
        </w:tc>
      </w:tr>
      <w:tr w:rsidR="00D80E1F" w:rsidRPr="00CF4CE3" w14:paraId="262B3787" w14:textId="77777777" w:rsidTr="00F72A30">
        <w:trPr>
          <w:cantSplit/>
          <w:trHeight w:val="300"/>
          <w:tblHeader/>
        </w:trPr>
        <w:tc>
          <w:tcPr>
            <w:tcW w:w="1666" w:type="dxa"/>
            <w:vMerge/>
            <w:tcBorders>
              <w:top w:val="single" w:sz="6" w:space="0" w:color="auto"/>
              <w:left w:val="single" w:sz="6" w:space="0" w:color="auto"/>
              <w:bottom w:val="single" w:sz="12" w:space="0" w:color="auto"/>
              <w:right w:val="single" w:sz="6" w:space="0" w:color="auto"/>
            </w:tcBorders>
            <w:tcMar>
              <w:left w:w="28" w:type="dxa"/>
              <w:right w:w="28" w:type="dxa"/>
            </w:tcMar>
            <w:vAlign w:val="center"/>
          </w:tcPr>
          <w:p w14:paraId="1BFE2D1B" w14:textId="77777777" w:rsidR="00D80E1F" w:rsidRPr="00D80E1F" w:rsidRDefault="00D80E1F" w:rsidP="00F72A30">
            <w:pPr>
              <w:widowControl w:val="0"/>
              <w:tabs>
                <w:tab w:val="left" w:pos="1418"/>
              </w:tabs>
              <w:suppressAutoHyphens w:val="0"/>
              <w:spacing w:after="120" w:line="240" w:lineRule="exact"/>
              <w:ind w:left="98" w:right="284"/>
              <w:jc w:val="both"/>
              <w:rPr>
                <w:i/>
                <w:sz w:val="18"/>
                <w:szCs w:val="18"/>
                <w:lang w:val="en-GB" w:eastAsia="ru-RU"/>
              </w:rPr>
            </w:pPr>
          </w:p>
        </w:tc>
        <w:tc>
          <w:tcPr>
            <w:tcW w:w="2445" w:type="dxa"/>
            <w:tcBorders>
              <w:top w:val="single" w:sz="6" w:space="0" w:color="auto"/>
              <w:left w:val="single" w:sz="6" w:space="0" w:color="auto"/>
              <w:bottom w:val="single" w:sz="12" w:space="0" w:color="auto"/>
              <w:right w:val="single" w:sz="6" w:space="0" w:color="auto"/>
            </w:tcBorders>
            <w:tcMar>
              <w:left w:w="28" w:type="dxa"/>
              <w:right w:w="28" w:type="dxa"/>
            </w:tcMar>
          </w:tcPr>
          <w:p w14:paraId="011521A8" w14:textId="77777777" w:rsidR="00D80E1F" w:rsidRPr="00CF4CE3" w:rsidRDefault="00D80E1F" w:rsidP="00F72A30">
            <w:pPr>
              <w:widowControl w:val="0"/>
              <w:tabs>
                <w:tab w:val="left" w:pos="1418"/>
              </w:tabs>
              <w:suppressAutoHyphens w:val="0"/>
              <w:spacing w:after="120" w:line="240" w:lineRule="exact"/>
              <w:ind w:left="284" w:right="284"/>
              <w:jc w:val="both"/>
              <w:rPr>
                <w:i/>
                <w:sz w:val="18"/>
                <w:szCs w:val="18"/>
                <w:lang w:eastAsia="ru-RU"/>
              </w:rPr>
            </w:pPr>
            <w:r w:rsidRPr="00CF4CE3">
              <w:rPr>
                <w:i/>
                <w:sz w:val="18"/>
                <w:szCs w:val="18"/>
                <w:lang w:eastAsia="ru-RU"/>
              </w:rPr>
              <w:t>Scale range</w:t>
            </w:r>
          </w:p>
        </w:tc>
        <w:tc>
          <w:tcPr>
            <w:tcW w:w="3260" w:type="dxa"/>
            <w:tcBorders>
              <w:top w:val="single" w:sz="6" w:space="0" w:color="auto"/>
              <w:left w:val="single" w:sz="6" w:space="0" w:color="auto"/>
              <w:bottom w:val="single" w:sz="12" w:space="0" w:color="auto"/>
              <w:right w:val="single" w:sz="6" w:space="0" w:color="auto"/>
            </w:tcBorders>
            <w:tcMar>
              <w:left w:w="28" w:type="dxa"/>
              <w:right w:w="28" w:type="dxa"/>
            </w:tcMar>
          </w:tcPr>
          <w:p w14:paraId="22B8CA07" w14:textId="77777777" w:rsidR="00D80E1F" w:rsidRPr="00CF4CE3" w:rsidRDefault="00D80E1F" w:rsidP="00F72A30">
            <w:pPr>
              <w:widowControl w:val="0"/>
              <w:tabs>
                <w:tab w:val="left" w:pos="1418"/>
              </w:tabs>
              <w:suppressAutoHyphens w:val="0"/>
              <w:spacing w:after="120" w:line="240" w:lineRule="exact"/>
              <w:ind w:left="284" w:right="284"/>
              <w:jc w:val="both"/>
              <w:rPr>
                <w:i/>
                <w:sz w:val="18"/>
                <w:szCs w:val="18"/>
                <w:lang w:eastAsia="ru-RU"/>
              </w:rPr>
            </w:pPr>
            <w:r w:rsidRPr="00CF4CE3">
              <w:rPr>
                <w:i/>
                <w:sz w:val="18"/>
                <w:szCs w:val="18"/>
                <w:lang w:eastAsia="ru-RU"/>
              </w:rPr>
              <w:t>Scale accuracy</w:t>
            </w:r>
          </w:p>
        </w:tc>
      </w:tr>
      <w:tr w:rsidR="00D80E1F" w:rsidRPr="00CF4CE3" w14:paraId="0AAD2BC6" w14:textId="77777777" w:rsidTr="00F72A30">
        <w:trPr>
          <w:cantSplit/>
        </w:trPr>
        <w:tc>
          <w:tcPr>
            <w:tcW w:w="1666" w:type="dxa"/>
            <w:tcBorders>
              <w:top w:val="single" w:sz="6" w:space="0" w:color="auto"/>
              <w:left w:val="single" w:sz="6" w:space="0" w:color="auto"/>
              <w:bottom w:val="single" w:sz="4" w:space="0" w:color="auto"/>
              <w:right w:val="single" w:sz="6" w:space="0" w:color="auto"/>
            </w:tcBorders>
            <w:tcMar>
              <w:left w:w="28" w:type="dxa"/>
              <w:right w:w="0" w:type="dxa"/>
            </w:tcMar>
          </w:tcPr>
          <w:p w14:paraId="62FDF1DF" w14:textId="77777777" w:rsidR="00D80E1F" w:rsidRPr="00D80E1F" w:rsidRDefault="00D80E1F" w:rsidP="00F72A30">
            <w:pPr>
              <w:widowControl w:val="0"/>
              <w:tabs>
                <w:tab w:val="left" w:pos="1418"/>
              </w:tabs>
              <w:suppressAutoHyphens w:val="0"/>
              <w:spacing w:line="240" w:lineRule="exact"/>
              <w:ind w:left="98" w:right="288"/>
              <w:rPr>
                <w:lang w:val="en-GB" w:eastAsia="ru-RU"/>
              </w:rPr>
            </w:pPr>
            <w:r w:rsidRPr="00D80E1F">
              <w:rPr>
                <w:lang w:val="en-GB" w:eastAsia="ru-RU"/>
              </w:rPr>
              <w:t>Global navigation satellite system simulator of GLONASS, Galileo and GPS signals</w:t>
            </w:r>
          </w:p>
        </w:tc>
        <w:tc>
          <w:tcPr>
            <w:tcW w:w="2445" w:type="dxa"/>
            <w:tcBorders>
              <w:top w:val="single" w:sz="6" w:space="0" w:color="auto"/>
              <w:left w:val="single" w:sz="6" w:space="0" w:color="auto"/>
              <w:bottom w:val="single" w:sz="4" w:space="0" w:color="auto"/>
              <w:right w:val="single" w:sz="6" w:space="0" w:color="auto"/>
            </w:tcBorders>
            <w:tcMar>
              <w:left w:w="28" w:type="dxa"/>
              <w:right w:w="0" w:type="dxa"/>
            </w:tcMar>
          </w:tcPr>
          <w:p w14:paraId="4334E692" w14:textId="77777777" w:rsidR="00D80E1F" w:rsidRPr="00D80E1F" w:rsidRDefault="00D80E1F" w:rsidP="00F72A30">
            <w:pPr>
              <w:widowControl w:val="0"/>
              <w:tabs>
                <w:tab w:val="left" w:pos="1418"/>
              </w:tabs>
              <w:suppressAutoHyphens w:val="0"/>
              <w:spacing w:line="240" w:lineRule="exact"/>
              <w:ind w:left="52" w:right="288"/>
              <w:rPr>
                <w:lang w:val="en-GB" w:eastAsia="ru-RU"/>
              </w:rPr>
            </w:pPr>
            <w:r w:rsidRPr="00D80E1F">
              <w:rPr>
                <w:lang w:val="en-GB" w:eastAsia="ru-RU"/>
              </w:rPr>
              <w:t>Number of simulated signals</w:t>
            </w:r>
            <w:r w:rsidRPr="00D80E1F">
              <w:rPr>
                <w:b/>
                <w:lang w:val="en-GB" w:eastAsia="ru-RU"/>
              </w:rPr>
              <w:t>:</w:t>
            </w:r>
            <w:r w:rsidRPr="00D80E1F">
              <w:rPr>
                <w:lang w:val="en-GB" w:eastAsia="ru-RU"/>
              </w:rPr>
              <w:t xml:space="preserve"> at least 18</w:t>
            </w:r>
          </w:p>
        </w:tc>
        <w:tc>
          <w:tcPr>
            <w:tcW w:w="3260" w:type="dxa"/>
            <w:tcBorders>
              <w:top w:val="single" w:sz="6" w:space="0" w:color="auto"/>
              <w:left w:val="single" w:sz="6" w:space="0" w:color="auto"/>
              <w:bottom w:val="single" w:sz="4" w:space="0" w:color="auto"/>
              <w:right w:val="single" w:sz="6" w:space="0" w:color="auto"/>
            </w:tcBorders>
            <w:tcMar>
              <w:left w:w="28" w:type="dxa"/>
              <w:right w:w="0" w:type="dxa"/>
            </w:tcMar>
          </w:tcPr>
          <w:p w14:paraId="5F7E3612" w14:textId="77777777" w:rsidR="00D80E1F" w:rsidRPr="00D80E1F" w:rsidRDefault="00D80E1F" w:rsidP="00F72A30">
            <w:pPr>
              <w:widowControl w:val="0"/>
              <w:tabs>
                <w:tab w:val="left" w:pos="1418"/>
              </w:tabs>
              <w:suppressAutoHyphens w:val="0"/>
              <w:spacing w:line="240" w:lineRule="exact"/>
              <w:ind w:left="165" w:right="288"/>
              <w:rPr>
                <w:lang w:val="en-GB" w:eastAsia="ru-RU"/>
              </w:rPr>
            </w:pPr>
            <w:r w:rsidRPr="00D80E1F">
              <w:rPr>
                <w:lang w:val="en-GB" w:eastAsia="ru-RU"/>
              </w:rPr>
              <w:t>Mean square deviation of random accuracy component of pseudo-range to GLONASS / Galileo / GPS satellites not more:</w:t>
            </w:r>
          </w:p>
          <w:p w14:paraId="07ED31E0" w14:textId="77777777" w:rsidR="00D80E1F" w:rsidRPr="00CF4CE3" w:rsidRDefault="00D80E1F" w:rsidP="00D80E1F">
            <w:pPr>
              <w:widowControl w:val="0"/>
              <w:numPr>
                <w:ilvl w:val="0"/>
                <w:numId w:val="26"/>
              </w:numPr>
              <w:suppressAutoHyphens w:val="0"/>
              <w:spacing w:line="240" w:lineRule="exact"/>
              <w:ind w:left="345" w:right="288" w:hanging="180"/>
              <w:rPr>
                <w:lang w:eastAsia="ru-RU"/>
              </w:rPr>
            </w:pPr>
            <w:r w:rsidRPr="00CF4CE3">
              <w:rPr>
                <w:lang w:eastAsia="ru-RU"/>
              </w:rPr>
              <w:t>stadiometric code phase: 0.1 m;</w:t>
            </w:r>
          </w:p>
          <w:p w14:paraId="319F0FFB" w14:textId="77777777" w:rsidR="00D80E1F" w:rsidRPr="00CF4CE3" w:rsidRDefault="00D80E1F" w:rsidP="00D80E1F">
            <w:pPr>
              <w:widowControl w:val="0"/>
              <w:numPr>
                <w:ilvl w:val="0"/>
                <w:numId w:val="26"/>
              </w:numPr>
              <w:suppressAutoHyphens w:val="0"/>
              <w:spacing w:line="240" w:lineRule="exact"/>
              <w:ind w:left="345" w:right="288" w:hanging="180"/>
              <w:rPr>
                <w:lang w:eastAsia="ru-RU"/>
              </w:rPr>
            </w:pPr>
            <w:r w:rsidRPr="00CF4CE3">
              <w:rPr>
                <w:lang w:eastAsia="ru-RU"/>
              </w:rPr>
              <w:t>communication carrier phase: 0.001 m;</w:t>
            </w:r>
          </w:p>
          <w:p w14:paraId="3E34CD1A" w14:textId="77777777" w:rsidR="00D80E1F" w:rsidRPr="00CF4CE3" w:rsidRDefault="00D80E1F" w:rsidP="00D80E1F">
            <w:pPr>
              <w:widowControl w:val="0"/>
              <w:numPr>
                <w:ilvl w:val="0"/>
                <w:numId w:val="26"/>
              </w:numPr>
              <w:suppressAutoHyphens w:val="0"/>
              <w:spacing w:line="240" w:lineRule="exact"/>
              <w:ind w:left="345" w:right="288" w:hanging="180"/>
              <w:rPr>
                <w:lang w:eastAsia="ru-RU"/>
              </w:rPr>
            </w:pPr>
            <w:r w:rsidRPr="00CF4CE3">
              <w:rPr>
                <w:lang w:eastAsia="ru-RU"/>
              </w:rPr>
              <w:t>pseudovelocity: 0.005 m/s.</w:t>
            </w:r>
          </w:p>
        </w:tc>
      </w:tr>
      <w:tr w:rsidR="00D80E1F" w:rsidRPr="00CF4CE3" w14:paraId="04F70737" w14:textId="77777777" w:rsidTr="00F72A30">
        <w:trPr>
          <w:cantSplit/>
        </w:trPr>
        <w:tc>
          <w:tcPr>
            <w:tcW w:w="1666" w:type="dxa"/>
            <w:tcBorders>
              <w:top w:val="single" w:sz="4" w:space="0" w:color="auto"/>
              <w:left w:val="single" w:sz="6" w:space="0" w:color="auto"/>
              <w:bottom w:val="single" w:sz="4" w:space="0" w:color="auto"/>
              <w:right w:val="single" w:sz="6" w:space="0" w:color="auto"/>
            </w:tcBorders>
            <w:tcMar>
              <w:left w:w="28" w:type="dxa"/>
              <w:right w:w="0" w:type="dxa"/>
            </w:tcMar>
          </w:tcPr>
          <w:p w14:paraId="30750FCA" w14:textId="77777777" w:rsidR="00D80E1F" w:rsidRPr="00CF4CE3" w:rsidRDefault="00D80E1F" w:rsidP="00F72A30">
            <w:pPr>
              <w:widowControl w:val="0"/>
              <w:tabs>
                <w:tab w:val="left" w:pos="1418"/>
              </w:tabs>
              <w:suppressAutoHyphens w:val="0"/>
              <w:spacing w:line="240" w:lineRule="exact"/>
              <w:ind w:left="98" w:right="288"/>
              <w:rPr>
                <w:lang w:eastAsia="ru-RU"/>
              </w:rPr>
            </w:pPr>
            <w:r w:rsidRPr="00CF4CE3">
              <w:rPr>
                <w:lang w:eastAsia="ru-RU"/>
              </w:rPr>
              <w:t>Digital stopwatch</w:t>
            </w:r>
          </w:p>
        </w:tc>
        <w:tc>
          <w:tcPr>
            <w:tcW w:w="2445" w:type="dxa"/>
            <w:tcBorders>
              <w:top w:val="single" w:sz="4" w:space="0" w:color="auto"/>
              <w:left w:val="single" w:sz="6" w:space="0" w:color="auto"/>
              <w:bottom w:val="single" w:sz="4" w:space="0" w:color="auto"/>
              <w:right w:val="single" w:sz="6" w:space="0" w:color="auto"/>
            </w:tcBorders>
            <w:tcMar>
              <w:left w:w="28" w:type="dxa"/>
              <w:right w:w="0" w:type="dxa"/>
            </w:tcMar>
          </w:tcPr>
          <w:p w14:paraId="15EB8F74" w14:textId="77777777" w:rsidR="00D80E1F" w:rsidRPr="00D80E1F" w:rsidRDefault="00D80E1F" w:rsidP="00F72A30">
            <w:pPr>
              <w:widowControl w:val="0"/>
              <w:tabs>
                <w:tab w:val="left" w:pos="1418"/>
              </w:tabs>
              <w:suppressAutoHyphens w:val="0"/>
              <w:spacing w:line="240" w:lineRule="exact"/>
              <w:ind w:left="52" w:right="142"/>
              <w:rPr>
                <w:lang w:val="en-GB" w:eastAsia="ru-RU"/>
              </w:rPr>
            </w:pPr>
            <w:r w:rsidRPr="00D80E1F">
              <w:rPr>
                <w:lang w:val="en-GB" w:eastAsia="ru-RU"/>
              </w:rPr>
              <w:t>Maximum count volume: 9h 59 min. 59.99 s</w:t>
            </w:r>
          </w:p>
        </w:tc>
        <w:tc>
          <w:tcPr>
            <w:tcW w:w="3260" w:type="dxa"/>
            <w:tcBorders>
              <w:top w:val="single" w:sz="4" w:space="0" w:color="auto"/>
              <w:left w:val="single" w:sz="6" w:space="0" w:color="auto"/>
              <w:bottom w:val="single" w:sz="4" w:space="0" w:color="auto"/>
              <w:right w:val="single" w:sz="6" w:space="0" w:color="auto"/>
            </w:tcBorders>
            <w:tcMar>
              <w:left w:w="28" w:type="dxa"/>
              <w:right w:w="0" w:type="dxa"/>
            </w:tcMar>
          </w:tcPr>
          <w:p w14:paraId="08EB0B2B" w14:textId="77777777" w:rsidR="00D80E1F" w:rsidRPr="00D80E1F" w:rsidRDefault="00D80E1F" w:rsidP="00F72A30">
            <w:pPr>
              <w:widowControl w:val="0"/>
              <w:tabs>
                <w:tab w:val="left" w:pos="1418"/>
              </w:tabs>
              <w:suppressAutoHyphens w:val="0"/>
              <w:spacing w:line="240" w:lineRule="exact"/>
              <w:ind w:left="165" w:right="288"/>
              <w:rPr>
                <w:lang w:val="en-GB" w:eastAsia="ru-RU"/>
              </w:rPr>
            </w:pPr>
            <w:r w:rsidRPr="00D80E1F">
              <w:rPr>
                <w:lang w:val="en-GB" w:eastAsia="ru-RU"/>
              </w:rPr>
              <w:t>Daily variation (at 25 ±5 °</w:t>
            </w:r>
            <w:r w:rsidRPr="00CF4CE3">
              <w:rPr>
                <w:lang w:eastAsia="ru-RU"/>
              </w:rPr>
              <w:t>С</w:t>
            </w:r>
            <w:r w:rsidRPr="00D80E1F">
              <w:rPr>
                <w:lang w:val="en-GB" w:eastAsia="ru-RU"/>
              </w:rPr>
              <w:t>): not more + 1.0 s;</w:t>
            </w:r>
          </w:p>
          <w:p w14:paraId="3C1822AC" w14:textId="77777777" w:rsidR="00D80E1F" w:rsidRPr="00CF4CE3" w:rsidRDefault="00D80E1F" w:rsidP="00F72A30">
            <w:pPr>
              <w:widowControl w:val="0"/>
              <w:tabs>
                <w:tab w:val="left" w:pos="1418"/>
              </w:tabs>
              <w:suppressAutoHyphens w:val="0"/>
              <w:spacing w:line="240" w:lineRule="exact"/>
              <w:ind w:left="165" w:right="288"/>
              <w:rPr>
                <w:lang w:eastAsia="ru-RU"/>
              </w:rPr>
            </w:pPr>
            <w:r w:rsidRPr="00CF4CE3">
              <w:rPr>
                <w:lang w:eastAsia="ru-RU"/>
              </w:rPr>
              <w:t>Time discreteness: 0.01 s</w:t>
            </w:r>
          </w:p>
        </w:tc>
      </w:tr>
      <w:tr w:rsidR="00D80E1F" w:rsidRPr="00833666" w14:paraId="5C7A81FD" w14:textId="77777777" w:rsidTr="00F72A30">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13DC7D95" w14:textId="77777777" w:rsidR="00D80E1F" w:rsidRPr="00CF4CE3" w:rsidRDefault="00D80E1F" w:rsidP="00F72A30">
            <w:pPr>
              <w:widowControl w:val="0"/>
              <w:tabs>
                <w:tab w:val="left" w:pos="1418"/>
              </w:tabs>
              <w:suppressAutoHyphens w:val="0"/>
              <w:spacing w:line="240" w:lineRule="exact"/>
              <w:ind w:left="98" w:right="288"/>
              <w:rPr>
                <w:lang w:eastAsia="ru-RU"/>
              </w:rPr>
            </w:pPr>
            <w:r w:rsidRPr="00CF4CE3">
              <w:rPr>
                <w:lang w:eastAsia="ru-RU"/>
              </w:rPr>
              <w:t>Vector network analyzer</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0CCA843D" w14:textId="77777777" w:rsidR="00D80E1F" w:rsidRPr="00D80E1F" w:rsidRDefault="00D80E1F" w:rsidP="00F72A30">
            <w:pPr>
              <w:widowControl w:val="0"/>
              <w:tabs>
                <w:tab w:val="left" w:pos="1418"/>
              </w:tabs>
              <w:suppressAutoHyphens w:val="0"/>
              <w:spacing w:line="240" w:lineRule="exact"/>
              <w:ind w:left="52" w:right="288"/>
              <w:rPr>
                <w:lang w:val="en-GB" w:eastAsia="ru-RU"/>
              </w:rPr>
            </w:pPr>
            <w:r w:rsidRPr="00D80E1F">
              <w:rPr>
                <w:lang w:val="en-GB" w:eastAsia="ru-RU"/>
              </w:rPr>
              <w:t>Frequency range: 300 kHz … 4,000 kHz</w:t>
            </w:r>
          </w:p>
          <w:p w14:paraId="503FDA19" w14:textId="77777777" w:rsidR="00D80E1F" w:rsidRPr="00D80E1F" w:rsidRDefault="00D80E1F" w:rsidP="00F72A30">
            <w:pPr>
              <w:widowControl w:val="0"/>
              <w:tabs>
                <w:tab w:val="left" w:pos="1418"/>
              </w:tabs>
              <w:suppressAutoHyphens w:val="0"/>
              <w:spacing w:line="240" w:lineRule="exact"/>
              <w:ind w:left="52" w:right="288"/>
              <w:rPr>
                <w:lang w:val="en-GB" w:eastAsia="ru-RU"/>
              </w:rPr>
            </w:pPr>
            <w:r w:rsidRPr="00D80E1F">
              <w:rPr>
                <w:lang w:val="en-GB" w:eastAsia="ru-RU"/>
              </w:rPr>
              <w:t>Dynamic range:</w:t>
            </w:r>
          </w:p>
          <w:p w14:paraId="3C9EC4ED" w14:textId="77777777" w:rsidR="00D80E1F" w:rsidRPr="00CF4CE3" w:rsidRDefault="00D80E1F" w:rsidP="00F72A30">
            <w:pPr>
              <w:widowControl w:val="0"/>
              <w:tabs>
                <w:tab w:val="left" w:pos="1418"/>
              </w:tabs>
              <w:suppressAutoHyphens w:val="0"/>
              <w:spacing w:line="240" w:lineRule="exact"/>
              <w:ind w:left="52" w:right="288"/>
              <w:rPr>
                <w:lang w:eastAsia="ru-RU"/>
              </w:rPr>
            </w:pPr>
            <w:r w:rsidRPr="00CF4CE3">
              <w:rPr>
                <w:lang w:eastAsia="ru-RU"/>
              </w:rPr>
              <w:t>(minus 85 ... 40)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31F59BC1" w14:textId="77777777" w:rsidR="00D80E1F" w:rsidRPr="00D80E1F" w:rsidRDefault="00D80E1F" w:rsidP="00F72A30">
            <w:pPr>
              <w:widowControl w:val="0"/>
              <w:tabs>
                <w:tab w:val="left" w:pos="1418"/>
              </w:tabs>
              <w:suppressAutoHyphens w:val="0"/>
              <w:spacing w:line="240" w:lineRule="exact"/>
              <w:ind w:left="165" w:right="288"/>
              <w:rPr>
                <w:lang w:val="en-GB" w:eastAsia="ru-RU"/>
              </w:rPr>
            </w:pPr>
            <w:r w:rsidRPr="00D80E1F">
              <w:rPr>
                <w:lang w:val="en-GB" w:eastAsia="ru-RU"/>
              </w:rPr>
              <w:t>Accuracy</w:t>
            </w:r>
            <w:r w:rsidRPr="00D80E1F">
              <w:rPr>
                <w:b/>
                <w:lang w:val="en-GB" w:eastAsia="ru-RU"/>
              </w:rPr>
              <w:t xml:space="preserve"> </w:t>
            </w:r>
            <w:r w:rsidRPr="00D80E1F">
              <w:rPr>
                <w:lang w:val="en-GB" w:eastAsia="ru-RU"/>
              </w:rPr>
              <w:t>F 1·10</w:t>
            </w:r>
            <w:r w:rsidRPr="00D80E1F">
              <w:rPr>
                <w:vertAlign w:val="superscript"/>
                <w:lang w:val="en-GB" w:eastAsia="ru-RU"/>
              </w:rPr>
              <w:t>-6</w:t>
            </w:r>
          </w:p>
          <w:p w14:paraId="366504EB" w14:textId="77777777" w:rsidR="00D80E1F" w:rsidRPr="00D80E1F" w:rsidRDefault="00D80E1F" w:rsidP="00F72A30">
            <w:pPr>
              <w:widowControl w:val="0"/>
              <w:tabs>
                <w:tab w:val="left" w:pos="1418"/>
              </w:tabs>
              <w:suppressAutoHyphens w:val="0"/>
              <w:spacing w:line="240" w:lineRule="exact"/>
              <w:ind w:left="165" w:right="288"/>
              <w:rPr>
                <w:lang w:val="en-GB" w:eastAsia="ru-RU"/>
              </w:rPr>
            </w:pPr>
            <w:r w:rsidRPr="00D80E1F">
              <w:rPr>
                <w:lang w:val="en-GB" w:eastAsia="ru-RU"/>
              </w:rPr>
              <w:t>Accuracy D</w:t>
            </w:r>
            <w:r w:rsidRPr="00D80E1F">
              <w:rPr>
                <w:b/>
                <w:lang w:val="en-GB" w:eastAsia="ru-RU"/>
              </w:rPr>
              <w:t xml:space="preserve"> </w:t>
            </w:r>
            <w:r w:rsidRPr="00D80E1F">
              <w:rPr>
                <w:lang w:val="en-GB" w:eastAsia="ru-RU"/>
              </w:rPr>
              <w:t>(0.1 ... 0.5) dB</w:t>
            </w:r>
          </w:p>
        </w:tc>
      </w:tr>
      <w:tr w:rsidR="00D80E1F" w:rsidRPr="00CF4CE3" w14:paraId="5097A3E0" w14:textId="77777777" w:rsidTr="00F72A30">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62D99FD9" w14:textId="77777777" w:rsidR="00D80E1F" w:rsidRPr="00CF4CE3" w:rsidRDefault="00D80E1F" w:rsidP="00F72A30">
            <w:pPr>
              <w:widowControl w:val="0"/>
              <w:tabs>
                <w:tab w:val="left" w:pos="1418"/>
              </w:tabs>
              <w:suppressAutoHyphens w:val="0"/>
              <w:spacing w:line="240" w:lineRule="exact"/>
              <w:ind w:left="98" w:right="288"/>
              <w:rPr>
                <w:lang w:eastAsia="ru-RU"/>
              </w:rPr>
            </w:pPr>
            <w:r w:rsidRPr="00CF4CE3">
              <w:rPr>
                <w:lang w:eastAsia="ru-RU"/>
              </w:rPr>
              <w:t>Low-noise amplifier</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51D638F9" w14:textId="77777777" w:rsidR="00D80E1F" w:rsidRPr="00D80E1F" w:rsidRDefault="00D80E1F" w:rsidP="00F72A30">
            <w:pPr>
              <w:widowControl w:val="0"/>
              <w:tabs>
                <w:tab w:val="left" w:pos="1418"/>
              </w:tabs>
              <w:suppressAutoHyphens w:val="0"/>
              <w:spacing w:line="240" w:lineRule="exact"/>
              <w:ind w:left="52" w:right="288"/>
              <w:rPr>
                <w:lang w:val="en-GB" w:eastAsia="ru-RU"/>
              </w:rPr>
            </w:pPr>
            <w:r w:rsidRPr="00D80E1F">
              <w:rPr>
                <w:lang w:val="en-GB" w:eastAsia="ru-RU"/>
              </w:rPr>
              <w:t>Frequency range: 1200 ... 1,700 MHz</w:t>
            </w:r>
          </w:p>
          <w:p w14:paraId="22548CF0" w14:textId="77777777" w:rsidR="00D80E1F" w:rsidRPr="00D80E1F" w:rsidRDefault="00D80E1F" w:rsidP="00F72A30">
            <w:pPr>
              <w:widowControl w:val="0"/>
              <w:tabs>
                <w:tab w:val="left" w:pos="1418"/>
              </w:tabs>
              <w:suppressAutoHyphens w:val="0"/>
              <w:spacing w:line="240" w:lineRule="exact"/>
              <w:ind w:left="52" w:right="288"/>
              <w:rPr>
                <w:lang w:val="en-GB" w:eastAsia="ru-RU"/>
              </w:rPr>
            </w:pPr>
            <w:r w:rsidRPr="00D80E1F">
              <w:rPr>
                <w:lang w:val="en-GB" w:eastAsia="ru-RU"/>
              </w:rPr>
              <w:t>Noise coefficient: not more 2.0 dB</w:t>
            </w:r>
          </w:p>
          <w:p w14:paraId="20AF9CEB" w14:textId="77777777" w:rsidR="00D80E1F" w:rsidRPr="00CF4CE3" w:rsidRDefault="00D80E1F" w:rsidP="00F72A30">
            <w:pPr>
              <w:widowControl w:val="0"/>
              <w:tabs>
                <w:tab w:val="left" w:pos="1418"/>
              </w:tabs>
              <w:suppressAutoHyphens w:val="0"/>
              <w:spacing w:line="240" w:lineRule="exact"/>
              <w:ind w:left="52" w:right="288"/>
              <w:rPr>
                <w:lang w:eastAsia="ru-RU"/>
              </w:rPr>
            </w:pPr>
            <w:r w:rsidRPr="00CF4CE3">
              <w:rPr>
                <w:lang w:eastAsia="ru-RU"/>
              </w:rPr>
              <w:t xml:space="preserve">Amplifier gain coefficient: 24 dB </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0C23B306" w14:textId="77777777" w:rsidR="00D80E1F" w:rsidRPr="00CF4CE3" w:rsidRDefault="00D80E1F" w:rsidP="00F72A30">
            <w:pPr>
              <w:widowControl w:val="0"/>
              <w:tabs>
                <w:tab w:val="left" w:pos="1418"/>
              </w:tabs>
              <w:suppressAutoHyphens w:val="0"/>
              <w:spacing w:line="240" w:lineRule="exact"/>
              <w:ind w:left="165" w:right="288"/>
              <w:rPr>
                <w:lang w:eastAsia="ru-RU"/>
              </w:rPr>
            </w:pPr>
          </w:p>
        </w:tc>
      </w:tr>
      <w:tr w:rsidR="00D80E1F" w:rsidRPr="00CF4CE3" w14:paraId="57144D83" w14:textId="77777777" w:rsidTr="00F72A30">
        <w:trPr>
          <w:cantSplit/>
          <w:trHeight w:val="566"/>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6476B924" w14:textId="77777777" w:rsidR="00D80E1F" w:rsidRPr="00CF4CE3" w:rsidRDefault="00D80E1F" w:rsidP="00F72A30">
            <w:pPr>
              <w:widowControl w:val="0"/>
              <w:tabs>
                <w:tab w:val="left" w:pos="1418"/>
              </w:tabs>
              <w:suppressAutoHyphens w:val="0"/>
              <w:spacing w:line="240" w:lineRule="exact"/>
              <w:ind w:left="98" w:right="288"/>
              <w:rPr>
                <w:lang w:eastAsia="ru-RU"/>
              </w:rPr>
            </w:pPr>
            <w:r w:rsidRPr="00CF4CE3">
              <w:rPr>
                <w:lang w:eastAsia="ru-RU"/>
              </w:rPr>
              <w:t>Attenuator 1</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39A98214" w14:textId="77777777" w:rsidR="00D80E1F" w:rsidRPr="00CF4CE3" w:rsidRDefault="00D80E1F" w:rsidP="00F72A30">
            <w:pPr>
              <w:widowControl w:val="0"/>
              <w:tabs>
                <w:tab w:val="left" w:pos="1418"/>
              </w:tabs>
              <w:suppressAutoHyphens w:val="0"/>
              <w:spacing w:line="240" w:lineRule="exact"/>
              <w:ind w:left="52" w:right="288"/>
              <w:rPr>
                <w:lang w:eastAsia="ru-RU"/>
              </w:rPr>
            </w:pPr>
            <w:r w:rsidRPr="00CF4CE3">
              <w:rPr>
                <w:lang w:eastAsia="ru-RU"/>
              </w:rPr>
              <w:t>Dynamic range:</w:t>
            </w:r>
          </w:p>
          <w:p w14:paraId="36F0179A" w14:textId="77777777" w:rsidR="00D80E1F" w:rsidRPr="00CF4CE3" w:rsidRDefault="00D80E1F" w:rsidP="00F72A30">
            <w:pPr>
              <w:widowControl w:val="0"/>
              <w:tabs>
                <w:tab w:val="left" w:pos="1418"/>
              </w:tabs>
              <w:suppressAutoHyphens w:val="0"/>
              <w:spacing w:line="240" w:lineRule="exact"/>
              <w:ind w:left="52" w:right="288"/>
              <w:rPr>
                <w:lang w:eastAsia="ru-RU"/>
              </w:rPr>
            </w:pPr>
            <w:r w:rsidRPr="00CF4CE3">
              <w:rPr>
                <w:lang w:eastAsia="ru-RU"/>
              </w:rPr>
              <w:t xml:space="preserve"> (0 ... 11)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33C63CB9" w14:textId="77777777" w:rsidR="00D80E1F" w:rsidRPr="00CF4CE3" w:rsidRDefault="00D80E1F" w:rsidP="00F72A30">
            <w:pPr>
              <w:widowControl w:val="0"/>
              <w:tabs>
                <w:tab w:val="left" w:pos="1418"/>
              </w:tabs>
              <w:suppressAutoHyphens w:val="0"/>
              <w:spacing w:line="240" w:lineRule="exact"/>
              <w:ind w:left="165" w:right="288"/>
              <w:rPr>
                <w:lang w:eastAsia="ru-RU"/>
              </w:rPr>
            </w:pPr>
            <w:r w:rsidRPr="00CF4CE3">
              <w:rPr>
                <w:lang w:eastAsia="ru-RU"/>
              </w:rPr>
              <w:t>Accuracy ± 0.5 dB</w:t>
            </w:r>
          </w:p>
        </w:tc>
      </w:tr>
      <w:tr w:rsidR="00D80E1F" w:rsidRPr="00CF4CE3" w14:paraId="69B39B01" w14:textId="77777777" w:rsidTr="00F72A30">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40EE7F4B" w14:textId="77777777" w:rsidR="00D80E1F" w:rsidRPr="00CF4CE3" w:rsidRDefault="00D80E1F" w:rsidP="00F72A30">
            <w:pPr>
              <w:widowControl w:val="0"/>
              <w:tabs>
                <w:tab w:val="left" w:pos="1418"/>
              </w:tabs>
              <w:suppressAutoHyphens w:val="0"/>
              <w:spacing w:line="240" w:lineRule="exact"/>
              <w:ind w:left="98" w:right="288"/>
              <w:rPr>
                <w:lang w:eastAsia="ru-RU"/>
              </w:rPr>
            </w:pPr>
            <w:r w:rsidRPr="00CF4CE3">
              <w:rPr>
                <w:lang w:eastAsia="ru-RU"/>
              </w:rPr>
              <w:t>Attenuator 2</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18963EE2" w14:textId="77777777" w:rsidR="00D80E1F" w:rsidRPr="00CF4CE3" w:rsidRDefault="00D80E1F" w:rsidP="00F72A30">
            <w:pPr>
              <w:widowControl w:val="0"/>
              <w:tabs>
                <w:tab w:val="left" w:pos="1418"/>
              </w:tabs>
              <w:suppressAutoHyphens w:val="0"/>
              <w:spacing w:line="240" w:lineRule="exact"/>
              <w:ind w:left="52" w:right="288"/>
              <w:rPr>
                <w:lang w:eastAsia="ru-RU"/>
              </w:rPr>
            </w:pPr>
            <w:r w:rsidRPr="00CF4CE3">
              <w:rPr>
                <w:lang w:eastAsia="ru-RU"/>
              </w:rPr>
              <w:t>Dynamic range:</w:t>
            </w:r>
          </w:p>
          <w:p w14:paraId="56F72763" w14:textId="77777777" w:rsidR="00D80E1F" w:rsidRPr="00CF4CE3" w:rsidRDefault="00D80E1F" w:rsidP="00F72A30">
            <w:pPr>
              <w:widowControl w:val="0"/>
              <w:tabs>
                <w:tab w:val="left" w:pos="1418"/>
              </w:tabs>
              <w:suppressAutoHyphens w:val="0"/>
              <w:spacing w:line="240" w:lineRule="exact"/>
              <w:ind w:left="52" w:right="288"/>
              <w:rPr>
                <w:lang w:eastAsia="ru-RU"/>
              </w:rPr>
            </w:pPr>
            <w:r w:rsidRPr="00CF4CE3">
              <w:rPr>
                <w:lang w:eastAsia="ru-RU"/>
              </w:rPr>
              <w:t xml:space="preserve"> (0 ... 110)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62AEDF26" w14:textId="77777777" w:rsidR="00D80E1F" w:rsidRPr="00CF4CE3" w:rsidRDefault="00D80E1F" w:rsidP="00F72A30">
            <w:pPr>
              <w:widowControl w:val="0"/>
              <w:tabs>
                <w:tab w:val="left" w:pos="1418"/>
              </w:tabs>
              <w:suppressAutoHyphens w:val="0"/>
              <w:spacing w:line="240" w:lineRule="exact"/>
              <w:ind w:left="165" w:right="288"/>
              <w:rPr>
                <w:lang w:eastAsia="ru-RU"/>
              </w:rPr>
            </w:pPr>
            <w:r w:rsidRPr="00CF4CE3">
              <w:rPr>
                <w:lang w:eastAsia="ru-RU"/>
              </w:rPr>
              <w:t>Accuracy ± 0.5 dB</w:t>
            </w:r>
          </w:p>
        </w:tc>
      </w:tr>
      <w:tr w:rsidR="00D80E1F" w:rsidRPr="00833666" w14:paraId="4E5ADFD8" w14:textId="77777777" w:rsidTr="00F72A30">
        <w:trPr>
          <w:cantSplit/>
        </w:trPr>
        <w:tc>
          <w:tcPr>
            <w:tcW w:w="1666" w:type="dxa"/>
            <w:tcBorders>
              <w:top w:val="single" w:sz="4" w:space="0" w:color="auto"/>
              <w:left w:val="single" w:sz="6" w:space="0" w:color="auto"/>
              <w:bottom w:val="single" w:sz="12" w:space="0" w:color="auto"/>
              <w:right w:val="single" w:sz="6" w:space="0" w:color="auto"/>
            </w:tcBorders>
            <w:tcMar>
              <w:left w:w="28" w:type="dxa"/>
              <w:right w:w="28" w:type="dxa"/>
            </w:tcMar>
          </w:tcPr>
          <w:p w14:paraId="2A4E6C47" w14:textId="77777777" w:rsidR="00D80E1F" w:rsidRPr="00CF4CE3" w:rsidRDefault="00D80E1F" w:rsidP="00F72A30">
            <w:pPr>
              <w:widowControl w:val="0"/>
              <w:tabs>
                <w:tab w:val="left" w:pos="1418"/>
              </w:tabs>
              <w:suppressAutoHyphens w:val="0"/>
              <w:spacing w:line="240" w:lineRule="exact"/>
              <w:ind w:left="98" w:right="288"/>
              <w:rPr>
                <w:lang w:eastAsia="ru-RU"/>
              </w:rPr>
            </w:pPr>
            <w:r w:rsidRPr="00CF4CE3">
              <w:rPr>
                <w:lang w:eastAsia="ru-RU"/>
              </w:rPr>
              <w:t>Power source</w:t>
            </w:r>
          </w:p>
        </w:tc>
        <w:tc>
          <w:tcPr>
            <w:tcW w:w="2445" w:type="dxa"/>
            <w:tcBorders>
              <w:top w:val="single" w:sz="4" w:space="0" w:color="auto"/>
              <w:left w:val="single" w:sz="6" w:space="0" w:color="auto"/>
              <w:bottom w:val="single" w:sz="12" w:space="0" w:color="auto"/>
              <w:right w:val="single" w:sz="6" w:space="0" w:color="auto"/>
            </w:tcBorders>
            <w:tcMar>
              <w:left w:w="28" w:type="dxa"/>
              <w:right w:w="28" w:type="dxa"/>
            </w:tcMar>
          </w:tcPr>
          <w:p w14:paraId="1D9C9D63" w14:textId="77777777" w:rsidR="00D80E1F" w:rsidRPr="00D80E1F" w:rsidRDefault="00D80E1F" w:rsidP="00F72A30">
            <w:pPr>
              <w:widowControl w:val="0"/>
              <w:tabs>
                <w:tab w:val="left" w:pos="1418"/>
              </w:tabs>
              <w:suppressAutoHyphens w:val="0"/>
              <w:spacing w:line="240" w:lineRule="exact"/>
              <w:ind w:left="52" w:right="288"/>
              <w:rPr>
                <w:lang w:val="en-GB" w:eastAsia="ru-RU"/>
              </w:rPr>
            </w:pPr>
            <w:r w:rsidRPr="00D80E1F">
              <w:rPr>
                <w:lang w:val="en-GB" w:eastAsia="ru-RU"/>
              </w:rPr>
              <w:t>Range of direct current voltage setting from 0.1 to 30 V</w:t>
            </w:r>
          </w:p>
          <w:p w14:paraId="1C4E9E48" w14:textId="77777777" w:rsidR="00D80E1F" w:rsidRPr="00D80E1F" w:rsidRDefault="00D80E1F" w:rsidP="00F72A30">
            <w:pPr>
              <w:widowControl w:val="0"/>
              <w:tabs>
                <w:tab w:val="left" w:pos="1418"/>
              </w:tabs>
              <w:suppressAutoHyphens w:val="0"/>
              <w:spacing w:line="240" w:lineRule="exact"/>
              <w:ind w:left="52" w:right="114"/>
              <w:rPr>
                <w:lang w:val="en-GB" w:eastAsia="ru-RU"/>
              </w:rPr>
            </w:pPr>
            <w:r w:rsidRPr="00D80E1F">
              <w:rPr>
                <w:lang w:val="en-GB" w:eastAsia="ru-RU"/>
              </w:rPr>
              <w:t>Current intensity of output voltage at least 3 A</w:t>
            </w:r>
          </w:p>
        </w:tc>
        <w:tc>
          <w:tcPr>
            <w:tcW w:w="3260" w:type="dxa"/>
            <w:tcBorders>
              <w:top w:val="single" w:sz="4" w:space="0" w:color="auto"/>
              <w:left w:val="single" w:sz="6" w:space="0" w:color="auto"/>
              <w:bottom w:val="single" w:sz="12" w:space="0" w:color="auto"/>
              <w:right w:val="single" w:sz="6" w:space="0" w:color="auto"/>
            </w:tcBorders>
            <w:tcMar>
              <w:left w:w="28" w:type="dxa"/>
              <w:right w:w="28" w:type="dxa"/>
            </w:tcMar>
          </w:tcPr>
          <w:p w14:paraId="0F1AF64B" w14:textId="77777777" w:rsidR="00D80E1F" w:rsidRPr="00D80E1F" w:rsidRDefault="00D80E1F" w:rsidP="00F72A30">
            <w:pPr>
              <w:widowControl w:val="0"/>
              <w:tabs>
                <w:tab w:val="left" w:pos="1418"/>
              </w:tabs>
              <w:suppressAutoHyphens w:val="0"/>
              <w:spacing w:line="240" w:lineRule="exact"/>
              <w:ind w:left="165" w:right="288"/>
              <w:rPr>
                <w:lang w:val="en-GB" w:eastAsia="ru-RU"/>
              </w:rPr>
            </w:pPr>
            <w:r w:rsidRPr="00D80E1F">
              <w:rPr>
                <w:lang w:val="en-GB" w:eastAsia="ru-RU"/>
              </w:rPr>
              <w:t>Accuracy V ± 3 per cent</w:t>
            </w:r>
          </w:p>
          <w:p w14:paraId="18674F53" w14:textId="77777777" w:rsidR="00D80E1F" w:rsidRPr="00D80E1F" w:rsidRDefault="00D80E1F" w:rsidP="00F72A30">
            <w:pPr>
              <w:widowControl w:val="0"/>
              <w:tabs>
                <w:tab w:val="left" w:pos="1418"/>
              </w:tabs>
              <w:suppressAutoHyphens w:val="0"/>
              <w:spacing w:line="240" w:lineRule="exact"/>
              <w:ind w:left="165" w:right="288"/>
              <w:rPr>
                <w:lang w:val="en-GB" w:eastAsia="ru-RU"/>
              </w:rPr>
            </w:pPr>
            <w:r w:rsidRPr="00D80E1F">
              <w:rPr>
                <w:lang w:val="en-GB" w:eastAsia="ru-RU"/>
              </w:rPr>
              <w:t>Accuracy A ± 1 per cent</w:t>
            </w:r>
          </w:p>
        </w:tc>
      </w:tr>
      <w:tr w:rsidR="00D80E1F" w:rsidRPr="00833666" w14:paraId="2E8FCED6" w14:textId="77777777" w:rsidTr="00F72A30">
        <w:trPr>
          <w:cantSplit/>
        </w:trPr>
        <w:tc>
          <w:tcPr>
            <w:tcW w:w="7371" w:type="dxa"/>
            <w:gridSpan w:val="3"/>
            <w:tcBorders>
              <w:top w:val="single" w:sz="12" w:space="0" w:color="auto"/>
              <w:left w:val="nil"/>
              <w:bottom w:val="nil"/>
              <w:right w:val="nil"/>
            </w:tcBorders>
            <w:tcMar>
              <w:left w:w="28" w:type="dxa"/>
              <w:right w:w="28" w:type="dxa"/>
            </w:tcMar>
          </w:tcPr>
          <w:p w14:paraId="0F4A4042" w14:textId="77777777" w:rsidR="00D80E1F" w:rsidRPr="00D80E1F" w:rsidRDefault="00D80E1F" w:rsidP="00F72A30">
            <w:pPr>
              <w:widowControl w:val="0"/>
              <w:tabs>
                <w:tab w:val="left" w:pos="1418"/>
              </w:tabs>
              <w:suppressAutoHyphens w:val="0"/>
              <w:spacing w:after="120" w:line="240" w:lineRule="exact"/>
              <w:ind w:left="98" w:right="284"/>
              <w:rPr>
                <w:lang w:val="en-GB" w:eastAsia="ru-RU"/>
              </w:rPr>
            </w:pPr>
            <w:r w:rsidRPr="00D80E1F">
              <w:rPr>
                <w:i/>
                <w:lang w:val="en-GB" w:eastAsia="ru-RU"/>
              </w:rPr>
              <w:t xml:space="preserve">Note: </w:t>
            </w:r>
            <w:r w:rsidRPr="00D80E1F">
              <w:rPr>
                <w:lang w:val="en-GB" w:eastAsia="ru-RU"/>
              </w:rPr>
              <w:t>It is allowed to apply other similar types of equipment providing determination of characteristics with the required accuracy.</w:t>
            </w:r>
          </w:p>
        </w:tc>
      </w:tr>
    </w:tbl>
    <w:p w14:paraId="5DFEBDAF"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p>
    <w:p w14:paraId="10BFC987"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1.1.6.</w:t>
      </w:r>
      <w:r w:rsidRPr="00D80E1F">
        <w:rPr>
          <w:lang w:val="en-GB"/>
        </w:rPr>
        <w:tab/>
        <w:t xml:space="preserve">Unless otherwise specified, GNSS signal simulation shall follow </w:t>
      </w:r>
      <w:r w:rsidR="00F72A30">
        <w:rPr>
          <w:lang w:val="en-GB"/>
        </w:rPr>
        <w:t>"</w:t>
      </w:r>
      <w:r w:rsidRPr="00D80E1F">
        <w:rPr>
          <w:lang w:val="en-GB"/>
        </w:rPr>
        <w:t>Open sky</w:t>
      </w:r>
      <w:r w:rsidR="00F72A30">
        <w:rPr>
          <w:lang w:val="en-GB"/>
        </w:rPr>
        <w:t>"</w:t>
      </w:r>
      <w:r w:rsidRPr="00D80E1F">
        <w:rPr>
          <w:lang w:val="en-GB"/>
        </w:rPr>
        <w:t xml:space="preserve"> pattern as shown in Figure 1.</w:t>
      </w:r>
    </w:p>
    <w:p w14:paraId="28A3098D" w14:textId="77777777" w:rsidR="00D80E1F" w:rsidRPr="00D80E1F" w:rsidRDefault="00D80E1F" w:rsidP="00D80E1F">
      <w:pPr>
        <w:suppressAutoHyphens w:val="0"/>
        <w:spacing w:line="240" w:lineRule="auto"/>
        <w:rPr>
          <w:lang w:val="en-GB"/>
        </w:rPr>
      </w:pPr>
      <w:r w:rsidRPr="00D80E1F">
        <w:rPr>
          <w:lang w:val="en-GB"/>
        </w:rPr>
        <w:br w:type="page"/>
      </w:r>
    </w:p>
    <w:p w14:paraId="11B220F8" w14:textId="77777777" w:rsidR="00D80E1F" w:rsidRPr="00CF4CE3" w:rsidRDefault="00D80E1F" w:rsidP="00D80E1F">
      <w:pPr>
        <w:suppressAutoHyphens w:val="0"/>
        <w:spacing w:line="220" w:lineRule="exact"/>
        <w:ind w:left="2246" w:right="1138" w:hanging="1080"/>
      </w:pPr>
      <w:r w:rsidRPr="00CF4CE3">
        <w:lastRenderedPageBreak/>
        <w:t>Figure 1</w:t>
      </w:r>
    </w:p>
    <w:p w14:paraId="79A78D27" w14:textId="77777777" w:rsidR="00D80E1F" w:rsidRPr="00CF4CE3" w:rsidRDefault="00D80E1F" w:rsidP="00D80E1F">
      <w:pPr>
        <w:suppressAutoHyphens w:val="0"/>
        <w:spacing w:after="120" w:line="220" w:lineRule="exact"/>
        <w:ind w:left="2250" w:right="1138" w:hanging="1080"/>
        <w:rPr>
          <w:b/>
        </w:rPr>
      </w:pPr>
      <w:r w:rsidRPr="00CF4CE3">
        <w:rPr>
          <w:b/>
        </w:rPr>
        <w:t>Open sky definition</w:t>
      </w:r>
    </w:p>
    <w:tbl>
      <w:tblPr>
        <w:tblW w:w="0" w:type="auto"/>
        <w:tblInd w:w="1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68"/>
        <w:gridCol w:w="1980"/>
        <w:gridCol w:w="1980"/>
      </w:tblGrid>
      <w:tr w:rsidR="00D80E1F" w:rsidRPr="00CF4CE3" w14:paraId="4013616D" w14:textId="77777777" w:rsidTr="00F72A30">
        <w:tc>
          <w:tcPr>
            <w:tcW w:w="1368" w:type="dxa"/>
            <w:tcBorders>
              <w:bottom w:val="single" w:sz="12" w:space="0" w:color="auto"/>
            </w:tcBorders>
            <w:shd w:val="clear" w:color="auto" w:fill="auto"/>
          </w:tcPr>
          <w:p w14:paraId="2BDF00D0" w14:textId="77777777" w:rsidR="00D80E1F" w:rsidRPr="00CF4CE3" w:rsidRDefault="00D80E1F" w:rsidP="00F72A30">
            <w:pPr>
              <w:jc w:val="center"/>
              <w:rPr>
                <w:i/>
                <w:sz w:val="18"/>
                <w:szCs w:val="18"/>
                <w:lang w:val="en-US"/>
              </w:rPr>
            </w:pPr>
            <w:r w:rsidRPr="00CF4CE3">
              <w:rPr>
                <w:i/>
                <w:sz w:val="18"/>
                <w:szCs w:val="18"/>
                <w:lang w:val="en-US"/>
              </w:rPr>
              <w:t>Zone</w:t>
            </w:r>
          </w:p>
        </w:tc>
        <w:tc>
          <w:tcPr>
            <w:tcW w:w="1980" w:type="dxa"/>
            <w:tcBorders>
              <w:bottom w:val="single" w:sz="12" w:space="0" w:color="auto"/>
            </w:tcBorders>
            <w:shd w:val="clear" w:color="auto" w:fill="auto"/>
          </w:tcPr>
          <w:p w14:paraId="252EF7EB" w14:textId="77777777" w:rsidR="00D80E1F" w:rsidRPr="00CF4CE3" w:rsidRDefault="00D80E1F" w:rsidP="00F72A30">
            <w:pPr>
              <w:jc w:val="center"/>
              <w:rPr>
                <w:i/>
                <w:sz w:val="18"/>
                <w:szCs w:val="18"/>
                <w:lang w:val="en-US"/>
              </w:rPr>
            </w:pPr>
            <w:r w:rsidRPr="00CF4CE3">
              <w:rPr>
                <w:i/>
                <w:sz w:val="18"/>
                <w:szCs w:val="18"/>
                <w:lang w:val="en-US"/>
              </w:rPr>
              <w:t>Elevation range (deg)</w:t>
            </w:r>
          </w:p>
        </w:tc>
        <w:tc>
          <w:tcPr>
            <w:tcW w:w="1980" w:type="dxa"/>
            <w:tcBorders>
              <w:bottom w:val="single" w:sz="12" w:space="0" w:color="auto"/>
            </w:tcBorders>
            <w:shd w:val="clear" w:color="auto" w:fill="auto"/>
          </w:tcPr>
          <w:p w14:paraId="15E9A95F" w14:textId="77777777" w:rsidR="00D80E1F" w:rsidRPr="00CF4CE3" w:rsidRDefault="00D80E1F" w:rsidP="00F72A30">
            <w:pPr>
              <w:jc w:val="center"/>
              <w:rPr>
                <w:i/>
                <w:sz w:val="18"/>
                <w:szCs w:val="18"/>
                <w:lang w:val="en-US"/>
              </w:rPr>
            </w:pPr>
            <w:r w:rsidRPr="00CF4CE3">
              <w:rPr>
                <w:i/>
                <w:sz w:val="18"/>
                <w:szCs w:val="18"/>
                <w:lang w:val="en-US"/>
              </w:rPr>
              <w:t>Azimuth range (deg)</w:t>
            </w:r>
          </w:p>
        </w:tc>
      </w:tr>
      <w:tr w:rsidR="00D80E1F" w:rsidRPr="00CF4CE3" w14:paraId="59BA2380" w14:textId="77777777" w:rsidTr="00F72A30">
        <w:tc>
          <w:tcPr>
            <w:tcW w:w="1368" w:type="dxa"/>
            <w:tcBorders>
              <w:top w:val="single" w:sz="12" w:space="0" w:color="auto"/>
              <w:bottom w:val="single" w:sz="4" w:space="0" w:color="auto"/>
            </w:tcBorders>
            <w:shd w:val="clear" w:color="auto" w:fill="auto"/>
          </w:tcPr>
          <w:p w14:paraId="428D6A1D" w14:textId="77777777" w:rsidR="00D80E1F" w:rsidRPr="00CF4CE3" w:rsidRDefault="00D80E1F" w:rsidP="00F72A30">
            <w:pPr>
              <w:jc w:val="center"/>
              <w:rPr>
                <w:lang w:val="en-US"/>
              </w:rPr>
            </w:pPr>
            <w:r w:rsidRPr="00CF4CE3">
              <w:rPr>
                <w:lang w:val="en-US"/>
              </w:rPr>
              <w:t>A</w:t>
            </w:r>
          </w:p>
        </w:tc>
        <w:tc>
          <w:tcPr>
            <w:tcW w:w="1980" w:type="dxa"/>
            <w:tcBorders>
              <w:top w:val="single" w:sz="12" w:space="0" w:color="auto"/>
              <w:bottom w:val="single" w:sz="4" w:space="0" w:color="auto"/>
            </w:tcBorders>
            <w:shd w:val="clear" w:color="auto" w:fill="auto"/>
          </w:tcPr>
          <w:p w14:paraId="462CBA5E" w14:textId="77777777" w:rsidR="00D80E1F" w:rsidRPr="00CF4CE3" w:rsidRDefault="00D80E1F" w:rsidP="00F72A30">
            <w:pPr>
              <w:jc w:val="center"/>
              <w:rPr>
                <w:lang w:val="en-US"/>
              </w:rPr>
            </w:pPr>
            <w:r w:rsidRPr="00CF4CE3">
              <w:rPr>
                <w:lang w:val="en-US"/>
              </w:rPr>
              <w:t>0 – 5</w:t>
            </w:r>
          </w:p>
        </w:tc>
        <w:tc>
          <w:tcPr>
            <w:tcW w:w="1980" w:type="dxa"/>
            <w:tcBorders>
              <w:top w:val="single" w:sz="12" w:space="0" w:color="auto"/>
              <w:bottom w:val="single" w:sz="4" w:space="0" w:color="auto"/>
            </w:tcBorders>
            <w:shd w:val="clear" w:color="auto" w:fill="auto"/>
          </w:tcPr>
          <w:p w14:paraId="3CF68E34" w14:textId="77777777" w:rsidR="00D80E1F" w:rsidRPr="00CF4CE3" w:rsidRDefault="00D80E1F" w:rsidP="00F72A30">
            <w:pPr>
              <w:jc w:val="center"/>
              <w:rPr>
                <w:lang w:val="en-US"/>
              </w:rPr>
            </w:pPr>
            <w:r w:rsidRPr="00CF4CE3">
              <w:rPr>
                <w:lang w:val="en-US"/>
              </w:rPr>
              <w:t>0 - 360</w:t>
            </w:r>
          </w:p>
        </w:tc>
      </w:tr>
      <w:tr w:rsidR="00D80E1F" w:rsidRPr="00833666" w14:paraId="426A5A65" w14:textId="77777777" w:rsidTr="00F72A30">
        <w:tc>
          <w:tcPr>
            <w:tcW w:w="1368" w:type="dxa"/>
            <w:tcBorders>
              <w:bottom w:val="single" w:sz="12" w:space="0" w:color="auto"/>
            </w:tcBorders>
            <w:shd w:val="clear" w:color="auto" w:fill="auto"/>
          </w:tcPr>
          <w:p w14:paraId="54F0D1B2" w14:textId="77777777" w:rsidR="00D80E1F" w:rsidRPr="00CF4CE3" w:rsidRDefault="00D80E1F" w:rsidP="00F72A30">
            <w:pPr>
              <w:jc w:val="center"/>
              <w:rPr>
                <w:lang w:val="en-US"/>
              </w:rPr>
            </w:pPr>
            <w:r w:rsidRPr="00CF4CE3">
              <w:rPr>
                <w:lang w:val="en-US"/>
              </w:rPr>
              <w:t>Background</w:t>
            </w:r>
          </w:p>
        </w:tc>
        <w:tc>
          <w:tcPr>
            <w:tcW w:w="3960" w:type="dxa"/>
            <w:gridSpan w:val="2"/>
            <w:tcBorders>
              <w:bottom w:val="single" w:sz="12" w:space="0" w:color="auto"/>
            </w:tcBorders>
            <w:shd w:val="clear" w:color="auto" w:fill="auto"/>
          </w:tcPr>
          <w:p w14:paraId="35A97E98" w14:textId="77777777" w:rsidR="00D80E1F" w:rsidRPr="00CF4CE3" w:rsidRDefault="00D80E1F" w:rsidP="00F72A30">
            <w:pPr>
              <w:jc w:val="center"/>
              <w:rPr>
                <w:lang w:val="en-US"/>
              </w:rPr>
            </w:pPr>
            <w:r w:rsidRPr="00CF4CE3">
              <w:rPr>
                <w:lang w:val="en-US"/>
              </w:rPr>
              <w:t>Area out of Zone A</w:t>
            </w:r>
          </w:p>
        </w:tc>
      </w:tr>
    </w:tbl>
    <w:p w14:paraId="051AB1FB" w14:textId="77777777" w:rsidR="00D80E1F" w:rsidRPr="00CF4CE3" w:rsidRDefault="00D80E1F" w:rsidP="00D80E1F">
      <w:pPr>
        <w:suppressAutoHyphens w:val="0"/>
        <w:spacing w:after="120" w:line="220" w:lineRule="exact"/>
        <w:ind w:right="1138"/>
        <w:rPr>
          <w:sz w:val="24"/>
        </w:rPr>
      </w:pPr>
      <w:r w:rsidRPr="00CF4CE3">
        <w:rPr>
          <w:noProof/>
          <w:sz w:val="24"/>
          <w:lang w:val="en-GB" w:eastAsia="en-GB"/>
        </w:rPr>
        <mc:AlternateContent>
          <mc:Choice Requires="wps">
            <w:drawing>
              <wp:inline distT="0" distB="0" distL="0" distR="0" wp14:anchorId="15CED1AB" wp14:editId="3A4E3D73">
                <wp:extent cx="5486400" cy="3204210"/>
                <wp:effectExtent l="0" t="0" r="0" b="0"/>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86400" cy="320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C5CEAE" id="Rectangle 41" o:spid="_x0000_s1026" style="width:6in;height:2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" filled="f" stroked="f">
                <o:lock v:ext="edit" aspectratio="t"/>
                <w10:anchorlock/>
              </v:rect>
            </w:pict>
          </mc:Fallback>
        </mc:AlternateContent>
      </w:r>
    </w:p>
    <w:p w14:paraId="6C2AA320" w14:textId="77777777" w:rsidR="00D80E1F" w:rsidRPr="00CF4CE3" w:rsidRDefault="00D80E1F" w:rsidP="00D80E1F">
      <w:pPr>
        <w:suppressAutoHyphens w:val="0"/>
        <w:spacing w:after="120" w:line="240" w:lineRule="auto"/>
        <w:ind w:left="1134" w:right="1134"/>
        <w:jc w:val="both"/>
      </w:pPr>
      <w:r>
        <w:rPr>
          <w:noProof/>
          <w:lang w:val="en-GB" w:eastAsia="en-GB"/>
        </w:rPr>
        <mc:AlternateContent>
          <mc:Choice Requires="wps">
            <w:drawing>
              <wp:anchor distT="0" distB="0" distL="114300" distR="114300" simplePos="0" relativeHeight="251693056" behindDoc="0" locked="0" layoutInCell="1" allowOverlap="1" wp14:anchorId="669844AF" wp14:editId="7A8FDA97">
                <wp:simplePos x="0" y="0"/>
                <wp:positionH relativeFrom="column">
                  <wp:posOffset>3182408</wp:posOffset>
                </wp:positionH>
                <wp:positionV relativeFrom="paragraph">
                  <wp:posOffset>2679700</wp:posOffset>
                </wp:positionV>
                <wp:extent cx="613833" cy="1800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33" cy="180000"/>
                        </a:xfrm>
                        <a:prstGeom prst="rect">
                          <a:avLst/>
                        </a:prstGeom>
                        <a:solidFill>
                          <a:srgbClr val="FFFFFF"/>
                        </a:solidFill>
                        <a:ln w="9525">
                          <a:noFill/>
                          <a:miter lim="800000"/>
                          <a:headEnd/>
                          <a:tailEnd/>
                        </a:ln>
                      </wps:spPr>
                      <wps:txbx>
                        <w:txbxContent>
                          <w:p w14:paraId="265A28A4" w14:textId="77777777" w:rsidR="00833666" w:rsidRPr="00346625" w:rsidRDefault="00833666" w:rsidP="00D80E1F">
                            <w:pPr>
                              <w:spacing w:line="240" w:lineRule="auto"/>
                              <w:jc w:val="center"/>
                              <w:rPr>
                                <w:sz w:val="16"/>
                                <w:szCs w:val="16"/>
                              </w:rPr>
                            </w:pPr>
                            <w:r w:rsidRPr="00346625">
                              <w:rPr>
                                <w:sz w:val="16"/>
                                <w:szCs w:val="16"/>
                              </w:rPr>
                              <w:t>Backward</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69844AF" id="Text Box 2" o:spid="_x0000_s1058" type="#_x0000_t202" style="position:absolute;left:0;text-align:left;margin-left:250.6pt;margin-top:211pt;width:48.35pt;height:14.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" stroked="f">
                <v:textbox inset="1mm,1mm,1mm,1mm">
                  <w:txbxContent>
                    <w:p w14:paraId="265A28A4" w14:textId="77777777" w:rsidR="00833666" w:rsidRPr="00346625" w:rsidRDefault="00833666" w:rsidP="00D80E1F">
                      <w:pPr>
                        <w:spacing w:line="240" w:lineRule="auto"/>
                        <w:jc w:val="center"/>
                        <w:rPr>
                          <w:sz w:val="16"/>
                          <w:szCs w:val="16"/>
                        </w:rPr>
                      </w:pPr>
                      <w:r w:rsidRPr="00346625">
                        <w:rPr>
                          <w:sz w:val="16"/>
                          <w:szCs w:val="16"/>
                        </w:rPr>
                        <w:t>Backward</w:t>
                      </w:r>
                    </w:p>
                  </w:txbxContent>
                </v:textbox>
              </v:shape>
            </w:pict>
          </mc:Fallback>
        </mc:AlternateContent>
      </w:r>
      <w:r w:rsidRPr="00CF4CE3">
        <w:rPr>
          <w:noProof/>
          <w:lang w:val="en-GB" w:eastAsia="en-GB"/>
        </w:rPr>
        <mc:AlternateContent>
          <mc:Choice Requires="wpc">
            <w:drawing>
              <wp:inline distT="0" distB="0" distL="0" distR="0" wp14:anchorId="7BC1DE12" wp14:editId="57714542">
                <wp:extent cx="5486400" cy="3200400"/>
                <wp:effectExtent l="0" t="0" r="0" b="0"/>
                <wp:docPr id="78" name="Canvas 78"/>
                <wp:cNvGraphicFramePr>
                  <a:graphicFrameLocks xmlns:a="http://schemas.openxmlformats.org/drawingml/2006/main"/>
                </wp:cNvGraphicFramePr>
                <a:graphic xmlns:a="http://schemas.openxmlformats.org/drawingml/2006/main">
                  <a:graphicData uri="http://schemas.microsoft.com/office/word/2010/wordprocessingCanvas">
                    <wpc:wpc>
                      <wpc:bg/>
                      <wpc:whole/>
                      <wpg:wgp>
                        <wpg:cNvPr id="7" name="Group 7"/>
                        <wpg:cNvGrpSpPr/>
                        <wpg:grpSpPr>
                          <a:xfrm>
                            <a:off x="1308606" y="180000"/>
                            <a:ext cx="2874010" cy="2874010"/>
                            <a:chOff x="1308606" y="180000"/>
                            <a:chExt cx="2874010" cy="2874010"/>
                          </a:xfrm>
                        </wpg:grpSpPr>
                        <pic:pic xmlns:pic="http://schemas.openxmlformats.org/drawingml/2006/picture">
                          <pic:nvPicPr>
                            <pic:cNvPr id="77" name="Image 12"/>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308606" y="180000"/>
                              <a:ext cx="2874010" cy="2874010"/>
                            </a:xfrm>
                            <a:prstGeom prst="rect">
                              <a:avLst/>
                            </a:prstGeom>
                            <a:noFill/>
                            <a:ln>
                              <a:noFill/>
                            </a:ln>
                          </pic:spPr>
                        </pic:pic>
                        <wps:wsp>
                          <wps:cNvPr id="74" name="Text Box 2"/>
                          <wps:cNvSpPr txBox="1">
                            <a:spLocks noChangeArrowheads="1"/>
                          </wps:cNvSpPr>
                          <wps:spPr bwMode="auto">
                            <a:xfrm>
                              <a:off x="2461759" y="338409"/>
                              <a:ext cx="426329" cy="233924"/>
                            </a:xfrm>
                            <a:prstGeom prst="rect">
                              <a:avLst/>
                            </a:prstGeom>
                            <a:solidFill>
                              <a:srgbClr val="FFFFFF"/>
                            </a:solidFill>
                            <a:ln w="9525">
                              <a:noFill/>
                              <a:miter lim="800000"/>
                              <a:headEnd/>
                              <a:tailEnd/>
                            </a:ln>
                          </wps:spPr>
                          <wps:txbx>
                            <w:txbxContent>
                              <w:p w14:paraId="086050A0" w14:textId="77777777" w:rsidR="00833666" w:rsidRDefault="00833666" w:rsidP="00D80E1F">
                                <w:pPr>
                                  <w:pStyle w:val="NormalWeb"/>
                                  <w:spacing w:before="0" w:beforeAutospacing="0" w:after="0" w:afterAutospacing="0" w:line="240" w:lineRule="exact"/>
                                  <w:jc w:val="center"/>
                                </w:pPr>
                                <w:r>
                                  <w:rPr>
                                    <w:sz w:val="16"/>
                                    <w:szCs w:val="16"/>
                                  </w:rPr>
                                  <w:t>Forward</w:t>
                                </w:r>
                              </w:p>
                            </w:txbxContent>
                          </wps:txbx>
                          <wps:bodyPr rot="0" vert="horz" wrap="none" lIns="36000" tIns="36000" rIns="36000" bIns="36000" anchor="t" anchorCtr="0">
                            <a:spAutoFit/>
                          </wps:bodyPr>
                        </wps:wsp>
                        <wps:wsp>
                          <wps:cNvPr id="106" name="Text Box 2"/>
                          <wps:cNvSpPr txBox="1">
                            <a:spLocks noChangeArrowheads="1"/>
                          </wps:cNvSpPr>
                          <wps:spPr bwMode="auto">
                            <a:xfrm>
                              <a:off x="3858768" y="1555832"/>
                              <a:ext cx="307584" cy="233924"/>
                            </a:xfrm>
                            <a:prstGeom prst="rect">
                              <a:avLst/>
                            </a:prstGeom>
                            <a:solidFill>
                              <a:srgbClr val="FFFFFF"/>
                            </a:solidFill>
                            <a:ln w="9525">
                              <a:noFill/>
                              <a:miter lim="800000"/>
                              <a:headEnd/>
                              <a:tailEnd/>
                            </a:ln>
                          </wps:spPr>
                          <wps:txbx>
                            <w:txbxContent>
                              <w:p w14:paraId="4AB36D82" w14:textId="77777777" w:rsidR="00833666" w:rsidRDefault="00833666" w:rsidP="00D80E1F">
                                <w:pPr>
                                  <w:pStyle w:val="NormalWeb"/>
                                  <w:spacing w:before="0" w:beforeAutospacing="0" w:after="0" w:afterAutospacing="0" w:line="240" w:lineRule="exact"/>
                                  <w:jc w:val="center"/>
                                </w:pPr>
                                <w:r>
                                  <w:rPr>
                                    <w:sz w:val="16"/>
                                    <w:szCs w:val="16"/>
                                  </w:rPr>
                                  <w:t>Right</w:t>
                                </w:r>
                              </w:p>
                            </w:txbxContent>
                          </wps:txbx>
                          <wps:bodyPr rot="0" vert="horz" wrap="none" lIns="36000" tIns="36000" rIns="36000" bIns="36000" anchor="t" anchorCtr="0">
                            <a:spAutoFit/>
                          </wps:bodyPr>
                        </wps:wsp>
                        <wps:wsp>
                          <wps:cNvPr id="107" name="Text Box 2"/>
                          <wps:cNvSpPr txBox="1">
                            <a:spLocks noChangeArrowheads="1"/>
                          </wps:cNvSpPr>
                          <wps:spPr bwMode="auto">
                            <a:xfrm>
                              <a:off x="1369557" y="1568775"/>
                              <a:ext cx="272024" cy="233924"/>
                            </a:xfrm>
                            <a:prstGeom prst="rect">
                              <a:avLst/>
                            </a:prstGeom>
                            <a:solidFill>
                              <a:srgbClr val="FFFFFF"/>
                            </a:solidFill>
                            <a:ln w="9525">
                              <a:noFill/>
                              <a:miter lim="800000"/>
                              <a:headEnd/>
                              <a:tailEnd/>
                            </a:ln>
                          </wps:spPr>
                          <wps:txbx>
                            <w:txbxContent>
                              <w:p w14:paraId="369A3342" w14:textId="77777777" w:rsidR="00833666" w:rsidRPr="00346625" w:rsidRDefault="00833666" w:rsidP="00D80E1F">
                                <w:pPr>
                                  <w:pStyle w:val="NormalWeb"/>
                                  <w:spacing w:before="0" w:beforeAutospacing="0" w:after="0" w:afterAutospacing="0" w:line="240" w:lineRule="exact"/>
                                  <w:jc w:val="center"/>
                                  <w:rPr>
                                    <w:sz w:val="18"/>
                                    <w:szCs w:val="18"/>
                                    <w:lang w:val="fr-CH"/>
                                  </w:rPr>
                                </w:pPr>
                                <w:r w:rsidRPr="00346625">
                                  <w:rPr>
                                    <w:sz w:val="18"/>
                                    <w:szCs w:val="18"/>
                                    <w:lang w:val="fr-CH"/>
                                  </w:rPr>
                                  <w:t>Left</w:t>
                                </w:r>
                              </w:p>
                            </w:txbxContent>
                          </wps:txbx>
                          <wps:bodyPr rot="0" vert="horz" wrap="none" lIns="36000" tIns="36000" rIns="36000" bIns="36000" anchor="t" anchorCtr="0">
                            <a:spAutoFit/>
                          </wps:bodyPr>
                        </wps:wsp>
                        <wps:wsp>
                          <wps:cNvPr id="109" name="Text Box 2"/>
                          <wps:cNvSpPr txBox="1">
                            <a:spLocks noChangeArrowheads="1"/>
                          </wps:cNvSpPr>
                          <wps:spPr bwMode="auto">
                            <a:xfrm>
                              <a:off x="1890264" y="381000"/>
                              <a:ext cx="424814" cy="101599"/>
                            </a:xfrm>
                            <a:prstGeom prst="rect">
                              <a:avLst/>
                            </a:prstGeom>
                            <a:solidFill>
                              <a:srgbClr val="FFFFFF"/>
                            </a:solidFill>
                            <a:ln w="9525">
                              <a:noFill/>
                              <a:miter lim="800000"/>
                              <a:headEnd/>
                              <a:tailEnd/>
                            </a:ln>
                          </wps:spPr>
                          <wps:txbx>
                            <w:txbxContent>
                              <w:p w14:paraId="15BD1D08"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11" name="Text Box 2"/>
                          <wps:cNvSpPr txBox="1">
                            <a:spLocks noChangeArrowheads="1"/>
                          </wps:cNvSpPr>
                          <wps:spPr bwMode="auto">
                            <a:xfrm>
                              <a:off x="1886243" y="582997"/>
                              <a:ext cx="420369" cy="101599"/>
                            </a:xfrm>
                            <a:prstGeom prst="rect">
                              <a:avLst/>
                            </a:prstGeom>
                            <a:solidFill>
                              <a:srgbClr val="FFFFFF"/>
                            </a:solidFill>
                            <a:ln w="9525">
                              <a:noFill/>
                              <a:miter lim="800000"/>
                              <a:headEnd/>
                              <a:tailEnd/>
                            </a:ln>
                          </wps:spPr>
                          <wps:txbx>
                            <w:txbxContent>
                              <w:p w14:paraId="5510B32A" w14:textId="77777777" w:rsidR="00833666" w:rsidRDefault="00833666" w:rsidP="00D80E1F">
                                <w:pPr>
                                  <w:pStyle w:val="NormalWeb"/>
                                  <w:spacing w:before="0" w:beforeAutospacing="0" w:after="0" w:afterAutospacing="0"/>
                                  <w:jc w:val="center"/>
                                </w:pPr>
                                <w:r w:rsidRPr="002034DE">
                                  <w:rPr>
                                    <w:b/>
                                    <w:sz w:val="12"/>
                                    <w:szCs w:val="12"/>
                                    <w:lang w:val="fr-CH"/>
                                  </w:rPr>
                                  <w:t>Attenuation</w:t>
                                </w:r>
                                <w:r>
                                  <w:rPr>
                                    <w:sz w:val="12"/>
                                    <w:szCs w:val="12"/>
                                    <w:lang w:val="fr-CH"/>
                                  </w:rPr>
                                  <w:t>:</w:t>
                                </w:r>
                              </w:p>
                            </w:txbxContent>
                          </wps:txbx>
                          <wps:bodyPr rot="0" vert="horz" wrap="none" lIns="0" tIns="0" rIns="0" bIns="0" anchor="t" anchorCtr="0">
                            <a:noAutofit/>
                          </wps:bodyPr>
                        </wps:wsp>
                      </wpg:wgp>
                    </wpc:wpc>
                  </a:graphicData>
                </a:graphic>
              </wp:inline>
            </w:drawing>
          </mc:Choice>
          <mc:Fallback>
            <w:pict>
              <v:group w14:anchorId="7BC1DE12" id="Canvas 78" o:spid="_x0000_s1059"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">
                <v:shape id="_x0000_s1060" type="#_x0000_t75" style="position:absolute;width:54864;height:32004;visibility:visible;mso-wrap-style:square">
                  <v:fill o:detectmouseclick="t"/>
                  <v:path o:connecttype="none"/>
                </v:shape>
                <v:group id="Group 7" o:spid="_x0000_s1061" style="position:absolute;left:13086;top:1800;width:28740;height:28740" coordorigin="13086,1800" coordsize="28740,28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Image 12" o:spid="_x0000_s1062" type="#_x0000_t75" style="position:absolute;left:13086;top:1800;width:28740;height:28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">
                    <v:imagedata r:id="rId45" o:title=""/>
                  </v:shape>
                  <v:shape id="_x0000_s1063" type="#_x0000_t202" style="position:absolute;left:24617;top:3384;width:4263;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" stroked="f">
                    <v:textbox style="mso-fit-shape-to-text:t" inset="1mm,1mm,1mm,1mm">
                      <w:txbxContent>
                        <w:p w14:paraId="086050A0" w14:textId="77777777" w:rsidR="00833666" w:rsidRDefault="00833666" w:rsidP="00D80E1F">
                          <w:pPr>
                            <w:pStyle w:val="NormalWeb"/>
                            <w:spacing w:before="0" w:beforeAutospacing="0" w:after="0" w:afterAutospacing="0" w:line="240" w:lineRule="exact"/>
                            <w:jc w:val="center"/>
                          </w:pPr>
                          <w:r>
                            <w:rPr>
                              <w:sz w:val="16"/>
                              <w:szCs w:val="16"/>
                            </w:rPr>
                            <w:t>Forward</w:t>
                          </w:r>
                        </w:p>
                      </w:txbxContent>
                    </v:textbox>
                  </v:shape>
                  <v:shape id="_x0000_s1064" type="#_x0000_t202" style="position:absolute;left:38587;top:15558;width:3076;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" stroked="f">
                    <v:textbox style="mso-fit-shape-to-text:t" inset="1mm,1mm,1mm,1mm">
                      <w:txbxContent>
                        <w:p w14:paraId="4AB36D82" w14:textId="77777777" w:rsidR="00833666" w:rsidRDefault="00833666" w:rsidP="00D80E1F">
                          <w:pPr>
                            <w:pStyle w:val="NormalWeb"/>
                            <w:spacing w:before="0" w:beforeAutospacing="0" w:after="0" w:afterAutospacing="0" w:line="240" w:lineRule="exact"/>
                            <w:jc w:val="center"/>
                          </w:pPr>
                          <w:r>
                            <w:rPr>
                              <w:sz w:val="16"/>
                              <w:szCs w:val="16"/>
                            </w:rPr>
                            <w:t>Right</w:t>
                          </w:r>
                        </w:p>
                      </w:txbxContent>
                    </v:textbox>
                  </v:shape>
                  <v:shape id="_x0000_s1065" type="#_x0000_t202" style="position:absolute;left:13695;top:15687;width:2720;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" stroked="f">
                    <v:textbox style="mso-fit-shape-to-text:t" inset="1mm,1mm,1mm,1mm">
                      <w:txbxContent>
                        <w:p w14:paraId="369A3342" w14:textId="77777777" w:rsidR="00833666" w:rsidRPr="00346625" w:rsidRDefault="00833666" w:rsidP="00D80E1F">
                          <w:pPr>
                            <w:pStyle w:val="NormalWeb"/>
                            <w:spacing w:before="0" w:beforeAutospacing="0" w:after="0" w:afterAutospacing="0" w:line="240" w:lineRule="exact"/>
                            <w:jc w:val="center"/>
                            <w:rPr>
                              <w:sz w:val="18"/>
                              <w:szCs w:val="18"/>
                              <w:lang w:val="fr-CH"/>
                            </w:rPr>
                          </w:pPr>
                          <w:r w:rsidRPr="00346625">
                            <w:rPr>
                              <w:sz w:val="18"/>
                              <w:szCs w:val="18"/>
                              <w:lang w:val="fr-CH"/>
                            </w:rPr>
                            <w:t>Left</w:t>
                          </w:r>
                        </w:p>
                      </w:txbxContent>
                    </v:textbox>
                  </v:shape>
                  <v:shape id="_x0000_s1066" type="#_x0000_t202" style="position:absolute;left:18902;top:3810;width:4248;height:10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" stroked="f">
                    <v:textbox inset="0,0,0,0">
                      <w:txbxContent>
                        <w:p w14:paraId="15BD1D08"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67" type="#_x0000_t202" style="position:absolute;left:18862;top:5829;width:4204;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" stroked="f">
                    <v:textbox inset="0,0,0,0">
                      <w:txbxContent>
                        <w:p w14:paraId="5510B32A" w14:textId="77777777" w:rsidR="00833666" w:rsidRDefault="00833666" w:rsidP="00D80E1F">
                          <w:pPr>
                            <w:pStyle w:val="NormalWeb"/>
                            <w:spacing w:before="0" w:beforeAutospacing="0" w:after="0" w:afterAutospacing="0"/>
                            <w:jc w:val="center"/>
                          </w:pPr>
                          <w:r w:rsidRPr="002034DE">
                            <w:rPr>
                              <w:b/>
                              <w:sz w:val="12"/>
                              <w:szCs w:val="12"/>
                              <w:lang w:val="fr-CH"/>
                            </w:rPr>
                            <w:t>Attenuation</w:t>
                          </w:r>
                          <w:r>
                            <w:rPr>
                              <w:sz w:val="12"/>
                              <w:szCs w:val="12"/>
                              <w:lang w:val="fr-CH"/>
                            </w:rPr>
                            <w:t>:</w:t>
                          </w:r>
                        </w:p>
                      </w:txbxContent>
                    </v:textbox>
                  </v:shape>
                </v:group>
                <w10:anchorlock/>
              </v:group>
            </w:pict>
          </mc:Fallback>
        </mc:AlternateContent>
      </w:r>
    </w:p>
    <w:p w14:paraId="3AC104A0" w14:textId="77777777" w:rsidR="00D80E1F" w:rsidRPr="00CF4CE3" w:rsidRDefault="00D80E1F" w:rsidP="00D80E1F">
      <w:pPr>
        <w:tabs>
          <w:tab w:val="left" w:pos="2250"/>
        </w:tabs>
        <w:suppressAutoHyphens w:val="0"/>
        <w:spacing w:before="120" w:after="120" w:line="240" w:lineRule="auto"/>
        <w:ind w:left="2268" w:right="1134" w:hanging="1134"/>
        <w:jc w:val="both"/>
      </w:pPr>
      <w:r w:rsidRPr="00CF4CE3">
        <w:t>Open Sky plot - Attenuation:</w:t>
      </w:r>
    </w:p>
    <w:tbl>
      <w:tblPr>
        <w:tblW w:w="0" w:type="auto"/>
        <w:tblInd w:w="1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76"/>
        <w:gridCol w:w="3827"/>
      </w:tblGrid>
      <w:tr w:rsidR="00D80E1F" w:rsidRPr="00CF4CE3" w14:paraId="4851D87F" w14:textId="77777777" w:rsidTr="00F72A30">
        <w:tc>
          <w:tcPr>
            <w:tcW w:w="1476" w:type="dxa"/>
            <w:tcBorders>
              <w:bottom w:val="single" w:sz="4" w:space="0" w:color="auto"/>
            </w:tcBorders>
            <w:shd w:val="clear" w:color="auto" w:fill="99FF99"/>
            <w:vAlign w:val="center"/>
          </w:tcPr>
          <w:p w14:paraId="19DB4DA9" w14:textId="77777777" w:rsidR="00D80E1F" w:rsidRPr="00CF4CE3" w:rsidRDefault="00D80E1F" w:rsidP="00F72A30">
            <w:pPr>
              <w:suppressAutoHyphens w:val="0"/>
              <w:spacing w:after="160" w:line="259" w:lineRule="auto"/>
              <w:ind w:right="142"/>
              <w:jc w:val="center"/>
            </w:pPr>
          </w:p>
        </w:tc>
        <w:tc>
          <w:tcPr>
            <w:tcW w:w="3827" w:type="dxa"/>
            <w:shd w:val="clear" w:color="auto" w:fill="auto"/>
            <w:vAlign w:val="center"/>
          </w:tcPr>
          <w:p w14:paraId="0D3F1694" w14:textId="77777777" w:rsidR="00D80E1F" w:rsidRPr="00CF4CE3" w:rsidRDefault="00D80E1F" w:rsidP="00F72A30">
            <w:pPr>
              <w:suppressAutoHyphens w:val="0"/>
              <w:spacing w:after="160" w:line="259" w:lineRule="auto"/>
              <w:ind w:left="142" w:right="425"/>
              <w:jc w:val="center"/>
            </w:pPr>
            <w:r w:rsidRPr="00CF4CE3">
              <w:t>0 dB</w:t>
            </w:r>
          </w:p>
        </w:tc>
      </w:tr>
      <w:tr w:rsidR="00D80E1F" w:rsidRPr="00833666" w14:paraId="7574D58F" w14:textId="77777777" w:rsidTr="00F72A30">
        <w:trPr>
          <w:trHeight w:val="449"/>
        </w:trPr>
        <w:tc>
          <w:tcPr>
            <w:tcW w:w="1476" w:type="dxa"/>
            <w:shd w:val="clear" w:color="auto" w:fill="FFCCCC"/>
            <w:vAlign w:val="center"/>
          </w:tcPr>
          <w:p w14:paraId="06EB6AD7" w14:textId="77777777" w:rsidR="00D80E1F" w:rsidRPr="00CF4CE3" w:rsidRDefault="00D80E1F" w:rsidP="00F72A30">
            <w:pPr>
              <w:suppressAutoHyphens w:val="0"/>
              <w:spacing w:after="160" w:line="259" w:lineRule="auto"/>
              <w:ind w:right="142"/>
              <w:jc w:val="center"/>
            </w:pPr>
            <w:r w:rsidRPr="00CF4CE3">
              <w:t>Zone A</w:t>
            </w:r>
          </w:p>
        </w:tc>
        <w:tc>
          <w:tcPr>
            <w:tcW w:w="3827" w:type="dxa"/>
            <w:shd w:val="clear" w:color="auto" w:fill="auto"/>
            <w:vAlign w:val="center"/>
          </w:tcPr>
          <w:p w14:paraId="106E6066" w14:textId="77777777" w:rsidR="00D80E1F" w:rsidRPr="00D80E1F" w:rsidRDefault="00D80E1F" w:rsidP="00F72A30">
            <w:pPr>
              <w:suppressAutoHyphens w:val="0"/>
              <w:spacing w:after="160" w:line="259" w:lineRule="auto"/>
              <w:ind w:left="142" w:right="425"/>
              <w:jc w:val="center"/>
              <w:rPr>
                <w:b/>
                <w:lang w:val="en-GB"/>
              </w:rPr>
            </w:pPr>
            <w:r w:rsidRPr="00D80E1F">
              <w:rPr>
                <w:lang w:val="en-GB"/>
              </w:rPr>
              <w:t>-100 dB</w:t>
            </w:r>
            <w:r w:rsidRPr="00D80E1F">
              <w:rPr>
                <w:b/>
                <w:lang w:val="en-GB"/>
              </w:rPr>
              <w:t xml:space="preserve"> </w:t>
            </w:r>
            <w:r w:rsidRPr="00D80E1F">
              <w:rPr>
                <w:lang w:val="en-GB"/>
              </w:rPr>
              <w:t>or signal is switched off</w:t>
            </w:r>
          </w:p>
        </w:tc>
      </w:tr>
    </w:tbl>
    <w:p w14:paraId="1E31CB1C"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p>
    <w:p w14:paraId="7749A3E5"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p>
    <w:p w14:paraId="5F218745"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w:t>
      </w:r>
      <w:r w:rsidRPr="00D80E1F">
        <w:rPr>
          <w:lang w:val="en-GB"/>
        </w:rPr>
        <w:tab/>
        <w:t>Test procedures</w:t>
      </w:r>
    </w:p>
    <w:p w14:paraId="244F3E4E"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2.1.</w:t>
      </w:r>
      <w:r w:rsidRPr="00D80E1F">
        <w:rPr>
          <w:lang w:val="en-GB"/>
        </w:rPr>
        <w:tab/>
        <w:t>NMEA-0183 messages output test.</w:t>
      </w:r>
    </w:p>
    <w:p w14:paraId="0F1600D1"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2.1.1.</w:t>
      </w:r>
      <w:r w:rsidRPr="00D80E1F">
        <w:rPr>
          <w:lang w:val="en-GB"/>
        </w:rPr>
        <w:tab/>
        <w:t>Make connections according to Figure 2.</w:t>
      </w:r>
    </w:p>
    <w:p w14:paraId="5A2A1A88" w14:textId="77777777" w:rsidR="00D80E1F" w:rsidRPr="00D80E1F" w:rsidRDefault="00D80E1F" w:rsidP="00D80E1F">
      <w:pPr>
        <w:suppressAutoHyphens w:val="0"/>
        <w:spacing w:after="120" w:line="240" w:lineRule="auto"/>
        <w:ind w:left="1134" w:right="1134"/>
        <w:rPr>
          <w:lang w:val="en-GB"/>
        </w:rPr>
      </w:pPr>
      <w:r w:rsidRPr="00D80E1F">
        <w:rPr>
          <w:lang w:val="en-GB"/>
        </w:rPr>
        <w:t>Figure 2</w:t>
      </w:r>
      <w:r w:rsidRPr="00D80E1F">
        <w:rPr>
          <w:lang w:val="en-GB"/>
        </w:rPr>
        <w:br/>
      </w:r>
      <w:r w:rsidRPr="00D80E1F">
        <w:rPr>
          <w:b/>
          <w:lang w:val="en-GB"/>
        </w:rPr>
        <w:t>Diagram of test stand</w:t>
      </w:r>
    </w:p>
    <w:p w14:paraId="1C48AD9F" w14:textId="77777777" w:rsidR="00D80E1F" w:rsidRPr="00D80E1F" w:rsidRDefault="00D80E1F" w:rsidP="00D80E1F">
      <w:pPr>
        <w:suppressAutoHyphens w:val="0"/>
        <w:spacing w:after="120" w:line="240" w:lineRule="auto"/>
        <w:ind w:left="1134" w:right="1134"/>
        <w:jc w:val="both"/>
        <w:rPr>
          <w:lang w:val="en-GB"/>
        </w:rPr>
      </w:pPr>
      <w:r w:rsidRPr="00CF4CE3">
        <w:rPr>
          <w:noProof/>
          <w:lang w:val="en-GB" w:eastAsia="en-GB"/>
        </w:rPr>
        <mc:AlternateContent>
          <mc:Choice Requires="wps">
            <w:drawing>
              <wp:anchor distT="0" distB="0" distL="114300" distR="114300" simplePos="0" relativeHeight="251664384" behindDoc="0" locked="0" layoutInCell="1" allowOverlap="1" wp14:anchorId="2F7AE465" wp14:editId="1898D45B">
                <wp:simplePos x="0" y="0"/>
                <wp:positionH relativeFrom="column">
                  <wp:posOffset>4267200</wp:posOffset>
                </wp:positionH>
                <wp:positionV relativeFrom="paragraph">
                  <wp:posOffset>15875</wp:posOffset>
                </wp:positionV>
                <wp:extent cx="1310005" cy="371475"/>
                <wp:effectExtent l="0" t="0" r="23495" b="28575"/>
                <wp:wrapNone/>
                <wp:docPr id="76" name="Flowchart: Proces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371475"/>
                        </a:xfrm>
                        <a:prstGeom prst="flowChartProcess">
                          <a:avLst/>
                        </a:prstGeom>
                        <a:solidFill>
                          <a:srgbClr val="FFFFFF"/>
                        </a:solidFill>
                        <a:ln w="9525">
                          <a:solidFill>
                            <a:srgbClr val="000000"/>
                          </a:solidFill>
                          <a:miter lim="800000"/>
                          <a:headEnd/>
                          <a:tailEnd/>
                        </a:ln>
                      </wps:spPr>
                      <wps:txbx>
                        <w:txbxContent>
                          <w:p w14:paraId="76952C6B" w14:textId="77777777" w:rsidR="00833666" w:rsidRPr="00B93BCE" w:rsidRDefault="00833666" w:rsidP="00D80E1F">
                            <w:pPr>
                              <w:pStyle w:val="1"/>
                              <w:spacing w:line="360" w:lineRule="auto"/>
                              <w:ind w:firstLine="0"/>
                              <w:jc w:val="center"/>
                              <w:rPr>
                                <w:sz w:val="20"/>
                                <w:lang w:val="en-US"/>
                              </w:rPr>
                            </w:pPr>
                            <w:r w:rsidRPr="00B93BCE">
                              <w:rPr>
                                <w:sz w:val="20"/>
                                <w:lang w:val="en-US"/>
                              </w:rPr>
                              <w:t>Power supply adapter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7AE465" id="_x0000_t109" coordsize="21600,21600" o:spt="109" path="m,l,21600r21600,l21600,xe">
                <v:stroke joinstyle="miter"/>
                <v:path gradientshapeok="t" o:connecttype="rect"/>
              </v:shapetype>
              <v:shape id="Flowchart: Process 76" o:spid="_x0000_s1068" type="#_x0000_t109" style="position:absolute;left:0;text-align:left;margin-left:336pt;margin-top:1.25pt;width:103.1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">
                <v:textbox>
                  <w:txbxContent>
                    <w:p w14:paraId="76952C6B" w14:textId="77777777" w:rsidR="00833666" w:rsidRPr="00B93BCE" w:rsidRDefault="00833666" w:rsidP="00D80E1F">
                      <w:pPr>
                        <w:pStyle w:val="1"/>
                        <w:spacing w:line="360" w:lineRule="auto"/>
                        <w:ind w:firstLine="0"/>
                        <w:jc w:val="center"/>
                        <w:rPr>
                          <w:sz w:val="20"/>
                          <w:lang w:val="en-US"/>
                        </w:rPr>
                      </w:pPr>
                      <w:r w:rsidRPr="00B93BCE">
                        <w:rPr>
                          <w:sz w:val="20"/>
                          <w:lang w:val="en-US"/>
                        </w:rPr>
                        <w:t>Power supply adapter</w:t>
                      </w:r>
                    </w:p>
                  </w:txbxContent>
                </v:textbox>
              </v:shape>
            </w:pict>
          </mc:Fallback>
        </mc:AlternateContent>
      </w:r>
      <w:r w:rsidRPr="00CF4CE3">
        <w:rPr>
          <w:noProof/>
          <w:lang w:val="en-GB" w:eastAsia="en-GB"/>
        </w:rPr>
        <mc:AlternateContent>
          <mc:Choice Requires="wps">
            <w:drawing>
              <wp:anchor distT="0" distB="0" distL="114300" distR="114300" simplePos="0" relativeHeight="251665408" behindDoc="0" locked="0" layoutInCell="1" allowOverlap="1" wp14:anchorId="3A175C7C" wp14:editId="2D43C815">
                <wp:simplePos x="0" y="0"/>
                <wp:positionH relativeFrom="column">
                  <wp:posOffset>1005205</wp:posOffset>
                </wp:positionH>
                <wp:positionV relativeFrom="paragraph">
                  <wp:posOffset>15875</wp:posOffset>
                </wp:positionV>
                <wp:extent cx="1001395" cy="469265"/>
                <wp:effectExtent l="0" t="0" r="27305" b="26035"/>
                <wp:wrapNone/>
                <wp:docPr id="75" name="Flowchart: Process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395" cy="469265"/>
                        </a:xfrm>
                        <a:prstGeom prst="flowChartProcess">
                          <a:avLst/>
                        </a:prstGeom>
                        <a:solidFill>
                          <a:srgbClr val="FFFFFF"/>
                        </a:solidFill>
                        <a:ln w="9525">
                          <a:solidFill>
                            <a:srgbClr val="000000"/>
                          </a:solidFill>
                          <a:miter lim="800000"/>
                          <a:headEnd/>
                          <a:tailEnd/>
                        </a:ln>
                      </wps:spPr>
                      <wps:txbx>
                        <w:txbxContent>
                          <w:p w14:paraId="5550F2DB" w14:textId="77777777" w:rsidR="00833666" w:rsidRPr="00B93BCE" w:rsidRDefault="00833666" w:rsidP="00D80E1F">
                            <w:pPr>
                              <w:pStyle w:val="1"/>
                              <w:spacing w:line="360" w:lineRule="auto"/>
                              <w:ind w:firstLine="0"/>
                              <w:jc w:val="center"/>
                              <w:rPr>
                                <w:sz w:val="20"/>
                                <w:lang w:val="en-US"/>
                              </w:rPr>
                            </w:pPr>
                            <w:r w:rsidRPr="00B93BCE">
                              <w:rPr>
                                <w:sz w:val="20"/>
                                <w:lang w:val="en-US"/>
                              </w:rPr>
                              <w:t>Signal Simulator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75C7C" id="Flowchart: Process 75" o:spid="_x0000_s1069" type="#_x0000_t109" style="position:absolute;left:0;text-align:left;margin-left:79.15pt;margin-top:1.25pt;width:78.85pt;height:3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">
                <v:textbox>
                  <w:txbxContent>
                    <w:p w14:paraId="5550F2DB" w14:textId="77777777" w:rsidR="00833666" w:rsidRPr="00B93BCE" w:rsidRDefault="00833666" w:rsidP="00D80E1F">
                      <w:pPr>
                        <w:pStyle w:val="1"/>
                        <w:spacing w:line="360" w:lineRule="auto"/>
                        <w:ind w:firstLine="0"/>
                        <w:jc w:val="center"/>
                        <w:rPr>
                          <w:sz w:val="20"/>
                          <w:lang w:val="en-US"/>
                        </w:rPr>
                      </w:pPr>
                      <w:r w:rsidRPr="00B93BCE">
                        <w:rPr>
                          <w:sz w:val="20"/>
                          <w:lang w:val="en-US"/>
                        </w:rPr>
                        <w:t>Signal Simulator</w:t>
                      </w:r>
                    </w:p>
                  </w:txbxContent>
                </v:textbox>
              </v:shape>
            </w:pict>
          </mc:Fallback>
        </mc:AlternateContent>
      </w:r>
      <w:r w:rsidRPr="00CF4CE3">
        <w:rPr>
          <w:noProof/>
          <w:lang w:val="en-GB" w:eastAsia="en-GB"/>
        </w:rPr>
        <mc:AlternateContent>
          <mc:Choice Requires="wps">
            <w:drawing>
              <wp:anchor distT="0" distB="0" distL="114300" distR="114300" simplePos="0" relativeHeight="251662336" behindDoc="0" locked="0" layoutInCell="1" allowOverlap="1" wp14:anchorId="1C5F889A" wp14:editId="18082D8D">
                <wp:simplePos x="0" y="0"/>
                <wp:positionH relativeFrom="column">
                  <wp:posOffset>2415540</wp:posOffset>
                </wp:positionH>
                <wp:positionV relativeFrom="paragraph">
                  <wp:posOffset>15875</wp:posOffset>
                </wp:positionV>
                <wp:extent cx="1442720" cy="371475"/>
                <wp:effectExtent l="0" t="0" r="24130" b="28575"/>
                <wp:wrapNone/>
                <wp:docPr id="73" name="Flowchart: Process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371475"/>
                        </a:xfrm>
                        <a:prstGeom prst="flowChartProcess">
                          <a:avLst/>
                        </a:prstGeom>
                        <a:solidFill>
                          <a:srgbClr val="FFFFFF"/>
                        </a:solidFill>
                        <a:ln w="9525">
                          <a:solidFill>
                            <a:srgbClr val="000000"/>
                          </a:solidFill>
                          <a:miter lim="800000"/>
                          <a:headEnd/>
                          <a:tailEnd/>
                        </a:ln>
                      </wps:spPr>
                      <wps:txbx>
                        <w:txbxContent>
                          <w:p w14:paraId="0E86E4A7" w14:textId="77777777" w:rsidR="00833666" w:rsidRPr="00B93BCE" w:rsidRDefault="00833666" w:rsidP="00D80E1F">
                            <w:pPr>
                              <w:pStyle w:val="1"/>
                              <w:spacing w:line="360" w:lineRule="auto"/>
                              <w:ind w:firstLine="0"/>
                              <w:jc w:val="center"/>
                              <w:rPr>
                                <w:b/>
                                <w:sz w:val="20"/>
                                <w:lang w:val="en-US"/>
                              </w:rPr>
                            </w:pPr>
                            <w:r w:rsidRPr="00B93BCE">
                              <w:rPr>
                                <w:sz w:val="20"/>
                                <w:lang w:val="en-US"/>
                              </w:rPr>
                              <w:t>AECD/AECS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F889A" id="Flowchart: Process 73" o:spid="_x0000_s1070" type="#_x0000_t109" style="position:absolute;left:0;text-align:left;margin-left:190.2pt;margin-top:1.25pt;width:113.6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">
                <v:textbox>
                  <w:txbxContent>
                    <w:p w14:paraId="0E86E4A7" w14:textId="77777777" w:rsidR="00833666" w:rsidRPr="00B93BCE" w:rsidRDefault="00833666" w:rsidP="00D80E1F">
                      <w:pPr>
                        <w:pStyle w:val="1"/>
                        <w:spacing w:line="360" w:lineRule="auto"/>
                        <w:ind w:firstLine="0"/>
                        <w:jc w:val="center"/>
                        <w:rPr>
                          <w:b/>
                          <w:sz w:val="20"/>
                          <w:lang w:val="en-US"/>
                        </w:rPr>
                      </w:pPr>
                      <w:r w:rsidRPr="00B93BCE">
                        <w:rPr>
                          <w:sz w:val="20"/>
                          <w:lang w:val="en-US"/>
                        </w:rPr>
                        <w:t>AECD/AECS</w:t>
                      </w:r>
                    </w:p>
                  </w:txbxContent>
                </v:textbox>
              </v:shape>
            </w:pict>
          </mc:Fallback>
        </mc:AlternateContent>
      </w:r>
    </w:p>
    <w:p w14:paraId="2B397AEA" w14:textId="77777777" w:rsidR="00D80E1F" w:rsidRPr="00D80E1F" w:rsidRDefault="00D80E1F" w:rsidP="00D80E1F">
      <w:pPr>
        <w:suppressAutoHyphens w:val="0"/>
        <w:spacing w:after="120" w:line="240" w:lineRule="auto"/>
        <w:ind w:left="1134" w:right="1134"/>
        <w:jc w:val="both"/>
        <w:rPr>
          <w:lang w:val="en-GB"/>
        </w:rPr>
      </w:pPr>
      <w:r w:rsidRPr="00CF4CE3">
        <w:rPr>
          <w:noProof/>
          <w:lang w:val="en-GB" w:eastAsia="en-GB"/>
        </w:rPr>
        <mc:AlternateContent>
          <mc:Choice Requires="wps">
            <w:drawing>
              <wp:anchor distT="0" distB="0" distL="114298" distR="114298" simplePos="0" relativeHeight="251668480" behindDoc="0" locked="0" layoutInCell="1" allowOverlap="1" wp14:anchorId="0CC83725" wp14:editId="77F82D67">
                <wp:simplePos x="0" y="0"/>
                <wp:positionH relativeFrom="column">
                  <wp:posOffset>3129279</wp:posOffset>
                </wp:positionH>
                <wp:positionV relativeFrom="paragraph">
                  <wp:posOffset>165100</wp:posOffset>
                </wp:positionV>
                <wp:extent cx="0" cy="394335"/>
                <wp:effectExtent l="76200" t="0" r="57150" b="6286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4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DA183B" id="_x0000_t32" coordsize="21600,21600" o:spt="32" o:oned="t" path="m,l21600,21600e" filled="f">
                <v:path arrowok="t" fillok="f" o:connecttype="none"/>
                <o:lock v:ext="edit" shapetype="t"/>
              </v:shapetype>
              <v:shape id="Straight Arrow Connector 72" o:spid="_x0000_s1026" type="#_x0000_t32" style="position:absolute;margin-left:246.4pt;margin-top:13pt;width:0;height:31.05pt;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">
                <v:stroke endarrow="block"/>
              </v:shape>
            </w:pict>
          </mc:Fallback>
        </mc:AlternateContent>
      </w:r>
      <w:r w:rsidRPr="00CF4CE3">
        <w:rPr>
          <w:noProof/>
          <w:lang w:val="en-GB" w:eastAsia="en-GB"/>
        </w:rPr>
        <mc:AlternateContent>
          <mc:Choice Requires="wps">
            <w:drawing>
              <wp:anchor distT="4294967294" distB="4294967294" distL="114300" distR="114300" simplePos="0" relativeHeight="251667456" behindDoc="0" locked="0" layoutInCell="1" allowOverlap="1" wp14:anchorId="06F2B3A5" wp14:editId="27E271B9">
                <wp:simplePos x="0" y="0"/>
                <wp:positionH relativeFrom="column">
                  <wp:posOffset>3859530</wp:posOffset>
                </wp:positionH>
                <wp:positionV relativeFrom="paragraph">
                  <wp:posOffset>52704</wp:posOffset>
                </wp:positionV>
                <wp:extent cx="405130" cy="0"/>
                <wp:effectExtent l="38100" t="76200" r="0" b="952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5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A210FE" id="Straight Arrow Connector 71" o:spid="_x0000_s1026" type="#_x0000_t32" style="position:absolute;margin-left:303.9pt;margin-top:4.15pt;width:31.9pt;height:0;flip:x;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">
                <v:stroke endarrow="block"/>
              </v:shape>
            </w:pict>
          </mc:Fallback>
        </mc:AlternateContent>
      </w:r>
      <w:r w:rsidRPr="00CF4CE3">
        <w:rPr>
          <w:noProof/>
          <w:lang w:val="en-GB" w:eastAsia="en-GB"/>
        </w:rPr>
        <mc:AlternateContent>
          <mc:Choice Requires="wps">
            <w:drawing>
              <wp:anchor distT="4294967294" distB="4294967294" distL="114300" distR="114300" simplePos="0" relativeHeight="251666432" behindDoc="0" locked="0" layoutInCell="1" allowOverlap="1" wp14:anchorId="35318333" wp14:editId="47830FD2">
                <wp:simplePos x="0" y="0"/>
                <wp:positionH relativeFrom="column">
                  <wp:posOffset>2006600</wp:posOffset>
                </wp:positionH>
                <wp:positionV relativeFrom="paragraph">
                  <wp:posOffset>2539</wp:posOffset>
                </wp:positionV>
                <wp:extent cx="408940" cy="0"/>
                <wp:effectExtent l="0" t="76200" r="29210" b="95250"/>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99780" id="Straight Arrow Connector 70" o:spid="_x0000_s1026" type="#_x0000_t32" style="position:absolute;margin-left:158pt;margin-top:.2pt;width:32.2pt;height:0;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">
                <v:stroke endarrow="block"/>
              </v:shape>
            </w:pict>
          </mc:Fallback>
        </mc:AlternateContent>
      </w:r>
    </w:p>
    <w:p w14:paraId="572D27CA" w14:textId="77777777" w:rsidR="00D80E1F" w:rsidRPr="00D80E1F" w:rsidRDefault="00D80E1F" w:rsidP="00D80E1F">
      <w:pPr>
        <w:suppressAutoHyphens w:val="0"/>
        <w:spacing w:after="120" w:line="240" w:lineRule="auto"/>
        <w:ind w:left="1134" w:right="1134"/>
        <w:jc w:val="both"/>
        <w:rPr>
          <w:lang w:val="en-GB"/>
        </w:rPr>
      </w:pPr>
    </w:p>
    <w:p w14:paraId="7A5C66D7" w14:textId="77777777" w:rsidR="00D80E1F" w:rsidRPr="00D80E1F" w:rsidRDefault="00D80E1F" w:rsidP="00D80E1F">
      <w:pPr>
        <w:suppressAutoHyphens w:val="0"/>
        <w:spacing w:after="120" w:line="240" w:lineRule="auto"/>
        <w:ind w:left="1134" w:right="1134"/>
        <w:jc w:val="both"/>
        <w:rPr>
          <w:lang w:val="en-GB"/>
        </w:rPr>
      </w:pPr>
      <w:r w:rsidRPr="00CF4CE3">
        <w:rPr>
          <w:noProof/>
          <w:lang w:val="en-GB" w:eastAsia="en-GB"/>
        </w:rPr>
        <mc:AlternateContent>
          <mc:Choice Requires="wps">
            <w:drawing>
              <wp:anchor distT="0" distB="0" distL="114300" distR="114300" simplePos="0" relativeHeight="251663360" behindDoc="0" locked="0" layoutInCell="1" allowOverlap="1" wp14:anchorId="0A02D265" wp14:editId="294E1DC5">
                <wp:simplePos x="0" y="0"/>
                <wp:positionH relativeFrom="column">
                  <wp:posOffset>2415540</wp:posOffset>
                </wp:positionH>
                <wp:positionV relativeFrom="paragraph">
                  <wp:posOffset>121285</wp:posOffset>
                </wp:positionV>
                <wp:extent cx="1442720" cy="240665"/>
                <wp:effectExtent l="0" t="0" r="24130" b="26035"/>
                <wp:wrapNone/>
                <wp:docPr id="69" name="Flowchart: Process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240665"/>
                        </a:xfrm>
                        <a:prstGeom prst="flowChartProcess">
                          <a:avLst/>
                        </a:prstGeom>
                        <a:solidFill>
                          <a:srgbClr val="FFFFFF"/>
                        </a:solidFill>
                        <a:ln w="9525">
                          <a:solidFill>
                            <a:srgbClr val="000000"/>
                          </a:solidFill>
                          <a:miter lim="800000"/>
                          <a:headEnd/>
                          <a:tailEnd/>
                        </a:ln>
                      </wps:spPr>
                      <wps:txbx>
                        <w:txbxContent>
                          <w:p w14:paraId="2DED389A" w14:textId="77777777" w:rsidR="00833666" w:rsidRPr="00B93BCE" w:rsidRDefault="00833666" w:rsidP="00D80E1F">
                            <w:pPr>
                              <w:pStyle w:val="1"/>
                              <w:spacing w:line="360" w:lineRule="auto"/>
                              <w:ind w:firstLine="0"/>
                              <w:jc w:val="center"/>
                              <w:rPr>
                                <w:sz w:val="20"/>
                                <w:lang w:val="en-US"/>
                              </w:rPr>
                            </w:pPr>
                            <w:r w:rsidRPr="00B93BCE">
                              <w:rPr>
                                <w:sz w:val="20"/>
                                <w:lang w:val="en-US"/>
                              </w:rPr>
                              <w:t>PC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2D265" id="Flowchart: Process 69" o:spid="_x0000_s1071" type="#_x0000_t109" style="position:absolute;left:0;text-align:left;margin-left:190.2pt;margin-top:9.55pt;width:113.6pt;height:1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">
                <v:textbox>
                  <w:txbxContent>
                    <w:p w14:paraId="2DED389A" w14:textId="77777777" w:rsidR="00833666" w:rsidRPr="00B93BCE" w:rsidRDefault="00833666" w:rsidP="00D80E1F">
                      <w:pPr>
                        <w:pStyle w:val="1"/>
                        <w:spacing w:line="360" w:lineRule="auto"/>
                        <w:ind w:firstLine="0"/>
                        <w:jc w:val="center"/>
                        <w:rPr>
                          <w:sz w:val="20"/>
                          <w:lang w:val="en-US"/>
                        </w:rPr>
                      </w:pPr>
                      <w:r w:rsidRPr="00B93BCE">
                        <w:rPr>
                          <w:sz w:val="20"/>
                          <w:lang w:val="en-US"/>
                        </w:rPr>
                        <w:t>PC</w:t>
                      </w:r>
                    </w:p>
                  </w:txbxContent>
                </v:textbox>
              </v:shape>
            </w:pict>
          </mc:Fallback>
        </mc:AlternateContent>
      </w:r>
    </w:p>
    <w:p w14:paraId="45E24CFA" w14:textId="77777777" w:rsidR="00D80E1F" w:rsidRPr="00D80E1F" w:rsidRDefault="00D80E1F" w:rsidP="00D80E1F">
      <w:pPr>
        <w:suppressAutoHyphens w:val="0"/>
        <w:spacing w:after="120" w:line="240" w:lineRule="auto"/>
        <w:ind w:left="1134" w:right="1134"/>
        <w:jc w:val="both"/>
        <w:rPr>
          <w:lang w:val="en-GB"/>
        </w:rPr>
      </w:pPr>
    </w:p>
    <w:p w14:paraId="15AFEADD"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p>
    <w:p w14:paraId="18D1E42C" w14:textId="77777777" w:rsidR="00D80E1F" w:rsidRPr="00D80E1F" w:rsidRDefault="00D80E1F" w:rsidP="00D80E1F">
      <w:pPr>
        <w:keepNext/>
        <w:keepLines/>
        <w:tabs>
          <w:tab w:val="left" w:pos="2250"/>
        </w:tabs>
        <w:suppressAutoHyphens w:val="0"/>
        <w:spacing w:before="120" w:after="120" w:line="240" w:lineRule="auto"/>
        <w:ind w:left="2268" w:right="1134" w:hanging="1134"/>
        <w:jc w:val="both"/>
        <w:rPr>
          <w:lang w:val="en-GB"/>
        </w:rPr>
      </w:pPr>
      <w:r w:rsidRPr="00D80E1F">
        <w:rPr>
          <w:lang w:val="en-GB"/>
        </w:rPr>
        <w:lastRenderedPageBreak/>
        <w:t>2.1.2.</w:t>
      </w:r>
      <w:r w:rsidRPr="00D80E1F">
        <w:rPr>
          <w:lang w:val="en-GB"/>
        </w:rPr>
        <w:tab/>
        <w:t>Prepare and turn on the AECD/AECS. By means of operation manual and developer software set up the GNSS receiver for receiving signals from GLONASS, Galileo, GPS GNSS and SBAS. Set up the GNSS receiver to output NMEA-0183 messages (messages RMC, GGA, VTG, GSA and GSV).</w:t>
      </w:r>
    </w:p>
    <w:p w14:paraId="472B3530"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2.1.3.</w:t>
      </w:r>
      <w:r w:rsidRPr="00D80E1F">
        <w:rPr>
          <w:lang w:val="en-GB"/>
        </w:rPr>
        <w:tab/>
        <w:t xml:space="preserve">Set up the simulator according to the simulator user guide. Initialize simulator script with the parameters, given in Table </w:t>
      </w:r>
      <w:r w:rsidRPr="008A7845">
        <w:rPr>
          <w:lang w:val="en-GB"/>
        </w:rPr>
        <w:t>7</w:t>
      </w:r>
      <w:r w:rsidRPr="00D80E1F">
        <w:rPr>
          <w:lang w:val="en-GB"/>
        </w:rPr>
        <w:t xml:space="preserve"> for GLONASS, Galileo, GPS GNSS and SBAS signals.</w:t>
      </w:r>
    </w:p>
    <w:p w14:paraId="5FA45E08" w14:textId="77777777" w:rsidR="00D80E1F" w:rsidRPr="008A7845" w:rsidRDefault="00D80E1F" w:rsidP="00D80E1F">
      <w:pPr>
        <w:suppressAutoHyphens w:val="0"/>
        <w:spacing w:line="240" w:lineRule="auto"/>
        <w:ind w:left="1138" w:right="1138"/>
        <w:jc w:val="both"/>
        <w:rPr>
          <w:lang w:val="en-GB"/>
        </w:rPr>
      </w:pPr>
      <w:r w:rsidRPr="008A7845">
        <w:rPr>
          <w:lang w:val="en-GB"/>
        </w:rPr>
        <w:t>Table 7</w:t>
      </w:r>
    </w:p>
    <w:p w14:paraId="3FB852D1" w14:textId="77777777" w:rsidR="00D80E1F" w:rsidRPr="00D80E1F" w:rsidRDefault="00D80E1F" w:rsidP="00D80E1F">
      <w:pPr>
        <w:suppressAutoHyphens w:val="0"/>
        <w:spacing w:after="120" w:line="240" w:lineRule="auto"/>
        <w:ind w:left="1134" w:right="1134"/>
        <w:jc w:val="both"/>
        <w:rPr>
          <w:b/>
          <w:lang w:val="en-GB"/>
        </w:rPr>
      </w:pPr>
      <w:r w:rsidRPr="00D80E1F">
        <w:rPr>
          <w:b/>
          <w:lang w:val="en-GB"/>
        </w:rPr>
        <w:t>Main parameters of simulation script for static scenario</w:t>
      </w:r>
    </w:p>
    <w:tbl>
      <w:tblPr>
        <w:tblW w:w="7537" w:type="dxa"/>
        <w:tblInd w:w="1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1" w:type="dxa"/>
          <w:right w:w="101" w:type="dxa"/>
        </w:tblCellMar>
        <w:tblLook w:val="04A0" w:firstRow="1" w:lastRow="0" w:firstColumn="1" w:lastColumn="0" w:noHBand="0" w:noVBand="1"/>
      </w:tblPr>
      <w:tblGrid>
        <w:gridCol w:w="3543"/>
        <w:gridCol w:w="3994"/>
      </w:tblGrid>
      <w:tr w:rsidR="00D80E1F" w:rsidRPr="00CF4CE3" w14:paraId="476E881D" w14:textId="77777777" w:rsidTr="00F72A30">
        <w:trPr>
          <w:trHeight w:val="449"/>
          <w:tblHeader/>
        </w:trPr>
        <w:tc>
          <w:tcPr>
            <w:tcW w:w="3543" w:type="dxa"/>
            <w:tcBorders>
              <w:bottom w:val="single" w:sz="12" w:space="0" w:color="auto"/>
            </w:tcBorders>
            <w:shd w:val="clear" w:color="auto" w:fill="auto"/>
            <w:vAlign w:val="bottom"/>
          </w:tcPr>
          <w:p w14:paraId="1D4DE3B6" w14:textId="77777777" w:rsidR="00D80E1F" w:rsidRPr="00CF4CE3" w:rsidRDefault="00D80E1F" w:rsidP="00F72A30">
            <w:pPr>
              <w:tabs>
                <w:tab w:val="left" w:pos="629"/>
              </w:tabs>
              <w:suppressAutoHyphens w:val="0"/>
              <w:spacing w:after="120" w:line="240" w:lineRule="auto"/>
              <w:ind w:left="629" w:right="430" w:hanging="487"/>
              <w:rPr>
                <w:i/>
                <w:sz w:val="18"/>
                <w:szCs w:val="18"/>
              </w:rPr>
            </w:pPr>
            <w:r w:rsidRPr="00CF4CE3">
              <w:rPr>
                <w:i/>
                <w:sz w:val="18"/>
                <w:szCs w:val="18"/>
              </w:rPr>
              <w:t>Simulated parameter</w:t>
            </w:r>
          </w:p>
        </w:tc>
        <w:tc>
          <w:tcPr>
            <w:tcW w:w="3994" w:type="dxa"/>
            <w:tcBorders>
              <w:bottom w:val="single" w:sz="12" w:space="0" w:color="auto"/>
            </w:tcBorders>
            <w:shd w:val="clear" w:color="auto" w:fill="auto"/>
            <w:vAlign w:val="bottom"/>
          </w:tcPr>
          <w:p w14:paraId="5025710B" w14:textId="77777777" w:rsidR="00D80E1F" w:rsidRPr="00CF4CE3" w:rsidRDefault="00D80E1F" w:rsidP="00F72A30">
            <w:pPr>
              <w:suppressAutoHyphens w:val="0"/>
              <w:spacing w:after="120" w:line="240" w:lineRule="auto"/>
              <w:ind w:left="174" w:right="289"/>
              <w:rPr>
                <w:i/>
                <w:sz w:val="18"/>
                <w:szCs w:val="18"/>
              </w:rPr>
            </w:pPr>
            <w:r w:rsidRPr="00CF4CE3">
              <w:rPr>
                <w:i/>
                <w:sz w:val="18"/>
                <w:szCs w:val="18"/>
              </w:rPr>
              <w:t>Value</w:t>
            </w:r>
          </w:p>
        </w:tc>
      </w:tr>
      <w:tr w:rsidR="00D80E1F" w:rsidRPr="00CF4CE3" w14:paraId="65F76F27" w14:textId="77777777" w:rsidTr="00F72A30">
        <w:trPr>
          <w:trHeight w:val="339"/>
        </w:trPr>
        <w:tc>
          <w:tcPr>
            <w:tcW w:w="3543" w:type="dxa"/>
            <w:tcBorders>
              <w:top w:val="single" w:sz="12" w:space="0" w:color="auto"/>
            </w:tcBorders>
            <w:vAlign w:val="center"/>
          </w:tcPr>
          <w:p w14:paraId="7668A78F" w14:textId="77777777" w:rsidR="00D80E1F" w:rsidRPr="00D80E1F" w:rsidRDefault="00D80E1F" w:rsidP="00F72A30">
            <w:pPr>
              <w:tabs>
                <w:tab w:val="left" w:pos="629"/>
              </w:tabs>
              <w:suppressAutoHyphens w:val="0"/>
              <w:spacing w:after="120" w:line="240" w:lineRule="auto"/>
              <w:ind w:left="629" w:right="430" w:hanging="487"/>
              <w:rPr>
                <w:lang w:val="en-GB"/>
              </w:rPr>
            </w:pPr>
            <w:r w:rsidRPr="00D80E1F">
              <w:rPr>
                <w:lang w:val="en-GB"/>
              </w:rPr>
              <w:t>Test duration, hh:mm:ss</w:t>
            </w:r>
          </w:p>
        </w:tc>
        <w:tc>
          <w:tcPr>
            <w:tcW w:w="3994" w:type="dxa"/>
            <w:tcBorders>
              <w:top w:val="single" w:sz="12" w:space="0" w:color="auto"/>
            </w:tcBorders>
            <w:vAlign w:val="center"/>
          </w:tcPr>
          <w:p w14:paraId="27F10FCA" w14:textId="77777777" w:rsidR="00D80E1F" w:rsidRPr="00CF4CE3" w:rsidRDefault="00D80E1F" w:rsidP="00F72A30">
            <w:pPr>
              <w:suppressAutoHyphens w:val="0"/>
              <w:spacing w:after="120" w:line="240" w:lineRule="auto"/>
              <w:ind w:left="174" w:right="289"/>
            </w:pPr>
            <w:r w:rsidRPr="00CF4CE3">
              <w:t>01:00:00</w:t>
            </w:r>
          </w:p>
        </w:tc>
      </w:tr>
      <w:tr w:rsidR="00D80E1F" w:rsidRPr="00CF4CE3" w14:paraId="67B7FFD1" w14:textId="77777777" w:rsidTr="00F72A30">
        <w:trPr>
          <w:trHeight w:val="341"/>
        </w:trPr>
        <w:tc>
          <w:tcPr>
            <w:tcW w:w="3543" w:type="dxa"/>
            <w:vAlign w:val="center"/>
          </w:tcPr>
          <w:p w14:paraId="607022E7" w14:textId="77777777" w:rsidR="00D80E1F" w:rsidRPr="00CF4CE3" w:rsidRDefault="00D80E1F" w:rsidP="00F72A30">
            <w:pPr>
              <w:tabs>
                <w:tab w:val="left" w:pos="629"/>
              </w:tabs>
              <w:suppressAutoHyphens w:val="0"/>
              <w:spacing w:after="120" w:line="240" w:lineRule="auto"/>
              <w:ind w:left="629" w:right="430" w:hanging="487"/>
            </w:pPr>
            <w:r w:rsidRPr="00CF4CE3">
              <w:t>Output frequency</w:t>
            </w:r>
          </w:p>
        </w:tc>
        <w:tc>
          <w:tcPr>
            <w:tcW w:w="3994" w:type="dxa"/>
            <w:vAlign w:val="center"/>
          </w:tcPr>
          <w:p w14:paraId="48F7DBCC" w14:textId="77777777" w:rsidR="00D80E1F" w:rsidRPr="00CF4CE3" w:rsidDel="00F16A40" w:rsidRDefault="00D80E1F" w:rsidP="00F72A30">
            <w:pPr>
              <w:suppressAutoHyphens w:val="0"/>
              <w:spacing w:after="120" w:line="240" w:lineRule="auto"/>
              <w:ind w:left="174" w:right="289"/>
            </w:pPr>
            <w:r w:rsidRPr="00CF4CE3">
              <w:t>1 Hz</w:t>
            </w:r>
          </w:p>
        </w:tc>
      </w:tr>
      <w:tr w:rsidR="00D80E1F" w:rsidRPr="00833666" w14:paraId="297C5787" w14:textId="77777777" w:rsidTr="00F72A30">
        <w:trPr>
          <w:trHeight w:val="719"/>
        </w:trPr>
        <w:tc>
          <w:tcPr>
            <w:tcW w:w="3543" w:type="dxa"/>
          </w:tcPr>
          <w:p w14:paraId="18DDE58C" w14:textId="77777777" w:rsidR="00D80E1F" w:rsidRPr="00CF4CE3" w:rsidRDefault="00D80E1F" w:rsidP="00F72A30">
            <w:pPr>
              <w:tabs>
                <w:tab w:val="left" w:pos="629"/>
              </w:tabs>
              <w:suppressAutoHyphens w:val="0"/>
              <w:spacing w:after="120" w:line="240" w:lineRule="auto"/>
              <w:ind w:left="629" w:right="430" w:hanging="487"/>
            </w:pPr>
            <w:r w:rsidRPr="00CF4CE3">
              <w:t>AECD/AECS location:</w:t>
            </w:r>
          </w:p>
        </w:tc>
        <w:tc>
          <w:tcPr>
            <w:tcW w:w="3994" w:type="dxa"/>
          </w:tcPr>
          <w:p w14:paraId="13BBDF90" w14:textId="77777777" w:rsidR="00D80E1F" w:rsidRPr="00D80E1F" w:rsidRDefault="00D80E1F" w:rsidP="00F72A30">
            <w:pPr>
              <w:suppressAutoHyphens w:val="0"/>
              <w:spacing w:after="120" w:line="240" w:lineRule="auto"/>
              <w:ind w:left="174" w:right="289"/>
              <w:rPr>
                <w:b/>
                <w:lang w:val="en-GB"/>
              </w:rPr>
            </w:pPr>
            <w:r w:rsidRPr="00D80E1F">
              <w:rPr>
                <w:lang w:val="en-GB"/>
              </w:rPr>
              <w:t>Any specified land point between latitude range 80°N and 80°S in coordinate system WGS84</w:t>
            </w:r>
          </w:p>
        </w:tc>
      </w:tr>
      <w:tr w:rsidR="00D80E1F" w:rsidRPr="00833666" w14:paraId="4474103B" w14:textId="77777777" w:rsidTr="00F72A30">
        <w:trPr>
          <w:trHeight w:val="373"/>
        </w:trPr>
        <w:tc>
          <w:tcPr>
            <w:tcW w:w="3543" w:type="dxa"/>
          </w:tcPr>
          <w:p w14:paraId="2236A312" w14:textId="77777777" w:rsidR="00D80E1F" w:rsidRPr="00CF4CE3" w:rsidRDefault="00D80E1F" w:rsidP="00F72A30">
            <w:pPr>
              <w:tabs>
                <w:tab w:val="left" w:pos="629"/>
              </w:tabs>
              <w:suppressAutoHyphens w:val="0"/>
              <w:spacing w:after="120" w:line="240" w:lineRule="auto"/>
              <w:ind w:left="629" w:right="430" w:hanging="487"/>
            </w:pPr>
            <w:r w:rsidRPr="00CF4CE3">
              <w:t>Troposphere:</w:t>
            </w:r>
          </w:p>
          <w:p w14:paraId="251AB8E4" w14:textId="77777777" w:rsidR="00D80E1F" w:rsidRPr="00CF4CE3" w:rsidRDefault="00D80E1F" w:rsidP="00F72A30">
            <w:pPr>
              <w:tabs>
                <w:tab w:val="left" w:pos="629"/>
              </w:tabs>
              <w:suppressAutoHyphens w:val="0"/>
              <w:spacing w:line="240" w:lineRule="auto"/>
              <w:ind w:left="634" w:right="432" w:hanging="490"/>
            </w:pPr>
          </w:p>
          <w:p w14:paraId="0D33C405" w14:textId="77777777" w:rsidR="00D80E1F" w:rsidRPr="00CF4CE3" w:rsidRDefault="00D80E1F" w:rsidP="00F72A30">
            <w:pPr>
              <w:tabs>
                <w:tab w:val="left" w:pos="629"/>
              </w:tabs>
              <w:suppressAutoHyphens w:val="0"/>
              <w:spacing w:after="120" w:line="240" w:lineRule="auto"/>
              <w:ind w:left="629" w:right="430" w:hanging="487"/>
            </w:pPr>
            <w:r w:rsidRPr="00CF4CE3">
              <w:t>Ionosphere:</w:t>
            </w:r>
          </w:p>
        </w:tc>
        <w:tc>
          <w:tcPr>
            <w:tcW w:w="3994" w:type="dxa"/>
            <w:vAlign w:val="center"/>
          </w:tcPr>
          <w:p w14:paraId="15F3A858" w14:textId="77777777" w:rsidR="00D80E1F" w:rsidRPr="00D80E1F" w:rsidRDefault="00D80E1F" w:rsidP="00F72A30">
            <w:pPr>
              <w:suppressAutoHyphens w:val="0"/>
              <w:spacing w:after="120" w:line="240" w:lineRule="auto"/>
              <w:ind w:left="174" w:right="289"/>
              <w:rPr>
                <w:lang w:val="en-GB"/>
              </w:rPr>
            </w:pPr>
            <w:r w:rsidRPr="00D80E1F">
              <w:rPr>
                <w:lang w:val="en-GB"/>
              </w:rPr>
              <w:t>Standard predefined model by the GNSS simulator</w:t>
            </w:r>
          </w:p>
          <w:p w14:paraId="3F8DF81C" w14:textId="77777777" w:rsidR="00D80E1F" w:rsidRPr="00D80E1F" w:rsidRDefault="00D80E1F" w:rsidP="00F72A30">
            <w:pPr>
              <w:suppressAutoHyphens w:val="0"/>
              <w:spacing w:after="120" w:line="240" w:lineRule="auto"/>
              <w:ind w:left="174" w:right="289"/>
              <w:rPr>
                <w:lang w:val="en-GB"/>
              </w:rPr>
            </w:pPr>
            <w:r w:rsidRPr="00D80E1F">
              <w:rPr>
                <w:lang w:val="en-GB"/>
              </w:rPr>
              <w:t>Standard predefined model by the GNSS simulator</w:t>
            </w:r>
          </w:p>
        </w:tc>
      </w:tr>
      <w:tr w:rsidR="00D80E1F" w:rsidRPr="00833666" w14:paraId="545A9221" w14:textId="77777777" w:rsidTr="00F72A30">
        <w:tblPrEx>
          <w:tblLook w:val="0000" w:firstRow="0" w:lastRow="0" w:firstColumn="0" w:lastColumn="0" w:noHBand="0" w:noVBand="0"/>
        </w:tblPrEx>
        <w:trPr>
          <w:trHeight w:val="341"/>
        </w:trPr>
        <w:tc>
          <w:tcPr>
            <w:tcW w:w="3543" w:type="dxa"/>
            <w:vAlign w:val="center"/>
          </w:tcPr>
          <w:p w14:paraId="339F7AE8" w14:textId="77777777" w:rsidR="00D80E1F" w:rsidRPr="00CF4CE3" w:rsidRDefault="00D80E1F" w:rsidP="00F72A30">
            <w:pPr>
              <w:tabs>
                <w:tab w:val="left" w:pos="629"/>
              </w:tabs>
              <w:suppressAutoHyphens w:val="0"/>
              <w:spacing w:after="120" w:line="240" w:lineRule="auto"/>
              <w:ind w:left="629" w:right="430" w:hanging="487"/>
            </w:pPr>
            <w:r w:rsidRPr="00CF4CE3">
              <w:t>PDOP value</w:t>
            </w:r>
          </w:p>
        </w:tc>
        <w:tc>
          <w:tcPr>
            <w:tcW w:w="3994" w:type="dxa"/>
            <w:vAlign w:val="center"/>
          </w:tcPr>
          <w:p w14:paraId="083AD719" w14:textId="77777777" w:rsidR="00D80E1F" w:rsidRPr="00D80E1F" w:rsidRDefault="00D80E1F" w:rsidP="00F72A30">
            <w:pPr>
              <w:suppressAutoHyphens w:val="0"/>
              <w:spacing w:after="120" w:line="240" w:lineRule="auto"/>
              <w:ind w:left="174" w:right="289"/>
              <w:rPr>
                <w:lang w:val="en-GB"/>
              </w:rPr>
            </w:pPr>
            <w:r w:rsidRPr="00D80E1F">
              <w:rPr>
                <w:lang w:val="en-GB"/>
              </w:rPr>
              <w:t>2.0 ≤ PDOP ≤ 2.5 in the test time interval</w:t>
            </w:r>
          </w:p>
        </w:tc>
      </w:tr>
      <w:tr w:rsidR="00D80E1F" w:rsidRPr="00833666" w14:paraId="4EEBD4A2" w14:textId="77777777" w:rsidTr="00F72A30">
        <w:tblPrEx>
          <w:tblLook w:val="0000" w:firstRow="0" w:lastRow="0" w:firstColumn="0" w:lastColumn="0" w:noHBand="0" w:noVBand="0"/>
        </w:tblPrEx>
        <w:trPr>
          <w:trHeight w:val="530"/>
        </w:trPr>
        <w:tc>
          <w:tcPr>
            <w:tcW w:w="3543" w:type="dxa"/>
          </w:tcPr>
          <w:p w14:paraId="31A4D0BC" w14:textId="77777777" w:rsidR="00D80E1F" w:rsidRPr="00CF4CE3" w:rsidRDefault="00D80E1F" w:rsidP="00F72A30">
            <w:pPr>
              <w:tabs>
                <w:tab w:val="left" w:pos="629"/>
              </w:tabs>
              <w:suppressAutoHyphens w:val="0"/>
              <w:spacing w:after="120" w:line="240" w:lineRule="auto"/>
              <w:ind w:left="629" w:right="430" w:hanging="487"/>
            </w:pPr>
            <w:r w:rsidRPr="00CF4CE3">
              <w:t>Simulated signals</w:t>
            </w:r>
          </w:p>
        </w:tc>
        <w:tc>
          <w:tcPr>
            <w:tcW w:w="3994" w:type="dxa"/>
          </w:tcPr>
          <w:p w14:paraId="1AE8807C" w14:textId="77777777" w:rsidR="00D80E1F" w:rsidRPr="00D80E1F" w:rsidRDefault="00D80E1F" w:rsidP="00F72A30">
            <w:pPr>
              <w:suppressAutoHyphens w:val="0"/>
              <w:spacing w:after="120" w:line="240" w:lineRule="auto"/>
              <w:ind w:left="174" w:right="289"/>
              <w:rPr>
                <w:lang w:val="en-GB"/>
              </w:rPr>
            </w:pPr>
            <w:r w:rsidRPr="00D80E1F">
              <w:rPr>
                <w:lang w:val="en-GB"/>
              </w:rPr>
              <w:t xml:space="preserve">- GNSS GLONASS (L1 frequency band </w:t>
            </w:r>
            <w:r w:rsidRPr="00CF4CE3">
              <w:t>СТ</w:t>
            </w:r>
            <w:r w:rsidRPr="00D80E1F">
              <w:rPr>
                <w:lang w:val="en-GB"/>
              </w:rPr>
              <w:t xml:space="preserve"> code);</w:t>
            </w:r>
          </w:p>
          <w:p w14:paraId="6495D3C3" w14:textId="77777777" w:rsidR="00D80E1F" w:rsidRPr="00D80E1F" w:rsidRDefault="00D80E1F" w:rsidP="00F72A30">
            <w:pPr>
              <w:suppressAutoHyphens w:val="0"/>
              <w:spacing w:after="120" w:line="240" w:lineRule="auto"/>
              <w:ind w:left="174" w:right="289"/>
              <w:rPr>
                <w:lang w:val="en-GB"/>
              </w:rPr>
            </w:pPr>
            <w:r w:rsidRPr="00D80E1F">
              <w:rPr>
                <w:lang w:val="en-GB"/>
              </w:rPr>
              <w:t>- GNSS Galileo (E1 frequency band OS);</w:t>
            </w:r>
          </w:p>
          <w:p w14:paraId="62E9BAF3" w14:textId="77777777" w:rsidR="00D80E1F" w:rsidRPr="00D80E1F" w:rsidRDefault="00D80E1F" w:rsidP="00F72A30">
            <w:pPr>
              <w:suppressAutoHyphens w:val="0"/>
              <w:spacing w:after="120" w:line="240" w:lineRule="auto"/>
              <w:ind w:left="174" w:right="289"/>
              <w:rPr>
                <w:lang w:val="en-GB"/>
              </w:rPr>
            </w:pPr>
            <w:r w:rsidRPr="00D80E1F">
              <w:rPr>
                <w:lang w:val="en-GB"/>
              </w:rPr>
              <w:t>- GNSS GPS (L1 frequency band C/A code);</w:t>
            </w:r>
          </w:p>
          <w:p w14:paraId="3BB5F7AF" w14:textId="77777777" w:rsidR="00D80E1F" w:rsidRPr="00D80E1F" w:rsidRDefault="00D80E1F" w:rsidP="00F72A30">
            <w:pPr>
              <w:suppressAutoHyphens w:val="0"/>
              <w:spacing w:after="120" w:line="240" w:lineRule="auto"/>
              <w:ind w:left="174" w:right="289"/>
              <w:rPr>
                <w:lang w:val="en-GB"/>
              </w:rPr>
            </w:pPr>
            <w:r w:rsidRPr="00D80E1F">
              <w:rPr>
                <w:lang w:val="en-GB"/>
              </w:rPr>
              <w:t>- Combined</w:t>
            </w:r>
            <w:r w:rsidRPr="00D80E1F">
              <w:rPr>
                <w:b/>
                <w:lang w:val="en-GB"/>
              </w:rPr>
              <w:t xml:space="preserve"> </w:t>
            </w:r>
            <w:r w:rsidRPr="00D80E1F">
              <w:rPr>
                <w:lang w:val="en-GB"/>
              </w:rPr>
              <w:t>GNSS GLONASS/Galileo/GPS/SBAS.</w:t>
            </w:r>
          </w:p>
        </w:tc>
      </w:tr>
      <w:tr w:rsidR="00D80E1F" w:rsidRPr="00833666" w14:paraId="222259E5" w14:textId="77777777" w:rsidTr="00F72A30">
        <w:tblPrEx>
          <w:tblLook w:val="0000" w:firstRow="0" w:lastRow="0" w:firstColumn="0" w:lastColumn="0" w:noHBand="0" w:noVBand="0"/>
        </w:tblPrEx>
        <w:trPr>
          <w:trHeight w:val="530"/>
        </w:trPr>
        <w:tc>
          <w:tcPr>
            <w:tcW w:w="3543" w:type="dxa"/>
            <w:tcBorders>
              <w:bottom w:val="single" w:sz="4" w:space="0" w:color="auto"/>
            </w:tcBorders>
          </w:tcPr>
          <w:p w14:paraId="48491F72" w14:textId="77777777" w:rsidR="00D80E1F" w:rsidRPr="00D80E1F" w:rsidRDefault="00D80E1F" w:rsidP="00F72A30">
            <w:pPr>
              <w:tabs>
                <w:tab w:val="left" w:pos="629"/>
              </w:tabs>
              <w:suppressAutoHyphens w:val="0"/>
              <w:spacing w:after="120" w:line="240" w:lineRule="auto"/>
              <w:ind w:left="629" w:right="430" w:hanging="487"/>
              <w:rPr>
                <w:lang w:val="en-GB"/>
              </w:rPr>
            </w:pPr>
            <w:r w:rsidRPr="00D80E1F">
              <w:rPr>
                <w:lang w:val="en-GB"/>
              </w:rPr>
              <w:t>Signal strength:</w:t>
            </w:r>
          </w:p>
          <w:p w14:paraId="38483507" w14:textId="77777777" w:rsidR="00D80E1F" w:rsidRPr="00D80E1F" w:rsidRDefault="00D80E1F" w:rsidP="00F72A30">
            <w:pPr>
              <w:tabs>
                <w:tab w:val="left" w:pos="629"/>
              </w:tabs>
              <w:suppressAutoHyphens w:val="0"/>
              <w:spacing w:line="240" w:lineRule="auto"/>
              <w:ind w:left="634" w:right="432" w:hanging="490"/>
              <w:rPr>
                <w:lang w:val="en-GB"/>
              </w:rPr>
            </w:pPr>
            <w:r w:rsidRPr="00D80E1F">
              <w:rPr>
                <w:lang w:val="en-GB"/>
              </w:rPr>
              <w:t>- GNSS GLONASS;</w:t>
            </w:r>
          </w:p>
          <w:p w14:paraId="45271480" w14:textId="77777777" w:rsidR="00D80E1F" w:rsidRPr="00D80E1F" w:rsidRDefault="00D80E1F" w:rsidP="00F72A30">
            <w:pPr>
              <w:tabs>
                <w:tab w:val="left" w:pos="629"/>
              </w:tabs>
              <w:suppressAutoHyphens w:val="0"/>
              <w:spacing w:line="240" w:lineRule="auto"/>
              <w:ind w:left="634" w:right="432" w:hanging="490"/>
              <w:rPr>
                <w:lang w:val="en-GB"/>
              </w:rPr>
            </w:pPr>
            <w:r w:rsidRPr="00D80E1F">
              <w:rPr>
                <w:lang w:val="en-GB"/>
              </w:rPr>
              <w:t>- GNSS Galileo;</w:t>
            </w:r>
          </w:p>
          <w:p w14:paraId="074A4CDE" w14:textId="77777777" w:rsidR="00D80E1F" w:rsidRPr="00CF4CE3" w:rsidRDefault="00D80E1F" w:rsidP="00F72A30">
            <w:pPr>
              <w:tabs>
                <w:tab w:val="left" w:pos="629"/>
              </w:tabs>
              <w:suppressAutoHyphens w:val="0"/>
              <w:spacing w:line="240" w:lineRule="auto"/>
              <w:ind w:left="634" w:right="432" w:hanging="490"/>
            </w:pPr>
            <w:r w:rsidRPr="00CF4CE3">
              <w:t>- GNSS GPS.</w:t>
            </w:r>
          </w:p>
        </w:tc>
        <w:tc>
          <w:tcPr>
            <w:tcW w:w="3994" w:type="dxa"/>
            <w:tcBorders>
              <w:bottom w:val="single" w:sz="4" w:space="0" w:color="auto"/>
            </w:tcBorders>
          </w:tcPr>
          <w:p w14:paraId="4873965F" w14:textId="77777777" w:rsidR="00D80E1F" w:rsidRPr="00CF4CE3" w:rsidRDefault="00D80E1F" w:rsidP="00F72A30">
            <w:pPr>
              <w:suppressAutoHyphens w:val="0"/>
              <w:spacing w:after="120" w:line="240" w:lineRule="auto"/>
              <w:ind w:left="174" w:right="289"/>
              <w:rPr>
                <w:lang w:val="de-DE"/>
              </w:rPr>
            </w:pPr>
          </w:p>
          <w:p w14:paraId="155C9D6C" w14:textId="77777777" w:rsidR="00D80E1F" w:rsidRPr="00CF4CE3" w:rsidRDefault="00D80E1F" w:rsidP="00F72A30">
            <w:pPr>
              <w:suppressAutoHyphens w:val="0"/>
              <w:spacing w:line="240" w:lineRule="auto"/>
              <w:ind w:left="173" w:right="288"/>
              <w:rPr>
                <w:lang w:val="de-DE"/>
              </w:rPr>
            </w:pPr>
            <w:r w:rsidRPr="00CF4CE3">
              <w:rPr>
                <w:lang w:val="de-DE"/>
              </w:rPr>
              <w:t>minus 141 dBm;</w:t>
            </w:r>
          </w:p>
          <w:p w14:paraId="1D0FE2B9" w14:textId="77777777" w:rsidR="00D80E1F" w:rsidRPr="00CF4CE3" w:rsidRDefault="00D80E1F" w:rsidP="00F72A30">
            <w:pPr>
              <w:suppressAutoHyphens w:val="0"/>
              <w:spacing w:line="240" w:lineRule="auto"/>
              <w:ind w:left="173" w:right="288"/>
              <w:rPr>
                <w:lang w:val="de-DE"/>
              </w:rPr>
            </w:pPr>
            <w:r w:rsidRPr="00CF4CE3">
              <w:rPr>
                <w:lang w:val="de-DE"/>
              </w:rPr>
              <w:t>minus 135 dBm;</w:t>
            </w:r>
          </w:p>
          <w:p w14:paraId="05798650" w14:textId="77777777" w:rsidR="00D80E1F" w:rsidRPr="00CF4CE3" w:rsidRDefault="00D80E1F" w:rsidP="00F72A30">
            <w:pPr>
              <w:suppressAutoHyphens w:val="0"/>
              <w:spacing w:line="240" w:lineRule="auto"/>
              <w:ind w:left="173" w:right="288"/>
              <w:rPr>
                <w:lang w:val="de-DE"/>
              </w:rPr>
            </w:pPr>
            <w:r w:rsidRPr="00CF4CE3">
              <w:rPr>
                <w:lang w:val="de-DE"/>
              </w:rPr>
              <w:t>minus 138.5 dBm.</w:t>
            </w:r>
          </w:p>
        </w:tc>
      </w:tr>
      <w:tr w:rsidR="00D80E1F" w:rsidRPr="00C54E41" w14:paraId="34ACBA04" w14:textId="77777777" w:rsidTr="00F72A30">
        <w:tblPrEx>
          <w:tblLook w:val="0000" w:firstRow="0" w:lastRow="0" w:firstColumn="0" w:lastColumn="0" w:noHBand="0" w:noVBand="0"/>
        </w:tblPrEx>
        <w:trPr>
          <w:trHeight w:val="747"/>
        </w:trPr>
        <w:tc>
          <w:tcPr>
            <w:tcW w:w="3543" w:type="dxa"/>
            <w:tcBorders>
              <w:bottom w:val="single" w:sz="12" w:space="0" w:color="auto"/>
            </w:tcBorders>
          </w:tcPr>
          <w:p w14:paraId="1ADF6DD3" w14:textId="77777777" w:rsidR="00D80E1F" w:rsidRPr="00CF4CE3" w:rsidRDefault="00D80E1F" w:rsidP="00F72A30">
            <w:pPr>
              <w:tabs>
                <w:tab w:val="left" w:pos="629"/>
              </w:tabs>
              <w:suppressAutoHyphens w:val="0"/>
              <w:spacing w:after="120" w:line="240" w:lineRule="auto"/>
              <w:ind w:left="629" w:right="430" w:hanging="487"/>
            </w:pPr>
            <w:r w:rsidRPr="00CF4CE3">
              <w:t>Number of simulated satellites</w:t>
            </w:r>
            <w:r w:rsidRPr="00CF4CE3">
              <w:rPr>
                <w:b/>
              </w:rPr>
              <w:t>:</w:t>
            </w:r>
          </w:p>
        </w:tc>
        <w:tc>
          <w:tcPr>
            <w:tcW w:w="3994" w:type="dxa"/>
            <w:tcBorders>
              <w:bottom w:val="single" w:sz="12" w:space="0" w:color="auto"/>
            </w:tcBorders>
          </w:tcPr>
          <w:p w14:paraId="08850402" w14:textId="77777777" w:rsidR="00D80E1F" w:rsidRPr="00D80E1F" w:rsidRDefault="00D80E1F" w:rsidP="00F72A30">
            <w:pPr>
              <w:suppressAutoHyphens w:val="0"/>
              <w:spacing w:line="240" w:lineRule="auto"/>
              <w:ind w:left="173" w:right="288"/>
              <w:rPr>
                <w:lang w:val="en-GB"/>
              </w:rPr>
            </w:pPr>
            <w:r w:rsidRPr="00D80E1F">
              <w:rPr>
                <w:lang w:val="en-GB"/>
              </w:rPr>
              <w:t>- at least 6 GLONASS satellites;</w:t>
            </w:r>
          </w:p>
          <w:p w14:paraId="71F777B9" w14:textId="77777777" w:rsidR="00D80E1F" w:rsidRPr="00D80E1F" w:rsidRDefault="00D80E1F" w:rsidP="00F72A30">
            <w:pPr>
              <w:suppressAutoHyphens w:val="0"/>
              <w:spacing w:line="240" w:lineRule="auto"/>
              <w:ind w:left="173" w:right="288"/>
              <w:rPr>
                <w:lang w:val="en-GB"/>
              </w:rPr>
            </w:pPr>
            <w:r w:rsidRPr="00D80E1F">
              <w:rPr>
                <w:lang w:val="en-GB"/>
              </w:rPr>
              <w:t>- at least 6 Galileo satellites;</w:t>
            </w:r>
          </w:p>
          <w:p w14:paraId="3DB8DA7C" w14:textId="77777777" w:rsidR="00D80E1F" w:rsidRPr="00D80E1F" w:rsidRDefault="00D80E1F" w:rsidP="00F72A30">
            <w:pPr>
              <w:suppressAutoHyphens w:val="0"/>
              <w:spacing w:line="240" w:lineRule="auto"/>
              <w:ind w:left="173" w:right="288"/>
              <w:rPr>
                <w:lang w:val="en-GB"/>
              </w:rPr>
            </w:pPr>
            <w:r w:rsidRPr="00D80E1F">
              <w:rPr>
                <w:lang w:val="en-GB"/>
              </w:rPr>
              <w:t>- at least 6 GPS satellites;</w:t>
            </w:r>
          </w:p>
          <w:p w14:paraId="77A29EA3" w14:textId="77777777" w:rsidR="00D80E1F" w:rsidRPr="00D80E1F" w:rsidRDefault="00D80E1F" w:rsidP="00F72A30">
            <w:pPr>
              <w:suppressAutoHyphens w:val="0"/>
              <w:spacing w:line="240" w:lineRule="auto"/>
              <w:ind w:left="173" w:right="288"/>
              <w:rPr>
                <w:lang w:val="en-GB"/>
              </w:rPr>
            </w:pPr>
            <w:r w:rsidRPr="00D80E1F">
              <w:rPr>
                <w:lang w:val="en-GB"/>
              </w:rPr>
              <w:t>- at least 2 SBAS satellites.</w:t>
            </w:r>
          </w:p>
        </w:tc>
      </w:tr>
    </w:tbl>
    <w:p w14:paraId="61690D62"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p>
    <w:p w14:paraId="163351F4"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2.1.4.</w:t>
      </w:r>
      <w:r w:rsidRPr="00D80E1F">
        <w:rPr>
          <w:lang w:val="en-GB"/>
        </w:rPr>
        <w:tab/>
        <w:t>By means of corresponding serial interface set the connection between the AECD/AECS and PC. Control the possibility of receiving navigation information via NMEA-0183 protocol. The value of field 6 in the GGA</w:t>
      </w:r>
      <w:r w:rsidRPr="00CF4CE3">
        <w:rPr>
          <w:rStyle w:val="FootnoteReference"/>
        </w:rPr>
        <w:footnoteReference w:id="22"/>
      </w:r>
      <w:r w:rsidRPr="00D80E1F">
        <w:rPr>
          <w:lang w:val="en-GB"/>
        </w:rPr>
        <w:t xml:space="preserve"> messages is set to </w:t>
      </w:r>
      <w:r w:rsidR="00F72A30">
        <w:rPr>
          <w:lang w:val="en-GB"/>
        </w:rPr>
        <w:t>"</w:t>
      </w:r>
      <w:r w:rsidRPr="00D80E1F">
        <w:rPr>
          <w:lang w:val="en-GB"/>
        </w:rPr>
        <w:t>2</w:t>
      </w:r>
      <w:r w:rsidR="00F72A30">
        <w:rPr>
          <w:lang w:val="en-GB"/>
        </w:rPr>
        <w:t>"</w:t>
      </w:r>
      <w:r w:rsidRPr="00D80E1F">
        <w:rPr>
          <w:lang w:val="en-GB"/>
        </w:rPr>
        <w:t>.</w:t>
      </w:r>
    </w:p>
    <w:p w14:paraId="49DBBFF4"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lastRenderedPageBreak/>
        <w:t>2.1.5.</w:t>
      </w:r>
      <w:r w:rsidRPr="008A7845">
        <w:rPr>
          <w:lang w:val="en-GB"/>
        </w:rPr>
        <w:tab/>
        <w:t>Test results are considered successful if navigation information is compliant in all the AECD/AECS samples with the requirements defined in paragraphs 17.3.1. to 17.3.5., 26.3.1. to 26.3.5. or 35.3.1. to 35.3.5. of this Regulation.</w:t>
      </w:r>
    </w:p>
    <w:p w14:paraId="0E5FC3F8"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2.1.6.</w:t>
      </w:r>
      <w:r w:rsidRPr="008A7845">
        <w:rPr>
          <w:lang w:val="en-GB"/>
        </w:rPr>
        <w:tab/>
        <w:t>The test of NMEA-0183 messages output and the assessment of the positioning accuracy in autonomous static mode can be combined.</w:t>
      </w:r>
    </w:p>
    <w:p w14:paraId="0AEDA9C9"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w:t>
      </w:r>
      <w:r w:rsidRPr="008A7845">
        <w:rPr>
          <w:lang w:val="en-GB"/>
        </w:rPr>
        <w:tab/>
        <w:t xml:space="preserve">Assessment of positioning accuracy in autonomous static mode. </w:t>
      </w:r>
    </w:p>
    <w:p w14:paraId="5A972955"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2.2.1.</w:t>
      </w:r>
      <w:r w:rsidRPr="008A7845">
        <w:rPr>
          <w:lang w:val="en-GB"/>
        </w:rPr>
        <w:tab/>
        <w:t>Make connections according to Figure 2.</w:t>
      </w:r>
    </w:p>
    <w:p w14:paraId="74198D40"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2.2.2.</w:t>
      </w:r>
      <w:r w:rsidRPr="008A7845">
        <w:rPr>
          <w:lang w:val="en-GB"/>
        </w:rPr>
        <w:tab/>
        <w:t xml:space="preserve">Prepare and turn on the AECD/AECS. By means of developer software make sure that GNSS receiver is set up for receiving GNSS GLONASS, Galileo, GPS and SBAS combined signals. Set up navigation the GNSS receiver to output messages according to the NMEA-0183 protocol (GGA, RMC, VTG, GSA and GSV messages). </w:t>
      </w:r>
    </w:p>
    <w:p w14:paraId="134CB542"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2.2.3.</w:t>
      </w:r>
      <w:r w:rsidRPr="008A7845">
        <w:rPr>
          <w:lang w:val="en-GB"/>
        </w:rPr>
        <w:tab/>
        <w:t>Set up the simulator in accordance with its operational manual. Start simulation of for combined GNSS GLONASS, Galileo, GPS and SBAS signals script with set parameters, given in Table 7.</w:t>
      </w:r>
    </w:p>
    <w:p w14:paraId="00D252C3"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2.2.4.</w:t>
      </w:r>
      <w:r w:rsidRPr="008A7845">
        <w:rPr>
          <w:lang w:val="en-GB"/>
        </w:rPr>
        <w:tab/>
        <w:t>Set up the test system to start recording of NMEA-0183 messages after receiving the navigation solution. Up to the moment the simulation script is complete, the NMEA-0183 messages are output by the GNSS receiver to a file.</w:t>
      </w:r>
    </w:p>
    <w:p w14:paraId="1FBDB5A5"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2.2.5.</w:t>
      </w:r>
      <w:r w:rsidRPr="008A7845">
        <w:rPr>
          <w:lang w:val="en-GB"/>
        </w:rPr>
        <w:tab/>
      </w:r>
      <w:r w:rsidRPr="008A7845">
        <w:rPr>
          <w:bCs/>
          <w:lang w:val="en-GB"/>
        </w:rPr>
        <w:t>The test system shall store the recorded NMEA-0183 messages into a separate file when the simulation script is completed.</w:t>
      </w:r>
    </w:p>
    <w:p w14:paraId="4BEE3443"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2.2.6.</w:t>
      </w:r>
      <w:r w:rsidRPr="008A7845">
        <w:rPr>
          <w:lang w:val="en-GB"/>
        </w:rPr>
        <w:tab/>
        <w:t>Extract coordinates: latitude (B) and longitude (L) contained in GGA (RMC) messages.</w:t>
      </w:r>
    </w:p>
    <w:p w14:paraId="0C57D1F6"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2.2.7.</w:t>
      </w:r>
      <w:r w:rsidRPr="008A7845">
        <w:rPr>
          <w:lang w:val="en-GB"/>
        </w:rPr>
        <w:tab/>
        <w:t>Calculate the systematic inaccuracy of coordinate</w:t>
      </w:r>
      <w:r w:rsidR="00F72A30" w:rsidRPr="008A7845">
        <w:rPr>
          <w:lang w:val="en-GB"/>
        </w:rPr>
        <w:t>'</w:t>
      </w:r>
      <w:r w:rsidRPr="008A7845">
        <w:rPr>
          <w:lang w:val="en-GB"/>
        </w:rPr>
        <w:t>s determination on stationary intervals according to formulas (1), (2), for example for latitude coordinate (B):</w:t>
      </w:r>
    </w:p>
    <w:p w14:paraId="201E7D78" w14:textId="77777777" w:rsidR="00D80E1F" w:rsidRPr="00D80E1F" w:rsidRDefault="00D80E1F" w:rsidP="00D80E1F">
      <w:pPr>
        <w:suppressAutoHyphens w:val="0"/>
        <w:spacing w:after="120" w:line="240" w:lineRule="auto"/>
        <w:ind w:left="2430" w:right="1134"/>
        <w:jc w:val="both"/>
        <w:rPr>
          <w:lang w:val="en-GB"/>
        </w:rPr>
      </w:pPr>
      <w:r w:rsidRPr="00D80E1F">
        <w:rPr>
          <w:lang w:val="en-GB"/>
        </w:rPr>
        <w:tab/>
        <w:t xml:space="preserve">(1) </w:t>
      </w:r>
      <w:r w:rsidRPr="00CF4CE3">
        <w:rPr>
          <w:position w:val="-14"/>
        </w:rPr>
        <w:object w:dxaOrig="1980" w:dyaOrig="380" w14:anchorId="34D8E76F">
          <v:shape id="_x0000_i1025" type="#_x0000_t75" style="width:222pt;height:27pt" o:ole="">
            <v:imagedata r:id="rId46" o:title=""/>
          </v:shape>
          <o:OLEObject Type="Embed" ProgID="Equation.3" ShapeID="_x0000_i1025" DrawAspect="Content" ObjectID="_1562682220" r:id="rId47"/>
        </w:object>
      </w:r>
      <w:r w:rsidRPr="00D80E1F">
        <w:rPr>
          <w:lang w:val="en-GB"/>
        </w:rPr>
        <w:t>,</w:t>
      </w:r>
    </w:p>
    <w:p w14:paraId="4CC039C9"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p>
    <w:p w14:paraId="0575C205" w14:textId="77777777" w:rsidR="00D80E1F" w:rsidRPr="00D80E1F" w:rsidRDefault="00D80E1F" w:rsidP="00D80E1F">
      <w:pPr>
        <w:suppressAutoHyphens w:val="0"/>
        <w:spacing w:after="120" w:line="240" w:lineRule="auto"/>
        <w:ind w:left="2430" w:right="1134" w:firstLine="567"/>
        <w:jc w:val="both"/>
        <w:rPr>
          <w:lang w:val="en-GB"/>
        </w:rPr>
      </w:pPr>
      <w:r w:rsidRPr="00D80E1F">
        <w:rPr>
          <w:lang w:val="en-GB"/>
        </w:rPr>
        <w:t xml:space="preserve">(2) </w:t>
      </w:r>
      <w:r w:rsidRPr="00CF4CE3">
        <w:rPr>
          <w:position w:val="-30"/>
        </w:rPr>
        <w:object w:dxaOrig="1820" w:dyaOrig="700" w14:anchorId="00335123">
          <v:shape id="_x0000_i1026" type="#_x0000_t75" style="width:138.75pt;height:56.25pt" o:ole="">
            <v:imagedata r:id="rId48" o:title=""/>
          </v:shape>
          <o:OLEObject Type="Embed" ProgID="Equation.3" ShapeID="_x0000_i1026" DrawAspect="Content" ObjectID="_1562682221" r:id="rId49"/>
        </w:object>
      </w:r>
    </w:p>
    <w:p w14:paraId="11A0DFCF"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ab/>
        <w:t>Where:</w:t>
      </w:r>
    </w:p>
    <w:p w14:paraId="63B6BF32"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B</w:t>
      </w:r>
      <w:r w:rsidRPr="00D80E1F">
        <w:rPr>
          <w:vertAlign w:val="subscript"/>
          <w:lang w:val="en-GB"/>
        </w:rPr>
        <w:t>truej</w:t>
      </w:r>
      <w:r w:rsidRPr="00D80E1F">
        <w:rPr>
          <w:lang w:val="en-GB"/>
        </w:rPr>
        <w:t xml:space="preserve"> is the actual value of B coordinate in </w:t>
      </w:r>
      <w:r w:rsidR="00F72A30">
        <w:rPr>
          <w:lang w:val="en-GB"/>
        </w:rPr>
        <w:t>"</w:t>
      </w:r>
      <w:r w:rsidRPr="00D80E1F">
        <w:rPr>
          <w:lang w:val="en-GB"/>
        </w:rPr>
        <w:t>j</w:t>
      </w:r>
      <w:r w:rsidR="00F72A30">
        <w:rPr>
          <w:lang w:val="en-GB"/>
        </w:rPr>
        <w:t>"</w:t>
      </w:r>
      <w:r w:rsidRPr="00D80E1F">
        <w:rPr>
          <w:lang w:val="en-GB"/>
        </w:rPr>
        <w:t xml:space="preserve"> time moment, in arc seconds;</w:t>
      </w:r>
    </w:p>
    <w:p w14:paraId="74D1C770"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 xml:space="preserve">B(j) is the determined value of B coordinate in </w:t>
      </w:r>
      <w:r w:rsidR="00F72A30">
        <w:rPr>
          <w:lang w:val="en-GB"/>
        </w:rPr>
        <w:t>"</w:t>
      </w:r>
      <w:r w:rsidRPr="00D80E1F">
        <w:rPr>
          <w:lang w:val="en-GB"/>
        </w:rPr>
        <w:t>j</w:t>
      </w:r>
      <w:r w:rsidR="00F72A30">
        <w:rPr>
          <w:lang w:val="en-GB"/>
        </w:rPr>
        <w:t>"</w:t>
      </w:r>
      <w:r w:rsidRPr="00D80E1F">
        <w:rPr>
          <w:lang w:val="en-GB"/>
        </w:rPr>
        <w:t xml:space="preserve"> time moment, by the GNSS receiver, arc seconds;</w:t>
      </w:r>
    </w:p>
    <w:p w14:paraId="2EDD1192"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N is the amount of GGA (RMC) messages, received during the test of GNSS receiver.</w:t>
      </w:r>
    </w:p>
    <w:p w14:paraId="71F7C782"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t>Similarly calculate the systematic inaccuracy of L (longitude) coordinate.</w:t>
      </w:r>
    </w:p>
    <w:p w14:paraId="49ADAC47" w14:textId="77777777" w:rsidR="00D80E1F" w:rsidRPr="00D80E1F" w:rsidRDefault="00D80E1F" w:rsidP="00D80E1F">
      <w:pPr>
        <w:keepNext/>
        <w:keepLines/>
        <w:tabs>
          <w:tab w:val="left" w:pos="2250"/>
        </w:tabs>
        <w:suppressAutoHyphens w:val="0"/>
        <w:spacing w:before="120" w:after="120" w:line="240" w:lineRule="auto"/>
        <w:ind w:left="2268" w:right="1134" w:hanging="1134"/>
        <w:jc w:val="both"/>
        <w:rPr>
          <w:lang w:val="en-GB"/>
        </w:rPr>
      </w:pPr>
      <w:r w:rsidRPr="00D80E1F">
        <w:rPr>
          <w:lang w:val="en-GB"/>
        </w:rPr>
        <w:lastRenderedPageBreak/>
        <w:t>2.2.8.</w:t>
      </w:r>
      <w:r w:rsidRPr="00D80E1F">
        <w:rPr>
          <w:lang w:val="en-GB"/>
        </w:rPr>
        <w:tab/>
        <w:t>Calculate Standard Deviation (SD) value according to formula (3) for B coordinate:</w:t>
      </w:r>
    </w:p>
    <w:p w14:paraId="26B708EB" w14:textId="77777777" w:rsidR="00D80E1F" w:rsidRPr="00D80E1F" w:rsidRDefault="00D80E1F" w:rsidP="00D80E1F">
      <w:pPr>
        <w:keepNext/>
        <w:keepLines/>
        <w:suppressAutoHyphens w:val="0"/>
        <w:spacing w:after="120" w:line="240" w:lineRule="auto"/>
        <w:ind w:left="2880" w:right="1134"/>
        <w:jc w:val="both"/>
        <w:rPr>
          <w:lang w:val="en-GB"/>
        </w:rPr>
      </w:pPr>
      <w:r w:rsidRPr="00D80E1F">
        <w:rPr>
          <w:lang w:val="en-GB"/>
        </w:rPr>
        <w:t>(3)</w:t>
      </w:r>
      <w:r w:rsidRPr="00D80E1F">
        <w:rPr>
          <w:i/>
          <w:lang w:val="en-GB"/>
        </w:rPr>
        <w:t xml:space="preserve"> </w:t>
      </w:r>
      <w:r w:rsidRPr="00CF4CE3">
        <w:rPr>
          <w:i/>
          <w:position w:val="-26"/>
        </w:rPr>
        <w:object w:dxaOrig="2420" w:dyaOrig="1060" w14:anchorId="4BBC6DF3">
          <v:shape id="_x0000_i1027" type="#_x0000_t75" style="width:185.25pt;height:64.5pt" o:ole="" fillcolor="window">
            <v:imagedata r:id="rId50" o:title=""/>
          </v:shape>
          <o:OLEObject Type="Embed" ProgID="Equation.3" ShapeID="_x0000_i1027" DrawAspect="Content" ObjectID="_1562682222" r:id="rId51"/>
        </w:object>
      </w:r>
    </w:p>
    <w:p w14:paraId="56DDF324"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ab/>
        <w:t>Similarly calculate the (SD) value for L (longitude) coordinate.</w:t>
      </w:r>
    </w:p>
    <w:p w14:paraId="1BC588C4"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2.2.9.</w:t>
      </w:r>
      <w:r w:rsidRPr="00D80E1F">
        <w:rPr>
          <w:lang w:val="en-GB"/>
        </w:rPr>
        <w:tab/>
        <w:t>Convert calculated coordinates and SD values of latitude and longitude determination from arc-seconds to meters according to formulas (4) to (5):</w:t>
      </w:r>
    </w:p>
    <w:p w14:paraId="041C9522"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ab/>
        <w:t>For latitude:</w:t>
      </w:r>
    </w:p>
    <w:p w14:paraId="5791E93B" w14:textId="77777777" w:rsidR="00D80E1F" w:rsidRPr="00D80E1F" w:rsidRDefault="00D80E1F" w:rsidP="00D80E1F">
      <w:pPr>
        <w:suppressAutoHyphens w:val="0"/>
        <w:spacing w:after="120" w:line="240" w:lineRule="auto"/>
        <w:ind w:left="2250" w:right="1134"/>
        <w:jc w:val="both"/>
        <w:rPr>
          <w:lang w:val="en-GB"/>
        </w:rPr>
      </w:pPr>
      <w:r w:rsidRPr="00D80E1F">
        <w:rPr>
          <w:lang w:val="en-GB"/>
        </w:rPr>
        <w:t xml:space="preserve">(4-1) </w:t>
      </w:r>
      <w:r w:rsidRPr="00CF4CE3">
        <w:object w:dxaOrig="4280" w:dyaOrig="700" w14:anchorId="16D2F300">
          <v:shape id="_x0000_i1028" type="#_x0000_t75" style="width:243.75pt;height:40.5pt" o:ole="" fillcolor="window">
            <v:imagedata r:id="rId52" o:title=""/>
          </v:shape>
          <o:OLEObject Type="Embed" ProgID="Equation.3" ShapeID="_x0000_i1028" DrawAspect="Content" ObjectID="_1562682223" r:id="rId53"/>
        </w:object>
      </w:r>
    </w:p>
    <w:p w14:paraId="13AD58E6" w14:textId="77777777" w:rsidR="00D80E1F" w:rsidRPr="00D80E1F" w:rsidRDefault="00D80E1F" w:rsidP="00D80E1F">
      <w:pPr>
        <w:suppressAutoHyphens w:val="0"/>
        <w:spacing w:after="120" w:line="240" w:lineRule="auto"/>
        <w:ind w:left="2250" w:right="1134"/>
        <w:jc w:val="both"/>
        <w:rPr>
          <w:lang w:val="en-GB"/>
        </w:rPr>
      </w:pPr>
      <w:r w:rsidRPr="00D80E1F">
        <w:rPr>
          <w:lang w:val="en-GB"/>
        </w:rPr>
        <w:t xml:space="preserve">(4-2) </w:t>
      </w:r>
      <w:r w:rsidRPr="00CF4CE3">
        <w:rPr>
          <w:position w:val="-28"/>
        </w:rPr>
        <w:object w:dxaOrig="4220" w:dyaOrig="700" w14:anchorId="35C10232">
          <v:shape id="_x0000_i1029" type="#_x0000_t75" style="width:243.75pt;height:40.5pt" o:ole="" fillcolor="window">
            <v:imagedata r:id="rId54" o:title=""/>
          </v:shape>
          <o:OLEObject Type="Embed" ProgID="Equation.3" ShapeID="_x0000_i1029" DrawAspect="Content" ObjectID="_1562682224" r:id="rId55"/>
        </w:object>
      </w:r>
    </w:p>
    <w:p w14:paraId="7C382892" w14:textId="77777777" w:rsidR="00D80E1F" w:rsidRPr="00D80E1F" w:rsidRDefault="00D80E1F" w:rsidP="00D80E1F">
      <w:pPr>
        <w:suppressAutoHyphens w:val="0"/>
        <w:spacing w:after="120" w:line="240" w:lineRule="auto"/>
        <w:ind w:left="2250" w:right="1134"/>
        <w:jc w:val="both"/>
        <w:rPr>
          <w:lang w:val="en-GB"/>
        </w:rPr>
      </w:pPr>
      <w:r w:rsidRPr="00D80E1F">
        <w:rPr>
          <w:lang w:val="en-GB"/>
        </w:rPr>
        <w:t xml:space="preserve">(4-3) </w:t>
      </w:r>
      <w:r w:rsidRPr="00CF4CE3">
        <w:rPr>
          <w:position w:val="-28"/>
        </w:rPr>
        <w:object w:dxaOrig="4760" w:dyaOrig="700" w14:anchorId="487DFEAC">
          <v:shape id="_x0000_i1030" type="#_x0000_t75" style="width:272.25pt;height:40.5pt" o:ole="" fillcolor="window">
            <v:imagedata r:id="rId56" o:title=""/>
          </v:shape>
          <o:OLEObject Type="Embed" ProgID="Equation.3" ShapeID="_x0000_i1030" DrawAspect="Content" ObjectID="_1562682225" r:id="rId57"/>
        </w:object>
      </w:r>
    </w:p>
    <w:p w14:paraId="11797203"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p>
    <w:p w14:paraId="7B179210"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ab/>
        <w:t>For longitude:</w:t>
      </w:r>
    </w:p>
    <w:p w14:paraId="524B59C3" w14:textId="77777777" w:rsidR="00D80E1F" w:rsidRPr="00D80E1F" w:rsidRDefault="00D80E1F" w:rsidP="00D80E1F">
      <w:pPr>
        <w:suppressAutoHyphens w:val="0"/>
        <w:spacing w:after="120" w:line="240" w:lineRule="auto"/>
        <w:ind w:left="2250" w:right="1134"/>
        <w:jc w:val="both"/>
        <w:rPr>
          <w:lang w:val="en-GB"/>
        </w:rPr>
      </w:pPr>
      <w:r w:rsidRPr="00D80E1F">
        <w:rPr>
          <w:lang w:val="en-GB"/>
        </w:rPr>
        <w:t xml:space="preserve">(5-1) </w:t>
      </w:r>
      <w:r w:rsidRPr="00CF4CE3">
        <w:object w:dxaOrig="4040" w:dyaOrig="740" w14:anchorId="249FE367">
          <v:shape id="_x0000_i1031" type="#_x0000_t75" style="width:253.5pt;height:45pt" o:ole="" fillcolor="window">
            <v:imagedata r:id="rId58" o:title=""/>
          </v:shape>
          <o:OLEObject Type="Embed" ProgID="Equation.3" ShapeID="_x0000_i1031" DrawAspect="Content" ObjectID="_1562682226" r:id="rId59"/>
        </w:object>
      </w:r>
    </w:p>
    <w:p w14:paraId="2FBF61B0" w14:textId="77777777" w:rsidR="00D80E1F" w:rsidRPr="00D80E1F" w:rsidRDefault="00D80E1F" w:rsidP="00D80E1F">
      <w:pPr>
        <w:suppressAutoHyphens w:val="0"/>
        <w:spacing w:after="120" w:line="240" w:lineRule="auto"/>
        <w:ind w:left="2250" w:right="1134"/>
        <w:jc w:val="both"/>
        <w:rPr>
          <w:lang w:val="en-GB"/>
        </w:rPr>
      </w:pPr>
      <w:r w:rsidRPr="00D80E1F">
        <w:rPr>
          <w:lang w:val="en-GB"/>
        </w:rPr>
        <w:t xml:space="preserve">(5-2) </w:t>
      </w:r>
      <w:r w:rsidRPr="00CF4CE3">
        <w:rPr>
          <w:position w:val="-36"/>
        </w:rPr>
        <w:object w:dxaOrig="4060" w:dyaOrig="740" w14:anchorId="24E3B4DF">
          <v:shape id="_x0000_i1032" type="#_x0000_t75" style="width:256.5pt;height:45pt" o:ole="" fillcolor="window">
            <v:imagedata r:id="rId60" o:title=""/>
          </v:shape>
          <o:OLEObject Type="Embed" ProgID="Equation.3" ShapeID="_x0000_i1032" DrawAspect="Content" ObjectID="_1562682227" r:id="rId61"/>
        </w:object>
      </w:r>
    </w:p>
    <w:p w14:paraId="5C135A3A" w14:textId="77777777" w:rsidR="00D80E1F" w:rsidRPr="00D80E1F" w:rsidRDefault="00D80E1F" w:rsidP="00D80E1F">
      <w:pPr>
        <w:suppressAutoHyphens w:val="0"/>
        <w:spacing w:after="120" w:line="240" w:lineRule="auto"/>
        <w:ind w:left="2250" w:right="1134"/>
        <w:jc w:val="both"/>
        <w:rPr>
          <w:lang w:val="en-GB"/>
        </w:rPr>
      </w:pPr>
      <w:r w:rsidRPr="00D80E1F">
        <w:rPr>
          <w:lang w:val="en-GB"/>
        </w:rPr>
        <w:t xml:space="preserve">(5-3) </w:t>
      </w:r>
      <w:r w:rsidRPr="00CF4CE3">
        <w:rPr>
          <w:position w:val="-36"/>
        </w:rPr>
        <w:object w:dxaOrig="4520" w:dyaOrig="740" w14:anchorId="4E9E894E">
          <v:shape id="_x0000_i1033" type="#_x0000_t75" style="width:285.75pt;height:45pt" o:ole="" fillcolor="window">
            <v:imagedata r:id="rId62" o:title=""/>
          </v:shape>
          <o:OLEObject Type="Embed" ProgID="Equation.3" ShapeID="_x0000_i1033" DrawAspect="Content" ObjectID="_1562682228" r:id="rId63"/>
        </w:object>
      </w:r>
    </w:p>
    <w:p w14:paraId="6D79533C"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t>Where:</w:t>
      </w:r>
    </w:p>
    <w:p w14:paraId="627B21C7"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r>
      <w:r w:rsidRPr="00CF4CE3">
        <w:t>а</w:t>
      </w:r>
      <w:r w:rsidRPr="00D80E1F">
        <w:rPr>
          <w:lang w:val="en-GB"/>
        </w:rPr>
        <w:t xml:space="preserve"> is the semi-major axis of ellipsoid, in m;</w:t>
      </w:r>
    </w:p>
    <w:p w14:paraId="28CBA83C"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e is the first eccentricity;</w:t>
      </w:r>
    </w:p>
    <w:p w14:paraId="2801D094" w14:textId="77777777" w:rsidR="00D80E1F" w:rsidRPr="00D80E1F" w:rsidRDefault="00D80E1F" w:rsidP="00D80E1F">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r>
      <w:r w:rsidRPr="00CF4CE3">
        <w:t>φ</w:t>
      </w:r>
      <w:r w:rsidRPr="00D80E1F">
        <w:rPr>
          <w:lang w:val="en-GB"/>
        </w:rPr>
        <w:t xml:space="preserve"> is the determined value of latitude, in radian.</w:t>
      </w:r>
    </w:p>
    <w:p w14:paraId="68AB7BE1" w14:textId="77777777" w:rsidR="00D80E1F" w:rsidRPr="00D80E1F" w:rsidRDefault="00D80E1F" w:rsidP="00D80E1F">
      <w:pPr>
        <w:keepNext/>
        <w:keepLines/>
        <w:suppressAutoHyphens w:val="0"/>
        <w:spacing w:after="120" w:line="240" w:lineRule="auto"/>
        <w:ind w:left="2268" w:right="1134" w:hanging="1134"/>
        <w:jc w:val="both"/>
        <w:rPr>
          <w:lang w:val="en-GB"/>
        </w:rPr>
      </w:pPr>
      <w:r w:rsidRPr="00D80E1F">
        <w:rPr>
          <w:lang w:val="en-GB"/>
        </w:rPr>
        <w:lastRenderedPageBreak/>
        <w:t>2.2.10.</w:t>
      </w:r>
      <w:r w:rsidRPr="00D80E1F">
        <w:rPr>
          <w:lang w:val="en-GB"/>
        </w:rPr>
        <w:tab/>
        <w:t>Calculate horizontal coordinates error according to formula (6) or linear errors for every measurement according to formula (7):</w:t>
      </w:r>
    </w:p>
    <w:p w14:paraId="15BC56D5" w14:textId="77777777" w:rsidR="00D80E1F" w:rsidRPr="00D80E1F" w:rsidRDefault="00D80E1F" w:rsidP="00D80E1F">
      <w:pPr>
        <w:keepNext/>
        <w:keepLines/>
        <w:suppressAutoHyphens w:val="0"/>
        <w:spacing w:after="120" w:line="240" w:lineRule="auto"/>
        <w:ind w:left="2250" w:right="278"/>
        <w:jc w:val="both"/>
        <w:rPr>
          <w:lang w:val="en-GB"/>
        </w:rPr>
      </w:pPr>
      <w:r w:rsidRPr="00D80E1F">
        <w:rPr>
          <w:lang w:val="en-GB"/>
        </w:rPr>
        <w:tab/>
        <w:t xml:space="preserve">(6) </w:t>
      </w:r>
      <w:r w:rsidRPr="00CF4CE3">
        <w:object w:dxaOrig="4580" w:dyaOrig="440" w14:anchorId="33065B51">
          <v:shape id="_x0000_i1034" type="#_x0000_t75" style="width:320.25pt;height:30.75pt" o:ole="">
            <v:imagedata r:id="rId64" o:title=""/>
          </v:shape>
          <o:OLEObject Type="Embed" ProgID="Equation.3" ShapeID="_x0000_i1034" DrawAspect="Content" ObjectID="_1562682229" r:id="rId65"/>
        </w:object>
      </w:r>
    </w:p>
    <w:p w14:paraId="755BF906" w14:textId="77777777" w:rsidR="00D80E1F" w:rsidRPr="00D80E1F" w:rsidRDefault="00D80E1F" w:rsidP="00D80E1F">
      <w:pPr>
        <w:keepNext/>
        <w:keepLines/>
        <w:suppressAutoHyphens w:val="0"/>
        <w:spacing w:after="120" w:line="240" w:lineRule="auto"/>
        <w:ind w:left="2250" w:right="908"/>
        <w:jc w:val="both"/>
        <w:rPr>
          <w:b/>
          <w:lang w:val="en-GB"/>
        </w:rPr>
      </w:pPr>
      <w:r w:rsidRPr="00D80E1F">
        <w:rPr>
          <w:lang w:val="en-GB"/>
        </w:rPr>
        <w:t>(7)</w:t>
      </w:r>
      <w:r w:rsidRPr="00D80E1F">
        <w:rPr>
          <w:b/>
          <w:lang w:val="en-GB"/>
        </w:rPr>
        <w:t xml:space="preserve"> </w:t>
      </w:r>
      <w:r w:rsidRPr="00CF4CE3">
        <w:rPr>
          <w:b/>
          <w:position w:val="-12"/>
        </w:rPr>
        <w:object w:dxaOrig="3460" w:dyaOrig="440" w14:anchorId="15E9EE12">
          <v:shape id="_x0000_i1035" type="#_x0000_t75" style="width:235.5pt;height:30.75pt" o:ole="">
            <v:imagedata r:id="rId66" o:title=""/>
          </v:shape>
          <o:OLEObject Type="Embed" ProgID="Equation.3" ShapeID="_x0000_i1035" DrawAspect="Content" ObjectID="_1562682230" r:id="rId67"/>
        </w:object>
      </w:r>
    </w:p>
    <w:p w14:paraId="646D5E9A"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2.2.11.</w:t>
      </w:r>
      <w:r w:rsidRPr="00D80E1F">
        <w:rPr>
          <w:lang w:val="en-GB"/>
        </w:rPr>
        <w:tab/>
      </w:r>
      <w:r w:rsidRPr="008A7845">
        <w:rPr>
          <w:lang w:val="en-GB"/>
        </w:rPr>
        <w:t>Repeat test procedures according to paragraphs 2.2.3. to 2.2.10. only for GLONASS GNSS signals with simulation parameters, given in Table 7.</w:t>
      </w:r>
    </w:p>
    <w:p w14:paraId="52D32ADD"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2.2.12.</w:t>
      </w:r>
      <w:r w:rsidRPr="008A7845">
        <w:rPr>
          <w:lang w:val="en-GB"/>
        </w:rPr>
        <w:tab/>
        <w:t>Repeat test procedures according to paragraphs 2.2.3. to 2.2.10. only for GPS GNSS signals with simulation parameters, given in Table 7.</w:t>
      </w:r>
    </w:p>
    <w:p w14:paraId="0A202FDD"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2.2.13.</w:t>
      </w:r>
      <w:r w:rsidRPr="008A7845">
        <w:rPr>
          <w:lang w:val="en-GB"/>
        </w:rPr>
        <w:tab/>
        <w:t>Repeat test procedures according to paragraphs 2.2.3. to 2.2.10. for Galileo GNSS signals with simulation parameters, given in Table 7.</w:t>
      </w:r>
    </w:p>
    <w:p w14:paraId="0FD8E105"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2.2.14.</w:t>
      </w:r>
      <w:r w:rsidRPr="008A7845">
        <w:rPr>
          <w:lang w:val="en-GB"/>
        </w:rPr>
        <w:tab/>
        <w:t xml:space="preserve">Repeat test procedures according to paragraphs 2.2.3. to 2.2.10. with other AECD/AECS samples, provided for the test. </w:t>
      </w:r>
    </w:p>
    <w:p w14:paraId="0E3D24FB"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2.2.15.</w:t>
      </w:r>
      <w:r w:rsidRPr="008A7845">
        <w:rPr>
          <w:lang w:val="en-GB"/>
        </w:rPr>
        <w:tab/>
        <w:t xml:space="preserve">Determine average values according to formula (6) obtained for all tested AECD/AECS samples. </w:t>
      </w:r>
    </w:p>
    <w:p w14:paraId="5AC07272"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2.2.16.</w:t>
      </w:r>
      <w:r w:rsidRPr="008A7845">
        <w:rPr>
          <w:lang w:val="en-GB"/>
        </w:rPr>
        <w:tab/>
        <w:t xml:space="preserve">Tests results are considered satisfactory if at least one of the following conditions is satisfied: </w:t>
      </w:r>
    </w:p>
    <w:p w14:paraId="23F36146" w14:textId="77777777" w:rsidR="00D80E1F" w:rsidRPr="008A7845" w:rsidRDefault="00D80E1F" w:rsidP="00D80E1F">
      <w:pPr>
        <w:tabs>
          <w:tab w:val="left" w:pos="2268"/>
        </w:tabs>
        <w:suppressAutoHyphens w:val="0"/>
        <w:spacing w:before="120" w:after="120" w:line="240" w:lineRule="auto"/>
        <w:ind w:left="2835" w:right="1134" w:hanging="1701"/>
        <w:jc w:val="both"/>
        <w:rPr>
          <w:lang w:val="en-GB"/>
        </w:rPr>
      </w:pPr>
      <w:r w:rsidRPr="008A7845">
        <w:rPr>
          <w:lang w:val="en-GB"/>
        </w:rPr>
        <w:tab/>
        <w:t>(a)</w:t>
      </w:r>
      <w:r w:rsidRPr="008A7845">
        <w:rPr>
          <w:lang w:val="en-GB"/>
        </w:rPr>
        <w:tab/>
        <w:t>horizontal position errors as defined by formula (6) obtained with all AECD/AECS samples do not exceed 15 m under open sky conditions for all simulation scripts; or</w:t>
      </w:r>
    </w:p>
    <w:p w14:paraId="4AE77672" w14:textId="77777777" w:rsidR="00D80E1F" w:rsidRPr="008A7845" w:rsidRDefault="00D80E1F" w:rsidP="00D80E1F">
      <w:pPr>
        <w:tabs>
          <w:tab w:val="left" w:pos="2268"/>
        </w:tabs>
        <w:suppressAutoHyphens w:val="0"/>
        <w:spacing w:before="120" w:after="120" w:line="240" w:lineRule="auto"/>
        <w:ind w:left="2835" w:right="1134" w:hanging="1701"/>
        <w:jc w:val="both"/>
        <w:rPr>
          <w:lang w:val="en-GB"/>
        </w:rPr>
      </w:pPr>
      <w:r w:rsidRPr="008A7845">
        <w:rPr>
          <w:lang w:val="en-GB"/>
        </w:rPr>
        <w:tab/>
        <w:t>(b)</w:t>
      </w:r>
      <w:r w:rsidRPr="008A7845">
        <w:rPr>
          <w:lang w:val="en-GB"/>
        </w:rPr>
        <w:tab/>
        <w:t>linear errors for every measurement as defined by formula (7) obtained with all AECD/AECS samples do not exceed 15 m under open sky conditions for all simulation scripts for at least 95 per cent of all measurements.</w:t>
      </w:r>
    </w:p>
    <w:p w14:paraId="2CB7E036"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2.3.</w:t>
      </w:r>
      <w:r w:rsidRPr="008A7845">
        <w:rPr>
          <w:lang w:val="en-GB"/>
        </w:rPr>
        <w:tab/>
        <w:t>Assessment of positioning accuracy in autonomous dynamic mode.</w:t>
      </w:r>
    </w:p>
    <w:p w14:paraId="25214791"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2.3.1.</w:t>
      </w:r>
      <w:r w:rsidRPr="008A7845">
        <w:rPr>
          <w:lang w:val="en-GB"/>
        </w:rPr>
        <w:tab/>
        <w:t>Repeat test procedures described in paragraph 2.2., except paragraphs 2.2.11. to 2.2.13. with simulation script for manoeuvring movement given in Table 8.</w:t>
      </w:r>
    </w:p>
    <w:p w14:paraId="08C35840" w14:textId="77777777" w:rsidR="00D80E1F" w:rsidRPr="008A7845" w:rsidRDefault="00D80E1F" w:rsidP="00D80E1F">
      <w:pPr>
        <w:keepNext/>
        <w:keepLines/>
        <w:suppressAutoHyphens w:val="0"/>
        <w:spacing w:line="240" w:lineRule="auto"/>
        <w:ind w:left="1138" w:right="1138"/>
        <w:jc w:val="both"/>
        <w:rPr>
          <w:lang w:val="en-GB"/>
        </w:rPr>
      </w:pPr>
      <w:r w:rsidRPr="008A7845">
        <w:rPr>
          <w:lang w:val="en-GB"/>
        </w:rPr>
        <w:lastRenderedPageBreak/>
        <w:t>Table 8</w:t>
      </w:r>
    </w:p>
    <w:p w14:paraId="491D492B" w14:textId="77777777" w:rsidR="00D80E1F" w:rsidRPr="00D80E1F" w:rsidRDefault="00D80E1F" w:rsidP="00D80E1F">
      <w:pPr>
        <w:keepNext/>
        <w:keepLines/>
        <w:suppressAutoHyphens w:val="0"/>
        <w:spacing w:after="120" w:line="240" w:lineRule="auto"/>
        <w:ind w:left="1134" w:right="1134"/>
        <w:jc w:val="both"/>
        <w:rPr>
          <w:b/>
          <w:lang w:val="en-GB"/>
        </w:rPr>
      </w:pPr>
      <w:r w:rsidRPr="00D80E1F">
        <w:rPr>
          <w:b/>
          <w:lang w:val="en-GB"/>
        </w:rPr>
        <w:t>Main parameters of simulation script for manoeuvring movement</w:t>
      </w:r>
    </w:p>
    <w:tbl>
      <w:tblPr>
        <w:tblW w:w="7402" w:type="dxa"/>
        <w:tblInd w:w="1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687"/>
      </w:tblGrid>
      <w:tr w:rsidR="00D80E1F" w:rsidRPr="00CF4CE3" w14:paraId="72D1CAAB" w14:textId="77777777" w:rsidTr="00F72A30">
        <w:trPr>
          <w:cantSplit/>
          <w:trHeight w:val="389"/>
        </w:trPr>
        <w:tc>
          <w:tcPr>
            <w:tcW w:w="3715" w:type="dxa"/>
            <w:tcBorders>
              <w:bottom w:val="single" w:sz="12" w:space="0" w:color="auto"/>
            </w:tcBorders>
            <w:shd w:val="clear" w:color="auto" w:fill="auto"/>
            <w:vAlign w:val="center"/>
          </w:tcPr>
          <w:p w14:paraId="038CE020" w14:textId="77777777" w:rsidR="00D80E1F" w:rsidRPr="00CF4CE3" w:rsidRDefault="00D80E1F" w:rsidP="00F72A30">
            <w:pPr>
              <w:keepNext/>
              <w:keepLines/>
              <w:tabs>
                <w:tab w:val="left" w:pos="629"/>
              </w:tabs>
              <w:suppressAutoHyphens w:val="0"/>
              <w:spacing w:after="120" w:line="240" w:lineRule="auto"/>
              <w:ind w:left="629" w:right="430" w:hanging="487"/>
              <w:jc w:val="both"/>
              <w:rPr>
                <w:i/>
                <w:sz w:val="18"/>
                <w:szCs w:val="18"/>
              </w:rPr>
            </w:pPr>
            <w:r w:rsidRPr="00CF4CE3">
              <w:rPr>
                <w:i/>
                <w:sz w:val="18"/>
                <w:szCs w:val="18"/>
              </w:rPr>
              <w:t>Simulated parameter</w:t>
            </w:r>
          </w:p>
        </w:tc>
        <w:tc>
          <w:tcPr>
            <w:tcW w:w="3687" w:type="dxa"/>
            <w:tcBorders>
              <w:bottom w:val="single" w:sz="12" w:space="0" w:color="auto"/>
            </w:tcBorders>
            <w:shd w:val="clear" w:color="auto" w:fill="auto"/>
            <w:vAlign w:val="center"/>
          </w:tcPr>
          <w:p w14:paraId="4E7ED582" w14:textId="77777777" w:rsidR="00D80E1F" w:rsidRPr="00CF4CE3" w:rsidRDefault="00D80E1F" w:rsidP="00F72A30">
            <w:pPr>
              <w:keepNext/>
              <w:keepLines/>
              <w:suppressAutoHyphens w:val="0"/>
              <w:spacing w:after="120" w:line="240" w:lineRule="auto"/>
              <w:ind w:left="174" w:right="289"/>
              <w:jc w:val="both"/>
              <w:rPr>
                <w:i/>
                <w:sz w:val="18"/>
                <w:szCs w:val="18"/>
              </w:rPr>
            </w:pPr>
            <w:r w:rsidRPr="00CF4CE3">
              <w:rPr>
                <w:i/>
                <w:sz w:val="18"/>
                <w:szCs w:val="18"/>
              </w:rPr>
              <w:t>Value</w:t>
            </w:r>
          </w:p>
        </w:tc>
      </w:tr>
      <w:tr w:rsidR="00D80E1F" w:rsidRPr="00CF4CE3" w14:paraId="518319A3" w14:textId="77777777" w:rsidTr="00F72A30">
        <w:tc>
          <w:tcPr>
            <w:tcW w:w="3715" w:type="dxa"/>
            <w:tcBorders>
              <w:top w:val="single" w:sz="12" w:space="0" w:color="auto"/>
            </w:tcBorders>
          </w:tcPr>
          <w:p w14:paraId="7558F848" w14:textId="77777777" w:rsidR="00D80E1F" w:rsidRPr="00D80E1F" w:rsidRDefault="00D80E1F" w:rsidP="00F72A30">
            <w:pPr>
              <w:keepNext/>
              <w:keepLines/>
              <w:tabs>
                <w:tab w:val="left" w:pos="629"/>
              </w:tabs>
              <w:suppressAutoHyphens w:val="0"/>
              <w:spacing w:after="120" w:line="240" w:lineRule="auto"/>
              <w:ind w:left="629" w:right="430" w:hanging="487"/>
              <w:rPr>
                <w:lang w:val="en-GB"/>
              </w:rPr>
            </w:pPr>
            <w:r w:rsidRPr="00D80E1F">
              <w:rPr>
                <w:lang w:val="en-GB"/>
              </w:rPr>
              <w:t>Test duration, hh:mm:ss</w:t>
            </w:r>
          </w:p>
        </w:tc>
        <w:tc>
          <w:tcPr>
            <w:tcW w:w="3687" w:type="dxa"/>
            <w:tcBorders>
              <w:top w:val="single" w:sz="12" w:space="0" w:color="auto"/>
            </w:tcBorders>
          </w:tcPr>
          <w:p w14:paraId="7139CD3A" w14:textId="77777777" w:rsidR="00D80E1F" w:rsidRPr="00CF4CE3" w:rsidRDefault="00D80E1F" w:rsidP="00F72A30">
            <w:pPr>
              <w:keepNext/>
              <w:keepLines/>
              <w:suppressAutoHyphens w:val="0"/>
              <w:spacing w:after="120" w:line="240" w:lineRule="auto"/>
              <w:ind w:left="174" w:right="289"/>
            </w:pPr>
            <w:r w:rsidRPr="00CF4CE3">
              <w:t>01:00:00</w:t>
            </w:r>
          </w:p>
        </w:tc>
      </w:tr>
      <w:tr w:rsidR="00D80E1F" w:rsidRPr="00CF4CE3" w14:paraId="188E9BD9" w14:textId="77777777" w:rsidTr="00F72A30">
        <w:trPr>
          <w:trHeight w:val="341"/>
        </w:trPr>
        <w:tc>
          <w:tcPr>
            <w:tcW w:w="3715" w:type="dxa"/>
          </w:tcPr>
          <w:p w14:paraId="2D7B6DE3"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Output frequency</w:t>
            </w:r>
          </w:p>
        </w:tc>
        <w:tc>
          <w:tcPr>
            <w:tcW w:w="3687" w:type="dxa"/>
          </w:tcPr>
          <w:p w14:paraId="733377FA" w14:textId="77777777" w:rsidR="00D80E1F" w:rsidRPr="00CF4CE3" w:rsidRDefault="00D80E1F" w:rsidP="00F72A30">
            <w:pPr>
              <w:keepNext/>
              <w:keepLines/>
              <w:suppressAutoHyphens w:val="0"/>
              <w:spacing w:after="120" w:line="240" w:lineRule="auto"/>
              <w:ind w:left="174" w:right="289"/>
            </w:pPr>
            <w:r w:rsidRPr="00CF4CE3">
              <w:t>1 Hz</w:t>
            </w:r>
          </w:p>
        </w:tc>
      </w:tr>
      <w:tr w:rsidR="00D80E1F" w:rsidRPr="00833666" w14:paraId="43875A94" w14:textId="77777777" w:rsidTr="00F72A30">
        <w:trPr>
          <w:trHeight w:val="773"/>
        </w:trPr>
        <w:tc>
          <w:tcPr>
            <w:tcW w:w="3715" w:type="dxa"/>
          </w:tcPr>
          <w:p w14:paraId="31FD8835"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AECD location:</w:t>
            </w:r>
          </w:p>
          <w:p w14:paraId="665F31D1"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 CS WGS-84;</w:t>
            </w:r>
          </w:p>
        </w:tc>
        <w:tc>
          <w:tcPr>
            <w:tcW w:w="3687" w:type="dxa"/>
          </w:tcPr>
          <w:p w14:paraId="6D071396" w14:textId="77777777" w:rsidR="00D80E1F" w:rsidRPr="00D80E1F" w:rsidRDefault="00D80E1F" w:rsidP="00F72A30">
            <w:pPr>
              <w:keepNext/>
              <w:keepLines/>
              <w:suppressAutoHyphens w:val="0"/>
              <w:spacing w:after="120" w:line="240" w:lineRule="auto"/>
              <w:ind w:left="174" w:right="289"/>
              <w:rPr>
                <w:b/>
                <w:lang w:val="en-GB"/>
              </w:rPr>
            </w:pPr>
            <w:r w:rsidRPr="00D80E1F">
              <w:rPr>
                <w:lang w:val="en-GB"/>
              </w:rPr>
              <w:t>Any specified land point between latitude range 80°N and 80°S in coordinate system WGS84.</w:t>
            </w:r>
          </w:p>
        </w:tc>
      </w:tr>
      <w:tr w:rsidR="00D80E1F" w:rsidRPr="00CF4CE3" w14:paraId="54CFD76D" w14:textId="77777777" w:rsidTr="00F72A30">
        <w:trPr>
          <w:trHeight w:val="1178"/>
        </w:trPr>
        <w:tc>
          <w:tcPr>
            <w:tcW w:w="3715" w:type="dxa"/>
          </w:tcPr>
          <w:p w14:paraId="3AAAA79F" w14:textId="77777777" w:rsidR="00D80E1F" w:rsidRPr="00D80E1F" w:rsidRDefault="00D80E1F" w:rsidP="00F72A30">
            <w:pPr>
              <w:keepNext/>
              <w:keepLines/>
              <w:tabs>
                <w:tab w:val="left" w:pos="629"/>
              </w:tabs>
              <w:suppressAutoHyphens w:val="0"/>
              <w:spacing w:after="120" w:line="240" w:lineRule="auto"/>
              <w:ind w:left="629" w:right="430" w:hanging="487"/>
              <w:rPr>
                <w:lang w:val="en-GB"/>
              </w:rPr>
            </w:pPr>
            <w:r w:rsidRPr="00D80E1F">
              <w:rPr>
                <w:lang w:val="en-GB"/>
              </w:rPr>
              <w:t>Model of movement:</w:t>
            </w:r>
          </w:p>
          <w:p w14:paraId="3FED6005" w14:textId="77777777" w:rsidR="00D80E1F" w:rsidRPr="00D80E1F" w:rsidRDefault="00D80E1F" w:rsidP="00F72A30">
            <w:pPr>
              <w:keepNext/>
              <w:keepLines/>
              <w:tabs>
                <w:tab w:val="left" w:pos="629"/>
              </w:tabs>
              <w:suppressAutoHyphens w:val="0"/>
              <w:spacing w:line="240" w:lineRule="auto"/>
              <w:ind w:left="634" w:right="432" w:hanging="490"/>
              <w:rPr>
                <w:lang w:val="en-GB"/>
              </w:rPr>
            </w:pPr>
            <w:r w:rsidRPr="00D80E1F">
              <w:rPr>
                <w:lang w:val="en-GB"/>
              </w:rPr>
              <w:t>- speed, km/h;</w:t>
            </w:r>
          </w:p>
          <w:p w14:paraId="108970D1" w14:textId="77777777" w:rsidR="00D80E1F" w:rsidRPr="00D80E1F" w:rsidRDefault="00D80E1F" w:rsidP="00F72A30">
            <w:pPr>
              <w:keepNext/>
              <w:keepLines/>
              <w:tabs>
                <w:tab w:val="left" w:pos="629"/>
              </w:tabs>
              <w:suppressAutoHyphens w:val="0"/>
              <w:spacing w:line="240" w:lineRule="auto"/>
              <w:ind w:left="634" w:right="432" w:hanging="490"/>
              <w:rPr>
                <w:lang w:val="en-GB"/>
              </w:rPr>
            </w:pPr>
            <w:r w:rsidRPr="00D80E1F">
              <w:rPr>
                <w:lang w:val="en-GB"/>
              </w:rPr>
              <w:t>- turn radius, m;</w:t>
            </w:r>
          </w:p>
          <w:p w14:paraId="03B9C2F8" w14:textId="77777777" w:rsidR="00D80E1F" w:rsidRPr="00D80E1F" w:rsidRDefault="00D80E1F" w:rsidP="00F72A30">
            <w:pPr>
              <w:keepNext/>
              <w:keepLines/>
              <w:tabs>
                <w:tab w:val="left" w:pos="629"/>
              </w:tabs>
              <w:suppressAutoHyphens w:val="0"/>
              <w:spacing w:after="120" w:line="240" w:lineRule="auto"/>
              <w:ind w:left="629" w:right="430" w:hanging="487"/>
              <w:rPr>
                <w:lang w:val="en-GB"/>
              </w:rPr>
            </w:pPr>
            <w:r w:rsidRPr="00D80E1F">
              <w:rPr>
                <w:lang w:val="en-GB"/>
              </w:rPr>
              <w:t>- turn acceleration, m/s</w:t>
            </w:r>
            <w:r w:rsidRPr="00D80E1F">
              <w:rPr>
                <w:vertAlign w:val="superscript"/>
                <w:lang w:val="en-GB"/>
              </w:rPr>
              <w:t>2</w:t>
            </w:r>
          </w:p>
        </w:tc>
        <w:tc>
          <w:tcPr>
            <w:tcW w:w="3687" w:type="dxa"/>
          </w:tcPr>
          <w:p w14:paraId="08794AAF" w14:textId="77777777" w:rsidR="00D80E1F" w:rsidRPr="00CF4CE3" w:rsidRDefault="00D80E1F" w:rsidP="00F72A30">
            <w:pPr>
              <w:keepNext/>
              <w:keepLines/>
              <w:suppressAutoHyphens w:val="0"/>
              <w:spacing w:after="120" w:line="240" w:lineRule="auto"/>
              <w:ind w:left="174" w:right="289"/>
            </w:pPr>
            <w:r w:rsidRPr="00CF4CE3">
              <w:t>Manoeuvring movement:</w:t>
            </w:r>
          </w:p>
          <w:p w14:paraId="3032E3F5" w14:textId="77777777" w:rsidR="00D80E1F" w:rsidRPr="00CF4CE3" w:rsidRDefault="00D80E1F" w:rsidP="00F72A30">
            <w:pPr>
              <w:keepNext/>
              <w:keepLines/>
              <w:suppressAutoHyphens w:val="0"/>
              <w:spacing w:line="240" w:lineRule="auto"/>
              <w:ind w:left="173" w:right="288"/>
            </w:pPr>
            <w:r w:rsidRPr="00CF4CE3">
              <w:t>140</w:t>
            </w:r>
          </w:p>
          <w:p w14:paraId="2B5FF350" w14:textId="77777777" w:rsidR="00D80E1F" w:rsidRPr="00CF4CE3" w:rsidRDefault="00D80E1F" w:rsidP="00F72A30">
            <w:pPr>
              <w:keepNext/>
              <w:keepLines/>
              <w:suppressAutoHyphens w:val="0"/>
              <w:spacing w:line="240" w:lineRule="auto"/>
              <w:ind w:left="173" w:right="288"/>
            </w:pPr>
            <w:r w:rsidRPr="00CF4CE3">
              <w:t>500</w:t>
            </w:r>
          </w:p>
          <w:p w14:paraId="1B061E94" w14:textId="77777777" w:rsidR="00D80E1F" w:rsidRPr="00CF4CE3" w:rsidRDefault="00D80E1F" w:rsidP="00F72A30">
            <w:pPr>
              <w:keepNext/>
              <w:keepLines/>
              <w:suppressAutoHyphens w:val="0"/>
              <w:spacing w:after="120" w:line="240" w:lineRule="auto"/>
              <w:ind w:left="174" w:right="289"/>
            </w:pPr>
            <w:r w:rsidRPr="00CF4CE3">
              <w:t>0.2</w:t>
            </w:r>
          </w:p>
        </w:tc>
      </w:tr>
      <w:tr w:rsidR="00D80E1F" w:rsidRPr="00833666" w14:paraId="38756532" w14:textId="77777777" w:rsidTr="00F72A30">
        <w:trPr>
          <w:trHeight w:val="1108"/>
        </w:trPr>
        <w:tc>
          <w:tcPr>
            <w:tcW w:w="3715" w:type="dxa"/>
          </w:tcPr>
          <w:p w14:paraId="44884B43"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Troposphere:</w:t>
            </w:r>
          </w:p>
          <w:p w14:paraId="3BBC1AF0"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Ionosphere:</w:t>
            </w:r>
          </w:p>
        </w:tc>
        <w:tc>
          <w:tcPr>
            <w:tcW w:w="3687" w:type="dxa"/>
            <w:vAlign w:val="center"/>
          </w:tcPr>
          <w:p w14:paraId="3A623B9C" w14:textId="77777777" w:rsidR="00D80E1F" w:rsidRPr="00D80E1F" w:rsidRDefault="00D80E1F" w:rsidP="00F72A30">
            <w:pPr>
              <w:keepNext/>
              <w:keepLines/>
              <w:suppressAutoHyphens w:val="0"/>
              <w:spacing w:after="120" w:line="240" w:lineRule="auto"/>
              <w:ind w:left="174" w:right="289"/>
              <w:rPr>
                <w:lang w:val="en-GB"/>
              </w:rPr>
            </w:pPr>
            <w:r w:rsidRPr="00D80E1F">
              <w:rPr>
                <w:lang w:val="en-GB"/>
              </w:rPr>
              <w:t>Standard predefined model by the GNSS simulator.</w:t>
            </w:r>
          </w:p>
          <w:p w14:paraId="6595A204" w14:textId="77777777" w:rsidR="00D80E1F" w:rsidRPr="00D80E1F" w:rsidRDefault="00D80E1F" w:rsidP="00F72A30">
            <w:pPr>
              <w:keepNext/>
              <w:keepLines/>
              <w:suppressAutoHyphens w:val="0"/>
              <w:spacing w:after="120" w:line="240" w:lineRule="auto"/>
              <w:ind w:left="174" w:right="289"/>
              <w:rPr>
                <w:lang w:val="en-GB"/>
              </w:rPr>
            </w:pPr>
            <w:r w:rsidRPr="00D80E1F">
              <w:rPr>
                <w:lang w:val="en-GB"/>
              </w:rPr>
              <w:t>Standard predefined model by the GNSS simulator.</w:t>
            </w:r>
          </w:p>
        </w:tc>
      </w:tr>
      <w:tr w:rsidR="00D80E1F" w:rsidRPr="00833666" w14:paraId="69C346BF" w14:textId="77777777" w:rsidTr="00F72A30">
        <w:tblPrEx>
          <w:tblLook w:val="0000" w:firstRow="0" w:lastRow="0" w:firstColumn="0" w:lastColumn="0" w:noHBand="0" w:noVBand="0"/>
        </w:tblPrEx>
        <w:trPr>
          <w:trHeight w:val="476"/>
        </w:trPr>
        <w:tc>
          <w:tcPr>
            <w:tcW w:w="3715" w:type="dxa"/>
          </w:tcPr>
          <w:p w14:paraId="0AB7FEAB"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PDOP value</w:t>
            </w:r>
          </w:p>
        </w:tc>
        <w:tc>
          <w:tcPr>
            <w:tcW w:w="3687" w:type="dxa"/>
          </w:tcPr>
          <w:p w14:paraId="4FB18EE2" w14:textId="77777777" w:rsidR="00D80E1F" w:rsidRPr="00D80E1F" w:rsidRDefault="00D80E1F" w:rsidP="00F72A30">
            <w:pPr>
              <w:keepNext/>
              <w:keepLines/>
              <w:suppressAutoHyphens w:val="0"/>
              <w:spacing w:after="120" w:line="240" w:lineRule="auto"/>
              <w:ind w:left="174" w:right="289"/>
              <w:rPr>
                <w:lang w:val="en-GB"/>
              </w:rPr>
            </w:pPr>
            <w:r w:rsidRPr="00D80E1F">
              <w:rPr>
                <w:lang w:val="en-GB"/>
              </w:rPr>
              <w:t>2.0 ≤  PDOP</w:t>
            </w:r>
            <w:r w:rsidRPr="00D80E1F">
              <w:rPr>
                <w:b/>
                <w:lang w:val="en-GB"/>
              </w:rPr>
              <w:t xml:space="preserve"> ≤</w:t>
            </w:r>
            <w:r w:rsidRPr="00D80E1F">
              <w:rPr>
                <w:lang w:val="en-GB"/>
              </w:rPr>
              <w:t xml:space="preserve"> 2.5 in the test time interval.</w:t>
            </w:r>
          </w:p>
        </w:tc>
      </w:tr>
      <w:tr w:rsidR="00D80E1F" w:rsidRPr="00833666" w14:paraId="48E6F5D7" w14:textId="77777777" w:rsidTr="00F72A30">
        <w:tblPrEx>
          <w:tblLook w:val="0000" w:firstRow="0" w:lastRow="0" w:firstColumn="0" w:lastColumn="0" w:noHBand="0" w:noVBand="0"/>
        </w:tblPrEx>
        <w:trPr>
          <w:trHeight w:val="569"/>
        </w:trPr>
        <w:tc>
          <w:tcPr>
            <w:tcW w:w="3715" w:type="dxa"/>
          </w:tcPr>
          <w:p w14:paraId="037DF4A4"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Simulated signals</w:t>
            </w:r>
          </w:p>
        </w:tc>
        <w:tc>
          <w:tcPr>
            <w:tcW w:w="3687" w:type="dxa"/>
          </w:tcPr>
          <w:p w14:paraId="121EF699" w14:textId="77777777" w:rsidR="00D80E1F" w:rsidRPr="00C54E41" w:rsidRDefault="00D80E1F" w:rsidP="00F72A30">
            <w:pPr>
              <w:keepNext/>
              <w:keepLines/>
              <w:suppressAutoHyphens w:val="0"/>
              <w:spacing w:after="120" w:line="240" w:lineRule="auto"/>
              <w:ind w:left="174" w:right="289"/>
              <w:rPr>
                <w:lang w:val="en-GB"/>
              </w:rPr>
            </w:pPr>
            <w:r w:rsidRPr="00C54E41">
              <w:rPr>
                <w:lang w:val="en-GB"/>
              </w:rPr>
              <w:t>Combined GLONASS / Galileo / GPS / SBAS.</w:t>
            </w:r>
          </w:p>
        </w:tc>
      </w:tr>
      <w:tr w:rsidR="00D80E1F" w:rsidRPr="00833666" w14:paraId="4BA38886" w14:textId="77777777" w:rsidTr="00F72A30">
        <w:tblPrEx>
          <w:tblLook w:val="0000" w:firstRow="0" w:lastRow="0" w:firstColumn="0" w:lastColumn="0" w:noHBand="0" w:noVBand="0"/>
        </w:tblPrEx>
        <w:trPr>
          <w:trHeight w:val="1151"/>
        </w:trPr>
        <w:tc>
          <w:tcPr>
            <w:tcW w:w="3715" w:type="dxa"/>
            <w:tcBorders>
              <w:bottom w:val="single" w:sz="4" w:space="0" w:color="auto"/>
            </w:tcBorders>
          </w:tcPr>
          <w:p w14:paraId="5F722407" w14:textId="77777777" w:rsidR="00D80E1F" w:rsidRPr="00D80E1F" w:rsidRDefault="00D80E1F" w:rsidP="00F72A30">
            <w:pPr>
              <w:keepNext/>
              <w:keepLines/>
              <w:tabs>
                <w:tab w:val="left" w:pos="629"/>
              </w:tabs>
              <w:suppressAutoHyphens w:val="0"/>
              <w:spacing w:after="120" w:line="240" w:lineRule="auto"/>
              <w:ind w:left="629" w:right="430" w:hanging="487"/>
              <w:rPr>
                <w:lang w:val="en-GB"/>
              </w:rPr>
            </w:pPr>
            <w:r w:rsidRPr="00D80E1F">
              <w:rPr>
                <w:lang w:val="en-GB"/>
              </w:rPr>
              <w:t>Signal strength:</w:t>
            </w:r>
          </w:p>
          <w:p w14:paraId="38DD021A" w14:textId="77777777" w:rsidR="00D80E1F" w:rsidRPr="00D80E1F" w:rsidRDefault="00D80E1F" w:rsidP="00F72A30">
            <w:pPr>
              <w:keepNext/>
              <w:keepLines/>
              <w:tabs>
                <w:tab w:val="left" w:pos="629"/>
              </w:tabs>
              <w:suppressAutoHyphens w:val="0"/>
              <w:spacing w:line="240" w:lineRule="auto"/>
              <w:ind w:left="634" w:right="432" w:hanging="490"/>
              <w:rPr>
                <w:lang w:val="en-GB"/>
              </w:rPr>
            </w:pPr>
            <w:r w:rsidRPr="00D80E1F">
              <w:rPr>
                <w:lang w:val="en-GB"/>
              </w:rPr>
              <w:t>- GNSS GLONASS;</w:t>
            </w:r>
          </w:p>
          <w:p w14:paraId="11A665F5" w14:textId="77777777" w:rsidR="00D80E1F" w:rsidRPr="00D80E1F" w:rsidRDefault="00D80E1F" w:rsidP="00F72A30">
            <w:pPr>
              <w:keepNext/>
              <w:keepLines/>
              <w:tabs>
                <w:tab w:val="left" w:pos="629"/>
              </w:tabs>
              <w:suppressAutoHyphens w:val="0"/>
              <w:spacing w:line="240" w:lineRule="auto"/>
              <w:ind w:left="634" w:right="432" w:hanging="490"/>
              <w:rPr>
                <w:lang w:val="en-GB"/>
              </w:rPr>
            </w:pPr>
            <w:r w:rsidRPr="00D80E1F">
              <w:rPr>
                <w:lang w:val="en-GB"/>
              </w:rPr>
              <w:t>- GNSS Galileo;</w:t>
            </w:r>
          </w:p>
          <w:p w14:paraId="37A2188F"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 GNSS GPS.</w:t>
            </w:r>
          </w:p>
        </w:tc>
        <w:tc>
          <w:tcPr>
            <w:tcW w:w="3687" w:type="dxa"/>
            <w:tcBorders>
              <w:bottom w:val="single" w:sz="4" w:space="0" w:color="auto"/>
            </w:tcBorders>
          </w:tcPr>
          <w:p w14:paraId="6094F466" w14:textId="77777777" w:rsidR="00D80E1F" w:rsidRPr="00CF4CE3" w:rsidRDefault="00D80E1F" w:rsidP="00F72A30">
            <w:pPr>
              <w:keepNext/>
              <w:keepLines/>
              <w:suppressAutoHyphens w:val="0"/>
              <w:spacing w:after="120" w:line="240" w:lineRule="auto"/>
              <w:ind w:left="174" w:right="289"/>
              <w:rPr>
                <w:lang w:val="de-DE"/>
              </w:rPr>
            </w:pPr>
          </w:p>
          <w:p w14:paraId="4D70CDB6" w14:textId="77777777" w:rsidR="00D80E1F" w:rsidRPr="00CF4CE3" w:rsidRDefault="00D80E1F" w:rsidP="00F72A30">
            <w:pPr>
              <w:keepNext/>
              <w:keepLines/>
              <w:suppressAutoHyphens w:val="0"/>
              <w:spacing w:line="240" w:lineRule="auto"/>
              <w:ind w:left="173" w:right="288"/>
              <w:rPr>
                <w:lang w:val="de-DE"/>
              </w:rPr>
            </w:pPr>
            <w:r w:rsidRPr="00CF4CE3">
              <w:rPr>
                <w:lang w:val="de-DE"/>
              </w:rPr>
              <w:t>minus 141 dBm;</w:t>
            </w:r>
          </w:p>
          <w:p w14:paraId="7B90A517" w14:textId="77777777" w:rsidR="00D80E1F" w:rsidRPr="00CF4CE3" w:rsidRDefault="00D80E1F" w:rsidP="00F72A30">
            <w:pPr>
              <w:keepNext/>
              <w:keepLines/>
              <w:suppressAutoHyphens w:val="0"/>
              <w:spacing w:line="240" w:lineRule="auto"/>
              <w:ind w:left="173" w:right="288"/>
              <w:rPr>
                <w:lang w:val="de-DE"/>
              </w:rPr>
            </w:pPr>
            <w:r w:rsidRPr="00CF4CE3">
              <w:rPr>
                <w:lang w:val="de-DE"/>
              </w:rPr>
              <w:t>minus 135 dBm;</w:t>
            </w:r>
          </w:p>
          <w:p w14:paraId="771A6BB9" w14:textId="77777777" w:rsidR="00D80E1F" w:rsidRPr="00CF4CE3" w:rsidDel="0002586D" w:rsidRDefault="00D80E1F" w:rsidP="00F72A30">
            <w:pPr>
              <w:keepNext/>
              <w:keepLines/>
              <w:suppressAutoHyphens w:val="0"/>
              <w:spacing w:after="120" w:line="240" w:lineRule="auto"/>
              <w:ind w:left="174" w:right="289"/>
              <w:rPr>
                <w:lang w:val="de-DE"/>
              </w:rPr>
            </w:pPr>
            <w:r w:rsidRPr="00CF4CE3">
              <w:rPr>
                <w:lang w:val="de-DE"/>
              </w:rPr>
              <w:t>minus 138.5 dBm.</w:t>
            </w:r>
          </w:p>
        </w:tc>
      </w:tr>
      <w:tr w:rsidR="00D80E1F" w:rsidRPr="00C54E41" w14:paraId="1EACC68E" w14:textId="77777777" w:rsidTr="00F72A30">
        <w:tblPrEx>
          <w:tblLook w:val="0000" w:firstRow="0" w:lastRow="0" w:firstColumn="0" w:lastColumn="0" w:noHBand="0" w:noVBand="0"/>
        </w:tblPrEx>
        <w:trPr>
          <w:trHeight w:val="855"/>
        </w:trPr>
        <w:tc>
          <w:tcPr>
            <w:tcW w:w="3715" w:type="dxa"/>
            <w:tcBorders>
              <w:bottom w:val="single" w:sz="12" w:space="0" w:color="auto"/>
            </w:tcBorders>
          </w:tcPr>
          <w:p w14:paraId="5BB9614F" w14:textId="77777777" w:rsidR="00D80E1F" w:rsidRPr="00CF4CE3" w:rsidRDefault="00D80E1F" w:rsidP="00F72A30">
            <w:pPr>
              <w:keepNext/>
              <w:keepLines/>
              <w:tabs>
                <w:tab w:val="left" w:pos="629"/>
              </w:tabs>
              <w:suppressAutoHyphens w:val="0"/>
              <w:spacing w:after="120" w:line="240" w:lineRule="auto"/>
              <w:ind w:left="629" w:right="430" w:hanging="487"/>
            </w:pPr>
            <w:r w:rsidRPr="00CF4CE3">
              <w:t>Number of simulated satellites:</w:t>
            </w:r>
          </w:p>
        </w:tc>
        <w:tc>
          <w:tcPr>
            <w:tcW w:w="3687" w:type="dxa"/>
            <w:tcBorders>
              <w:bottom w:val="single" w:sz="12" w:space="0" w:color="auto"/>
            </w:tcBorders>
          </w:tcPr>
          <w:p w14:paraId="71D6EB5D" w14:textId="77777777" w:rsidR="00D80E1F" w:rsidRPr="00D80E1F" w:rsidRDefault="00D80E1F" w:rsidP="00F72A30">
            <w:pPr>
              <w:keepNext/>
              <w:keepLines/>
              <w:suppressAutoHyphens w:val="0"/>
              <w:spacing w:line="240" w:lineRule="auto"/>
              <w:ind w:left="173" w:right="288"/>
              <w:rPr>
                <w:lang w:val="en-GB"/>
              </w:rPr>
            </w:pPr>
            <w:r w:rsidRPr="00D80E1F">
              <w:rPr>
                <w:lang w:val="en-GB"/>
              </w:rPr>
              <w:t>- at least 6 GLONASS satellites;</w:t>
            </w:r>
          </w:p>
          <w:p w14:paraId="5D103C8E" w14:textId="77777777" w:rsidR="00D80E1F" w:rsidRPr="00D80E1F" w:rsidRDefault="00D80E1F" w:rsidP="00F72A30">
            <w:pPr>
              <w:keepNext/>
              <w:keepLines/>
              <w:suppressAutoHyphens w:val="0"/>
              <w:spacing w:line="240" w:lineRule="auto"/>
              <w:ind w:left="173" w:right="288"/>
              <w:rPr>
                <w:lang w:val="en-GB"/>
              </w:rPr>
            </w:pPr>
            <w:r w:rsidRPr="00D80E1F">
              <w:rPr>
                <w:lang w:val="en-GB"/>
              </w:rPr>
              <w:t>- at least 6 Galileo satellites;</w:t>
            </w:r>
          </w:p>
          <w:p w14:paraId="52EFF178" w14:textId="77777777" w:rsidR="00D80E1F" w:rsidRPr="00D80E1F" w:rsidRDefault="00D80E1F" w:rsidP="00F72A30">
            <w:pPr>
              <w:keepNext/>
              <w:keepLines/>
              <w:suppressAutoHyphens w:val="0"/>
              <w:spacing w:line="240" w:lineRule="auto"/>
              <w:ind w:left="173" w:right="288"/>
              <w:rPr>
                <w:lang w:val="en-GB"/>
              </w:rPr>
            </w:pPr>
            <w:r w:rsidRPr="00D80E1F">
              <w:rPr>
                <w:lang w:val="en-GB"/>
              </w:rPr>
              <w:t>- at least 6 GPS satellites;</w:t>
            </w:r>
          </w:p>
          <w:p w14:paraId="5A0F7949" w14:textId="77777777" w:rsidR="00D80E1F" w:rsidRPr="00D80E1F" w:rsidRDefault="00D80E1F" w:rsidP="00F72A30">
            <w:pPr>
              <w:keepNext/>
              <w:keepLines/>
              <w:suppressAutoHyphens w:val="0"/>
              <w:spacing w:after="120" w:line="240" w:lineRule="auto"/>
              <w:ind w:left="174" w:right="289"/>
              <w:rPr>
                <w:lang w:val="en-GB"/>
              </w:rPr>
            </w:pPr>
            <w:r w:rsidRPr="00D80E1F">
              <w:rPr>
                <w:lang w:val="en-GB"/>
              </w:rPr>
              <w:t>- at least 2 SBAS satellites.</w:t>
            </w:r>
          </w:p>
        </w:tc>
      </w:tr>
    </w:tbl>
    <w:p w14:paraId="6549F1AD"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2.3.2.</w:t>
      </w:r>
      <w:r w:rsidRPr="00D80E1F">
        <w:rPr>
          <w:lang w:val="en-GB"/>
        </w:rPr>
        <w:tab/>
        <w:t>Determine average values according to formula (6) obtained for all tested AECD/AECS samples.</w:t>
      </w:r>
    </w:p>
    <w:p w14:paraId="60C96D9C" w14:textId="77777777" w:rsidR="00D80E1F" w:rsidRPr="00D80E1F"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2.3.3.</w:t>
      </w:r>
      <w:r w:rsidRPr="00D80E1F">
        <w:rPr>
          <w:lang w:val="en-GB"/>
        </w:rPr>
        <w:tab/>
        <w:t>Tests results are considered satisfactory if at least one of the following conditions is satisfied:</w:t>
      </w:r>
    </w:p>
    <w:p w14:paraId="2A7EEBDD"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(a)</w:t>
      </w:r>
      <w:r w:rsidRPr="00D80E1F">
        <w:rPr>
          <w:lang w:val="en-GB"/>
        </w:rPr>
        <w:tab/>
        <w:t>horizontal position errors as defined by formula (6) obtained with all AECD/AECS samples do not exceed 15 m under open sky conditions for all simulation scripts; or</w:t>
      </w:r>
    </w:p>
    <w:p w14:paraId="622B503B"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(b)</w:t>
      </w:r>
      <w:r w:rsidRPr="00D80E1F">
        <w:rPr>
          <w:lang w:val="en-GB"/>
        </w:rPr>
        <w:tab/>
        <w:t>linear errors for every measurement as defined by formula (7) obtained with all AECD/AECS samples do not exceed 15 m under open sky conditions for all simulation scripts for at least 95 per cent of all measurements.</w:t>
      </w:r>
    </w:p>
    <w:p w14:paraId="32B1C432"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D80E1F">
        <w:rPr>
          <w:lang w:val="en-GB"/>
        </w:rPr>
        <w:t>2.4.</w:t>
      </w:r>
      <w:r w:rsidRPr="00D80E1F">
        <w:rPr>
          <w:lang w:val="en-GB"/>
        </w:rPr>
        <w:tab/>
      </w:r>
      <w:r w:rsidRPr="008A7845">
        <w:rPr>
          <w:lang w:val="en-GB"/>
        </w:rPr>
        <w:t>Movement in shadow areas, areas of intermittent reception of navigation signals</w:t>
      </w:r>
      <w:r w:rsidRPr="008A7845" w:rsidDel="009E72D9">
        <w:rPr>
          <w:lang w:val="en-GB"/>
        </w:rPr>
        <w:t xml:space="preserve"> </w:t>
      </w:r>
      <w:r w:rsidRPr="008A7845">
        <w:rPr>
          <w:lang w:val="en-GB"/>
        </w:rPr>
        <w:t>and urban canyons.</w:t>
      </w:r>
    </w:p>
    <w:p w14:paraId="68C0870E" w14:textId="77777777" w:rsidR="00D80E1F" w:rsidRPr="008A7845" w:rsidRDefault="00D80E1F" w:rsidP="00D80E1F">
      <w:pPr>
        <w:tabs>
          <w:tab w:val="left" w:pos="2250"/>
        </w:tabs>
        <w:suppressAutoHyphens w:val="0"/>
        <w:spacing w:before="120" w:after="120" w:line="240" w:lineRule="auto"/>
        <w:ind w:left="2268" w:right="1134" w:hanging="1134"/>
        <w:jc w:val="both"/>
        <w:rPr>
          <w:lang w:val="en-GB"/>
        </w:rPr>
      </w:pPr>
      <w:r w:rsidRPr="008A7845">
        <w:rPr>
          <w:lang w:val="en-GB"/>
        </w:rPr>
        <w:t>2.4.1.</w:t>
      </w:r>
      <w:r w:rsidRPr="008A7845">
        <w:rPr>
          <w:lang w:val="en-GB"/>
        </w:rPr>
        <w:tab/>
        <w:t>Repeat test procedures described in paragraph 2.3. for simulation script for movement in shadow areas and areas of intermittent reception of navigation signals (Table 9) with an urban canyon signal pattern described in Figure 3.</w:t>
      </w:r>
    </w:p>
    <w:p w14:paraId="3D0A1C92" w14:textId="77777777" w:rsidR="00D80E1F" w:rsidRPr="008A7845" w:rsidRDefault="00D80E1F" w:rsidP="00D80E1F">
      <w:pPr>
        <w:suppressAutoHyphens w:val="0"/>
        <w:spacing w:line="240" w:lineRule="auto"/>
        <w:ind w:left="2276" w:right="1138" w:hanging="1138"/>
        <w:jc w:val="both"/>
        <w:rPr>
          <w:lang w:val="en-GB"/>
        </w:rPr>
      </w:pPr>
      <w:r w:rsidRPr="008A7845">
        <w:rPr>
          <w:lang w:val="en-GB"/>
        </w:rPr>
        <w:lastRenderedPageBreak/>
        <w:t>Table 9</w:t>
      </w:r>
    </w:p>
    <w:p w14:paraId="47F6E9E0" w14:textId="77777777" w:rsidR="00D80E1F" w:rsidRPr="00D80E1F" w:rsidRDefault="00D80E1F" w:rsidP="00D80E1F">
      <w:pPr>
        <w:suppressAutoHyphens w:val="0"/>
        <w:spacing w:after="120" w:line="240" w:lineRule="auto"/>
        <w:ind w:left="1170" w:right="1134"/>
        <w:jc w:val="both"/>
        <w:rPr>
          <w:b/>
          <w:lang w:val="en-GB"/>
        </w:rPr>
      </w:pPr>
      <w:r w:rsidRPr="00D80E1F">
        <w:rPr>
          <w:b/>
          <w:lang w:val="en-GB"/>
        </w:rPr>
        <w:t>Main parameters of movement in shadow areas and areas of intermittent reception of navigation signals</w:t>
      </w:r>
    </w:p>
    <w:tbl>
      <w:tblPr>
        <w:tblW w:w="751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1"/>
        <w:gridCol w:w="3422"/>
      </w:tblGrid>
      <w:tr w:rsidR="00D80E1F" w:rsidRPr="00CF4CE3" w14:paraId="7DBF0E1A" w14:textId="77777777" w:rsidTr="00F72A30">
        <w:trPr>
          <w:cantSplit/>
          <w:trHeight w:val="491"/>
          <w:tblHeader/>
        </w:trPr>
        <w:tc>
          <w:tcPr>
            <w:tcW w:w="4091" w:type="dxa"/>
            <w:tcBorders>
              <w:bottom w:val="single" w:sz="12" w:space="0" w:color="auto"/>
            </w:tcBorders>
            <w:shd w:val="clear" w:color="auto" w:fill="auto"/>
            <w:vAlign w:val="center"/>
          </w:tcPr>
          <w:p w14:paraId="6677123C" w14:textId="77777777" w:rsidR="00D80E1F" w:rsidRPr="00CF4CE3" w:rsidRDefault="00D80E1F" w:rsidP="00F72A30">
            <w:pPr>
              <w:tabs>
                <w:tab w:val="left" w:pos="629"/>
                <w:tab w:val="left" w:pos="1170"/>
              </w:tabs>
              <w:suppressAutoHyphens w:val="0"/>
              <w:spacing w:after="120" w:line="240" w:lineRule="auto"/>
              <w:ind w:left="629" w:right="430" w:hanging="445"/>
              <w:jc w:val="both"/>
              <w:rPr>
                <w:i/>
                <w:sz w:val="18"/>
                <w:szCs w:val="18"/>
              </w:rPr>
            </w:pPr>
            <w:r w:rsidRPr="00CF4CE3">
              <w:rPr>
                <w:i/>
                <w:sz w:val="18"/>
                <w:szCs w:val="18"/>
              </w:rPr>
              <w:t>Simulated parameter</w:t>
            </w:r>
          </w:p>
        </w:tc>
        <w:tc>
          <w:tcPr>
            <w:tcW w:w="3422" w:type="dxa"/>
            <w:tcBorders>
              <w:bottom w:val="single" w:sz="12" w:space="0" w:color="auto"/>
            </w:tcBorders>
            <w:shd w:val="clear" w:color="auto" w:fill="auto"/>
            <w:vAlign w:val="center"/>
          </w:tcPr>
          <w:p w14:paraId="01037C2A" w14:textId="77777777" w:rsidR="00D80E1F" w:rsidRPr="00CF4CE3" w:rsidRDefault="00D80E1F" w:rsidP="00F72A30">
            <w:pPr>
              <w:tabs>
                <w:tab w:val="left" w:pos="1170"/>
              </w:tabs>
              <w:suppressAutoHyphens w:val="0"/>
              <w:spacing w:after="120" w:line="240" w:lineRule="auto"/>
              <w:ind w:left="174" w:right="289"/>
              <w:jc w:val="both"/>
              <w:rPr>
                <w:i/>
                <w:sz w:val="18"/>
                <w:szCs w:val="18"/>
              </w:rPr>
            </w:pPr>
            <w:r w:rsidRPr="00CF4CE3">
              <w:rPr>
                <w:i/>
                <w:sz w:val="18"/>
                <w:szCs w:val="18"/>
              </w:rPr>
              <w:t>Value</w:t>
            </w:r>
          </w:p>
        </w:tc>
      </w:tr>
      <w:tr w:rsidR="00D80E1F" w:rsidRPr="00CF4CE3" w14:paraId="4A66F65A" w14:textId="77777777" w:rsidTr="00F72A30">
        <w:tc>
          <w:tcPr>
            <w:tcW w:w="4091" w:type="dxa"/>
            <w:tcBorders>
              <w:top w:val="single" w:sz="12" w:space="0" w:color="auto"/>
            </w:tcBorders>
          </w:tcPr>
          <w:p w14:paraId="258CFA27" w14:textId="77777777" w:rsidR="00D80E1F" w:rsidRPr="00D80E1F" w:rsidRDefault="00D80E1F" w:rsidP="00F72A30">
            <w:pPr>
              <w:tabs>
                <w:tab w:val="left" w:pos="629"/>
                <w:tab w:val="left" w:pos="1170"/>
              </w:tabs>
              <w:suppressAutoHyphens w:val="0"/>
              <w:spacing w:after="120" w:line="240" w:lineRule="auto"/>
              <w:ind w:left="629" w:right="430" w:hanging="487"/>
              <w:rPr>
                <w:lang w:val="en-GB"/>
              </w:rPr>
            </w:pPr>
            <w:r w:rsidRPr="00D80E1F">
              <w:rPr>
                <w:lang w:val="en-GB"/>
              </w:rPr>
              <w:t>Test duration, hh:mm:ss</w:t>
            </w:r>
          </w:p>
        </w:tc>
        <w:tc>
          <w:tcPr>
            <w:tcW w:w="3422" w:type="dxa"/>
            <w:tcBorders>
              <w:top w:val="single" w:sz="12" w:space="0" w:color="auto"/>
            </w:tcBorders>
            <w:vAlign w:val="center"/>
          </w:tcPr>
          <w:p w14:paraId="2C656F2E" w14:textId="77777777" w:rsidR="00D80E1F" w:rsidRPr="00CF4CE3" w:rsidRDefault="00D80E1F" w:rsidP="00F72A30">
            <w:pPr>
              <w:tabs>
                <w:tab w:val="left" w:pos="1170"/>
              </w:tabs>
              <w:suppressAutoHyphens w:val="0"/>
              <w:spacing w:after="120" w:line="240" w:lineRule="auto"/>
              <w:ind w:left="174" w:right="289"/>
            </w:pPr>
            <w:r w:rsidRPr="00CF4CE3">
              <w:t>01:00:00</w:t>
            </w:r>
          </w:p>
        </w:tc>
      </w:tr>
      <w:tr w:rsidR="00D80E1F" w:rsidRPr="00CF4CE3" w14:paraId="35E801E7" w14:textId="77777777" w:rsidTr="00F72A30">
        <w:trPr>
          <w:trHeight w:val="359"/>
        </w:trPr>
        <w:tc>
          <w:tcPr>
            <w:tcW w:w="4091" w:type="dxa"/>
          </w:tcPr>
          <w:p w14:paraId="6B05AED6" w14:textId="77777777" w:rsidR="00D80E1F" w:rsidRPr="00CF4CE3" w:rsidRDefault="00D80E1F" w:rsidP="00F72A30">
            <w:pPr>
              <w:tabs>
                <w:tab w:val="left" w:pos="629"/>
                <w:tab w:val="left" w:pos="1170"/>
              </w:tabs>
              <w:suppressAutoHyphens w:val="0"/>
              <w:spacing w:after="120" w:line="240" w:lineRule="auto"/>
              <w:ind w:left="629" w:right="430" w:hanging="487"/>
            </w:pPr>
            <w:r w:rsidRPr="00CF4CE3">
              <w:rPr>
                <w:bCs/>
              </w:rPr>
              <w:t>Output frequency</w:t>
            </w:r>
          </w:p>
        </w:tc>
        <w:tc>
          <w:tcPr>
            <w:tcW w:w="3422" w:type="dxa"/>
          </w:tcPr>
          <w:p w14:paraId="54114745" w14:textId="77777777" w:rsidR="00D80E1F" w:rsidRPr="00CF4CE3" w:rsidRDefault="00D80E1F" w:rsidP="00F72A30">
            <w:pPr>
              <w:tabs>
                <w:tab w:val="left" w:pos="1170"/>
              </w:tabs>
              <w:suppressAutoHyphens w:val="0"/>
              <w:spacing w:after="120" w:line="240" w:lineRule="auto"/>
              <w:ind w:left="174" w:right="289"/>
            </w:pPr>
            <w:r w:rsidRPr="00CF4CE3">
              <w:rPr>
                <w:bCs/>
              </w:rPr>
              <w:t>1 Hz</w:t>
            </w:r>
          </w:p>
        </w:tc>
      </w:tr>
      <w:tr w:rsidR="00D80E1F" w:rsidRPr="00833666" w14:paraId="2893775B" w14:textId="77777777" w:rsidTr="00F72A30">
        <w:trPr>
          <w:trHeight w:val="902"/>
        </w:trPr>
        <w:tc>
          <w:tcPr>
            <w:tcW w:w="4091" w:type="dxa"/>
          </w:tcPr>
          <w:p w14:paraId="209DBA9C" w14:textId="77777777" w:rsidR="00D80E1F" w:rsidRPr="00CF4CE3" w:rsidRDefault="00D80E1F" w:rsidP="00F72A30">
            <w:pPr>
              <w:tabs>
                <w:tab w:val="left" w:pos="629"/>
                <w:tab w:val="left" w:pos="1170"/>
              </w:tabs>
              <w:suppressAutoHyphens w:val="0"/>
              <w:spacing w:after="120" w:line="240" w:lineRule="auto"/>
              <w:ind w:left="629" w:right="430" w:hanging="487"/>
            </w:pPr>
            <w:r w:rsidRPr="00CF4CE3">
              <w:t xml:space="preserve">AECD/AECS location </w:t>
            </w:r>
          </w:p>
        </w:tc>
        <w:tc>
          <w:tcPr>
            <w:tcW w:w="3422" w:type="dxa"/>
          </w:tcPr>
          <w:p w14:paraId="5E0CB548" w14:textId="77777777" w:rsidR="00D80E1F" w:rsidRPr="00D80E1F" w:rsidRDefault="00D80E1F" w:rsidP="00F72A30">
            <w:pPr>
              <w:tabs>
                <w:tab w:val="left" w:pos="1170"/>
              </w:tabs>
              <w:suppressAutoHyphens w:val="0"/>
              <w:spacing w:after="120" w:line="240" w:lineRule="auto"/>
              <w:ind w:left="174" w:right="289"/>
              <w:rPr>
                <w:lang w:val="en-GB"/>
              </w:rPr>
            </w:pPr>
            <w:r w:rsidRPr="00D80E1F">
              <w:rPr>
                <w:bCs/>
                <w:lang w:val="en-GB"/>
              </w:rPr>
              <w:t>Any specified land point between latitude range 80°N and 80°S</w:t>
            </w:r>
            <w:r w:rsidRPr="00D80E1F">
              <w:rPr>
                <w:lang w:val="en-GB"/>
              </w:rPr>
              <w:t xml:space="preserve"> in coordinate system WGS84.</w:t>
            </w:r>
          </w:p>
        </w:tc>
      </w:tr>
      <w:tr w:rsidR="00D80E1F" w:rsidRPr="00CF4CE3" w14:paraId="33EA0DDE" w14:textId="77777777" w:rsidTr="00F72A30">
        <w:trPr>
          <w:trHeight w:val="1196"/>
        </w:trPr>
        <w:tc>
          <w:tcPr>
            <w:tcW w:w="4091" w:type="dxa"/>
          </w:tcPr>
          <w:p w14:paraId="3C569CA0" w14:textId="77777777" w:rsidR="00D80E1F" w:rsidRPr="00D80E1F" w:rsidRDefault="00D80E1F" w:rsidP="00F72A30">
            <w:pPr>
              <w:tabs>
                <w:tab w:val="left" w:pos="629"/>
                <w:tab w:val="left" w:pos="1170"/>
              </w:tabs>
              <w:suppressAutoHyphens w:val="0"/>
              <w:spacing w:after="120" w:line="240" w:lineRule="auto"/>
              <w:ind w:left="629" w:right="430" w:hanging="487"/>
              <w:rPr>
                <w:bCs/>
                <w:lang w:val="en-GB"/>
              </w:rPr>
            </w:pPr>
            <w:r w:rsidRPr="00D80E1F">
              <w:rPr>
                <w:bCs/>
                <w:lang w:val="en-GB"/>
              </w:rPr>
              <w:t>Model of movement:</w:t>
            </w:r>
          </w:p>
          <w:p w14:paraId="61C3734D" w14:textId="77777777" w:rsidR="00D80E1F" w:rsidRPr="00D80E1F" w:rsidRDefault="00D80E1F" w:rsidP="00F72A30">
            <w:pPr>
              <w:tabs>
                <w:tab w:val="left" w:pos="629"/>
                <w:tab w:val="left" w:pos="1170"/>
              </w:tabs>
              <w:suppressAutoHyphens w:val="0"/>
              <w:spacing w:line="240" w:lineRule="auto"/>
              <w:ind w:left="634" w:right="432" w:hanging="490"/>
              <w:rPr>
                <w:bCs/>
                <w:lang w:val="en-GB"/>
              </w:rPr>
            </w:pPr>
            <w:r w:rsidRPr="00D80E1F">
              <w:rPr>
                <w:bCs/>
                <w:lang w:val="en-GB"/>
              </w:rPr>
              <w:t>- speed, km/h;</w:t>
            </w:r>
          </w:p>
          <w:p w14:paraId="222B2E43" w14:textId="77777777" w:rsidR="00D80E1F" w:rsidRPr="00D80E1F" w:rsidRDefault="00D80E1F" w:rsidP="00F72A30">
            <w:pPr>
              <w:tabs>
                <w:tab w:val="left" w:pos="629"/>
                <w:tab w:val="left" w:pos="1170"/>
              </w:tabs>
              <w:suppressAutoHyphens w:val="0"/>
              <w:spacing w:line="240" w:lineRule="auto"/>
              <w:ind w:left="634" w:right="432" w:hanging="490"/>
              <w:rPr>
                <w:bCs/>
                <w:lang w:val="en-GB"/>
              </w:rPr>
            </w:pPr>
            <w:r w:rsidRPr="00D80E1F">
              <w:rPr>
                <w:bCs/>
                <w:lang w:val="en-GB"/>
              </w:rPr>
              <w:t>- turn radius, m;</w:t>
            </w:r>
          </w:p>
          <w:p w14:paraId="6D9A7948" w14:textId="77777777" w:rsidR="00D80E1F" w:rsidRPr="00D80E1F" w:rsidRDefault="00D80E1F" w:rsidP="00F72A30">
            <w:pPr>
              <w:tabs>
                <w:tab w:val="left" w:pos="629"/>
                <w:tab w:val="left" w:pos="1170"/>
              </w:tabs>
              <w:suppressAutoHyphens w:val="0"/>
              <w:spacing w:after="120" w:line="240" w:lineRule="auto"/>
              <w:ind w:left="629" w:right="430" w:hanging="487"/>
              <w:rPr>
                <w:bCs/>
                <w:vertAlign w:val="superscript"/>
                <w:lang w:val="en-GB"/>
              </w:rPr>
            </w:pPr>
            <w:r w:rsidRPr="00D80E1F">
              <w:rPr>
                <w:bCs/>
                <w:lang w:val="en-GB"/>
              </w:rPr>
              <w:t>- turn acceleration, m/s</w:t>
            </w:r>
            <w:r w:rsidRPr="00D80E1F">
              <w:rPr>
                <w:bCs/>
                <w:vertAlign w:val="superscript"/>
                <w:lang w:val="en-GB"/>
              </w:rPr>
              <w:t>2</w:t>
            </w:r>
          </w:p>
        </w:tc>
        <w:tc>
          <w:tcPr>
            <w:tcW w:w="3422" w:type="dxa"/>
          </w:tcPr>
          <w:p w14:paraId="5A2BC128" w14:textId="77777777" w:rsidR="00D80E1F" w:rsidRPr="00CF4CE3" w:rsidRDefault="00D80E1F" w:rsidP="00F72A30">
            <w:pPr>
              <w:tabs>
                <w:tab w:val="left" w:pos="1170"/>
              </w:tabs>
              <w:suppressAutoHyphens w:val="0"/>
              <w:spacing w:after="120" w:line="240" w:lineRule="auto"/>
              <w:ind w:left="174" w:right="289"/>
            </w:pPr>
            <w:r w:rsidRPr="00CF4CE3">
              <w:t xml:space="preserve">Manoeuvring movement </w:t>
            </w:r>
          </w:p>
          <w:p w14:paraId="5B9DFB10" w14:textId="77777777" w:rsidR="00D80E1F" w:rsidRPr="00CF4CE3" w:rsidRDefault="00D80E1F" w:rsidP="00F72A30">
            <w:pPr>
              <w:tabs>
                <w:tab w:val="left" w:pos="1170"/>
              </w:tabs>
              <w:suppressAutoHyphens w:val="0"/>
              <w:spacing w:line="240" w:lineRule="auto"/>
              <w:ind w:left="173" w:right="288"/>
            </w:pPr>
            <w:r w:rsidRPr="00CF4CE3">
              <w:t>140</w:t>
            </w:r>
          </w:p>
          <w:p w14:paraId="56B5855B" w14:textId="77777777" w:rsidR="00D80E1F" w:rsidRPr="00CF4CE3" w:rsidRDefault="00D80E1F" w:rsidP="00F72A30">
            <w:pPr>
              <w:tabs>
                <w:tab w:val="left" w:pos="1170"/>
              </w:tabs>
              <w:suppressAutoHyphens w:val="0"/>
              <w:spacing w:line="240" w:lineRule="auto"/>
              <w:ind w:left="173" w:right="288"/>
            </w:pPr>
            <w:r w:rsidRPr="00CF4CE3">
              <w:t>500</w:t>
            </w:r>
          </w:p>
          <w:p w14:paraId="0CC9C728" w14:textId="77777777" w:rsidR="00D80E1F" w:rsidRPr="00CF4CE3" w:rsidRDefault="00D80E1F" w:rsidP="00F72A30">
            <w:pPr>
              <w:tabs>
                <w:tab w:val="left" w:pos="1170"/>
              </w:tabs>
              <w:suppressAutoHyphens w:val="0"/>
              <w:spacing w:after="120" w:line="240" w:lineRule="auto"/>
              <w:ind w:left="174" w:right="289"/>
            </w:pPr>
            <w:r w:rsidRPr="00CF4CE3">
              <w:t>0.2</w:t>
            </w:r>
          </w:p>
        </w:tc>
      </w:tr>
      <w:tr w:rsidR="00D80E1F" w:rsidRPr="00CF4CE3" w14:paraId="1CFC8845" w14:textId="77777777" w:rsidTr="00F72A30">
        <w:tblPrEx>
          <w:tblLook w:val="0000" w:firstRow="0" w:lastRow="0" w:firstColumn="0" w:lastColumn="0" w:noHBand="0" w:noVBand="0"/>
        </w:tblPrEx>
        <w:trPr>
          <w:trHeight w:val="899"/>
        </w:trPr>
        <w:tc>
          <w:tcPr>
            <w:tcW w:w="4091" w:type="dxa"/>
          </w:tcPr>
          <w:p w14:paraId="3522CA4D" w14:textId="77777777" w:rsidR="00D80E1F" w:rsidRPr="00D80E1F" w:rsidRDefault="00D80E1F" w:rsidP="00F72A30">
            <w:pPr>
              <w:tabs>
                <w:tab w:val="left" w:pos="629"/>
                <w:tab w:val="left" w:pos="1170"/>
              </w:tabs>
              <w:suppressAutoHyphens w:val="0"/>
              <w:spacing w:after="120" w:line="240" w:lineRule="auto"/>
              <w:ind w:left="629" w:right="430" w:hanging="487"/>
              <w:rPr>
                <w:lang w:val="en-GB"/>
              </w:rPr>
            </w:pPr>
            <w:r w:rsidRPr="00D80E1F">
              <w:rPr>
                <w:lang w:val="en-GB"/>
              </w:rPr>
              <w:t>Satellite visibility:</w:t>
            </w:r>
          </w:p>
          <w:p w14:paraId="12B7BED9" w14:textId="77777777" w:rsidR="00D80E1F" w:rsidRPr="00D80E1F" w:rsidRDefault="00D80E1F" w:rsidP="00F72A30">
            <w:pPr>
              <w:tabs>
                <w:tab w:val="left" w:pos="629"/>
                <w:tab w:val="left" w:pos="1170"/>
              </w:tabs>
              <w:suppressAutoHyphens w:val="0"/>
              <w:spacing w:line="240" w:lineRule="auto"/>
              <w:ind w:left="634" w:right="432" w:hanging="490"/>
              <w:rPr>
                <w:lang w:val="en-GB"/>
              </w:rPr>
            </w:pPr>
            <w:r w:rsidRPr="00D80E1F">
              <w:rPr>
                <w:lang w:val="en-GB"/>
              </w:rPr>
              <w:t xml:space="preserve">- signal visibility intervals, s; </w:t>
            </w:r>
          </w:p>
          <w:p w14:paraId="2E213A43" w14:textId="77777777" w:rsidR="00D80E1F" w:rsidRPr="00460C61" w:rsidRDefault="00D80E1F" w:rsidP="00F72A30">
            <w:pPr>
              <w:tabs>
                <w:tab w:val="left" w:pos="629"/>
                <w:tab w:val="left" w:pos="1170"/>
              </w:tabs>
              <w:suppressAutoHyphens w:val="0"/>
              <w:spacing w:after="120" w:line="240" w:lineRule="auto"/>
              <w:ind w:left="629" w:right="430" w:hanging="487"/>
              <w:rPr>
                <w:lang w:val="en-GB"/>
              </w:rPr>
            </w:pPr>
            <w:r w:rsidRPr="00460C61">
              <w:rPr>
                <w:lang w:val="en-GB"/>
              </w:rPr>
              <w:t xml:space="preserve">- signal absence intervals, s. </w:t>
            </w:r>
          </w:p>
        </w:tc>
        <w:tc>
          <w:tcPr>
            <w:tcW w:w="3422" w:type="dxa"/>
          </w:tcPr>
          <w:p w14:paraId="4BC4F55B" w14:textId="77777777" w:rsidR="00D80E1F" w:rsidRPr="00460C61" w:rsidRDefault="00D80E1F" w:rsidP="00F72A30">
            <w:pPr>
              <w:tabs>
                <w:tab w:val="left" w:pos="1170"/>
              </w:tabs>
              <w:suppressAutoHyphens w:val="0"/>
              <w:spacing w:after="120" w:line="240" w:lineRule="auto"/>
              <w:ind w:left="174" w:right="289"/>
              <w:rPr>
                <w:lang w:val="en-GB"/>
              </w:rPr>
            </w:pPr>
          </w:p>
          <w:p w14:paraId="5E0575CE" w14:textId="77777777" w:rsidR="00D80E1F" w:rsidRPr="00CF4CE3" w:rsidRDefault="00D80E1F" w:rsidP="00F72A30">
            <w:pPr>
              <w:tabs>
                <w:tab w:val="left" w:pos="1170"/>
              </w:tabs>
              <w:suppressAutoHyphens w:val="0"/>
              <w:spacing w:line="240" w:lineRule="auto"/>
              <w:ind w:left="173" w:right="288"/>
            </w:pPr>
            <w:r w:rsidRPr="00CF4CE3">
              <w:t>300</w:t>
            </w:r>
          </w:p>
          <w:p w14:paraId="12854032" w14:textId="77777777" w:rsidR="00D80E1F" w:rsidRPr="00CF4CE3" w:rsidRDefault="00D80E1F" w:rsidP="00F72A30">
            <w:pPr>
              <w:tabs>
                <w:tab w:val="left" w:pos="1170"/>
              </w:tabs>
              <w:suppressAutoHyphens w:val="0"/>
              <w:spacing w:after="120" w:line="240" w:lineRule="auto"/>
              <w:ind w:left="174" w:right="289"/>
            </w:pPr>
            <w:r w:rsidRPr="00CF4CE3">
              <w:t>600</w:t>
            </w:r>
          </w:p>
        </w:tc>
      </w:tr>
      <w:tr w:rsidR="00D80E1F" w:rsidRPr="00833666" w14:paraId="097E0FE9" w14:textId="77777777" w:rsidTr="00F72A30">
        <w:trPr>
          <w:trHeight w:val="1108"/>
        </w:trPr>
        <w:tc>
          <w:tcPr>
            <w:tcW w:w="4091" w:type="dxa"/>
          </w:tcPr>
          <w:p w14:paraId="1F048B32" w14:textId="77777777" w:rsidR="00D80E1F" w:rsidRPr="00CF4CE3" w:rsidRDefault="00D80E1F" w:rsidP="00F72A30">
            <w:pPr>
              <w:tabs>
                <w:tab w:val="left" w:pos="629"/>
                <w:tab w:val="left" w:pos="1170"/>
              </w:tabs>
              <w:suppressAutoHyphens w:val="0"/>
              <w:spacing w:after="120" w:line="240" w:lineRule="auto"/>
              <w:ind w:left="629" w:right="430" w:hanging="487"/>
            </w:pPr>
            <w:r w:rsidRPr="00CF4CE3">
              <w:t>Troposphere:</w:t>
            </w:r>
          </w:p>
          <w:p w14:paraId="0C5CC5A0" w14:textId="77777777" w:rsidR="00D80E1F" w:rsidRPr="00CF4CE3" w:rsidRDefault="00D80E1F" w:rsidP="00F72A30">
            <w:pPr>
              <w:tabs>
                <w:tab w:val="left" w:pos="629"/>
                <w:tab w:val="left" w:pos="1170"/>
              </w:tabs>
              <w:suppressAutoHyphens w:val="0"/>
              <w:spacing w:after="120" w:line="240" w:lineRule="auto"/>
              <w:ind w:left="629" w:right="430" w:hanging="487"/>
            </w:pPr>
          </w:p>
          <w:p w14:paraId="5E16310A" w14:textId="77777777" w:rsidR="00D80E1F" w:rsidRPr="00CF4CE3" w:rsidRDefault="00D80E1F" w:rsidP="00F72A30">
            <w:pPr>
              <w:tabs>
                <w:tab w:val="left" w:pos="629"/>
                <w:tab w:val="left" w:pos="1170"/>
              </w:tabs>
              <w:suppressAutoHyphens w:val="0"/>
              <w:spacing w:after="120" w:line="240" w:lineRule="auto"/>
              <w:ind w:left="629" w:right="430" w:hanging="487"/>
            </w:pPr>
            <w:r w:rsidRPr="00CF4CE3">
              <w:t>Ionosphere:</w:t>
            </w:r>
          </w:p>
        </w:tc>
        <w:tc>
          <w:tcPr>
            <w:tcW w:w="3422" w:type="dxa"/>
            <w:vAlign w:val="center"/>
          </w:tcPr>
          <w:p w14:paraId="14642307" w14:textId="77777777" w:rsidR="00D80E1F" w:rsidRPr="00D80E1F" w:rsidRDefault="00D80E1F" w:rsidP="00F72A30">
            <w:pPr>
              <w:tabs>
                <w:tab w:val="left" w:pos="1170"/>
              </w:tabs>
              <w:suppressAutoHyphens w:val="0"/>
              <w:spacing w:after="120" w:line="240" w:lineRule="auto"/>
              <w:ind w:left="174" w:right="289"/>
              <w:rPr>
                <w:lang w:val="en-GB"/>
              </w:rPr>
            </w:pPr>
            <w:r w:rsidRPr="00D80E1F">
              <w:rPr>
                <w:lang w:val="en-GB"/>
              </w:rPr>
              <w:t>Standard predefined model by the GNSS simulator.</w:t>
            </w:r>
          </w:p>
          <w:p w14:paraId="60A08794" w14:textId="77777777" w:rsidR="00D80E1F" w:rsidRPr="00D80E1F" w:rsidRDefault="00D80E1F" w:rsidP="00F72A30">
            <w:pPr>
              <w:tabs>
                <w:tab w:val="left" w:pos="1170"/>
              </w:tabs>
              <w:suppressAutoHyphens w:val="0"/>
              <w:spacing w:after="120" w:line="240" w:lineRule="auto"/>
              <w:ind w:left="174" w:right="289"/>
              <w:rPr>
                <w:lang w:val="en-GB"/>
              </w:rPr>
            </w:pPr>
            <w:r w:rsidRPr="00D80E1F">
              <w:rPr>
                <w:lang w:val="en-GB"/>
              </w:rPr>
              <w:t>Standard predefined model by the GNSS simulator.</w:t>
            </w:r>
          </w:p>
        </w:tc>
      </w:tr>
      <w:tr w:rsidR="00D80E1F" w:rsidRPr="00833666" w14:paraId="27326954" w14:textId="77777777" w:rsidTr="00F72A30">
        <w:tblPrEx>
          <w:tblLook w:val="0000" w:firstRow="0" w:lastRow="0" w:firstColumn="0" w:lastColumn="0" w:noHBand="0" w:noVBand="0"/>
        </w:tblPrEx>
        <w:trPr>
          <w:trHeight w:val="274"/>
        </w:trPr>
        <w:tc>
          <w:tcPr>
            <w:tcW w:w="4091" w:type="dxa"/>
          </w:tcPr>
          <w:p w14:paraId="44351AA3" w14:textId="77777777" w:rsidR="00D80E1F" w:rsidRPr="00CF4CE3" w:rsidRDefault="00D80E1F" w:rsidP="00F72A30">
            <w:pPr>
              <w:tabs>
                <w:tab w:val="left" w:pos="629"/>
                <w:tab w:val="left" w:pos="1170"/>
              </w:tabs>
              <w:suppressAutoHyphens w:val="0"/>
              <w:spacing w:after="120" w:line="240" w:lineRule="auto"/>
              <w:ind w:left="629" w:right="430" w:hanging="487"/>
              <w:rPr>
                <w:b/>
              </w:rPr>
            </w:pPr>
            <w:r w:rsidRPr="00CF4CE3">
              <w:t>PDOP value</w:t>
            </w:r>
          </w:p>
        </w:tc>
        <w:tc>
          <w:tcPr>
            <w:tcW w:w="3422" w:type="dxa"/>
          </w:tcPr>
          <w:p w14:paraId="444BB382" w14:textId="77777777" w:rsidR="00D80E1F" w:rsidRPr="00D80E1F" w:rsidRDefault="00D80E1F" w:rsidP="00F72A30">
            <w:pPr>
              <w:tabs>
                <w:tab w:val="left" w:pos="1170"/>
              </w:tabs>
              <w:suppressAutoHyphens w:val="0"/>
              <w:spacing w:after="120" w:line="240" w:lineRule="auto"/>
              <w:ind w:left="174" w:right="289"/>
              <w:rPr>
                <w:lang w:val="en-GB"/>
              </w:rPr>
            </w:pPr>
            <w:r w:rsidRPr="00D80E1F">
              <w:rPr>
                <w:lang w:val="en-GB"/>
              </w:rPr>
              <w:t>3.5 ≤  PDOP</w:t>
            </w:r>
            <w:r w:rsidRPr="00D80E1F">
              <w:rPr>
                <w:b/>
                <w:lang w:val="en-GB"/>
              </w:rPr>
              <w:t xml:space="preserve"> ≤</w:t>
            </w:r>
            <w:r w:rsidRPr="00D80E1F">
              <w:rPr>
                <w:lang w:val="en-GB"/>
              </w:rPr>
              <w:t xml:space="preserve"> 4 in the test time interval.</w:t>
            </w:r>
          </w:p>
        </w:tc>
      </w:tr>
      <w:tr w:rsidR="00D80E1F" w:rsidRPr="00833666" w14:paraId="67DCC3D2" w14:textId="77777777" w:rsidTr="00F72A30">
        <w:tblPrEx>
          <w:tblLook w:val="0000" w:firstRow="0" w:lastRow="0" w:firstColumn="0" w:lastColumn="0" w:noHBand="0" w:noVBand="0"/>
        </w:tblPrEx>
        <w:trPr>
          <w:trHeight w:val="503"/>
        </w:trPr>
        <w:tc>
          <w:tcPr>
            <w:tcW w:w="4091" w:type="dxa"/>
          </w:tcPr>
          <w:p w14:paraId="53FF92F5" w14:textId="77777777" w:rsidR="00D80E1F" w:rsidRPr="00CF4CE3" w:rsidRDefault="00D80E1F" w:rsidP="00F72A30">
            <w:pPr>
              <w:tabs>
                <w:tab w:val="left" w:pos="629"/>
                <w:tab w:val="left" w:pos="1170"/>
              </w:tabs>
              <w:suppressAutoHyphens w:val="0"/>
              <w:spacing w:after="120" w:line="240" w:lineRule="auto"/>
              <w:ind w:left="629" w:right="430" w:hanging="487"/>
            </w:pPr>
            <w:r w:rsidRPr="00CF4CE3">
              <w:t>Simulated signals</w:t>
            </w:r>
          </w:p>
        </w:tc>
        <w:tc>
          <w:tcPr>
            <w:tcW w:w="3422" w:type="dxa"/>
          </w:tcPr>
          <w:p w14:paraId="0EB599DF" w14:textId="77777777" w:rsidR="00D80E1F" w:rsidRPr="00C54E41" w:rsidRDefault="00D80E1F" w:rsidP="00F72A30">
            <w:pPr>
              <w:tabs>
                <w:tab w:val="left" w:pos="1170"/>
              </w:tabs>
              <w:suppressAutoHyphens w:val="0"/>
              <w:spacing w:after="120" w:line="240" w:lineRule="auto"/>
              <w:ind w:left="174" w:right="289"/>
              <w:rPr>
                <w:lang w:val="en-GB"/>
              </w:rPr>
            </w:pPr>
            <w:r w:rsidRPr="00C54E41">
              <w:rPr>
                <w:lang w:val="en-GB"/>
              </w:rPr>
              <w:t>Combined GLONASS / Galileo / GPS / SBAS.</w:t>
            </w:r>
          </w:p>
        </w:tc>
      </w:tr>
      <w:tr w:rsidR="00D80E1F" w:rsidRPr="00833666" w14:paraId="1005BA3F" w14:textId="77777777" w:rsidTr="00F72A30">
        <w:tblPrEx>
          <w:tblLook w:val="0000" w:firstRow="0" w:lastRow="0" w:firstColumn="0" w:lastColumn="0" w:noHBand="0" w:noVBand="0"/>
        </w:tblPrEx>
        <w:trPr>
          <w:trHeight w:val="1169"/>
        </w:trPr>
        <w:tc>
          <w:tcPr>
            <w:tcW w:w="4091" w:type="dxa"/>
            <w:tcBorders>
              <w:bottom w:val="single" w:sz="4" w:space="0" w:color="auto"/>
            </w:tcBorders>
          </w:tcPr>
          <w:p w14:paraId="1B5137E4" w14:textId="77777777" w:rsidR="00D80E1F" w:rsidRPr="00D80E1F" w:rsidRDefault="00D80E1F" w:rsidP="00F72A30">
            <w:pPr>
              <w:tabs>
                <w:tab w:val="left" w:pos="629"/>
                <w:tab w:val="left" w:pos="1170"/>
              </w:tabs>
              <w:suppressAutoHyphens w:val="0"/>
              <w:spacing w:after="120" w:line="240" w:lineRule="auto"/>
              <w:ind w:left="629" w:right="430" w:hanging="487"/>
              <w:rPr>
                <w:lang w:val="en-GB"/>
              </w:rPr>
            </w:pPr>
            <w:r w:rsidRPr="00D80E1F">
              <w:rPr>
                <w:lang w:val="en-GB"/>
              </w:rPr>
              <w:t>Signal strength:</w:t>
            </w:r>
          </w:p>
          <w:p w14:paraId="15D9EF30" w14:textId="77777777" w:rsidR="00D80E1F" w:rsidRPr="00D80E1F" w:rsidRDefault="00D80E1F" w:rsidP="00F72A30">
            <w:pPr>
              <w:tabs>
                <w:tab w:val="left" w:pos="629"/>
                <w:tab w:val="left" w:pos="1170"/>
              </w:tabs>
              <w:suppressAutoHyphens w:val="0"/>
              <w:spacing w:line="240" w:lineRule="auto"/>
              <w:ind w:left="634" w:right="432" w:hanging="490"/>
              <w:rPr>
                <w:lang w:val="en-GB"/>
              </w:rPr>
            </w:pPr>
            <w:r w:rsidRPr="00D80E1F">
              <w:rPr>
                <w:lang w:val="en-GB"/>
              </w:rPr>
              <w:t>- GNSS GLONASS;</w:t>
            </w:r>
          </w:p>
          <w:p w14:paraId="64B9B13E" w14:textId="77777777" w:rsidR="00D80E1F" w:rsidRPr="00D80E1F" w:rsidRDefault="00D80E1F" w:rsidP="00F72A30">
            <w:pPr>
              <w:tabs>
                <w:tab w:val="left" w:pos="629"/>
                <w:tab w:val="left" w:pos="1170"/>
              </w:tabs>
              <w:suppressAutoHyphens w:val="0"/>
              <w:spacing w:line="240" w:lineRule="auto"/>
              <w:ind w:left="634" w:right="432" w:hanging="490"/>
              <w:rPr>
                <w:lang w:val="en-GB"/>
              </w:rPr>
            </w:pPr>
            <w:r w:rsidRPr="00D80E1F">
              <w:rPr>
                <w:lang w:val="en-GB"/>
              </w:rPr>
              <w:t>- GNSS Galileo;</w:t>
            </w:r>
          </w:p>
          <w:p w14:paraId="42D18931" w14:textId="77777777" w:rsidR="00D80E1F" w:rsidRPr="00CF4CE3" w:rsidRDefault="00D80E1F" w:rsidP="00F72A30">
            <w:pPr>
              <w:tabs>
                <w:tab w:val="left" w:pos="629"/>
                <w:tab w:val="left" w:pos="1170"/>
              </w:tabs>
              <w:suppressAutoHyphens w:val="0"/>
              <w:spacing w:after="120" w:line="240" w:lineRule="auto"/>
              <w:ind w:left="629" w:right="430" w:hanging="487"/>
            </w:pPr>
            <w:r w:rsidRPr="00CF4CE3">
              <w:t>- GNSS GPS.</w:t>
            </w:r>
          </w:p>
        </w:tc>
        <w:tc>
          <w:tcPr>
            <w:tcW w:w="3422" w:type="dxa"/>
            <w:tcBorders>
              <w:bottom w:val="single" w:sz="4" w:space="0" w:color="auto"/>
            </w:tcBorders>
          </w:tcPr>
          <w:p w14:paraId="7B88E554" w14:textId="77777777" w:rsidR="00D80E1F" w:rsidRPr="00CF4CE3" w:rsidRDefault="00D80E1F" w:rsidP="00F72A30">
            <w:pPr>
              <w:tabs>
                <w:tab w:val="left" w:pos="1170"/>
              </w:tabs>
              <w:suppressAutoHyphens w:val="0"/>
              <w:spacing w:after="120" w:line="240" w:lineRule="auto"/>
              <w:ind w:left="174" w:right="289"/>
              <w:rPr>
                <w:lang w:val="de-DE"/>
              </w:rPr>
            </w:pPr>
          </w:p>
          <w:p w14:paraId="4DD2C120" w14:textId="77777777" w:rsidR="00D80E1F" w:rsidRPr="00CF4CE3" w:rsidRDefault="00D80E1F" w:rsidP="00F72A30">
            <w:pPr>
              <w:tabs>
                <w:tab w:val="left" w:pos="1170"/>
              </w:tabs>
              <w:suppressAutoHyphens w:val="0"/>
              <w:spacing w:line="240" w:lineRule="auto"/>
              <w:ind w:left="173" w:right="288"/>
              <w:rPr>
                <w:lang w:val="de-DE"/>
              </w:rPr>
            </w:pPr>
            <w:r w:rsidRPr="00CF4CE3">
              <w:rPr>
                <w:lang w:val="de-DE"/>
              </w:rPr>
              <w:t>minus 141 dBm;</w:t>
            </w:r>
          </w:p>
          <w:p w14:paraId="2947BAF9" w14:textId="77777777" w:rsidR="00D80E1F" w:rsidRPr="00CF4CE3" w:rsidRDefault="00D80E1F" w:rsidP="00F72A30">
            <w:pPr>
              <w:tabs>
                <w:tab w:val="left" w:pos="1170"/>
              </w:tabs>
              <w:suppressAutoHyphens w:val="0"/>
              <w:spacing w:line="240" w:lineRule="auto"/>
              <w:ind w:left="173" w:right="288"/>
              <w:rPr>
                <w:lang w:val="de-DE"/>
              </w:rPr>
            </w:pPr>
            <w:r w:rsidRPr="00CF4CE3">
              <w:rPr>
                <w:lang w:val="de-DE"/>
              </w:rPr>
              <w:t>minus 135 dBm;</w:t>
            </w:r>
          </w:p>
          <w:p w14:paraId="3FDCADD6" w14:textId="77777777" w:rsidR="00D80E1F" w:rsidRPr="00CF4CE3" w:rsidDel="009D6D1B" w:rsidRDefault="00D80E1F" w:rsidP="00F72A30">
            <w:pPr>
              <w:tabs>
                <w:tab w:val="left" w:pos="1170"/>
              </w:tabs>
              <w:suppressAutoHyphens w:val="0"/>
              <w:spacing w:after="120" w:line="240" w:lineRule="auto"/>
              <w:ind w:left="174" w:right="289"/>
              <w:rPr>
                <w:lang w:val="de-DE"/>
              </w:rPr>
            </w:pPr>
            <w:r w:rsidRPr="00CF4CE3">
              <w:rPr>
                <w:lang w:val="de-DE"/>
              </w:rPr>
              <w:t>minus 138.5 dBm.</w:t>
            </w:r>
          </w:p>
        </w:tc>
      </w:tr>
      <w:tr w:rsidR="00D80E1F" w:rsidRPr="00C54E41" w14:paraId="7055B57B" w14:textId="77777777" w:rsidTr="00F72A30">
        <w:tblPrEx>
          <w:tblLook w:val="0000" w:firstRow="0" w:lastRow="0" w:firstColumn="0" w:lastColumn="0" w:noHBand="0" w:noVBand="0"/>
        </w:tblPrEx>
        <w:trPr>
          <w:trHeight w:val="342"/>
        </w:trPr>
        <w:tc>
          <w:tcPr>
            <w:tcW w:w="4091" w:type="dxa"/>
            <w:tcBorders>
              <w:bottom w:val="single" w:sz="12" w:space="0" w:color="auto"/>
            </w:tcBorders>
          </w:tcPr>
          <w:p w14:paraId="46C6ABA6" w14:textId="77777777" w:rsidR="00D80E1F" w:rsidRPr="00CF4CE3" w:rsidRDefault="00D80E1F" w:rsidP="00F72A30">
            <w:pPr>
              <w:tabs>
                <w:tab w:val="left" w:pos="629"/>
                <w:tab w:val="left" w:pos="1170"/>
              </w:tabs>
              <w:suppressAutoHyphens w:val="0"/>
              <w:spacing w:after="120" w:line="240" w:lineRule="auto"/>
              <w:ind w:left="629" w:right="430" w:hanging="487"/>
              <w:jc w:val="both"/>
            </w:pPr>
            <w:r w:rsidRPr="00CF4CE3">
              <w:t>Number of simulated satellites:</w:t>
            </w:r>
          </w:p>
        </w:tc>
        <w:tc>
          <w:tcPr>
            <w:tcW w:w="3422" w:type="dxa"/>
            <w:tcBorders>
              <w:bottom w:val="single" w:sz="12" w:space="0" w:color="auto"/>
            </w:tcBorders>
          </w:tcPr>
          <w:p w14:paraId="4EB3D1F3" w14:textId="77777777" w:rsidR="00D80E1F" w:rsidRPr="00D80E1F" w:rsidRDefault="00D80E1F" w:rsidP="00F72A30">
            <w:pPr>
              <w:tabs>
                <w:tab w:val="left" w:pos="1170"/>
              </w:tabs>
              <w:suppressAutoHyphens w:val="0"/>
              <w:spacing w:line="240" w:lineRule="auto"/>
              <w:ind w:left="173" w:right="288"/>
              <w:jc w:val="both"/>
              <w:rPr>
                <w:lang w:val="en-GB"/>
              </w:rPr>
            </w:pPr>
            <w:r w:rsidRPr="00D80E1F">
              <w:rPr>
                <w:lang w:val="en-GB"/>
              </w:rPr>
              <w:t>- at least 6 GLONASS satellites;</w:t>
            </w:r>
          </w:p>
          <w:p w14:paraId="638A3E87" w14:textId="77777777" w:rsidR="00D80E1F" w:rsidRPr="00D80E1F" w:rsidRDefault="00D80E1F" w:rsidP="00F72A30">
            <w:pPr>
              <w:tabs>
                <w:tab w:val="left" w:pos="1170"/>
              </w:tabs>
              <w:suppressAutoHyphens w:val="0"/>
              <w:spacing w:line="240" w:lineRule="auto"/>
              <w:ind w:left="173" w:right="288"/>
              <w:jc w:val="both"/>
              <w:rPr>
                <w:lang w:val="en-GB"/>
              </w:rPr>
            </w:pPr>
            <w:r w:rsidRPr="00D80E1F">
              <w:rPr>
                <w:lang w:val="en-GB"/>
              </w:rPr>
              <w:t>- at least 6 Galileo satellites;</w:t>
            </w:r>
          </w:p>
          <w:p w14:paraId="498DA66C" w14:textId="77777777" w:rsidR="00D80E1F" w:rsidRPr="00D80E1F" w:rsidRDefault="00D80E1F" w:rsidP="00F72A30">
            <w:pPr>
              <w:tabs>
                <w:tab w:val="left" w:pos="1170"/>
              </w:tabs>
              <w:suppressAutoHyphens w:val="0"/>
              <w:spacing w:line="240" w:lineRule="auto"/>
              <w:ind w:left="173" w:right="288"/>
              <w:jc w:val="both"/>
              <w:rPr>
                <w:lang w:val="en-GB"/>
              </w:rPr>
            </w:pPr>
            <w:r w:rsidRPr="00D80E1F">
              <w:rPr>
                <w:lang w:val="en-GB"/>
              </w:rPr>
              <w:t>- at least 6 GPS satellites;</w:t>
            </w:r>
          </w:p>
          <w:p w14:paraId="5A364DDB" w14:textId="77777777" w:rsidR="00D80E1F" w:rsidRPr="00D80E1F" w:rsidRDefault="00D80E1F" w:rsidP="00F72A30">
            <w:pPr>
              <w:tabs>
                <w:tab w:val="left" w:pos="1170"/>
              </w:tabs>
              <w:suppressAutoHyphens w:val="0"/>
              <w:spacing w:after="120" w:line="240" w:lineRule="auto"/>
              <w:ind w:left="174" w:right="289"/>
              <w:jc w:val="both"/>
              <w:rPr>
                <w:lang w:val="en-GB"/>
              </w:rPr>
            </w:pPr>
            <w:r w:rsidRPr="00D80E1F">
              <w:rPr>
                <w:lang w:val="en-GB"/>
              </w:rPr>
              <w:t>- at least 2 SBAS satellites.</w:t>
            </w:r>
          </w:p>
        </w:tc>
      </w:tr>
    </w:tbl>
    <w:p w14:paraId="2320113E" w14:textId="77777777" w:rsidR="00D80E1F" w:rsidRPr="00D80E1F" w:rsidRDefault="00D80E1F" w:rsidP="00D80E1F">
      <w:pPr>
        <w:tabs>
          <w:tab w:val="left" w:pos="1170"/>
        </w:tabs>
        <w:suppressAutoHyphens w:val="0"/>
        <w:spacing w:after="120" w:line="240" w:lineRule="auto"/>
        <w:ind w:left="1134" w:right="1134"/>
        <w:jc w:val="both"/>
        <w:rPr>
          <w:lang w:val="en-GB"/>
        </w:rPr>
      </w:pPr>
    </w:p>
    <w:p w14:paraId="20423E2F" w14:textId="77777777" w:rsidR="00D80E1F" w:rsidRPr="00D80E1F" w:rsidRDefault="00D80E1F" w:rsidP="00D80E1F">
      <w:pPr>
        <w:suppressAutoHyphens w:val="0"/>
        <w:spacing w:line="240" w:lineRule="auto"/>
        <w:rPr>
          <w:lang w:val="en-GB"/>
        </w:rPr>
      </w:pPr>
      <w:r w:rsidRPr="00D80E1F">
        <w:rPr>
          <w:lang w:val="en-GB"/>
        </w:rPr>
        <w:br w:type="page"/>
      </w:r>
    </w:p>
    <w:p w14:paraId="28584F91" w14:textId="77777777" w:rsidR="00D80E1F" w:rsidRPr="00CF4CE3" w:rsidRDefault="00D80E1F" w:rsidP="00D80E1F">
      <w:pPr>
        <w:keepNext/>
        <w:keepLines/>
        <w:suppressAutoHyphens w:val="0"/>
        <w:spacing w:line="240" w:lineRule="auto"/>
        <w:ind w:left="2276" w:right="1138" w:hanging="1138"/>
        <w:jc w:val="both"/>
      </w:pPr>
      <w:r w:rsidRPr="00CF4CE3">
        <w:lastRenderedPageBreak/>
        <w:t>Figure 3</w:t>
      </w:r>
    </w:p>
    <w:p w14:paraId="5EF133E2" w14:textId="77777777" w:rsidR="00D80E1F" w:rsidRPr="00CF4CE3" w:rsidRDefault="00D80E1F" w:rsidP="00D80E1F">
      <w:pPr>
        <w:keepNext/>
        <w:keepLines/>
        <w:suppressAutoHyphens w:val="0"/>
        <w:spacing w:after="120" w:line="240" w:lineRule="auto"/>
        <w:ind w:left="2268" w:right="1134" w:hanging="1134"/>
        <w:jc w:val="both"/>
        <w:rPr>
          <w:b/>
        </w:rPr>
      </w:pPr>
      <w:r w:rsidRPr="00CF4CE3">
        <w:rPr>
          <w:b/>
        </w:rPr>
        <w:t>Urban canyon definition</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54"/>
        <w:gridCol w:w="2657"/>
        <w:gridCol w:w="3402"/>
      </w:tblGrid>
      <w:tr w:rsidR="00D80E1F" w:rsidRPr="00CF4CE3" w14:paraId="00F962CA" w14:textId="77777777" w:rsidTr="00F72A30">
        <w:tc>
          <w:tcPr>
            <w:tcW w:w="1454" w:type="dxa"/>
            <w:tcBorders>
              <w:bottom w:val="single" w:sz="12" w:space="0" w:color="auto"/>
            </w:tcBorders>
            <w:shd w:val="clear" w:color="auto" w:fill="auto"/>
          </w:tcPr>
          <w:p w14:paraId="66604682" w14:textId="77777777" w:rsidR="00D80E1F" w:rsidRPr="00CF4CE3" w:rsidRDefault="00D80E1F" w:rsidP="00F72A30">
            <w:pPr>
              <w:keepNext/>
              <w:keepLines/>
              <w:jc w:val="center"/>
              <w:rPr>
                <w:i/>
                <w:sz w:val="18"/>
                <w:szCs w:val="18"/>
                <w:lang w:val="en-US"/>
              </w:rPr>
            </w:pPr>
            <w:r w:rsidRPr="00CF4CE3">
              <w:rPr>
                <w:i/>
                <w:sz w:val="18"/>
                <w:szCs w:val="18"/>
                <w:lang w:val="en-US"/>
              </w:rPr>
              <w:t>Zone</w:t>
            </w:r>
          </w:p>
        </w:tc>
        <w:tc>
          <w:tcPr>
            <w:tcW w:w="2657" w:type="dxa"/>
            <w:tcBorders>
              <w:bottom w:val="single" w:sz="12" w:space="0" w:color="auto"/>
            </w:tcBorders>
            <w:shd w:val="clear" w:color="auto" w:fill="auto"/>
          </w:tcPr>
          <w:p w14:paraId="167DC82A" w14:textId="77777777" w:rsidR="00D80E1F" w:rsidRPr="00CF4CE3" w:rsidRDefault="00D80E1F" w:rsidP="00F72A30">
            <w:pPr>
              <w:keepNext/>
              <w:keepLines/>
              <w:jc w:val="center"/>
              <w:rPr>
                <w:i/>
                <w:sz w:val="18"/>
                <w:szCs w:val="18"/>
                <w:lang w:val="en-US"/>
              </w:rPr>
            </w:pPr>
            <w:r w:rsidRPr="00CF4CE3">
              <w:rPr>
                <w:i/>
                <w:sz w:val="18"/>
                <w:szCs w:val="18"/>
                <w:lang w:val="en-US"/>
              </w:rPr>
              <w:t>Elevation range (deg)</w:t>
            </w:r>
          </w:p>
        </w:tc>
        <w:tc>
          <w:tcPr>
            <w:tcW w:w="3402" w:type="dxa"/>
            <w:tcBorders>
              <w:bottom w:val="single" w:sz="12" w:space="0" w:color="auto"/>
            </w:tcBorders>
            <w:shd w:val="clear" w:color="auto" w:fill="auto"/>
          </w:tcPr>
          <w:p w14:paraId="7274AC0D" w14:textId="77777777" w:rsidR="00D80E1F" w:rsidRPr="00CF4CE3" w:rsidRDefault="00D80E1F" w:rsidP="00F72A30">
            <w:pPr>
              <w:keepNext/>
              <w:keepLines/>
              <w:jc w:val="center"/>
              <w:rPr>
                <w:i/>
                <w:sz w:val="18"/>
                <w:szCs w:val="18"/>
                <w:lang w:val="en-US"/>
              </w:rPr>
            </w:pPr>
            <w:r w:rsidRPr="00CF4CE3">
              <w:rPr>
                <w:i/>
                <w:sz w:val="18"/>
                <w:szCs w:val="18"/>
                <w:lang w:val="en-US"/>
              </w:rPr>
              <w:t>Azimuth range (deg)</w:t>
            </w:r>
          </w:p>
        </w:tc>
      </w:tr>
      <w:tr w:rsidR="00D80E1F" w:rsidRPr="00CF4CE3" w14:paraId="26F7EBB2" w14:textId="77777777" w:rsidTr="00F72A30">
        <w:tc>
          <w:tcPr>
            <w:tcW w:w="1454" w:type="dxa"/>
            <w:tcBorders>
              <w:top w:val="single" w:sz="12" w:space="0" w:color="auto"/>
            </w:tcBorders>
            <w:shd w:val="clear" w:color="auto" w:fill="auto"/>
          </w:tcPr>
          <w:p w14:paraId="7A4FA0CB" w14:textId="77777777" w:rsidR="00D80E1F" w:rsidRPr="00CF4CE3" w:rsidRDefault="00D80E1F" w:rsidP="00F72A30">
            <w:pPr>
              <w:keepNext/>
              <w:keepLines/>
              <w:jc w:val="center"/>
              <w:rPr>
                <w:lang w:val="en-US"/>
              </w:rPr>
            </w:pPr>
            <w:r w:rsidRPr="00CF4CE3">
              <w:rPr>
                <w:lang w:val="en-US"/>
              </w:rPr>
              <w:t>A</w:t>
            </w:r>
          </w:p>
        </w:tc>
        <w:tc>
          <w:tcPr>
            <w:tcW w:w="2657" w:type="dxa"/>
            <w:tcBorders>
              <w:top w:val="single" w:sz="12" w:space="0" w:color="auto"/>
            </w:tcBorders>
            <w:shd w:val="clear" w:color="auto" w:fill="auto"/>
          </w:tcPr>
          <w:p w14:paraId="5BD87B8A" w14:textId="77777777" w:rsidR="00D80E1F" w:rsidRPr="00CF4CE3" w:rsidRDefault="00D80E1F" w:rsidP="00F72A30">
            <w:pPr>
              <w:keepNext/>
              <w:keepLines/>
              <w:jc w:val="center"/>
              <w:rPr>
                <w:lang w:val="en-US"/>
              </w:rPr>
            </w:pPr>
            <w:r w:rsidRPr="00CF4CE3">
              <w:rPr>
                <w:lang w:val="en-US"/>
              </w:rPr>
              <w:t>0 – 5</w:t>
            </w:r>
          </w:p>
        </w:tc>
        <w:tc>
          <w:tcPr>
            <w:tcW w:w="3402" w:type="dxa"/>
            <w:tcBorders>
              <w:top w:val="single" w:sz="12" w:space="0" w:color="auto"/>
            </w:tcBorders>
            <w:shd w:val="clear" w:color="auto" w:fill="auto"/>
          </w:tcPr>
          <w:p w14:paraId="1B0842D0" w14:textId="77777777" w:rsidR="00D80E1F" w:rsidRPr="00CF4CE3" w:rsidRDefault="00D80E1F" w:rsidP="00F72A30">
            <w:pPr>
              <w:keepNext/>
              <w:keepLines/>
              <w:jc w:val="center"/>
              <w:rPr>
                <w:lang w:val="en-US"/>
              </w:rPr>
            </w:pPr>
            <w:r w:rsidRPr="00CF4CE3">
              <w:rPr>
                <w:lang w:val="en-US"/>
              </w:rPr>
              <w:t xml:space="preserve">0 – 360 </w:t>
            </w:r>
          </w:p>
        </w:tc>
      </w:tr>
      <w:tr w:rsidR="00D80E1F" w:rsidRPr="00CF4CE3" w14:paraId="31B100BE" w14:textId="77777777" w:rsidTr="00F72A30">
        <w:tc>
          <w:tcPr>
            <w:tcW w:w="1454" w:type="dxa"/>
            <w:shd w:val="clear" w:color="auto" w:fill="auto"/>
          </w:tcPr>
          <w:p w14:paraId="1019E61B" w14:textId="77777777" w:rsidR="00D80E1F" w:rsidRPr="00CF4CE3" w:rsidRDefault="00D80E1F" w:rsidP="00F72A30">
            <w:pPr>
              <w:keepNext/>
              <w:keepLines/>
              <w:jc w:val="center"/>
              <w:rPr>
                <w:lang w:val="en-US"/>
              </w:rPr>
            </w:pPr>
            <w:r w:rsidRPr="00CF4CE3">
              <w:rPr>
                <w:lang w:val="en-US"/>
              </w:rPr>
              <w:t>B</w:t>
            </w:r>
          </w:p>
        </w:tc>
        <w:tc>
          <w:tcPr>
            <w:tcW w:w="2657" w:type="dxa"/>
            <w:shd w:val="clear" w:color="auto" w:fill="auto"/>
          </w:tcPr>
          <w:p w14:paraId="4C9D5680" w14:textId="77777777" w:rsidR="00D80E1F" w:rsidRPr="00CF4CE3" w:rsidRDefault="00D80E1F" w:rsidP="00F72A30">
            <w:pPr>
              <w:keepNext/>
              <w:keepLines/>
              <w:jc w:val="center"/>
              <w:rPr>
                <w:lang w:val="en-US"/>
              </w:rPr>
            </w:pPr>
            <w:r w:rsidRPr="00CF4CE3">
              <w:rPr>
                <w:lang w:val="en-US"/>
              </w:rPr>
              <w:t>5 – 30</w:t>
            </w:r>
          </w:p>
        </w:tc>
        <w:tc>
          <w:tcPr>
            <w:tcW w:w="3402" w:type="dxa"/>
            <w:shd w:val="clear" w:color="auto" w:fill="auto"/>
          </w:tcPr>
          <w:p w14:paraId="4B0C4B49" w14:textId="77777777" w:rsidR="00D80E1F" w:rsidRPr="00CF4CE3" w:rsidRDefault="00D80E1F" w:rsidP="00F72A30">
            <w:pPr>
              <w:keepNext/>
              <w:keepLines/>
              <w:jc w:val="center"/>
              <w:rPr>
                <w:lang w:val="en-US"/>
              </w:rPr>
            </w:pPr>
            <w:r w:rsidRPr="00CF4CE3">
              <w:rPr>
                <w:lang w:val="en-US"/>
              </w:rPr>
              <w:t>210 – 330</w:t>
            </w:r>
          </w:p>
        </w:tc>
      </w:tr>
      <w:tr w:rsidR="00D80E1F" w:rsidRPr="00CF4CE3" w14:paraId="6BE5F71D" w14:textId="77777777" w:rsidTr="00F72A30">
        <w:tc>
          <w:tcPr>
            <w:tcW w:w="1454" w:type="dxa"/>
            <w:tcBorders>
              <w:bottom w:val="single" w:sz="4" w:space="0" w:color="auto"/>
            </w:tcBorders>
            <w:shd w:val="clear" w:color="auto" w:fill="auto"/>
          </w:tcPr>
          <w:p w14:paraId="6E764EF7" w14:textId="77777777" w:rsidR="00D80E1F" w:rsidRPr="00CF4CE3" w:rsidRDefault="00D80E1F" w:rsidP="00F72A30">
            <w:pPr>
              <w:keepNext/>
              <w:keepLines/>
              <w:jc w:val="center"/>
              <w:rPr>
                <w:lang w:val="en-US"/>
              </w:rPr>
            </w:pPr>
            <w:r w:rsidRPr="00CF4CE3">
              <w:rPr>
                <w:lang w:val="en-US"/>
              </w:rPr>
              <w:t>C</w:t>
            </w:r>
          </w:p>
        </w:tc>
        <w:tc>
          <w:tcPr>
            <w:tcW w:w="2657" w:type="dxa"/>
            <w:tcBorders>
              <w:bottom w:val="single" w:sz="4" w:space="0" w:color="auto"/>
            </w:tcBorders>
            <w:shd w:val="clear" w:color="auto" w:fill="auto"/>
          </w:tcPr>
          <w:p w14:paraId="4BC040AE" w14:textId="77777777" w:rsidR="00D80E1F" w:rsidRPr="00CF4CE3" w:rsidRDefault="00D80E1F" w:rsidP="00F72A30">
            <w:pPr>
              <w:keepNext/>
              <w:keepLines/>
              <w:jc w:val="center"/>
              <w:rPr>
                <w:lang w:val="en-US"/>
              </w:rPr>
            </w:pPr>
            <w:r w:rsidRPr="00CF4CE3">
              <w:rPr>
                <w:lang w:val="en-US"/>
              </w:rPr>
              <w:t>5 – 30</w:t>
            </w:r>
          </w:p>
        </w:tc>
        <w:tc>
          <w:tcPr>
            <w:tcW w:w="3402" w:type="dxa"/>
            <w:tcBorders>
              <w:bottom w:val="single" w:sz="4" w:space="0" w:color="auto"/>
            </w:tcBorders>
            <w:shd w:val="clear" w:color="auto" w:fill="auto"/>
          </w:tcPr>
          <w:p w14:paraId="297E433B" w14:textId="77777777" w:rsidR="00D80E1F" w:rsidRPr="00CF4CE3" w:rsidRDefault="00D80E1F" w:rsidP="00F72A30">
            <w:pPr>
              <w:keepNext/>
              <w:keepLines/>
              <w:jc w:val="center"/>
              <w:rPr>
                <w:lang w:val="en-US"/>
              </w:rPr>
            </w:pPr>
            <w:r w:rsidRPr="00CF4CE3">
              <w:rPr>
                <w:lang w:val="en-US"/>
              </w:rPr>
              <w:t>30 – 150</w:t>
            </w:r>
          </w:p>
        </w:tc>
      </w:tr>
      <w:tr w:rsidR="00D80E1F" w:rsidRPr="00833666" w14:paraId="4E93367B" w14:textId="77777777" w:rsidTr="00F72A30">
        <w:tc>
          <w:tcPr>
            <w:tcW w:w="1454" w:type="dxa"/>
            <w:tcBorders>
              <w:bottom w:val="single" w:sz="12" w:space="0" w:color="auto"/>
            </w:tcBorders>
            <w:shd w:val="clear" w:color="auto" w:fill="auto"/>
          </w:tcPr>
          <w:p w14:paraId="7045F4B7" w14:textId="77777777" w:rsidR="00D80E1F" w:rsidRPr="00CF4CE3" w:rsidRDefault="00D80E1F" w:rsidP="00F72A30">
            <w:pPr>
              <w:keepNext/>
              <w:keepLines/>
              <w:jc w:val="center"/>
              <w:rPr>
                <w:lang w:val="en-US"/>
              </w:rPr>
            </w:pPr>
            <w:r w:rsidRPr="00CF4CE3">
              <w:rPr>
                <w:lang w:val="en-US"/>
              </w:rPr>
              <w:t>Background</w:t>
            </w:r>
          </w:p>
        </w:tc>
        <w:tc>
          <w:tcPr>
            <w:tcW w:w="6059" w:type="dxa"/>
            <w:gridSpan w:val="2"/>
            <w:tcBorders>
              <w:bottom w:val="single" w:sz="12" w:space="0" w:color="auto"/>
            </w:tcBorders>
            <w:shd w:val="clear" w:color="auto" w:fill="auto"/>
          </w:tcPr>
          <w:p w14:paraId="46CA00F3" w14:textId="77777777" w:rsidR="00D80E1F" w:rsidRPr="00CF4CE3" w:rsidRDefault="00D80E1F" w:rsidP="00F72A30">
            <w:pPr>
              <w:keepNext/>
              <w:keepLines/>
              <w:rPr>
                <w:lang w:val="en-US"/>
              </w:rPr>
            </w:pPr>
            <w:r w:rsidRPr="00CF4CE3">
              <w:rPr>
                <w:lang w:val="en-US"/>
              </w:rPr>
              <w:t>Area out of Zones A, B, C</w:t>
            </w:r>
          </w:p>
        </w:tc>
      </w:tr>
    </w:tbl>
    <w:p w14:paraId="009DDC1D"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lang w:val="en-GB"/>
        </w:rPr>
      </w:pPr>
      <w:r w:rsidRPr="00CF4CE3">
        <w:rPr>
          <w:noProof/>
          <w:sz w:val="24"/>
          <w:lang w:val="en-GB" w:eastAsia="en-GB"/>
        </w:rPr>
        <w:drawing>
          <wp:anchor distT="0" distB="0" distL="114300" distR="114300" simplePos="0" relativeHeight="251669504" behindDoc="0" locked="0" layoutInCell="1" allowOverlap="1" wp14:anchorId="4A5EF27E" wp14:editId="3789B054">
            <wp:simplePos x="0" y="0"/>
            <wp:positionH relativeFrom="column">
              <wp:posOffset>1341755</wp:posOffset>
            </wp:positionH>
            <wp:positionV relativeFrom="paragraph">
              <wp:posOffset>179705</wp:posOffset>
            </wp:positionV>
            <wp:extent cx="2795270" cy="2795270"/>
            <wp:effectExtent l="0" t="0" r="5080" b="508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795270" cy="2795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11E654"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r>
        <w:rPr>
          <w:noProof/>
          <w:sz w:val="24"/>
          <w:lang w:val="en-GB" w:eastAsia="en-GB"/>
        </w:rPr>
        <mc:AlternateContent>
          <mc:Choice Requires="wpg">
            <w:drawing>
              <wp:anchor distT="0" distB="0" distL="114300" distR="114300" simplePos="0" relativeHeight="251694080" behindDoc="0" locked="0" layoutInCell="1" allowOverlap="1" wp14:anchorId="383E5737" wp14:editId="4AA4A482">
                <wp:simplePos x="0" y="0"/>
                <wp:positionH relativeFrom="column">
                  <wp:posOffset>1455843</wp:posOffset>
                </wp:positionH>
                <wp:positionV relativeFrom="paragraph">
                  <wp:posOffset>151765</wp:posOffset>
                </wp:positionV>
                <wp:extent cx="2637367" cy="2446877"/>
                <wp:effectExtent l="0" t="0" r="0" b="0"/>
                <wp:wrapNone/>
                <wp:docPr id="15" name="Group 15"/>
                <wp:cNvGraphicFramePr/>
                <a:graphic xmlns:a="http://schemas.openxmlformats.org/drawingml/2006/main">
                  <a:graphicData uri="http://schemas.microsoft.com/office/word/2010/wordprocessingGroup">
                    <wpg:wgp>
                      <wpg:cNvGrpSpPr/>
                      <wpg:grpSpPr>
                        <a:xfrm>
                          <a:off x="0" y="0"/>
                          <a:ext cx="2637367" cy="2446877"/>
                          <a:chOff x="0" y="0"/>
                          <a:chExt cx="2637367" cy="2446877"/>
                        </a:xfrm>
                      </wpg:grpSpPr>
                      <wps:wsp>
                        <wps:cNvPr id="8" name="Text Box 2"/>
                        <wps:cNvSpPr txBox="1">
                          <a:spLocks noChangeArrowheads="1"/>
                        </wps:cNvSpPr>
                        <wps:spPr bwMode="auto">
                          <a:xfrm>
                            <a:off x="444464" y="25398"/>
                            <a:ext cx="424814" cy="101599"/>
                          </a:xfrm>
                          <a:prstGeom prst="rect">
                            <a:avLst/>
                          </a:prstGeom>
                          <a:solidFill>
                            <a:srgbClr val="FFFFFF"/>
                          </a:solidFill>
                          <a:ln w="9525">
                            <a:noFill/>
                            <a:miter lim="800000"/>
                            <a:headEnd/>
                            <a:tailEnd/>
                          </a:ln>
                        </wps:spPr>
                        <wps:txbx>
                          <w:txbxContent>
                            <w:p w14:paraId="45CE23E4"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9" name="Text Box 2"/>
                        <wps:cNvSpPr txBox="1">
                          <a:spLocks noChangeArrowheads="1"/>
                        </wps:cNvSpPr>
                        <wps:spPr bwMode="auto">
                          <a:xfrm>
                            <a:off x="440232" y="220114"/>
                            <a:ext cx="424814" cy="101599"/>
                          </a:xfrm>
                          <a:prstGeom prst="rect">
                            <a:avLst/>
                          </a:prstGeom>
                          <a:solidFill>
                            <a:srgbClr val="FFFFFF"/>
                          </a:solidFill>
                          <a:ln w="9525">
                            <a:noFill/>
                            <a:miter lim="800000"/>
                            <a:headEnd/>
                            <a:tailEnd/>
                          </a:ln>
                        </wps:spPr>
                        <wps:txbx>
                          <w:txbxContent>
                            <w:p w14:paraId="1072588C"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0" name="Text Box 2"/>
                        <wps:cNvSpPr txBox="1">
                          <a:spLocks noChangeArrowheads="1"/>
                        </wps:cNvSpPr>
                        <wps:spPr bwMode="auto">
                          <a:xfrm>
                            <a:off x="1786323" y="8466"/>
                            <a:ext cx="424814" cy="101599"/>
                          </a:xfrm>
                          <a:prstGeom prst="rect">
                            <a:avLst/>
                          </a:prstGeom>
                          <a:solidFill>
                            <a:srgbClr val="FFFFFF"/>
                          </a:solidFill>
                          <a:ln w="9525">
                            <a:noFill/>
                            <a:miter lim="800000"/>
                            <a:headEnd/>
                            <a:tailEnd/>
                          </a:ln>
                        </wps:spPr>
                        <wps:txbx>
                          <w:txbxContent>
                            <w:p w14:paraId="72D203F2"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1" name="Text Box 2"/>
                        <wps:cNvSpPr txBox="1">
                          <a:spLocks noChangeArrowheads="1"/>
                        </wps:cNvSpPr>
                        <wps:spPr bwMode="auto">
                          <a:xfrm>
                            <a:off x="998987" y="0"/>
                            <a:ext cx="354329" cy="126999"/>
                          </a:xfrm>
                          <a:prstGeom prst="rect">
                            <a:avLst/>
                          </a:prstGeom>
                          <a:solidFill>
                            <a:srgbClr val="FFFFFF"/>
                          </a:solidFill>
                          <a:ln w="9525">
                            <a:noFill/>
                            <a:miter lim="800000"/>
                            <a:headEnd/>
                            <a:tailEnd/>
                          </a:ln>
                        </wps:spPr>
                        <wps:txbx>
                          <w:txbxContent>
                            <w:p w14:paraId="3B4A29BC" w14:textId="77777777" w:rsidR="00833666" w:rsidRPr="002034DE" w:rsidRDefault="00833666" w:rsidP="00D80E1F">
                              <w:pPr>
                                <w:pStyle w:val="NormalWeb"/>
                                <w:spacing w:before="0" w:beforeAutospacing="0" w:after="0" w:afterAutospacing="0"/>
                                <w:jc w:val="center"/>
                                <w:rPr>
                                  <w:sz w:val="16"/>
                                  <w:szCs w:val="16"/>
                                  <w:lang w:val="fr-CH"/>
                                </w:rPr>
                              </w:pPr>
                              <w:r w:rsidRPr="002034DE">
                                <w:rPr>
                                  <w:sz w:val="16"/>
                                  <w:szCs w:val="16"/>
                                  <w:lang w:val="fr-CH"/>
                                </w:rPr>
                                <w:t>Forward</w:t>
                              </w:r>
                            </w:p>
                          </w:txbxContent>
                        </wps:txbx>
                        <wps:bodyPr rot="0" vert="horz" wrap="none" lIns="0" tIns="0" rIns="0" bIns="0" anchor="t" anchorCtr="0">
                          <a:noAutofit/>
                        </wps:bodyPr>
                      </wps:wsp>
                      <wps:wsp>
                        <wps:cNvPr id="12" name="Text Box 2"/>
                        <wps:cNvSpPr txBox="1">
                          <a:spLocks noChangeArrowheads="1"/>
                        </wps:cNvSpPr>
                        <wps:spPr bwMode="auto">
                          <a:xfrm>
                            <a:off x="1193704" y="2302733"/>
                            <a:ext cx="421639" cy="144144"/>
                          </a:xfrm>
                          <a:prstGeom prst="rect">
                            <a:avLst/>
                          </a:prstGeom>
                          <a:solidFill>
                            <a:srgbClr val="FFFFFF"/>
                          </a:solidFill>
                          <a:ln w="9525">
                            <a:noFill/>
                            <a:miter lim="800000"/>
                            <a:headEnd/>
                            <a:tailEnd/>
                          </a:ln>
                        </wps:spPr>
                        <wps:txbx>
                          <w:txbxContent>
                            <w:p w14:paraId="71C74D21" w14:textId="77777777" w:rsidR="00833666" w:rsidRPr="002034DE" w:rsidRDefault="00833666" w:rsidP="00D80E1F">
                              <w:pPr>
                                <w:pStyle w:val="NormalWeb"/>
                                <w:spacing w:before="0" w:beforeAutospacing="0" w:after="0" w:afterAutospacing="0"/>
                                <w:jc w:val="center"/>
                                <w:rPr>
                                  <w:sz w:val="16"/>
                                  <w:szCs w:val="16"/>
                                  <w:lang w:val="fr-CH"/>
                                </w:rPr>
                              </w:pPr>
                              <w:r w:rsidRPr="002034DE">
                                <w:rPr>
                                  <w:sz w:val="16"/>
                                  <w:szCs w:val="16"/>
                                  <w:lang w:val="fr-CH"/>
                                </w:rPr>
                                <w:t>Backward</w:t>
                              </w:r>
                            </w:p>
                          </w:txbxContent>
                        </wps:txbx>
                        <wps:bodyPr rot="0" vert="horz" wrap="none" lIns="0" tIns="0" rIns="0" bIns="0" anchor="t" anchorCtr="0">
                          <a:noAutofit/>
                        </wps:bodyPr>
                      </wps:wsp>
                      <wps:wsp>
                        <wps:cNvPr id="13" name="Text Box 2"/>
                        <wps:cNvSpPr txBox="1">
                          <a:spLocks noChangeArrowheads="1"/>
                        </wps:cNvSpPr>
                        <wps:spPr bwMode="auto">
                          <a:xfrm>
                            <a:off x="0" y="1240367"/>
                            <a:ext cx="207434" cy="131234"/>
                          </a:xfrm>
                          <a:prstGeom prst="rect">
                            <a:avLst/>
                          </a:prstGeom>
                          <a:solidFill>
                            <a:srgbClr val="FFFFFF"/>
                          </a:solidFill>
                          <a:ln w="9525">
                            <a:noFill/>
                            <a:miter lim="800000"/>
                            <a:headEnd/>
                            <a:tailEnd/>
                          </a:ln>
                        </wps:spPr>
                        <wps:txbx>
                          <w:txbxContent>
                            <w:p w14:paraId="05191CBA" w14:textId="77777777" w:rsidR="00833666" w:rsidRPr="002034DE" w:rsidRDefault="00833666" w:rsidP="00D80E1F">
                              <w:pPr>
                                <w:pStyle w:val="NormalWeb"/>
                                <w:spacing w:before="0" w:beforeAutospacing="0" w:after="0" w:afterAutospacing="0"/>
                                <w:jc w:val="center"/>
                                <w:rPr>
                                  <w:sz w:val="16"/>
                                  <w:szCs w:val="16"/>
                                  <w:lang w:val="fr-CH"/>
                                </w:rPr>
                              </w:pPr>
                              <w:r w:rsidRPr="002034DE">
                                <w:rPr>
                                  <w:sz w:val="16"/>
                                  <w:szCs w:val="16"/>
                                  <w:lang w:val="fr-CH"/>
                                </w:rPr>
                                <w:t>Left</w:t>
                              </w:r>
                            </w:p>
                          </w:txbxContent>
                        </wps:txbx>
                        <wps:bodyPr rot="0" vert="horz" wrap="square" lIns="0" tIns="0" rIns="0" bIns="0" anchor="t" anchorCtr="0">
                          <a:noAutofit/>
                        </wps:bodyPr>
                      </wps:wsp>
                      <wps:wsp>
                        <wps:cNvPr id="14" name="Text Box 2"/>
                        <wps:cNvSpPr txBox="1">
                          <a:spLocks noChangeArrowheads="1"/>
                        </wps:cNvSpPr>
                        <wps:spPr bwMode="auto">
                          <a:xfrm>
                            <a:off x="2370667" y="1240367"/>
                            <a:ext cx="266700" cy="130810"/>
                          </a:xfrm>
                          <a:prstGeom prst="rect">
                            <a:avLst/>
                          </a:prstGeom>
                          <a:solidFill>
                            <a:srgbClr val="FFFFFF"/>
                          </a:solidFill>
                          <a:ln w="9525">
                            <a:noFill/>
                            <a:miter lim="800000"/>
                            <a:headEnd/>
                            <a:tailEnd/>
                          </a:ln>
                        </wps:spPr>
                        <wps:txbx>
                          <w:txbxContent>
                            <w:p w14:paraId="6C96A5D0" w14:textId="77777777" w:rsidR="00833666" w:rsidRPr="002034DE" w:rsidRDefault="00833666" w:rsidP="00D80E1F">
                              <w:pPr>
                                <w:pStyle w:val="NormalWeb"/>
                                <w:spacing w:before="0" w:beforeAutospacing="0" w:after="0" w:afterAutospacing="0"/>
                                <w:jc w:val="center"/>
                                <w:rPr>
                                  <w:sz w:val="16"/>
                                  <w:szCs w:val="16"/>
                                  <w:lang w:val="fr-CH"/>
                                </w:rPr>
                              </w:pPr>
                              <w:r>
                                <w:rPr>
                                  <w:sz w:val="16"/>
                                  <w:szCs w:val="16"/>
                                  <w:lang w:val="fr-CH"/>
                                </w:rPr>
                                <w:t>Right</w:t>
                              </w:r>
                            </w:p>
                          </w:txbxContent>
                        </wps:txbx>
                        <wps:bodyPr rot="0" vert="horz" wrap="square" lIns="0" tIns="0" rIns="0" bIns="0" anchor="t" anchorCtr="0">
                          <a:noAutofit/>
                        </wps:bodyPr>
                      </wps:wsp>
                    </wpg:wgp>
                  </a:graphicData>
                </a:graphic>
              </wp:anchor>
            </w:drawing>
          </mc:Choice>
          <mc:Fallback>
            <w:pict>
              <v:group w14:anchorId="383E5737" id="Group 15" o:spid="_x0000_s1072" style="position:absolute;left:0;text-align:left;margin-left:114.65pt;margin-top:11.95pt;width:207.65pt;height:192.65pt;z-index:251694080;mso-position-horizontal-relative:text;mso-position-vertical-relative:text" coordsize="26373,2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">
                <v:shape id="_x0000_s1073" type="#_x0000_t202" style="position:absolute;left:4444;top:253;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" stroked="f">
                  <v:textbox inset="0,0,0,0">
                    <w:txbxContent>
                      <w:p w14:paraId="45CE23E4"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4" type="#_x0000_t202" style="position:absolute;left:4402;top:2201;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" stroked="f">
                  <v:textbox inset="0,0,0,0">
                    <w:txbxContent>
                      <w:p w14:paraId="1072588C"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5" type="#_x0000_t202" style="position:absolute;left:17863;top:84;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" stroked="f">
                  <v:textbox inset="0,0,0,0">
                    <w:txbxContent>
                      <w:p w14:paraId="72D203F2" w14:textId="77777777" w:rsidR="00833666" w:rsidRPr="002034DE" w:rsidRDefault="00833666" w:rsidP="00D80E1F">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6" type="#_x0000_t202" style="position:absolute;left:9989;width:3544;height:12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" stroked="f">
                  <v:textbox inset="0,0,0,0">
                    <w:txbxContent>
                      <w:p w14:paraId="3B4A29BC" w14:textId="77777777" w:rsidR="00833666" w:rsidRPr="002034DE" w:rsidRDefault="00833666" w:rsidP="00D80E1F">
                        <w:pPr>
                          <w:pStyle w:val="NormalWeb"/>
                          <w:spacing w:before="0" w:beforeAutospacing="0" w:after="0" w:afterAutospacing="0"/>
                          <w:jc w:val="center"/>
                          <w:rPr>
                            <w:sz w:val="16"/>
                            <w:szCs w:val="16"/>
                            <w:lang w:val="fr-CH"/>
                          </w:rPr>
                        </w:pPr>
                        <w:r w:rsidRPr="002034DE">
                          <w:rPr>
                            <w:sz w:val="16"/>
                            <w:szCs w:val="16"/>
                            <w:lang w:val="fr-CH"/>
                          </w:rPr>
                          <w:t>Forward</w:t>
                        </w:r>
                      </w:p>
                    </w:txbxContent>
                  </v:textbox>
                </v:shape>
                <v:shape id="_x0000_s1077" type="#_x0000_t202" style="position:absolute;left:11937;top:23027;width:4216;height:14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" stroked="f">
                  <v:textbox inset="0,0,0,0">
                    <w:txbxContent>
                      <w:p w14:paraId="71C74D21" w14:textId="77777777" w:rsidR="00833666" w:rsidRPr="002034DE" w:rsidRDefault="00833666" w:rsidP="00D80E1F">
                        <w:pPr>
                          <w:pStyle w:val="NormalWeb"/>
                          <w:spacing w:before="0" w:beforeAutospacing="0" w:after="0" w:afterAutospacing="0"/>
                          <w:jc w:val="center"/>
                          <w:rPr>
                            <w:sz w:val="16"/>
                            <w:szCs w:val="16"/>
                            <w:lang w:val="fr-CH"/>
                          </w:rPr>
                        </w:pPr>
                        <w:r w:rsidRPr="002034DE">
                          <w:rPr>
                            <w:sz w:val="16"/>
                            <w:szCs w:val="16"/>
                            <w:lang w:val="fr-CH"/>
                          </w:rPr>
                          <w:t>Backward</w:t>
                        </w:r>
                      </w:p>
                    </w:txbxContent>
                  </v:textbox>
                </v:shape>
                <v:shape id="_x0000_s1078" type="#_x0000_t202" style="position:absolute;top:12403;width:2074;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14:paraId="05191CBA" w14:textId="77777777" w:rsidR="00833666" w:rsidRPr="002034DE" w:rsidRDefault="00833666" w:rsidP="00D80E1F">
                        <w:pPr>
                          <w:pStyle w:val="NormalWeb"/>
                          <w:spacing w:before="0" w:beforeAutospacing="0" w:after="0" w:afterAutospacing="0"/>
                          <w:jc w:val="center"/>
                          <w:rPr>
                            <w:sz w:val="16"/>
                            <w:szCs w:val="16"/>
                            <w:lang w:val="fr-CH"/>
                          </w:rPr>
                        </w:pPr>
                        <w:r w:rsidRPr="002034DE">
                          <w:rPr>
                            <w:sz w:val="16"/>
                            <w:szCs w:val="16"/>
                            <w:lang w:val="fr-CH"/>
                          </w:rPr>
                          <w:t>Left</w:t>
                        </w:r>
                      </w:p>
                    </w:txbxContent>
                  </v:textbox>
                </v:shape>
                <v:shape id="_x0000_s1079" type="#_x0000_t202" style="position:absolute;left:23706;top:12403;width:2667;height:1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14:paraId="6C96A5D0" w14:textId="77777777" w:rsidR="00833666" w:rsidRPr="002034DE" w:rsidRDefault="00833666" w:rsidP="00D80E1F">
                        <w:pPr>
                          <w:pStyle w:val="NormalWeb"/>
                          <w:spacing w:before="0" w:beforeAutospacing="0" w:after="0" w:afterAutospacing="0"/>
                          <w:jc w:val="center"/>
                          <w:rPr>
                            <w:sz w:val="16"/>
                            <w:szCs w:val="16"/>
                            <w:lang w:val="fr-CH"/>
                          </w:rPr>
                        </w:pPr>
                        <w:r>
                          <w:rPr>
                            <w:sz w:val="16"/>
                            <w:szCs w:val="16"/>
                            <w:lang w:val="fr-CH"/>
                          </w:rPr>
                          <w:t>Right</w:t>
                        </w:r>
                      </w:p>
                    </w:txbxContent>
                  </v:textbox>
                </v:shape>
              </v:group>
            </w:pict>
          </mc:Fallback>
        </mc:AlternateContent>
      </w:r>
    </w:p>
    <w:p w14:paraId="20BDFB49"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335DEB7F"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35204805"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3277BC56"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368104E3"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0EA5438C"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751D057B"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756845A7"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3C450F2E" w14:textId="77777777" w:rsidR="00D80E1F" w:rsidRPr="00D80E1F" w:rsidRDefault="00D80E1F" w:rsidP="00D80E1F">
      <w:pPr>
        <w:keepNext/>
        <w:keepLines/>
        <w:tabs>
          <w:tab w:val="right" w:pos="1021"/>
          <w:tab w:val="left" w:pos="1560"/>
        </w:tabs>
        <w:suppressAutoHyphens w:val="0"/>
        <w:spacing w:after="120" w:line="220" w:lineRule="exact"/>
        <w:ind w:left="1134" w:right="1138" w:hanging="1134"/>
        <w:rPr>
          <w:sz w:val="24"/>
          <w:lang w:val="en-GB"/>
        </w:rPr>
      </w:pPr>
    </w:p>
    <w:p w14:paraId="406426C3" w14:textId="77777777" w:rsidR="00D80E1F" w:rsidRPr="00D80E1F" w:rsidRDefault="00D80E1F" w:rsidP="00D80E1F">
      <w:pPr>
        <w:keepNext/>
        <w:keepLines/>
        <w:tabs>
          <w:tab w:val="right" w:pos="1021"/>
          <w:tab w:val="left" w:pos="1560"/>
        </w:tabs>
        <w:suppressAutoHyphens w:val="0"/>
        <w:spacing w:after="120" w:line="220" w:lineRule="exact"/>
        <w:ind w:left="1138" w:right="1138" w:hanging="1138"/>
        <w:rPr>
          <w:sz w:val="24"/>
          <w:lang w:val="en-GB"/>
        </w:rPr>
      </w:pPr>
    </w:p>
    <w:p w14:paraId="5D2FD284" w14:textId="77777777" w:rsidR="00D80E1F" w:rsidRPr="00D80E1F" w:rsidRDefault="00D80E1F" w:rsidP="00D80E1F">
      <w:pPr>
        <w:keepNext/>
        <w:keepLines/>
        <w:tabs>
          <w:tab w:val="right" w:pos="1021"/>
          <w:tab w:val="left" w:pos="1560"/>
        </w:tabs>
        <w:suppressAutoHyphens w:val="0"/>
        <w:spacing w:after="120" w:line="220" w:lineRule="exact"/>
        <w:ind w:left="1138" w:right="1138" w:hanging="1138"/>
        <w:rPr>
          <w:sz w:val="24"/>
          <w:lang w:val="en-GB"/>
        </w:rPr>
      </w:pPr>
    </w:p>
    <w:p w14:paraId="0EABFD54" w14:textId="77777777" w:rsidR="00D80E1F" w:rsidRPr="00D80E1F" w:rsidRDefault="00D80E1F" w:rsidP="00D80E1F">
      <w:pPr>
        <w:keepNext/>
        <w:keepLines/>
        <w:suppressAutoHyphens w:val="0"/>
        <w:spacing w:after="120" w:line="240" w:lineRule="auto"/>
        <w:ind w:left="1134" w:right="1134"/>
        <w:jc w:val="both"/>
        <w:rPr>
          <w:lang w:val="en-GB"/>
        </w:rPr>
      </w:pPr>
    </w:p>
    <w:p w14:paraId="77223E27" w14:textId="77777777" w:rsidR="00D80E1F" w:rsidRPr="00CF4CE3" w:rsidRDefault="00D80E1F" w:rsidP="00D80E1F">
      <w:pPr>
        <w:keepNext/>
        <w:keepLines/>
        <w:tabs>
          <w:tab w:val="left" w:pos="2250"/>
        </w:tabs>
        <w:suppressAutoHyphens w:val="0"/>
        <w:spacing w:before="120" w:after="120" w:line="240" w:lineRule="auto"/>
        <w:ind w:left="2268" w:right="1134" w:hanging="1134"/>
        <w:jc w:val="both"/>
      </w:pPr>
      <w:r w:rsidRPr="00CF4CE3">
        <w:t>Urban canyon plot attenuation:</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998"/>
      </w:tblGrid>
      <w:tr w:rsidR="00D80E1F" w:rsidRPr="00CF4CE3" w14:paraId="3C7638B8" w14:textId="77777777" w:rsidTr="00F72A30">
        <w:trPr>
          <w:trHeight w:val="269"/>
        </w:trPr>
        <w:tc>
          <w:tcPr>
            <w:tcW w:w="680" w:type="dxa"/>
            <w:tcBorders>
              <w:bottom w:val="single" w:sz="4" w:space="0" w:color="auto"/>
            </w:tcBorders>
            <w:shd w:val="clear" w:color="auto" w:fill="99FF99"/>
          </w:tcPr>
          <w:p w14:paraId="77B758AC" w14:textId="77777777" w:rsidR="00D80E1F" w:rsidRPr="00CF4CE3" w:rsidRDefault="00D80E1F" w:rsidP="00F72A30">
            <w:pPr>
              <w:keepNext/>
              <w:keepLines/>
              <w:suppressAutoHyphens w:val="0"/>
              <w:spacing w:after="160" w:line="259" w:lineRule="auto"/>
              <w:jc w:val="center"/>
            </w:pPr>
          </w:p>
        </w:tc>
        <w:tc>
          <w:tcPr>
            <w:tcW w:w="3998" w:type="dxa"/>
            <w:shd w:val="clear" w:color="auto" w:fill="auto"/>
          </w:tcPr>
          <w:p w14:paraId="4FD1BE16" w14:textId="77777777" w:rsidR="00D80E1F" w:rsidRPr="00CF4CE3" w:rsidRDefault="00D80E1F" w:rsidP="00F72A30">
            <w:pPr>
              <w:keepNext/>
              <w:keepLines/>
              <w:suppressAutoHyphens w:val="0"/>
              <w:spacing w:after="160" w:line="259" w:lineRule="auto"/>
            </w:pPr>
            <w:r w:rsidRPr="00CF4CE3">
              <w:t>0 dB</w:t>
            </w:r>
          </w:p>
        </w:tc>
      </w:tr>
      <w:tr w:rsidR="00D80E1F" w:rsidRPr="00CF4CE3" w14:paraId="2A8F61A3" w14:textId="77777777" w:rsidTr="00F72A30">
        <w:trPr>
          <w:trHeight w:val="370"/>
        </w:trPr>
        <w:tc>
          <w:tcPr>
            <w:tcW w:w="680" w:type="dxa"/>
            <w:tcBorders>
              <w:bottom w:val="single" w:sz="4" w:space="0" w:color="auto"/>
            </w:tcBorders>
            <w:shd w:val="clear" w:color="auto" w:fill="FFFF99"/>
          </w:tcPr>
          <w:p w14:paraId="1E6AC5CF" w14:textId="77777777" w:rsidR="00D80E1F" w:rsidRPr="00CF4CE3" w:rsidRDefault="00D80E1F" w:rsidP="00F72A30">
            <w:pPr>
              <w:keepNext/>
              <w:keepLines/>
              <w:suppressAutoHyphens w:val="0"/>
              <w:spacing w:after="160" w:line="259" w:lineRule="auto"/>
              <w:jc w:val="center"/>
            </w:pPr>
            <w:r w:rsidRPr="00CF4CE3">
              <w:t>B</w:t>
            </w:r>
          </w:p>
        </w:tc>
        <w:tc>
          <w:tcPr>
            <w:tcW w:w="3998" w:type="dxa"/>
            <w:shd w:val="clear" w:color="auto" w:fill="auto"/>
          </w:tcPr>
          <w:p w14:paraId="01335D4F" w14:textId="77777777" w:rsidR="00D80E1F" w:rsidRPr="00CF4CE3" w:rsidRDefault="00D80E1F" w:rsidP="00F72A30">
            <w:pPr>
              <w:keepNext/>
              <w:keepLines/>
              <w:suppressAutoHyphens w:val="0"/>
              <w:spacing w:after="160" w:line="259" w:lineRule="auto"/>
            </w:pPr>
            <w:r w:rsidRPr="00CF4CE3">
              <w:t>-40 dB</w:t>
            </w:r>
          </w:p>
        </w:tc>
      </w:tr>
      <w:tr w:rsidR="00D80E1F" w:rsidRPr="00CF4CE3" w14:paraId="4C4DB6B9" w14:textId="77777777" w:rsidTr="00F72A30">
        <w:trPr>
          <w:trHeight w:val="361"/>
        </w:trPr>
        <w:tc>
          <w:tcPr>
            <w:tcW w:w="680" w:type="dxa"/>
            <w:tcBorders>
              <w:bottom w:val="single" w:sz="4" w:space="0" w:color="auto"/>
            </w:tcBorders>
            <w:shd w:val="clear" w:color="auto" w:fill="FFFF99"/>
          </w:tcPr>
          <w:p w14:paraId="59A17E0F" w14:textId="77777777" w:rsidR="00D80E1F" w:rsidRPr="00CF4CE3" w:rsidRDefault="00D80E1F" w:rsidP="00F72A30">
            <w:pPr>
              <w:keepNext/>
              <w:keepLines/>
              <w:suppressAutoHyphens w:val="0"/>
              <w:spacing w:after="160" w:line="259" w:lineRule="auto"/>
              <w:jc w:val="center"/>
            </w:pPr>
            <w:r w:rsidRPr="00CF4CE3">
              <w:t>C</w:t>
            </w:r>
          </w:p>
        </w:tc>
        <w:tc>
          <w:tcPr>
            <w:tcW w:w="3998" w:type="dxa"/>
            <w:shd w:val="clear" w:color="auto" w:fill="auto"/>
          </w:tcPr>
          <w:p w14:paraId="236DF49B" w14:textId="77777777" w:rsidR="00D80E1F" w:rsidRPr="00CF4CE3" w:rsidRDefault="00D80E1F" w:rsidP="00F72A30">
            <w:pPr>
              <w:keepNext/>
              <w:keepLines/>
              <w:suppressAutoHyphens w:val="0"/>
              <w:spacing w:after="160" w:line="259" w:lineRule="auto"/>
            </w:pPr>
            <w:r w:rsidRPr="00CF4CE3">
              <w:t>-40 dB</w:t>
            </w:r>
          </w:p>
        </w:tc>
      </w:tr>
      <w:tr w:rsidR="00D80E1F" w:rsidRPr="00833666" w14:paraId="5C37907D" w14:textId="77777777" w:rsidTr="00F72A30">
        <w:trPr>
          <w:trHeight w:val="379"/>
        </w:trPr>
        <w:tc>
          <w:tcPr>
            <w:tcW w:w="680" w:type="dxa"/>
            <w:shd w:val="clear" w:color="auto" w:fill="FFCCCC"/>
          </w:tcPr>
          <w:p w14:paraId="5C67BDEF" w14:textId="77777777" w:rsidR="00D80E1F" w:rsidRPr="00CF4CE3" w:rsidRDefault="00D80E1F" w:rsidP="00F72A30">
            <w:pPr>
              <w:keepNext/>
              <w:keepLines/>
              <w:suppressAutoHyphens w:val="0"/>
              <w:spacing w:after="160" w:line="259" w:lineRule="auto"/>
              <w:jc w:val="center"/>
            </w:pPr>
            <w:r w:rsidRPr="00CF4CE3">
              <w:t>A</w:t>
            </w:r>
          </w:p>
        </w:tc>
        <w:tc>
          <w:tcPr>
            <w:tcW w:w="3998" w:type="dxa"/>
            <w:shd w:val="clear" w:color="auto" w:fill="auto"/>
          </w:tcPr>
          <w:p w14:paraId="12EE54CA" w14:textId="77777777" w:rsidR="00D80E1F" w:rsidRPr="00D80E1F" w:rsidRDefault="00D80E1F" w:rsidP="00F72A30">
            <w:pPr>
              <w:keepNext/>
              <w:keepLines/>
              <w:suppressAutoHyphens w:val="0"/>
              <w:spacing w:after="160" w:line="259" w:lineRule="auto"/>
              <w:rPr>
                <w:b/>
                <w:lang w:val="en-GB"/>
              </w:rPr>
            </w:pPr>
            <w:r w:rsidRPr="00D80E1F">
              <w:rPr>
                <w:lang w:val="en-GB"/>
              </w:rPr>
              <w:t>-100 dB</w:t>
            </w:r>
            <w:r w:rsidRPr="00D80E1F">
              <w:rPr>
                <w:b/>
                <w:lang w:val="en-GB"/>
              </w:rPr>
              <w:t xml:space="preserve"> </w:t>
            </w:r>
            <w:r w:rsidRPr="00D80E1F">
              <w:rPr>
                <w:lang w:val="en-GB"/>
              </w:rPr>
              <w:t>or signal is switched off</w:t>
            </w:r>
          </w:p>
        </w:tc>
      </w:tr>
    </w:tbl>
    <w:p w14:paraId="5AAEF3B6" w14:textId="77777777" w:rsidR="00D80E1F" w:rsidRPr="00D80E1F" w:rsidRDefault="00D80E1F" w:rsidP="00D80E1F">
      <w:pPr>
        <w:suppressAutoHyphens w:val="0"/>
        <w:spacing w:before="120" w:after="120" w:line="240" w:lineRule="auto"/>
        <w:ind w:left="2276" w:right="1138" w:hanging="1138"/>
        <w:jc w:val="both"/>
        <w:rPr>
          <w:lang w:val="en-GB"/>
        </w:rPr>
      </w:pPr>
    </w:p>
    <w:p w14:paraId="04C860F7"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2.4.2.</w:t>
      </w:r>
      <w:r w:rsidRPr="00D80E1F">
        <w:rPr>
          <w:lang w:val="en-GB"/>
        </w:rPr>
        <w:tab/>
        <w:t>Tests results are considered satisfactory if at least one of the following conditions is satisfied:</w:t>
      </w:r>
    </w:p>
    <w:p w14:paraId="163CA106"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(a)</w:t>
      </w:r>
      <w:r w:rsidRPr="00D80E1F">
        <w:rPr>
          <w:lang w:val="en-GB"/>
        </w:rPr>
        <w:tab/>
        <w:t>horizontal position errors obtained as defined by formula (6) with all AECD samples do not exceed 40 m in urban canyon conditions for all simulation scripts; or</w:t>
      </w:r>
    </w:p>
    <w:p w14:paraId="2EFA2CFC"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(b)</w:t>
      </w:r>
      <w:r w:rsidRPr="00D80E1F">
        <w:rPr>
          <w:lang w:val="en-GB"/>
        </w:rPr>
        <w:tab/>
        <w:t>linear errors for every measurement as defined by formula (7) obtained with all AECD/AECS samples do not exceed 40 m under open sky conditions for all simulation scripts for at least 95 per cent of all measurements.</w:t>
      </w:r>
    </w:p>
    <w:p w14:paraId="4E9C962A"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2.5.</w:t>
      </w:r>
      <w:r w:rsidRPr="00D80E1F">
        <w:rPr>
          <w:lang w:val="en-GB"/>
        </w:rPr>
        <w:tab/>
        <w:t>Cold start time to first fix test.</w:t>
      </w:r>
    </w:p>
    <w:p w14:paraId="6839A232"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2.5.1.</w:t>
      </w:r>
      <w:r w:rsidRPr="00D80E1F">
        <w:rPr>
          <w:lang w:val="en-GB"/>
        </w:rPr>
        <w:tab/>
        <w:t>Prepare and turn on the AECD/AECS. By means of developer software make sure that GNSS module is set to receive GNSS GLONASS, Galileo and GPS signals.</w:t>
      </w:r>
    </w:p>
    <w:p w14:paraId="0610494F" w14:textId="77777777" w:rsidR="00D80E1F" w:rsidRPr="008A7845" w:rsidRDefault="00D80E1F" w:rsidP="00D80E1F">
      <w:pPr>
        <w:suppressAutoHyphens w:val="0"/>
        <w:spacing w:before="120" w:after="120" w:line="240" w:lineRule="auto"/>
        <w:ind w:left="2276" w:right="1138" w:hanging="1138"/>
        <w:jc w:val="both"/>
        <w:rPr>
          <w:lang w:val="en-GB"/>
        </w:rPr>
      </w:pPr>
      <w:r w:rsidRPr="00D80E1F">
        <w:rPr>
          <w:lang w:val="en-GB"/>
        </w:rPr>
        <w:lastRenderedPageBreak/>
        <w:t>2.5.2.</w:t>
      </w:r>
      <w:r w:rsidRPr="00D80E1F">
        <w:rPr>
          <w:lang w:val="en-GB"/>
        </w:rPr>
        <w:tab/>
      </w:r>
      <w:r w:rsidRPr="008A7845">
        <w:rPr>
          <w:lang w:val="en-GB"/>
        </w:rPr>
        <w:t>Delete all position, velocity, time, almanac and ephemeris data from the GNSS receiver.</w:t>
      </w:r>
    </w:p>
    <w:p w14:paraId="39D919D1"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2.5.3.</w:t>
      </w:r>
      <w:r w:rsidRPr="008A7845">
        <w:rPr>
          <w:lang w:val="en-GB"/>
        </w:rPr>
        <w:tab/>
        <w:t>Set up the simulator according to the simulator user guide. Initialize simulator script with the parameters, given in Table 7 for GNSS GLONASS, Galileo and GPS signals with signal level minus 130 dBm.</w:t>
      </w:r>
    </w:p>
    <w:p w14:paraId="58C030A7"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2.5.4.</w:t>
      </w:r>
      <w:r w:rsidRPr="008A7845">
        <w:rPr>
          <w:lang w:val="en-GB"/>
        </w:rPr>
        <w:tab/>
        <w:t>By means of a stop watch measure time interval between signal simulation start and the first navigation solution result.</w:t>
      </w:r>
    </w:p>
    <w:p w14:paraId="60176CAE"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2.5.5.</w:t>
      </w:r>
      <w:r w:rsidRPr="008A7845">
        <w:rPr>
          <w:lang w:val="en-GB"/>
        </w:rPr>
        <w:tab/>
        <w:t>Conduct test procedures according to paragraphs 2.5.2. to 2.5.4. at least 10 times.</w:t>
      </w:r>
    </w:p>
    <w:p w14:paraId="7DB12C45"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2.5.6.</w:t>
      </w:r>
      <w:r w:rsidRPr="008A7845">
        <w:rPr>
          <w:lang w:val="en-GB"/>
        </w:rPr>
        <w:tab/>
        <w:t>Calculate average time to first fix in cold start mode based on measurements for all AECD/AECS samples, provided for the test.</w:t>
      </w:r>
    </w:p>
    <w:p w14:paraId="10FC43D6"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2.5.7.</w:t>
      </w:r>
      <w:r w:rsidRPr="008A7845">
        <w:rPr>
          <w:lang w:val="en-GB"/>
        </w:rPr>
        <w:tab/>
        <w:t>The test result is considered to be positive, if average values of time to first fix, calculated as described in paragraph 2.5.6. do not exceed 60 s for signal level down to minus 130 dBm for all the simulated signals.</w:t>
      </w:r>
    </w:p>
    <w:p w14:paraId="38C32A74"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2.5.8.</w:t>
      </w:r>
      <w:r w:rsidRPr="008A7845">
        <w:rPr>
          <w:lang w:val="en-GB"/>
        </w:rPr>
        <w:tab/>
        <w:t>Repeat test procedure according to paragraphs 2.5.1. to 2.5.5. with signal level minus 140 dBm.</w:t>
      </w:r>
    </w:p>
    <w:p w14:paraId="32408972"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2.5.9.</w:t>
      </w:r>
      <w:r w:rsidRPr="008A7845">
        <w:rPr>
          <w:lang w:val="en-GB"/>
        </w:rPr>
        <w:tab/>
        <w:t>The test result according to paragraph 2.5.8. is considered to be positive, if average values of time to first fix calculated as described in paragraph 2.5.6. of this annex are compliant in all the AECD/AECS samples with the requirements defined in paragraph 17.3.8., 26.3.8. or 35.3.8. of this Regulation.</w:t>
      </w:r>
    </w:p>
    <w:p w14:paraId="70E5A411"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w:t>
      </w:r>
      <w:r w:rsidRPr="008A7845">
        <w:rPr>
          <w:lang w:val="en-GB"/>
        </w:rPr>
        <w:tab/>
        <w:t>Test of re-acquisition time of tracking signals after block out of 60 s.</w:t>
      </w:r>
    </w:p>
    <w:p w14:paraId="34D40F38"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2.6.1.</w:t>
      </w:r>
      <w:r w:rsidRPr="008A7845">
        <w:rPr>
          <w:lang w:val="en-GB"/>
        </w:rPr>
        <w:tab/>
        <w:t>Prepare and turn on the AECD according to operational manual. By means of developer software make sure that the GNSS receiver is set up to receive GNSS GLONASS, Galileo and GPS signals.</w:t>
      </w:r>
    </w:p>
    <w:p w14:paraId="4658B8AD"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2.6.2.</w:t>
      </w:r>
      <w:r w:rsidRPr="008A7845">
        <w:rPr>
          <w:lang w:val="en-GB"/>
        </w:rPr>
        <w:tab/>
        <w:t>Set up the simulator according to the simulator user guide. Initialize simulator script with the parameters, given in Table 7 for GNSS GLONASS, Galileo and GPS signals with signal level minus 130 dBm.</w:t>
      </w:r>
    </w:p>
    <w:p w14:paraId="54B19CD0"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2.6.3.</w:t>
      </w:r>
      <w:r w:rsidRPr="008A7845">
        <w:rPr>
          <w:lang w:val="en-GB"/>
        </w:rPr>
        <w:tab/>
        <w:t>Wait for 15 minutes and make sure the GNSS receiver has calculated AECD/AECS position.</w:t>
      </w:r>
    </w:p>
    <w:p w14:paraId="3CD9BAD8"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2.6.4.</w:t>
      </w:r>
      <w:r w:rsidRPr="008A7845">
        <w:rPr>
          <w:lang w:val="en-GB"/>
        </w:rPr>
        <w:tab/>
        <w:t>Disconnect the GNSS antenna cable from the AECD/AECS and connect it again after time interval of 60 s. By means of stopwatch determine time interval between cable connection moment and restoration of satellites tracking and calculation of the navigation solution.</w:t>
      </w:r>
    </w:p>
    <w:p w14:paraId="07E1BDCC"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2.6.5.</w:t>
      </w:r>
      <w:r w:rsidRPr="008A7845">
        <w:rPr>
          <w:lang w:val="en-GB"/>
        </w:rPr>
        <w:tab/>
        <w:t>Repeat test procedure according to paragraph 2.6.4. at least 10 times.</w:t>
      </w:r>
    </w:p>
    <w:p w14:paraId="7A3AFFF7"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2.6.6.</w:t>
      </w:r>
      <w:r w:rsidRPr="008A7845">
        <w:rPr>
          <w:lang w:val="en-GB"/>
        </w:rPr>
        <w:tab/>
        <w:t>Calculate average value of re-acquisition time of satellite tracking signals by the AECD/AECS for all performed measurements and all AECD/AECS samples provided for the test.</w:t>
      </w:r>
    </w:p>
    <w:p w14:paraId="447AA429"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2.6.7.</w:t>
      </w:r>
      <w:r w:rsidRPr="008A7845">
        <w:rPr>
          <w:lang w:val="en-GB"/>
        </w:rPr>
        <w:tab/>
        <w:t>The test result is considered to be positive, if average values measured in paragraph 2.6.6. of this annex are compliant in all the AECD/AECS samples with the requirements defined in paragraph 17.3.9., 26.3.9. or 35.3.9. of this Regulation.</w:t>
      </w:r>
    </w:p>
    <w:p w14:paraId="2FF8956F"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2.7.</w:t>
      </w:r>
      <w:r w:rsidRPr="008A7845">
        <w:rPr>
          <w:lang w:val="en-GB"/>
        </w:rPr>
        <w:tab/>
        <w:t>Test of GNSS receiver sensitivity in cold start mode, tracking mode, and re-acquisition scenario.</w:t>
      </w:r>
    </w:p>
    <w:p w14:paraId="6E89834F"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t>2.7.1.</w:t>
      </w:r>
      <w:r w:rsidRPr="008A7845">
        <w:rPr>
          <w:lang w:val="en-GB"/>
        </w:rPr>
        <w:tab/>
        <w:t>Turn on the vector network analyser. Calibrate the network vector analyser according to its operational manual.</w:t>
      </w:r>
    </w:p>
    <w:p w14:paraId="2C7F728C" w14:textId="77777777" w:rsidR="00D80E1F" w:rsidRPr="008A7845" w:rsidRDefault="00D80E1F" w:rsidP="00D80E1F">
      <w:pPr>
        <w:suppressAutoHyphens w:val="0"/>
        <w:spacing w:before="120" w:after="120" w:line="240" w:lineRule="auto"/>
        <w:ind w:left="2276" w:right="1138" w:hanging="1138"/>
        <w:jc w:val="both"/>
        <w:rPr>
          <w:lang w:val="en-GB"/>
        </w:rPr>
      </w:pPr>
      <w:r w:rsidRPr="008A7845">
        <w:rPr>
          <w:lang w:val="en-GB"/>
        </w:rPr>
        <w:lastRenderedPageBreak/>
        <w:t>2.7.2.</w:t>
      </w:r>
      <w:r w:rsidRPr="008A7845">
        <w:rPr>
          <w:lang w:val="en-GB"/>
        </w:rPr>
        <w:tab/>
        <w:t>Set up the diagram according to Figure 4.</w:t>
      </w:r>
    </w:p>
    <w:p w14:paraId="305A40A6" w14:textId="77777777" w:rsidR="00D80E1F" w:rsidRPr="00D80E1F" w:rsidRDefault="00D80E1F" w:rsidP="00D80E1F">
      <w:pPr>
        <w:suppressAutoHyphens w:val="0"/>
        <w:spacing w:line="240" w:lineRule="auto"/>
        <w:rPr>
          <w:lang w:val="en-GB"/>
        </w:rPr>
      </w:pPr>
    </w:p>
    <w:p w14:paraId="116EE757" w14:textId="77777777" w:rsidR="00D80E1F" w:rsidRPr="00D80E1F" w:rsidRDefault="00D80E1F" w:rsidP="00D80E1F">
      <w:pPr>
        <w:suppressAutoHyphens w:val="0"/>
        <w:spacing w:line="240" w:lineRule="auto"/>
        <w:ind w:left="1138" w:right="1138"/>
        <w:jc w:val="both"/>
        <w:rPr>
          <w:lang w:val="en-GB"/>
        </w:rPr>
      </w:pPr>
      <w:r w:rsidRPr="00D80E1F">
        <w:rPr>
          <w:lang w:val="en-GB"/>
        </w:rPr>
        <w:t>Figure 4</w:t>
      </w:r>
    </w:p>
    <w:p w14:paraId="66ADAF92" w14:textId="77777777" w:rsidR="00D80E1F" w:rsidRPr="00D80E1F" w:rsidRDefault="00D80E1F" w:rsidP="00D80E1F">
      <w:pPr>
        <w:suppressAutoHyphens w:val="0"/>
        <w:spacing w:after="120" w:line="240" w:lineRule="auto"/>
        <w:ind w:left="1134" w:right="1134"/>
        <w:jc w:val="both"/>
        <w:rPr>
          <w:b/>
          <w:lang w:val="en-GB"/>
        </w:rPr>
      </w:pPr>
      <w:r w:rsidRPr="00D80E1F">
        <w:rPr>
          <w:b/>
          <w:lang w:val="en-GB"/>
        </w:rPr>
        <w:t>Diagram of path calibration</w:t>
      </w:r>
    </w:p>
    <w:p w14:paraId="3035725F" w14:textId="77777777" w:rsidR="00D80E1F" w:rsidRPr="00D80E1F" w:rsidRDefault="00D80E1F" w:rsidP="00D80E1F">
      <w:pPr>
        <w:suppressAutoHyphens w:val="0"/>
        <w:spacing w:after="120" w:line="240" w:lineRule="auto"/>
        <w:ind w:left="1134" w:right="1134"/>
        <w:jc w:val="both"/>
        <w:rPr>
          <w:b/>
          <w:lang w:val="en-GB"/>
        </w:rPr>
      </w:pPr>
      <w:r w:rsidRPr="00CF4CE3">
        <w:rPr>
          <w:noProof/>
          <w:lang w:val="en-GB" w:eastAsia="en-GB"/>
        </w:rPr>
        <mc:AlternateContent>
          <mc:Choice Requires="wps">
            <w:drawing>
              <wp:anchor distT="0" distB="0" distL="114300" distR="114300" simplePos="0" relativeHeight="251670528" behindDoc="0" locked="0" layoutInCell="1" allowOverlap="1" wp14:anchorId="2947ECAA" wp14:editId="474EFCA4">
                <wp:simplePos x="0" y="0"/>
                <wp:positionH relativeFrom="column">
                  <wp:posOffset>2415540</wp:posOffset>
                </wp:positionH>
                <wp:positionV relativeFrom="paragraph">
                  <wp:posOffset>200025</wp:posOffset>
                </wp:positionV>
                <wp:extent cx="1442720" cy="612140"/>
                <wp:effectExtent l="0" t="0" r="24130" b="16510"/>
                <wp:wrapNone/>
                <wp:docPr id="67" name="Flowchart: Proces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612140"/>
                        </a:xfrm>
                        <a:prstGeom prst="flowChartProcess">
                          <a:avLst/>
                        </a:prstGeom>
                        <a:solidFill>
                          <a:srgbClr val="FFFFFF"/>
                        </a:solidFill>
                        <a:ln w="9525">
                          <a:solidFill>
                            <a:srgbClr val="000000"/>
                          </a:solidFill>
                          <a:miter lim="800000"/>
                          <a:headEnd/>
                          <a:tailEnd/>
                        </a:ln>
                      </wps:spPr>
                      <wps:txbx>
                        <w:txbxContent>
                          <w:p w14:paraId="1D79BF56" w14:textId="77777777" w:rsidR="00833666" w:rsidRPr="00A408F9" w:rsidRDefault="00833666" w:rsidP="00D80E1F">
                            <w:pPr>
                              <w:spacing w:line="360" w:lineRule="auto"/>
                              <w:jc w:val="center"/>
                              <w:rPr>
                                <w:lang w:val="ru-RU"/>
                              </w:rPr>
                            </w:pPr>
                            <w:r w:rsidRPr="00A408F9">
                              <w:t>Vector network analyzer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7ECAA" id="Flowchart: Process 67" o:spid="_x0000_s1080" type="#_x0000_t109" style="position:absolute;left:0;text-align:left;margin-left:190.2pt;margin-top:15.75pt;width:113.6pt;height:48.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">
                <v:textbox>
                  <w:txbxContent>
                    <w:p w14:paraId="1D79BF56" w14:textId="77777777" w:rsidR="00833666" w:rsidRPr="00A408F9" w:rsidRDefault="00833666" w:rsidP="00D80E1F">
                      <w:pPr>
                        <w:spacing w:line="360" w:lineRule="auto"/>
                        <w:jc w:val="center"/>
                        <w:rPr>
                          <w:lang w:val="ru-RU"/>
                        </w:rPr>
                      </w:pPr>
                      <w:r w:rsidRPr="00A408F9">
                        <w:t>Vector network analyzer</w:t>
                      </w:r>
                    </w:p>
                  </w:txbxContent>
                </v:textbox>
              </v:shape>
            </w:pict>
          </mc:Fallback>
        </mc:AlternateContent>
      </w:r>
    </w:p>
    <w:p w14:paraId="0D71636F" w14:textId="77777777" w:rsidR="00D80E1F" w:rsidRPr="00D80E1F" w:rsidRDefault="00D80E1F" w:rsidP="00D80E1F">
      <w:pPr>
        <w:suppressAutoHyphens w:val="0"/>
        <w:spacing w:after="120" w:line="240" w:lineRule="auto"/>
        <w:ind w:left="1134" w:right="1134"/>
        <w:jc w:val="both"/>
        <w:rPr>
          <w:b/>
          <w:lang w:val="en-GB"/>
        </w:rPr>
      </w:pPr>
      <w:r w:rsidRPr="00CF4CE3">
        <w:rPr>
          <w:noProof/>
          <w:lang w:val="en-GB" w:eastAsia="en-GB"/>
        </w:rPr>
        <mc:AlternateContent>
          <mc:Choice Requires="wps">
            <w:drawing>
              <wp:anchor distT="0" distB="0" distL="114300" distR="114300" simplePos="0" relativeHeight="251674624" behindDoc="0" locked="0" layoutInCell="1" allowOverlap="1" wp14:anchorId="3C3EF2F9" wp14:editId="55FC1AAA">
                <wp:simplePos x="0" y="0"/>
                <wp:positionH relativeFrom="column">
                  <wp:posOffset>3858260</wp:posOffset>
                </wp:positionH>
                <wp:positionV relativeFrom="paragraph">
                  <wp:posOffset>203200</wp:posOffset>
                </wp:positionV>
                <wp:extent cx="1461770" cy="1115695"/>
                <wp:effectExtent l="0" t="0" r="119380" b="27305"/>
                <wp:wrapNone/>
                <wp:docPr id="66" name="Elb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1770" cy="1115695"/>
                        </a:xfrm>
                        <a:prstGeom prst="bentConnector3">
                          <a:avLst>
                            <a:gd name="adj1" fmla="val 10656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496D2B"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6" o:spid="_x0000_s1026" type="#_x0000_t34" style="position:absolute;margin-left:303.8pt;margin-top:16pt;width:115.1pt;height:8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" adj="23017"/>
            </w:pict>
          </mc:Fallback>
        </mc:AlternateContent>
      </w:r>
      <w:r w:rsidRPr="00CF4CE3">
        <w:rPr>
          <w:noProof/>
          <w:lang w:val="en-GB" w:eastAsia="en-GB"/>
        </w:rPr>
        <mc:AlternateContent>
          <mc:Choice Requires="wps">
            <w:drawing>
              <wp:anchor distT="0" distB="0" distL="114300" distR="114300" simplePos="0" relativeHeight="251675648" behindDoc="0" locked="0" layoutInCell="1" allowOverlap="1" wp14:anchorId="4397CE4A" wp14:editId="31D1C141">
                <wp:simplePos x="0" y="0"/>
                <wp:positionH relativeFrom="column">
                  <wp:posOffset>969010</wp:posOffset>
                </wp:positionH>
                <wp:positionV relativeFrom="paragraph">
                  <wp:posOffset>203200</wp:posOffset>
                </wp:positionV>
                <wp:extent cx="1446530" cy="1115695"/>
                <wp:effectExtent l="114300" t="0" r="20320" b="27305"/>
                <wp:wrapNone/>
                <wp:docPr id="64" name="Elb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446530" cy="1115695"/>
                        </a:xfrm>
                        <a:prstGeom prst="bentConnector3">
                          <a:avLst>
                            <a:gd name="adj1" fmla="val 10662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E340B2" id="Elbow Connector 64" o:spid="_x0000_s1026" type="#_x0000_t34" style="position:absolute;margin-left:76.3pt;margin-top:16pt;width:113.9pt;height:87.85pt;rotation:180;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" adj="23031"/>
            </w:pict>
          </mc:Fallback>
        </mc:AlternateContent>
      </w:r>
    </w:p>
    <w:p w14:paraId="52004049" w14:textId="77777777" w:rsidR="00D80E1F" w:rsidRPr="00D80E1F" w:rsidRDefault="00D80E1F" w:rsidP="00D80E1F">
      <w:pPr>
        <w:suppressAutoHyphens w:val="0"/>
        <w:spacing w:after="120" w:line="240" w:lineRule="auto"/>
        <w:ind w:left="1134" w:right="1134"/>
        <w:jc w:val="both"/>
        <w:rPr>
          <w:b/>
          <w:lang w:val="en-GB"/>
        </w:rPr>
      </w:pPr>
    </w:p>
    <w:p w14:paraId="6EAF1BBD" w14:textId="77777777" w:rsidR="00D80E1F" w:rsidRPr="00D80E1F" w:rsidRDefault="00D80E1F" w:rsidP="00D80E1F">
      <w:pPr>
        <w:suppressAutoHyphens w:val="0"/>
        <w:spacing w:after="120" w:line="240" w:lineRule="auto"/>
        <w:ind w:left="1134" w:right="1134"/>
        <w:jc w:val="both"/>
        <w:rPr>
          <w:b/>
          <w:lang w:val="en-GB"/>
        </w:rPr>
      </w:pPr>
    </w:p>
    <w:p w14:paraId="4EC81F17" w14:textId="77777777" w:rsidR="00D80E1F" w:rsidRPr="00D80E1F" w:rsidRDefault="00D80E1F" w:rsidP="00D80E1F">
      <w:pPr>
        <w:suppressAutoHyphens w:val="0"/>
        <w:spacing w:after="120" w:line="240" w:lineRule="auto"/>
        <w:ind w:left="1134" w:right="1134"/>
        <w:jc w:val="both"/>
        <w:rPr>
          <w:b/>
          <w:lang w:val="en-GB"/>
        </w:rPr>
      </w:pPr>
      <w:r w:rsidRPr="00CF4CE3">
        <w:rPr>
          <w:noProof/>
          <w:lang w:val="en-GB" w:eastAsia="en-GB"/>
        </w:rPr>
        <mc:AlternateContent>
          <mc:Choice Requires="wps">
            <w:drawing>
              <wp:anchor distT="0" distB="0" distL="114300" distR="114300" simplePos="0" relativeHeight="251671552" behindDoc="0" locked="0" layoutInCell="1" allowOverlap="1" wp14:anchorId="56EFA252" wp14:editId="4232F71C">
                <wp:simplePos x="0" y="0"/>
                <wp:positionH relativeFrom="column">
                  <wp:posOffset>4058920</wp:posOffset>
                </wp:positionH>
                <wp:positionV relativeFrom="paragraph">
                  <wp:posOffset>122555</wp:posOffset>
                </wp:positionV>
                <wp:extent cx="1261110" cy="612140"/>
                <wp:effectExtent l="0" t="0" r="15240" b="16510"/>
                <wp:wrapNone/>
                <wp:docPr id="63" name="Flowchart: Process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110" cy="612140"/>
                        </a:xfrm>
                        <a:prstGeom prst="flowChartProcess">
                          <a:avLst/>
                        </a:prstGeom>
                        <a:solidFill>
                          <a:srgbClr val="FFFFFF"/>
                        </a:solidFill>
                        <a:ln w="9525">
                          <a:solidFill>
                            <a:srgbClr val="000000"/>
                          </a:solidFill>
                          <a:miter lim="800000"/>
                          <a:headEnd/>
                          <a:tailEnd/>
                        </a:ln>
                      </wps:spPr>
                      <wps:txbx>
                        <w:txbxContent>
                          <w:p w14:paraId="477CF793" w14:textId="77777777" w:rsidR="00833666" w:rsidRPr="00A408F9" w:rsidRDefault="00833666" w:rsidP="00D80E1F">
                            <w:pPr>
                              <w:spacing w:line="360" w:lineRule="auto"/>
                              <w:jc w:val="center"/>
                              <w:rPr>
                                <w:lang w:val="fr-FR"/>
                              </w:rPr>
                            </w:pPr>
                            <w:r w:rsidRPr="00A408F9">
                              <w:rPr>
                                <w:lang w:val="ru-RU"/>
                              </w:rPr>
                              <w:t>Attenuator</w:t>
                            </w:r>
                            <w:r w:rsidRPr="00A408F9">
                              <w:rPr>
                                <w:lang w:val="fr-FR"/>
                              </w:rPr>
                              <w:t xml:space="preserve"> 2</w:t>
                            </w:r>
                          </w:p>
                          <w:p w14:paraId="2032AAB4" w14:textId="77777777" w:rsidR="00833666" w:rsidRPr="00082EDF" w:rsidRDefault="00833666" w:rsidP="00D80E1F">
                            <w:pPr>
                              <w:spacing w:line="360" w:lineRule="auto"/>
                              <w:jc w:val="center"/>
                              <w:rPr>
                                <w:szCs w:val="28"/>
                              </w:rPr>
                            </w:pPr>
                            <w:r w:rsidRPr="00A408F9">
                              <w:rPr>
                                <w:lang w:val="ru-RU"/>
                              </w:rPr>
                              <w:t>0…110</w:t>
                            </w:r>
                            <w:r w:rsidRPr="00A408F9">
                              <w:t xml:space="preserve"> dB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FA252" id="Flowchart: Process 63" o:spid="_x0000_s1081" type="#_x0000_t109" style="position:absolute;left:0;text-align:left;margin-left:319.6pt;margin-top:9.65pt;width:99.3pt;height:4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">
                <v:textbox>
                  <w:txbxContent>
                    <w:p w14:paraId="477CF793" w14:textId="77777777" w:rsidR="00833666" w:rsidRPr="00A408F9" w:rsidRDefault="00833666" w:rsidP="00D80E1F">
                      <w:pPr>
                        <w:spacing w:line="360" w:lineRule="auto"/>
                        <w:jc w:val="center"/>
                        <w:rPr>
                          <w:lang w:val="fr-FR"/>
                        </w:rPr>
                      </w:pPr>
                      <w:r w:rsidRPr="00A408F9">
                        <w:rPr>
                          <w:lang w:val="ru-RU"/>
                        </w:rPr>
                        <w:t>Attenuator</w:t>
                      </w:r>
                      <w:r w:rsidRPr="00A408F9">
                        <w:rPr>
                          <w:lang w:val="fr-FR"/>
                        </w:rPr>
                        <w:t xml:space="preserve"> 2</w:t>
                      </w:r>
                    </w:p>
                    <w:p w14:paraId="2032AAB4" w14:textId="77777777" w:rsidR="00833666" w:rsidRPr="00082EDF" w:rsidRDefault="00833666" w:rsidP="00D80E1F">
                      <w:pPr>
                        <w:spacing w:line="360" w:lineRule="auto"/>
                        <w:jc w:val="center"/>
                        <w:rPr>
                          <w:szCs w:val="28"/>
                        </w:rPr>
                      </w:pPr>
                      <w:r w:rsidRPr="00A408F9">
                        <w:rPr>
                          <w:lang w:val="ru-RU"/>
                        </w:rPr>
                        <w:t>0…110</w:t>
                      </w:r>
                      <w:r w:rsidRPr="00A408F9">
                        <w:t xml:space="preserve"> dB</w:t>
                      </w:r>
                    </w:p>
                  </w:txbxContent>
                </v:textbox>
              </v:shape>
            </w:pict>
          </mc:Fallback>
        </mc:AlternateContent>
      </w:r>
      <w:r w:rsidRPr="00CF4CE3">
        <w:rPr>
          <w:noProof/>
          <w:lang w:val="en-GB" w:eastAsia="en-GB"/>
        </w:rPr>
        <mc:AlternateContent>
          <mc:Choice Requires="wps">
            <w:drawing>
              <wp:anchor distT="0" distB="0" distL="114300" distR="114300" simplePos="0" relativeHeight="251672576" behindDoc="0" locked="0" layoutInCell="1" allowOverlap="1" wp14:anchorId="383EC66A" wp14:editId="5B4E90CC">
                <wp:simplePos x="0" y="0"/>
                <wp:positionH relativeFrom="column">
                  <wp:posOffset>969010</wp:posOffset>
                </wp:positionH>
                <wp:positionV relativeFrom="paragraph">
                  <wp:posOffset>122555</wp:posOffset>
                </wp:positionV>
                <wp:extent cx="1284605" cy="612140"/>
                <wp:effectExtent l="0" t="0" r="10795" b="16510"/>
                <wp:wrapNone/>
                <wp:docPr id="62" name="Flowchart: Process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4605" cy="612140"/>
                        </a:xfrm>
                        <a:prstGeom prst="flowChartProcess">
                          <a:avLst/>
                        </a:prstGeom>
                        <a:solidFill>
                          <a:srgbClr val="FFFFFF"/>
                        </a:solidFill>
                        <a:ln w="9525">
                          <a:solidFill>
                            <a:srgbClr val="000000"/>
                          </a:solidFill>
                          <a:miter lim="800000"/>
                          <a:headEnd/>
                          <a:tailEnd/>
                        </a:ln>
                      </wps:spPr>
                      <wps:txbx>
                        <w:txbxContent>
                          <w:p w14:paraId="6642D473" w14:textId="77777777" w:rsidR="00833666" w:rsidRPr="00A408F9" w:rsidRDefault="00833666" w:rsidP="00D80E1F">
                            <w:pPr>
                              <w:spacing w:line="360" w:lineRule="auto"/>
                              <w:jc w:val="center"/>
                            </w:pPr>
                            <w:r w:rsidRPr="00A408F9">
                              <w:t>Low-noise amplifier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EC66A" id="Flowchart: Process 62" o:spid="_x0000_s1082" type="#_x0000_t109" style="position:absolute;left:0;text-align:left;margin-left:76.3pt;margin-top:9.65pt;width:101.15pt;height:48.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">
                <v:textbox>
                  <w:txbxContent>
                    <w:p w14:paraId="6642D473" w14:textId="77777777" w:rsidR="00833666" w:rsidRPr="00A408F9" w:rsidRDefault="00833666" w:rsidP="00D80E1F">
                      <w:pPr>
                        <w:spacing w:line="360" w:lineRule="auto"/>
                        <w:jc w:val="center"/>
                      </w:pPr>
                      <w:r w:rsidRPr="00A408F9">
                        <w:t>Low-noise amplifier</w:t>
                      </w:r>
                    </w:p>
                  </w:txbxContent>
                </v:textbox>
              </v:shape>
            </w:pict>
          </mc:Fallback>
        </mc:AlternateContent>
      </w:r>
      <w:r w:rsidRPr="00CF4CE3">
        <w:rPr>
          <w:noProof/>
          <w:lang w:val="en-GB" w:eastAsia="en-GB"/>
        </w:rPr>
        <mc:AlternateContent>
          <mc:Choice Requires="wps">
            <w:drawing>
              <wp:anchor distT="0" distB="0" distL="114300" distR="114300" simplePos="0" relativeHeight="251673600" behindDoc="0" locked="0" layoutInCell="1" allowOverlap="1" wp14:anchorId="7015B61A" wp14:editId="0BF7F50A">
                <wp:simplePos x="0" y="0"/>
                <wp:positionH relativeFrom="column">
                  <wp:posOffset>2415540</wp:posOffset>
                </wp:positionH>
                <wp:positionV relativeFrom="paragraph">
                  <wp:posOffset>122555</wp:posOffset>
                </wp:positionV>
                <wp:extent cx="1442720" cy="612140"/>
                <wp:effectExtent l="0" t="0" r="24130" b="16510"/>
                <wp:wrapNone/>
                <wp:docPr id="61" name="Flowchart: Process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612140"/>
                        </a:xfrm>
                        <a:prstGeom prst="flowChartProcess">
                          <a:avLst/>
                        </a:prstGeom>
                        <a:solidFill>
                          <a:srgbClr val="FFFFFF"/>
                        </a:solidFill>
                        <a:ln w="9525">
                          <a:solidFill>
                            <a:srgbClr val="000000"/>
                          </a:solidFill>
                          <a:miter lim="800000"/>
                          <a:headEnd/>
                          <a:tailEnd/>
                        </a:ln>
                      </wps:spPr>
                      <wps:txbx>
                        <w:txbxContent>
                          <w:p w14:paraId="3C852D88" w14:textId="77777777" w:rsidR="00833666" w:rsidRPr="00A408F9" w:rsidRDefault="00833666" w:rsidP="00D80E1F">
                            <w:pPr>
                              <w:spacing w:line="360" w:lineRule="auto"/>
                              <w:jc w:val="center"/>
                              <w:rPr>
                                <w:b/>
                                <w:lang w:val="fr-FR"/>
                              </w:rPr>
                            </w:pPr>
                            <w:r w:rsidRPr="00A408F9">
                              <w:rPr>
                                <w:lang w:val="ru-RU"/>
                              </w:rPr>
                              <w:t>Attenuator</w:t>
                            </w:r>
                            <w:r w:rsidRPr="00A408F9">
                              <w:rPr>
                                <w:lang w:val="fr-FR"/>
                              </w:rPr>
                              <w:t xml:space="preserve"> 1</w:t>
                            </w:r>
                          </w:p>
                          <w:p w14:paraId="5C309358" w14:textId="77777777" w:rsidR="00833666" w:rsidRPr="00082EDF" w:rsidRDefault="00833666" w:rsidP="00D80E1F">
                            <w:pPr>
                              <w:spacing w:line="360" w:lineRule="auto"/>
                              <w:jc w:val="center"/>
                              <w:rPr>
                                <w:szCs w:val="28"/>
                              </w:rPr>
                            </w:pPr>
                            <w:r w:rsidRPr="00A408F9">
                              <w:rPr>
                                <w:lang w:val="ru-RU"/>
                              </w:rPr>
                              <w:t>0…11</w:t>
                            </w:r>
                            <w:r>
                              <w:t xml:space="preserve"> </w:t>
                            </w:r>
                            <w:r w:rsidRPr="00A408F9">
                              <w:t>dB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5B61A" id="Flowchart: Process 61" o:spid="_x0000_s1083" type="#_x0000_t109" style="position:absolute;left:0;text-align:left;margin-left:190.2pt;margin-top:9.65pt;width:113.6pt;height:4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">
                <v:textbox>
                  <w:txbxContent>
                    <w:p w14:paraId="3C852D88" w14:textId="77777777" w:rsidR="00833666" w:rsidRPr="00A408F9" w:rsidRDefault="00833666" w:rsidP="00D80E1F">
                      <w:pPr>
                        <w:spacing w:line="360" w:lineRule="auto"/>
                        <w:jc w:val="center"/>
                        <w:rPr>
                          <w:b/>
                          <w:lang w:val="fr-FR"/>
                        </w:rPr>
                      </w:pPr>
                      <w:r w:rsidRPr="00A408F9">
                        <w:rPr>
                          <w:lang w:val="ru-RU"/>
                        </w:rPr>
                        <w:t>Attenuator</w:t>
                      </w:r>
                      <w:r w:rsidRPr="00A408F9">
                        <w:rPr>
                          <w:lang w:val="fr-FR"/>
                        </w:rPr>
                        <w:t xml:space="preserve"> 1</w:t>
                      </w:r>
                    </w:p>
                    <w:p w14:paraId="5C309358" w14:textId="77777777" w:rsidR="00833666" w:rsidRPr="00082EDF" w:rsidRDefault="00833666" w:rsidP="00D80E1F">
                      <w:pPr>
                        <w:spacing w:line="360" w:lineRule="auto"/>
                        <w:jc w:val="center"/>
                        <w:rPr>
                          <w:szCs w:val="28"/>
                        </w:rPr>
                      </w:pPr>
                      <w:r w:rsidRPr="00A408F9">
                        <w:rPr>
                          <w:lang w:val="ru-RU"/>
                        </w:rPr>
                        <w:t>0…11</w:t>
                      </w:r>
                      <w:r>
                        <w:t xml:space="preserve"> </w:t>
                      </w:r>
                      <w:r w:rsidRPr="00A408F9">
                        <w:t>dB</w:t>
                      </w:r>
                    </w:p>
                  </w:txbxContent>
                </v:textbox>
              </v:shape>
            </w:pict>
          </mc:Fallback>
        </mc:AlternateContent>
      </w:r>
    </w:p>
    <w:p w14:paraId="6E5D91E4" w14:textId="77777777" w:rsidR="00D80E1F" w:rsidRPr="00D80E1F" w:rsidRDefault="00D80E1F" w:rsidP="00D80E1F">
      <w:pPr>
        <w:suppressAutoHyphens w:val="0"/>
        <w:spacing w:after="120" w:line="240" w:lineRule="auto"/>
        <w:ind w:left="1134" w:right="1134"/>
        <w:jc w:val="both"/>
        <w:rPr>
          <w:b/>
          <w:lang w:val="en-GB"/>
        </w:rPr>
      </w:pPr>
      <w:r w:rsidRPr="00CF4CE3">
        <w:rPr>
          <w:noProof/>
          <w:lang w:val="en-GB" w:eastAsia="en-GB"/>
        </w:rPr>
        <mc:AlternateContent>
          <mc:Choice Requires="wps">
            <w:drawing>
              <wp:anchor distT="0" distB="0" distL="114300" distR="114300" simplePos="0" relativeHeight="251677696" behindDoc="0" locked="0" layoutInCell="1" allowOverlap="1" wp14:anchorId="42804232" wp14:editId="4D784F88">
                <wp:simplePos x="0" y="0"/>
                <wp:positionH relativeFrom="column">
                  <wp:posOffset>3858260</wp:posOffset>
                </wp:positionH>
                <wp:positionV relativeFrom="paragraph">
                  <wp:posOffset>92710</wp:posOffset>
                </wp:positionV>
                <wp:extent cx="200660" cy="635"/>
                <wp:effectExtent l="0" t="0" r="27940" b="3746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73BFB9" id="Straight Arrow Connector 60" o:spid="_x0000_s1026" type="#_x0000_t32" style="position:absolute;margin-left:303.8pt;margin-top:7.3pt;width:15.8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"/>
            </w:pict>
          </mc:Fallback>
        </mc:AlternateContent>
      </w:r>
      <w:r w:rsidRPr="00CF4CE3">
        <w:rPr>
          <w:noProof/>
          <w:lang w:val="en-GB" w:eastAsia="en-GB"/>
        </w:rPr>
        <mc:AlternateContent>
          <mc:Choice Requires="wps">
            <w:drawing>
              <wp:anchor distT="0" distB="0" distL="114300" distR="114300" simplePos="0" relativeHeight="251676672" behindDoc="0" locked="0" layoutInCell="1" allowOverlap="1" wp14:anchorId="1B8FE64E" wp14:editId="7A830644">
                <wp:simplePos x="0" y="0"/>
                <wp:positionH relativeFrom="column">
                  <wp:posOffset>2253615</wp:posOffset>
                </wp:positionH>
                <wp:positionV relativeFrom="paragraph">
                  <wp:posOffset>92710</wp:posOffset>
                </wp:positionV>
                <wp:extent cx="161925" cy="635"/>
                <wp:effectExtent l="0" t="0" r="28575" b="37465"/>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387D6C" id="Straight Arrow Connector 59" o:spid="_x0000_s1026" type="#_x0000_t32" style="position:absolute;margin-left:177.45pt;margin-top:7.3pt;width:12.75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"/>
            </w:pict>
          </mc:Fallback>
        </mc:AlternateContent>
      </w:r>
    </w:p>
    <w:p w14:paraId="16B2BE2F" w14:textId="77777777" w:rsidR="00D80E1F" w:rsidRPr="00D80E1F" w:rsidRDefault="00D80E1F" w:rsidP="00D80E1F">
      <w:pPr>
        <w:suppressAutoHyphens w:val="0"/>
        <w:spacing w:after="120" w:line="240" w:lineRule="auto"/>
        <w:ind w:left="1134" w:right="1134"/>
        <w:jc w:val="both"/>
        <w:rPr>
          <w:b/>
          <w:lang w:val="en-GB"/>
        </w:rPr>
      </w:pPr>
    </w:p>
    <w:p w14:paraId="6236C958" w14:textId="77777777" w:rsidR="00D80E1F" w:rsidRPr="00D80E1F" w:rsidRDefault="00D80E1F" w:rsidP="00D80E1F">
      <w:pPr>
        <w:suppressAutoHyphens w:val="0"/>
        <w:spacing w:after="120" w:line="240" w:lineRule="auto"/>
        <w:ind w:left="1134" w:right="1134"/>
        <w:jc w:val="both"/>
        <w:rPr>
          <w:b/>
          <w:lang w:val="en-GB"/>
        </w:rPr>
      </w:pPr>
    </w:p>
    <w:p w14:paraId="6AD71E9E" w14:textId="77777777" w:rsidR="00D80E1F" w:rsidRPr="00D80E1F" w:rsidRDefault="00D80E1F" w:rsidP="00D80E1F">
      <w:pPr>
        <w:suppressAutoHyphens w:val="0"/>
        <w:spacing w:before="120" w:after="120" w:line="240" w:lineRule="auto"/>
        <w:ind w:left="2276" w:right="1138" w:hanging="1138"/>
        <w:jc w:val="both"/>
        <w:rPr>
          <w:lang w:val="en-GB"/>
        </w:rPr>
      </w:pPr>
    </w:p>
    <w:p w14:paraId="59BE7195"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2.7.3.</w:t>
      </w:r>
      <w:r w:rsidRPr="00D80E1F">
        <w:rPr>
          <w:lang w:val="en-GB"/>
        </w:rPr>
        <w:tab/>
        <w:t>Set zero signal path attenuation on attenuators. Measure the frequency response for a given signal path in the L1/E1 band of GNSS GLONASS/Galileo/GPS. Record the average path transmission factor in [dB] in this frequency band.</w:t>
      </w:r>
    </w:p>
    <w:p w14:paraId="7A184767"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2.7.4.</w:t>
      </w:r>
      <w:r w:rsidRPr="00D80E1F">
        <w:rPr>
          <w:lang w:val="en-GB"/>
        </w:rPr>
        <w:tab/>
        <w:t>Assemble the circuit shown in Figure 5.</w:t>
      </w:r>
    </w:p>
    <w:p w14:paraId="1078384D" w14:textId="77777777" w:rsidR="00D80E1F" w:rsidRPr="00D80E1F" w:rsidRDefault="00D80E1F" w:rsidP="00D80E1F">
      <w:pPr>
        <w:suppressAutoHyphens w:val="0"/>
        <w:spacing w:line="240" w:lineRule="auto"/>
        <w:ind w:left="1138" w:right="1138"/>
        <w:jc w:val="both"/>
        <w:rPr>
          <w:lang w:val="en-GB"/>
        </w:rPr>
      </w:pPr>
      <w:r w:rsidRPr="00D80E1F">
        <w:rPr>
          <w:lang w:val="en-GB"/>
        </w:rPr>
        <w:t>Figure 5</w:t>
      </w:r>
    </w:p>
    <w:p w14:paraId="6F149B71" w14:textId="77777777" w:rsidR="00D80E1F" w:rsidRPr="00D80E1F" w:rsidRDefault="00D80E1F" w:rsidP="00D80E1F">
      <w:pPr>
        <w:suppressAutoHyphens w:val="0"/>
        <w:spacing w:after="120" w:line="240" w:lineRule="auto"/>
        <w:ind w:left="1134" w:right="1134"/>
        <w:jc w:val="both"/>
        <w:rPr>
          <w:b/>
          <w:lang w:val="en-GB"/>
        </w:rPr>
      </w:pPr>
      <w:r w:rsidRPr="00D80E1F">
        <w:rPr>
          <w:b/>
          <w:lang w:val="en-GB"/>
        </w:rPr>
        <w:t>Arrangement for evaluation of GNSS module sensitivity</w:t>
      </w:r>
    </w:p>
    <w:p w14:paraId="049C241B" w14:textId="77777777" w:rsidR="00D80E1F" w:rsidRPr="00D80E1F" w:rsidRDefault="00D80E1F" w:rsidP="00D80E1F">
      <w:pPr>
        <w:suppressAutoHyphens w:val="0"/>
        <w:spacing w:after="120" w:line="240" w:lineRule="auto"/>
        <w:ind w:left="1134" w:right="1134"/>
        <w:jc w:val="both"/>
        <w:rPr>
          <w:b/>
          <w:lang w:val="en-GB"/>
        </w:rPr>
      </w:pPr>
      <w:r w:rsidRPr="00CF4CE3">
        <w:rPr>
          <w:noProof/>
          <w:lang w:val="en-GB" w:eastAsia="en-GB"/>
        </w:rPr>
        <mc:AlternateContent>
          <mc:Choice Requires="wps">
            <w:drawing>
              <wp:anchor distT="0" distB="0" distL="114300" distR="114300" simplePos="0" relativeHeight="251682816" behindDoc="0" locked="0" layoutInCell="1" allowOverlap="1" wp14:anchorId="0F9446EF" wp14:editId="4671E56A">
                <wp:simplePos x="0" y="0"/>
                <wp:positionH relativeFrom="column">
                  <wp:posOffset>4480560</wp:posOffset>
                </wp:positionH>
                <wp:positionV relativeFrom="paragraph">
                  <wp:posOffset>94615</wp:posOffset>
                </wp:positionV>
                <wp:extent cx="1004570" cy="415925"/>
                <wp:effectExtent l="0" t="0" r="24130" b="22225"/>
                <wp:wrapNone/>
                <wp:docPr id="58" name="Flowchart: Process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415925"/>
                        </a:xfrm>
                        <a:prstGeom prst="flowChartProcess">
                          <a:avLst/>
                        </a:prstGeom>
                        <a:solidFill>
                          <a:srgbClr val="FFFFFF"/>
                        </a:solidFill>
                        <a:ln w="9525">
                          <a:solidFill>
                            <a:srgbClr val="000000"/>
                          </a:solidFill>
                          <a:miter lim="800000"/>
                          <a:headEnd/>
                          <a:tailEnd/>
                        </a:ln>
                      </wps:spPr>
                      <wps:txbx>
                        <w:txbxContent>
                          <w:p w14:paraId="401F7EA7" w14:textId="77777777" w:rsidR="00833666" w:rsidRPr="00A408F9" w:rsidRDefault="00833666" w:rsidP="00D80E1F">
                            <w:pPr>
                              <w:jc w:val="center"/>
                            </w:pPr>
                            <w:r w:rsidRPr="00A408F9">
                              <w:t>AECD/AECS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446EF" id="Flowchart: Process 58" o:spid="_x0000_s1084" type="#_x0000_t109" style="position:absolute;left:0;text-align:left;margin-left:352.8pt;margin-top:7.45pt;width:79.1pt;height:3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">
                <v:textbox>
                  <w:txbxContent>
                    <w:p w14:paraId="401F7EA7" w14:textId="77777777" w:rsidR="00833666" w:rsidRPr="00A408F9" w:rsidRDefault="00833666" w:rsidP="00D80E1F">
                      <w:pPr>
                        <w:jc w:val="center"/>
                      </w:pPr>
                      <w:r w:rsidRPr="00A408F9">
                        <w:t>AECD/AECS</w:t>
                      </w:r>
                    </w:p>
                  </w:txbxContent>
                </v:textbox>
              </v:shape>
            </w:pict>
          </mc:Fallback>
        </mc:AlternateContent>
      </w:r>
      <w:r w:rsidRPr="00CF4CE3">
        <w:rPr>
          <w:noProof/>
          <w:lang w:val="en-GB" w:eastAsia="en-GB"/>
        </w:rPr>
        <mc:AlternateContent>
          <mc:Choice Requires="wps">
            <w:drawing>
              <wp:anchor distT="0" distB="0" distL="114300" distR="114300" simplePos="0" relativeHeight="251681792" behindDoc="0" locked="0" layoutInCell="1" allowOverlap="1" wp14:anchorId="1A7ADBE4" wp14:editId="76527F22">
                <wp:simplePos x="0" y="0"/>
                <wp:positionH relativeFrom="column">
                  <wp:posOffset>3337560</wp:posOffset>
                </wp:positionH>
                <wp:positionV relativeFrom="paragraph">
                  <wp:posOffset>92075</wp:posOffset>
                </wp:positionV>
                <wp:extent cx="878840" cy="453390"/>
                <wp:effectExtent l="0" t="0" r="16510" b="22860"/>
                <wp:wrapNone/>
                <wp:docPr id="57" name="Flowchart: Process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2F7896B4" w14:textId="77777777" w:rsidR="00833666" w:rsidRPr="00A408F9" w:rsidRDefault="00833666" w:rsidP="00D80E1F">
                            <w:pPr>
                              <w:spacing w:line="360" w:lineRule="auto"/>
                              <w:jc w:val="center"/>
                              <w:rPr>
                                <w:lang w:val="ru-RU"/>
                              </w:rPr>
                            </w:pPr>
                            <w:r w:rsidRPr="00A408F9">
                              <w:rPr>
                                <w:lang w:val="ru-RU"/>
                              </w:rPr>
                              <w:t>Low-noise amplifier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ADBE4" id="Flowchart: Process 57" o:spid="_x0000_s1085" type="#_x0000_t109" style="position:absolute;left:0;text-align:left;margin-left:262.8pt;margin-top:7.25pt;width:69.2pt;height:35.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">
                <v:textbox>
                  <w:txbxContent>
                    <w:p w14:paraId="2F7896B4" w14:textId="77777777" w:rsidR="00833666" w:rsidRPr="00A408F9" w:rsidRDefault="00833666" w:rsidP="00D80E1F">
                      <w:pPr>
                        <w:spacing w:line="360" w:lineRule="auto"/>
                        <w:jc w:val="center"/>
                        <w:rPr>
                          <w:lang w:val="ru-RU"/>
                        </w:rPr>
                      </w:pPr>
                      <w:r w:rsidRPr="00A408F9">
                        <w:rPr>
                          <w:lang w:val="ru-RU"/>
                        </w:rPr>
                        <w:t>Low-noise amplifier</w:t>
                      </w:r>
                    </w:p>
                  </w:txbxContent>
                </v:textbox>
              </v:shape>
            </w:pict>
          </mc:Fallback>
        </mc:AlternateContent>
      </w:r>
      <w:r w:rsidRPr="00CF4CE3">
        <w:rPr>
          <w:noProof/>
          <w:lang w:val="en-GB" w:eastAsia="en-GB"/>
        </w:rPr>
        <mc:AlternateContent>
          <mc:Choice Requires="wps">
            <w:drawing>
              <wp:anchor distT="0" distB="0" distL="114300" distR="114300" simplePos="0" relativeHeight="251680768" behindDoc="0" locked="0" layoutInCell="1" allowOverlap="1" wp14:anchorId="55E43C3A" wp14:editId="2FE76718">
                <wp:simplePos x="0" y="0"/>
                <wp:positionH relativeFrom="column">
                  <wp:posOffset>2253615</wp:posOffset>
                </wp:positionH>
                <wp:positionV relativeFrom="paragraph">
                  <wp:posOffset>92075</wp:posOffset>
                </wp:positionV>
                <wp:extent cx="878840" cy="453390"/>
                <wp:effectExtent l="0" t="0" r="16510" b="22860"/>
                <wp:wrapNone/>
                <wp:docPr id="56" name="Flowchart: Process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18C6B08C" w14:textId="77777777" w:rsidR="00833666" w:rsidRPr="00A408F9" w:rsidRDefault="00833666" w:rsidP="00D80E1F">
                            <w:pPr>
                              <w:spacing w:line="360" w:lineRule="auto"/>
                              <w:jc w:val="center"/>
                              <w:rPr>
                                <w:lang w:val="fr-FR"/>
                              </w:rPr>
                            </w:pPr>
                            <w:r w:rsidRPr="005F7EE5">
                              <w:rPr>
                                <w:lang w:val="ru-RU"/>
                              </w:rPr>
                              <w:t>Attenuator</w:t>
                            </w:r>
                            <w:r w:rsidRPr="005F7EE5">
                              <w:rPr>
                                <w:lang w:val="fr-FR"/>
                              </w:rPr>
                              <w:t xml:space="preserve"> 1</w:t>
                            </w:r>
                          </w:p>
                          <w:p w14:paraId="196FAC80" w14:textId="77777777" w:rsidR="00833666" w:rsidRPr="00C765DD" w:rsidRDefault="00833666" w:rsidP="00D80E1F">
                            <w:pPr>
                              <w:spacing w:line="360" w:lineRule="auto"/>
                              <w:jc w:val="center"/>
                            </w:pPr>
                            <w:r w:rsidRPr="00C765DD">
                              <w:rPr>
                                <w:lang w:val="ru-RU"/>
                              </w:rPr>
                              <w:t>0…11</w:t>
                            </w:r>
                            <w:r>
                              <w:t xml:space="preserve"> </w:t>
                            </w:r>
                            <w:r w:rsidRPr="00C765DD">
                              <w:t>dB</w:t>
                            </w:r>
                          </w:p>
                          <w:p w14:paraId="6C396278" w14:textId="77777777" w:rsidR="00833666" w:rsidRPr="00082EDF" w:rsidRDefault="00833666" w:rsidP="00D80E1F">
                            <w:pPr>
                              <w:spacing w:line="360" w:lineRule="auto"/>
                              <w:jc w:val="cente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43C3A" id="Flowchart: Process 56" o:spid="_x0000_s1086" type="#_x0000_t109" style="position:absolute;left:0;text-align:left;margin-left:177.45pt;margin-top:7.25pt;width:69.2pt;height:35.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">
                <v:textbox>
                  <w:txbxContent>
                    <w:p w14:paraId="18C6B08C" w14:textId="77777777" w:rsidR="00833666" w:rsidRPr="00A408F9" w:rsidRDefault="00833666" w:rsidP="00D80E1F">
                      <w:pPr>
                        <w:spacing w:line="360" w:lineRule="auto"/>
                        <w:jc w:val="center"/>
                        <w:rPr>
                          <w:lang w:val="fr-FR"/>
                        </w:rPr>
                      </w:pPr>
                      <w:r w:rsidRPr="005F7EE5">
                        <w:rPr>
                          <w:lang w:val="ru-RU"/>
                        </w:rPr>
                        <w:t>Attenuator</w:t>
                      </w:r>
                      <w:r w:rsidRPr="005F7EE5">
                        <w:rPr>
                          <w:lang w:val="fr-FR"/>
                        </w:rPr>
                        <w:t xml:space="preserve"> 1</w:t>
                      </w:r>
                    </w:p>
                    <w:p w14:paraId="196FAC80" w14:textId="77777777" w:rsidR="00833666" w:rsidRPr="00C765DD" w:rsidRDefault="00833666" w:rsidP="00D80E1F">
                      <w:pPr>
                        <w:spacing w:line="360" w:lineRule="auto"/>
                        <w:jc w:val="center"/>
                      </w:pPr>
                      <w:r w:rsidRPr="00C765DD">
                        <w:rPr>
                          <w:lang w:val="ru-RU"/>
                        </w:rPr>
                        <w:t>0…11</w:t>
                      </w:r>
                      <w:r>
                        <w:t xml:space="preserve"> </w:t>
                      </w:r>
                      <w:r w:rsidRPr="00C765DD">
                        <w:t>dB</w:t>
                      </w:r>
                    </w:p>
                    <w:p w14:paraId="6C396278" w14:textId="77777777" w:rsidR="00833666" w:rsidRPr="00082EDF" w:rsidRDefault="00833666" w:rsidP="00D80E1F">
                      <w:pPr>
                        <w:spacing w:line="360" w:lineRule="auto"/>
                        <w:jc w:val="center"/>
                        <w:rPr>
                          <w:lang w:val="ru-RU"/>
                        </w:rPr>
                      </w:pPr>
                    </w:p>
                  </w:txbxContent>
                </v:textbox>
              </v:shape>
            </w:pict>
          </mc:Fallback>
        </mc:AlternateContent>
      </w:r>
      <w:r w:rsidRPr="00CF4CE3">
        <w:rPr>
          <w:noProof/>
          <w:lang w:val="en-GB" w:eastAsia="en-GB"/>
        </w:rPr>
        <mc:AlternateContent>
          <mc:Choice Requires="wps">
            <w:drawing>
              <wp:anchor distT="0" distB="0" distL="114300" distR="114300" simplePos="0" relativeHeight="251679744" behindDoc="0" locked="0" layoutInCell="1" allowOverlap="1" wp14:anchorId="5B6ADE61" wp14:editId="2DE22733">
                <wp:simplePos x="0" y="0"/>
                <wp:positionH relativeFrom="column">
                  <wp:posOffset>1016000</wp:posOffset>
                </wp:positionH>
                <wp:positionV relativeFrom="paragraph">
                  <wp:posOffset>92075</wp:posOffset>
                </wp:positionV>
                <wp:extent cx="1047115" cy="453390"/>
                <wp:effectExtent l="0" t="0" r="19685" b="22860"/>
                <wp:wrapNone/>
                <wp:docPr id="55" name="Flowchart: Process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115" cy="453390"/>
                        </a:xfrm>
                        <a:prstGeom prst="flowChartProcess">
                          <a:avLst/>
                        </a:prstGeom>
                        <a:solidFill>
                          <a:srgbClr val="FFFFFF"/>
                        </a:solidFill>
                        <a:ln w="9525">
                          <a:solidFill>
                            <a:srgbClr val="000000"/>
                          </a:solidFill>
                          <a:miter lim="800000"/>
                          <a:headEnd/>
                          <a:tailEnd/>
                        </a:ln>
                      </wps:spPr>
                      <wps:txbx>
                        <w:txbxContent>
                          <w:p w14:paraId="0147B9C2" w14:textId="77777777" w:rsidR="00833666" w:rsidRPr="00A408F9" w:rsidRDefault="00833666" w:rsidP="00D80E1F">
                            <w:pPr>
                              <w:spacing w:line="360" w:lineRule="auto"/>
                              <w:jc w:val="center"/>
                              <w:rPr>
                                <w:b/>
                                <w:lang w:val="fr-FR"/>
                              </w:rPr>
                            </w:pPr>
                            <w:r w:rsidRPr="00A408F9">
                              <w:rPr>
                                <w:lang w:val="ru-RU"/>
                              </w:rPr>
                              <w:t>Attenuator</w:t>
                            </w:r>
                            <w:r w:rsidRPr="00A408F9">
                              <w:rPr>
                                <w:lang w:val="fr-FR"/>
                              </w:rPr>
                              <w:t xml:space="preserve"> 2</w:t>
                            </w:r>
                          </w:p>
                          <w:p w14:paraId="37ADED77" w14:textId="77777777" w:rsidR="00833666" w:rsidRPr="00A408F9" w:rsidRDefault="00833666" w:rsidP="00D80E1F">
                            <w:pPr>
                              <w:spacing w:line="360" w:lineRule="auto"/>
                              <w:jc w:val="center"/>
                              <w:rPr>
                                <w:lang w:val="ru-RU"/>
                              </w:rPr>
                            </w:pPr>
                            <w:r w:rsidRPr="00A408F9">
                              <w:rPr>
                                <w:lang w:val="ru-RU"/>
                              </w:rPr>
                              <w:t>0…110</w:t>
                            </w:r>
                            <w:r w:rsidRPr="00A408F9">
                              <w:t xml:space="preserve"> dB</w:t>
                            </w:r>
                          </w:p>
                          <w:p w14:paraId="267BCB98" w14:textId="77777777" w:rsidR="00833666" w:rsidRPr="00D3282F" w:rsidRDefault="00833666" w:rsidP="00D80E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ADE61" id="Flowchart: Process 55" o:spid="_x0000_s1087" type="#_x0000_t109" style="position:absolute;left:0;text-align:left;margin-left:80pt;margin-top:7.25pt;width:82.45pt;height:35.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">
                <v:textbox>
                  <w:txbxContent>
                    <w:p w14:paraId="0147B9C2" w14:textId="77777777" w:rsidR="00833666" w:rsidRPr="00A408F9" w:rsidRDefault="00833666" w:rsidP="00D80E1F">
                      <w:pPr>
                        <w:spacing w:line="360" w:lineRule="auto"/>
                        <w:jc w:val="center"/>
                        <w:rPr>
                          <w:b/>
                          <w:lang w:val="fr-FR"/>
                        </w:rPr>
                      </w:pPr>
                      <w:r w:rsidRPr="00A408F9">
                        <w:rPr>
                          <w:lang w:val="ru-RU"/>
                        </w:rPr>
                        <w:t>Attenuator</w:t>
                      </w:r>
                      <w:r w:rsidRPr="00A408F9">
                        <w:rPr>
                          <w:lang w:val="fr-FR"/>
                        </w:rPr>
                        <w:t xml:space="preserve"> 2</w:t>
                      </w:r>
                    </w:p>
                    <w:p w14:paraId="37ADED77" w14:textId="77777777" w:rsidR="00833666" w:rsidRPr="00A408F9" w:rsidRDefault="00833666" w:rsidP="00D80E1F">
                      <w:pPr>
                        <w:spacing w:line="360" w:lineRule="auto"/>
                        <w:jc w:val="center"/>
                        <w:rPr>
                          <w:lang w:val="ru-RU"/>
                        </w:rPr>
                      </w:pPr>
                      <w:r w:rsidRPr="00A408F9">
                        <w:rPr>
                          <w:lang w:val="ru-RU"/>
                        </w:rPr>
                        <w:t>0…110</w:t>
                      </w:r>
                      <w:r w:rsidRPr="00A408F9">
                        <w:t xml:space="preserve"> dB</w:t>
                      </w:r>
                    </w:p>
                    <w:p w14:paraId="267BCB98" w14:textId="77777777" w:rsidR="00833666" w:rsidRPr="00D3282F" w:rsidRDefault="00833666" w:rsidP="00D80E1F"/>
                  </w:txbxContent>
                </v:textbox>
              </v:shape>
            </w:pict>
          </mc:Fallback>
        </mc:AlternateContent>
      </w:r>
    </w:p>
    <w:p w14:paraId="7521E291" w14:textId="77777777" w:rsidR="00D80E1F" w:rsidRPr="00D80E1F" w:rsidRDefault="00D80E1F" w:rsidP="00D80E1F">
      <w:pPr>
        <w:suppressAutoHyphens w:val="0"/>
        <w:spacing w:after="120" w:line="240" w:lineRule="auto"/>
        <w:ind w:left="1134" w:right="1134"/>
        <w:jc w:val="both"/>
        <w:rPr>
          <w:b/>
          <w:lang w:val="en-GB"/>
        </w:rPr>
      </w:pPr>
      <w:r w:rsidRPr="00CF4CE3">
        <w:rPr>
          <w:noProof/>
          <w:lang w:val="en-GB" w:eastAsia="en-GB"/>
        </w:rPr>
        <mc:AlternateContent>
          <mc:Choice Requires="wps">
            <w:drawing>
              <wp:anchor distT="0" distB="0" distL="114300" distR="114300" simplePos="0" relativeHeight="251688960" behindDoc="0" locked="0" layoutInCell="1" allowOverlap="1" wp14:anchorId="5806A1F3" wp14:editId="117FB9A0">
                <wp:simplePos x="0" y="0"/>
                <wp:positionH relativeFrom="column">
                  <wp:posOffset>4216400</wp:posOffset>
                </wp:positionH>
                <wp:positionV relativeFrom="paragraph">
                  <wp:posOffset>55880</wp:posOffset>
                </wp:positionV>
                <wp:extent cx="260985" cy="1270"/>
                <wp:effectExtent l="0" t="0" r="24765" b="3683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98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55495" id="Straight Arrow Connector 54" o:spid="_x0000_s1026" type="#_x0000_t32" style="position:absolute;margin-left:332pt;margin-top:4.4pt;width:20.55pt;height:.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"/>
            </w:pict>
          </mc:Fallback>
        </mc:AlternateContent>
      </w:r>
      <w:r w:rsidRPr="00CF4CE3">
        <w:rPr>
          <w:noProof/>
          <w:lang w:val="en-GB" w:eastAsia="en-GB"/>
        </w:rPr>
        <mc:AlternateContent>
          <mc:Choice Requires="wps">
            <w:drawing>
              <wp:anchor distT="4294967294" distB="4294967294" distL="114300" distR="114300" simplePos="0" relativeHeight="251687936" behindDoc="0" locked="0" layoutInCell="1" allowOverlap="1" wp14:anchorId="6C00FA80" wp14:editId="7C96F65C">
                <wp:simplePos x="0" y="0"/>
                <wp:positionH relativeFrom="column">
                  <wp:posOffset>3132455</wp:posOffset>
                </wp:positionH>
                <wp:positionV relativeFrom="paragraph">
                  <wp:posOffset>57149</wp:posOffset>
                </wp:positionV>
                <wp:extent cx="205105" cy="0"/>
                <wp:effectExtent l="0" t="0" r="23495" b="1905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619D99" id="Straight Arrow Connector 53" o:spid="_x0000_s1026" type="#_x0000_t32" style="position:absolute;margin-left:246.65pt;margin-top:4.5pt;width:16.15pt;height:0;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j6+JgIAAEs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"/>
            </w:pict>
          </mc:Fallback>
        </mc:AlternateContent>
      </w:r>
      <w:r w:rsidRPr="00CF4CE3">
        <w:rPr>
          <w:noProof/>
          <w:lang w:val="en-GB" w:eastAsia="en-GB"/>
        </w:rPr>
        <mc:AlternateContent>
          <mc:Choice Requires="wps">
            <w:drawing>
              <wp:anchor distT="0" distB="0" distL="114300" distR="114300" simplePos="0" relativeHeight="251686912" behindDoc="0" locked="0" layoutInCell="1" allowOverlap="1" wp14:anchorId="46761CFC" wp14:editId="3C42C93D">
                <wp:simplePos x="0" y="0"/>
                <wp:positionH relativeFrom="column">
                  <wp:posOffset>2063115</wp:posOffset>
                </wp:positionH>
                <wp:positionV relativeFrom="paragraph">
                  <wp:posOffset>56515</wp:posOffset>
                </wp:positionV>
                <wp:extent cx="190500" cy="635"/>
                <wp:effectExtent l="0" t="0" r="19050" b="3746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EB483" id="Straight Arrow Connector 52" o:spid="_x0000_s1026" type="#_x0000_t32" style="position:absolute;margin-left:162.45pt;margin-top:4.45pt;width:15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"/>
            </w:pict>
          </mc:Fallback>
        </mc:AlternateContent>
      </w:r>
    </w:p>
    <w:p w14:paraId="2FFDCECF" w14:textId="77777777" w:rsidR="00D80E1F" w:rsidRPr="00D80E1F" w:rsidRDefault="00D80E1F" w:rsidP="00D80E1F">
      <w:pPr>
        <w:suppressAutoHyphens w:val="0"/>
        <w:spacing w:after="120" w:line="240" w:lineRule="auto"/>
        <w:ind w:left="1134" w:right="1134"/>
        <w:jc w:val="both"/>
        <w:rPr>
          <w:b/>
          <w:lang w:val="en-GB"/>
        </w:rPr>
      </w:pPr>
      <w:r w:rsidRPr="00CF4CE3">
        <w:rPr>
          <w:noProof/>
          <w:lang w:val="en-GB" w:eastAsia="en-GB"/>
        </w:rPr>
        <mc:AlternateContent>
          <mc:Choice Requires="wps">
            <w:drawing>
              <wp:anchor distT="0" distB="0" distL="114298" distR="114298" simplePos="0" relativeHeight="251685888" behindDoc="0" locked="0" layoutInCell="1" allowOverlap="1" wp14:anchorId="692EECE5" wp14:editId="4842EED3">
                <wp:simplePos x="0" y="0"/>
                <wp:positionH relativeFrom="column">
                  <wp:posOffset>1410969</wp:posOffset>
                </wp:positionH>
                <wp:positionV relativeFrom="paragraph">
                  <wp:posOffset>53975</wp:posOffset>
                </wp:positionV>
                <wp:extent cx="0" cy="243205"/>
                <wp:effectExtent l="0" t="0" r="19050" b="2349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4B0C4" id="Straight Arrow Connector 51" o:spid="_x0000_s1026" type="#_x0000_t32" style="position:absolute;margin-left:111.1pt;margin-top:4.25pt;width:0;height:19.15pt;flip:y;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"/>
            </w:pict>
          </mc:Fallback>
        </mc:AlternateContent>
      </w:r>
      <w:r w:rsidRPr="00CF4CE3">
        <w:rPr>
          <w:noProof/>
          <w:lang w:val="en-GB" w:eastAsia="en-GB"/>
        </w:rPr>
        <mc:AlternateContent>
          <mc:Choice Requires="wps">
            <w:drawing>
              <wp:anchor distT="0" distB="0" distL="114300" distR="114300" simplePos="0" relativeHeight="251678720" behindDoc="0" locked="0" layoutInCell="1" allowOverlap="1" wp14:anchorId="4AD0E221" wp14:editId="4A7FDEC9">
                <wp:simplePos x="0" y="0"/>
                <wp:positionH relativeFrom="column">
                  <wp:posOffset>1016000</wp:posOffset>
                </wp:positionH>
                <wp:positionV relativeFrom="paragraph">
                  <wp:posOffset>297180</wp:posOffset>
                </wp:positionV>
                <wp:extent cx="728980" cy="453390"/>
                <wp:effectExtent l="0" t="0" r="13970" b="22860"/>
                <wp:wrapNone/>
                <wp:docPr id="50" name="Flowchart: Process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453390"/>
                        </a:xfrm>
                        <a:prstGeom prst="flowChartProcess">
                          <a:avLst/>
                        </a:prstGeom>
                        <a:solidFill>
                          <a:srgbClr val="FFFFFF"/>
                        </a:solidFill>
                        <a:ln w="9525">
                          <a:solidFill>
                            <a:srgbClr val="000000"/>
                          </a:solidFill>
                          <a:miter lim="800000"/>
                          <a:headEnd/>
                          <a:tailEnd/>
                        </a:ln>
                      </wps:spPr>
                      <wps:txbx>
                        <w:txbxContent>
                          <w:p w14:paraId="4FCD2A15" w14:textId="77777777" w:rsidR="00833666" w:rsidRPr="00A408F9" w:rsidRDefault="00833666" w:rsidP="00D80E1F">
                            <w:pPr>
                              <w:spacing w:line="360" w:lineRule="auto"/>
                              <w:jc w:val="center"/>
                            </w:pPr>
                            <w:r w:rsidRPr="00A408F9">
                              <w:t>Signals simulator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0E221" id="Flowchart: Process 50" o:spid="_x0000_s1088" type="#_x0000_t109" style="position:absolute;left:0;text-align:left;margin-left:80pt;margin-top:23.4pt;width:57.4pt;height:35.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">
                <v:textbox>
                  <w:txbxContent>
                    <w:p w14:paraId="4FCD2A15" w14:textId="77777777" w:rsidR="00833666" w:rsidRPr="00A408F9" w:rsidRDefault="00833666" w:rsidP="00D80E1F">
                      <w:pPr>
                        <w:spacing w:line="360" w:lineRule="auto"/>
                        <w:jc w:val="center"/>
                      </w:pPr>
                      <w:r w:rsidRPr="00A408F9">
                        <w:t>Signals simulator</w:t>
                      </w:r>
                    </w:p>
                  </w:txbxContent>
                </v:textbox>
              </v:shape>
            </w:pict>
          </mc:Fallback>
        </mc:AlternateContent>
      </w:r>
      <w:r w:rsidRPr="00CF4CE3">
        <w:rPr>
          <w:noProof/>
          <w:lang w:val="en-GB" w:eastAsia="en-GB"/>
        </w:rPr>
        <mc:AlternateContent>
          <mc:Choice Requires="wps">
            <w:drawing>
              <wp:anchor distT="0" distB="0" distL="114300" distR="114300" simplePos="0" relativeHeight="251683840" behindDoc="0" locked="0" layoutInCell="1" allowOverlap="1" wp14:anchorId="269293D9" wp14:editId="603EA29A">
                <wp:simplePos x="0" y="0"/>
                <wp:positionH relativeFrom="column">
                  <wp:posOffset>2415540</wp:posOffset>
                </wp:positionH>
                <wp:positionV relativeFrom="paragraph">
                  <wp:posOffset>297180</wp:posOffset>
                </wp:positionV>
                <wp:extent cx="1587500" cy="453390"/>
                <wp:effectExtent l="0" t="0" r="12700" b="22860"/>
                <wp:wrapNone/>
                <wp:docPr id="49" name="Flowchart: Process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453390"/>
                        </a:xfrm>
                        <a:prstGeom prst="flowChartProcess">
                          <a:avLst/>
                        </a:prstGeom>
                        <a:solidFill>
                          <a:srgbClr val="FFFFFF"/>
                        </a:solidFill>
                        <a:ln w="9525">
                          <a:solidFill>
                            <a:srgbClr val="000000"/>
                          </a:solidFill>
                          <a:miter lim="800000"/>
                          <a:headEnd/>
                          <a:tailEnd/>
                        </a:ln>
                      </wps:spPr>
                      <wps:txbx>
                        <w:txbxContent>
                          <w:p w14:paraId="44483CA1" w14:textId="77777777" w:rsidR="00833666" w:rsidRPr="00A408F9" w:rsidRDefault="00833666" w:rsidP="00D80E1F">
                            <w:pPr>
                              <w:spacing w:line="360" w:lineRule="auto"/>
                              <w:jc w:val="center"/>
                            </w:pPr>
                            <w:r w:rsidRPr="00A408F9">
                              <w:t>Personal Computer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9293D9" id="Flowchart: Process 49" o:spid="_x0000_s1089" type="#_x0000_t109" style="position:absolute;left:0;text-align:left;margin-left:190.2pt;margin-top:23.4pt;width:125pt;height:3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">
                <v:textbox>
                  <w:txbxContent>
                    <w:p w14:paraId="44483CA1" w14:textId="77777777" w:rsidR="00833666" w:rsidRPr="00A408F9" w:rsidRDefault="00833666" w:rsidP="00D80E1F">
                      <w:pPr>
                        <w:spacing w:line="360" w:lineRule="auto"/>
                        <w:jc w:val="center"/>
                      </w:pPr>
                      <w:r w:rsidRPr="00A408F9">
                        <w:t>Personal Computer</w:t>
                      </w:r>
                    </w:p>
                  </w:txbxContent>
                </v:textbox>
              </v:shape>
            </w:pict>
          </mc:Fallback>
        </mc:AlternateContent>
      </w:r>
      <w:r w:rsidRPr="00CF4CE3">
        <w:rPr>
          <w:noProof/>
          <w:lang w:val="en-GB" w:eastAsia="en-GB"/>
        </w:rPr>
        <mc:AlternateContent>
          <mc:Choice Requires="wps">
            <w:drawing>
              <wp:anchor distT="0" distB="0" distL="114298" distR="114298" simplePos="0" relativeHeight="251689984" behindDoc="0" locked="0" layoutInCell="1" allowOverlap="1" wp14:anchorId="5DF0E5AE" wp14:editId="7DA82816">
                <wp:simplePos x="0" y="0"/>
                <wp:positionH relativeFrom="column">
                  <wp:posOffset>4996814</wp:posOffset>
                </wp:positionH>
                <wp:positionV relativeFrom="paragraph">
                  <wp:posOffset>53975</wp:posOffset>
                </wp:positionV>
                <wp:extent cx="0" cy="243205"/>
                <wp:effectExtent l="0" t="0" r="19050" b="2349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7F6DC0" id="Straight Arrow Connector 48" o:spid="_x0000_s1026" type="#_x0000_t32" style="position:absolute;margin-left:393.45pt;margin-top:4.25pt;width:0;height:19.15pt;flip:y;z-index:2516899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"/>
            </w:pict>
          </mc:Fallback>
        </mc:AlternateContent>
      </w:r>
      <w:r w:rsidRPr="00CF4CE3">
        <w:rPr>
          <w:noProof/>
          <w:lang w:val="en-GB" w:eastAsia="en-GB"/>
        </w:rPr>
        <mc:AlternateContent>
          <mc:Choice Requires="wps">
            <w:drawing>
              <wp:anchor distT="0" distB="0" distL="114300" distR="114300" simplePos="0" relativeHeight="251684864" behindDoc="0" locked="0" layoutInCell="1" allowOverlap="1" wp14:anchorId="3716D911" wp14:editId="02922B6F">
                <wp:simplePos x="0" y="0"/>
                <wp:positionH relativeFrom="column">
                  <wp:posOffset>4486910</wp:posOffset>
                </wp:positionH>
                <wp:positionV relativeFrom="paragraph">
                  <wp:posOffset>297180</wp:posOffset>
                </wp:positionV>
                <wp:extent cx="878840" cy="453390"/>
                <wp:effectExtent l="0" t="0" r="16510" b="22860"/>
                <wp:wrapNone/>
                <wp:docPr id="46" name="Flowchart: Process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2B0BC627" w14:textId="77777777" w:rsidR="00833666" w:rsidRPr="00082EDF" w:rsidRDefault="00833666" w:rsidP="00D80E1F">
                            <w:pPr>
                              <w:spacing w:line="360" w:lineRule="auto"/>
                              <w:jc w:val="center"/>
                              <w:rPr>
                                <w:lang w:val="ru-RU"/>
                              </w:rPr>
                            </w:pPr>
                            <w:r w:rsidRPr="00A408F9">
                              <w:rPr>
                                <w:lang w:val="ru-RU"/>
                              </w:rPr>
                              <w:t xml:space="preserve">Power supply </w:t>
                            </w:r>
                            <w:r>
                              <w:rPr>
                                <w:lang w:val="ru-RU"/>
                              </w:rPr>
                              <w:t>adapter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6D911" id="Flowchart: Process 46" o:spid="_x0000_s1090" type="#_x0000_t109" style="position:absolute;left:0;text-align:left;margin-left:353.3pt;margin-top:23.4pt;width:69.2pt;height:3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">
                <v:textbox>
                  <w:txbxContent>
                    <w:p w14:paraId="2B0BC627" w14:textId="77777777" w:rsidR="00833666" w:rsidRPr="00082EDF" w:rsidRDefault="00833666" w:rsidP="00D80E1F">
                      <w:pPr>
                        <w:spacing w:line="360" w:lineRule="auto"/>
                        <w:jc w:val="center"/>
                        <w:rPr>
                          <w:lang w:val="ru-RU"/>
                        </w:rPr>
                      </w:pPr>
                      <w:r w:rsidRPr="00A408F9">
                        <w:rPr>
                          <w:lang w:val="ru-RU"/>
                        </w:rPr>
                        <w:t xml:space="preserve">Power supply </w:t>
                      </w:r>
                      <w:r>
                        <w:rPr>
                          <w:lang w:val="ru-RU"/>
                        </w:rPr>
                        <w:t>adapter</w:t>
                      </w:r>
                    </w:p>
                  </w:txbxContent>
                </v:textbox>
              </v:shape>
            </w:pict>
          </mc:Fallback>
        </mc:AlternateContent>
      </w:r>
      <w:r w:rsidRPr="00CF4CE3">
        <w:rPr>
          <w:noProof/>
          <w:lang w:val="en-GB" w:eastAsia="en-GB"/>
        </w:rPr>
        <mc:AlternateContent>
          <mc:Choice Requires="wps">
            <w:drawing>
              <wp:anchor distT="0" distB="0" distL="114300" distR="114300" simplePos="0" relativeHeight="251691008" behindDoc="0" locked="0" layoutInCell="1" allowOverlap="1" wp14:anchorId="3C98F506" wp14:editId="52FCCDC2">
                <wp:simplePos x="0" y="0"/>
                <wp:positionH relativeFrom="column">
                  <wp:posOffset>4001770</wp:posOffset>
                </wp:positionH>
                <wp:positionV relativeFrom="paragraph">
                  <wp:posOffset>189230</wp:posOffset>
                </wp:positionV>
                <wp:extent cx="995045" cy="318135"/>
                <wp:effectExtent l="38100" t="0" r="14605" b="100965"/>
                <wp:wrapNone/>
                <wp:docPr id="45" name="Elb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995045" cy="318135"/>
                        </a:xfrm>
                        <a:prstGeom prst="bentConnector3">
                          <a:avLst>
                            <a:gd name="adj1" fmla="val 666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ADAAD0" id="Elbow Connector 45" o:spid="_x0000_s1026" type="#_x0000_t34" style="position:absolute;margin-left:315.1pt;margin-top:14.9pt;width:78.35pt;height:25.05pt;rotation:180;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" adj="14404">
                <v:stroke endarrow="block"/>
              </v:shape>
            </w:pict>
          </mc:Fallback>
        </mc:AlternateContent>
      </w:r>
    </w:p>
    <w:p w14:paraId="36F3B809" w14:textId="77777777" w:rsidR="00D80E1F" w:rsidRPr="00D80E1F" w:rsidRDefault="00D80E1F" w:rsidP="00D80E1F">
      <w:pPr>
        <w:suppressAutoHyphens w:val="0"/>
        <w:spacing w:after="120" w:line="240" w:lineRule="auto"/>
        <w:ind w:left="1134" w:right="1134"/>
        <w:jc w:val="both"/>
        <w:rPr>
          <w:b/>
          <w:lang w:val="en-GB"/>
        </w:rPr>
      </w:pPr>
    </w:p>
    <w:p w14:paraId="3EE80D22" w14:textId="77777777" w:rsidR="00D80E1F" w:rsidRPr="00D80E1F" w:rsidRDefault="00D80E1F" w:rsidP="00D80E1F">
      <w:pPr>
        <w:suppressAutoHyphens w:val="0"/>
        <w:spacing w:after="120" w:line="240" w:lineRule="auto"/>
        <w:ind w:left="1134" w:right="1134"/>
        <w:jc w:val="both"/>
        <w:rPr>
          <w:b/>
          <w:lang w:val="en-GB"/>
        </w:rPr>
      </w:pPr>
    </w:p>
    <w:p w14:paraId="674C9F5A" w14:textId="77777777" w:rsidR="00D80E1F" w:rsidRPr="00D80E1F" w:rsidRDefault="00D80E1F" w:rsidP="00D80E1F">
      <w:pPr>
        <w:suppressAutoHyphens w:val="0"/>
        <w:spacing w:after="120" w:line="240" w:lineRule="auto"/>
        <w:ind w:left="1134" w:right="1134"/>
        <w:jc w:val="both"/>
        <w:rPr>
          <w:b/>
          <w:lang w:val="en-GB"/>
        </w:rPr>
      </w:pPr>
    </w:p>
    <w:p w14:paraId="018A1CE9"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2.7.5.</w:t>
      </w:r>
      <w:r w:rsidRPr="00D80E1F">
        <w:rPr>
          <w:lang w:val="en-GB"/>
        </w:rPr>
        <w:tab/>
        <w:t>Prepare and turn on AECD/AECS according to operational manual. By means of developer software make sure that GNSS receiver is set to receive GNSS GLONASS, Galileo and GPS signals. Clear the navigation module RAM</w:t>
      </w:r>
      <w:r w:rsidRPr="00CF4CE3">
        <w:rPr>
          <w:rStyle w:val="FootnoteReference"/>
        </w:rPr>
        <w:footnoteReference w:id="23"/>
      </w:r>
      <w:r w:rsidRPr="00D80E1F">
        <w:rPr>
          <w:lang w:val="en-GB"/>
        </w:rPr>
        <w:t xml:space="preserve"> such that the </w:t>
      </w:r>
      <w:r w:rsidR="00F72A30">
        <w:rPr>
          <w:lang w:val="en-GB"/>
        </w:rPr>
        <w:t>"</w:t>
      </w:r>
      <w:r w:rsidRPr="00D80E1F">
        <w:rPr>
          <w:lang w:val="en-GB"/>
        </w:rPr>
        <w:t>cold</w:t>
      </w:r>
      <w:r w:rsidR="00F72A30">
        <w:rPr>
          <w:lang w:val="en-GB"/>
        </w:rPr>
        <w:t>"</w:t>
      </w:r>
      <w:r w:rsidRPr="00D80E1F">
        <w:rPr>
          <w:lang w:val="en-GB"/>
        </w:rPr>
        <w:t xml:space="preserve"> start mode of the navigation module of the AECD/AECS is achieved. Check that the position, velocity and time information is reset.</w:t>
      </w:r>
    </w:p>
    <w:p w14:paraId="2A83C8A0"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2.7.6.</w:t>
      </w:r>
      <w:r w:rsidRPr="00D80E1F">
        <w:rPr>
          <w:lang w:val="en-GB"/>
        </w:rPr>
        <w:tab/>
        <w:t xml:space="preserve">Prepare GNSS signals simulator according to its operation manual. Start GNSS GLONASS/Galileo/GPS signals simulation script, with parameters given in Table </w:t>
      </w:r>
      <w:r w:rsidRPr="00D80E1F">
        <w:rPr>
          <w:b/>
          <w:lang w:val="en-GB"/>
        </w:rPr>
        <w:t>7</w:t>
      </w:r>
      <w:r w:rsidRPr="00D80E1F">
        <w:rPr>
          <w:lang w:val="en-GB"/>
        </w:rPr>
        <w:t>. Set output power level of the simulator to minus 144 dBm.</w:t>
      </w:r>
    </w:p>
    <w:p w14:paraId="1CB45B86"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2.7.7.</w:t>
      </w:r>
      <w:r w:rsidRPr="00D80E1F">
        <w:rPr>
          <w:lang w:val="en-GB"/>
        </w:rPr>
        <w:tab/>
        <w:t>By means of a stopwatch, measure time interval between signal simulation start and the first navigation solution result.</w:t>
      </w:r>
    </w:p>
    <w:p w14:paraId="4E27E7E7"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2.7.8.</w:t>
      </w:r>
      <w:r w:rsidRPr="00D80E1F">
        <w:rPr>
          <w:lang w:val="en-GB"/>
        </w:rPr>
        <w:tab/>
        <w:t>Set the signal path attenuation on attenuators such that the signal on AECD/AECS antenna input is equal to minus 155 dBm.</w:t>
      </w:r>
    </w:p>
    <w:p w14:paraId="6BF85E4C"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lastRenderedPageBreak/>
        <w:t>2.7.9.</w:t>
      </w:r>
      <w:r w:rsidRPr="00D80E1F">
        <w:rPr>
          <w:lang w:val="en-GB"/>
        </w:rPr>
        <w:tab/>
        <w:t>By means of a stopwatch, verify that AECD/AECS still provides navigation solution for at least 600 s.</w:t>
      </w:r>
    </w:p>
    <w:p w14:paraId="324675CF"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2.7.10.</w:t>
      </w:r>
      <w:r w:rsidRPr="00D80E1F">
        <w:rPr>
          <w:lang w:val="en-GB"/>
        </w:rPr>
        <w:tab/>
        <w:t>Set the signal path attenuation on attenuators such that the signal on AECD/AECS antenna input is equal to minus 150 dBm.</w:t>
      </w:r>
    </w:p>
    <w:p w14:paraId="542244C3"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2.7.11.</w:t>
      </w:r>
      <w:r w:rsidRPr="00D80E1F">
        <w:rPr>
          <w:lang w:val="en-GB"/>
        </w:rPr>
        <w:tab/>
        <w:t>Disconnect the GNSS antenna cable from the AECD/AECS and connect it again after time interval of 20 s.</w:t>
      </w:r>
    </w:p>
    <w:p w14:paraId="41B4E061" w14:textId="77777777" w:rsidR="00D80E1F" w:rsidRPr="008A7845" w:rsidRDefault="00D80E1F" w:rsidP="00D80E1F">
      <w:pPr>
        <w:suppressAutoHyphens w:val="0"/>
        <w:spacing w:before="120" w:after="120" w:line="240" w:lineRule="auto"/>
        <w:ind w:left="2276" w:right="1138" w:hanging="1138"/>
        <w:jc w:val="both"/>
        <w:rPr>
          <w:lang w:val="en-GB"/>
        </w:rPr>
      </w:pPr>
      <w:r w:rsidRPr="00D80E1F">
        <w:rPr>
          <w:lang w:val="en-GB"/>
        </w:rPr>
        <w:t>2.7.12.</w:t>
      </w:r>
      <w:r w:rsidRPr="00D80E1F">
        <w:rPr>
          <w:lang w:val="en-GB"/>
        </w:rPr>
        <w:tab/>
        <w:t xml:space="preserve">By means of stopwatch, determine time interval between cable connection moment and restoration of satellites tracking and calculation of the </w:t>
      </w:r>
      <w:r w:rsidRPr="008A7845">
        <w:rPr>
          <w:lang w:val="en-GB"/>
        </w:rPr>
        <w:t>navigation solution.</w:t>
      </w:r>
    </w:p>
    <w:p w14:paraId="5310C686" w14:textId="77777777" w:rsidR="00D80E1F" w:rsidRPr="00D80E1F" w:rsidRDefault="00D80E1F" w:rsidP="00D80E1F">
      <w:pPr>
        <w:suppressAutoHyphens w:val="0"/>
        <w:spacing w:before="120" w:after="120" w:line="240" w:lineRule="auto"/>
        <w:ind w:left="2276" w:right="1138" w:hanging="1138"/>
        <w:jc w:val="both"/>
        <w:rPr>
          <w:lang w:val="en-GB"/>
        </w:rPr>
      </w:pPr>
      <w:r w:rsidRPr="008A7845">
        <w:rPr>
          <w:lang w:val="en-GB"/>
        </w:rPr>
        <w:t>2.7.13.</w:t>
      </w:r>
      <w:r w:rsidRPr="008A7845">
        <w:rPr>
          <w:lang w:val="en-GB"/>
        </w:rPr>
        <w:tab/>
        <w:t>The test result is considered to be positive, if the values measured in paragraphs 2.7.7., 2.7.9. and 2.7.12. of this annex are compliant in all the AECD/AECS samples with the requirements defined in paragraph 17.3.10., 26.3.10. or 35.3.10. of this Regulation</w:t>
      </w:r>
      <w:r w:rsidRPr="00D80E1F">
        <w:rPr>
          <w:lang w:val="en-GB"/>
        </w:rPr>
        <w:t>.</w:t>
      </w:r>
    </w:p>
    <w:p w14:paraId="459CE1FD" w14:textId="77777777" w:rsidR="00D80E1F" w:rsidRPr="00D80E1F" w:rsidRDefault="00D80E1F" w:rsidP="00D80E1F">
      <w:pPr>
        <w:tabs>
          <w:tab w:val="right" w:pos="1021"/>
          <w:tab w:val="left" w:pos="1560"/>
        </w:tabs>
        <w:suppressAutoHyphens w:val="0"/>
        <w:spacing w:line="220" w:lineRule="exact"/>
        <w:ind w:left="1134" w:right="1134" w:hanging="1134"/>
        <w:rPr>
          <w:lang w:val="en-GB"/>
        </w:rPr>
      </w:pPr>
    </w:p>
    <w:p w14:paraId="2E96828D" w14:textId="77777777" w:rsidR="00D80E1F" w:rsidRPr="00D80E1F" w:rsidRDefault="00D80E1F" w:rsidP="00D80E1F">
      <w:pPr>
        <w:suppressAutoHyphens w:val="0"/>
        <w:spacing w:line="240" w:lineRule="auto"/>
        <w:rPr>
          <w:bCs/>
          <w:sz w:val="24"/>
          <w:lang w:val="en-GB"/>
        </w:rPr>
        <w:sectPr w:rsidR="00D80E1F" w:rsidRPr="00D80E1F" w:rsidSect="00F72A30">
          <w:headerReference w:type="even" r:id="rId69"/>
          <w:headerReference w:type="default" r:id="rId70"/>
          <w:headerReference w:type="first" r:id="rId71"/>
          <w:footerReference w:type="first" r:id="rId72"/>
          <w:footnotePr>
            <w:numRestart w:val="eachSect"/>
          </w:footnotePr>
          <w:endnotePr>
            <w:numFmt w:val="lowerLetter"/>
          </w:endnotePr>
          <w:pgSz w:w="11906" w:h="16838"/>
          <w:pgMar w:top="1701" w:right="1134" w:bottom="2268" w:left="1134" w:header="964" w:footer="1985" w:gutter="0"/>
          <w:cols w:space="720"/>
          <w:docGrid w:linePitch="326"/>
        </w:sectPr>
      </w:pPr>
    </w:p>
    <w:p w14:paraId="5F1B1451" w14:textId="77777777" w:rsidR="00D80E1F" w:rsidRPr="00D80E1F" w:rsidRDefault="00D80E1F" w:rsidP="00D80E1F">
      <w:pPr>
        <w:keepNext/>
        <w:keepLines/>
        <w:tabs>
          <w:tab w:val="right" w:pos="851"/>
        </w:tabs>
        <w:suppressAutoHyphens w:val="0"/>
        <w:spacing w:before="360" w:after="240" w:line="300" w:lineRule="exact"/>
        <w:ind w:right="1134"/>
        <w:rPr>
          <w:b/>
          <w:bCs/>
          <w:sz w:val="28"/>
          <w:lang w:val="en-GB"/>
        </w:rPr>
      </w:pPr>
      <w:bookmarkStart w:id="128" w:name="_Toc387935192"/>
      <w:bookmarkStart w:id="129" w:name="_Toc456777188"/>
      <w:r w:rsidRPr="00CF4CE3">
        <w:rPr>
          <w:b/>
          <w:sz w:val="28"/>
          <w:lang w:val="en-US"/>
        </w:rPr>
        <w:lastRenderedPageBreak/>
        <w:t xml:space="preserve">Annex </w:t>
      </w:r>
      <w:bookmarkEnd w:id="128"/>
      <w:bookmarkEnd w:id="129"/>
      <w:r w:rsidRPr="00CF4CE3">
        <w:rPr>
          <w:b/>
          <w:sz w:val="28"/>
          <w:lang w:val="en-US"/>
        </w:rPr>
        <w:t>11</w:t>
      </w:r>
    </w:p>
    <w:p w14:paraId="2CE75100" w14:textId="3D7EA703" w:rsidR="00D80E1F" w:rsidRPr="00D80E1F" w:rsidRDefault="00D80E1F" w:rsidP="00D80E1F">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130" w:name="_Toc456777189"/>
      <w:r w:rsidRPr="00D80E1F">
        <w:rPr>
          <w:b/>
          <w:bCs/>
          <w:sz w:val="28"/>
          <w:lang w:val="en-GB"/>
        </w:rPr>
        <w:tab/>
      </w:r>
      <w:r w:rsidRPr="00EF683F">
        <w:rPr>
          <w:b/>
          <w:bCs/>
          <w:sz w:val="28"/>
          <w:lang w:val="en-GB"/>
        </w:rPr>
        <w:t>Test method for AECD/AECS performance</w:t>
      </w:r>
      <w:bookmarkEnd w:id="130"/>
    </w:p>
    <w:p w14:paraId="411B4437" w14:textId="77777777" w:rsidR="00D80E1F" w:rsidRPr="00D80E1F" w:rsidRDefault="00D80E1F" w:rsidP="00D80E1F">
      <w:pPr>
        <w:widowControl w:val="0"/>
        <w:suppressAutoHyphens w:val="0"/>
        <w:spacing w:after="120" w:line="240" w:lineRule="exact"/>
        <w:ind w:left="2268" w:right="1134" w:hanging="1134"/>
        <w:jc w:val="both"/>
        <w:rPr>
          <w:lang w:val="en-GB"/>
        </w:rPr>
      </w:pPr>
      <w:r w:rsidRPr="00D80E1F">
        <w:rPr>
          <w:lang w:val="en-GB"/>
        </w:rPr>
        <w:t>The test methods indicated below shall apply as alternatives to each other.</w:t>
      </w:r>
    </w:p>
    <w:p w14:paraId="4E14DC4E" w14:textId="77777777" w:rsidR="00D80E1F" w:rsidRPr="008A7845" w:rsidRDefault="00D80E1F" w:rsidP="00D80E1F">
      <w:pPr>
        <w:widowControl w:val="0"/>
        <w:suppressAutoHyphens w:val="0"/>
        <w:spacing w:line="240" w:lineRule="exact"/>
        <w:ind w:left="2276" w:right="1138" w:hanging="1138"/>
        <w:jc w:val="both"/>
      </w:pPr>
      <w:r w:rsidRPr="008A7845">
        <w:t>Table 10</w:t>
      </w:r>
    </w:p>
    <w:p w14:paraId="11546C83" w14:textId="09991956" w:rsidR="00D80E1F" w:rsidRPr="00CF4CE3" w:rsidRDefault="003C4400" w:rsidP="00D80E1F">
      <w:pPr>
        <w:widowControl w:val="0"/>
        <w:suppressAutoHyphens w:val="0"/>
        <w:spacing w:after="120" w:line="240" w:lineRule="exact"/>
        <w:ind w:left="2268" w:right="1134" w:hanging="1134"/>
        <w:jc w:val="both"/>
        <w:rPr>
          <w:b/>
        </w:rPr>
      </w:pPr>
      <w:r>
        <w:rPr>
          <w:b/>
        </w:rPr>
        <w:t xml:space="preserve">Performance </w:t>
      </w:r>
      <w:r w:rsidR="00D80E1F" w:rsidRPr="00CF4CE3">
        <w:rPr>
          <w:b/>
        </w:rPr>
        <w:t>test</w:t>
      </w:r>
      <w:r>
        <w:rPr>
          <w:b/>
        </w:rPr>
        <w:t xml:space="preserve"> methods</w:t>
      </w:r>
    </w:p>
    <w:tbl>
      <w:tblPr>
        <w:tblpPr w:leftFromText="141" w:rightFromText="141" w:vertAnchor="text" w:horzAnchor="margin" w:tblpXSpec="center" w:tblpY="11"/>
        <w:tblW w:w="6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8"/>
        <w:gridCol w:w="5953"/>
      </w:tblGrid>
      <w:tr w:rsidR="003A1BFC" w:rsidRPr="00CF4CE3" w14:paraId="7EE85DD5" w14:textId="77777777" w:rsidTr="003A1BFC">
        <w:tc>
          <w:tcPr>
            <w:tcW w:w="998" w:type="dxa"/>
            <w:tcBorders>
              <w:bottom w:val="single" w:sz="12" w:space="0" w:color="auto"/>
            </w:tcBorders>
            <w:shd w:val="clear" w:color="auto" w:fill="auto"/>
          </w:tcPr>
          <w:p w14:paraId="6ED39EB3" w14:textId="77777777" w:rsidR="003A1BFC" w:rsidRPr="00CF4CE3" w:rsidRDefault="003A1BFC" w:rsidP="00F72A30">
            <w:pPr>
              <w:jc w:val="center"/>
              <w:rPr>
                <w:i/>
                <w:sz w:val="18"/>
                <w:szCs w:val="18"/>
                <w:lang w:val="en-US" w:eastAsia="ja-JP"/>
              </w:rPr>
            </w:pPr>
            <w:r w:rsidRPr="00CF4CE3">
              <w:rPr>
                <w:i/>
                <w:sz w:val="18"/>
                <w:szCs w:val="18"/>
                <w:lang w:val="en-US" w:eastAsia="ja-JP"/>
              </w:rPr>
              <w:t>Test method</w:t>
            </w:r>
          </w:p>
        </w:tc>
        <w:tc>
          <w:tcPr>
            <w:tcW w:w="5953" w:type="dxa"/>
            <w:tcBorders>
              <w:bottom w:val="single" w:sz="12" w:space="0" w:color="auto"/>
            </w:tcBorders>
            <w:shd w:val="clear" w:color="auto" w:fill="auto"/>
          </w:tcPr>
          <w:p w14:paraId="02C94854" w14:textId="516DB0ED" w:rsidR="003A1BFC" w:rsidRPr="00CF4CE3" w:rsidRDefault="003A1BFC" w:rsidP="00F72A30">
            <w:pPr>
              <w:jc w:val="center"/>
              <w:rPr>
                <w:i/>
                <w:sz w:val="18"/>
                <w:szCs w:val="18"/>
                <w:lang w:val="en-US" w:eastAsia="ja-JP"/>
              </w:rPr>
            </w:pPr>
            <w:r>
              <w:rPr>
                <w:i/>
                <w:sz w:val="18"/>
                <w:szCs w:val="18"/>
                <w:lang w:val="en-US" w:eastAsia="ja-JP"/>
              </w:rPr>
              <w:t>Method description</w:t>
            </w:r>
          </w:p>
        </w:tc>
      </w:tr>
      <w:tr w:rsidR="003A1BFC" w:rsidRPr="00833666" w14:paraId="18253F3E" w14:textId="77777777" w:rsidTr="003A1BFC">
        <w:tc>
          <w:tcPr>
            <w:tcW w:w="998" w:type="dxa"/>
            <w:tcBorders>
              <w:top w:val="single" w:sz="12" w:space="0" w:color="auto"/>
            </w:tcBorders>
            <w:shd w:val="clear" w:color="auto" w:fill="auto"/>
            <w:vAlign w:val="center"/>
          </w:tcPr>
          <w:p w14:paraId="3364B1BD" w14:textId="77777777" w:rsidR="003A1BFC" w:rsidRPr="00CF4CE3" w:rsidRDefault="003A1BFC" w:rsidP="00F72A30">
            <w:pPr>
              <w:jc w:val="center"/>
              <w:rPr>
                <w:lang w:val="en-US" w:eastAsia="ja-JP"/>
              </w:rPr>
            </w:pPr>
            <w:r w:rsidRPr="00CF4CE3">
              <w:rPr>
                <w:lang w:val="en-US" w:eastAsia="ja-JP"/>
              </w:rPr>
              <w:t>1</w:t>
            </w:r>
          </w:p>
        </w:tc>
        <w:tc>
          <w:tcPr>
            <w:tcW w:w="5953" w:type="dxa"/>
            <w:tcBorders>
              <w:top w:val="single" w:sz="12" w:space="0" w:color="auto"/>
            </w:tcBorders>
            <w:shd w:val="clear" w:color="auto" w:fill="auto"/>
          </w:tcPr>
          <w:p w14:paraId="52621750" w14:textId="77777777" w:rsidR="003A1BFC" w:rsidRPr="00CF4CE3" w:rsidRDefault="003A1BFC" w:rsidP="00F72A30">
            <w:pPr>
              <w:rPr>
                <w:lang w:val="en-US" w:eastAsia="ja-JP"/>
              </w:rPr>
            </w:pPr>
            <w:r w:rsidRPr="00CF4CE3">
              <w:rPr>
                <w:lang w:val="en-US" w:eastAsia="ja-JP"/>
              </w:rPr>
              <w:t>Functional check using over the air transmission for MSD and voice call via a real PLMN.</w:t>
            </w:r>
          </w:p>
        </w:tc>
      </w:tr>
      <w:tr w:rsidR="003A1BFC" w:rsidRPr="00833666" w14:paraId="41FBBCF8" w14:textId="77777777" w:rsidTr="003A1BFC">
        <w:tc>
          <w:tcPr>
            <w:tcW w:w="998" w:type="dxa"/>
            <w:shd w:val="clear" w:color="auto" w:fill="auto"/>
            <w:vAlign w:val="center"/>
          </w:tcPr>
          <w:p w14:paraId="67F7E591" w14:textId="77777777" w:rsidR="003A1BFC" w:rsidRPr="00CF4CE3" w:rsidRDefault="003A1BFC" w:rsidP="00F72A30">
            <w:pPr>
              <w:jc w:val="center"/>
              <w:rPr>
                <w:lang w:val="en-US" w:eastAsia="ja-JP"/>
              </w:rPr>
            </w:pPr>
            <w:r w:rsidRPr="00CF4CE3">
              <w:rPr>
                <w:lang w:val="en-US" w:eastAsia="ja-JP"/>
              </w:rPr>
              <w:t>2</w:t>
            </w:r>
          </w:p>
        </w:tc>
        <w:tc>
          <w:tcPr>
            <w:tcW w:w="5953" w:type="dxa"/>
            <w:shd w:val="clear" w:color="auto" w:fill="auto"/>
          </w:tcPr>
          <w:p w14:paraId="1E587135" w14:textId="77777777" w:rsidR="003A1BFC" w:rsidRPr="00CF4CE3" w:rsidRDefault="003A1BFC" w:rsidP="00F72A30">
            <w:pPr>
              <w:rPr>
                <w:lang w:val="en-US" w:eastAsia="ja-JP"/>
              </w:rPr>
            </w:pPr>
            <w:r w:rsidRPr="00CF4CE3">
              <w:rPr>
                <w:lang w:val="en-US" w:eastAsia="ja-JP"/>
              </w:rPr>
              <w:t xml:space="preserve">Functional check using over the air transmission for MSD and voice call via a network simulator. </w:t>
            </w:r>
          </w:p>
        </w:tc>
      </w:tr>
      <w:tr w:rsidR="003A1BFC" w:rsidRPr="00833666" w14:paraId="4273B696" w14:textId="77777777" w:rsidTr="003A1BFC">
        <w:tc>
          <w:tcPr>
            <w:tcW w:w="998" w:type="dxa"/>
            <w:tcBorders>
              <w:bottom w:val="single" w:sz="4" w:space="0" w:color="auto"/>
            </w:tcBorders>
            <w:shd w:val="clear" w:color="auto" w:fill="auto"/>
            <w:vAlign w:val="center"/>
          </w:tcPr>
          <w:p w14:paraId="718D5134" w14:textId="77777777" w:rsidR="003A1BFC" w:rsidRPr="00CF4CE3" w:rsidRDefault="003A1BFC" w:rsidP="00F72A30">
            <w:pPr>
              <w:jc w:val="center"/>
              <w:rPr>
                <w:lang w:val="en-US" w:eastAsia="ja-JP"/>
              </w:rPr>
            </w:pPr>
            <w:r w:rsidRPr="00CF4CE3">
              <w:rPr>
                <w:lang w:val="en-US" w:eastAsia="ja-JP"/>
              </w:rPr>
              <w:t>3</w:t>
            </w:r>
          </w:p>
        </w:tc>
        <w:tc>
          <w:tcPr>
            <w:tcW w:w="5953" w:type="dxa"/>
            <w:tcBorders>
              <w:bottom w:val="single" w:sz="4" w:space="0" w:color="auto"/>
            </w:tcBorders>
            <w:shd w:val="clear" w:color="auto" w:fill="auto"/>
          </w:tcPr>
          <w:p w14:paraId="72C9CABD" w14:textId="77777777" w:rsidR="003A1BFC" w:rsidRPr="00CF4CE3" w:rsidRDefault="003A1BFC" w:rsidP="00F72A30">
            <w:pPr>
              <w:rPr>
                <w:lang w:val="en-US" w:eastAsia="ja-JP"/>
              </w:rPr>
            </w:pPr>
            <w:r w:rsidRPr="00CF4CE3">
              <w:rPr>
                <w:lang w:val="en-US" w:eastAsia="ja-JP"/>
              </w:rPr>
              <w:t xml:space="preserve">Functional check using a wired connection to a network simulator. </w:t>
            </w:r>
          </w:p>
        </w:tc>
      </w:tr>
      <w:tr w:rsidR="003A1BFC" w:rsidRPr="00833666" w14:paraId="4FC19BC2" w14:textId="77777777" w:rsidTr="003A1BFC">
        <w:tc>
          <w:tcPr>
            <w:tcW w:w="998" w:type="dxa"/>
            <w:tcBorders>
              <w:bottom w:val="single" w:sz="12" w:space="0" w:color="auto"/>
            </w:tcBorders>
            <w:shd w:val="clear" w:color="auto" w:fill="auto"/>
            <w:vAlign w:val="center"/>
          </w:tcPr>
          <w:p w14:paraId="6C307121" w14:textId="77777777" w:rsidR="003A1BFC" w:rsidRPr="00CF4CE3" w:rsidRDefault="003A1BFC" w:rsidP="00F72A30">
            <w:pPr>
              <w:jc w:val="center"/>
              <w:rPr>
                <w:lang w:val="en-US" w:eastAsia="ja-JP"/>
              </w:rPr>
            </w:pPr>
            <w:r w:rsidRPr="00CF4CE3">
              <w:rPr>
                <w:lang w:val="en-US" w:eastAsia="ja-JP"/>
              </w:rPr>
              <w:t>4</w:t>
            </w:r>
          </w:p>
        </w:tc>
        <w:tc>
          <w:tcPr>
            <w:tcW w:w="5953" w:type="dxa"/>
            <w:tcBorders>
              <w:bottom w:val="single" w:sz="12" w:space="0" w:color="auto"/>
            </w:tcBorders>
            <w:shd w:val="clear" w:color="auto" w:fill="auto"/>
          </w:tcPr>
          <w:p w14:paraId="1E4B7484" w14:textId="77777777" w:rsidR="003A1BFC" w:rsidRPr="00CF4CE3" w:rsidRDefault="003A1BFC" w:rsidP="00F72A30">
            <w:pPr>
              <w:rPr>
                <w:lang w:val="en-US" w:eastAsia="ja-JP"/>
              </w:rPr>
            </w:pPr>
            <w:r w:rsidRPr="00CF4CE3">
              <w:rPr>
                <w:lang w:val="en-US" w:eastAsia="ja-JP"/>
              </w:rPr>
              <w:t>After impact move the vehicle to a shielded environment and functional check using over the air transmission for MSD and voice call via a network simulator.</w:t>
            </w:r>
          </w:p>
        </w:tc>
      </w:tr>
    </w:tbl>
    <w:p w14:paraId="518136F8" w14:textId="77777777" w:rsidR="00D80E1F" w:rsidRPr="00D80E1F" w:rsidRDefault="00D80E1F" w:rsidP="003A1BFC">
      <w:pPr>
        <w:suppressAutoHyphens w:val="0"/>
        <w:spacing w:line="240" w:lineRule="auto"/>
        <w:ind w:left="2268" w:hanging="1134"/>
        <w:rPr>
          <w:sz w:val="24"/>
          <w:lang w:val="en-GB" w:eastAsia="ja-JP"/>
        </w:rPr>
      </w:pPr>
    </w:p>
    <w:p w14:paraId="6526AB99" w14:textId="77777777" w:rsidR="00D80E1F" w:rsidRPr="00D80E1F" w:rsidRDefault="00D80E1F" w:rsidP="003A1BFC">
      <w:pPr>
        <w:suppressAutoHyphens w:val="0"/>
        <w:spacing w:line="240" w:lineRule="auto"/>
        <w:ind w:left="2268" w:hanging="1134"/>
        <w:rPr>
          <w:sz w:val="24"/>
          <w:lang w:val="en-GB" w:eastAsia="ja-JP"/>
        </w:rPr>
      </w:pPr>
    </w:p>
    <w:p w14:paraId="1791EED1" w14:textId="77777777" w:rsidR="00D80E1F" w:rsidRPr="00D80E1F" w:rsidRDefault="00D80E1F" w:rsidP="00D80E1F">
      <w:pPr>
        <w:widowControl w:val="0"/>
        <w:suppressAutoHyphens w:val="0"/>
        <w:spacing w:after="120" w:line="240" w:lineRule="exact"/>
        <w:ind w:left="2268" w:right="1134" w:hanging="1134"/>
        <w:jc w:val="both"/>
        <w:rPr>
          <w:lang w:val="en-GB"/>
        </w:rPr>
      </w:pPr>
    </w:p>
    <w:p w14:paraId="5483806C" w14:textId="77777777" w:rsidR="00D80E1F" w:rsidRPr="00D80E1F" w:rsidRDefault="00D80E1F" w:rsidP="00D80E1F">
      <w:pPr>
        <w:widowControl w:val="0"/>
        <w:suppressAutoHyphens w:val="0"/>
        <w:spacing w:after="120" w:line="240" w:lineRule="exact"/>
        <w:ind w:left="2268" w:right="1134" w:hanging="1134"/>
        <w:jc w:val="both"/>
        <w:rPr>
          <w:lang w:val="en-GB"/>
        </w:rPr>
      </w:pPr>
    </w:p>
    <w:p w14:paraId="53E2876D" w14:textId="77777777" w:rsidR="00D80E1F" w:rsidRPr="00D80E1F" w:rsidRDefault="00D80E1F" w:rsidP="00D80E1F">
      <w:pPr>
        <w:widowControl w:val="0"/>
        <w:suppressAutoHyphens w:val="0"/>
        <w:spacing w:after="120" w:line="240" w:lineRule="exact"/>
        <w:ind w:left="2268" w:right="1134" w:hanging="1134"/>
        <w:jc w:val="both"/>
        <w:rPr>
          <w:lang w:val="en-GB"/>
        </w:rPr>
      </w:pPr>
    </w:p>
    <w:p w14:paraId="3472326C" w14:textId="77777777" w:rsidR="00D80E1F" w:rsidRPr="00D80E1F" w:rsidRDefault="00D80E1F" w:rsidP="00D80E1F">
      <w:pPr>
        <w:widowControl w:val="0"/>
        <w:suppressAutoHyphens w:val="0"/>
        <w:spacing w:after="120" w:line="240" w:lineRule="exact"/>
        <w:ind w:left="2268" w:right="1134" w:hanging="1134"/>
        <w:jc w:val="both"/>
        <w:rPr>
          <w:lang w:val="en-GB"/>
        </w:rPr>
      </w:pPr>
    </w:p>
    <w:p w14:paraId="1C051A33" w14:textId="77777777" w:rsidR="00D80E1F" w:rsidRPr="00D80E1F" w:rsidRDefault="00D80E1F" w:rsidP="00D80E1F">
      <w:pPr>
        <w:widowControl w:val="0"/>
        <w:suppressAutoHyphens w:val="0"/>
        <w:spacing w:after="120" w:line="240" w:lineRule="exact"/>
        <w:ind w:left="2268" w:right="1134" w:hanging="1134"/>
        <w:jc w:val="both"/>
        <w:rPr>
          <w:lang w:val="en-GB"/>
        </w:rPr>
      </w:pPr>
    </w:p>
    <w:p w14:paraId="3DBD0AF1" w14:textId="77777777" w:rsidR="003A1BFC" w:rsidRDefault="003A1BFC">
      <w:pPr>
        <w:suppressAutoHyphens w:val="0"/>
        <w:spacing w:before="120" w:after="120" w:line="240" w:lineRule="auto"/>
        <w:ind w:left="2276" w:right="1138" w:hanging="1138"/>
        <w:jc w:val="both"/>
        <w:rPr>
          <w:lang w:val="en-GB"/>
        </w:rPr>
      </w:pPr>
    </w:p>
    <w:p w14:paraId="27DF0FA8" w14:textId="078B3585" w:rsidR="00D80E1F" w:rsidRPr="00D80E1F" w:rsidRDefault="00D80E1F">
      <w:pPr>
        <w:suppressAutoHyphens w:val="0"/>
        <w:spacing w:before="120" w:after="120" w:line="240" w:lineRule="auto"/>
        <w:ind w:left="2276" w:right="1138" w:hanging="1138"/>
        <w:jc w:val="both"/>
        <w:rPr>
          <w:lang w:val="en-GB"/>
        </w:rPr>
      </w:pPr>
      <w:r w:rsidRPr="00D80E1F">
        <w:rPr>
          <w:lang w:val="en-GB"/>
        </w:rPr>
        <w:t>1.</w:t>
      </w:r>
      <w:r w:rsidRPr="00D80E1F">
        <w:rPr>
          <w:lang w:val="en-GB"/>
        </w:rPr>
        <w:tab/>
        <w:t xml:space="preserve">AECS </w:t>
      </w:r>
      <w:r w:rsidR="007D3165">
        <w:rPr>
          <w:lang w:val="en-GB"/>
        </w:rPr>
        <w:t>control asses</w:t>
      </w:r>
      <w:r w:rsidR="00FD104E">
        <w:rPr>
          <w:lang w:val="en-GB"/>
        </w:rPr>
        <w:t>ment</w:t>
      </w:r>
      <w:r w:rsidRPr="00D80E1F">
        <w:rPr>
          <w:lang w:val="en-GB"/>
        </w:rPr>
        <w:t>:</w:t>
      </w:r>
    </w:p>
    <w:p w14:paraId="336857B4"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ab/>
        <w:t>The Technical Service shall verify at least that emergency call process is initiated after operation of the AECS control.</w:t>
      </w:r>
    </w:p>
    <w:p w14:paraId="44F96CA8" w14:textId="7F10ACAB"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w:t>
      </w:r>
      <w:r w:rsidRPr="00D80E1F">
        <w:rPr>
          <w:lang w:val="en-GB"/>
        </w:rPr>
        <w:tab/>
      </w:r>
      <w:r w:rsidR="009E4C21">
        <w:rPr>
          <w:lang w:val="en-GB"/>
        </w:rPr>
        <w:t>AECC/</w:t>
      </w:r>
      <w:r w:rsidR="00CC4BFE">
        <w:rPr>
          <w:lang w:val="en-GB"/>
        </w:rPr>
        <w:t>AECD/</w:t>
      </w:r>
      <w:r w:rsidRPr="00D80E1F">
        <w:rPr>
          <w:lang w:val="en-GB"/>
        </w:rPr>
        <w:t>AECS operation</w:t>
      </w:r>
      <w:r w:rsidR="007D3165">
        <w:rPr>
          <w:lang w:val="en-GB"/>
        </w:rPr>
        <w:t xml:space="preserve"> assessment</w:t>
      </w:r>
      <w:r w:rsidRPr="00D80E1F">
        <w:rPr>
          <w:lang w:val="en-GB"/>
        </w:rPr>
        <w:t>:</w:t>
      </w:r>
    </w:p>
    <w:p w14:paraId="2FCA41D3"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2.1.</w:t>
      </w:r>
      <w:r w:rsidRPr="00D80E1F">
        <w:rPr>
          <w:lang w:val="en-GB"/>
        </w:rPr>
        <w:tab/>
        <w:t>The MSD emission assessment shall include the verification of at least the following:</w:t>
      </w:r>
    </w:p>
    <w:p w14:paraId="7D4BF87E" w14:textId="08CCEDB2" w:rsidR="00D80E1F" w:rsidRPr="00D80E1F" w:rsidRDefault="007116D4" w:rsidP="00D80E1F">
      <w:pPr>
        <w:suppressAutoHyphens w:val="0"/>
        <w:spacing w:before="120" w:after="120" w:line="240" w:lineRule="auto"/>
        <w:ind w:left="2276" w:right="1138" w:hanging="1138"/>
        <w:jc w:val="both"/>
        <w:rPr>
          <w:lang w:val="en-GB"/>
        </w:rPr>
      </w:pPr>
      <w:r>
        <w:rPr>
          <w:lang w:val="en-GB"/>
        </w:rPr>
        <w:t>2.1.1.</w:t>
      </w:r>
      <w:r>
        <w:rPr>
          <w:lang w:val="en-GB"/>
        </w:rPr>
        <w:tab/>
        <w:t>v</w:t>
      </w:r>
      <w:r w:rsidR="00D80E1F" w:rsidRPr="00D80E1F">
        <w:rPr>
          <w:lang w:val="en-GB"/>
        </w:rPr>
        <w:t>ehicle location data is transmitted correctly, and</w:t>
      </w:r>
    </w:p>
    <w:p w14:paraId="6688E67E" w14:textId="5670F7E8"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2.1.2.</w:t>
      </w:r>
      <w:r w:rsidRPr="00D80E1F">
        <w:rPr>
          <w:lang w:val="en-GB"/>
        </w:rPr>
        <w:tab/>
      </w:r>
      <w:r w:rsidR="007116D4">
        <w:rPr>
          <w:lang w:val="en-GB"/>
        </w:rPr>
        <w:t>t</w:t>
      </w:r>
      <w:r w:rsidRPr="00D80E1F">
        <w:rPr>
          <w:lang w:val="en-GB"/>
        </w:rPr>
        <w:t>ime stamp is transmitted correctly, and</w:t>
      </w:r>
    </w:p>
    <w:p w14:paraId="2CFF5F31" w14:textId="1B5D463F"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2.1.3.</w:t>
      </w:r>
      <w:r w:rsidRPr="00D80E1F">
        <w:rPr>
          <w:lang w:val="en-GB"/>
        </w:rPr>
        <w:tab/>
      </w:r>
      <w:r w:rsidR="007116D4">
        <w:rPr>
          <w:lang w:val="en-GB"/>
        </w:rPr>
        <w:t>v</w:t>
      </w:r>
      <w:r w:rsidRPr="00D80E1F">
        <w:rPr>
          <w:lang w:val="en-GB"/>
        </w:rPr>
        <w:t xml:space="preserve">ehicle identification </w:t>
      </w:r>
      <w:r w:rsidR="007116D4">
        <w:rPr>
          <w:lang w:val="en-GB"/>
        </w:rPr>
        <w:t>number is transmitted correctly.</w:t>
      </w:r>
    </w:p>
    <w:p w14:paraId="5BF3B876"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2.2.</w:t>
      </w:r>
      <w:r w:rsidRPr="00D80E1F">
        <w:rPr>
          <w:lang w:val="en-GB"/>
        </w:rPr>
        <w:tab/>
        <w:t>The hands-free voice communication assessment (subjective test) shall include verification of the following:</w:t>
      </w:r>
    </w:p>
    <w:p w14:paraId="2FF862A8"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2.2.1.</w:t>
      </w:r>
      <w:r w:rsidRPr="00D80E1F">
        <w:rPr>
          <w:lang w:val="en-GB"/>
        </w:rPr>
        <w:tab/>
        <w:t>Voice originating inside the vehicle can be clearly heard by the remote listener with satisfactory intelligibility, and</w:t>
      </w:r>
    </w:p>
    <w:p w14:paraId="66ED8E10"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2.2.2.</w:t>
      </w:r>
      <w:r w:rsidRPr="00D80E1F">
        <w:rPr>
          <w:lang w:val="en-GB"/>
        </w:rPr>
        <w:tab/>
        <w:t>Speech of the remote speaker can be clearly heard in the vehicle with satisfactory intelligibility, and</w:t>
      </w:r>
    </w:p>
    <w:p w14:paraId="426FDD25"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2.2.3.</w:t>
      </w:r>
      <w:r w:rsidRPr="00D80E1F">
        <w:rPr>
          <w:lang w:val="en-GB"/>
        </w:rPr>
        <w:tab/>
        <w:t>The language and sentence used for the test shall be one of those listed in the Appendix 1 to this annex.</w:t>
      </w:r>
    </w:p>
    <w:p w14:paraId="5883AC68"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2.3.</w:t>
      </w:r>
      <w:r w:rsidRPr="00D80E1F">
        <w:rPr>
          <w:lang w:val="en-GB"/>
        </w:rPr>
        <w:tab/>
        <w:t>HMI operation assessment shall include a verification of the emergency call status indication operation. At least the following status shall be observed:</w:t>
      </w:r>
    </w:p>
    <w:p w14:paraId="4E79F510"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(a)</w:t>
      </w:r>
      <w:r w:rsidRPr="00D80E1F">
        <w:rPr>
          <w:lang w:val="en-GB"/>
        </w:rPr>
        <w:tab/>
        <w:t>system is processing (accident emergency call is triggered, connection is being set up or data transmission is in progress or completed or voice call is in progress);</w:t>
      </w:r>
    </w:p>
    <w:p w14:paraId="37BB3424"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(b)</w:t>
      </w:r>
      <w:r w:rsidRPr="00D80E1F">
        <w:rPr>
          <w:lang w:val="en-GB"/>
        </w:rPr>
        <w:tab/>
        <w:t>transmission failed (connection failed or data transmission failed)</w:t>
      </w:r>
    </w:p>
    <w:p w14:paraId="23CC0DF0" w14:textId="77777777" w:rsidR="00D80E1F" w:rsidRPr="00D80E1F" w:rsidRDefault="00D80E1F" w:rsidP="00D80E1F">
      <w:pPr>
        <w:suppressAutoHyphens w:val="0"/>
        <w:spacing w:before="120" w:after="120" w:line="240" w:lineRule="auto"/>
        <w:ind w:left="2276" w:right="1138" w:hanging="1138"/>
        <w:jc w:val="both"/>
        <w:rPr>
          <w:lang w:val="en-GB"/>
        </w:rPr>
      </w:pPr>
      <w:r w:rsidRPr="00D80E1F">
        <w:rPr>
          <w:lang w:val="en-GB"/>
        </w:rPr>
        <w:tab/>
        <w:t>In agreement with the testing agency the manufacturer can choose to verify the HMI through a manual activation of the AECS.</w:t>
      </w:r>
    </w:p>
    <w:p w14:paraId="663F8741" w14:textId="77777777" w:rsidR="00D80E1F" w:rsidRPr="00D80E1F" w:rsidRDefault="00D80E1F" w:rsidP="00D80E1F">
      <w:pPr>
        <w:suppressAutoHyphens w:val="0"/>
        <w:spacing w:before="120" w:after="120" w:line="240" w:lineRule="auto"/>
        <w:ind w:left="2276" w:right="1138" w:hanging="1138"/>
        <w:jc w:val="both"/>
        <w:rPr>
          <w:lang w:val="en-GB" w:eastAsia="ja-JP"/>
        </w:rPr>
      </w:pPr>
      <w:r w:rsidRPr="00D80E1F">
        <w:rPr>
          <w:lang w:val="en-GB" w:eastAsia="ja-JP"/>
        </w:rPr>
        <w:lastRenderedPageBreak/>
        <w:t>2.4.</w:t>
      </w:r>
      <w:r w:rsidRPr="00D80E1F">
        <w:rPr>
          <w:lang w:val="en-GB" w:eastAsia="ja-JP"/>
        </w:rPr>
        <w:tab/>
        <w:t xml:space="preserve">In </w:t>
      </w:r>
      <w:r w:rsidRPr="00D80E1F">
        <w:rPr>
          <w:lang w:val="en-GB"/>
        </w:rPr>
        <w:t>case</w:t>
      </w:r>
      <w:r w:rsidRPr="00D80E1F">
        <w:rPr>
          <w:lang w:val="en-GB" w:eastAsia="ja-JP"/>
        </w:rPr>
        <w:t xml:space="preserve"> of test method 3 additionally the following mobile network antenna and mobile </w:t>
      </w:r>
      <w:r w:rsidRPr="00D80E1F">
        <w:rPr>
          <w:lang w:val="en-GB"/>
        </w:rPr>
        <w:t>network</w:t>
      </w:r>
      <w:r w:rsidRPr="00D80E1F">
        <w:rPr>
          <w:lang w:val="en-GB" w:eastAsia="ja-JP"/>
        </w:rPr>
        <w:t xml:space="preserve"> antenna wire check shall be carried out:</w:t>
      </w:r>
    </w:p>
    <w:p w14:paraId="2E34A500"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(a)</w:t>
      </w:r>
      <w:r w:rsidRPr="00D80E1F">
        <w:rPr>
          <w:lang w:val="en-GB"/>
        </w:rPr>
        <w:tab/>
        <w:t>measuring VSWR (Voltage Standing Wave Ratio) and verify that VSWR satisfies the specifications prescribed by the manufacturer for this antennas in the post-crash conditions of the test;</w:t>
      </w:r>
    </w:p>
    <w:p w14:paraId="34AAC96B" w14:textId="77777777" w:rsidR="00D80E1F" w:rsidRPr="00D80E1F" w:rsidRDefault="00D80E1F" w:rsidP="00D80E1F">
      <w:pPr>
        <w:tabs>
          <w:tab w:val="left" w:pos="2250"/>
        </w:tabs>
        <w:suppressAutoHyphens w:val="0"/>
        <w:spacing w:before="120" w:after="120" w:line="240" w:lineRule="auto"/>
        <w:ind w:left="2835" w:right="1134" w:hanging="1701"/>
        <w:jc w:val="both"/>
        <w:rPr>
          <w:lang w:val="en-GB"/>
        </w:rPr>
      </w:pPr>
      <w:r w:rsidRPr="00D80E1F">
        <w:rPr>
          <w:lang w:val="en-GB"/>
        </w:rPr>
        <w:tab/>
        <w:t>(b)</w:t>
      </w:r>
      <w:r w:rsidRPr="00D80E1F">
        <w:rPr>
          <w:lang w:val="en-GB"/>
        </w:rPr>
        <w:tab/>
        <w:t>verify that no wire breakage or short-circuit of the antenna feed line occurred for that part of the wiring which is not included in the wired connection to the network simulator.</w:t>
      </w:r>
    </w:p>
    <w:p w14:paraId="16FDCE3D" w14:textId="77777777" w:rsidR="00D80E1F" w:rsidRPr="00D80E1F" w:rsidRDefault="00D80E1F" w:rsidP="00D80E1F">
      <w:pPr>
        <w:tabs>
          <w:tab w:val="right" w:pos="1021"/>
          <w:tab w:val="left" w:pos="1560"/>
        </w:tabs>
        <w:suppressAutoHyphens w:val="0"/>
        <w:spacing w:line="220" w:lineRule="exact"/>
        <w:ind w:left="1134" w:right="1134" w:hanging="1134"/>
        <w:rPr>
          <w:sz w:val="18"/>
          <w:lang w:val="en-GB"/>
        </w:rPr>
      </w:pPr>
    </w:p>
    <w:p w14:paraId="21DDAEC3" w14:textId="77777777" w:rsidR="00D80E1F" w:rsidRPr="00D80E1F" w:rsidRDefault="00D80E1F" w:rsidP="00D80E1F">
      <w:pPr>
        <w:suppressAutoHyphens w:val="0"/>
        <w:spacing w:line="240" w:lineRule="auto"/>
        <w:rPr>
          <w:bCs/>
          <w:sz w:val="24"/>
          <w:lang w:val="en-GB"/>
        </w:rPr>
        <w:sectPr w:rsidR="00D80E1F" w:rsidRPr="00D80E1F" w:rsidSect="00F72A30">
          <w:headerReference w:type="even" r:id="rId73"/>
          <w:headerReference w:type="default" r:id="rId74"/>
          <w:headerReference w:type="first" r:id="rId75"/>
          <w:footerReference w:type="first" r:id="rId76"/>
          <w:footnotePr>
            <w:numRestart w:val="eachSect"/>
          </w:footnotePr>
          <w:endnotePr>
            <w:numFmt w:val="lowerLetter"/>
          </w:endnotePr>
          <w:pgSz w:w="11906" w:h="16838" w:code="9"/>
          <w:pgMar w:top="1701" w:right="1134" w:bottom="2268" w:left="1134" w:header="1134" w:footer="1701" w:gutter="0"/>
          <w:cols w:space="720"/>
          <w:docGrid w:linePitch="326"/>
        </w:sectPr>
      </w:pPr>
    </w:p>
    <w:p w14:paraId="508635F2" w14:textId="77777777" w:rsidR="00D80E1F" w:rsidRPr="00D80E1F" w:rsidRDefault="00D80E1F" w:rsidP="00D80E1F">
      <w:pPr>
        <w:keepNext/>
        <w:keepLines/>
        <w:tabs>
          <w:tab w:val="right" w:pos="851"/>
        </w:tabs>
        <w:suppressAutoHyphens w:val="0"/>
        <w:spacing w:before="360" w:after="240" w:line="300" w:lineRule="exact"/>
        <w:ind w:right="1134"/>
        <w:rPr>
          <w:b/>
          <w:sz w:val="28"/>
          <w:lang w:val="en-GB"/>
        </w:rPr>
      </w:pPr>
      <w:bookmarkStart w:id="135" w:name="_Toc387935194"/>
      <w:bookmarkStart w:id="136" w:name="_Toc456777190"/>
      <w:r w:rsidRPr="00D80E1F">
        <w:rPr>
          <w:b/>
          <w:sz w:val="28"/>
          <w:lang w:val="en-GB"/>
        </w:rPr>
        <w:lastRenderedPageBreak/>
        <w:t xml:space="preserve">Annex </w:t>
      </w:r>
      <w:bookmarkEnd w:id="135"/>
      <w:r w:rsidRPr="00D80E1F">
        <w:rPr>
          <w:b/>
          <w:sz w:val="28"/>
          <w:lang w:val="en-GB"/>
        </w:rPr>
        <w:t>11 - Appendix</w:t>
      </w:r>
      <w:bookmarkEnd w:id="136"/>
    </w:p>
    <w:p w14:paraId="47D06D37" w14:textId="77777777" w:rsidR="00D80E1F" w:rsidRPr="00D80E1F" w:rsidRDefault="00D80E1F" w:rsidP="00D80E1F">
      <w:pPr>
        <w:keepNext/>
        <w:keepLines/>
        <w:tabs>
          <w:tab w:val="right" w:pos="851"/>
        </w:tabs>
        <w:suppressAutoHyphens w:val="0"/>
        <w:spacing w:before="360" w:after="240" w:line="300" w:lineRule="exact"/>
        <w:ind w:right="1134"/>
        <w:rPr>
          <w:b/>
          <w:sz w:val="28"/>
          <w:lang w:val="en-GB"/>
        </w:rPr>
      </w:pPr>
      <w:r w:rsidRPr="00D80E1F">
        <w:rPr>
          <w:b/>
          <w:sz w:val="28"/>
          <w:lang w:val="en-GB"/>
        </w:rPr>
        <w:tab/>
      </w:r>
      <w:bookmarkStart w:id="137" w:name="_Toc456777191"/>
      <w:r w:rsidRPr="00D80E1F">
        <w:rPr>
          <w:b/>
          <w:sz w:val="28"/>
          <w:lang w:val="en-GB"/>
        </w:rPr>
        <w:tab/>
        <w:t>Language and sentences for hands-free voice assessment</w:t>
      </w:r>
      <w:bookmarkEnd w:id="137"/>
    </w:p>
    <w:p w14:paraId="21FAAAD4" w14:textId="77777777" w:rsidR="00D80E1F" w:rsidRPr="00D80E1F" w:rsidRDefault="00D80E1F" w:rsidP="00D80E1F">
      <w:pPr>
        <w:suppressAutoHyphens w:val="0"/>
        <w:autoSpaceDE w:val="0"/>
        <w:autoSpaceDN w:val="0"/>
        <w:adjustRightInd w:val="0"/>
        <w:spacing w:before="120" w:after="120" w:line="240" w:lineRule="auto"/>
        <w:ind w:left="1134" w:right="1134"/>
        <w:jc w:val="both"/>
        <w:rPr>
          <w:lang w:val="en-GB" w:eastAsia="ru-RU"/>
        </w:rPr>
      </w:pPr>
      <w:r w:rsidRPr="00D80E1F">
        <w:rPr>
          <w:lang w:val="en-GB" w:eastAsia="ru-RU"/>
        </w:rPr>
        <w:t xml:space="preserve">Test sentence pairs in the language most commonly spoken by the testers shall </w:t>
      </w:r>
      <w:bookmarkStart w:id="138" w:name="_Toc88381376"/>
      <w:bookmarkStart w:id="139" w:name="_Toc88535045"/>
      <w:bookmarkStart w:id="140" w:name="_Toc172689711"/>
      <w:bookmarkStart w:id="141" w:name="_Toc180310790"/>
      <w:bookmarkStart w:id="142" w:name="_Toc182630678"/>
      <w:bookmarkStart w:id="143" w:name="_Toc184196572"/>
      <w:bookmarkStart w:id="144" w:name="_Toc250635807"/>
      <w:bookmarkStart w:id="145" w:name="_Toc250636725"/>
      <w:bookmarkStart w:id="146" w:name="_Toc263946259"/>
      <w:bookmarkStart w:id="147" w:name="_Toc269478640"/>
      <w:bookmarkStart w:id="148" w:name="_Toc269736564"/>
      <w:bookmarkStart w:id="149" w:name="_Toc315265551"/>
      <w:bookmarkStart w:id="150" w:name="_Toc315265873"/>
      <w:bookmarkStart w:id="151" w:name="_Toc358634902"/>
      <w:bookmarkStart w:id="152" w:name="_Toc359487283"/>
      <w:bookmarkStart w:id="153" w:name="_Toc360436472"/>
      <w:r w:rsidRPr="00D80E1F">
        <w:rPr>
          <w:lang w:val="en-GB" w:eastAsia="ru-RU"/>
        </w:rPr>
        <w:t>be selected from the list below and shall be used for the exchange of test messages in the send and receive directions.</w:t>
      </w:r>
    </w:p>
    <w:p w14:paraId="2878444F" w14:textId="77777777" w:rsidR="00D80E1F" w:rsidRPr="00D80E1F" w:rsidRDefault="00D80E1F" w:rsidP="00D80E1F">
      <w:pPr>
        <w:suppressAutoHyphens w:val="0"/>
        <w:autoSpaceDE w:val="0"/>
        <w:autoSpaceDN w:val="0"/>
        <w:adjustRightInd w:val="0"/>
        <w:spacing w:before="120" w:after="120" w:line="240" w:lineRule="auto"/>
        <w:ind w:left="1134" w:right="1134"/>
        <w:rPr>
          <w:lang w:val="en-GB"/>
        </w:rPr>
      </w:pPr>
      <w:r w:rsidRPr="00D80E1F">
        <w:rPr>
          <w:lang w:val="en-GB" w:eastAsia="ru-RU"/>
        </w:rPr>
        <w:t>Test sentences</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D80E1F">
        <w:rPr>
          <w:lang w:val="en-GB" w:eastAsia="ru-RU"/>
        </w:rPr>
        <w:t xml:space="preserve">: </w:t>
      </w:r>
      <w:r w:rsidRPr="00D80E1F">
        <w:rPr>
          <w:lang w:val="en-GB"/>
        </w:rPr>
        <w:t>Only languages relevant for Contracting Parties signing this Regulation are relevant.</w:t>
      </w:r>
    </w:p>
    <w:p w14:paraId="28E15481" w14:textId="77777777" w:rsidR="00D80E1F" w:rsidRPr="00D80E1F" w:rsidRDefault="00D80E1F" w:rsidP="00D80E1F">
      <w:pPr>
        <w:suppressAutoHyphens w:val="0"/>
        <w:autoSpaceDE w:val="0"/>
        <w:autoSpaceDN w:val="0"/>
        <w:adjustRightInd w:val="0"/>
        <w:spacing w:before="120" w:after="120" w:line="240" w:lineRule="auto"/>
        <w:ind w:left="1134" w:right="1134"/>
        <w:rPr>
          <w:lang w:val="en-GB"/>
        </w:rPr>
      </w:pPr>
    </w:p>
    <w:p w14:paraId="6773AF7A" w14:textId="77777777" w:rsidR="00D80E1F" w:rsidRPr="007116D4" w:rsidRDefault="00D80E1F" w:rsidP="00D80E1F">
      <w:pPr>
        <w:suppressAutoHyphens w:val="0"/>
        <w:spacing w:before="120" w:after="120" w:line="240" w:lineRule="auto"/>
        <w:ind w:left="1134" w:right="1134"/>
        <w:jc w:val="center"/>
        <w:outlineLvl w:val="2"/>
        <w:rPr>
          <w:lang w:val="nl-BE"/>
        </w:rPr>
      </w:pPr>
      <w:bookmarkStart w:id="154" w:name="_Toc456777192"/>
      <w:bookmarkStart w:id="155" w:name="_Toc182630680"/>
      <w:bookmarkStart w:id="156" w:name="_Toc315265554"/>
      <w:bookmarkStart w:id="157" w:name="_Toc315265876"/>
      <w:r w:rsidRPr="007116D4">
        <w:rPr>
          <w:lang w:val="nl-BE"/>
        </w:rPr>
        <w:t>Dutch (fullband)</w:t>
      </w:r>
      <w:bookmarkEnd w:id="154"/>
    </w:p>
    <w:p w14:paraId="5C1FDA9F" w14:textId="77777777" w:rsidR="00D80E1F" w:rsidRPr="007116D4" w:rsidRDefault="00D80E1F" w:rsidP="00D80E1F">
      <w:pPr>
        <w:suppressAutoHyphens w:val="0"/>
        <w:spacing w:before="120" w:after="120" w:line="240" w:lineRule="auto"/>
        <w:ind w:left="1134" w:right="1134"/>
        <w:rPr>
          <w:i/>
          <w:iCs/>
          <w:lang w:val="nl-BE"/>
        </w:rPr>
      </w:pPr>
      <w:r w:rsidRPr="007116D4">
        <w:rPr>
          <w:i/>
          <w:iCs/>
          <w:lang w:val="nl-BE"/>
        </w:rPr>
        <w:t>Female 1:</w:t>
      </w:r>
    </w:p>
    <w:p w14:paraId="4D12F6E7" w14:textId="77777777" w:rsidR="00D80E1F" w:rsidRPr="007116D4" w:rsidRDefault="00D80E1F" w:rsidP="00D80E1F">
      <w:pPr>
        <w:suppressAutoHyphens w:val="0"/>
        <w:spacing w:before="120" w:after="120" w:line="240" w:lineRule="auto"/>
        <w:ind w:left="1134" w:right="1134"/>
        <w:rPr>
          <w:lang w:val="nl-BE"/>
        </w:rPr>
      </w:pPr>
      <w:r w:rsidRPr="007116D4">
        <w:rPr>
          <w:lang w:val="nl-BE"/>
        </w:rPr>
        <w:t>Dit produkt kent nauwelijks concurrentie.</w:t>
      </w:r>
    </w:p>
    <w:p w14:paraId="6B96E065" w14:textId="77777777" w:rsidR="00D80E1F" w:rsidRPr="007116D4" w:rsidRDefault="00D80E1F" w:rsidP="00D80E1F">
      <w:pPr>
        <w:suppressAutoHyphens w:val="0"/>
        <w:spacing w:before="120" w:after="120" w:line="240" w:lineRule="auto"/>
        <w:ind w:left="1134" w:right="1134"/>
        <w:rPr>
          <w:lang w:val="nl-BE"/>
        </w:rPr>
      </w:pPr>
      <w:r w:rsidRPr="007116D4">
        <w:rPr>
          <w:lang w:val="nl-BE"/>
        </w:rPr>
        <w:t>Hij kende zijn grens niet.</w:t>
      </w:r>
    </w:p>
    <w:p w14:paraId="162B72C9" w14:textId="77777777" w:rsidR="00D80E1F" w:rsidRPr="007116D4" w:rsidRDefault="00D80E1F" w:rsidP="00D80E1F">
      <w:pPr>
        <w:suppressAutoHyphens w:val="0"/>
        <w:spacing w:before="120" w:after="120" w:line="240" w:lineRule="auto"/>
        <w:ind w:left="1134" w:right="1134"/>
        <w:rPr>
          <w:i/>
          <w:iCs/>
          <w:lang w:val="nl-BE"/>
        </w:rPr>
      </w:pPr>
      <w:r w:rsidRPr="007116D4">
        <w:rPr>
          <w:i/>
          <w:iCs/>
          <w:lang w:val="nl-BE"/>
        </w:rPr>
        <w:t>Female 2:</w:t>
      </w:r>
    </w:p>
    <w:p w14:paraId="1BDF58AC" w14:textId="77777777" w:rsidR="00D80E1F" w:rsidRPr="007116D4" w:rsidRDefault="00D80E1F" w:rsidP="00D80E1F">
      <w:pPr>
        <w:suppressAutoHyphens w:val="0"/>
        <w:spacing w:before="120" w:after="120" w:line="240" w:lineRule="auto"/>
        <w:ind w:left="1134" w:right="1134"/>
        <w:rPr>
          <w:lang w:val="nl-BE"/>
        </w:rPr>
      </w:pPr>
      <w:r w:rsidRPr="007116D4">
        <w:rPr>
          <w:lang w:val="nl-BE"/>
        </w:rPr>
        <w:t>Ik zal iets van mijn carriere vertellen.</w:t>
      </w:r>
    </w:p>
    <w:p w14:paraId="6259752E" w14:textId="77777777" w:rsidR="00D80E1F" w:rsidRPr="007116D4" w:rsidRDefault="00D80E1F" w:rsidP="00D80E1F">
      <w:pPr>
        <w:suppressAutoHyphens w:val="0"/>
        <w:spacing w:before="120" w:after="120" w:line="240" w:lineRule="auto"/>
        <w:ind w:left="1134" w:right="1134"/>
        <w:rPr>
          <w:lang w:val="nl-BE"/>
        </w:rPr>
      </w:pPr>
      <w:r w:rsidRPr="007116D4">
        <w:rPr>
          <w:lang w:val="nl-BE"/>
        </w:rPr>
        <w:t>Zijn auto was alweer kapot.</w:t>
      </w:r>
    </w:p>
    <w:p w14:paraId="1CF1567B" w14:textId="77777777" w:rsidR="00D80E1F" w:rsidRPr="007116D4" w:rsidRDefault="00D80E1F" w:rsidP="00D80E1F">
      <w:pPr>
        <w:suppressAutoHyphens w:val="0"/>
        <w:spacing w:before="120" w:after="120" w:line="240" w:lineRule="auto"/>
        <w:ind w:left="1134" w:right="1134"/>
        <w:rPr>
          <w:i/>
          <w:iCs/>
          <w:lang w:val="nl-BE"/>
        </w:rPr>
      </w:pPr>
      <w:r w:rsidRPr="007116D4">
        <w:rPr>
          <w:i/>
          <w:iCs/>
          <w:lang w:val="nl-BE"/>
        </w:rPr>
        <w:t>Male 1:</w:t>
      </w:r>
    </w:p>
    <w:p w14:paraId="718F6E51" w14:textId="77777777" w:rsidR="00D80E1F" w:rsidRPr="007116D4" w:rsidRDefault="00D80E1F" w:rsidP="00D80E1F">
      <w:pPr>
        <w:suppressAutoHyphens w:val="0"/>
        <w:spacing w:before="120" w:after="120" w:line="240" w:lineRule="auto"/>
        <w:ind w:left="1134" w:right="1134"/>
        <w:rPr>
          <w:lang w:val="nl-BE"/>
        </w:rPr>
      </w:pPr>
      <w:r w:rsidRPr="007116D4">
        <w:rPr>
          <w:lang w:val="nl-BE"/>
        </w:rPr>
        <w:t>Zij kunnen de besluiten nehmen.</w:t>
      </w:r>
    </w:p>
    <w:p w14:paraId="26881E20" w14:textId="77777777" w:rsidR="00D80E1F" w:rsidRPr="007116D4" w:rsidRDefault="00D80E1F" w:rsidP="00D80E1F">
      <w:pPr>
        <w:suppressAutoHyphens w:val="0"/>
        <w:spacing w:before="120" w:after="120" w:line="240" w:lineRule="auto"/>
        <w:ind w:left="1134" w:right="1134"/>
        <w:rPr>
          <w:lang w:val="nl-BE"/>
        </w:rPr>
      </w:pPr>
      <w:r w:rsidRPr="007116D4">
        <w:rPr>
          <w:lang w:val="nl-BE"/>
        </w:rPr>
        <w:t>De meeste mensen hadden het wel door.</w:t>
      </w:r>
    </w:p>
    <w:p w14:paraId="4EF87F7A" w14:textId="77777777" w:rsidR="00D80E1F" w:rsidRPr="007116D4" w:rsidRDefault="00D80E1F" w:rsidP="00D80E1F">
      <w:pPr>
        <w:suppressAutoHyphens w:val="0"/>
        <w:spacing w:before="120" w:after="120" w:line="240" w:lineRule="auto"/>
        <w:ind w:left="1134" w:right="1134"/>
        <w:rPr>
          <w:i/>
          <w:iCs/>
          <w:lang w:val="nl-BE"/>
        </w:rPr>
      </w:pPr>
      <w:r w:rsidRPr="007116D4">
        <w:rPr>
          <w:i/>
          <w:iCs/>
          <w:lang w:val="nl-BE"/>
        </w:rPr>
        <w:t>Male 2:</w:t>
      </w:r>
    </w:p>
    <w:p w14:paraId="2E3F3A99" w14:textId="77777777" w:rsidR="00D80E1F" w:rsidRPr="007116D4" w:rsidRDefault="00D80E1F" w:rsidP="00D80E1F">
      <w:pPr>
        <w:suppressAutoHyphens w:val="0"/>
        <w:spacing w:before="120" w:after="120" w:line="240" w:lineRule="auto"/>
        <w:ind w:left="1134" w:right="1134"/>
        <w:rPr>
          <w:lang w:val="nl-BE"/>
        </w:rPr>
      </w:pPr>
      <w:r w:rsidRPr="007116D4">
        <w:rPr>
          <w:lang w:val="nl-BE"/>
        </w:rPr>
        <w:t>Ik zou liever gaan lopen.</w:t>
      </w:r>
    </w:p>
    <w:p w14:paraId="4AB7B9CD" w14:textId="77777777" w:rsidR="00D80E1F" w:rsidRPr="007116D4" w:rsidRDefault="00D80E1F" w:rsidP="00D80E1F">
      <w:pPr>
        <w:suppressAutoHyphens w:val="0"/>
        <w:spacing w:before="120" w:after="120" w:line="240" w:lineRule="auto"/>
        <w:ind w:left="1134" w:right="1134"/>
        <w:rPr>
          <w:lang w:val="nl-BE"/>
        </w:rPr>
      </w:pPr>
      <w:r w:rsidRPr="007116D4">
        <w:rPr>
          <w:lang w:val="nl-BE"/>
        </w:rPr>
        <w:t>Willem gaat telkens naar buiten.</w:t>
      </w:r>
    </w:p>
    <w:p w14:paraId="055FCC7C" w14:textId="77777777" w:rsidR="00D80E1F" w:rsidRPr="007116D4" w:rsidRDefault="00D80E1F" w:rsidP="00D80E1F">
      <w:pPr>
        <w:suppressAutoHyphens w:val="0"/>
        <w:spacing w:before="120" w:after="120" w:line="240" w:lineRule="auto"/>
        <w:ind w:left="1134" w:right="1134"/>
        <w:rPr>
          <w:lang w:val="nl-BE"/>
        </w:rPr>
      </w:pPr>
    </w:p>
    <w:p w14:paraId="473470D0" w14:textId="77777777" w:rsidR="00D80E1F" w:rsidRPr="00D80E1F" w:rsidRDefault="00D80E1F" w:rsidP="00D80E1F">
      <w:pPr>
        <w:suppressAutoHyphens w:val="0"/>
        <w:spacing w:before="120" w:after="120" w:line="240" w:lineRule="auto"/>
        <w:ind w:left="1134" w:right="1134"/>
        <w:jc w:val="center"/>
        <w:outlineLvl w:val="2"/>
        <w:rPr>
          <w:lang w:val="en-GB"/>
        </w:rPr>
      </w:pPr>
      <w:bookmarkStart w:id="158" w:name="_Toc456777193"/>
      <w:r w:rsidRPr="00D80E1F">
        <w:rPr>
          <w:lang w:val="en-GB"/>
        </w:rPr>
        <w:t>English</w:t>
      </w:r>
      <w:bookmarkEnd w:id="155"/>
      <w:r w:rsidRPr="00D80E1F">
        <w:rPr>
          <w:lang w:val="en-GB"/>
        </w:rPr>
        <w:t xml:space="preserve"> (fullband)</w:t>
      </w:r>
      <w:bookmarkEnd w:id="156"/>
      <w:bookmarkEnd w:id="157"/>
      <w:bookmarkEnd w:id="158"/>
    </w:p>
    <w:p w14:paraId="41D8A524"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Female 1:</w:t>
      </w:r>
    </w:p>
    <w:p w14:paraId="2F443E28"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These days a chicken leg is a rare dish.</w:t>
      </w:r>
    </w:p>
    <w:p w14:paraId="68114378"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The hogs were fed with chopped corn and garbage.</w:t>
      </w:r>
    </w:p>
    <w:p w14:paraId="7956429C"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Female 2:</w:t>
      </w:r>
    </w:p>
    <w:p w14:paraId="7D4649B6"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Rice is often served in round bowls.</w:t>
      </w:r>
    </w:p>
    <w:p w14:paraId="0C86D2D1"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A large size in stockings is hard to sell.</w:t>
      </w:r>
    </w:p>
    <w:p w14:paraId="2B524D9B"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Male 1:</w:t>
      </w:r>
    </w:p>
    <w:p w14:paraId="0F77F732"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The juice of lemons makes fine punch.</w:t>
      </w:r>
    </w:p>
    <w:p w14:paraId="0853025F"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Four hours of steady work faced us.</w:t>
      </w:r>
    </w:p>
    <w:p w14:paraId="738EBBBE"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Male 2:</w:t>
      </w:r>
    </w:p>
    <w:p w14:paraId="45C561EF"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The birch canoe slid on smooth planks.</w:t>
      </w:r>
    </w:p>
    <w:p w14:paraId="404AD5AE" w14:textId="77777777" w:rsidR="00D80E1F" w:rsidRPr="00D80E1F" w:rsidRDefault="00D80E1F" w:rsidP="00D80E1F">
      <w:pPr>
        <w:suppressAutoHyphens w:val="0"/>
        <w:spacing w:before="120" w:after="120" w:line="240" w:lineRule="auto"/>
        <w:ind w:left="1134" w:right="1134"/>
        <w:rPr>
          <w:lang w:val="en-GB" w:eastAsia="de-DE"/>
        </w:rPr>
      </w:pPr>
      <w:r w:rsidRPr="00D80E1F">
        <w:rPr>
          <w:lang w:val="en-GB" w:eastAsia="de-DE"/>
        </w:rPr>
        <w:t>Glue the sheet to the dark blue background.</w:t>
      </w:r>
    </w:p>
    <w:p w14:paraId="11F45579" w14:textId="77777777" w:rsidR="00D80E1F" w:rsidRPr="00D80E1F" w:rsidRDefault="00D80E1F" w:rsidP="00D80E1F">
      <w:pPr>
        <w:suppressAutoHyphens w:val="0"/>
        <w:spacing w:before="120" w:after="120" w:line="240" w:lineRule="auto"/>
        <w:ind w:left="1134" w:right="1134"/>
        <w:rPr>
          <w:lang w:val="en-GB" w:eastAsia="de-DE"/>
        </w:rPr>
      </w:pPr>
    </w:p>
    <w:p w14:paraId="657FAD97" w14:textId="77777777" w:rsidR="00D80E1F" w:rsidRPr="00D80E1F" w:rsidRDefault="00D80E1F" w:rsidP="00D80E1F">
      <w:pPr>
        <w:suppressAutoHyphens w:val="0"/>
        <w:spacing w:before="120" w:after="120" w:line="240" w:lineRule="auto"/>
        <w:ind w:left="1134" w:right="1134"/>
        <w:jc w:val="center"/>
        <w:outlineLvl w:val="2"/>
        <w:rPr>
          <w:lang w:val="en-GB"/>
        </w:rPr>
      </w:pPr>
      <w:bookmarkStart w:id="159" w:name="_Toc182630681"/>
      <w:bookmarkStart w:id="160" w:name="_Toc315265555"/>
      <w:bookmarkStart w:id="161" w:name="_Toc315265877"/>
      <w:bookmarkStart w:id="162" w:name="_Toc456777194"/>
      <w:r w:rsidRPr="00D80E1F">
        <w:rPr>
          <w:lang w:val="en-GB"/>
        </w:rPr>
        <w:t>English (American)</w:t>
      </w:r>
      <w:bookmarkEnd w:id="159"/>
      <w:bookmarkEnd w:id="160"/>
      <w:bookmarkEnd w:id="161"/>
      <w:bookmarkEnd w:id="162"/>
    </w:p>
    <w:p w14:paraId="6E336141"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Female 1:</w:t>
      </w:r>
    </w:p>
    <w:p w14:paraId="4426EDEE" w14:textId="77777777" w:rsidR="00D80E1F" w:rsidRPr="00D80E1F" w:rsidRDefault="00D80E1F" w:rsidP="00D80E1F">
      <w:pPr>
        <w:suppressAutoHyphens w:val="0"/>
        <w:spacing w:before="120" w:after="120" w:line="240" w:lineRule="auto"/>
        <w:ind w:left="1134" w:right="1134"/>
        <w:rPr>
          <w:lang w:val="en-GB"/>
        </w:rPr>
      </w:pPr>
      <w:r w:rsidRPr="00D80E1F">
        <w:rPr>
          <w:lang w:val="en-GB"/>
        </w:rPr>
        <w:t>We need grey to keep our mood healthy.</w:t>
      </w:r>
    </w:p>
    <w:p w14:paraId="24828BEB" w14:textId="77777777" w:rsidR="00D80E1F" w:rsidRPr="00D80E1F" w:rsidRDefault="00D80E1F" w:rsidP="00D80E1F">
      <w:pPr>
        <w:suppressAutoHyphens w:val="0"/>
        <w:spacing w:before="120" w:after="120" w:line="240" w:lineRule="auto"/>
        <w:ind w:left="1134" w:right="1134"/>
        <w:rPr>
          <w:lang w:val="en-GB"/>
        </w:rPr>
      </w:pPr>
      <w:r w:rsidRPr="00D80E1F">
        <w:rPr>
          <w:lang w:val="en-GB"/>
        </w:rPr>
        <w:t>Pack the records in a neat thin case.</w:t>
      </w:r>
    </w:p>
    <w:p w14:paraId="3F3E82A6"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Female 2:</w:t>
      </w:r>
    </w:p>
    <w:p w14:paraId="5C26F0B2" w14:textId="77777777" w:rsidR="00D80E1F" w:rsidRPr="00D80E1F" w:rsidRDefault="00D80E1F" w:rsidP="00D80E1F">
      <w:pPr>
        <w:suppressAutoHyphens w:val="0"/>
        <w:spacing w:before="120" w:after="120" w:line="240" w:lineRule="auto"/>
        <w:ind w:left="1134" w:right="1134"/>
        <w:rPr>
          <w:lang w:val="en-GB"/>
        </w:rPr>
      </w:pPr>
      <w:r w:rsidRPr="00D80E1F">
        <w:rPr>
          <w:lang w:val="en-GB"/>
        </w:rPr>
        <w:t>The stems of the tall glasses cracked and broke.</w:t>
      </w:r>
    </w:p>
    <w:p w14:paraId="5CECC710" w14:textId="77777777" w:rsidR="00D80E1F" w:rsidRPr="00D80E1F" w:rsidRDefault="00D80E1F" w:rsidP="00D80E1F">
      <w:pPr>
        <w:suppressAutoHyphens w:val="0"/>
        <w:spacing w:before="120" w:after="120" w:line="240" w:lineRule="auto"/>
        <w:ind w:left="1134" w:right="1134"/>
        <w:rPr>
          <w:lang w:val="en-GB"/>
        </w:rPr>
      </w:pPr>
      <w:r w:rsidRPr="00D80E1F">
        <w:rPr>
          <w:lang w:val="en-GB"/>
        </w:rPr>
        <w:t>The wall phone rang loud and often.</w:t>
      </w:r>
    </w:p>
    <w:p w14:paraId="029D87F5"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Male 1:</w:t>
      </w:r>
    </w:p>
    <w:p w14:paraId="70757EFE" w14:textId="77777777" w:rsidR="00D80E1F" w:rsidRPr="00D80E1F" w:rsidRDefault="00D80E1F" w:rsidP="00D80E1F">
      <w:pPr>
        <w:suppressAutoHyphens w:val="0"/>
        <w:spacing w:before="120" w:after="120" w:line="240" w:lineRule="auto"/>
        <w:ind w:left="1134" w:right="1134"/>
        <w:rPr>
          <w:lang w:val="en-GB"/>
        </w:rPr>
      </w:pPr>
      <w:r w:rsidRPr="00D80E1F">
        <w:rPr>
          <w:lang w:val="en-GB"/>
        </w:rPr>
        <w:t>The shelves were bare of both jam or crackers.</w:t>
      </w:r>
    </w:p>
    <w:p w14:paraId="6695D0EE" w14:textId="77777777" w:rsidR="00D80E1F" w:rsidRPr="00D80E1F" w:rsidRDefault="00D80E1F" w:rsidP="00D80E1F">
      <w:pPr>
        <w:suppressAutoHyphens w:val="0"/>
        <w:spacing w:before="120" w:after="120" w:line="240" w:lineRule="auto"/>
        <w:ind w:left="1134" w:right="1134"/>
        <w:rPr>
          <w:lang w:val="en-GB"/>
        </w:rPr>
      </w:pPr>
      <w:r w:rsidRPr="00D80E1F">
        <w:rPr>
          <w:lang w:val="en-GB"/>
        </w:rPr>
        <w:t>A joy to every child is the swan boat.</w:t>
      </w:r>
    </w:p>
    <w:p w14:paraId="1C7D3891" w14:textId="77777777" w:rsidR="00D80E1F" w:rsidRPr="00D80E1F" w:rsidRDefault="00D80E1F" w:rsidP="00D80E1F">
      <w:pPr>
        <w:suppressAutoHyphens w:val="0"/>
        <w:spacing w:before="120" w:after="120" w:line="240" w:lineRule="auto"/>
        <w:ind w:left="1134" w:right="1134"/>
        <w:rPr>
          <w:i/>
          <w:iCs/>
          <w:lang w:val="en-GB"/>
        </w:rPr>
      </w:pPr>
      <w:r w:rsidRPr="00D80E1F">
        <w:rPr>
          <w:i/>
          <w:iCs/>
          <w:lang w:val="en-GB"/>
        </w:rPr>
        <w:t>Male 2:</w:t>
      </w:r>
    </w:p>
    <w:p w14:paraId="0AEFE10E" w14:textId="77777777" w:rsidR="00D80E1F" w:rsidRPr="00D80E1F" w:rsidRDefault="00D80E1F" w:rsidP="00D80E1F">
      <w:pPr>
        <w:suppressAutoHyphens w:val="0"/>
        <w:spacing w:before="120" w:after="120" w:line="240" w:lineRule="auto"/>
        <w:ind w:left="1134" w:right="1134"/>
        <w:rPr>
          <w:lang w:val="en-GB"/>
        </w:rPr>
      </w:pPr>
      <w:r w:rsidRPr="00D80E1F">
        <w:rPr>
          <w:lang w:val="en-GB"/>
        </w:rPr>
        <w:t>Both brothers were the same size.</w:t>
      </w:r>
    </w:p>
    <w:p w14:paraId="2F99896A" w14:textId="77777777" w:rsidR="00D80E1F" w:rsidRPr="00D80E1F" w:rsidRDefault="00D80E1F" w:rsidP="00D80E1F">
      <w:pPr>
        <w:suppressAutoHyphens w:val="0"/>
        <w:spacing w:before="120" w:after="120" w:line="240" w:lineRule="auto"/>
        <w:ind w:left="1134" w:right="1134"/>
        <w:rPr>
          <w:lang w:val="en-GB"/>
        </w:rPr>
      </w:pPr>
      <w:r w:rsidRPr="00D80E1F">
        <w:rPr>
          <w:lang w:val="en-GB"/>
        </w:rPr>
        <w:t>In some form or other we need fun.</w:t>
      </w:r>
    </w:p>
    <w:p w14:paraId="30396B3F" w14:textId="77777777" w:rsidR="00D80E1F" w:rsidRPr="00D80E1F" w:rsidRDefault="00D80E1F" w:rsidP="00D80E1F">
      <w:pPr>
        <w:suppressAutoHyphens w:val="0"/>
        <w:spacing w:before="120" w:after="120" w:line="240" w:lineRule="auto"/>
        <w:ind w:left="1134" w:right="1134"/>
        <w:rPr>
          <w:lang w:val="en-GB"/>
        </w:rPr>
      </w:pPr>
    </w:p>
    <w:p w14:paraId="25D40B28" w14:textId="77777777" w:rsidR="00D80E1F" w:rsidRPr="007116D4" w:rsidRDefault="00D80E1F" w:rsidP="00D80E1F">
      <w:pPr>
        <w:suppressAutoHyphens w:val="0"/>
        <w:spacing w:before="120" w:after="120" w:line="240" w:lineRule="auto"/>
        <w:ind w:left="1134" w:right="1134"/>
        <w:jc w:val="center"/>
        <w:outlineLvl w:val="2"/>
        <w:rPr>
          <w:lang w:val="fi-FI"/>
        </w:rPr>
      </w:pPr>
      <w:bookmarkStart w:id="163" w:name="_Toc182630683"/>
      <w:bookmarkStart w:id="164" w:name="_Toc315265556"/>
      <w:bookmarkStart w:id="165" w:name="_Toc315265878"/>
      <w:bookmarkStart w:id="166" w:name="_Toc456777195"/>
      <w:r w:rsidRPr="007116D4">
        <w:rPr>
          <w:lang w:val="fi-FI"/>
        </w:rPr>
        <w:t>Finnish</w:t>
      </w:r>
      <w:bookmarkEnd w:id="163"/>
      <w:r w:rsidRPr="007116D4">
        <w:rPr>
          <w:lang w:val="fi-FI"/>
        </w:rPr>
        <w:t xml:space="preserve"> (fullband)</w:t>
      </w:r>
      <w:bookmarkEnd w:id="164"/>
      <w:bookmarkEnd w:id="165"/>
      <w:bookmarkEnd w:id="166"/>
    </w:p>
    <w:p w14:paraId="52BCCB02" w14:textId="77777777" w:rsidR="00D80E1F" w:rsidRPr="007116D4" w:rsidRDefault="00D80E1F" w:rsidP="00D80E1F">
      <w:pPr>
        <w:suppressAutoHyphens w:val="0"/>
        <w:spacing w:before="120" w:after="120" w:line="240" w:lineRule="auto"/>
        <w:ind w:left="1134" w:right="1134"/>
        <w:rPr>
          <w:i/>
          <w:iCs/>
          <w:lang w:val="fi-FI"/>
        </w:rPr>
      </w:pPr>
      <w:r w:rsidRPr="007116D4">
        <w:rPr>
          <w:i/>
          <w:iCs/>
          <w:lang w:val="fi-FI"/>
        </w:rPr>
        <w:t>Female 1:</w:t>
      </w:r>
    </w:p>
    <w:p w14:paraId="2FC4DE86" w14:textId="77777777" w:rsidR="00D80E1F" w:rsidRPr="007116D4" w:rsidRDefault="00D80E1F" w:rsidP="00D80E1F">
      <w:pPr>
        <w:suppressAutoHyphens w:val="0"/>
        <w:spacing w:before="120" w:after="120" w:line="240" w:lineRule="auto"/>
        <w:ind w:left="1134" w:right="1134"/>
        <w:rPr>
          <w:lang w:val="fi-FI"/>
        </w:rPr>
      </w:pPr>
      <w:r w:rsidRPr="007116D4">
        <w:rPr>
          <w:lang w:val="fi-FI"/>
        </w:rPr>
        <w:t>Ole ääneti tai sano sellaista, joka on parempaa kuin vaikeneminen.</w:t>
      </w:r>
    </w:p>
    <w:p w14:paraId="2E998981" w14:textId="77777777" w:rsidR="00D80E1F" w:rsidRPr="007116D4" w:rsidRDefault="00D80E1F" w:rsidP="00D80E1F">
      <w:pPr>
        <w:suppressAutoHyphens w:val="0"/>
        <w:spacing w:before="120" w:after="120" w:line="240" w:lineRule="auto"/>
        <w:ind w:left="1134" w:right="1134"/>
        <w:rPr>
          <w:lang w:val="fi-FI"/>
        </w:rPr>
      </w:pPr>
      <w:r w:rsidRPr="007116D4">
        <w:rPr>
          <w:lang w:val="fi-FI"/>
        </w:rPr>
        <w:t>Suuret sydämet ovat kuin valtameret, ne eivät koskaan jäädy.</w:t>
      </w:r>
    </w:p>
    <w:p w14:paraId="533CF700" w14:textId="77777777" w:rsidR="00D80E1F" w:rsidRPr="007116D4" w:rsidRDefault="00D80E1F" w:rsidP="00D80E1F">
      <w:pPr>
        <w:suppressAutoHyphens w:val="0"/>
        <w:spacing w:before="120" w:after="120" w:line="240" w:lineRule="auto"/>
        <w:ind w:left="1134" w:right="1134"/>
        <w:rPr>
          <w:i/>
          <w:iCs/>
          <w:lang w:val="fi-FI"/>
        </w:rPr>
      </w:pPr>
      <w:r w:rsidRPr="007116D4">
        <w:rPr>
          <w:i/>
          <w:iCs/>
          <w:lang w:val="fi-FI"/>
        </w:rPr>
        <w:t>Female 2:</w:t>
      </w:r>
    </w:p>
    <w:p w14:paraId="64DC8C5F" w14:textId="77777777" w:rsidR="00D80E1F" w:rsidRPr="007116D4" w:rsidRDefault="00D80E1F" w:rsidP="00D80E1F">
      <w:pPr>
        <w:suppressAutoHyphens w:val="0"/>
        <w:spacing w:before="120" w:after="120" w:line="240" w:lineRule="auto"/>
        <w:ind w:left="1134" w:right="1134"/>
        <w:rPr>
          <w:lang w:val="fi-FI"/>
        </w:rPr>
      </w:pPr>
      <w:r w:rsidRPr="007116D4">
        <w:rPr>
          <w:lang w:val="fi-FI"/>
        </w:rPr>
        <w:t>Jos olet vasara, lyö kovaa. Jos olet naula pidä pääsi pystyssä.</w:t>
      </w:r>
    </w:p>
    <w:p w14:paraId="7C01FC63" w14:textId="77777777" w:rsidR="00D80E1F" w:rsidRPr="007116D4" w:rsidRDefault="00D80E1F" w:rsidP="00D80E1F">
      <w:pPr>
        <w:suppressAutoHyphens w:val="0"/>
        <w:spacing w:before="120" w:after="120" w:line="240" w:lineRule="auto"/>
        <w:ind w:left="1134" w:right="1134"/>
        <w:rPr>
          <w:lang w:val="fi-FI"/>
        </w:rPr>
      </w:pPr>
      <w:r w:rsidRPr="007116D4">
        <w:rPr>
          <w:lang w:val="fi-FI"/>
        </w:rPr>
        <w:t>Onni tulee eläen, ei ostaen.</w:t>
      </w:r>
    </w:p>
    <w:p w14:paraId="733C6709" w14:textId="77777777" w:rsidR="00D80E1F" w:rsidRPr="007116D4" w:rsidRDefault="00D80E1F" w:rsidP="00D80E1F">
      <w:pPr>
        <w:suppressAutoHyphens w:val="0"/>
        <w:spacing w:before="120" w:after="120" w:line="240" w:lineRule="auto"/>
        <w:ind w:left="1134" w:right="1134"/>
        <w:rPr>
          <w:i/>
          <w:iCs/>
          <w:lang w:val="fi-FI"/>
        </w:rPr>
      </w:pPr>
      <w:r w:rsidRPr="007116D4">
        <w:rPr>
          <w:i/>
          <w:iCs/>
          <w:lang w:val="fi-FI"/>
        </w:rPr>
        <w:t>Male 1:</w:t>
      </w:r>
    </w:p>
    <w:p w14:paraId="6F49B4E2" w14:textId="77777777" w:rsidR="00D80E1F" w:rsidRPr="007116D4" w:rsidRDefault="00D80E1F" w:rsidP="00D80E1F">
      <w:pPr>
        <w:suppressAutoHyphens w:val="0"/>
        <w:spacing w:before="120" w:after="120" w:line="240" w:lineRule="auto"/>
        <w:ind w:left="1134" w:right="1134"/>
        <w:rPr>
          <w:lang w:val="fi-FI"/>
        </w:rPr>
      </w:pPr>
      <w:r w:rsidRPr="007116D4">
        <w:rPr>
          <w:lang w:val="fi-FI"/>
        </w:rPr>
        <w:t>Rakkaus ei omista mitään, eikä kukaan voi sitä omistaa.</w:t>
      </w:r>
    </w:p>
    <w:p w14:paraId="79AD429A" w14:textId="77777777" w:rsidR="00D80E1F" w:rsidRPr="007116D4" w:rsidRDefault="00D80E1F" w:rsidP="00D80E1F">
      <w:pPr>
        <w:suppressAutoHyphens w:val="0"/>
        <w:spacing w:before="120" w:after="120" w:line="240" w:lineRule="auto"/>
        <w:ind w:left="1134" w:right="1134"/>
        <w:rPr>
          <w:lang w:val="fi-FI"/>
        </w:rPr>
      </w:pPr>
      <w:r w:rsidRPr="007116D4">
        <w:rPr>
          <w:lang w:val="fi-FI"/>
        </w:rPr>
        <w:t>Naisen mieli on puhtaampi, hän vaihtaa sitä useammin.</w:t>
      </w:r>
    </w:p>
    <w:p w14:paraId="06E0FB92" w14:textId="77777777" w:rsidR="00D80E1F" w:rsidRPr="007116D4" w:rsidRDefault="00D80E1F" w:rsidP="00D80E1F">
      <w:pPr>
        <w:suppressAutoHyphens w:val="0"/>
        <w:spacing w:before="120" w:after="120" w:line="240" w:lineRule="auto"/>
        <w:ind w:left="1134" w:right="1134"/>
        <w:rPr>
          <w:i/>
          <w:iCs/>
          <w:lang w:val="fi-FI"/>
        </w:rPr>
      </w:pPr>
      <w:r w:rsidRPr="007116D4">
        <w:rPr>
          <w:i/>
          <w:iCs/>
          <w:lang w:val="fi-FI"/>
        </w:rPr>
        <w:t>Male 2:</w:t>
      </w:r>
    </w:p>
    <w:p w14:paraId="001FB9A1" w14:textId="77777777" w:rsidR="00D80E1F" w:rsidRPr="007116D4" w:rsidRDefault="00D80E1F" w:rsidP="00D80E1F">
      <w:pPr>
        <w:suppressAutoHyphens w:val="0"/>
        <w:spacing w:before="120" w:after="120" w:line="240" w:lineRule="auto"/>
        <w:ind w:left="1134" w:right="1134"/>
        <w:rPr>
          <w:lang w:val="fi-FI"/>
        </w:rPr>
      </w:pPr>
      <w:r w:rsidRPr="007116D4">
        <w:rPr>
          <w:lang w:val="fi-FI"/>
        </w:rPr>
        <w:t>Sydämellä on syynsä, joita järki ei tunne.</w:t>
      </w:r>
    </w:p>
    <w:p w14:paraId="5C2101B2" w14:textId="77777777" w:rsidR="00D80E1F" w:rsidRPr="007116D4" w:rsidRDefault="00D80E1F" w:rsidP="00D80E1F">
      <w:pPr>
        <w:suppressAutoHyphens w:val="0"/>
        <w:spacing w:before="120" w:after="120" w:line="240" w:lineRule="auto"/>
        <w:ind w:left="1134" w:right="1134"/>
        <w:rPr>
          <w:lang w:val="fi-FI"/>
        </w:rPr>
      </w:pPr>
      <w:r w:rsidRPr="007116D4">
        <w:rPr>
          <w:lang w:val="fi-FI"/>
        </w:rPr>
        <w:t>On opittava kärsimään voidakseen elää.</w:t>
      </w:r>
    </w:p>
    <w:p w14:paraId="794AE9F2" w14:textId="77777777" w:rsidR="00D80E1F" w:rsidRPr="007116D4" w:rsidRDefault="00D80E1F" w:rsidP="00D80E1F">
      <w:pPr>
        <w:suppressAutoHyphens w:val="0"/>
        <w:spacing w:before="120" w:after="120" w:line="240" w:lineRule="auto"/>
        <w:ind w:left="1134" w:right="1134"/>
        <w:rPr>
          <w:lang w:val="fi-FI"/>
        </w:rPr>
      </w:pPr>
    </w:p>
    <w:p w14:paraId="49FDE0CD" w14:textId="77777777" w:rsidR="00D80E1F" w:rsidRPr="00CF4CE3" w:rsidRDefault="00D80E1F" w:rsidP="00D80E1F">
      <w:pPr>
        <w:suppressAutoHyphens w:val="0"/>
        <w:spacing w:before="120" w:after="120" w:line="240" w:lineRule="auto"/>
        <w:ind w:left="1134" w:right="1134"/>
        <w:jc w:val="center"/>
        <w:outlineLvl w:val="2"/>
      </w:pPr>
      <w:bookmarkStart w:id="167" w:name="_Toc182630682"/>
      <w:bookmarkStart w:id="168" w:name="_Toc315265557"/>
      <w:bookmarkStart w:id="169" w:name="_Toc315265879"/>
      <w:bookmarkStart w:id="170" w:name="_Toc456777196"/>
      <w:bookmarkStart w:id="171" w:name="_Toc182630684"/>
      <w:r w:rsidRPr="00CF4CE3">
        <w:t>French</w:t>
      </w:r>
      <w:bookmarkEnd w:id="167"/>
      <w:r w:rsidRPr="00CF4CE3">
        <w:t xml:space="preserve"> (fullband)</w:t>
      </w:r>
      <w:bookmarkEnd w:id="168"/>
      <w:bookmarkEnd w:id="169"/>
      <w:bookmarkEnd w:id="170"/>
    </w:p>
    <w:p w14:paraId="2BA5E3ED" w14:textId="77777777" w:rsidR="00D80E1F" w:rsidRPr="00CF4CE3" w:rsidRDefault="00D80E1F" w:rsidP="00D80E1F">
      <w:pPr>
        <w:suppressAutoHyphens w:val="0"/>
        <w:spacing w:before="120" w:after="120" w:line="240" w:lineRule="auto"/>
        <w:ind w:left="1134" w:right="1134"/>
        <w:rPr>
          <w:i/>
          <w:iCs/>
        </w:rPr>
      </w:pPr>
      <w:r w:rsidRPr="00CF4CE3">
        <w:rPr>
          <w:i/>
          <w:iCs/>
        </w:rPr>
        <w:t>Female 1:</w:t>
      </w:r>
    </w:p>
    <w:p w14:paraId="1625D191" w14:textId="77777777" w:rsidR="00D80E1F" w:rsidRPr="00CF4CE3" w:rsidRDefault="00D80E1F" w:rsidP="00D80E1F">
      <w:pPr>
        <w:suppressAutoHyphens w:val="0"/>
        <w:spacing w:before="120" w:after="120" w:line="240" w:lineRule="auto"/>
        <w:ind w:left="1134" w:right="1134"/>
        <w:rPr>
          <w:lang w:val="fr-FR"/>
        </w:rPr>
      </w:pPr>
      <w:r w:rsidRPr="00CF4CE3">
        <w:rPr>
          <w:lang w:val="fr-FR"/>
        </w:rPr>
        <w:t>On entend les gazouillis d</w:t>
      </w:r>
      <w:r w:rsidR="00F72A30">
        <w:rPr>
          <w:lang w:val="fr-FR"/>
        </w:rPr>
        <w:t>'</w:t>
      </w:r>
      <w:r w:rsidRPr="00CF4CE3">
        <w:rPr>
          <w:lang w:val="fr-FR"/>
        </w:rPr>
        <w:t>un oiseau dans le jardin.</w:t>
      </w:r>
    </w:p>
    <w:p w14:paraId="43E572AE" w14:textId="77777777" w:rsidR="00D80E1F" w:rsidRPr="00CF4CE3" w:rsidRDefault="00D80E1F" w:rsidP="00D80E1F">
      <w:pPr>
        <w:suppressAutoHyphens w:val="0"/>
        <w:spacing w:before="120" w:after="120" w:line="240" w:lineRule="auto"/>
        <w:ind w:left="1134" w:right="1134"/>
        <w:rPr>
          <w:lang w:val="fr-FR"/>
        </w:rPr>
      </w:pPr>
      <w:r w:rsidRPr="00CF4CE3">
        <w:rPr>
          <w:lang w:val="fr-FR"/>
        </w:rPr>
        <w:t>La barque du pêcheur a été emportée par une tempête.</w:t>
      </w:r>
    </w:p>
    <w:p w14:paraId="546D503B" w14:textId="77777777" w:rsidR="00D80E1F" w:rsidRPr="00CF4CE3" w:rsidRDefault="00D80E1F" w:rsidP="00D80E1F">
      <w:pPr>
        <w:suppressAutoHyphens w:val="0"/>
        <w:spacing w:before="120" w:after="120" w:line="240" w:lineRule="auto"/>
        <w:ind w:left="1134" w:right="1134"/>
        <w:rPr>
          <w:i/>
          <w:iCs/>
          <w:lang w:val="fr-FR"/>
        </w:rPr>
      </w:pPr>
      <w:r w:rsidRPr="00CF4CE3">
        <w:rPr>
          <w:i/>
          <w:iCs/>
          <w:lang w:val="fr-FR"/>
        </w:rPr>
        <w:t>Female 2:</w:t>
      </w:r>
    </w:p>
    <w:p w14:paraId="00ABCB2B" w14:textId="77777777" w:rsidR="00D80E1F" w:rsidRPr="00CF4CE3" w:rsidRDefault="00D80E1F" w:rsidP="00D80E1F">
      <w:pPr>
        <w:suppressAutoHyphens w:val="0"/>
        <w:spacing w:before="120" w:after="120" w:line="240" w:lineRule="auto"/>
        <w:ind w:left="1134" w:right="1134"/>
        <w:rPr>
          <w:lang w:val="fr-FR"/>
        </w:rPr>
      </w:pPr>
      <w:r w:rsidRPr="00CF4CE3">
        <w:rPr>
          <w:lang w:val="fr-FR"/>
        </w:rPr>
        <w:t>Le client s</w:t>
      </w:r>
      <w:r w:rsidR="00F72A30">
        <w:rPr>
          <w:lang w:val="fr-FR"/>
        </w:rPr>
        <w:t>'</w:t>
      </w:r>
      <w:r w:rsidRPr="00CF4CE3">
        <w:rPr>
          <w:lang w:val="fr-FR"/>
        </w:rPr>
        <w:t>attend à ce que vous fassiez une réduction.</w:t>
      </w:r>
    </w:p>
    <w:p w14:paraId="599DDB07" w14:textId="77777777" w:rsidR="00D80E1F" w:rsidRPr="00CF4CE3" w:rsidRDefault="00D80E1F" w:rsidP="00D80E1F">
      <w:pPr>
        <w:suppressAutoHyphens w:val="0"/>
        <w:spacing w:before="120" w:after="120" w:line="240" w:lineRule="auto"/>
        <w:ind w:left="1134" w:right="1134"/>
        <w:rPr>
          <w:lang w:val="fr-FR"/>
        </w:rPr>
      </w:pPr>
      <w:r w:rsidRPr="00CF4CE3">
        <w:rPr>
          <w:lang w:val="fr-FR"/>
        </w:rPr>
        <w:t>Chaque fois que je me lève ma plaie me tire.</w:t>
      </w:r>
    </w:p>
    <w:p w14:paraId="17E89468" w14:textId="77777777" w:rsidR="00D80E1F" w:rsidRPr="00CF4CE3" w:rsidRDefault="00D80E1F" w:rsidP="00D80E1F">
      <w:pPr>
        <w:suppressAutoHyphens w:val="0"/>
        <w:spacing w:line="240" w:lineRule="auto"/>
        <w:rPr>
          <w:i/>
          <w:iCs/>
          <w:lang w:val="fr-FR"/>
        </w:rPr>
      </w:pPr>
      <w:r w:rsidRPr="00CF4CE3">
        <w:rPr>
          <w:i/>
          <w:iCs/>
          <w:lang w:val="fr-FR"/>
        </w:rPr>
        <w:br w:type="page"/>
      </w:r>
    </w:p>
    <w:p w14:paraId="50921832" w14:textId="77777777" w:rsidR="00D80E1F" w:rsidRPr="00CF4CE3" w:rsidRDefault="00D80E1F" w:rsidP="00D80E1F">
      <w:pPr>
        <w:suppressAutoHyphens w:val="0"/>
        <w:spacing w:before="120" w:after="120" w:line="240" w:lineRule="auto"/>
        <w:ind w:left="1134" w:right="1134"/>
        <w:rPr>
          <w:i/>
          <w:iCs/>
          <w:lang w:val="fr-FR"/>
        </w:rPr>
      </w:pPr>
      <w:r w:rsidRPr="00CF4CE3">
        <w:rPr>
          <w:i/>
          <w:iCs/>
          <w:lang w:val="fr-FR"/>
        </w:rPr>
        <w:lastRenderedPageBreak/>
        <w:t>Male 1:</w:t>
      </w:r>
    </w:p>
    <w:p w14:paraId="0FB71BC5" w14:textId="77777777" w:rsidR="00D80E1F" w:rsidRPr="00CF4CE3" w:rsidRDefault="00D80E1F" w:rsidP="00D80E1F">
      <w:pPr>
        <w:suppressAutoHyphens w:val="0"/>
        <w:spacing w:before="120" w:after="120" w:line="240" w:lineRule="auto"/>
        <w:ind w:left="1134" w:right="1134"/>
        <w:rPr>
          <w:lang w:val="fr-FR"/>
        </w:rPr>
      </w:pPr>
      <w:r w:rsidRPr="00CF4CE3">
        <w:rPr>
          <w:lang w:val="fr-FR"/>
        </w:rPr>
        <w:t>Vous avez du plaisir à jouer avec ceux qui ont un bon caractère.</w:t>
      </w:r>
    </w:p>
    <w:p w14:paraId="7EB113BA" w14:textId="77777777" w:rsidR="00D80E1F" w:rsidRPr="00CF4CE3" w:rsidRDefault="00D80E1F" w:rsidP="00D80E1F">
      <w:pPr>
        <w:suppressAutoHyphens w:val="0"/>
        <w:spacing w:before="120" w:after="120" w:line="240" w:lineRule="auto"/>
        <w:ind w:left="1134" w:right="1134"/>
        <w:rPr>
          <w:lang w:val="fr-FR"/>
        </w:rPr>
      </w:pPr>
      <w:r w:rsidRPr="00CF4CE3">
        <w:rPr>
          <w:lang w:val="fr-FR"/>
        </w:rPr>
        <w:t>Le chevrier a corné pour rassembler ses moutons.</w:t>
      </w:r>
    </w:p>
    <w:p w14:paraId="6A4ECB7E" w14:textId="77777777" w:rsidR="00D80E1F" w:rsidRPr="00CF4CE3" w:rsidRDefault="00D80E1F" w:rsidP="00D80E1F">
      <w:pPr>
        <w:suppressAutoHyphens w:val="0"/>
        <w:spacing w:before="120" w:after="120" w:line="240" w:lineRule="auto"/>
        <w:ind w:left="1134" w:right="1134"/>
        <w:rPr>
          <w:i/>
          <w:iCs/>
          <w:lang w:val="fr-FR"/>
        </w:rPr>
      </w:pPr>
      <w:r w:rsidRPr="00CF4CE3">
        <w:rPr>
          <w:i/>
          <w:iCs/>
          <w:lang w:val="fr-FR"/>
        </w:rPr>
        <w:t>Male 2:</w:t>
      </w:r>
    </w:p>
    <w:p w14:paraId="6BE1839A" w14:textId="77777777" w:rsidR="00D80E1F" w:rsidRPr="00CF4CE3" w:rsidRDefault="00D80E1F" w:rsidP="00D80E1F">
      <w:pPr>
        <w:suppressAutoHyphens w:val="0"/>
        <w:spacing w:before="120" w:after="120" w:line="240" w:lineRule="auto"/>
        <w:ind w:left="1134" w:right="1134"/>
        <w:rPr>
          <w:lang w:val="fr-FR"/>
        </w:rPr>
      </w:pPr>
      <w:r w:rsidRPr="00CF4CE3">
        <w:rPr>
          <w:lang w:val="fr-FR"/>
        </w:rPr>
        <w:t>Ma mère et moi faisons de courtes promenades.</w:t>
      </w:r>
    </w:p>
    <w:p w14:paraId="45829B30" w14:textId="77777777" w:rsidR="00D80E1F" w:rsidRPr="00CF4CE3" w:rsidRDefault="00D80E1F" w:rsidP="00D80E1F">
      <w:pPr>
        <w:suppressAutoHyphens w:val="0"/>
        <w:spacing w:before="120" w:after="120" w:line="240" w:lineRule="auto"/>
        <w:ind w:left="1134" w:right="1134"/>
        <w:rPr>
          <w:lang w:val="fr-FR"/>
        </w:rPr>
      </w:pPr>
      <w:r w:rsidRPr="00CF4CE3">
        <w:rPr>
          <w:lang w:val="fr-FR"/>
        </w:rPr>
        <w:t>La poupée fait la joie de cette très jeune fille.</w:t>
      </w:r>
    </w:p>
    <w:p w14:paraId="3E885E2C" w14:textId="77777777" w:rsidR="00D80E1F" w:rsidRPr="00CF4CE3" w:rsidRDefault="00D80E1F" w:rsidP="00D80E1F">
      <w:pPr>
        <w:suppressAutoHyphens w:val="0"/>
        <w:spacing w:before="120" w:after="120" w:line="240" w:lineRule="auto"/>
        <w:ind w:left="1134" w:right="1134"/>
        <w:rPr>
          <w:lang w:val="fr-FR"/>
        </w:rPr>
      </w:pPr>
    </w:p>
    <w:p w14:paraId="1091A0BE" w14:textId="77777777" w:rsidR="00D80E1F" w:rsidRPr="00CF4CE3" w:rsidRDefault="00D80E1F" w:rsidP="00D80E1F">
      <w:pPr>
        <w:suppressAutoHyphens w:val="0"/>
        <w:spacing w:before="120" w:after="120" w:line="240" w:lineRule="auto"/>
        <w:ind w:left="1134" w:right="1134"/>
        <w:jc w:val="center"/>
        <w:outlineLvl w:val="2"/>
        <w:rPr>
          <w:lang w:val="de-DE"/>
        </w:rPr>
      </w:pPr>
      <w:bookmarkStart w:id="172" w:name="_Toc315265558"/>
      <w:bookmarkStart w:id="173" w:name="_Toc456777197"/>
      <w:r w:rsidRPr="00CF4CE3">
        <w:rPr>
          <w:lang w:val="de-DE"/>
        </w:rPr>
        <w:t>German</w:t>
      </w:r>
      <w:bookmarkEnd w:id="171"/>
      <w:bookmarkEnd w:id="172"/>
      <w:bookmarkEnd w:id="173"/>
    </w:p>
    <w:p w14:paraId="3DD05BEF"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Female 1:</w:t>
      </w:r>
    </w:p>
    <w:p w14:paraId="7D63C187" w14:textId="77777777" w:rsidR="00D80E1F" w:rsidRPr="00CF4CE3" w:rsidRDefault="00D80E1F" w:rsidP="00D80E1F">
      <w:pPr>
        <w:suppressAutoHyphens w:val="0"/>
        <w:spacing w:before="120" w:after="120" w:line="240" w:lineRule="auto"/>
        <w:ind w:left="1134" w:right="1134"/>
        <w:rPr>
          <w:lang w:val="de-DE"/>
        </w:rPr>
      </w:pPr>
      <w:r w:rsidRPr="00CF4CE3">
        <w:rPr>
          <w:lang w:val="de-DE"/>
        </w:rPr>
        <w:t>Zarter Blumenduft erfüllt den Saal.</w:t>
      </w:r>
    </w:p>
    <w:p w14:paraId="770452D9" w14:textId="77777777" w:rsidR="00D80E1F" w:rsidRPr="00CF4CE3" w:rsidRDefault="00D80E1F" w:rsidP="00D80E1F">
      <w:pPr>
        <w:suppressAutoHyphens w:val="0"/>
        <w:spacing w:before="120" w:after="120" w:line="240" w:lineRule="auto"/>
        <w:ind w:left="1134" w:right="1134"/>
        <w:rPr>
          <w:lang w:val="de-DE"/>
        </w:rPr>
      </w:pPr>
      <w:r w:rsidRPr="00CF4CE3">
        <w:rPr>
          <w:lang w:val="de-DE"/>
        </w:rPr>
        <w:t>Wisch den Tisch doch später ab.</w:t>
      </w:r>
    </w:p>
    <w:p w14:paraId="7BEB43F1"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Female 2:</w:t>
      </w:r>
    </w:p>
    <w:p w14:paraId="0B9A7129" w14:textId="77777777" w:rsidR="00D80E1F" w:rsidRPr="00CF4CE3" w:rsidRDefault="00D80E1F" w:rsidP="00D80E1F">
      <w:pPr>
        <w:suppressAutoHyphens w:val="0"/>
        <w:spacing w:before="120" w:after="120" w:line="240" w:lineRule="auto"/>
        <w:ind w:left="1134" w:right="1134"/>
        <w:rPr>
          <w:lang w:val="de-DE"/>
        </w:rPr>
      </w:pPr>
      <w:r w:rsidRPr="00CF4CE3">
        <w:rPr>
          <w:lang w:val="de-DE"/>
        </w:rPr>
        <w:t>Sekunden entscheiden über Leben.</w:t>
      </w:r>
    </w:p>
    <w:p w14:paraId="3EF3E811" w14:textId="77777777" w:rsidR="00D80E1F" w:rsidRPr="00CF4CE3" w:rsidRDefault="00D80E1F" w:rsidP="00D80E1F">
      <w:pPr>
        <w:suppressAutoHyphens w:val="0"/>
        <w:spacing w:before="120" w:after="120" w:line="240" w:lineRule="auto"/>
        <w:ind w:left="1134" w:right="1134"/>
        <w:rPr>
          <w:lang w:val="de-DE"/>
        </w:rPr>
      </w:pPr>
      <w:r w:rsidRPr="00CF4CE3">
        <w:rPr>
          <w:lang w:val="de-DE"/>
        </w:rPr>
        <w:t>Flieder lockt nicht nur die Bienen.</w:t>
      </w:r>
    </w:p>
    <w:p w14:paraId="2E1ABA87"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Male 1:</w:t>
      </w:r>
    </w:p>
    <w:p w14:paraId="5272AB87" w14:textId="77777777" w:rsidR="00D80E1F" w:rsidRPr="00CF4CE3" w:rsidRDefault="00D80E1F" w:rsidP="00D80E1F">
      <w:pPr>
        <w:suppressAutoHyphens w:val="0"/>
        <w:spacing w:before="120" w:after="120" w:line="240" w:lineRule="auto"/>
        <w:ind w:left="1134" w:right="1134"/>
        <w:rPr>
          <w:lang w:val="de-DE"/>
        </w:rPr>
      </w:pPr>
      <w:r w:rsidRPr="00CF4CE3">
        <w:rPr>
          <w:lang w:val="de-DE"/>
        </w:rPr>
        <w:t>Gegen Dummheit ist kein Kraut gewachsen.</w:t>
      </w:r>
    </w:p>
    <w:p w14:paraId="142B35C2" w14:textId="77777777" w:rsidR="00D80E1F" w:rsidRPr="00CF4CE3" w:rsidRDefault="00D80E1F" w:rsidP="00D80E1F">
      <w:pPr>
        <w:suppressAutoHyphens w:val="0"/>
        <w:spacing w:before="120" w:after="120" w:line="240" w:lineRule="auto"/>
        <w:ind w:left="1134" w:right="1134"/>
        <w:rPr>
          <w:lang w:val="de-DE"/>
        </w:rPr>
      </w:pPr>
      <w:r w:rsidRPr="00CF4CE3">
        <w:rPr>
          <w:lang w:val="de-DE"/>
        </w:rPr>
        <w:t>Alles wurde wieder abgesagt.</w:t>
      </w:r>
    </w:p>
    <w:p w14:paraId="58BA138A"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Male 2:</w:t>
      </w:r>
    </w:p>
    <w:p w14:paraId="758C7A95" w14:textId="77777777" w:rsidR="00D80E1F" w:rsidRPr="00CF4CE3" w:rsidRDefault="00D80E1F" w:rsidP="00D80E1F">
      <w:pPr>
        <w:suppressAutoHyphens w:val="0"/>
        <w:spacing w:before="120" w:after="120" w:line="240" w:lineRule="auto"/>
        <w:ind w:left="1134" w:right="1134"/>
        <w:rPr>
          <w:lang w:val="de-DE"/>
        </w:rPr>
      </w:pPr>
      <w:r w:rsidRPr="00CF4CE3">
        <w:rPr>
          <w:lang w:val="de-DE"/>
        </w:rPr>
        <w:t>Überquere die Strasse vorsichtig.</w:t>
      </w:r>
    </w:p>
    <w:p w14:paraId="2947A416" w14:textId="77777777" w:rsidR="00D80E1F" w:rsidRPr="00CF4CE3" w:rsidRDefault="00D80E1F" w:rsidP="00D80E1F">
      <w:pPr>
        <w:suppressAutoHyphens w:val="0"/>
        <w:spacing w:before="120" w:after="120" w:line="240" w:lineRule="auto"/>
        <w:ind w:left="1134" w:right="1134"/>
        <w:rPr>
          <w:lang w:val="de-DE"/>
        </w:rPr>
      </w:pPr>
      <w:r w:rsidRPr="00CF4CE3">
        <w:rPr>
          <w:lang w:val="de-DE"/>
        </w:rPr>
        <w:t>Die drei Männer sind begeistert.</w:t>
      </w:r>
    </w:p>
    <w:p w14:paraId="3C6EA082" w14:textId="77777777" w:rsidR="00D80E1F" w:rsidRPr="00CF4CE3" w:rsidRDefault="00D80E1F" w:rsidP="00D80E1F">
      <w:pPr>
        <w:suppressAutoHyphens w:val="0"/>
        <w:spacing w:before="120" w:after="120" w:line="240" w:lineRule="auto"/>
        <w:ind w:left="1134" w:right="1134"/>
        <w:rPr>
          <w:lang w:val="de-DE"/>
        </w:rPr>
      </w:pPr>
    </w:p>
    <w:p w14:paraId="7B105DC2" w14:textId="77777777" w:rsidR="00D80E1F" w:rsidRPr="00CF4CE3" w:rsidRDefault="00D80E1F" w:rsidP="00D80E1F">
      <w:pPr>
        <w:suppressAutoHyphens w:val="0"/>
        <w:spacing w:before="120" w:after="120" w:line="240" w:lineRule="auto"/>
        <w:ind w:left="1134" w:right="1134"/>
        <w:jc w:val="center"/>
        <w:outlineLvl w:val="2"/>
        <w:rPr>
          <w:lang w:val="de-DE"/>
        </w:rPr>
      </w:pPr>
      <w:bookmarkStart w:id="174" w:name="_Toc315265559"/>
      <w:bookmarkStart w:id="175" w:name="_Toc456777198"/>
      <w:r w:rsidRPr="00CF4CE3">
        <w:rPr>
          <w:lang w:val="de-DE"/>
        </w:rPr>
        <w:t>German (fullband)</w:t>
      </w:r>
      <w:bookmarkEnd w:id="174"/>
      <w:bookmarkEnd w:id="175"/>
    </w:p>
    <w:p w14:paraId="3DE9E712"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Female 1:</w:t>
      </w:r>
    </w:p>
    <w:p w14:paraId="5152604D" w14:textId="77777777" w:rsidR="00D80E1F" w:rsidRPr="00CF4CE3" w:rsidRDefault="00D80E1F" w:rsidP="00D80E1F">
      <w:pPr>
        <w:suppressAutoHyphens w:val="0"/>
        <w:spacing w:before="120" w:after="120" w:line="240" w:lineRule="auto"/>
        <w:ind w:left="1134" w:right="1134"/>
        <w:rPr>
          <w:lang w:val="de-DE"/>
        </w:rPr>
      </w:pPr>
      <w:r w:rsidRPr="00CF4CE3">
        <w:rPr>
          <w:lang w:val="de-DE"/>
        </w:rPr>
        <w:t>Im Fernsehen wurde alles gezeigt,</w:t>
      </w:r>
    </w:p>
    <w:p w14:paraId="60453DBE" w14:textId="77777777" w:rsidR="00D80E1F" w:rsidRPr="00CF4CE3" w:rsidRDefault="00D80E1F" w:rsidP="00D80E1F">
      <w:pPr>
        <w:suppressAutoHyphens w:val="0"/>
        <w:spacing w:before="120" w:after="120" w:line="240" w:lineRule="auto"/>
        <w:ind w:left="1134" w:right="1134"/>
        <w:rPr>
          <w:lang w:val="de-DE"/>
        </w:rPr>
      </w:pPr>
      <w:r w:rsidRPr="00CF4CE3">
        <w:rPr>
          <w:lang w:val="de-DE"/>
        </w:rPr>
        <w:t>Alle haben nur einen Wunsch.</w:t>
      </w:r>
    </w:p>
    <w:p w14:paraId="5B5E7EB5"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Female 2:</w:t>
      </w:r>
    </w:p>
    <w:p w14:paraId="532FDA0B" w14:textId="77777777" w:rsidR="00D80E1F" w:rsidRPr="00CF4CE3" w:rsidRDefault="00D80E1F" w:rsidP="00D80E1F">
      <w:pPr>
        <w:suppressAutoHyphens w:val="0"/>
        <w:spacing w:before="120" w:after="120" w:line="240" w:lineRule="auto"/>
        <w:ind w:left="1134" w:right="1134"/>
        <w:rPr>
          <w:lang w:val="de-DE"/>
        </w:rPr>
      </w:pPr>
      <w:r w:rsidRPr="00CF4CE3">
        <w:rPr>
          <w:lang w:val="de-DE"/>
        </w:rPr>
        <w:t>Kinder naschen Süßigkeiten.</w:t>
      </w:r>
    </w:p>
    <w:p w14:paraId="6DCCAE3C" w14:textId="77777777" w:rsidR="00D80E1F" w:rsidRPr="00CF4CE3" w:rsidRDefault="00D80E1F" w:rsidP="00D80E1F">
      <w:pPr>
        <w:suppressAutoHyphens w:val="0"/>
        <w:spacing w:before="120" w:after="120" w:line="240" w:lineRule="auto"/>
        <w:ind w:left="1134" w:right="1134"/>
        <w:rPr>
          <w:lang w:val="de-DE"/>
        </w:rPr>
      </w:pPr>
      <w:r w:rsidRPr="00CF4CE3">
        <w:rPr>
          <w:lang w:val="de-DE"/>
        </w:rPr>
        <w:t>Der Boden ist viel zu trocken.</w:t>
      </w:r>
    </w:p>
    <w:p w14:paraId="6045369F"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Male 1:</w:t>
      </w:r>
    </w:p>
    <w:p w14:paraId="5A4D514B" w14:textId="77777777" w:rsidR="00D80E1F" w:rsidRPr="00CF4CE3" w:rsidRDefault="00D80E1F" w:rsidP="00D80E1F">
      <w:pPr>
        <w:suppressAutoHyphens w:val="0"/>
        <w:spacing w:before="120" w:after="120" w:line="240" w:lineRule="auto"/>
        <w:ind w:left="1134" w:right="1134"/>
        <w:rPr>
          <w:lang w:val="de-DE"/>
        </w:rPr>
      </w:pPr>
      <w:r w:rsidRPr="00CF4CE3">
        <w:rPr>
          <w:lang w:val="de-DE"/>
        </w:rPr>
        <w:t>Mit einem Male kam die Sonne durch.</w:t>
      </w:r>
    </w:p>
    <w:p w14:paraId="63349AC9" w14:textId="77777777" w:rsidR="00D80E1F" w:rsidRPr="00CF4CE3" w:rsidRDefault="00D80E1F" w:rsidP="00D80E1F">
      <w:pPr>
        <w:suppressAutoHyphens w:val="0"/>
        <w:spacing w:before="120" w:after="120" w:line="240" w:lineRule="auto"/>
        <w:ind w:left="1134" w:right="1134"/>
        <w:rPr>
          <w:lang w:val="de-DE"/>
        </w:rPr>
      </w:pPr>
      <w:r w:rsidRPr="00CF4CE3">
        <w:rPr>
          <w:lang w:val="de-DE"/>
        </w:rPr>
        <w:t>Das Telefon klingelt wieder.</w:t>
      </w:r>
    </w:p>
    <w:p w14:paraId="74230A7A" w14:textId="77777777" w:rsidR="00D80E1F" w:rsidRPr="00CF4CE3" w:rsidRDefault="00D80E1F" w:rsidP="00D80E1F">
      <w:pPr>
        <w:suppressAutoHyphens w:val="0"/>
        <w:spacing w:before="120" w:after="120" w:line="240" w:lineRule="auto"/>
        <w:ind w:left="1134" w:right="1134"/>
        <w:rPr>
          <w:i/>
          <w:iCs/>
          <w:lang w:val="de-DE"/>
        </w:rPr>
      </w:pPr>
      <w:r w:rsidRPr="00CF4CE3">
        <w:rPr>
          <w:i/>
          <w:iCs/>
          <w:lang w:val="de-DE"/>
        </w:rPr>
        <w:t>Male 2:</w:t>
      </w:r>
    </w:p>
    <w:p w14:paraId="7F55D504" w14:textId="77777777" w:rsidR="00D80E1F" w:rsidRPr="00CF4CE3" w:rsidRDefault="00D80E1F" w:rsidP="00D80E1F">
      <w:pPr>
        <w:suppressAutoHyphens w:val="0"/>
        <w:spacing w:before="120" w:after="120" w:line="240" w:lineRule="auto"/>
        <w:ind w:left="1134" w:right="1134"/>
        <w:rPr>
          <w:lang w:val="de-DE"/>
        </w:rPr>
      </w:pPr>
      <w:r w:rsidRPr="00CF4CE3">
        <w:rPr>
          <w:lang w:val="de-DE"/>
        </w:rPr>
        <w:t>Sekunden entscheiden über Leben.</w:t>
      </w:r>
    </w:p>
    <w:p w14:paraId="1AD9ED78" w14:textId="77777777" w:rsidR="00D80E1F" w:rsidRPr="00CF4CE3" w:rsidRDefault="00D80E1F" w:rsidP="00D80E1F">
      <w:pPr>
        <w:suppressAutoHyphens w:val="0"/>
        <w:spacing w:before="120" w:after="120" w:line="240" w:lineRule="auto"/>
        <w:ind w:left="1134" w:right="1134"/>
        <w:rPr>
          <w:lang w:val="de-DE"/>
        </w:rPr>
      </w:pPr>
      <w:r w:rsidRPr="00CF4CE3">
        <w:rPr>
          <w:lang w:val="de-DE"/>
        </w:rPr>
        <w:t>Flieder lockt nicht nur die Bienen.</w:t>
      </w:r>
    </w:p>
    <w:p w14:paraId="3577E78A" w14:textId="77777777" w:rsidR="00D80E1F" w:rsidRPr="00CF4CE3" w:rsidRDefault="00D80E1F" w:rsidP="00D80E1F">
      <w:pPr>
        <w:suppressAutoHyphens w:val="0"/>
        <w:spacing w:before="120" w:after="120" w:line="240" w:lineRule="auto"/>
        <w:ind w:left="1134" w:right="1134"/>
        <w:rPr>
          <w:lang w:val="de-DE"/>
        </w:rPr>
      </w:pPr>
    </w:p>
    <w:p w14:paraId="53FA75E5" w14:textId="77777777" w:rsidR="00D80E1F" w:rsidRPr="007116D4" w:rsidRDefault="00D80E1F" w:rsidP="00D80E1F">
      <w:pPr>
        <w:keepNext/>
        <w:keepLines/>
        <w:suppressAutoHyphens w:val="0"/>
        <w:spacing w:before="120" w:after="120" w:line="240" w:lineRule="auto"/>
        <w:ind w:left="1134" w:right="1134"/>
        <w:jc w:val="center"/>
        <w:outlineLvl w:val="2"/>
        <w:rPr>
          <w:lang w:val="it-IT"/>
        </w:rPr>
      </w:pPr>
      <w:bookmarkStart w:id="176" w:name="_Toc182630685"/>
      <w:bookmarkStart w:id="177" w:name="_Toc315265560"/>
      <w:bookmarkStart w:id="178" w:name="_Toc315265880"/>
      <w:bookmarkStart w:id="179" w:name="_Toc456777199"/>
      <w:r w:rsidRPr="007116D4">
        <w:rPr>
          <w:lang w:val="it-IT"/>
        </w:rPr>
        <w:lastRenderedPageBreak/>
        <w:t>Italian</w:t>
      </w:r>
      <w:bookmarkEnd w:id="176"/>
      <w:r w:rsidRPr="007116D4">
        <w:rPr>
          <w:lang w:val="it-IT"/>
        </w:rPr>
        <w:t xml:space="preserve"> (fullband)</w:t>
      </w:r>
      <w:bookmarkEnd w:id="177"/>
      <w:bookmarkEnd w:id="178"/>
      <w:bookmarkEnd w:id="179"/>
    </w:p>
    <w:p w14:paraId="4A89A716" w14:textId="77777777" w:rsidR="00D80E1F" w:rsidRPr="007116D4" w:rsidRDefault="00D80E1F" w:rsidP="00D80E1F">
      <w:pPr>
        <w:keepNext/>
        <w:keepLines/>
        <w:suppressAutoHyphens w:val="0"/>
        <w:spacing w:before="120" w:after="120" w:line="240" w:lineRule="auto"/>
        <w:ind w:left="1134" w:right="1134"/>
        <w:rPr>
          <w:i/>
          <w:iCs/>
          <w:lang w:val="it-IT"/>
        </w:rPr>
      </w:pPr>
      <w:r w:rsidRPr="007116D4">
        <w:rPr>
          <w:i/>
          <w:iCs/>
          <w:lang w:val="it-IT"/>
        </w:rPr>
        <w:t>Female 1:</w:t>
      </w:r>
    </w:p>
    <w:p w14:paraId="1DDBC91E" w14:textId="77777777" w:rsidR="00D80E1F" w:rsidRPr="007116D4" w:rsidRDefault="00D80E1F" w:rsidP="00D80E1F">
      <w:pPr>
        <w:keepNext/>
        <w:keepLines/>
        <w:suppressAutoHyphens w:val="0"/>
        <w:spacing w:before="120" w:after="120" w:line="240" w:lineRule="auto"/>
        <w:ind w:left="1134" w:right="1134"/>
        <w:rPr>
          <w:lang w:val="it-IT"/>
        </w:rPr>
      </w:pPr>
      <w:r w:rsidRPr="007116D4">
        <w:rPr>
          <w:lang w:val="it-IT"/>
        </w:rPr>
        <w:t>Non bisogna credere che sia vero tutto quello che dice la gente. Tu non conosci ancora gli uomini, non conosci il mondo.</w:t>
      </w:r>
    </w:p>
    <w:p w14:paraId="13BF3A60" w14:textId="77777777" w:rsidR="00D80E1F" w:rsidRPr="007116D4" w:rsidRDefault="00D80E1F" w:rsidP="00D80E1F">
      <w:pPr>
        <w:suppressAutoHyphens w:val="0"/>
        <w:spacing w:before="120" w:after="120" w:line="240" w:lineRule="auto"/>
        <w:ind w:left="1134" w:right="1134"/>
        <w:rPr>
          <w:lang w:val="it-IT"/>
        </w:rPr>
      </w:pPr>
      <w:r w:rsidRPr="007116D4">
        <w:rPr>
          <w:lang w:val="it-IT"/>
        </w:rPr>
        <w:t>Dopo tanto tempo non ricordo più dove ho messo quella bella foto, ma se aspetti un po</w:t>
      </w:r>
      <w:r w:rsidR="00F72A30" w:rsidRPr="007116D4">
        <w:rPr>
          <w:lang w:val="it-IT"/>
        </w:rPr>
        <w:t>'</w:t>
      </w:r>
      <w:r w:rsidRPr="007116D4">
        <w:rPr>
          <w:lang w:val="it-IT"/>
        </w:rPr>
        <w:t xml:space="preserve"> la cerco e te la prendo.</w:t>
      </w:r>
    </w:p>
    <w:p w14:paraId="2A2F2A60" w14:textId="77777777" w:rsidR="00D80E1F" w:rsidRPr="007116D4" w:rsidRDefault="00D80E1F" w:rsidP="00D80E1F">
      <w:pPr>
        <w:suppressAutoHyphens w:val="0"/>
        <w:spacing w:before="120" w:after="120" w:line="240" w:lineRule="auto"/>
        <w:ind w:left="1134" w:right="1134"/>
        <w:rPr>
          <w:i/>
          <w:iCs/>
          <w:lang w:val="it-IT"/>
        </w:rPr>
      </w:pPr>
      <w:r w:rsidRPr="007116D4">
        <w:rPr>
          <w:i/>
          <w:iCs/>
          <w:lang w:val="it-IT"/>
        </w:rPr>
        <w:t>Female 2:</w:t>
      </w:r>
    </w:p>
    <w:p w14:paraId="6E7972DF" w14:textId="77777777" w:rsidR="00D80E1F" w:rsidRPr="007116D4" w:rsidRDefault="00D80E1F" w:rsidP="00D80E1F">
      <w:pPr>
        <w:suppressAutoHyphens w:val="0"/>
        <w:spacing w:before="120" w:after="120" w:line="240" w:lineRule="auto"/>
        <w:ind w:left="1134" w:right="1134"/>
        <w:rPr>
          <w:lang w:val="it-IT"/>
        </w:rPr>
      </w:pPr>
      <w:r w:rsidRPr="007116D4">
        <w:rPr>
          <w:lang w:val="it-IT"/>
        </w:rPr>
        <w:t>Questo tormento durerà ancora qualche ora. Forse un giorno poi tutto finirà e tu potrai tornare a casa nella tua terra.</w:t>
      </w:r>
    </w:p>
    <w:p w14:paraId="4438D896" w14:textId="77777777" w:rsidR="00D80E1F" w:rsidRPr="007116D4" w:rsidRDefault="00D80E1F" w:rsidP="00D80E1F">
      <w:pPr>
        <w:suppressAutoHyphens w:val="0"/>
        <w:spacing w:before="120" w:after="120" w:line="240" w:lineRule="auto"/>
        <w:ind w:left="1134" w:right="1134"/>
        <w:rPr>
          <w:lang w:val="it-IT"/>
        </w:rPr>
      </w:pPr>
      <w:r w:rsidRPr="007116D4">
        <w:rPr>
          <w:lang w:val="it-IT"/>
        </w:rPr>
        <w:t>Lucio era certo che sarebbe diventato una persona importante, un uomo politico o magari un ministro. Aveva a cuore il bene della società.</w:t>
      </w:r>
    </w:p>
    <w:p w14:paraId="53D9CAD5" w14:textId="77777777" w:rsidR="00D80E1F" w:rsidRPr="007116D4" w:rsidRDefault="00D80E1F" w:rsidP="00D80E1F">
      <w:pPr>
        <w:suppressAutoHyphens w:val="0"/>
        <w:spacing w:before="120" w:after="120" w:line="240" w:lineRule="auto"/>
        <w:ind w:left="1134" w:right="1134"/>
        <w:rPr>
          <w:i/>
          <w:iCs/>
          <w:lang w:val="it-IT"/>
        </w:rPr>
      </w:pPr>
      <w:r w:rsidRPr="007116D4">
        <w:rPr>
          <w:i/>
          <w:iCs/>
          <w:lang w:val="it-IT"/>
        </w:rPr>
        <w:t>Male 1:</w:t>
      </w:r>
    </w:p>
    <w:p w14:paraId="65472D23" w14:textId="77777777" w:rsidR="00D80E1F" w:rsidRPr="007116D4" w:rsidRDefault="00D80E1F" w:rsidP="00D80E1F">
      <w:pPr>
        <w:suppressAutoHyphens w:val="0"/>
        <w:spacing w:before="120" w:after="120" w:line="240" w:lineRule="auto"/>
        <w:ind w:left="1134" w:right="1134"/>
        <w:rPr>
          <w:lang w:val="it-IT"/>
        </w:rPr>
      </w:pPr>
      <w:r w:rsidRPr="007116D4">
        <w:rPr>
          <w:lang w:val="it-IT"/>
        </w:rPr>
        <w:t>Non bisogna credere che sia vero tutto quello che dice la gente tu non conosci ancora gli uomini, non conosci il mondo.</w:t>
      </w:r>
    </w:p>
    <w:p w14:paraId="769B76CC" w14:textId="77777777" w:rsidR="00D80E1F" w:rsidRPr="007116D4" w:rsidRDefault="00D80E1F" w:rsidP="00D80E1F">
      <w:pPr>
        <w:suppressAutoHyphens w:val="0"/>
        <w:spacing w:before="120" w:after="120" w:line="240" w:lineRule="auto"/>
        <w:ind w:left="1134" w:right="1134"/>
        <w:rPr>
          <w:lang w:val="it-IT"/>
        </w:rPr>
      </w:pPr>
      <w:r w:rsidRPr="007116D4">
        <w:rPr>
          <w:lang w:val="it-IT"/>
        </w:rPr>
        <w:t>Dopo tanto tempo non ricordo più dove ho messo quella bella foto ma se aspetti un po</w:t>
      </w:r>
      <w:r w:rsidR="00F72A30" w:rsidRPr="007116D4">
        <w:rPr>
          <w:lang w:val="it-IT"/>
        </w:rPr>
        <w:t>'</w:t>
      </w:r>
      <w:r w:rsidRPr="007116D4">
        <w:rPr>
          <w:lang w:val="it-IT"/>
        </w:rPr>
        <w:t xml:space="preserve"> la cerco e te la prendo.</w:t>
      </w:r>
    </w:p>
    <w:p w14:paraId="45295D34" w14:textId="77777777" w:rsidR="00D80E1F" w:rsidRPr="007116D4" w:rsidRDefault="00D80E1F" w:rsidP="00D80E1F">
      <w:pPr>
        <w:suppressAutoHyphens w:val="0"/>
        <w:spacing w:before="120" w:after="120" w:line="240" w:lineRule="auto"/>
        <w:ind w:left="1134" w:right="1134"/>
        <w:rPr>
          <w:i/>
          <w:iCs/>
          <w:lang w:val="it-IT"/>
        </w:rPr>
      </w:pPr>
      <w:r w:rsidRPr="007116D4">
        <w:rPr>
          <w:i/>
          <w:iCs/>
          <w:lang w:val="it-IT"/>
        </w:rPr>
        <w:t>Male 2:</w:t>
      </w:r>
    </w:p>
    <w:p w14:paraId="5EE97FB6" w14:textId="77777777" w:rsidR="00D80E1F" w:rsidRPr="007116D4" w:rsidRDefault="00D80E1F" w:rsidP="00D80E1F">
      <w:pPr>
        <w:suppressAutoHyphens w:val="0"/>
        <w:spacing w:before="120" w:after="120" w:line="240" w:lineRule="auto"/>
        <w:ind w:left="1134" w:right="1134"/>
        <w:rPr>
          <w:lang w:val="it-IT"/>
        </w:rPr>
      </w:pPr>
      <w:r w:rsidRPr="007116D4">
        <w:rPr>
          <w:lang w:val="it-IT"/>
        </w:rPr>
        <w:t>Questo tormento durerà ancora qualche ora. Forse un giorno poi tutto finirà e tu potrai tornare a casa nella tua terra.</w:t>
      </w:r>
    </w:p>
    <w:p w14:paraId="3ED55191" w14:textId="77777777" w:rsidR="00D80E1F" w:rsidRPr="007116D4" w:rsidRDefault="00D80E1F" w:rsidP="00795007">
      <w:pPr>
        <w:suppressAutoHyphens w:val="0"/>
        <w:spacing w:before="120" w:after="240" w:line="240" w:lineRule="auto"/>
        <w:ind w:left="1134" w:right="1134"/>
        <w:rPr>
          <w:lang w:val="it-IT"/>
        </w:rPr>
      </w:pPr>
      <w:r w:rsidRPr="007116D4">
        <w:rPr>
          <w:lang w:val="it-IT"/>
        </w:rPr>
        <w:t>Lucio era certo che sarebbe diventato una persona importante, un uomo politico o magari un ministro, aveva a cuore il bene della società.</w:t>
      </w:r>
    </w:p>
    <w:p w14:paraId="5B22A8EA" w14:textId="77777777" w:rsidR="00D80E1F" w:rsidRPr="007116D4" w:rsidRDefault="00D80E1F" w:rsidP="00D80E1F">
      <w:pPr>
        <w:suppressAutoHyphens w:val="0"/>
        <w:spacing w:before="120" w:after="120" w:line="240" w:lineRule="auto"/>
        <w:ind w:left="1134" w:right="1134"/>
        <w:jc w:val="center"/>
        <w:outlineLvl w:val="2"/>
        <w:rPr>
          <w:lang w:val="it-IT"/>
        </w:rPr>
      </w:pPr>
      <w:bookmarkStart w:id="180" w:name="_Toc182630686"/>
      <w:bookmarkStart w:id="181" w:name="_Toc315265561"/>
      <w:bookmarkStart w:id="182" w:name="_Toc315265881"/>
      <w:bookmarkStart w:id="183" w:name="_Toc456777200"/>
      <w:r w:rsidRPr="007116D4">
        <w:rPr>
          <w:lang w:val="it-IT"/>
        </w:rPr>
        <w:t>Japanese</w:t>
      </w:r>
      <w:bookmarkEnd w:id="180"/>
      <w:r w:rsidRPr="007116D4">
        <w:rPr>
          <w:lang w:val="it-IT"/>
        </w:rPr>
        <w:t xml:space="preserve"> (fullband)</w:t>
      </w:r>
      <w:bookmarkEnd w:id="181"/>
      <w:bookmarkEnd w:id="182"/>
      <w:bookmarkEnd w:id="183"/>
    </w:p>
    <w:p w14:paraId="5BB709EC" w14:textId="77777777" w:rsidR="00D80E1F" w:rsidRPr="007116D4" w:rsidRDefault="00D80E1F" w:rsidP="00D80E1F">
      <w:pPr>
        <w:suppressAutoHyphens w:val="0"/>
        <w:spacing w:before="120" w:after="120" w:line="240" w:lineRule="auto"/>
        <w:ind w:left="1134" w:right="1134"/>
        <w:rPr>
          <w:i/>
          <w:iCs/>
          <w:lang w:val="it-IT"/>
        </w:rPr>
      </w:pPr>
      <w:r w:rsidRPr="007116D4">
        <w:rPr>
          <w:i/>
          <w:iCs/>
          <w:lang w:val="it-IT"/>
        </w:rPr>
        <w:t>Female 1:</w:t>
      </w:r>
    </w:p>
    <w:p w14:paraId="180498AD" w14:textId="77777777" w:rsidR="00D80E1F" w:rsidRPr="007116D4" w:rsidRDefault="00D80E1F" w:rsidP="00D80E1F">
      <w:pPr>
        <w:suppressAutoHyphens w:val="0"/>
        <w:spacing w:before="120" w:after="120" w:line="240" w:lineRule="auto"/>
        <w:ind w:left="1134" w:right="1134"/>
        <w:rPr>
          <w:rFonts w:eastAsia="MS Mincho"/>
          <w:lang w:val="en-GB" w:eastAsia="ja-JP"/>
        </w:rPr>
      </w:pPr>
      <w:r w:rsidRPr="00CF4CE3">
        <w:rPr>
          <w:rFonts w:eastAsia="MS Mincho"/>
          <w:lang w:eastAsia="ja-JP"/>
        </w:rPr>
        <w:t>彼は鮎を釣る名人です。</w:t>
      </w:r>
    </w:p>
    <w:p w14:paraId="0361D495" w14:textId="77777777" w:rsidR="00D80E1F" w:rsidRPr="007116D4" w:rsidRDefault="00D80E1F" w:rsidP="00D80E1F">
      <w:pPr>
        <w:suppressAutoHyphens w:val="0"/>
        <w:spacing w:before="120" w:after="120" w:line="240" w:lineRule="auto"/>
        <w:ind w:left="1134" w:right="1134"/>
        <w:rPr>
          <w:lang w:val="de-DE"/>
        </w:rPr>
      </w:pPr>
      <w:r w:rsidRPr="007116D4">
        <w:rPr>
          <w:lang w:val="de-DE"/>
        </w:rPr>
        <w:t>Kare wa ayu wo tsuru meijin desu.</w:t>
      </w:r>
    </w:p>
    <w:p w14:paraId="5B25004A" w14:textId="77777777" w:rsidR="00D80E1F" w:rsidRPr="007116D4" w:rsidRDefault="00D80E1F" w:rsidP="00D80E1F">
      <w:pPr>
        <w:suppressAutoHyphens w:val="0"/>
        <w:spacing w:before="120" w:after="120" w:line="240" w:lineRule="auto"/>
        <w:ind w:left="1134" w:right="1134"/>
        <w:rPr>
          <w:rFonts w:eastAsia="MS Mincho"/>
          <w:lang w:val="de-DE" w:eastAsia="ja-JP"/>
        </w:rPr>
      </w:pPr>
      <w:r w:rsidRPr="00CF4CE3">
        <w:rPr>
          <w:rFonts w:eastAsia="MS Mincho"/>
          <w:lang w:eastAsia="ja-JP"/>
        </w:rPr>
        <w:t>古代エジプトで十進法の原理が作られました。</w:t>
      </w:r>
    </w:p>
    <w:p w14:paraId="3588FE82" w14:textId="77777777" w:rsidR="00D80E1F" w:rsidRPr="007116D4" w:rsidRDefault="00D80E1F" w:rsidP="00D80E1F">
      <w:pPr>
        <w:suppressAutoHyphens w:val="0"/>
        <w:spacing w:before="120" w:after="120" w:line="240" w:lineRule="auto"/>
        <w:ind w:left="1134" w:right="1134"/>
        <w:rPr>
          <w:lang w:val="es-ES"/>
        </w:rPr>
      </w:pPr>
      <w:r w:rsidRPr="007116D4">
        <w:rPr>
          <w:lang w:val="es-ES"/>
        </w:rPr>
        <w:t>Kodai ejipto de jusshinhou no genri ga tsukuraremashita.</w:t>
      </w:r>
    </w:p>
    <w:p w14:paraId="6398A315" w14:textId="77777777" w:rsidR="00D80E1F" w:rsidRPr="000A0936" w:rsidRDefault="00D80E1F" w:rsidP="00D80E1F">
      <w:pPr>
        <w:suppressAutoHyphens w:val="0"/>
        <w:spacing w:before="120" w:after="120" w:line="240" w:lineRule="auto"/>
        <w:ind w:left="1134" w:right="1134"/>
        <w:rPr>
          <w:i/>
          <w:iCs/>
          <w:lang w:val="es-ES" w:eastAsia="ja-JP"/>
        </w:rPr>
      </w:pPr>
      <w:r w:rsidRPr="000A0936">
        <w:rPr>
          <w:i/>
          <w:iCs/>
          <w:lang w:val="es-ES" w:eastAsia="ja-JP"/>
        </w:rPr>
        <w:t>Female 2:</w:t>
      </w:r>
    </w:p>
    <w:p w14:paraId="71B53F02" w14:textId="77777777" w:rsidR="00D80E1F" w:rsidRPr="000A0936" w:rsidRDefault="00D80E1F" w:rsidP="00D80E1F">
      <w:pPr>
        <w:suppressAutoHyphens w:val="0"/>
        <w:spacing w:before="120" w:after="120" w:line="240" w:lineRule="auto"/>
        <w:ind w:left="1134" w:right="1134"/>
        <w:rPr>
          <w:rFonts w:eastAsia="MS Mincho"/>
          <w:lang w:val="es-ES" w:eastAsia="ja-JP"/>
        </w:rPr>
      </w:pPr>
      <w:r w:rsidRPr="00CF4CE3">
        <w:rPr>
          <w:rFonts w:eastAsia="MS Mincho"/>
          <w:lang w:eastAsia="ja-JP"/>
        </w:rPr>
        <w:t>読書の楽しさを知ってください。</w:t>
      </w:r>
    </w:p>
    <w:p w14:paraId="513F1C86" w14:textId="77777777" w:rsidR="00D80E1F" w:rsidRPr="000A0936" w:rsidRDefault="00D80E1F" w:rsidP="00D80E1F">
      <w:pPr>
        <w:suppressAutoHyphens w:val="0"/>
        <w:spacing w:before="120" w:after="120" w:line="240" w:lineRule="auto"/>
        <w:ind w:left="1134" w:right="1134"/>
        <w:rPr>
          <w:lang w:val="es-ES"/>
        </w:rPr>
      </w:pPr>
      <w:r w:rsidRPr="000A0936">
        <w:rPr>
          <w:lang w:val="es-ES"/>
        </w:rPr>
        <w:t>Dokusho no tanoshisa wo shitte kudasai.</w:t>
      </w:r>
    </w:p>
    <w:p w14:paraId="7D3610A0" w14:textId="77777777" w:rsidR="00D80E1F" w:rsidRPr="000A0936" w:rsidRDefault="00D80E1F" w:rsidP="00D80E1F">
      <w:pPr>
        <w:suppressAutoHyphens w:val="0"/>
        <w:spacing w:before="120" w:after="120" w:line="240" w:lineRule="auto"/>
        <w:ind w:left="1134" w:right="1134"/>
        <w:rPr>
          <w:rFonts w:eastAsia="MS Mincho"/>
          <w:lang w:val="es-ES" w:eastAsia="ja-JP"/>
        </w:rPr>
      </w:pPr>
      <w:r w:rsidRPr="00CF4CE3">
        <w:rPr>
          <w:rFonts w:eastAsia="MS Mincho"/>
          <w:lang w:eastAsia="ja-JP"/>
        </w:rPr>
        <w:t>人間の価値は知識をどう活用するかで決まります。</w:t>
      </w:r>
    </w:p>
    <w:p w14:paraId="1E28C310" w14:textId="77777777" w:rsidR="00D80E1F" w:rsidRPr="000A0936" w:rsidRDefault="00D80E1F" w:rsidP="00D80E1F">
      <w:pPr>
        <w:suppressAutoHyphens w:val="0"/>
        <w:spacing w:before="120" w:after="120" w:line="240" w:lineRule="auto"/>
        <w:ind w:left="1134" w:right="1134"/>
        <w:rPr>
          <w:lang w:val="es-ES"/>
        </w:rPr>
      </w:pPr>
      <w:r w:rsidRPr="000A0936">
        <w:rPr>
          <w:lang w:val="es-ES"/>
        </w:rPr>
        <w:t>Ningen no kachi wa chishiki wo dou katsuyou suruka de kimarimasu.</w:t>
      </w:r>
    </w:p>
    <w:p w14:paraId="1CCFF6E2" w14:textId="77777777" w:rsidR="00D80E1F" w:rsidRPr="000A0936" w:rsidRDefault="00D80E1F" w:rsidP="00D80E1F">
      <w:pPr>
        <w:suppressAutoHyphens w:val="0"/>
        <w:spacing w:before="120" w:after="120" w:line="240" w:lineRule="auto"/>
        <w:ind w:left="1134" w:right="1134"/>
        <w:rPr>
          <w:i/>
          <w:iCs/>
          <w:lang w:val="es-ES" w:eastAsia="ja-JP"/>
        </w:rPr>
      </w:pPr>
      <w:r w:rsidRPr="000A0936">
        <w:rPr>
          <w:i/>
          <w:iCs/>
          <w:lang w:val="es-ES" w:eastAsia="ja-JP"/>
        </w:rPr>
        <w:t>Male 1:</w:t>
      </w:r>
    </w:p>
    <w:p w14:paraId="713F0D2C" w14:textId="77777777" w:rsidR="00D80E1F" w:rsidRPr="000A0936" w:rsidRDefault="00D80E1F" w:rsidP="00D80E1F">
      <w:pPr>
        <w:suppressAutoHyphens w:val="0"/>
        <w:spacing w:before="120" w:after="120" w:line="240" w:lineRule="auto"/>
        <w:ind w:left="1134" w:right="1134"/>
        <w:rPr>
          <w:rFonts w:eastAsia="MS Mincho"/>
          <w:lang w:val="es-ES" w:eastAsia="ja-JP"/>
        </w:rPr>
      </w:pPr>
      <w:r w:rsidRPr="00CF4CE3">
        <w:rPr>
          <w:rFonts w:eastAsia="MS Mincho"/>
          <w:lang w:eastAsia="ja-JP"/>
        </w:rPr>
        <w:t>彼女を説得しようとしても無駄です。</w:t>
      </w:r>
    </w:p>
    <w:p w14:paraId="1AE93F5B" w14:textId="77777777" w:rsidR="00D80E1F" w:rsidRPr="000A0936" w:rsidRDefault="00D80E1F" w:rsidP="00D80E1F">
      <w:pPr>
        <w:suppressAutoHyphens w:val="0"/>
        <w:spacing w:before="120" w:after="120" w:line="240" w:lineRule="auto"/>
        <w:ind w:left="1134" w:right="1134"/>
        <w:rPr>
          <w:lang w:val="es-ES"/>
        </w:rPr>
      </w:pPr>
      <w:r w:rsidRPr="000A0936">
        <w:rPr>
          <w:lang w:val="es-ES"/>
        </w:rPr>
        <w:t>Kanojo wo settoku shiyoutoshitemo mudadesu.</w:t>
      </w:r>
    </w:p>
    <w:p w14:paraId="01304EF8" w14:textId="77777777" w:rsidR="00D80E1F" w:rsidRPr="000A0936" w:rsidRDefault="00D80E1F" w:rsidP="00D80E1F">
      <w:pPr>
        <w:suppressAutoHyphens w:val="0"/>
        <w:spacing w:before="120" w:after="120" w:line="240" w:lineRule="auto"/>
        <w:ind w:left="1134" w:right="1134"/>
        <w:rPr>
          <w:rFonts w:eastAsia="MS Mincho"/>
          <w:lang w:val="es-ES" w:eastAsia="ja-JP"/>
        </w:rPr>
      </w:pPr>
      <w:r w:rsidRPr="00CF4CE3">
        <w:rPr>
          <w:rFonts w:eastAsia="MS Mincho"/>
          <w:lang w:eastAsia="ja-JP"/>
        </w:rPr>
        <w:t>その昔ガラスは大変めずらしいものでした。</w:t>
      </w:r>
    </w:p>
    <w:p w14:paraId="2C0D2B2C" w14:textId="69F85FE6" w:rsidR="00D80E1F" w:rsidRPr="000A0936" w:rsidRDefault="00D80E1F" w:rsidP="00795007">
      <w:pPr>
        <w:suppressAutoHyphens w:val="0"/>
        <w:spacing w:before="120" w:after="120" w:line="240" w:lineRule="auto"/>
        <w:ind w:left="1134" w:right="1134"/>
        <w:rPr>
          <w:i/>
          <w:iCs/>
          <w:lang w:val="es-ES" w:eastAsia="ja-JP"/>
        </w:rPr>
      </w:pPr>
      <w:r w:rsidRPr="000A0936">
        <w:rPr>
          <w:lang w:val="es-ES"/>
        </w:rPr>
        <w:t>Sono mukasi garasu wa taihen mezurashii monodeshita.</w:t>
      </w:r>
      <w:r w:rsidRPr="000A0936">
        <w:rPr>
          <w:i/>
          <w:iCs/>
          <w:lang w:val="es-ES" w:eastAsia="ja-JP"/>
        </w:rPr>
        <w:br w:type="page"/>
      </w:r>
    </w:p>
    <w:p w14:paraId="103E08C6" w14:textId="77777777" w:rsidR="00D80E1F" w:rsidRPr="000A0936" w:rsidRDefault="00D80E1F" w:rsidP="00D80E1F">
      <w:pPr>
        <w:suppressAutoHyphens w:val="0"/>
        <w:spacing w:before="120" w:after="120" w:line="240" w:lineRule="auto"/>
        <w:ind w:left="1134" w:right="1134"/>
        <w:rPr>
          <w:i/>
          <w:iCs/>
          <w:lang w:val="es-ES" w:eastAsia="ja-JP"/>
        </w:rPr>
      </w:pPr>
      <w:r w:rsidRPr="000A0936">
        <w:rPr>
          <w:i/>
          <w:iCs/>
          <w:lang w:val="es-ES" w:eastAsia="ja-JP"/>
        </w:rPr>
        <w:lastRenderedPageBreak/>
        <w:t>Male 2:</w:t>
      </w:r>
    </w:p>
    <w:p w14:paraId="36E33E3A" w14:textId="77777777" w:rsidR="00D80E1F" w:rsidRPr="000A0936" w:rsidRDefault="00D80E1F" w:rsidP="00D80E1F">
      <w:pPr>
        <w:suppressAutoHyphens w:val="0"/>
        <w:spacing w:before="120" w:after="120" w:line="240" w:lineRule="auto"/>
        <w:ind w:left="1134" w:right="1134"/>
        <w:rPr>
          <w:rFonts w:eastAsia="MS Mincho"/>
          <w:lang w:val="es-ES" w:eastAsia="ja-JP"/>
        </w:rPr>
      </w:pPr>
      <w:r w:rsidRPr="00CF4CE3">
        <w:rPr>
          <w:rFonts w:eastAsia="MS Mincho"/>
          <w:lang w:eastAsia="ja-JP"/>
        </w:rPr>
        <w:t>近頃の子供たちはひ弱です。</w:t>
      </w:r>
    </w:p>
    <w:p w14:paraId="46D7124C" w14:textId="77777777" w:rsidR="00D80E1F" w:rsidRPr="007116D4" w:rsidRDefault="00D80E1F" w:rsidP="00D80E1F">
      <w:pPr>
        <w:suppressAutoHyphens w:val="0"/>
        <w:spacing w:before="120" w:after="120" w:line="240" w:lineRule="auto"/>
        <w:ind w:left="1134" w:right="1134"/>
        <w:rPr>
          <w:lang w:val="pl-PL"/>
        </w:rPr>
      </w:pPr>
      <w:r w:rsidRPr="007116D4">
        <w:rPr>
          <w:lang w:val="pl-PL"/>
        </w:rPr>
        <w:t>Chikagoro no kodomo tachi wa hiyowa desu.</w:t>
      </w:r>
    </w:p>
    <w:p w14:paraId="43E5B9E3" w14:textId="77777777" w:rsidR="00D80E1F" w:rsidRPr="000A0936" w:rsidRDefault="00D80E1F" w:rsidP="00D80E1F">
      <w:pPr>
        <w:suppressAutoHyphens w:val="0"/>
        <w:spacing w:before="120" w:after="120" w:line="240" w:lineRule="auto"/>
        <w:ind w:left="1134" w:right="1134"/>
        <w:rPr>
          <w:rFonts w:eastAsia="MS Mincho"/>
          <w:lang w:val="es-ES" w:eastAsia="ja-JP"/>
        </w:rPr>
      </w:pPr>
      <w:r w:rsidRPr="00CF4CE3">
        <w:rPr>
          <w:rFonts w:eastAsia="MS Mincho"/>
          <w:lang w:eastAsia="ja-JP"/>
        </w:rPr>
        <w:t>イギリス人は雨の中を平気で濡れて歩きます。</w:t>
      </w:r>
    </w:p>
    <w:p w14:paraId="5F190FDB" w14:textId="77777777" w:rsidR="00D80E1F" w:rsidRPr="007116D4" w:rsidRDefault="00D80E1F" w:rsidP="00795007">
      <w:pPr>
        <w:suppressAutoHyphens w:val="0"/>
        <w:spacing w:before="120" w:after="240" w:line="240" w:lineRule="auto"/>
        <w:ind w:left="1134" w:right="1134"/>
        <w:rPr>
          <w:lang w:val="de-DE"/>
        </w:rPr>
      </w:pPr>
      <w:r w:rsidRPr="007116D4">
        <w:rPr>
          <w:lang w:val="de-DE"/>
        </w:rPr>
        <w:t>Igirisujin wa ameno nakawo heikide nurete arukimasu.</w:t>
      </w:r>
    </w:p>
    <w:p w14:paraId="20504426" w14:textId="77777777" w:rsidR="00D80E1F" w:rsidRPr="007116D4" w:rsidRDefault="00D80E1F" w:rsidP="00D80E1F">
      <w:pPr>
        <w:suppressAutoHyphens w:val="0"/>
        <w:spacing w:before="120" w:after="120" w:line="240" w:lineRule="auto"/>
        <w:ind w:left="1134" w:right="1134"/>
        <w:jc w:val="center"/>
        <w:outlineLvl w:val="2"/>
        <w:rPr>
          <w:lang w:val="en-GB"/>
        </w:rPr>
      </w:pPr>
      <w:bookmarkStart w:id="184" w:name="_Toc182630688"/>
      <w:bookmarkStart w:id="185" w:name="_Toc315265562"/>
      <w:bookmarkStart w:id="186" w:name="_Toc315265882"/>
      <w:bookmarkStart w:id="187" w:name="_Toc456777201"/>
      <w:bookmarkStart w:id="188" w:name="_Toc182630687"/>
      <w:r w:rsidRPr="007116D4">
        <w:rPr>
          <w:lang w:val="en-GB"/>
        </w:rPr>
        <w:t>Polish</w:t>
      </w:r>
      <w:bookmarkEnd w:id="184"/>
      <w:bookmarkEnd w:id="185"/>
      <w:bookmarkEnd w:id="186"/>
      <w:bookmarkEnd w:id="187"/>
    </w:p>
    <w:p w14:paraId="425322CC" w14:textId="77777777" w:rsidR="00D80E1F" w:rsidRPr="007116D4" w:rsidRDefault="00D80E1F" w:rsidP="00D80E1F">
      <w:pPr>
        <w:keepNext/>
        <w:keepLines/>
        <w:suppressAutoHyphens w:val="0"/>
        <w:spacing w:before="120" w:after="120" w:line="240" w:lineRule="auto"/>
        <w:ind w:left="1134" w:right="1134"/>
        <w:rPr>
          <w:i/>
          <w:iCs/>
          <w:lang w:val="pl-PL"/>
        </w:rPr>
      </w:pPr>
      <w:r w:rsidRPr="007116D4">
        <w:rPr>
          <w:i/>
          <w:iCs/>
          <w:lang w:val="pl-PL"/>
        </w:rPr>
        <w:t>Female 1:</w:t>
      </w:r>
    </w:p>
    <w:p w14:paraId="0A6AC068" w14:textId="77777777" w:rsidR="00D80E1F" w:rsidRPr="007116D4" w:rsidRDefault="00D80E1F" w:rsidP="00D80E1F">
      <w:pPr>
        <w:suppressAutoHyphens w:val="0"/>
        <w:spacing w:before="120" w:after="120" w:line="240" w:lineRule="auto"/>
        <w:ind w:left="1134" w:right="1134"/>
        <w:rPr>
          <w:lang w:val="pl-PL"/>
        </w:rPr>
      </w:pPr>
      <w:r w:rsidRPr="007116D4">
        <w:rPr>
          <w:lang w:val="pl-PL"/>
        </w:rPr>
        <w:t>Pielęgniarki były cierpliwe.</w:t>
      </w:r>
    </w:p>
    <w:p w14:paraId="3C641685" w14:textId="77777777" w:rsidR="00D80E1F" w:rsidRPr="007116D4" w:rsidRDefault="00D80E1F" w:rsidP="00D80E1F">
      <w:pPr>
        <w:suppressAutoHyphens w:val="0"/>
        <w:spacing w:before="120" w:after="120" w:line="240" w:lineRule="auto"/>
        <w:ind w:left="1134" w:right="1134"/>
        <w:rPr>
          <w:lang w:val="pl-PL"/>
        </w:rPr>
      </w:pPr>
      <w:r w:rsidRPr="007116D4">
        <w:rPr>
          <w:lang w:val="pl-PL"/>
        </w:rPr>
        <w:t>Przebiegał szybko przez ulicę.</w:t>
      </w:r>
    </w:p>
    <w:p w14:paraId="66C0C3C1" w14:textId="77777777" w:rsidR="00D80E1F" w:rsidRPr="007116D4" w:rsidRDefault="00D80E1F" w:rsidP="00D80E1F">
      <w:pPr>
        <w:suppressAutoHyphens w:val="0"/>
        <w:spacing w:before="120" w:after="120" w:line="240" w:lineRule="auto"/>
        <w:ind w:left="1134" w:right="1134"/>
        <w:rPr>
          <w:i/>
          <w:iCs/>
          <w:lang w:val="pl-PL"/>
        </w:rPr>
      </w:pPr>
      <w:r w:rsidRPr="007116D4">
        <w:rPr>
          <w:i/>
          <w:iCs/>
          <w:lang w:val="pl-PL"/>
        </w:rPr>
        <w:t>Female 2:</w:t>
      </w:r>
    </w:p>
    <w:p w14:paraId="0C22C258" w14:textId="77777777" w:rsidR="00D80E1F" w:rsidRPr="007116D4" w:rsidRDefault="00D80E1F" w:rsidP="00D80E1F">
      <w:pPr>
        <w:suppressAutoHyphens w:val="0"/>
        <w:spacing w:before="120" w:after="120" w:line="240" w:lineRule="auto"/>
        <w:ind w:left="1134" w:right="1134"/>
        <w:rPr>
          <w:lang w:val="pl-PL"/>
        </w:rPr>
      </w:pPr>
      <w:r w:rsidRPr="007116D4">
        <w:rPr>
          <w:lang w:val="pl-PL"/>
        </w:rPr>
        <w:t>Ona była jego sekretarką od lat.</w:t>
      </w:r>
    </w:p>
    <w:p w14:paraId="2C866DC8" w14:textId="77777777" w:rsidR="00D80E1F" w:rsidRPr="007116D4" w:rsidRDefault="00D80E1F" w:rsidP="00D80E1F">
      <w:pPr>
        <w:suppressAutoHyphens w:val="0"/>
        <w:spacing w:before="120" w:after="120" w:line="240" w:lineRule="auto"/>
        <w:ind w:left="1134" w:right="1134"/>
        <w:rPr>
          <w:lang w:val="pl-PL"/>
        </w:rPr>
      </w:pPr>
      <w:r w:rsidRPr="007116D4">
        <w:rPr>
          <w:lang w:val="pl-PL"/>
        </w:rPr>
        <w:t>Dzieci często płaczą kiedy są głodne.</w:t>
      </w:r>
    </w:p>
    <w:p w14:paraId="3C2E53E5" w14:textId="77777777" w:rsidR="00D80E1F" w:rsidRPr="007116D4" w:rsidRDefault="00D80E1F" w:rsidP="00D80E1F">
      <w:pPr>
        <w:suppressAutoHyphens w:val="0"/>
        <w:spacing w:before="120" w:after="120" w:line="240" w:lineRule="auto"/>
        <w:ind w:left="1134" w:right="1134"/>
        <w:rPr>
          <w:i/>
          <w:iCs/>
          <w:lang w:val="pl-PL"/>
        </w:rPr>
      </w:pPr>
      <w:r w:rsidRPr="007116D4">
        <w:rPr>
          <w:i/>
          <w:iCs/>
          <w:lang w:val="pl-PL"/>
        </w:rPr>
        <w:t>Male 1:</w:t>
      </w:r>
    </w:p>
    <w:p w14:paraId="5855418C" w14:textId="77777777" w:rsidR="00D80E1F" w:rsidRPr="007116D4" w:rsidRDefault="00D80E1F" w:rsidP="00D80E1F">
      <w:pPr>
        <w:suppressAutoHyphens w:val="0"/>
        <w:spacing w:before="120" w:after="120" w:line="240" w:lineRule="auto"/>
        <w:ind w:left="1134" w:right="1134"/>
        <w:rPr>
          <w:lang w:val="pl-PL"/>
        </w:rPr>
      </w:pPr>
      <w:r w:rsidRPr="007116D4">
        <w:rPr>
          <w:lang w:val="pl-PL"/>
        </w:rPr>
        <w:t>On był czarującą osobą.</w:t>
      </w:r>
    </w:p>
    <w:p w14:paraId="59C06B07" w14:textId="77777777" w:rsidR="00D80E1F" w:rsidRPr="007116D4" w:rsidRDefault="00D80E1F" w:rsidP="00D80E1F">
      <w:pPr>
        <w:suppressAutoHyphens w:val="0"/>
        <w:spacing w:before="120" w:after="120" w:line="240" w:lineRule="auto"/>
        <w:ind w:left="1134" w:right="1134"/>
        <w:rPr>
          <w:lang w:val="pl-PL"/>
        </w:rPr>
      </w:pPr>
      <w:r w:rsidRPr="007116D4">
        <w:rPr>
          <w:lang w:val="pl-PL"/>
        </w:rPr>
        <w:t>Lato wreszcie nadeszło.</w:t>
      </w:r>
    </w:p>
    <w:p w14:paraId="45D6DD36" w14:textId="77777777" w:rsidR="00D80E1F" w:rsidRPr="007116D4" w:rsidRDefault="00D80E1F" w:rsidP="00D80E1F">
      <w:pPr>
        <w:suppressAutoHyphens w:val="0"/>
        <w:spacing w:before="120" w:after="120" w:line="240" w:lineRule="auto"/>
        <w:ind w:left="1134" w:right="1134"/>
        <w:rPr>
          <w:i/>
          <w:iCs/>
          <w:lang w:val="pl-PL"/>
        </w:rPr>
      </w:pPr>
      <w:r w:rsidRPr="007116D4">
        <w:rPr>
          <w:i/>
          <w:iCs/>
          <w:lang w:val="pl-PL"/>
        </w:rPr>
        <w:t>Male 2:</w:t>
      </w:r>
    </w:p>
    <w:p w14:paraId="5EF12925" w14:textId="77777777" w:rsidR="00D80E1F" w:rsidRPr="007116D4" w:rsidRDefault="00D80E1F" w:rsidP="00D80E1F">
      <w:pPr>
        <w:suppressAutoHyphens w:val="0"/>
        <w:spacing w:before="120" w:after="120" w:line="240" w:lineRule="auto"/>
        <w:ind w:left="1134" w:right="1134"/>
        <w:rPr>
          <w:lang w:val="pl-PL"/>
        </w:rPr>
      </w:pPr>
      <w:r w:rsidRPr="007116D4">
        <w:rPr>
          <w:lang w:val="pl-PL"/>
        </w:rPr>
        <w:t>Większość dróg było niezmiernie zatłoczonych.</w:t>
      </w:r>
    </w:p>
    <w:p w14:paraId="64C46A0C" w14:textId="77777777" w:rsidR="00D80E1F" w:rsidRPr="007116D4" w:rsidRDefault="00D80E1F" w:rsidP="00795007">
      <w:pPr>
        <w:suppressAutoHyphens w:val="0"/>
        <w:spacing w:before="120" w:after="240" w:line="240" w:lineRule="auto"/>
        <w:ind w:left="1134" w:right="1134"/>
        <w:rPr>
          <w:lang w:val="pl-PL"/>
        </w:rPr>
      </w:pPr>
      <w:r w:rsidRPr="007116D4">
        <w:rPr>
          <w:lang w:val="pl-PL"/>
        </w:rPr>
        <w:t>Mamy bardzo entuzjastyczny zespół.</w:t>
      </w:r>
    </w:p>
    <w:p w14:paraId="5721690C" w14:textId="77777777" w:rsidR="00D80E1F" w:rsidRPr="007116D4" w:rsidRDefault="00D80E1F" w:rsidP="00D80E1F">
      <w:pPr>
        <w:suppressAutoHyphens w:val="0"/>
        <w:spacing w:before="120" w:after="120" w:line="240" w:lineRule="auto"/>
        <w:ind w:left="1134" w:right="1134"/>
        <w:jc w:val="center"/>
        <w:outlineLvl w:val="2"/>
        <w:rPr>
          <w:lang w:val="pl-PL"/>
        </w:rPr>
      </w:pPr>
      <w:bookmarkStart w:id="189" w:name="_Toc315265563"/>
      <w:bookmarkStart w:id="190" w:name="_Toc315265883"/>
      <w:bookmarkStart w:id="191" w:name="_Toc456777202"/>
      <w:r w:rsidRPr="007116D4">
        <w:rPr>
          <w:lang w:val="pl-PL"/>
        </w:rPr>
        <w:t>Spanish (American)</w:t>
      </w:r>
      <w:bookmarkEnd w:id="188"/>
      <w:bookmarkEnd w:id="189"/>
      <w:bookmarkEnd w:id="190"/>
      <w:bookmarkEnd w:id="191"/>
    </w:p>
    <w:p w14:paraId="37C7C4FB" w14:textId="77777777" w:rsidR="00D80E1F" w:rsidRPr="000A0936" w:rsidRDefault="00D80E1F" w:rsidP="00D80E1F">
      <w:pPr>
        <w:suppressAutoHyphens w:val="0"/>
        <w:spacing w:before="120" w:after="120" w:line="240" w:lineRule="auto"/>
        <w:ind w:left="1134" w:right="1134"/>
        <w:rPr>
          <w:i/>
          <w:iCs/>
          <w:lang w:val="es-ES"/>
        </w:rPr>
      </w:pPr>
      <w:r w:rsidRPr="000A0936">
        <w:rPr>
          <w:i/>
          <w:iCs/>
          <w:lang w:val="es-ES"/>
        </w:rPr>
        <w:t>Female 1:</w:t>
      </w:r>
    </w:p>
    <w:p w14:paraId="05DC9FF0" w14:textId="77777777" w:rsidR="00D80E1F" w:rsidRPr="000A0936" w:rsidRDefault="00D80E1F" w:rsidP="00D80E1F">
      <w:pPr>
        <w:suppressAutoHyphens w:val="0"/>
        <w:spacing w:before="120" w:after="120" w:line="240" w:lineRule="auto"/>
        <w:ind w:left="1134" w:right="1134"/>
        <w:rPr>
          <w:lang w:val="es-ES"/>
        </w:rPr>
      </w:pPr>
      <w:r w:rsidRPr="000A0936">
        <w:rPr>
          <w:lang w:val="es-ES"/>
        </w:rPr>
        <w:t>No arroje basura a la calle.</w:t>
      </w:r>
    </w:p>
    <w:p w14:paraId="7BF069FD" w14:textId="77777777" w:rsidR="00D80E1F" w:rsidRPr="000A0936" w:rsidRDefault="00D80E1F" w:rsidP="00D80E1F">
      <w:pPr>
        <w:suppressAutoHyphens w:val="0"/>
        <w:spacing w:before="120" w:after="120" w:line="240" w:lineRule="auto"/>
        <w:ind w:left="1134" w:right="1134"/>
        <w:rPr>
          <w:lang w:val="es-ES"/>
        </w:rPr>
      </w:pPr>
      <w:r w:rsidRPr="000A0936">
        <w:rPr>
          <w:lang w:val="es-ES"/>
        </w:rPr>
        <w:t>Ellos quieren dos manzanas rojas.</w:t>
      </w:r>
    </w:p>
    <w:p w14:paraId="511F0AC4" w14:textId="77777777" w:rsidR="00D80E1F" w:rsidRPr="000A0936" w:rsidRDefault="00D80E1F" w:rsidP="00D80E1F">
      <w:pPr>
        <w:suppressAutoHyphens w:val="0"/>
        <w:spacing w:before="120" w:after="120" w:line="240" w:lineRule="auto"/>
        <w:ind w:left="1134" w:right="1134"/>
        <w:rPr>
          <w:i/>
          <w:iCs/>
          <w:lang w:val="es-ES"/>
        </w:rPr>
      </w:pPr>
      <w:r w:rsidRPr="000A0936">
        <w:rPr>
          <w:i/>
          <w:iCs/>
          <w:lang w:val="es-ES"/>
        </w:rPr>
        <w:t>Female 2:</w:t>
      </w:r>
    </w:p>
    <w:p w14:paraId="2EECE4C9" w14:textId="77777777" w:rsidR="00D80E1F" w:rsidRPr="000A0936" w:rsidRDefault="00D80E1F" w:rsidP="00D80E1F">
      <w:pPr>
        <w:suppressAutoHyphens w:val="0"/>
        <w:spacing w:before="120" w:after="120" w:line="240" w:lineRule="auto"/>
        <w:ind w:left="1134" w:right="1134"/>
        <w:rPr>
          <w:bCs/>
          <w:lang w:val="es-ES"/>
        </w:rPr>
      </w:pPr>
      <w:r w:rsidRPr="000A0936">
        <w:rPr>
          <w:lang w:val="es-ES"/>
        </w:rPr>
        <w:t>No cocinaban tan bien.</w:t>
      </w:r>
    </w:p>
    <w:p w14:paraId="5111B5DB" w14:textId="77777777" w:rsidR="00D80E1F" w:rsidRPr="000A0936" w:rsidRDefault="00D80E1F" w:rsidP="00D80E1F">
      <w:pPr>
        <w:suppressAutoHyphens w:val="0"/>
        <w:spacing w:before="120" w:after="120" w:line="240" w:lineRule="auto"/>
        <w:ind w:left="1134" w:right="1134"/>
        <w:rPr>
          <w:bCs/>
          <w:lang w:val="es-ES"/>
        </w:rPr>
      </w:pPr>
      <w:r w:rsidRPr="000A0936">
        <w:rPr>
          <w:lang w:val="es-ES"/>
        </w:rPr>
        <w:t>Mi afeitadora afeita al ras.</w:t>
      </w:r>
    </w:p>
    <w:p w14:paraId="2F7A6D4C" w14:textId="77777777" w:rsidR="00D80E1F" w:rsidRPr="000A0936" w:rsidRDefault="00D80E1F" w:rsidP="00D80E1F">
      <w:pPr>
        <w:suppressAutoHyphens w:val="0"/>
        <w:spacing w:before="120" w:after="120" w:line="240" w:lineRule="auto"/>
        <w:ind w:left="1134" w:right="1134"/>
        <w:rPr>
          <w:i/>
          <w:iCs/>
          <w:lang w:val="es-ES"/>
        </w:rPr>
      </w:pPr>
      <w:r w:rsidRPr="000A0936">
        <w:rPr>
          <w:i/>
          <w:iCs/>
          <w:lang w:val="es-ES"/>
        </w:rPr>
        <w:t>Male 1:</w:t>
      </w:r>
    </w:p>
    <w:p w14:paraId="06BFD52E" w14:textId="77777777" w:rsidR="00D80E1F" w:rsidRPr="000A0936" w:rsidRDefault="00D80E1F" w:rsidP="00D80E1F">
      <w:pPr>
        <w:suppressAutoHyphens w:val="0"/>
        <w:spacing w:before="120" w:after="120" w:line="240" w:lineRule="auto"/>
        <w:ind w:left="1134" w:right="1134"/>
        <w:rPr>
          <w:bCs/>
          <w:lang w:val="es-ES"/>
        </w:rPr>
      </w:pPr>
      <w:r w:rsidRPr="000A0936">
        <w:rPr>
          <w:lang w:val="es-ES"/>
        </w:rPr>
        <w:t>Vé y siéntate en la cama.</w:t>
      </w:r>
    </w:p>
    <w:p w14:paraId="0861EDA7" w14:textId="77777777" w:rsidR="00D80E1F" w:rsidRPr="000A0936" w:rsidRDefault="00D80E1F" w:rsidP="00D80E1F">
      <w:pPr>
        <w:suppressAutoHyphens w:val="0"/>
        <w:spacing w:before="120" w:after="120" w:line="240" w:lineRule="auto"/>
        <w:ind w:left="1134" w:right="1134"/>
        <w:rPr>
          <w:bCs/>
          <w:lang w:val="es-ES"/>
        </w:rPr>
      </w:pPr>
      <w:r w:rsidRPr="000A0936">
        <w:rPr>
          <w:lang w:val="es-ES"/>
        </w:rPr>
        <w:t>El libro trata sobre trampas.</w:t>
      </w:r>
    </w:p>
    <w:p w14:paraId="2FE6CC07" w14:textId="77777777" w:rsidR="00D80E1F" w:rsidRPr="000A0936" w:rsidRDefault="00D80E1F" w:rsidP="00D80E1F">
      <w:pPr>
        <w:suppressAutoHyphens w:val="0"/>
        <w:spacing w:before="120" w:after="120" w:line="240" w:lineRule="auto"/>
        <w:ind w:left="1134" w:right="1134"/>
        <w:rPr>
          <w:i/>
          <w:iCs/>
          <w:lang w:val="es-ES"/>
        </w:rPr>
      </w:pPr>
      <w:r w:rsidRPr="000A0936">
        <w:rPr>
          <w:i/>
          <w:iCs/>
          <w:lang w:val="es-ES"/>
        </w:rPr>
        <w:t>Male 2:</w:t>
      </w:r>
    </w:p>
    <w:p w14:paraId="442DF066" w14:textId="77777777" w:rsidR="00D80E1F" w:rsidRPr="000A0936" w:rsidRDefault="00D80E1F" w:rsidP="00D80E1F">
      <w:pPr>
        <w:suppressAutoHyphens w:val="0"/>
        <w:spacing w:before="120" w:after="120" w:line="240" w:lineRule="auto"/>
        <w:ind w:left="1134" w:right="1134"/>
        <w:rPr>
          <w:lang w:val="es-ES"/>
        </w:rPr>
      </w:pPr>
      <w:r w:rsidRPr="000A0936">
        <w:rPr>
          <w:lang w:val="es-ES"/>
        </w:rPr>
        <w:t>El trapeador se puso amarillo.</w:t>
      </w:r>
    </w:p>
    <w:p w14:paraId="316C5A50" w14:textId="77777777" w:rsidR="00D80E1F" w:rsidRPr="000A0936" w:rsidRDefault="00D80E1F" w:rsidP="00D80E1F">
      <w:pPr>
        <w:suppressAutoHyphens w:val="0"/>
        <w:spacing w:before="120" w:after="120" w:line="240" w:lineRule="auto"/>
        <w:ind w:left="1134" w:right="1134"/>
        <w:rPr>
          <w:lang w:val="es-ES"/>
        </w:rPr>
      </w:pPr>
      <w:r w:rsidRPr="000A0936">
        <w:rPr>
          <w:lang w:val="es-ES"/>
        </w:rPr>
        <w:t>El fuego consumió el papel.</w:t>
      </w:r>
    </w:p>
    <w:p w14:paraId="24D18010" w14:textId="77777777" w:rsidR="00D80E1F" w:rsidRPr="000A0936" w:rsidRDefault="00D80E1F" w:rsidP="00D80E1F">
      <w:pPr>
        <w:suppressAutoHyphens w:val="0"/>
        <w:spacing w:before="120" w:after="120" w:line="240" w:lineRule="auto"/>
        <w:ind w:left="1134" w:right="1134"/>
        <w:rPr>
          <w:lang w:val="es-ES"/>
        </w:rPr>
      </w:pPr>
    </w:p>
    <w:p w14:paraId="142AA6DA" w14:textId="77777777" w:rsidR="00D80E1F" w:rsidRPr="00CF4CE3" w:rsidRDefault="00D80E1F" w:rsidP="00D80E1F">
      <w:pPr>
        <w:keepNext/>
        <w:keepLines/>
        <w:suppressAutoHyphens w:val="0"/>
        <w:spacing w:before="120" w:after="120" w:line="240" w:lineRule="auto"/>
        <w:ind w:left="1134" w:right="1134"/>
        <w:jc w:val="center"/>
        <w:outlineLvl w:val="2"/>
        <w:rPr>
          <w:lang w:val="ru-RU"/>
        </w:rPr>
      </w:pPr>
      <w:bookmarkStart w:id="192" w:name="_Toc456777203"/>
      <w:r w:rsidRPr="007116D4">
        <w:rPr>
          <w:lang w:val="es-ES"/>
        </w:rPr>
        <w:lastRenderedPageBreak/>
        <w:t>Russian</w:t>
      </w:r>
      <w:bookmarkEnd w:id="192"/>
    </w:p>
    <w:p w14:paraId="434FC626" w14:textId="77777777" w:rsidR="00D80E1F" w:rsidRPr="00CF4CE3" w:rsidRDefault="00D80E1F" w:rsidP="00D80E1F">
      <w:pPr>
        <w:keepNext/>
        <w:keepLines/>
        <w:suppressAutoHyphens w:val="0"/>
        <w:spacing w:before="120" w:after="120" w:line="240" w:lineRule="auto"/>
        <w:ind w:left="1134" w:right="1134"/>
        <w:rPr>
          <w:lang w:val="ru-RU"/>
        </w:rPr>
      </w:pPr>
      <w:r w:rsidRPr="007116D4">
        <w:rPr>
          <w:i/>
          <w:iCs/>
          <w:lang w:val="es-ES"/>
        </w:rPr>
        <w:t>Female</w:t>
      </w:r>
      <w:r w:rsidRPr="00CF4CE3">
        <w:rPr>
          <w:i/>
          <w:iCs/>
          <w:lang w:val="ru-RU"/>
        </w:rPr>
        <w:t xml:space="preserve"> 1:</w:t>
      </w:r>
    </w:p>
    <w:p w14:paraId="6671682F" w14:textId="77777777" w:rsidR="00D80E1F" w:rsidRPr="00CF4CE3" w:rsidRDefault="00D80E1F" w:rsidP="00D80E1F">
      <w:pPr>
        <w:keepNext/>
        <w:keepLines/>
        <w:suppressAutoHyphens w:val="0"/>
        <w:spacing w:before="120" w:after="120" w:line="240" w:lineRule="auto"/>
        <w:ind w:left="1134" w:right="1134"/>
        <w:rPr>
          <w:lang w:val="ru-RU"/>
        </w:rPr>
      </w:pPr>
      <w:r w:rsidRPr="00CF4CE3">
        <w:rPr>
          <w:lang w:val="ru-RU"/>
        </w:rPr>
        <w:t>Если хочешь быть здоров, советует Татьяна Илье, /чисть зубы пастой «Жемчуг»!</w:t>
      </w:r>
    </w:p>
    <w:p w14:paraId="27B6BEBF" w14:textId="77777777" w:rsidR="00D80E1F" w:rsidRPr="007116D4" w:rsidRDefault="00D80E1F" w:rsidP="00D80E1F">
      <w:pPr>
        <w:keepNext/>
        <w:keepLines/>
        <w:suppressAutoHyphens w:val="0"/>
        <w:spacing w:before="120" w:after="120" w:line="240" w:lineRule="auto"/>
        <w:ind w:left="1134" w:right="1134"/>
        <w:rPr>
          <w:lang w:val="ru-RU"/>
        </w:rPr>
      </w:pPr>
      <w:r w:rsidRPr="00CF4CE3">
        <w:t>Esli</w:t>
      </w:r>
      <w:r w:rsidRPr="007116D4">
        <w:rPr>
          <w:lang w:val="ru-RU"/>
        </w:rPr>
        <w:t xml:space="preserve"> </w:t>
      </w:r>
      <w:r w:rsidRPr="00CF4CE3">
        <w:t>hochesh</w:t>
      </w:r>
      <w:r w:rsidR="00F72A30" w:rsidRPr="007116D4">
        <w:rPr>
          <w:lang w:val="ru-RU"/>
        </w:rPr>
        <w:t>'</w:t>
      </w:r>
      <w:r w:rsidRPr="007116D4">
        <w:rPr>
          <w:lang w:val="ru-RU"/>
        </w:rPr>
        <w:t xml:space="preserve"> </w:t>
      </w:r>
      <w:r w:rsidRPr="00CF4CE3">
        <w:t>byt</w:t>
      </w:r>
      <w:r w:rsidR="00F72A30" w:rsidRPr="007116D4">
        <w:rPr>
          <w:lang w:val="ru-RU"/>
        </w:rPr>
        <w:t>'</w:t>
      </w:r>
      <w:r w:rsidRPr="007116D4">
        <w:rPr>
          <w:lang w:val="ru-RU"/>
        </w:rPr>
        <w:t xml:space="preserve"> </w:t>
      </w:r>
      <w:r w:rsidRPr="00CF4CE3">
        <w:t>zdorov</w:t>
      </w:r>
      <w:r w:rsidRPr="007116D4">
        <w:rPr>
          <w:lang w:val="ru-RU"/>
        </w:rPr>
        <w:t xml:space="preserve">, </w:t>
      </w:r>
      <w:r w:rsidRPr="00CF4CE3">
        <w:t>sovetuet</w:t>
      </w:r>
      <w:r w:rsidRPr="007116D4">
        <w:rPr>
          <w:lang w:val="ru-RU"/>
        </w:rPr>
        <w:t xml:space="preserve"> </w:t>
      </w:r>
      <w:r w:rsidRPr="00CF4CE3">
        <w:t>Tatyana</w:t>
      </w:r>
      <w:r w:rsidRPr="007116D4">
        <w:rPr>
          <w:lang w:val="ru-RU"/>
        </w:rPr>
        <w:t xml:space="preserve"> </w:t>
      </w:r>
      <w:r w:rsidRPr="00CF4CE3">
        <w:t>Ilye</w:t>
      </w:r>
      <w:r w:rsidRPr="007116D4">
        <w:rPr>
          <w:lang w:val="ru-RU"/>
        </w:rPr>
        <w:t>, /</w:t>
      </w:r>
      <w:r w:rsidRPr="00CF4CE3">
        <w:t>chis</w:t>
      </w:r>
      <w:r w:rsidR="00F72A30" w:rsidRPr="007116D4">
        <w:rPr>
          <w:lang w:val="ru-RU"/>
        </w:rPr>
        <w:t>'</w:t>
      </w:r>
      <w:r w:rsidRPr="00CF4CE3">
        <w:t>t</w:t>
      </w:r>
      <w:r w:rsidR="00F72A30" w:rsidRPr="007116D4">
        <w:rPr>
          <w:lang w:val="ru-RU"/>
        </w:rPr>
        <w:t>'</w:t>
      </w:r>
      <w:r w:rsidRPr="007116D4">
        <w:rPr>
          <w:lang w:val="ru-RU"/>
        </w:rPr>
        <w:t xml:space="preserve"> </w:t>
      </w:r>
      <w:r w:rsidRPr="00CF4CE3">
        <w:t>zuby</w:t>
      </w:r>
      <w:r w:rsidRPr="007116D4">
        <w:rPr>
          <w:lang w:val="ru-RU"/>
        </w:rPr>
        <w:t xml:space="preserve"> </w:t>
      </w:r>
      <w:r w:rsidRPr="00CF4CE3">
        <w:t>pastoj</w:t>
      </w:r>
      <w:r w:rsidRPr="007116D4">
        <w:rPr>
          <w:lang w:val="ru-RU"/>
        </w:rPr>
        <w:t xml:space="preserve"> </w:t>
      </w:r>
      <w:r w:rsidR="00F72A30" w:rsidRPr="007116D4">
        <w:rPr>
          <w:lang w:val="ru-RU"/>
        </w:rPr>
        <w:t>"</w:t>
      </w:r>
      <w:r w:rsidRPr="00CF4CE3">
        <w:t>Zhemchug</w:t>
      </w:r>
      <w:r w:rsidR="00F72A30" w:rsidRPr="007116D4">
        <w:rPr>
          <w:lang w:val="ru-RU"/>
        </w:rPr>
        <w:t>"</w:t>
      </w:r>
    </w:p>
    <w:p w14:paraId="28C07FE7" w14:textId="77777777" w:rsidR="00D80E1F" w:rsidRPr="00CF4CE3" w:rsidRDefault="00D80E1F" w:rsidP="00D80E1F">
      <w:pPr>
        <w:keepNext/>
        <w:keepLines/>
        <w:suppressAutoHyphens w:val="0"/>
        <w:spacing w:before="120" w:after="120" w:line="240" w:lineRule="auto"/>
        <w:ind w:left="1134" w:right="1134"/>
        <w:rPr>
          <w:lang w:val="ru-RU"/>
        </w:rPr>
      </w:pPr>
      <w:r w:rsidRPr="00CF4CE3">
        <w:rPr>
          <w:lang w:val="ru-RU"/>
        </w:rPr>
        <w:t>Вчера на Московском заводе малолитражных автомобилей состоялось собрание молодежи</w:t>
      </w:r>
    </w:p>
    <w:p w14:paraId="7BF78493" w14:textId="77777777" w:rsidR="00D80E1F" w:rsidRPr="00CF4CE3" w:rsidRDefault="00D80E1F" w:rsidP="00D80E1F">
      <w:pPr>
        <w:suppressAutoHyphens w:val="0"/>
        <w:spacing w:before="120" w:after="120" w:line="240" w:lineRule="auto"/>
        <w:ind w:left="1134" w:right="1134"/>
        <w:rPr>
          <w:lang w:val="ru-RU"/>
        </w:rPr>
      </w:pPr>
      <w:r w:rsidRPr="00CF4CE3">
        <w:t>Vchera</w:t>
      </w:r>
      <w:r w:rsidRPr="00CF4CE3">
        <w:rPr>
          <w:lang w:val="ru-RU"/>
        </w:rPr>
        <w:t xml:space="preserve"> </w:t>
      </w:r>
      <w:r w:rsidRPr="00CF4CE3">
        <w:t>na</w:t>
      </w:r>
      <w:r w:rsidRPr="00CF4CE3">
        <w:rPr>
          <w:lang w:val="ru-RU"/>
        </w:rPr>
        <w:t xml:space="preserve"> </w:t>
      </w:r>
      <w:r w:rsidRPr="00CF4CE3">
        <w:t>Moskovskom</w:t>
      </w:r>
      <w:r w:rsidRPr="00CF4CE3">
        <w:rPr>
          <w:lang w:val="ru-RU"/>
        </w:rPr>
        <w:t xml:space="preserve"> </w:t>
      </w:r>
      <w:r w:rsidRPr="00CF4CE3">
        <w:t>zavode</w:t>
      </w:r>
      <w:r w:rsidRPr="00CF4CE3">
        <w:rPr>
          <w:lang w:val="ru-RU"/>
        </w:rPr>
        <w:t xml:space="preserve"> </w:t>
      </w:r>
      <w:r w:rsidRPr="00CF4CE3">
        <w:t>malolitrazhnyh</w:t>
      </w:r>
      <w:r w:rsidRPr="00CF4CE3">
        <w:rPr>
          <w:lang w:val="ru-RU"/>
        </w:rPr>
        <w:t xml:space="preserve"> </w:t>
      </w:r>
      <w:r w:rsidRPr="00CF4CE3">
        <w:t>avtomobilej</w:t>
      </w:r>
      <w:r w:rsidRPr="00CF4CE3">
        <w:rPr>
          <w:lang w:val="ru-RU"/>
        </w:rPr>
        <w:t xml:space="preserve"> </w:t>
      </w:r>
      <w:r w:rsidRPr="00CF4CE3">
        <w:t>sostoyalos</w:t>
      </w:r>
      <w:r w:rsidR="00F72A30">
        <w:rPr>
          <w:lang w:val="ru-RU"/>
        </w:rPr>
        <w:t>'</w:t>
      </w:r>
      <w:r w:rsidRPr="00CF4CE3">
        <w:rPr>
          <w:lang w:val="ru-RU"/>
        </w:rPr>
        <w:t xml:space="preserve"> </w:t>
      </w:r>
      <w:r w:rsidRPr="00CF4CE3">
        <w:t>sobranie</w:t>
      </w:r>
      <w:r w:rsidRPr="00CF4CE3">
        <w:rPr>
          <w:lang w:val="ru-RU"/>
        </w:rPr>
        <w:t xml:space="preserve"> </w:t>
      </w:r>
      <w:r w:rsidRPr="00CF4CE3">
        <w:t>molodezhi</w:t>
      </w:r>
      <w:r w:rsidRPr="00CF4CE3">
        <w:rPr>
          <w:lang w:val="ru-RU"/>
        </w:rPr>
        <w:t>.</w:t>
      </w:r>
    </w:p>
    <w:p w14:paraId="61A5FC6D" w14:textId="77777777" w:rsidR="00D80E1F" w:rsidRPr="00CF4CE3" w:rsidRDefault="00D80E1F" w:rsidP="00D80E1F">
      <w:pPr>
        <w:suppressAutoHyphens w:val="0"/>
        <w:spacing w:before="120" w:after="120" w:line="240" w:lineRule="auto"/>
        <w:ind w:left="1134" w:right="1134"/>
        <w:rPr>
          <w:lang w:val="ru-RU"/>
        </w:rPr>
      </w:pPr>
      <w:r w:rsidRPr="00CF4CE3">
        <w:rPr>
          <w:i/>
          <w:iCs/>
        </w:rPr>
        <w:t>Female</w:t>
      </w:r>
      <w:r w:rsidRPr="00CF4CE3">
        <w:rPr>
          <w:i/>
          <w:iCs/>
          <w:lang w:val="ru-RU"/>
        </w:rPr>
        <w:t>2:</w:t>
      </w:r>
    </w:p>
    <w:p w14:paraId="37D1D9B5" w14:textId="77777777" w:rsidR="00D80E1F" w:rsidRPr="00CF4CE3" w:rsidRDefault="00D80E1F" w:rsidP="00D80E1F">
      <w:pPr>
        <w:suppressAutoHyphens w:val="0"/>
        <w:spacing w:before="120" w:after="120" w:line="240" w:lineRule="auto"/>
        <w:ind w:left="1134" w:right="1134"/>
        <w:rPr>
          <w:lang w:val="ru-RU"/>
        </w:rPr>
      </w:pPr>
      <w:r w:rsidRPr="00CF4CE3">
        <w:rPr>
          <w:lang w:val="ru-RU"/>
        </w:rPr>
        <w:t>В клумбах сочинской здравницы «Пуща», сообщает нам автоинспектор, /обожгли шихту.</w:t>
      </w:r>
    </w:p>
    <w:p w14:paraId="0899D51E" w14:textId="77777777" w:rsidR="00D80E1F" w:rsidRPr="00CF4CE3" w:rsidRDefault="00D80E1F" w:rsidP="00D80E1F">
      <w:pPr>
        <w:suppressAutoHyphens w:val="0"/>
        <w:spacing w:before="120" w:after="120" w:line="240" w:lineRule="auto"/>
        <w:ind w:left="1134" w:right="1134"/>
        <w:rPr>
          <w:lang w:val="ru-RU"/>
        </w:rPr>
      </w:pPr>
      <w:r w:rsidRPr="00CF4CE3">
        <w:t>V</w:t>
      </w:r>
      <w:r w:rsidRPr="00CF4CE3">
        <w:rPr>
          <w:lang w:val="ru-RU"/>
        </w:rPr>
        <w:t xml:space="preserve"> </w:t>
      </w:r>
      <w:r w:rsidRPr="00CF4CE3">
        <w:t>klumbah</w:t>
      </w:r>
      <w:r w:rsidRPr="00CF4CE3">
        <w:rPr>
          <w:lang w:val="ru-RU"/>
        </w:rPr>
        <w:t xml:space="preserve"> </w:t>
      </w:r>
      <w:r w:rsidRPr="00CF4CE3">
        <w:t>sochinskoj</w:t>
      </w:r>
      <w:r w:rsidRPr="00CF4CE3">
        <w:rPr>
          <w:lang w:val="ru-RU"/>
        </w:rPr>
        <w:t xml:space="preserve"> </w:t>
      </w:r>
      <w:r w:rsidRPr="00CF4CE3">
        <w:t>zdravnitsy</w:t>
      </w:r>
      <w:r w:rsidRPr="00CF4CE3">
        <w:rPr>
          <w:lang w:val="ru-RU"/>
        </w:rPr>
        <w:t xml:space="preserve"> </w:t>
      </w:r>
      <w:r w:rsidR="00F72A30">
        <w:rPr>
          <w:lang w:val="ru-RU"/>
        </w:rPr>
        <w:t>"</w:t>
      </w:r>
      <w:r w:rsidRPr="00CF4CE3">
        <w:t>Puscha</w:t>
      </w:r>
      <w:r w:rsidR="00F72A30">
        <w:rPr>
          <w:lang w:val="ru-RU"/>
        </w:rPr>
        <w:t>"</w:t>
      </w:r>
      <w:r w:rsidRPr="00CF4CE3">
        <w:rPr>
          <w:lang w:val="ru-RU"/>
        </w:rPr>
        <w:t xml:space="preserve">, </w:t>
      </w:r>
      <w:r w:rsidRPr="00CF4CE3">
        <w:t>soobschaet</w:t>
      </w:r>
      <w:r w:rsidRPr="00CF4CE3">
        <w:rPr>
          <w:lang w:val="ru-RU"/>
        </w:rPr>
        <w:t xml:space="preserve"> </w:t>
      </w:r>
      <w:r w:rsidRPr="00CF4CE3">
        <w:t>nam</w:t>
      </w:r>
      <w:r w:rsidRPr="00CF4CE3">
        <w:rPr>
          <w:lang w:val="ru-RU"/>
        </w:rPr>
        <w:t xml:space="preserve"> </w:t>
      </w:r>
      <w:r w:rsidRPr="00CF4CE3">
        <w:t>avtoinspektor</w:t>
      </w:r>
      <w:r w:rsidRPr="00CF4CE3">
        <w:rPr>
          <w:lang w:val="ru-RU"/>
        </w:rPr>
        <w:t>, /</w:t>
      </w:r>
      <w:r w:rsidRPr="00CF4CE3">
        <w:t>obozhgli</w:t>
      </w:r>
      <w:r w:rsidRPr="00CF4CE3">
        <w:rPr>
          <w:lang w:val="ru-RU"/>
        </w:rPr>
        <w:t xml:space="preserve"> </w:t>
      </w:r>
      <w:r w:rsidRPr="00CF4CE3">
        <w:t>shihtu</w:t>
      </w:r>
      <w:r w:rsidRPr="00CF4CE3">
        <w:rPr>
          <w:lang w:val="ru-RU"/>
        </w:rPr>
        <w:t xml:space="preserve">. </w:t>
      </w:r>
    </w:p>
    <w:p w14:paraId="109183A4" w14:textId="77777777" w:rsidR="00D80E1F" w:rsidRPr="00CF4CE3" w:rsidRDefault="00D80E1F" w:rsidP="00D80E1F">
      <w:pPr>
        <w:suppressAutoHyphens w:val="0"/>
        <w:spacing w:before="120" w:after="120" w:line="240" w:lineRule="auto"/>
        <w:ind w:left="1134" w:right="1134"/>
        <w:rPr>
          <w:lang w:val="ru-RU"/>
        </w:rPr>
      </w:pPr>
      <w:r w:rsidRPr="00CF4CE3">
        <w:rPr>
          <w:lang w:val="ru-RU"/>
        </w:rPr>
        <w:t>Тропический какаду – это крупный попугай? /ты не злословишь?</w:t>
      </w:r>
    </w:p>
    <w:p w14:paraId="3973F6B5" w14:textId="77777777" w:rsidR="00D80E1F" w:rsidRPr="00CF4CE3" w:rsidRDefault="00D80E1F" w:rsidP="00D80E1F">
      <w:pPr>
        <w:suppressAutoHyphens w:val="0"/>
        <w:spacing w:before="120" w:after="120" w:line="240" w:lineRule="auto"/>
        <w:ind w:left="1134" w:right="1134"/>
        <w:rPr>
          <w:lang w:val="ru-RU"/>
        </w:rPr>
      </w:pPr>
      <w:r w:rsidRPr="00CF4CE3">
        <w:t>Tropichesky</w:t>
      </w:r>
      <w:r w:rsidRPr="00CF4CE3">
        <w:rPr>
          <w:lang w:val="ru-RU"/>
        </w:rPr>
        <w:t xml:space="preserve"> </w:t>
      </w:r>
      <w:r w:rsidRPr="00CF4CE3">
        <w:t>kakadu</w:t>
      </w:r>
      <w:r w:rsidRPr="00CF4CE3">
        <w:rPr>
          <w:lang w:val="ru-RU"/>
        </w:rPr>
        <w:t xml:space="preserve"> – </w:t>
      </w:r>
      <w:r w:rsidRPr="00CF4CE3">
        <w:t>eto</w:t>
      </w:r>
      <w:r w:rsidRPr="00CF4CE3">
        <w:rPr>
          <w:lang w:val="ru-RU"/>
        </w:rPr>
        <w:t xml:space="preserve"> </w:t>
      </w:r>
      <w:r w:rsidRPr="00CF4CE3">
        <w:t>krupnyj</w:t>
      </w:r>
      <w:r w:rsidRPr="00CF4CE3">
        <w:rPr>
          <w:lang w:val="ru-RU"/>
        </w:rPr>
        <w:t xml:space="preserve"> </w:t>
      </w:r>
      <w:r w:rsidRPr="00CF4CE3">
        <w:t>popugaj</w:t>
      </w:r>
      <w:r w:rsidRPr="00CF4CE3">
        <w:rPr>
          <w:lang w:val="ru-RU"/>
        </w:rPr>
        <w:t>? /</w:t>
      </w:r>
      <w:r w:rsidRPr="00CF4CE3">
        <w:t>ty</w:t>
      </w:r>
      <w:r w:rsidRPr="00CF4CE3">
        <w:rPr>
          <w:lang w:val="ru-RU"/>
        </w:rPr>
        <w:t xml:space="preserve"> </w:t>
      </w:r>
      <w:r w:rsidRPr="00CF4CE3">
        <w:t>ne</w:t>
      </w:r>
      <w:r w:rsidRPr="00CF4CE3">
        <w:rPr>
          <w:lang w:val="ru-RU"/>
        </w:rPr>
        <w:t xml:space="preserve"> </w:t>
      </w:r>
      <w:r w:rsidRPr="00CF4CE3">
        <w:t>zloslovish</w:t>
      </w:r>
      <w:r w:rsidR="00F72A30">
        <w:rPr>
          <w:lang w:val="ru-RU"/>
        </w:rPr>
        <w:t>'</w:t>
      </w:r>
      <w:r w:rsidRPr="00CF4CE3">
        <w:rPr>
          <w:lang w:val="ru-RU"/>
        </w:rPr>
        <w:t>?</w:t>
      </w:r>
    </w:p>
    <w:p w14:paraId="30CC4636" w14:textId="77777777" w:rsidR="00D80E1F" w:rsidRPr="00CF4CE3" w:rsidRDefault="00D80E1F" w:rsidP="00D80E1F">
      <w:pPr>
        <w:suppressAutoHyphens w:val="0"/>
        <w:spacing w:before="120" w:after="120" w:line="240" w:lineRule="auto"/>
        <w:ind w:left="1134" w:right="1134"/>
        <w:rPr>
          <w:lang w:val="ru-RU"/>
        </w:rPr>
      </w:pPr>
      <w:r w:rsidRPr="00CF4CE3">
        <w:rPr>
          <w:i/>
          <w:iCs/>
        </w:rPr>
        <w:t>Male</w:t>
      </w:r>
      <w:r w:rsidRPr="00CF4CE3">
        <w:rPr>
          <w:i/>
          <w:iCs/>
          <w:lang w:val="ru-RU"/>
        </w:rPr>
        <w:t xml:space="preserve"> 1:</w:t>
      </w:r>
    </w:p>
    <w:p w14:paraId="27AE51E5" w14:textId="77777777" w:rsidR="00D80E1F" w:rsidRPr="00CF4CE3" w:rsidRDefault="00D80E1F" w:rsidP="00D80E1F">
      <w:pPr>
        <w:suppressAutoHyphens w:val="0"/>
        <w:spacing w:before="120" w:after="120" w:line="240" w:lineRule="auto"/>
        <w:ind w:left="1134" w:right="1134"/>
        <w:rPr>
          <w:lang w:val="ru-RU"/>
        </w:rPr>
      </w:pPr>
      <w:r w:rsidRPr="00CF4CE3">
        <w:rPr>
          <w:lang w:val="ru-RU"/>
        </w:rPr>
        <w:t>Актеры и актрисы драматического театра /часто покупают в этой аптеке антибиотики.</w:t>
      </w:r>
    </w:p>
    <w:p w14:paraId="65889495" w14:textId="77777777" w:rsidR="00D80E1F" w:rsidRPr="007116D4" w:rsidRDefault="00D80E1F" w:rsidP="00D80E1F">
      <w:pPr>
        <w:suppressAutoHyphens w:val="0"/>
        <w:spacing w:before="120" w:after="120" w:line="240" w:lineRule="auto"/>
        <w:ind w:left="1134" w:right="1134"/>
        <w:rPr>
          <w:lang w:val="ru-RU"/>
        </w:rPr>
      </w:pPr>
      <w:r w:rsidRPr="00CF4CE3">
        <w:t>Aktery</w:t>
      </w:r>
      <w:r w:rsidRPr="007116D4">
        <w:rPr>
          <w:lang w:val="ru-RU"/>
        </w:rPr>
        <w:t xml:space="preserve"> </w:t>
      </w:r>
      <w:r w:rsidRPr="00CF4CE3">
        <w:t>I</w:t>
      </w:r>
      <w:r w:rsidRPr="007116D4">
        <w:rPr>
          <w:lang w:val="ru-RU"/>
        </w:rPr>
        <w:t xml:space="preserve"> </w:t>
      </w:r>
      <w:r w:rsidRPr="00CF4CE3">
        <w:t>aktrisy</w:t>
      </w:r>
      <w:r w:rsidRPr="007116D4">
        <w:rPr>
          <w:lang w:val="ru-RU"/>
        </w:rPr>
        <w:t xml:space="preserve"> </w:t>
      </w:r>
      <w:r w:rsidRPr="00CF4CE3">
        <w:t>dramaticheskogo</w:t>
      </w:r>
      <w:r w:rsidRPr="007116D4">
        <w:rPr>
          <w:lang w:val="ru-RU"/>
        </w:rPr>
        <w:t xml:space="preserve"> </w:t>
      </w:r>
      <w:r w:rsidRPr="00CF4CE3">
        <w:t>teatra</w:t>
      </w:r>
      <w:r w:rsidRPr="007116D4">
        <w:rPr>
          <w:lang w:val="ru-RU"/>
        </w:rPr>
        <w:t xml:space="preserve"> /</w:t>
      </w:r>
      <w:r w:rsidRPr="00CF4CE3">
        <w:t>chasto</w:t>
      </w:r>
      <w:r w:rsidRPr="007116D4">
        <w:rPr>
          <w:lang w:val="ru-RU"/>
        </w:rPr>
        <w:t xml:space="preserve"> </w:t>
      </w:r>
      <w:r w:rsidRPr="00CF4CE3">
        <w:t>pokupayut</w:t>
      </w:r>
      <w:r w:rsidRPr="007116D4">
        <w:rPr>
          <w:lang w:val="ru-RU"/>
        </w:rPr>
        <w:t xml:space="preserve"> </w:t>
      </w:r>
      <w:r w:rsidRPr="00CF4CE3">
        <w:t>v</w:t>
      </w:r>
      <w:r w:rsidRPr="007116D4">
        <w:rPr>
          <w:lang w:val="ru-RU"/>
        </w:rPr>
        <w:t xml:space="preserve"> </w:t>
      </w:r>
      <w:r w:rsidRPr="00CF4CE3">
        <w:t>etoj</w:t>
      </w:r>
      <w:r w:rsidRPr="007116D4">
        <w:rPr>
          <w:lang w:val="ru-RU"/>
        </w:rPr>
        <w:t xml:space="preserve"> </w:t>
      </w:r>
      <w:r w:rsidRPr="00CF4CE3">
        <w:t>apteke</w:t>
      </w:r>
      <w:r w:rsidRPr="007116D4">
        <w:rPr>
          <w:lang w:val="ru-RU"/>
        </w:rPr>
        <w:t xml:space="preserve"> </w:t>
      </w:r>
      <w:r w:rsidRPr="00CF4CE3">
        <w:t>antibiotiki</w:t>
      </w:r>
      <w:r w:rsidRPr="007116D4">
        <w:rPr>
          <w:lang w:val="ru-RU"/>
        </w:rPr>
        <w:t>.</w:t>
      </w:r>
    </w:p>
    <w:p w14:paraId="43B90287" w14:textId="77777777" w:rsidR="00D80E1F" w:rsidRPr="00CF4CE3" w:rsidRDefault="00D80E1F" w:rsidP="00D80E1F">
      <w:pPr>
        <w:suppressAutoHyphens w:val="0"/>
        <w:spacing w:before="120" w:after="120" w:line="240" w:lineRule="auto"/>
        <w:ind w:left="1134" w:right="1134"/>
        <w:rPr>
          <w:lang w:val="ru-RU"/>
        </w:rPr>
      </w:pPr>
      <w:r w:rsidRPr="00CF4CE3">
        <w:rPr>
          <w:lang w:val="ru-RU"/>
        </w:rPr>
        <w:t>Нам с вами сидеть и обсуждать эти слухи некогда!</w:t>
      </w:r>
    </w:p>
    <w:p w14:paraId="2BA2CC30" w14:textId="77777777" w:rsidR="00D80E1F" w:rsidRPr="007116D4" w:rsidRDefault="00D80E1F" w:rsidP="00D80E1F">
      <w:pPr>
        <w:suppressAutoHyphens w:val="0"/>
        <w:spacing w:before="120" w:after="120" w:line="240" w:lineRule="auto"/>
        <w:ind w:left="1134" w:right="1134"/>
        <w:rPr>
          <w:lang w:val="nb-NO"/>
        </w:rPr>
      </w:pPr>
      <w:r w:rsidRPr="007116D4">
        <w:rPr>
          <w:lang w:val="nb-NO"/>
        </w:rPr>
        <w:t>Nam s vami sidet</w:t>
      </w:r>
      <w:r w:rsidR="00F72A30" w:rsidRPr="007116D4">
        <w:rPr>
          <w:lang w:val="nb-NO"/>
        </w:rPr>
        <w:t>'</w:t>
      </w:r>
      <w:r w:rsidRPr="007116D4">
        <w:rPr>
          <w:lang w:val="nb-NO"/>
        </w:rPr>
        <w:t xml:space="preserve"> I obsuzhdat</w:t>
      </w:r>
      <w:r w:rsidR="00F72A30" w:rsidRPr="007116D4">
        <w:rPr>
          <w:lang w:val="nb-NO"/>
        </w:rPr>
        <w:t>'</w:t>
      </w:r>
      <w:r w:rsidRPr="007116D4">
        <w:rPr>
          <w:lang w:val="nb-NO"/>
        </w:rPr>
        <w:t xml:space="preserve"> eti sluhi nekogda</w:t>
      </w:r>
    </w:p>
    <w:p w14:paraId="1F800A6E" w14:textId="77777777" w:rsidR="00D80E1F" w:rsidRPr="00CF4CE3" w:rsidRDefault="00D80E1F" w:rsidP="00D80E1F">
      <w:pPr>
        <w:suppressAutoHyphens w:val="0"/>
        <w:spacing w:before="120" w:after="120" w:line="240" w:lineRule="auto"/>
        <w:ind w:left="1134" w:right="1134"/>
        <w:rPr>
          <w:lang w:val="ru-RU"/>
        </w:rPr>
      </w:pPr>
      <w:r w:rsidRPr="007116D4">
        <w:rPr>
          <w:i/>
          <w:iCs/>
          <w:lang w:val="nb-NO"/>
        </w:rPr>
        <w:t>Male</w:t>
      </w:r>
      <w:r w:rsidRPr="00CF4CE3">
        <w:rPr>
          <w:i/>
          <w:iCs/>
          <w:lang w:val="ru-RU"/>
        </w:rPr>
        <w:t>2:</w:t>
      </w:r>
    </w:p>
    <w:p w14:paraId="0E1CF242" w14:textId="77777777" w:rsidR="00D80E1F" w:rsidRPr="00CF4CE3" w:rsidRDefault="00D80E1F" w:rsidP="00D80E1F">
      <w:pPr>
        <w:suppressAutoHyphens w:val="0"/>
        <w:spacing w:before="120" w:after="120" w:line="240" w:lineRule="auto"/>
        <w:ind w:left="1134" w:right="1134"/>
        <w:rPr>
          <w:lang w:val="ru-RU"/>
        </w:rPr>
      </w:pPr>
      <w:r w:rsidRPr="00CF4CE3">
        <w:rPr>
          <w:lang w:val="ru-RU"/>
        </w:rPr>
        <w:t>Так ты считаешь, что техникой мы обеспечены на весь сезон?</w:t>
      </w:r>
    </w:p>
    <w:p w14:paraId="07868EB8" w14:textId="77777777" w:rsidR="00D80E1F" w:rsidRPr="007116D4" w:rsidRDefault="00D80E1F" w:rsidP="00D80E1F">
      <w:pPr>
        <w:suppressAutoHyphens w:val="0"/>
        <w:spacing w:before="120" w:after="120" w:line="240" w:lineRule="auto"/>
        <w:ind w:left="1134" w:right="1134"/>
        <w:rPr>
          <w:lang w:val="pl-PL"/>
        </w:rPr>
      </w:pPr>
      <w:r w:rsidRPr="007116D4">
        <w:rPr>
          <w:lang w:val="pl-PL"/>
        </w:rPr>
        <w:t>Tak ty schitaesh, shto tehnikoj my obespecheny na ves</w:t>
      </w:r>
      <w:r w:rsidR="00F72A30" w:rsidRPr="007116D4">
        <w:rPr>
          <w:lang w:val="pl-PL"/>
        </w:rPr>
        <w:t>'</w:t>
      </w:r>
      <w:r w:rsidRPr="007116D4">
        <w:rPr>
          <w:lang w:val="pl-PL"/>
        </w:rPr>
        <w:t xml:space="preserve"> sezon?</w:t>
      </w:r>
    </w:p>
    <w:p w14:paraId="501DD9EC" w14:textId="77777777" w:rsidR="00D80E1F" w:rsidRPr="00CF4CE3" w:rsidRDefault="00D80E1F" w:rsidP="00D80E1F">
      <w:pPr>
        <w:suppressAutoHyphens w:val="0"/>
        <w:spacing w:before="120" w:after="120" w:line="240" w:lineRule="auto"/>
        <w:ind w:left="1134" w:right="1134"/>
        <w:rPr>
          <w:lang w:val="ru-RU"/>
        </w:rPr>
      </w:pPr>
      <w:r w:rsidRPr="00CF4CE3">
        <w:rPr>
          <w:lang w:val="ru-RU"/>
        </w:rPr>
        <w:t>Раз. Эти жирные сазаны ушли под палубу.</w:t>
      </w:r>
    </w:p>
    <w:p w14:paraId="243E0B9A" w14:textId="77777777" w:rsidR="00D80E1F" w:rsidRPr="007116D4" w:rsidRDefault="00D80E1F" w:rsidP="00795007">
      <w:pPr>
        <w:suppressAutoHyphens w:val="0"/>
        <w:spacing w:before="120" w:after="240" w:line="240" w:lineRule="auto"/>
        <w:ind w:left="1134" w:right="1134"/>
        <w:rPr>
          <w:lang w:val="pl-PL"/>
        </w:rPr>
      </w:pPr>
      <w:r w:rsidRPr="007116D4">
        <w:rPr>
          <w:lang w:val="pl-PL"/>
        </w:rPr>
        <w:t>Raz. Eti zhirnye sazany ushli pod palubu.</w:t>
      </w:r>
    </w:p>
    <w:p w14:paraId="40EE92B7" w14:textId="77777777" w:rsidR="00D80E1F" w:rsidRPr="00460C61" w:rsidRDefault="00D80E1F" w:rsidP="00D80E1F">
      <w:pPr>
        <w:suppressAutoHyphens w:val="0"/>
        <w:spacing w:before="120" w:after="120" w:line="240" w:lineRule="auto"/>
        <w:ind w:left="1134" w:right="1134"/>
        <w:jc w:val="center"/>
        <w:outlineLvl w:val="2"/>
        <w:rPr>
          <w:lang w:val="pl-PL"/>
        </w:rPr>
      </w:pPr>
      <w:bookmarkStart w:id="193" w:name="_Toc456777204"/>
      <w:r w:rsidRPr="00460C61">
        <w:rPr>
          <w:lang w:val="pl-PL"/>
        </w:rPr>
        <w:t>Korean</w:t>
      </w:r>
      <w:bookmarkEnd w:id="193"/>
    </w:p>
    <w:p w14:paraId="1B7F3FD6" w14:textId="77777777" w:rsidR="00D80E1F" w:rsidRPr="007116D4" w:rsidRDefault="00D80E1F" w:rsidP="00D80E1F">
      <w:pPr>
        <w:suppressAutoHyphens w:val="0"/>
        <w:spacing w:before="120" w:after="120" w:line="240" w:lineRule="auto"/>
        <w:ind w:left="1134" w:right="1134"/>
        <w:rPr>
          <w:i/>
          <w:iCs/>
          <w:lang w:val="pl-PL"/>
        </w:rPr>
      </w:pPr>
      <w:r w:rsidRPr="007116D4">
        <w:rPr>
          <w:i/>
          <w:iCs/>
          <w:lang w:val="pl-PL"/>
        </w:rPr>
        <w:t>Female 1:</w:t>
      </w:r>
    </w:p>
    <w:p w14:paraId="7BC0C7E9" w14:textId="77777777" w:rsidR="00D80E1F" w:rsidRPr="007116D4" w:rsidRDefault="00D80E1F" w:rsidP="00D80E1F">
      <w:pPr>
        <w:suppressAutoHyphens w:val="0"/>
        <w:spacing w:before="120" w:after="120" w:line="240" w:lineRule="auto"/>
        <w:ind w:left="1134" w:right="1134"/>
        <w:rPr>
          <w:lang w:val="pl-PL"/>
        </w:rPr>
      </w:pPr>
      <w:r w:rsidRPr="00CF4CE3">
        <w:rPr>
          <w:rFonts w:eastAsia="Malgun Gothic"/>
        </w:rPr>
        <w:t>어린이는</w:t>
      </w:r>
      <w:r w:rsidRPr="007116D4">
        <w:rPr>
          <w:lang w:val="pl-PL"/>
        </w:rPr>
        <w:t xml:space="preserve"> </w:t>
      </w:r>
      <w:r w:rsidRPr="00CF4CE3">
        <w:rPr>
          <w:rFonts w:eastAsia="Malgun Gothic"/>
        </w:rPr>
        <w:t>세상의</w:t>
      </w:r>
      <w:r w:rsidRPr="007116D4">
        <w:rPr>
          <w:lang w:val="pl-PL"/>
        </w:rPr>
        <w:t xml:space="preserve"> </w:t>
      </w:r>
      <w:r w:rsidRPr="00CF4CE3">
        <w:rPr>
          <w:rFonts w:eastAsia="Malgun Gothic"/>
        </w:rPr>
        <w:t>미래입니다</w:t>
      </w:r>
      <w:r w:rsidRPr="007116D4">
        <w:rPr>
          <w:lang w:val="pl-PL"/>
        </w:rPr>
        <w:t>.</w:t>
      </w:r>
    </w:p>
    <w:p w14:paraId="2DC22750" w14:textId="77777777" w:rsidR="00D80E1F" w:rsidRPr="007116D4" w:rsidRDefault="00D80E1F" w:rsidP="00D80E1F">
      <w:pPr>
        <w:suppressAutoHyphens w:val="0"/>
        <w:spacing w:before="120" w:after="120" w:line="240" w:lineRule="auto"/>
        <w:ind w:left="1134" w:right="1134"/>
        <w:rPr>
          <w:lang w:val="it-IT"/>
        </w:rPr>
      </w:pPr>
      <w:r w:rsidRPr="007116D4">
        <w:rPr>
          <w:lang w:val="it-IT"/>
        </w:rPr>
        <w:t>Eorini  neun  sesang ui  mirae ipnida</w:t>
      </w:r>
    </w:p>
    <w:p w14:paraId="0C6AF0AC" w14:textId="77777777" w:rsidR="00D80E1F" w:rsidRPr="007116D4" w:rsidRDefault="00D80E1F" w:rsidP="00D80E1F">
      <w:pPr>
        <w:suppressAutoHyphens w:val="0"/>
        <w:spacing w:before="120" w:after="120" w:line="240" w:lineRule="auto"/>
        <w:ind w:left="1134" w:right="1134"/>
        <w:rPr>
          <w:lang w:val="it-IT"/>
        </w:rPr>
      </w:pPr>
      <w:r w:rsidRPr="00CF4CE3">
        <w:rPr>
          <w:rFonts w:eastAsia="Malgun Gothic"/>
        </w:rPr>
        <w:t>우리의</w:t>
      </w:r>
      <w:r w:rsidRPr="007116D4">
        <w:rPr>
          <w:lang w:val="it-IT"/>
        </w:rPr>
        <w:t xml:space="preserve"> </w:t>
      </w:r>
      <w:r w:rsidRPr="00CF4CE3">
        <w:rPr>
          <w:rFonts w:eastAsia="Malgun Gothic"/>
        </w:rPr>
        <w:t>얼굴은</w:t>
      </w:r>
      <w:r w:rsidRPr="007116D4">
        <w:rPr>
          <w:lang w:val="it-IT"/>
        </w:rPr>
        <w:t xml:space="preserve"> </w:t>
      </w:r>
      <w:r w:rsidRPr="00CF4CE3">
        <w:rPr>
          <w:rFonts w:eastAsia="Malgun Gothic"/>
        </w:rPr>
        <w:t>남의</w:t>
      </w:r>
      <w:r w:rsidRPr="007116D4">
        <w:rPr>
          <w:lang w:val="it-IT"/>
        </w:rPr>
        <w:t xml:space="preserve"> </w:t>
      </w:r>
      <w:r w:rsidRPr="00CF4CE3">
        <w:rPr>
          <w:rFonts w:eastAsia="Malgun Gothic"/>
        </w:rPr>
        <w:t>것입니다</w:t>
      </w:r>
      <w:r w:rsidRPr="007116D4">
        <w:rPr>
          <w:lang w:val="it-IT"/>
        </w:rPr>
        <w:t>.</w:t>
      </w:r>
    </w:p>
    <w:p w14:paraId="7D9FAA55" w14:textId="77777777" w:rsidR="00D80E1F" w:rsidRPr="007116D4" w:rsidRDefault="00D80E1F" w:rsidP="00D80E1F">
      <w:pPr>
        <w:suppressAutoHyphens w:val="0"/>
        <w:spacing w:before="120" w:after="120" w:line="240" w:lineRule="auto"/>
        <w:ind w:left="1134" w:right="1134"/>
        <w:rPr>
          <w:lang w:val="it-IT"/>
        </w:rPr>
      </w:pPr>
      <w:r w:rsidRPr="007116D4">
        <w:rPr>
          <w:lang w:val="it-IT"/>
        </w:rPr>
        <w:t xml:space="preserve">Uri ui eolgul eun  nam ui geo ipnida </w:t>
      </w:r>
    </w:p>
    <w:p w14:paraId="71567364" w14:textId="77777777" w:rsidR="00D80E1F" w:rsidRPr="007116D4" w:rsidRDefault="00D80E1F" w:rsidP="00D80E1F">
      <w:pPr>
        <w:suppressAutoHyphens w:val="0"/>
        <w:spacing w:before="120" w:after="120" w:line="240" w:lineRule="auto"/>
        <w:ind w:left="1134" w:right="1134"/>
        <w:rPr>
          <w:i/>
          <w:iCs/>
          <w:lang w:val="it-IT"/>
        </w:rPr>
      </w:pPr>
      <w:r w:rsidRPr="007116D4">
        <w:rPr>
          <w:i/>
          <w:iCs/>
          <w:lang w:val="it-IT"/>
        </w:rPr>
        <w:t>Female 2:</w:t>
      </w:r>
    </w:p>
    <w:p w14:paraId="1C95AE8E" w14:textId="77777777" w:rsidR="00D80E1F" w:rsidRPr="007116D4" w:rsidRDefault="00D80E1F" w:rsidP="00D80E1F">
      <w:pPr>
        <w:suppressAutoHyphens w:val="0"/>
        <w:spacing w:before="120" w:after="120" w:line="240" w:lineRule="auto"/>
        <w:ind w:left="1134" w:right="1134"/>
        <w:rPr>
          <w:lang w:val="it-IT"/>
        </w:rPr>
      </w:pPr>
      <w:r w:rsidRPr="00CF4CE3">
        <w:rPr>
          <w:rFonts w:eastAsia="Malgun Gothic"/>
        </w:rPr>
        <w:t>독서는</w:t>
      </w:r>
      <w:r w:rsidRPr="007116D4">
        <w:rPr>
          <w:lang w:val="it-IT"/>
        </w:rPr>
        <w:t xml:space="preserve"> </w:t>
      </w:r>
      <w:r w:rsidRPr="00CF4CE3">
        <w:rPr>
          <w:rFonts w:eastAsia="Malgun Gothic"/>
        </w:rPr>
        <w:t>마음의</w:t>
      </w:r>
      <w:r w:rsidRPr="007116D4">
        <w:rPr>
          <w:lang w:val="it-IT"/>
        </w:rPr>
        <w:t xml:space="preserve"> </w:t>
      </w:r>
      <w:r w:rsidRPr="00CF4CE3">
        <w:rPr>
          <w:rFonts w:eastAsia="Malgun Gothic"/>
        </w:rPr>
        <w:t>양식입니다</w:t>
      </w:r>
      <w:r w:rsidRPr="007116D4">
        <w:rPr>
          <w:lang w:val="it-IT"/>
        </w:rPr>
        <w:t>.</w:t>
      </w:r>
    </w:p>
    <w:p w14:paraId="35562E5E" w14:textId="77777777" w:rsidR="00D80E1F" w:rsidRPr="007116D4" w:rsidRDefault="00D80E1F" w:rsidP="00D80E1F">
      <w:pPr>
        <w:suppressAutoHyphens w:val="0"/>
        <w:spacing w:before="120" w:after="120" w:line="240" w:lineRule="auto"/>
        <w:ind w:left="1134" w:right="1134"/>
        <w:rPr>
          <w:lang w:val="it-IT"/>
        </w:rPr>
      </w:pPr>
      <w:r w:rsidRPr="007116D4">
        <w:rPr>
          <w:lang w:val="it-IT"/>
        </w:rPr>
        <w:t>Dokseo neun  maeum neun yangsik ipnida</w:t>
      </w:r>
    </w:p>
    <w:p w14:paraId="463D8924" w14:textId="77777777" w:rsidR="00D80E1F" w:rsidRPr="007116D4" w:rsidRDefault="00D80E1F" w:rsidP="00D80E1F">
      <w:pPr>
        <w:suppressAutoHyphens w:val="0"/>
        <w:spacing w:before="120" w:after="120" w:line="240" w:lineRule="auto"/>
        <w:ind w:left="1134" w:right="1134"/>
        <w:rPr>
          <w:lang w:val="it-IT"/>
        </w:rPr>
      </w:pPr>
      <w:r w:rsidRPr="00CF4CE3">
        <w:rPr>
          <w:rFonts w:eastAsia="Malgun Gothic"/>
        </w:rPr>
        <w:t>인간의</w:t>
      </w:r>
      <w:r w:rsidRPr="007116D4">
        <w:rPr>
          <w:lang w:val="it-IT"/>
        </w:rPr>
        <w:t xml:space="preserve"> </w:t>
      </w:r>
      <w:r w:rsidRPr="00CF4CE3">
        <w:rPr>
          <w:rFonts w:eastAsia="Malgun Gothic"/>
        </w:rPr>
        <w:t>가치는</w:t>
      </w:r>
      <w:r w:rsidRPr="007116D4">
        <w:rPr>
          <w:lang w:val="it-IT"/>
        </w:rPr>
        <w:t xml:space="preserve"> </w:t>
      </w:r>
      <w:r w:rsidRPr="00CF4CE3">
        <w:rPr>
          <w:rFonts w:eastAsia="Malgun Gothic"/>
        </w:rPr>
        <w:t>지식을</w:t>
      </w:r>
      <w:r w:rsidRPr="007116D4">
        <w:rPr>
          <w:lang w:val="it-IT"/>
        </w:rPr>
        <w:t xml:space="preserve"> </w:t>
      </w:r>
      <w:r w:rsidRPr="00CF4CE3">
        <w:rPr>
          <w:rFonts w:eastAsia="Malgun Gothic"/>
        </w:rPr>
        <w:t>어떻게</w:t>
      </w:r>
      <w:r w:rsidRPr="007116D4">
        <w:rPr>
          <w:lang w:val="it-IT"/>
        </w:rPr>
        <w:t xml:space="preserve"> </w:t>
      </w:r>
      <w:r w:rsidRPr="00CF4CE3">
        <w:rPr>
          <w:rFonts w:eastAsia="Malgun Gothic"/>
        </w:rPr>
        <w:t>활용</w:t>
      </w:r>
      <w:r w:rsidRPr="007116D4">
        <w:rPr>
          <w:lang w:val="it-IT"/>
        </w:rPr>
        <w:t xml:space="preserve"> </w:t>
      </w:r>
      <w:r w:rsidRPr="00CF4CE3">
        <w:rPr>
          <w:rFonts w:eastAsia="Malgun Gothic"/>
        </w:rPr>
        <w:t>하느냐에</w:t>
      </w:r>
      <w:r w:rsidRPr="007116D4">
        <w:rPr>
          <w:lang w:val="it-IT"/>
        </w:rPr>
        <w:t xml:space="preserve"> </w:t>
      </w:r>
      <w:r w:rsidRPr="00CF4CE3">
        <w:rPr>
          <w:rFonts w:eastAsia="Malgun Gothic"/>
        </w:rPr>
        <w:t>따라</w:t>
      </w:r>
      <w:r w:rsidRPr="007116D4">
        <w:rPr>
          <w:lang w:val="it-IT"/>
        </w:rPr>
        <w:t xml:space="preserve"> </w:t>
      </w:r>
      <w:r w:rsidRPr="00CF4CE3">
        <w:rPr>
          <w:rFonts w:eastAsia="Malgun Gothic"/>
        </w:rPr>
        <w:t>달라집니다</w:t>
      </w:r>
      <w:r w:rsidRPr="007116D4">
        <w:rPr>
          <w:lang w:val="it-IT"/>
        </w:rPr>
        <w:t>.</w:t>
      </w:r>
    </w:p>
    <w:p w14:paraId="41C2FE5F" w14:textId="77777777" w:rsidR="00D80E1F" w:rsidRPr="007116D4" w:rsidRDefault="00D80E1F" w:rsidP="00D80E1F">
      <w:pPr>
        <w:suppressAutoHyphens w:val="0"/>
        <w:spacing w:before="120" w:after="120" w:line="240" w:lineRule="auto"/>
        <w:ind w:left="1134" w:right="1134"/>
        <w:rPr>
          <w:i/>
          <w:iCs/>
          <w:lang w:val="it-IT"/>
        </w:rPr>
      </w:pPr>
      <w:r w:rsidRPr="007116D4">
        <w:rPr>
          <w:lang w:val="it-IT"/>
        </w:rPr>
        <w:t>Ingan ui gachi neun jisik eul eotteoge whalyong haneunaae ddara dalra jipnida.</w:t>
      </w:r>
    </w:p>
    <w:p w14:paraId="70A5699C" w14:textId="77777777" w:rsidR="00D80E1F" w:rsidRPr="007116D4" w:rsidRDefault="00D80E1F" w:rsidP="00D80E1F">
      <w:pPr>
        <w:suppressAutoHyphens w:val="0"/>
        <w:spacing w:before="120" w:after="120" w:line="240" w:lineRule="auto"/>
        <w:ind w:left="1134" w:right="1134"/>
        <w:rPr>
          <w:i/>
          <w:iCs/>
          <w:lang w:val="it-IT"/>
        </w:rPr>
      </w:pPr>
      <w:r w:rsidRPr="007116D4">
        <w:rPr>
          <w:i/>
          <w:iCs/>
          <w:lang w:val="it-IT"/>
        </w:rPr>
        <w:lastRenderedPageBreak/>
        <w:t>Male 1:</w:t>
      </w:r>
    </w:p>
    <w:p w14:paraId="14D1837B" w14:textId="77777777" w:rsidR="00D80E1F" w:rsidRPr="007116D4" w:rsidRDefault="00D80E1F" w:rsidP="00D80E1F">
      <w:pPr>
        <w:suppressAutoHyphens w:val="0"/>
        <w:spacing w:before="120" w:after="120" w:line="240" w:lineRule="auto"/>
        <w:ind w:left="1134" w:right="1134"/>
        <w:rPr>
          <w:lang w:val="it-IT"/>
        </w:rPr>
      </w:pPr>
      <w:r w:rsidRPr="00CF4CE3">
        <w:rPr>
          <w:rFonts w:eastAsia="Malgun Gothic"/>
        </w:rPr>
        <w:t>행복은</w:t>
      </w:r>
      <w:r w:rsidRPr="007116D4">
        <w:rPr>
          <w:lang w:val="it-IT"/>
        </w:rPr>
        <w:t xml:space="preserve"> </w:t>
      </w:r>
      <w:r w:rsidRPr="00CF4CE3">
        <w:rPr>
          <w:rFonts w:eastAsia="Malgun Gothic"/>
        </w:rPr>
        <w:t>나부터</w:t>
      </w:r>
      <w:r w:rsidRPr="007116D4">
        <w:rPr>
          <w:lang w:val="it-IT"/>
        </w:rPr>
        <w:t xml:space="preserve"> </w:t>
      </w:r>
      <w:r w:rsidRPr="00CF4CE3">
        <w:rPr>
          <w:rFonts w:eastAsia="Malgun Gothic"/>
        </w:rPr>
        <w:t>시작됩니다</w:t>
      </w:r>
      <w:r w:rsidRPr="007116D4">
        <w:rPr>
          <w:lang w:val="it-IT"/>
        </w:rPr>
        <w:t>.</w:t>
      </w:r>
    </w:p>
    <w:p w14:paraId="44ADB843" w14:textId="77777777" w:rsidR="00D80E1F" w:rsidRPr="007116D4" w:rsidRDefault="00D80E1F" w:rsidP="00D80E1F">
      <w:pPr>
        <w:suppressAutoHyphens w:val="0"/>
        <w:spacing w:before="120" w:after="120" w:line="240" w:lineRule="auto"/>
        <w:ind w:left="1134" w:right="1134"/>
        <w:rPr>
          <w:bCs/>
          <w:lang w:val="it-IT"/>
        </w:rPr>
      </w:pPr>
      <w:r w:rsidRPr="007116D4">
        <w:rPr>
          <w:lang w:val="it-IT"/>
        </w:rPr>
        <w:t>Haenguk eun na butteo sijak doebnida</w:t>
      </w:r>
    </w:p>
    <w:p w14:paraId="5782AD1E" w14:textId="77777777" w:rsidR="00D80E1F" w:rsidRPr="007116D4" w:rsidRDefault="00D80E1F" w:rsidP="00D80E1F">
      <w:pPr>
        <w:suppressAutoHyphens w:val="0"/>
        <w:spacing w:before="120" w:after="120" w:line="240" w:lineRule="auto"/>
        <w:ind w:left="1134" w:right="1134"/>
        <w:rPr>
          <w:lang w:val="it-IT"/>
        </w:rPr>
      </w:pPr>
      <w:r w:rsidRPr="00CF4CE3">
        <w:rPr>
          <w:rFonts w:eastAsia="Malgun Gothic"/>
        </w:rPr>
        <w:t>지금</w:t>
      </w:r>
      <w:r w:rsidRPr="007116D4">
        <w:rPr>
          <w:lang w:val="it-IT"/>
        </w:rPr>
        <w:t xml:space="preserve"> </w:t>
      </w:r>
      <w:r w:rsidRPr="00CF4CE3">
        <w:rPr>
          <w:rFonts w:eastAsia="Malgun Gothic"/>
        </w:rPr>
        <w:t>순간이</w:t>
      </w:r>
      <w:r w:rsidRPr="007116D4">
        <w:rPr>
          <w:lang w:val="it-IT"/>
        </w:rPr>
        <w:t xml:space="preserve"> </w:t>
      </w:r>
      <w:r w:rsidRPr="00CF4CE3">
        <w:rPr>
          <w:rFonts w:eastAsia="Malgun Gothic"/>
        </w:rPr>
        <w:t>나에게는</w:t>
      </w:r>
      <w:r w:rsidRPr="007116D4">
        <w:rPr>
          <w:lang w:val="it-IT"/>
        </w:rPr>
        <w:t xml:space="preserve"> </w:t>
      </w:r>
      <w:r w:rsidRPr="00CF4CE3">
        <w:rPr>
          <w:rFonts w:eastAsia="Malgun Gothic"/>
        </w:rPr>
        <w:t>가장</w:t>
      </w:r>
      <w:r w:rsidRPr="007116D4">
        <w:rPr>
          <w:lang w:val="it-IT"/>
        </w:rPr>
        <w:t xml:space="preserve"> </w:t>
      </w:r>
      <w:r w:rsidRPr="00CF4CE3">
        <w:rPr>
          <w:rFonts w:eastAsia="Malgun Gothic"/>
        </w:rPr>
        <w:t>소중한</w:t>
      </w:r>
      <w:r w:rsidRPr="007116D4">
        <w:rPr>
          <w:lang w:val="it-IT"/>
        </w:rPr>
        <w:t xml:space="preserve"> </w:t>
      </w:r>
      <w:r w:rsidRPr="00CF4CE3">
        <w:rPr>
          <w:rFonts w:eastAsia="Malgun Gothic"/>
        </w:rPr>
        <w:t>시간입니다</w:t>
      </w:r>
    </w:p>
    <w:p w14:paraId="4B383C60" w14:textId="77777777" w:rsidR="00D80E1F" w:rsidRPr="007116D4" w:rsidRDefault="00D80E1F" w:rsidP="00D80E1F">
      <w:pPr>
        <w:suppressAutoHyphens w:val="0"/>
        <w:spacing w:before="120" w:after="120" w:line="240" w:lineRule="auto"/>
        <w:ind w:left="1134" w:right="1134"/>
        <w:rPr>
          <w:lang w:val="sv-SE"/>
        </w:rPr>
      </w:pPr>
      <w:r w:rsidRPr="007116D4">
        <w:rPr>
          <w:lang w:val="sv-SE"/>
        </w:rPr>
        <w:t>Gieum sungani  na egeneun gajang  sojung han sigan ipnida</w:t>
      </w:r>
    </w:p>
    <w:p w14:paraId="47711EF8" w14:textId="77777777" w:rsidR="00D80E1F" w:rsidRPr="007116D4" w:rsidRDefault="00D80E1F" w:rsidP="00D80E1F">
      <w:pPr>
        <w:suppressAutoHyphens w:val="0"/>
        <w:spacing w:before="120" w:after="120" w:line="240" w:lineRule="auto"/>
        <w:ind w:left="1134" w:right="1134"/>
        <w:rPr>
          <w:i/>
          <w:iCs/>
          <w:lang w:val="sv-SE"/>
        </w:rPr>
      </w:pPr>
      <w:r w:rsidRPr="007116D4">
        <w:rPr>
          <w:i/>
          <w:iCs/>
          <w:lang w:val="sv-SE"/>
        </w:rPr>
        <w:t>Male 2:</w:t>
      </w:r>
    </w:p>
    <w:p w14:paraId="59BDDFBE" w14:textId="77777777" w:rsidR="00D80E1F" w:rsidRPr="007116D4" w:rsidRDefault="00D80E1F" w:rsidP="00D80E1F">
      <w:pPr>
        <w:suppressAutoHyphens w:val="0"/>
        <w:spacing w:before="120" w:after="120" w:line="240" w:lineRule="auto"/>
        <w:ind w:left="1134" w:right="1134"/>
        <w:rPr>
          <w:lang w:val="sv-SE"/>
        </w:rPr>
      </w:pPr>
      <w:r w:rsidRPr="00CF4CE3">
        <w:rPr>
          <w:rFonts w:eastAsia="Malgun Gothic"/>
        </w:rPr>
        <w:t>기회는</w:t>
      </w:r>
      <w:r w:rsidRPr="007116D4">
        <w:rPr>
          <w:lang w:val="sv-SE"/>
        </w:rPr>
        <w:t xml:space="preserve"> </w:t>
      </w:r>
      <w:r w:rsidRPr="00CF4CE3">
        <w:rPr>
          <w:rFonts w:eastAsia="Malgun Gothic"/>
        </w:rPr>
        <w:t>새와</w:t>
      </w:r>
      <w:r w:rsidRPr="007116D4">
        <w:rPr>
          <w:lang w:val="sv-SE"/>
        </w:rPr>
        <w:t xml:space="preserve"> </w:t>
      </w:r>
      <w:r w:rsidRPr="00CF4CE3">
        <w:rPr>
          <w:rFonts w:eastAsia="Malgun Gothic"/>
        </w:rPr>
        <w:t>같습니다</w:t>
      </w:r>
      <w:r w:rsidRPr="007116D4">
        <w:rPr>
          <w:lang w:val="sv-SE"/>
        </w:rPr>
        <w:t>.</w:t>
      </w:r>
    </w:p>
    <w:p w14:paraId="643D5915" w14:textId="77777777" w:rsidR="00D80E1F" w:rsidRPr="007116D4" w:rsidRDefault="00D80E1F" w:rsidP="00D80E1F">
      <w:pPr>
        <w:suppressAutoHyphens w:val="0"/>
        <w:spacing w:before="120" w:after="120" w:line="240" w:lineRule="auto"/>
        <w:ind w:left="1134" w:right="1134"/>
        <w:rPr>
          <w:lang w:val="sv-SE"/>
        </w:rPr>
      </w:pPr>
      <w:r w:rsidRPr="007116D4">
        <w:rPr>
          <w:lang w:val="sv-SE"/>
        </w:rPr>
        <w:t>Gihoe neun se wa gatseubnida</w:t>
      </w:r>
    </w:p>
    <w:p w14:paraId="208F6B66" w14:textId="77777777" w:rsidR="00D80E1F" w:rsidRPr="007116D4" w:rsidRDefault="00D80E1F" w:rsidP="00D80E1F">
      <w:pPr>
        <w:suppressAutoHyphens w:val="0"/>
        <w:spacing w:before="120" w:after="120" w:line="240" w:lineRule="auto"/>
        <w:ind w:left="1134" w:right="1134"/>
        <w:rPr>
          <w:lang w:val="sv-SE"/>
        </w:rPr>
      </w:pPr>
      <w:r w:rsidRPr="00CF4CE3">
        <w:rPr>
          <w:rFonts w:eastAsia="Malgun Gothic"/>
        </w:rPr>
        <w:t>시련이</w:t>
      </w:r>
      <w:r w:rsidRPr="007116D4">
        <w:rPr>
          <w:lang w:val="sv-SE"/>
        </w:rPr>
        <w:t xml:space="preserve"> </w:t>
      </w:r>
      <w:r w:rsidRPr="00CF4CE3">
        <w:rPr>
          <w:rFonts w:eastAsia="Malgun Gothic"/>
        </w:rPr>
        <w:t>있어야</w:t>
      </w:r>
      <w:r w:rsidRPr="007116D4">
        <w:rPr>
          <w:lang w:val="sv-SE"/>
        </w:rPr>
        <w:t xml:space="preserve"> </w:t>
      </w:r>
      <w:r w:rsidRPr="00CF4CE3">
        <w:rPr>
          <w:rFonts w:eastAsia="Malgun Gothic"/>
        </w:rPr>
        <w:t>삶이</w:t>
      </w:r>
      <w:r w:rsidRPr="007116D4">
        <w:rPr>
          <w:lang w:val="sv-SE"/>
        </w:rPr>
        <w:t xml:space="preserve"> </w:t>
      </w:r>
      <w:r w:rsidRPr="00CF4CE3">
        <w:rPr>
          <w:rFonts w:eastAsia="Malgun Gothic"/>
        </w:rPr>
        <w:t>풍요로워</w:t>
      </w:r>
      <w:r w:rsidRPr="007116D4">
        <w:rPr>
          <w:lang w:val="sv-SE"/>
        </w:rPr>
        <w:t xml:space="preserve"> </w:t>
      </w:r>
      <w:r w:rsidRPr="00CF4CE3">
        <w:rPr>
          <w:rFonts w:eastAsia="Malgun Gothic"/>
        </w:rPr>
        <w:t>집니다</w:t>
      </w:r>
      <w:r w:rsidRPr="007116D4">
        <w:rPr>
          <w:lang w:val="sv-SE"/>
        </w:rPr>
        <w:t xml:space="preserve">. </w:t>
      </w:r>
    </w:p>
    <w:p w14:paraId="3917E9B1" w14:textId="77777777" w:rsidR="00D80E1F" w:rsidRPr="007116D4" w:rsidRDefault="00D80E1F" w:rsidP="00D80E1F">
      <w:pPr>
        <w:suppressAutoHyphens w:val="0"/>
        <w:spacing w:before="120" w:after="120" w:line="240" w:lineRule="auto"/>
        <w:ind w:left="1134" w:right="1134"/>
        <w:rPr>
          <w:lang w:val="sv-SE"/>
        </w:rPr>
      </w:pPr>
      <w:r w:rsidRPr="007116D4">
        <w:rPr>
          <w:lang w:val="sv-SE"/>
        </w:rPr>
        <w:t>Siryeon i isseoya salmi pungyorowo jipnida</w:t>
      </w:r>
    </w:p>
    <w:p w14:paraId="656D09A2" w14:textId="77777777" w:rsidR="00D80E1F" w:rsidRPr="007116D4" w:rsidRDefault="00D80E1F" w:rsidP="00D80E1F">
      <w:pPr>
        <w:widowControl w:val="0"/>
        <w:tabs>
          <w:tab w:val="left" w:pos="-720"/>
          <w:tab w:val="left" w:pos="567"/>
          <w:tab w:val="left" w:pos="1080"/>
          <w:tab w:val="left" w:pos="1440"/>
          <w:tab w:val="left" w:pos="1800"/>
          <w:tab w:val="left" w:pos="5108"/>
        </w:tabs>
        <w:suppressAutoHyphens w:val="0"/>
        <w:spacing w:before="120" w:after="120" w:line="240" w:lineRule="auto"/>
        <w:ind w:left="1134" w:right="1134"/>
        <w:rPr>
          <w:bCs/>
          <w:lang w:val="sv-SE"/>
        </w:rPr>
      </w:pPr>
    </w:p>
    <w:p w14:paraId="23177FFE" w14:textId="77777777" w:rsidR="00D80E1F" w:rsidRPr="00460C61" w:rsidRDefault="00D80E1F" w:rsidP="00D80E1F">
      <w:pPr>
        <w:widowControl w:val="0"/>
        <w:tabs>
          <w:tab w:val="left" w:pos="-720"/>
          <w:tab w:val="left" w:pos="567"/>
          <w:tab w:val="left" w:pos="1080"/>
          <w:tab w:val="left" w:pos="1440"/>
          <w:tab w:val="left" w:pos="1800"/>
          <w:tab w:val="left" w:pos="5108"/>
        </w:tabs>
        <w:suppressAutoHyphens w:val="0"/>
        <w:spacing w:line="240" w:lineRule="auto"/>
        <w:ind w:left="709"/>
        <w:jc w:val="both"/>
        <w:rPr>
          <w:bCs/>
          <w:sz w:val="18"/>
          <w:szCs w:val="18"/>
          <w:lang w:val="en-GB"/>
        </w:rPr>
      </w:pPr>
    </w:p>
    <w:p w14:paraId="5795FB94" w14:textId="77777777" w:rsidR="00D80E1F" w:rsidRPr="00460C61" w:rsidRDefault="00D80E1F" w:rsidP="00D80E1F">
      <w:pPr>
        <w:suppressAutoHyphens w:val="0"/>
        <w:spacing w:line="240" w:lineRule="auto"/>
        <w:rPr>
          <w:bCs/>
          <w:sz w:val="24"/>
          <w:lang w:val="en-GB"/>
        </w:rPr>
        <w:sectPr w:rsidR="00D80E1F" w:rsidRPr="00460C61" w:rsidSect="00F72A30">
          <w:headerReference w:type="even" r:id="rId77"/>
          <w:headerReference w:type="default" r:id="rId78"/>
          <w:headerReference w:type="first" r:id="rId79"/>
          <w:footerReference w:type="first" r:id="rId80"/>
          <w:footnotePr>
            <w:numRestart w:val="eachSect"/>
          </w:footnotePr>
          <w:endnotePr>
            <w:numFmt w:val="lowerLetter"/>
          </w:endnotePr>
          <w:pgSz w:w="11906" w:h="16838" w:code="9"/>
          <w:pgMar w:top="1701" w:right="1134" w:bottom="2268" w:left="1134" w:header="1134" w:footer="1701" w:gutter="0"/>
          <w:cols w:space="720"/>
          <w:docGrid w:linePitch="326"/>
        </w:sectPr>
      </w:pPr>
    </w:p>
    <w:p w14:paraId="2FE14178" w14:textId="77777777" w:rsidR="00D80E1F" w:rsidRPr="00D80E1F" w:rsidRDefault="00D80E1F" w:rsidP="00D80E1F">
      <w:pPr>
        <w:keepNext/>
        <w:keepLines/>
        <w:tabs>
          <w:tab w:val="right" w:pos="851"/>
        </w:tabs>
        <w:suppressAutoHyphens w:val="0"/>
        <w:spacing w:before="360" w:after="240" w:line="300" w:lineRule="exact"/>
        <w:ind w:right="1134"/>
        <w:rPr>
          <w:b/>
          <w:sz w:val="28"/>
          <w:lang w:val="en-GB"/>
        </w:rPr>
      </w:pPr>
      <w:bookmarkStart w:id="194" w:name="_Toc387935196"/>
      <w:bookmarkStart w:id="195" w:name="_Toc456777205"/>
      <w:r w:rsidRPr="00D80E1F">
        <w:rPr>
          <w:b/>
          <w:sz w:val="28"/>
          <w:lang w:val="en-GB"/>
        </w:rPr>
        <w:lastRenderedPageBreak/>
        <w:t xml:space="preserve">Annex </w:t>
      </w:r>
      <w:bookmarkEnd w:id="194"/>
      <w:bookmarkEnd w:id="195"/>
      <w:r w:rsidRPr="00D80E1F">
        <w:rPr>
          <w:b/>
          <w:sz w:val="28"/>
          <w:lang w:val="en-GB"/>
        </w:rPr>
        <w:t>12</w:t>
      </w:r>
    </w:p>
    <w:p w14:paraId="6F99773A" w14:textId="77777777" w:rsidR="00D80E1F" w:rsidRPr="00D80E1F" w:rsidRDefault="00D80E1F" w:rsidP="00D80E1F">
      <w:pPr>
        <w:keepNext/>
        <w:keepLines/>
        <w:tabs>
          <w:tab w:val="right" w:pos="851"/>
        </w:tabs>
        <w:suppressAutoHyphens w:val="0"/>
        <w:spacing w:before="360" w:after="240" w:line="300" w:lineRule="exact"/>
        <w:ind w:right="1134"/>
        <w:rPr>
          <w:b/>
          <w:sz w:val="28"/>
          <w:lang w:val="en-GB"/>
        </w:rPr>
      </w:pPr>
      <w:r w:rsidRPr="00D80E1F">
        <w:rPr>
          <w:b/>
          <w:sz w:val="28"/>
          <w:lang w:val="en-GB"/>
        </w:rPr>
        <w:tab/>
      </w:r>
      <w:bookmarkStart w:id="196" w:name="_Toc456777206"/>
      <w:r w:rsidRPr="00D80E1F">
        <w:rPr>
          <w:b/>
          <w:sz w:val="28"/>
          <w:lang w:val="en-GB"/>
        </w:rPr>
        <w:tab/>
        <w:t>Definition of Minimum Set of Data (MSD</w:t>
      </w:r>
      <w:bookmarkEnd w:id="196"/>
      <w:r w:rsidRPr="00D80E1F">
        <w:rPr>
          <w:b/>
          <w:sz w:val="28"/>
          <w:lang w:val="en-GB"/>
        </w:rPr>
        <w:t>)</w:t>
      </w:r>
    </w:p>
    <w:p w14:paraId="6D7FD5B7" w14:textId="77777777" w:rsidR="00D80E1F" w:rsidRPr="00D80E1F" w:rsidRDefault="00D80E1F" w:rsidP="00D80E1F">
      <w:pPr>
        <w:spacing w:before="120" w:after="120" w:line="240" w:lineRule="auto"/>
        <w:ind w:left="1134" w:right="1134"/>
        <w:rPr>
          <w:lang w:val="en-GB"/>
        </w:rPr>
      </w:pPr>
      <w:r w:rsidRPr="00D80E1F">
        <w:rPr>
          <w:lang w:val="en-GB"/>
        </w:rPr>
        <w:t>The following table lists the Minimum Set of Data (MSD) that shall be conveyed during the emergency data transmission to the PSAP.</w:t>
      </w:r>
    </w:p>
    <w:p w14:paraId="5C36D22D" w14:textId="77777777" w:rsidR="00D80E1F" w:rsidRPr="007116D4" w:rsidRDefault="00D80E1F" w:rsidP="00D80E1F">
      <w:pPr>
        <w:spacing w:line="250" w:lineRule="auto"/>
        <w:ind w:left="1134"/>
        <w:rPr>
          <w:lang w:val="en-GB"/>
        </w:rPr>
      </w:pPr>
      <w:r w:rsidRPr="007116D4">
        <w:rPr>
          <w:lang w:val="en-GB"/>
        </w:rPr>
        <w:t>Table 11</w:t>
      </w:r>
    </w:p>
    <w:p w14:paraId="3E29FC90" w14:textId="77777777" w:rsidR="00D80E1F" w:rsidRPr="00D80E1F" w:rsidRDefault="00D80E1F" w:rsidP="00D80E1F">
      <w:pPr>
        <w:spacing w:after="120" w:line="250" w:lineRule="auto"/>
        <w:ind w:left="1129"/>
        <w:rPr>
          <w:b/>
          <w:lang w:val="en-GB"/>
        </w:rPr>
      </w:pPr>
      <w:r w:rsidRPr="00D80E1F">
        <w:rPr>
          <w:b/>
          <w:lang w:val="en-GB"/>
        </w:rPr>
        <w:t>Minimum set of data (MSD) to be conveyed to PSAP</w:t>
      </w:r>
    </w:p>
    <w:tbl>
      <w:tblPr>
        <w:tblpPr w:leftFromText="141" w:rightFromText="141" w:vertAnchor="text" w:horzAnchor="margin" w:tblpXSpec="center" w:tblpY="222"/>
        <w:tblW w:w="7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92"/>
        <w:gridCol w:w="4075"/>
      </w:tblGrid>
      <w:tr w:rsidR="00D80E1F" w:rsidRPr="00CF4CE3" w14:paraId="7C326DFC" w14:textId="77777777" w:rsidTr="00F72A30">
        <w:tc>
          <w:tcPr>
            <w:tcW w:w="3292" w:type="dxa"/>
            <w:tcBorders>
              <w:bottom w:val="single" w:sz="12" w:space="0" w:color="auto"/>
            </w:tcBorders>
            <w:shd w:val="clear" w:color="auto" w:fill="auto"/>
          </w:tcPr>
          <w:p w14:paraId="6BCAEF96" w14:textId="77777777" w:rsidR="00D80E1F" w:rsidRPr="00D80E1F" w:rsidRDefault="00D80E1F" w:rsidP="00F72A30">
            <w:pPr>
              <w:spacing w:before="3" w:after="120"/>
              <w:ind w:left="284" w:right="100"/>
              <w:rPr>
                <w:rFonts w:eastAsia="Arial"/>
                <w:bCs/>
                <w:i/>
                <w:sz w:val="18"/>
                <w:szCs w:val="18"/>
                <w:lang w:val="en-GB"/>
              </w:rPr>
            </w:pPr>
            <w:r w:rsidRPr="00D80E1F">
              <w:rPr>
                <w:rFonts w:eastAsia="Arial"/>
                <w:bCs/>
                <w:i/>
                <w:sz w:val="18"/>
                <w:szCs w:val="18"/>
                <w:lang w:val="en-GB"/>
              </w:rPr>
              <w:t>Short Name of MSD Element</w:t>
            </w:r>
          </w:p>
        </w:tc>
        <w:tc>
          <w:tcPr>
            <w:tcW w:w="4075" w:type="dxa"/>
            <w:tcBorders>
              <w:bottom w:val="single" w:sz="12" w:space="0" w:color="auto"/>
            </w:tcBorders>
            <w:shd w:val="clear" w:color="auto" w:fill="auto"/>
          </w:tcPr>
          <w:p w14:paraId="63562E13" w14:textId="77777777" w:rsidR="00D80E1F" w:rsidRPr="00CF4CE3" w:rsidRDefault="00D80E1F" w:rsidP="00F72A30">
            <w:pPr>
              <w:spacing w:before="3" w:after="120"/>
              <w:ind w:left="284" w:right="137"/>
              <w:rPr>
                <w:rFonts w:eastAsia="Arial"/>
                <w:bCs/>
                <w:i/>
                <w:sz w:val="18"/>
                <w:szCs w:val="18"/>
              </w:rPr>
            </w:pPr>
            <w:r w:rsidRPr="00CF4CE3">
              <w:rPr>
                <w:rFonts w:eastAsia="Arial"/>
                <w:bCs/>
                <w:i/>
                <w:sz w:val="18"/>
                <w:szCs w:val="18"/>
              </w:rPr>
              <w:t xml:space="preserve">Description </w:t>
            </w:r>
          </w:p>
        </w:tc>
      </w:tr>
      <w:tr w:rsidR="00D80E1F" w:rsidRPr="00833666" w14:paraId="4875A581" w14:textId="77777777" w:rsidTr="00F72A30">
        <w:tc>
          <w:tcPr>
            <w:tcW w:w="3292" w:type="dxa"/>
            <w:tcBorders>
              <w:top w:val="single" w:sz="12" w:space="0" w:color="auto"/>
            </w:tcBorders>
            <w:shd w:val="clear" w:color="auto" w:fill="auto"/>
          </w:tcPr>
          <w:p w14:paraId="35B249A5" w14:textId="77777777" w:rsidR="00D80E1F" w:rsidRPr="00CF4CE3" w:rsidRDefault="00D80E1F" w:rsidP="00F72A30">
            <w:pPr>
              <w:spacing w:before="3" w:after="120"/>
              <w:ind w:left="284" w:right="100"/>
              <w:rPr>
                <w:spacing w:val="-1"/>
                <w:w w:val="103"/>
                <w:kern w:val="14"/>
              </w:rPr>
            </w:pPr>
            <w:r w:rsidRPr="00CF4CE3">
              <w:rPr>
                <w:spacing w:val="-1"/>
                <w:w w:val="103"/>
                <w:kern w:val="14"/>
              </w:rPr>
              <w:t>Automatic activation</w:t>
            </w:r>
          </w:p>
        </w:tc>
        <w:tc>
          <w:tcPr>
            <w:tcW w:w="4075" w:type="dxa"/>
            <w:tcBorders>
              <w:top w:val="single" w:sz="12" w:space="0" w:color="auto"/>
            </w:tcBorders>
            <w:shd w:val="clear" w:color="auto" w:fill="auto"/>
          </w:tcPr>
          <w:p w14:paraId="13C00467" w14:textId="77777777" w:rsidR="00D80E1F" w:rsidRPr="00D80E1F" w:rsidRDefault="00D80E1F" w:rsidP="00F72A30">
            <w:pPr>
              <w:spacing w:before="3" w:after="120"/>
              <w:ind w:left="284" w:right="137"/>
              <w:rPr>
                <w:spacing w:val="-1"/>
                <w:w w:val="103"/>
                <w:kern w:val="14"/>
                <w:lang w:val="en-GB"/>
              </w:rPr>
            </w:pPr>
            <w:r w:rsidRPr="00D80E1F">
              <w:rPr>
                <w:spacing w:val="-1"/>
                <w:w w:val="103"/>
                <w:kern w:val="14"/>
                <w:lang w:val="en-GB"/>
              </w:rPr>
              <w:t>Indicates whether a call was automatically or manually triggered.</w:t>
            </w:r>
          </w:p>
        </w:tc>
      </w:tr>
      <w:tr w:rsidR="00D80E1F" w:rsidRPr="00833666" w14:paraId="3C3C2D9D" w14:textId="77777777" w:rsidTr="00F72A30">
        <w:tc>
          <w:tcPr>
            <w:tcW w:w="3292" w:type="dxa"/>
            <w:shd w:val="clear" w:color="auto" w:fill="auto"/>
          </w:tcPr>
          <w:p w14:paraId="645B27A5" w14:textId="77777777" w:rsidR="00D80E1F" w:rsidRPr="00CF4CE3" w:rsidRDefault="00D80E1F" w:rsidP="00F72A30">
            <w:pPr>
              <w:spacing w:before="3" w:after="120"/>
              <w:ind w:left="284" w:right="100"/>
              <w:rPr>
                <w:spacing w:val="-1"/>
                <w:w w:val="95"/>
              </w:rPr>
            </w:pPr>
            <w:r w:rsidRPr="00CF4CE3">
              <w:rPr>
                <w:spacing w:val="-1"/>
                <w:w w:val="95"/>
              </w:rPr>
              <w:t>Test call</w:t>
            </w:r>
          </w:p>
        </w:tc>
        <w:tc>
          <w:tcPr>
            <w:tcW w:w="4075" w:type="dxa"/>
            <w:shd w:val="clear" w:color="auto" w:fill="auto"/>
          </w:tcPr>
          <w:p w14:paraId="180CC05B" w14:textId="77777777" w:rsidR="00D80E1F" w:rsidRPr="00D80E1F" w:rsidRDefault="00D80E1F" w:rsidP="00F72A30">
            <w:pPr>
              <w:spacing w:before="3" w:after="120"/>
              <w:ind w:left="284" w:right="137"/>
              <w:rPr>
                <w:lang w:val="en-GB"/>
              </w:rPr>
            </w:pPr>
            <w:r w:rsidRPr="00D80E1F">
              <w:rPr>
                <w:lang w:val="en-GB"/>
              </w:rPr>
              <w:t>Indicates whether the call is a test call or a real emergency call.</w:t>
            </w:r>
          </w:p>
        </w:tc>
      </w:tr>
      <w:tr w:rsidR="00D80E1F" w:rsidRPr="00833666" w14:paraId="6BB032CD" w14:textId="77777777" w:rsidTr="00F72A30">
        <w:tc>
          <w:tcPr>
            <w:tcW w:w="3292" w:type="dxa"/>
            <w:shd w:val="clear" w:color="auto" w:fill="auto"/>
          </w:tcPr>
          <w:p w14:paraId="6BAEAF9B" w14:textId="77777777" w:rsidR="00D80E1F" w:rsidRPr="00CF4CE3" w:rsidRDefault="00D80E1F" w:rsidP="00F72A30">
            <w:pPr>
              <w:spacing w:before="3" w:after="120"/>
              <w:ind w:left="284" w:right="100"/>
              <w:rPr>
                <w:spacing w:val="-1"/>
                <w:w w:val="103"/>
                <w:kern w:val="14"/>
              </w:rPr>
            </w:pPr>
            <w:r w:rsidRPr="00CF4CE3">
              <w:rPr>
                <w:spacing w:val="-1"/>
                <w:w w:val="103"/>
                <w:kern w:val="14"/>
              </w:rPr>
              <w:t>Position can be trusted</w:t>
            </w:r>
          </w:p>
        </w:tc>
        <w:tc>
          <w:tcPr>
            <w:tcW w:w="4075" w:type="dxa"/>
            <w:shd w:val="clear" w:color="auto" w:fill="auto"/>
          </w:tcPr>
          <w:p w14:paraId="2793C9C4" w14:textId="77777777" w:rsidR="00D80E1F" w:rsidRPr="00D80E1F" w:rsidRDefault="00D80E1F" w:rsidP="00F72A30">
            <w:pPr>
              <w:spacing w:before="3" w:after="120"/>
              <w:ind w:left="284" w:right="137"/>
              <w:rPr>
                <w:spacing w:val="-1"/>
                <w:w w:val="103"/>
                <w:kern w:val="14"/>
                <w:lang w:val="en-GB"/>
              </w:rPr>
            </w:pPr>
            <w:r w:rsidRPr="00D80E1F">
              <w:rPr>
                <w:spacing w:val="-1"/>
                <w:w w:val="103"/>
                <w:kern w:val="14"/>
                <w:lang w:val="en-GB"/>
              </w:rPr>
              <w:t>Indicates whether the position given in the position elements can be trusted or has only low confidence.</w:t>
            </w:r>
          </w:p>
        </w:tc>
      </w:tr>
      <w:tr w:rsidR="00D80E1F" w:rsidRPr="00CF4CE3" w14:paraId="59710B66" w14:textId="77777777" w:rsidTr="00F72A30">
        <w:tc>
          <w:tcPr>
            <w:tcW w:w="3292" w:type="dxa"/>
            <w:shd w:val="clear" w:color="auto" w:fill="auto"/>
          </w:tcPr>
          <w:p w14:paraId="6199D111" w14:textId="77777777" w:rsidR="00D80E1F" w:rsidRPr="00CF4CE3" w:rsidRDefault="00D80E1F" w:rsidP="00F72A30">
            <w:pPr>
              <w:spacing w:before="3" w:after="120"/>
              <w:ind w:left="284" w:right="100"/>
              <w:rPr>
                <w:spacing w:val="-1"/>
                <w:w w:val="103"/>
                <w:kern w:val="14"/>
              </w:rPr>
            </w:pPr>
            <w:r w:rsidRPr="00CF4CE3">
              <w:rPr>
                <w:spacing w:val="-1"/>
                <w:w w:val="103"/>
                <w:kern w:val="14"/>
              </w:rPr>
              <w:t>Vehicle type</w:t>
            </w:r>
          </w:p>
        </w:tc>
        <w:tc>
          <w:tcPr>
            <w:tcW w:w="4075" w:type="dxa"/>
            <w:shd w:val="clear" w:color="auto" w:fill="auto"/>
          </w:tcPr>
          <w:p w14:paraId="64F656E9" w14:textId="77777777" w:rsidR="00D80E1F" w:rsidRPr="00CF4CE3" w:rsidRDefault="00D80E1F" w:rsidP="00F72A30">
            <w:pPr>
              <w:spacing w:before="3" w:after="120"/>
              <w:ind w:left="284" w:right="137"/>
              <w:rPr>
                <w:spacing w:val="-1"/>
                <w:w w:val="103"/>
                <w:kern w:val="14"/>
              </w:rPr>
            </w:pPr>
            <w:r w:rsidRPr="00CF4CE3">
              <w:rPr>
                <w:spacing w:val="-1"/>
                <w:w w:val="103"/>
                <w:kern w:val="14"/>
              </w:rPr>
              <w:t>Provides a vehicle type.</w:t>
            </w:r>
          </w:p>
        </w:tc>
      </w:tr>
      <w:tr w:rsidR="00D80E1F" w:rsidRPr="00CF4CE3" w14:paraId="44007027" w14:textId="77777777" w:rsidTr="00F72A30">
        <w:tc>
          <w:tcPr>
            <w:tcW w:w="3292" w:type="dxa"/>
            <w:shd w:val="clear" w:color="auto" w:fill="auto"/>
          </w:tcPr>
          <w:p w14:paraId="60CF3154" w14:textId="77777777" w:rsidR="00D80E1F" w:rsidRPr="00CF4CE3" w:rsidRDefault="00D80E1F" w:rsidP="00F72A30">
            <w:pPr>
              <w:spacing w:before="3" w:after="120"/>
              <w:ind w:left="284" w:right="100"/>
              <w:rPr>
                <w:spacing w:val="-1"/>
                <w:w w:val="103"/>
                <w:kern w:val="14"/>
              </w:rPr>
            </w:pPr>
            <w:r w:rsidRPr="00CF4CE3">
              <w:rPr>
                <w:spacing w:val="-1"/>
                <w:w w:val="103"/>
                <w:kern w:val="14"/>
              </w:rPr>
              <w:t>VIN</w:t>
            </w:r>
          </w:p>
        </w:tc>
        <w:tc>
          <w:tcPr>
            <w:tcW w:w="4075" w:type="dxa"/>
            <w:shd w:val="clear" w:color="auto" w:fill="auto"/>
          </w:tcPr>
          <w:p w14:paraId="07A4453A" w14:textId="77777777" w:rsidR="00D80E1F" w:rsidRPr="00CF4CE3" w:rsidRDefault="00D80E1F" w:rsidP="00F72A30">
            <w:pPr>
              <w:spacing w:before="3" w:after="120"/>
              <w:ind w:left="284" w:right="137"/>
              <w:rPr>
                <w:spacing w:val="-1"/>
                <w:w w:val="103"/>
                <w:kern w:val="14"/>
              </w:rPr>
            </w:pPr>
            <w:r w:rsidRPr="00CF4CE3">
              <w:rPr>
                <w:spacing w:val="-1"/>
                <w:w w:val="103"/>
                <w:kern w:val="14"/>
              </w:rPr>
              <w:t>Vehicle Identification Number.</w:t>
            </w:r>
          </w:p>
        </w:tc>
      </w:tr>
      <w:tr w:rsidR="00D80E1F" w:rsidRPr="00833666" w14:paraId="0AF258BD" w14:textId="77777777" w:rsidTr="00F72A30">
        <w:trPr>
          <w:trHeight w:val="251"/>
        </w:trPr>
        <w:tc>
          <w:tcPr>
            <w:tcW w:w="3292" w:type="dxa"/>
            <w:shd w:val="clear" w:color="auto" w:fill="auto"/>
          </w:tcPr>
          <w:p w14:paraId="5FDB56D7" w14:textId="77777777" w:rsidR="00D80E1F" w:rsidRPr="00CF4CE3" w:rsidRDefault="00D80E1F" w:rsidP="00F72A30">
            <w:pPr>
              <w:spacing w:before="3" w:after="120"/>
              <w:ind w:left="284" w:right="100"/>
              <w:rPr>
                <w:spacing w:val="-1"/>
                <w:w w:val="103"/>
                <w:kern w:val="14"/>
              </w:rPr>
            </w:pPr>
            <w:r w:rsidRPr="00CF4CE3">
              <w:rPr>
                <w:spacing w:val="-1"/>
                <w:w w:val="103"/>
                <w:kern w:val="14"/>
              </w:rPr>
              <w:t>Vehicle propulsion storage type</w:t>
            </w:r>
          </w:p>
        </w:tc>
        <w:tc>
          <w:tcPr>
            <w:tcW w:w="4075" w:type="dxa"/>
            <w:shd w:val="clear" w:color="auto" w:fill="auto"/>
          </w:tcPr>
          <w:p w14:paraId="7C9F6BAA" w14:textId="77777777" w:rsidR="00D80E1F" w:rsidRPr="00D80E1F" w:rsidRDefault="00D80E1F" w:rsidP="00F72A30">
            <w:pPr>
              <w:spacing w:before="3" w:after="120"/>
              <w:ind w:left="284" w:right="137"/>
              <w:rPr>
                <w:spacing w:val="-1"/>
                <w:w w:val="103"/>
                <w:kern w:val="14"/>
                <w:lang w:val="en-GB"/>
              </w:rPr>
            </w:pPr>
            <w:r w:rsidRPr="00D80E1F">
              <w:rPr>
                <w:spacing w:val="-1"/>
                <w:w w:val="103"/>
                <w:kern w:val="14"/>
                <w:lang w:val="en-GB"/>
              </w:rPr>
              <w:t>Provides the propulsion type of the vehicle.</w:t>
            </w:r>
          </w:p>
        </w:tc>
      </w:tr>
      <w:tr w:rsidR="00D80E1F" w:rsidRPr="00833666" w14:paraId="334637CC" w14:textId="77777777" w:rsidTr="00F72A30">
        <w:tc>
          <w:tcPr>
            <w:tcW w:w="3292" w:type="dxa"/>
            <w:shd w:val="clear" w:color="auto" w:fill="auto"/>
          </w:tcPr>
          <w:p w14:paraId="0E43076E" w14:textId="77777777" w:rsidR="00D80E1F" w:rsidRPr="00CF4CE3" w:rsidRDefault="00D80E1F" w:rsidP="00F72A30">
            <w:pPr>
              <w:spacing w:before="3" w:after="120"/>
              <w:ind w:left="284" w:right="100"/>
              <w:rPr>
                <w:spacing w:val="-1"/>
                <w:w w:val="103"/>
                <w:kern w:val="14"/>
              </w:rPr>
            </w:pPr>
            <w:r w:rsidRPr="00CF4CE3">
              <w:rPr>
                <w:spacing w:val="-1"/>
                <w:w w:val="103"/>
                <w:kern w:val="14"/>
              </w:rPr>
              <w:t>Time stamp</w:t>
            </w:r>
          </w:p>
        </w:tc>
        <w:tc>
          <w:tcPr>
            <w:tcW w:w="4075" w:type="dxa"/>
            <w:shd w:val="clear" w:color="auto" w:fill="auto"/>
          </w:tcPr>
          <w:p w14:paraId="3C80C65A" w14:textId="77777777" w:rsidR="00D80E1F" w:rsidRPr="00D80E1F" w:rsidRDefault="00D80E1F" w:rsidP="00F72A30">
            <w:pPr>
              <w:widowControl w:val="0"/>
              <w:spacing w:before="114" w:after="120"/>
              <w:ind w:left="284" w:right="137"/>
              <w:rPr>
                <w:spacing w:val="-1"/>
                <w:w w:val="103"/>
                <w:kern w:val="14"/>
                <w:lang w:val="en-GB"/>
              </w:rPr>
            </w:pPr>
            <w:r w:rsidRPr="00D80E1F">
              <w:rPr>
                <w:spacing w:val="-1"/>
                <w:w w:val="103"/>
                <w:kern w:val="14"/>
                <w:lang w:val="en-GB"/>
              </w:rPr>
              <w:t xml:space="preserve">Timestamp of the initial data message generation within the current accident emergency call incident event. </w:t>
            </w:r>
          </w:p>
        </w:tc>
      </w:tr>
      <w:tr w:rsidR="00D80E1F" w:rsidRPr="00833666" w14:paraId="745557CE" w14:textId="77777777" w:rsidTr="00F72A30">
        <w:tc>
          <w:tcPr>
            <w:tcW w:w="3292" w:type="dxa"/>
            <w:shd w:val="clear" w:color="auto" w:fill="auto"/>
          </w:tcPr>
          <w:p w14:paraId="27D7636E" w14:textId="77777777" w:rsidR="00D80E1F" w:rsidRPr="00CF4CE3" w:rsidRDefault="00D80E1F" w:rsidP="00F72A30">
            <w:pPr>
              <w:spacing w:before="3" w:after="120"/>
              <w:ind w:left="284" w:right="100"/>
              <w:rPr>
                <w:spacing w:val="-1"/>
                <w:w w:val="103"/>
                <w:kern w:val="14"/>
              </w:rPr>
            </w:pPr>
            <w:r w:rsidRPr="00CF4CE3">
              <w:rPr>
                <w:spacing w:val="-1"/>
                <w:w w:val="103"/>
                <w:kern w:val="14"/>
              </w:rPr>
              <w:t>Position latitude</w:t>
            </w:r>
          </w:p>
        </w:tc>
        <w:tc>
          <w:tcPr>
            <w:tcW w:w="4075" w:type="dxa"/>
            <w:shd w:val="clear" w:color="auto" w:fill="auto"/>
          </w:tcPr>
          <w:p w14:paraId="0D0E3008" w14:textId="77777777" w:rsidR="00D80E1F" w:rsidRPr="00D80E1F" w:rsidRDefault="00D80E1F" w:rsidP="00F72A30">
            <w:pPr>
              <w:widowControl w:val="0"/>
              <w:spacing w:before="114" w:after="120"/>
              <w:ind w:left="284" w:right="137"/>
              <w:rPr>
                <w:spacing w:val="-1"/>
                <w:w w:val="103"/>
                <w:kern w:val="14"/>
                <w:lang w:val="en-GB"/>
              </w:rPr>
            </w:pPr>
            <w:r w:rsidRPr="00D80E1F">
              <w:rPr>
                <w:spacing w:val="-1"/>
                <w:w w:val="103"/>
                <w:kern w:val="14"/>
                <w:lang w:val="en-GB"/>
              </w:rPr>
              <w:t>The last known vehicle Latitude position determined at the latest moment possible before message generation.</w:t>
            </w:r>
          </w:p>
        </w:tc>
      </w:tr>
      <w:tr w:rsidR="00D80E1F" w:rsidRPr="00833666" w14:paraId="50C74F3D" w14:textId="77777777" w:rsidTr="00F72A30">
        <w:tc>
          <w:tcPr>
            <w:tcW w:w="3292" w:type="dxa"/>
            <w:tcBorders>
              <w:bottom w:val="single" w:sz="4" w:space="0" w:color="auto"/>
            </w:tcBorders>
            <w:shd w:val="clear" w:color="auto" w:fill="auto"/>
          </w:tcPr>
          <w:p w14:paraId="09165CD2" w14:textId="77777777" w:rsidR="00D80E1F" w:rsidRPr="00CF4CE3" w:rsidRDefault="00D80E1F" w:rsidP="00F72A30">
            <w:pPr>
              <w:spacing w:before="3" w:after="120"/>
              <w:ind w:left="284" w:right="100"/>
              <w:rPr>
                <w:spacing w:val="-1"/>
                <w:w w:val="103"/>
                <w:kern w:val="14"/>
              </w:rPr>
            </w:pPr>
            <w:r w:rsidRPr="00CF4CE3">
              <w:rPr>
                <w:spacing w:val="-1"/>
                <w:w w:val="103"/>
                <w:kern w:val="14"/>
              </w:rPr>
              <w:t>Position longitude</w:t>
            </w:r>
          </w:p>
        </w:tc>
        <w:tc>
          <w:tcPr>
            <w:tcW w:w="4075" w:type="dxa"/>
            <w:tcBorders>
              <w:bottom w:val="single" w:sz="4" w:space="0" w:color="auto"/>
            </w:tcBorders>
            <w:shd w:val="clear" w:color="auto" w:fill="auto"/>
          </w:tcPr>
          <w:p w14:paraId="39F395D1" w14:textId="77777777" w:rsidR="00D80E1F" w:rsidRPr="00D80E1F" w:rsidRDefault="00D80E1F" w:rsidP="00F72A30">
            <w:pPr>
              <w:widowControl w:val="0"/>
              <w:spacing w:before="114" w:after="120"/>
              <w:ind w:left="284" w:right="137"/>
              <w:rPr>
                <w:spacing w:val="-1"/>
                <w:w w:val="103"/>
                <w:kern w:val="14"/>
                <w:lang w:val="en-GB"/>
              </w:rPr>
            </w:pPr>
            <w:r w:rsidRPr="00D80E1F">
              <w:rPr>
                <w:spacing w:val="-1"/>
                <w:w w:val="103"/>
                <w:kern w:val="14"/>
                <w:lang w:val="en-GB"/>
              </w:rPr>
              <w:t>The last known vehicle Longitude position determined at the latest moment possible before message generation.</w:t>
            </w:r>
          </w:p>
        </w:tc>
      </w:tr>
      <w:tr w:rsidR="00D80E1F" w:rsidRPr="00833666" w14:paraId="006D3220" w14:textId="77777777" w:rsidTr="00F72A30">
        <w:tc>
          <w:tcPr>
            <w:tcW w:w="3292" w:type="dxa"/>
            <w:tcBorders>
              <w:bottom w:val="single" w:sz="12" w:space="0" w:color="auto"/>
            </w:tcBorders>
            <w:shd w:val="clear" w:color="auto" w:fill="auto"/>
          </w:tcPr>
          <w:p w14:paraId="0937A89C" w14:textId="77777777" w:rsidR="00D80E1F" w:rsidRPr="00CF4CE3" w:rsidRDefault="00D80E1F" w:rsidP="00F72A30">
            <w:pPr>
              <w:spacing w:before="3" w:after="120"/>
              <w:ind w:left="284" w:right="100"/>
              <w:rPr>
                <w:spacing w:val="-1"/>
                <w:w w:val="103"/>
                <w:kern w:val="14"/>
              </w:rPr>
            </w:pPr>
            <w:r w:rsidRPr="00CF4CE3">
              <w:rPr>
                <w:spacing w:val="-1"/>
                <w:w w:val="103"/>
                <w:kern w:val="14"/>
              </w:rPr>
              <w:t>Vehicle direction</w:t>
            </w:r>
          </w:p>
        </w:tc>
        <w:tc>
          <w:tcPr>
            <w:tcW w:w="4075" w:type="dxa"/>
            <w:tcBorders>
              <w:bottom w:val="single" w:sz="12" w:space="0" w:color="auto"/>
            </w:tcBorders>
            <w:shd w:val="clear" w:color="auto" w:fill="auto"/>
          </w:tcPr>
          <w:p w14:paraId="374C2D28" w14:textId="77777777" w:rsidR="00D80E1F" w:rsidRPr="00D80E1F" w:rsidRDefault="00D80E1F" w:rsidP="00F72A30">
            <w:pPr>
              <w:widowControl w:val="0"/>
              <w:spacing w:before="114" w:after="120"/>
              <w:ind w:left="284" w:right="137"/>
              <w:rPr>
                <w:spacing w:val="-1"/>
                <w:w w:val="103"/>
                <w:kern w:val="14"/>
                <w:lang w:val="en-GB"/>
              </w:rPr>
            </w:pPr>
            <w:r w:rsidRPr="00D80E1F">
              <w:rPr>
                <w:spacing w:val="-1"/>
                <w:w w:val="103"/>
                <w:kern w:val="14"/>
                <w:lang w:val="en-GB"/>
              </w:rPr>
              <w:t>The vehicle</w:t>
            </w:r>
            <w:r w:rsidR="00F72A30">
              <w:rPr>
                <w:spacing w:val="-1"/>
                <w:w w:val="103"/>
                <w:kern w:val="14"/>
                <w:lang w:val="en-GB"/>
              </w:rPr>
              <w:t>'</w:t>
            </w:r>
            <w:r w:rsidRPr="00D80E1F">
              <w:rPr>
                <w:spacing w:val="-1"/>
                <w:w w:val="103"/>
                <w:kern w:val="14"/>
                <w:lang w:val="en-GB"/>
              </w:rPr>
              <w:t>s last known real direction of travel determined at the latest moment possible before message generation.</w:t>
            </w:r>
          </w:p>
        </w:tc>
      </w:tr>
    </w:tbl>
    <w:p w14:paraId="782899E3" w14:textId="77777777" w:rsidR="00D80E1F" w:rsidRPr="00D80E1F" w:rsidRDefault="00D80E1F" w:rsidP="00D80E1F">
      <w:pPr>
        <w:tabs>
          <w:tab w:val="right" w:pos="1021"/>
        </w:tabs>
        <w:suppressAutoHyphens w:val="0"/>
        <w:spacing w:after="120" w:line="220" w:lineRule="exact"/>
        <w:ind w:left="1138" w:right="1138" w:hanging="1138"/>
        <w:rPr>
          <w:sz w:val="18"/>
          <w:lang w:val="en-GB"/>
        </w:rPr>
      </w:pPr>
    </w:p>
    <w:p w14:paraId="48A4965F"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6D299818"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6FBCCBE6"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38E72812"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16F91B93"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6DA3927E"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3737DF8A"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75877D08"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69D49C2E"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1C788FB8"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582E34BF"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7FAA7859"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49D7DCED"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79434DD4"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260DC723"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799D4CC6"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22973793"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1E3BCEC2"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77779F79"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432DCB3C"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4EDA9463" w14:textId="77777777" w:rsidR="00D80E1F" w:rsidRPr="00CF4CE3" w:rsidRDefault="00D80E1F" w:rsidP="00D80E1F">
      <w:pPr>
        <w:tabs>
          <w:tab w:val="right" w:pos="1021"/>
        </w:tabs>
        <w:suppressAutoHyphens w:val="0"/>
        <w:spacing w:after="120" w:line="220" w:lineRule="exact"/>
        <w:ind w:left="1138" w:right="1138" w:hanging="1138"/>
        <w:rPr>
          <w:sz w:val="18"/>
          <w:lang w:val="en-US"/>
        </w:rPr>
      </w:pPr>
    </w:p>
    <w:p w14:paraId="327B80C5" w14:textId="77777777" w:rsidR="00D80E1F" w:rsidRPr="00734D34" w:rsidRDefault="00D80E1F" w:rsidP="00D80E1F">
      <w:pPr>
        <w:tabs>
          <w:tab w:val="right" w:pos="1021"/>
        </w:tabs>
        <w:suppressAutoHyphens w:val="0"/>
        <w:spacing w:after="120" w:line="220" w:lineRule="exact"/>
        <w:ind w:left="1138" w:right="1138" w:hanging="1138"/>
        <w:rPr>
          <w:sz w:val="18"/>
          <w:lang w:val="en-US"/>
        </w:rPr>
      </w:pPr>
    </w:p>
    <w:p w14:paraId="4707C122" w14:textId="77777777" w:rsidR="00AA39A9" w:rsidRPr="00D80E1F" w:rsidRDefault="00AA39A9" w:rsidP="009646C2">
      <w:pPr>
        <w:tabs>
          <w:tab w:val="left" w:pos="2835"/>
          <w:tab w:val="left" w:pos="8505"/>
        </w:tabs>
        <w:spacing w:before="120" w:after="120" w:line="240" w:lineRule="auto"/>
        <w:ind w:left="1134" w:right="1134"/>
        <w:jc w:val="both"/>
        <w:rPr>
          <w:lang w:val="en-US" w:eastAsia="ar-SA"/>
        </w:rPr>
      </w:pPr>
    </w:p>
    <w:p w14:paraId="0F891EB4"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81"/>
      <w:headerReference w:type="default" r:id="rId82"/>
      <w:footerReference w:type="even" r:id="rId83"/>
      <w:footerReference w:type="default" r:id="rId84"/>
      <w:headerReference w:type="first" r:id="rId8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9A6C1" w14:textId="77777777" w:rsidR="00833666" w:rsidRDefault="00833666"/>
  </w:endnote>
  <w:endnote w:type="continuationSeparator" w:id="0">
    <w:p w14:paraId="383F55C9" w14:textId="77777777" w:rsidR="00833666" w:rsidRDefault="00833666"/>
  </w:endnote>
  <w:endnote w:type="continuationNotice" w:id="1">
    <w:p w14:paraId="2FBE8DFC" w14:textId="77777777" w:rsidR="00833666" w:rsidRDefault="00833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6C16C" w14:textId="51A75529" w:rsidR="00833666" w:rsidRDefault="00833666">
    <w:pPr>
      <w:pStyle w:val="Footer"/>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sidR="00EC6D1A">
      <w:rPr>
        <w:rStyle w:val="PageNumber"/>
        <w:noProof/>
      </w:rPr>
      <w:t>2</w:t>
    </w:r>
    <w:r w:rsidRPr="00E63C1C">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DA033" w14:textId="72AF6EB6" w:rsidR="00833666" w:rsidRPr="006823FF" w:rsidRDefault="00833666" w:rsidP="00F72A30">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sidR="00EC6D1A">
      <w:rPr>
        <w:b/>
        <w:noProof/>
        <w:sz w:val="18"/>
        <w:szCs w:val="18"/>
      </w:rPr>
      <w:t>81</w:t>
    </w:r>
    <w:r w:rsidRPr="006823FF">
      <w:rPr>
        <w:b/>
        <w:noProof/>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347A" w14:textId="77777777" w:rsidR="00833666" w:rsidRPr="009A6A9E" w:rsidRDefault="00833666"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w:t>
    </w:r>
    <w:r w:rsidRPr="009A6A9E">
      <w:rPr>
        <w:b/>
        <w:sz w:val="18"/>
      </w:rPr>
      <w:fldChar w:fldCharType="end"/>
    </w:r>
    <w:r>
      <w:rPr>
        <w:b/>
        <w:sz w:val="18"/>
      </w:rPr>
      <w:tab/>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FF3E3" w14:textId="77777777" w:rsidR="00833666" w:rsidRPr="009A6A9E" w:rsidRDefault="00833666"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7</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9F420" w14:textId="28573433" w:rsidR="00833666" w:rsidRDefault="00833666" w:rsidP="00F72A30">
    <w:pPr>
      <w:pStyle w:val="Footer"/>
      <w:jc w:val="right"/>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sidR="00EC6D1A">
      <w:rPr>
        <w:rStyle w:val="PageNumber"/>
        <w:noProof/>
      </w:rPr>
      <w:t>3</w:t>
    </w:r>
    <w:r w:rsidRPr="00E63C1C">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388A8" w14:textId="77777777" w:rsidR="00833666" w:rsidRPr="00D6579D" w:rsidRDefault="00833666" w:rsidP="00F72A30">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35</w:t>
    </w:r>
    <w:r w:rsidRPr="00D6579D">
      <w:rPr>
        <w:b/>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AF6B5" w14:textId="77777777" w:rsidR="00833666" w:rsidRPr="00D6579D" w:rsidRDefault="00833666" w:rsidP="00F72A30">
    <w:pPr>
      <w:pStyle w:val="Footer"/>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37</w:t>
    </w:r>
    <w:r w:rsidRPr="00D6579D">
      <w:rPr>
        <w:b/>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BD3C" w14:textId="77777777" w:rsidR="00833666" w:rsidRPr="00D6579D" w:rsidRDefault="00833666" w:rsidP="00F72A30">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41</w:t>
    </w:r>
    <w:r w:rsidRPr="00D6579D">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A1921" w14:textId="77777777" w:rsidR="00833666" w:rsidRPr="00D6579D" w:rsidRDefault="00833666" w:rsidP="00F72A30">
    <w:pPr>
      <w:jc w:val="right"/>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42</w:t>
    </w:r>
    <w:r w:rsidRPr="00D6579D">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474AC" w14:textId="77777777" w:rsidR="00833666" w:rsidRPr="00D6579D" w:rsidRDefault="00833666" w:rsidP="00F72A30">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84FA4" w14:textId="77777777" w:rsidR="00833666" w:rsidRPr="006823FF" w:rsidRDefault="00833666" w:rsidP="00F72A30">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46</w:t>
    </w:r>
    <w:r w:rsidRPr="006823F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9A864" w14:textId="77777777" w:rsidR="00833666" w:rsidRPr="006823FF" w:rsidRDefault="00833666" w:rsidP="00F72A30">
    <w:pPr>
      <w:jc w:val="right"/>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58</w:t>
    </w:r>
    <w:r w:rsidRPr="006823F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31397" w14:textId="77777777" w:rsidR="00833666" w:rsidRPr="00D27D5E" w:rsidRDefault="00833666" w:rsidP="00D27D5E">
      <w:pPr>
        <w:tabs>
          <w:tab w:val="right" w:pos="2155"/>
        </w:tabs>
        <w:spacing w:after="80"/>
        <w:ind w:left="680"/>
        <w:rPr>
          <w:u w:val="single"/>
        </w:rPr>
      </w:pPr>
      <w:r>
        <w:rPr>
          <w:u w:val="single"/>
        </w:rPr>
        <w:tab/>
      </w:r>
    </w:p>
  </w:footnote>
  <w:footnote w:type="continuationSeparator" w:id="0">
    <w:p w14:paraId="5AB675F6" w14:textId="77777777" w:rsidR="00833666" w:rsidRDefault="00833666">
      <w:r>
        <w:rPr>
          <w:u w:val="single"/>
        </w:rPr>
        <w:tab/>
      </w:r>
      <w:r>
        <w:rPr>
          <w:u w:val="single"/>
        </w:rPr>
        <w:tab/>
      </w:r>
      <w:r>
        <w:rPr>
          <w:u w:val="single"/>
        </w:rPr>
        <w:tab/>
      </w:r>
      <w:r>
        <w:rPr>
          <w:u w:val="single"/>
        </w:rPr>
        <w:tab/>
      </w:r>
    </w:p>
  </w:footnote>
  <w:footnote w:type="continuationNotice" w:id="1">
    <w:p w14:paraId="159DBEAE" w14:textId="77777777" w:rsidR="00833666" w:rsidRDefault="00833666"/>
  </w:footnote>
  <w:footnote w:id="2">
    <w:p w14:paraId="5CDBC29B" w14:textId="77777777" w:rsidR="00833666" w:rsidRPr="00706101" w:rsidRDefault="00833666"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14:paraId="75C5A72C" w14:textId="0FDAC5E0" w:rsidR="00833666" w:rsidRPr="00D80E1F" w:rsidRDefault="00833666" w:rsidP="00D80E1F">
      <w:pPr>
        <w:pStyle w:val="FootnoteText"/>
        <w:widowControl w:val="0"/>
        <w:tabs>
          <w:tab w:val="clear" w:pos="1021"/>
          <w:tab w:val="right" w:pos="1020"/>
        </w:tabs>
        <w:rPr>
          <w:lang w:val="en-GB"/>
        </w:rPr>
      </w:pPr>
      <w:r w:rsidRPr="00D20E6F">
        <w:rPr>
          <w:lang w:val="en-GB"/>
        </w:rPr>
        <w:tab/>
      </w:r>
      <w:r>
        <w:rPr>
          <w:rStyle w:val="FootnoteReference"/>
        </w:rPr>
        <w:footnoteRef/>
      </w:r>
      <w:r w:rsidRPr="00D80E1F">
        <w:rPr>
          <w:lang w:val="en-GB"/>
        </w:rPr>
        <w:tab/>
        <w:t>As defined in Section 2 of the Consolidated Resolution on the Construction of Vehicles (R.E.3) (document ECE/TRANS/WP.29/78/Rev.</w:t>
      </w:r>
      <w:r>
        <w:rPr>
          <w:lang w:val="en-GB"/>
        </w:rPr>
        <w:t>6</w:t>
      </w:r>
      <w:r w:rsidRPr="00D80E1F">
        <w:rPr>
          <w:lang w:val="en-GB"/>
        </w:rPr>
        <w:t>) – www.unece.org/trans/main/wp29/wp29wgs/wp29gen/wp29resolutions.html.</w:t>
      </w:r>
    </w:p>
  </w:footnote>
  <w:footnote w:id="4">
    <w:p w14:paraId="3AAB2E48" w14:textId="77777777" w:rsidR="00833666" w:rsidRPr="00206A33" w:rsidRDefault="00833666" w:rsidP="00D80E1F">
      <w:pPr>
        <w:tabs>
          <w:tab w:val="left" w:pos="1260"/>
          <w:tab w:val="right" w:leader="dot" w:pos="8505"/>
        </w:tabs>
        <w:ind w:left="993" w:right="1134"/>
        <w:jc w:val="both"/>
        <w:rPr>
          <w:lang w:val="en-US"/>
        </w:rPr>
      </w:pPr>
      <w:r w:rsidRPr="00D55502">
        <w:rPr>
          <w:rStyle w:val="FootnoteReference"/>
          <w:b/>
        </w:rPr>
        <w:footnoteRef/>
      </w:r>
      <w:r w:rsidRPr="00D55502">
        <w:rPr>
          <w:b/>
          <w:lang w:val="en-US"/>
        </w:rPr>
        <w:t xml:space="preserve"> </w:t>
      </w:r>
      <w:r w:rsidRPr="00D55502">
        <w:rPr>
          <w:b/>
          <w:lang w:val="en-US"/>
        </w:rPr>
        <w:tab/>
      </w:r>
      <w:r w:rsidRPr="00D55502">
        <w:rPr>
          <w:b/>
          <w:sz w:val="18"/>
          <w:szCs w:val="18"/>
          <w:lang w:val="en-US"/>
        </w:rPr>
        <w:t>The length of the harness, and when applicable its fixation, can be decided by the applicant, in agreement with the Technical Service, so that it represents the different installation configurations of the AECC.</w:t>
      </w:r>
    </w:p>
  </w:footnote>
  <w:footnote w:id="5">
    <w:p w14:paraId="541B5E31" w14:textId="77777777" w:rsidR="00833666" w:rsidRPr="00D80E1F" w:rsidRDefault="00833666" w:rsidP="00D80E1F">
      <w:pPr>
        <w:tabs>
          <w:tab w:val="left" w:pos="1170"/>
        </w:tabs>
        <w:ind w:left="993" w:right="1134"/>
        <w:rPr>
          <w:lang w:val="en-GB"/>
        </w:rPr>
      </w:pPr>
      <w:r>
        <w:rPr>
          <w:rStyle w:val="FootnoteReference"/>
        </w:rPr>
        <w:footnoteRef/>
      </w:r>
      <w:r w:rsidRPr="00D80E1F">
        <w:rPr>
          <w:lang w:val="en-GB"/>
        </w:rPr>
        <w:t xml:space="preserve"> </w:t>
      </w:r>
      <w:r w:rsidRPr="00D80E1F">
        <w:rPr>
          <w:lang w:val="en-GB"/>
        </w:rPr>
        <w:tab/>
      </w:r>
      <w:r w:rsidRPr="00D80E1F">
        <w:rPr>
          <w:sz w:val="18"/>
          <w:szCs w:val="18"/>
          <w:lang w:val="en-GB"/>
        </w:rPr>
        <w:t xml:space="preserve">Only connectors related to the parts listed in this paragraph. </w:t>
      </w:r>
      <w:r w:rsidRPr="00CA6C71">
        <w:rPr>
          <w:sz w:val="18"/>
          <w:szCs w:val="18"/>
          <w:lang w:val="en-US"/>
        </w:rPr>
        <w:t>The length of the harness, and when applicable its fixation, can be decided by the applicant, in agreement with the Technical Service, so that it is representative for the different installation configurations of the AECD.</w:t>
      </w:r>
    </w:p>
  </w:footnote>
  <w:footnote w:id="6">
    <w:p w14:paraId="38F95611" w14:textId="77777777" w:rsidR="00833666" w:rsidRPr="00D80E1F" w:rsidRDefault="00833666" w:rsidP="00D80E1F">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TCLw means </w:t>
      </w:r>
      <w:r>
        <w:rPr>
          <w:i/>
          <w:lang w:val="en-GB"/>
        </w:rPr>
        <w:t>"</w:t>
      </w:r>
      <w:r w:rsidRPr="00D80E1F">
        <w:rPr>
          <w:i/>
          <w:lang w:val="en-GB"/>
        </w:rPr>
        <w:t>Terminal Coupling Loss as a function of time</w:t>
      </w:r>
      <w:r>
        <w:rPr>
          <w:i/>
          <w:lang w:val="en-GB"/>
        </w:rPr>
        <w:t>"</w:t>
      </w:r>
      <w:r w:rsidRPr="00D80E1F">
        <w:rPr>
          <w:lang w:val="en-GB"/>
        </w:rPr>
        <w:t>.</w:t>
      </w:r>
    </w:p>
  </w:footnote>
  <w:footnote w:id="7">
    <w:p w14:paraId="5067A2F7" w14:textId="77777777" w:rsidR="00833666" w:rsidRPr="00D80E1F" w:rsidRDefault="00833666" w:rsidP="00D80E1F">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AGC means </w:t>
      </w:r>
      <w:r>
        <w:rPr>
          <w:i/>
          <w:lang w:val="en-GB"/>
        </w:rPr>
        <w:t>"</w:t>
      </w:r>
      <w:r w:rsidRPr="00D80E1F">
        <w:rPr>
          <w:i/>
          <w:lang w:val="en-GB"/>
        </w:rPr>
        <w:t>Automatic Gain Control</w:t>
      </w:r>
      <w:r>
        <w:rPr>
          <w:i/>
          <w:lang w:val="en-GB"/>
        </w:rPr>
        <w:t>"</w:t>
      </w:r>
      <w:r w:rsidRPr="00D80E1F">
        <w:rPr>
          <w:lang w:val="en-GB"/>
        </w:rPr>
        <w:t>.</w:t>
      </w:r>
    </w:p>
  </w:footnote>
  <w:footnote w:id="8">
    <w:p w14:paraId="32E3C0F0" w14:textId="77777777" w:rsidR="00833666" w:rsidRPr="00D80E1F" w:rsidRDefault="00833666" w:rsidP="00D80E1F">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IVS means </w:t>
      </w:r>
      <w:r>
        <w:rPr>
          <w:i/>
          <w:lang w:val="en-GB"/>
        </w:rPr>
        <w:t>"</w:t>
      </w:r>
      <w:r w:rsidRPr="00D80E1F">
        <w:rPr>
          <w:i/>
          <w:lang w:val="en-GB"/>
        </w:rPr>
        <w:t>Interactive Voice System</w:t>
      </w:r>
      <w:r>
        <w:rPr>
          <w:i/>
          <w:lang w:val="en-GB"/>
        </w:rPr>
        <w:t>"</w:t>
      </w:r>
      <w:r w:rsidRPr="00D80E1F">
        <w:rPr>
          <w:lang w:val="en-GB"/>
        </w:rPr>
        <w:t>.</w:t>
      </w:r>
    </w:p>
  </w:footnote>
  <w:footnote w:id="9">
    <w:p w14:paraId="666D7D8B" w14:textId="77777777" w:rsidR="00833666" w:rsidRPr="00D80E1F" w:rsidRDefault="00833666" w:rsidP="00D80E1F">
      <w:pPr>
        <w:tabs>
          <w:tab w:val="left" w:pos="851"/>
        </w:tabs>
        <w:ind w:left="1134" w:right="1134" w:hanging="1134"/>
        <w:jc w:val="both"/>
        <w:rPr>
          <w:sz w:val="18"/>
          <w:szCs w:val="18"/>
          <w:lang w:val="en-GB"/>
        </w:rPr>
      </w:pPr>
      <w:r w:rsidRPr="00D80E1F">
        <w:rPr>
          <w:lang w:val="en-GB"/>
        </w:rPr>
        <w:tab/>
      </w:r>
      <w:r w:rsidRPr="00D80E1F">
        <w:rPr>
          <w:lang w:val="en-GB"/>
        </w:rPr>
        <w:tab/>
      </w:r>
      <w:r>
        <w:rPr>
          <w:rStyle w:val="FootnoteReference"/>
        </w:rPr>
        <w:footnoteRef/>
      </w:r>
      <w:r w:rsidRPr="00D80E1F">
        <w:rPr>
          <w:lang w:val="en-GB"/>
        </w:rPr>
        <w:t xml:space="preserve">  </w:t>
      </w:r>
      <w:r w:rsidRPr="00D80E1F">
        <w:rPr>
          <w:sz w:val="18"/>
          <w:szCs w:val="18"/>
          <w:lang w:val="en-GB"/>
        </w:rPr>
        <w:t>Only connectors of the parts listed in this paragraph. T</w:t>
      </w:r>
      <w:r w:rsidRPr="00657950">
        <w:rPr>
          <w:sz w:val="18"/>
          <w:szCs w:val="18"/>
          <w:lang w:val="en-US"/>
        </w:rPr>
        <w:t>he length of the harness, and when applicable its fixation, can be decided by the applicant, in agreement with the Technical Service, so that it is representative for the different installation configurations of the AECD.</w:t>
      </w:r>
    </w:p>
  </w:footnote>
  <w:footnote w:id="10">
    <w:p w14:paraId="11762CD8" w14:textId="77777777" w:rsidR="00833666" w:rsidRPr="00D80E1F" w:rsidRDefault="00833666" w:rsidP="00D80E1F">
      <w:pPr>
        <w:pStyle w:val="FootnoteText"/>
        <w:rPr>
          <w:b/>
          <w:lang w:val="en-GB"/>
        </w:rPr>
      </w:pPr>
      <w:r w:rsidRPr="00D80E1F">
        <w:rPr>
          <w:color w:val="808080"/>
          <w:lang w:val="en-GB"/>
        </w:rPr>
        <w:tab/>
      </w:r>
      <w:r w:rsidRPr="00CF4CE3">
        <w:rPr>
          <w:rStyle w:val="FootnoteReference"/>
          <w:b/>
          <w:lang w:val="en-GB"/>
        </w:rPr>
        <w:t>1</w:t>
      </w:r>
      <w:r w:rsidRPr="00D80E1F">
        <w:rPr>
          <w:b/>
          <w:lang w:val="en-GB"/>
        </w:rPr>
        <w:tab/>
        <w:t>Distinguishing number of the country which has granted/extended/refused/withdrawn approval (see approval provisions in the Regulations).</w:t>
      </w:r>
    </w:p>
  </w:footnote>
  <w:footnote w:id="11">
    <w:p w14:paraId="7DA30ACB" w14:textId="77777777" w:rsidR="00833666" w:rsidRPr="00D80E1F" w:rsidRDefault="00833666" w:rsidP="00D80E1F">
      <w:pPr>
        <w:pStyle w:val="FootnoteText"/>
        <w:rPr>
          <w:lang w:val="en-GB"/>
        </w:rPr>
      </w:pPr>
      <w:r w:rsidRPr="00D80E1F">
        <w:rPr>
          <w:b/>
          <w:lang w:val="en-GB"/>
        </w:rPr>
        <w:tab/>
      </w:r>
      <w:r w:rsidRPr="00CF4CE3">
        <w:rPr>
          <w:rStyle w:val="FootnoteReference"/>
          <w:b/>
        </w:rPr>
        <w:footnoteRef/>
      </w:r>
      <w:r w:rsidRPr="00D80E1F">
        <w:rPr>
          <w:b/>
          <w:lang w:val="en-GB"/>
        </w:rPr>
        <w:t xml:space="preserve"> </w:t>
      </w:r>
      <w:r w:rsidRPr="00D80E1F">
        <w:rPr>
          <w:b/>
          <w:lang w:val="en-GB"/>
        </w:rPr>
        <w:tab/>
        <w:t>Strike out what does not apply.</w:t>
      </w:r>
    </w:p>
  </w:footnote>
  <w:footnote w:id="12">
    <w:p w14:paraId="72E21404" w14:textId="77777777" w:rsidR="00833666" w:rsidRPr="00D80E1F" w:rsidRDefault="00833666" w:rsidP="00D80E1F">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p>
  </w:footnote>
  <w:footnote w:id="13">
    <w:p w14:paraId="6626CA79" w14:textId="77777777" w:rsidR="00833666" w:rsidRPr="00D80E1F" w:rsidRDefault="00833666" w:rsidP="00D80E1F">
      <w:pPr>
        <w:pStyle w:val="FootnoteText"/>
        <w:rPr>
          <w:lang w:val="en-GB"/>
        </w:rPr>
      </w:pPr>
      <w:r w:rsidRPr="00D80E1F">
        <w:rPr>
          <w:lang w:val="en-GB"/>
        </w:rPr>
        <w:tab/>
      </w:r>
      <w:r w:rsidRPr="00396B83">
        <w:rPr>
          <w:rStyle w:val="FootnoteReference"/>
        </w:rPr>
        <w:footnoteRef/>
      </w:r>
      <w:r w:rsidRPr="00D80E1F">
        <w:rPr>
          <w:lang w:val="en-GB"/>
        </w:rPr>
        <w:t xml:space="preserve"> </w:t>
      </w:r>
      <w:r w:rsidRPr="00D80E1F">
        <w:rPr>
          <w:lang w:val="en-GB"/>
        </w:rPr>
        <w:tab/>
        <w:t>Strike out what does not apply.</w:t>
      </w:r>
    </w:p>
  </w:footnote>
  <w:footnote w:id="14">
    <w:p w14:paraId="793268E2" w14:textId="77777777" w:rsidR="00833666" w:rsidRPr="00D80E1F" w:rsidRDefault="00833666" w:rsidP="00D80E1F">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p>
  </w:footnote>
  <w:footnote w:id="15">
    <w:p w14:paraId="1DEE99A5" w14:textId="77777777" w:rsidR="00833666" w:rsidRPr="00D80E1F" w:rsidRDefault="00833666" w:rsidP="00D80E1F">
      <w:pPr>
        <w:pStyle w:val="FootnoteText"/>
        <w:rPr>
          <w:lang w:val="en-GB"/>
        </w:rPr>
      </w:pPr>
      <w:r w:rsidRPr="00D80E1F">
        <w:rPr>
          <w:lang w:val="en-GB"/>
        </w:rPr>
        <w:tab/>
      </w:r>
      <w:r w:rsidRPr="00396B83">
        <w:rPr>
          <w:rStyle w:val="FootnoteReference"/>
        </w:rPr>
        <w:footnoteRef/>
      </w:r>
      <w:r w:rsidRPr="00D80E1F">
        <w:rPr>
          <w:lang w:val="en-GB"/>
        </w:rPr>
        <w:tab/>
        <w:t>Strike out what does not apply</w:t>
      </w:r>
      <w:r w:rsidRPr="00D80E1F">
        <w:rPr>
          <w:color w:val="808080"/>
          <w:lang w:val="en-GB"/>
        </w:rPr>
        <w:t>.</w:t>
      </w:r>
    </w:p>
  </w:footnote>
  <w:footnote w:id="16">
    <w:p w14:paraId="65890603" w14:textId="77777777" w:rsidR="00833666" w:rsidRPr="00D80E1F" w:rsidRDefault="00833666" w:rsidP="00D80E1F">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p>
  </w:footnote>
  <w:footnote w:id="17">
    <w:p w14:paraId="54B88E56" w14:textId="77777777" w:rsidR="00833666" w:rsidRPr="00D80E1F" w:rsidRDefault="00833666" w:rsidP="00D80E1F">
      <w:pPr>
        <w:pStyle w:val="FootnoteText"/>
        <w:rPr>
          <w:lang w:val="en-GB"/>
        </w:rPr>
      </w:pPr>
      <w:r w:rsidRPr="00D80E1F">
        <w:rPr>
          <w:lang w:val="en-GB"/>
        </w:rPr>
        <w:tab/>
      </w:r>
      <w:r w:rsidRPr="00684660">
        <w:rPr>
          <w:rStyle w:val="FootnoteReference"/>
        </w:rPr>
        <w:footnoteRef/>
      </w:r>
      <w:r w:rsidRPr="00D80E1F">
        <w:rPr>
          <w:lang w:val="en-GB"/>
        </w:rPr>
        <w:t xml:space="preserve"> </w:t>
      </w:r>
      <w:r w:rsidRPr="00D80E1F">
        <w:rPr>
          <w:lang w:val="en-GB"/>
        </w:rPr>
        <w:tab/>
        <w:t>Strike out what does not apply.</w:t>
      </w:r>
    </w:p>
  </w:footnote>
  <w:footnote w:id="18">
    <w:p w14:paraId="47394CA3" w14:textId="77777777" w:rsidR="00833666" w:rsidRPr="008A7845" w:rsidRDefault="00833666" w:rsidP="00D80E1F">
      <w:pPr>
        <w:pStyle w:val="FootnoteText"/>
        <w:rPr>
          <w:lang w:val="en-GB"/>
        </w:rPr>
      </w:pPr>
      <w:r w:rsidRPr="00D80E1F">
        <w:rPr>
          <w:color w:val="FF0000"/>
          <w:lang w:val="en-GB"/>
        </w:rPr>
        <w:tab/>
      </w:r>
      <w:r w:rsidRPr="00CF4CE3">
        <w:rPr>
          <w:rStyle w:val="FootnoteReference"/>
        </w:rPr>
        <w:footnoteRef/>
      </w:r>
      <w:r w:rsidRPr="00D80E1F">
        <w:rPr>
          <w:lang w:val="en-GB"/>
        </w:rPr>
        <w:t xml:space="preserve"> </w:t>
      </w:r>
      <w:r w:rsidRPr="00D80E1F">
        <w:rPr>
          <w:b/>
          <w:lang w:val="en-GB"/>
        </w:rPr>
        <w:tab/>
      </w:r>
      <w:r w:rsidRPr="008A7845">
        <w:rPr>
          <w:lang w:val="en-GB"/>
        </w:rPr>
        <w:t>Strike out what does not apply.</w:t>
      </w:r>
    </w:p>
  </w:footnote>
  <w:footnote w:id="19">
    <w:p w14:paraId="7C3DE96B" w14:textId="77777777" w:rsidR="00833666" w:rsidRPr="00D80E1F" w:rsidRDefault="00833666" w:rsidP="00D80E1F">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0">
    <w:p w14:paraId="6E30B6C3" w14:textId="77777777" w:rsidR="00833666" w:rsidRPr="00D80E1F" w:rsidRDefault="00833666" w:rsidP="00D80E1F">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1">
    <w:p w14:paraId="5DE051A5" w14:textId="77777777" w:rsidR="00833666" w:rsidRPr="00D80E1F" w:rsidRDefault="00833666" w:rsidP="00D80E1F">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2">
    <w:p w14:paraId="01A91C0F" w14:textId="77777777" w:rsidR="00833666" w:rsidRPr="00D80E1F" w:rsidRDefault="00833666" w:rsidP="00D80E1F">
      <w:pPr>
        <w:pStyle w:val="FootnoteText"/>
        <w:tabs>
          <w:tab w:val="clear" w:pos="1021"/>
          <w:tab w:val="left" w:pos="851"/>
          <w:tab w:val="left" w:pos="1134"/>
        </w:tabs>
        <w:rPr>
          <w:lang w:val="en-GB"/>
        </w:rPr>
      </w:pPr>
      <w:r w:rsidRPr="00D80E1F">
        <w:rPr>
          <w:lang w:val="en-GB"/>
        </w:rPr>
        <w:tab/>
      </w:r>
      <w:r>
        <w:rPr>
          <w:rStyle w:val="FootnoteReference"/>
        </w:rPr>
        <w:footnoteRef/>
      </w:r>
      <w:r w:rsidRPr="00D80E1F">
        <w:rPr>
          <w:lang w:val="en-GB"/>
        </w:rPr>
        <w:t xml:space="preserve"> </w:t>
      </w:r>
      <w:r w:rsidRPr="00D80E1F">
        <w:rPr>
          <w:lang w:val="en-GB"/>
        </w:rPr>
        <w:tab/>
        <w:t>GGA is a protocol format of NMEA-0183 as specified in paragraphs 2.14. and 7.3.1.</w:t>
      </w:r>
    </w:p>
  </w:footnote>
  <w:footnote w:id="23">
    <w:p w14:paraId="4FA61B41" w14:textId="77777777" w:rsidR="00833666" w:rsidRPr="00D80E1F" w:rsidRDefault="00833666" w:rsidP="00D80E1F">
      <w:pPr>
        <w:pStyle w:val="FootnoteText"/>
        <w:tabs>
          <w:tab w:val="clear" w:pos="1021"/>
          <w:tab w:val="left" w:pos="851"/>
          <w:tab w:val="left" w:pos="1134"/>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RAM means </w:t>
      </w:r>
      <w:r>
        <w:rPr>
          <w:i/>
          <w:lang w:val="en-GB"/>
        </w:rPr>
        <w:t>"</w:t>
      </w:r>
      <w:r w:rsidRPr="00D80E1F">
        <w:rPr>
          <w:i/>
          <w:lang w:val="en-GB"/>
        </w:rPr>
        <w:t>Random Access Memory</w:t>
      </w:r>
      <w:r>
        <w:rPr>
          <w:i/>
          <w:lang w:val="en-GB"/>
        </w:rPr>
        <w:t>"</w:t>
      </w:r>
      <w:r w:rsidRPr="00D80E1F">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85610" w14:textId="63892CB8" w:rsidR="00833666" w:rsidRPr="005F4E49" w:rsidRDefault="00833666" w:rsidP="005F4E49">
    <w:pPr>
      <w:pStyle w:val="Header"/>
    </w:pPr>
    <w:r>
      <w:t>ECE/TRANS/WP.29/2017/132</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E6ADA" w14:textId="45CDF0DC" w:rsidR="00833666" w:rsidRPr="004175C3" w:rsidRDefault="00833666" w:rsidP="00F72A30">
    <w:pPr>
      <w:pStyle w:val="Header"/>
    </w:pPr>
    <w:r w:rsidRPr="004175C3">
      <w:t>ECE/TRANS/WP.29/201</w:t>
    </w:r>
    <w:r>
      <w:t>7</w:t>
    </w:r>
    <w:r w:rsidRPr="004175C3">
      <w:t>/</w:t>
    </w:r>
    <w:r>
      <w:t>132</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538BC" w14:textId="39A4ED05" w:rsidR="00833666" w:rsidRPr="00362F7E" w:rsidRDefault="00833666" w:rsidP="00F72A30">
    <w:pPr>
      <w:pStyle w:val="Header"/>
      <w:jc w:val="right"/>
    </w:pPr>
    <w:r w:rsidRPr="00D537E8">
      <w:t>ECE/TRANS/WP.29/201</w:t>
    </w:r>
    <w:r>
      <w:t>7</w:t>
    </w:r>
    <w:r w:rsidRPr="00D537E8">
      <w:t>/</w:t>
    </w:r>
    <w:r>
      <w:t>132</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D5897" w14:textId="77777777" w:rsidR="00833666" w:rsidRPr="00921FB6" w:rsidRDefault="00833666" w:rsidP="00F72A30">
    <w:pPr>
      <w:pStyle w:val="Header"/>
      <w:rPr>
        <w:lang w:val="it-IT"/>
        <w:rPrChange w:id="77" w:author="Rene Nulens (TME)" w:date="2017-06-16T17:24:00Z">
          <w:rPr>
            <w:lang w:val="en-GB"/>
          </w:rPr>
        </w:rPrChange>
      </w:rPr>
    </w:pPr>
    <w:r w:rsidRPr="00921FB6">
      <w:rPr>
        <w:lang w:val="it-IT"/>
        <w:rPrChange w:id="78" w:author="Rene Nulens (TME)" w:date="2017-06-16T17:24:00Z">
          <w:rPr>
            <w:lang w:val="en-GB"/>
          </w:rPr>
        </w:rPrChange>
      </w:rPr>
      <w:t>E/ECE/324/Rev.1/Add.XXX</w:t>
    </w:r>
    <w:r w:rsidRPr="00921FB6">
      <w:rPr>
        <w:lang w:val="it-IT"/>
        <w:rPrChange w:id="79" w:author="Rene Nulens (TME)" w:date="2017-06-16T17:24:00Z">
          <w:rPr>
            <w:lang w:val="en-GB"/>
          </w:rPr>
        </w:rPrChange>
      </w:rPr>
      <w:br/>
      <w:t>E/ECE/TRANS/505/Rev.1/Add.XXX</w:t>
    </w:r>
    <w:r w:rsidRPr="00921FB6">
      <w:rPr>
        <w:lang w:val="it-IT"/>
        <w:rPrChange w:id="80" w:author="Rene Nulens (TME)" w:date="2017-06-16T17:24:00Z">
          <w:rPr>
            <w:lang w:val="en-GB"/>
          </w:rPr>
        </w:rPrChange>
      </w:rPr>
      <w:br/>
      <w:t>Annex 2</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6AE34" w14:textId="36A6B0A6" w:rsidR="00833666" w:rsidRPr="00D537E8" w:rsidRDefault="00833666" w:rsidP="00F72A30">
    <w:pPr>
      <w:pStyle w:val="Header"/>
    </w:pPr>
    <w:r w:rsidRPr="00D537E8">
      <w:t>ECE/TRANS/WP.29/201</w:t>
    </w:r>
    <w:r>
      <w:t>7</w:t>
    </w:r>
    <w:r w:rsidRPr="00D537E8">
      <w:t>/</w:t>
    </w:r>
    <w:r>
      <w:t>132</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67A7D" w14:textId="4222C7A6" w:rsidR="00833666" w:rsidRPr="00362F7E" w:rsidRDefault="00833666" w:rsidP="00F72A30">
    <w:pPr>
      <w:pStyle w:val="Header"/>
      <w:jc w:val="right"/>
    </w:pPr>
    <w:r w:rsidRPr="00D537E8">
      <w:t>ECE/TRANS/WP.29/201</w:t>
    </w:r>
    <w:r>
      <w:t>7</w:t>
    </w:r>
    <w:r w:rsidRPr="00D537E8">
      <w:t>/</w:t>
    </w:r>
    <w:r>
      <w:t>132</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F2C9B" w14:textId="77777777" w:rsidR="00833666" w:rsidRPr="00921FB6" w:rsidRDefault="00833666" w:rsidP="00F72A30">
    <w:pPr>
      <w:pStyle w:val="Header"/>
      <w:rPr>
        <w:lang w:val="it-IT"/>
        <w:rPrChange w:id="87" w:author="Rene Nulens (TME)" w:date="2017-06-16T17:24:00Z">
          <w:rPr>
            <w:lang w:val="en-GB"/>
          </w:rPr>
        </w:rPrChange>
      </w:rPr>
    </w:pPr>
    <w:r w:rsidRPr="00921FB6">
      <w:rPr>
        <w:lang w:val="it-IT"/>
        <w:rPrChange w:id="88" w:author="Rene Nulens (TME)" w:date="2017-06-16T17:24:00Z">
          <w:rPr>
            <w:lang w:val="en-GB"/>
          </w:rPr>
        </w:rPrChange>
      </w:rPr>
      <w:t>E/ECE/324/Rev.1/Add.XXX</w:t>
    </w:r>
    <w:r w:rsidRPr="00921FB6">
      <w:rPr>
        <w:lang w:val="it-IT"/>
        <w:rPrChange w:id="89" w:author="Rene Nulens (TME)" w:date="2017-06-16T17:24:00Z">
          <w:rPr>
            <w:lang w:val="en-GB"/>
          </w:rPr>
        </w:rPrChange>
      </w:rPr>
      <w:br/>
      <w:t>E/ECE/TRANS/505/Rev.1/Add.XXX</w:t>
    </w:r>
    <w:r w:rsidRPr="00921FB6">
      <w:rPr>
        <w:lang w:val="it-IT"/>
        <w:rPrChange w:id="90" w:author="Rene Nulens (TME)" w:date="2017-06-16T17:24:00Z">
          <w:rPr>
            <w:lang w:val="en-GB"/>
          </w:rPr>
        </w:rPrChange>
      </w:rPr>
      <w:br/>
      <w:t>Annex 3</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E1F38" w14:textId="22030A92" w:rsidR="00833666" w:rsidRPr="00D80E1F" w:rsidRDefault="00833666">
    <w:pPr>
      <w:pStyle w:val="Header"/>
      <w:rPr>
        <w:lang w:val="en-GB"/>
      </w:rPr>
    </w:pPr>
    <w:r w:rsidRPr="00D439D9">
      <w:rPr>
        <w:lang w:val="en-GB"/>
      </w:rPr>
      <w:t>ECE/TRANS/WP.29/2017/</w:t>
    </w:r>
    <w:r>
      <w:rPr>
        <w:lang w:val="en-GB"/>
      </w:rPr>
      <w:t>132</w:t>
    </w:r>
  </w:p>
  <w:p w14:paraId="3F507B30" w14:textId="77777777" w:rsidR="00833666" w:rsidRPr="00D80E1F" w:rsidRDefault="00833666" w:rsidP="00F72A30">
    <w:pPr>
      <w:rPr>
        <w:lang w:val="en-GB"/>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99686" w14:textId="509D26CB" w:rsidR="00833666" w:rsidRPr="00D537E8" w:rsidRDefault="00833666" w:rsidP="00F72A30">
    <w:pPr>
      <w:pStyle w:val="Header"/>
      <w:jc w:val="right"/>
    </w:pPr>
    <w:r w:rsidRPr="00D439D9">
      <w:t>ECE/TRANS/WP.29/2017/</w:t>
    </w:r>
    <w:r>
      <w:t>132</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4618D" w14:textId="77777777" w:rsidR="00833666" w:rsidRPr="00D537E8" w:rsidRDefault="00833666" w:rsidP="00F72A30">
    <w:pPr>
      <w:pStyle w:val="Header"/>
    </w:pPr>
    <w:r w:rsidRPr="00D537E8">
      <w:t>ECE/TRANS/WP.29/GRSG/2016/19</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4C97A" w14:textId="2A9BA34D" w:rsidR="00833666" w:rsidRPr="00D537E8" w:rsidRDefault="00833666" w:rsidP="00F72A30">
    <w:pPr>
      <w:pStyle w:val="Header"/>
    </w:pPr>
    <w:r w:rsidRPr="00D439D9">
      <w:t>ECE/TRANS/WP.29/2017/</w:t>
    </w:r>
    <w:r>
      <w:t>132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7EE77" w14:textId="66989511" w:rsidR="00833666" w:rsidRPr="00D80E1F" w:rsidRDefault="00833666" w:rsidP="00F72A30">
    <w:pPr>
      <w:pStyle w:val="Header"/>
      <w:jc w:val="right"/>
      <w:rPr>
        <w:lang w:val="en-GB"/>
      </w:rPr>
    </w:pPr>
    <w:r w:rsidRPr="005F4E49">
      <w:rPr>
        <w:lang w:val="en-GB"/>
      </w:rPr>
      <w:t>ECE/TRANS/WP.29/2017/</w:t>
    </w:r>
    <w:r>
      <w:rPr>
        <w:lang w:val="en-GB"/>
      </w:rPr>
      <w:t>132</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DB29" w14:textId="2A60F2FF" w:rsidR="00833666" w:rsidRPr="00D537E8" w:rsidRDefault="00833666" w:rsidP="00F72A30">
    <w:pPr>
      <w:pStyle w:val="Header"/>
      <w:jc w:val="right"/>
    </w:pPr>
    <w:r w:rsidRPr="00D439D9">
      <w:t>ECE/TRANS/WP.29/2017/</w:t>
    </w:r>
    <w:r>
      <w:t>132</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4139F" w14:textId="77777777" w:rsidR="00833666" w:rsidRPr="00921FB6" w:rsidRDefault="00833666" w:rsidP="00F72A30">
    <w:pPr>
      <w:pStyle w:val="Header"/>
      <w:jc w:val="right"/>
      <w:rPr>
        <w:lang w:val="it-IT"/>
        <w:rPrChange w:id="100" w:author="Rene Nulens (TME)" w:date="2017-06-16T17:24:00Z">
          <w:rPr>
            <w:lang w:val="en-GB"/>
          </w:rPr>
        </w:rPrChange>
      </w:rPr>
    </w:pPr>
    <w:r w:rsidRPr="00921FB6">
      <w:rPr>
        <w:lang w:val="it-IT"/>
        <w:rPrChange w:id="101" w:author="Rene Nulens (TME)" w:date="2017-06-16T17:24:00Z">
          <w:rPr>
            <w:lang w:val="en-GB"/>
          </w:rPr>
        </w:rPrChange>
      </w:rPr>
      <w:t>E/ECE/324/Rev.1/Add.XXX</w:t>
    </w:r>
    <w:r w:rsidRPr="00921FB6">
      <w:rPr>
        <w:lang w:val="it-IT"/>
        <w:rPrChange w:id="102" w:author="Rene Nulens (TME)" w:date="2017-06-16T17:24:00Z">
          <w:rPr>
            <w:lang w:val="en-GB"/>
          </w:rPr>
        </w:rPrChange>
      </w:rPr>
      <w:br/>
      <w:t>E/ECE/TRANS/505/Rev.1/Add.XXX</w:t>
    </w:r>
    <w:r w:rsidRPr="00921FB6">
      <w:rPr>
        <w:lang w:val="it-IT"/>
        <w:rPrChange w:id="103" w:author="Rene Nulens (TME)" w:date="2017-06-16T17:24:00Z">
          <w:rPr>
            <w:lang w:val="en-GB"/>
          </w:rPr>
        </w:rPrChange>
      </w:rPr>
      <w:br/>
      <w:t>Annex 5</w:t>
    </w:r>
  </w:p>
  <w:p w14:paraId="1F11A2C4" w14:textId="77777777" w:rsidR="00833666" w:rsidRPr="00921FB6" w:rsidRDefault="00833666" w:rsidP="00F72A30">
    <w:pPr>
      <w:rPr>
        <w:lang w:val="it-IT"/>
        <w:rPrChange w:id="104" w:author="Rene Nulens (TME)" w:date="2017-06-16T17:24:00Z">
          <w:rPr>
            <w:lang w:val="en-GB"/>
          </w:rPr>
        </w:rPrChange>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7AE29" w14:textId="09C584DE" w:rsidR="00833666" w:rsidRPr="009D1A1A" w:rsidRDefault="00833666" w:rsidP="00F72A30">
    <w:pPr>
      <w:pStyle w:val="Header"/>
    </w:pPr>
    <w:r w:rsidRPr="00D439D9">
      <w:t>ECE/TRANS/WP.29/2017/</w:t>
    </w:r>
    <w:r>
      <w:t>132</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D0330" w14:textId="5D4B10D3" w:rsidR="00833666" w:rsidRPr="00D537E8" w:rsidRDefault="00833666" w:rsidP="00F72A30">
    <w:pPr>
      <w:pStyle w:val="Header"/>
      <w:jc w:val="right"/>
    </w:pPr>
    <w:r w:rsidRPr="00D537E8">
      <w:t>ECE/TRANS/WP.29/201</w:t>
    </w:r>
    <w:r>
      <w:t>7</w:t>
    </w:r>
    <w:r w:rsidRPr="00D537E8">
      <w:t>/</w:t>
    </w:r>
    <w:r>
      <w:t>132</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CB39B" w14:textId="77777777" w:rsidR="00833666" w:rsidRPr="00921FB6" w:rsidRDefault="00833666" w:rsidP="00F72A30">
    <w:pPr>
      <w:pStyle w:val="Header"/>
      <w:rPr>
        <w:lang w:val="it-IT"/>
        <w:rPrChange w:id="109" w:author="Rene Nulens (TME)" w:date="2017-06-16T17:24:00Z">
          <w:rPr>
            <w:lang w:val="en-GB"/>
          </w:rPr>
        </w:rPrChange>
      </w:rPr>
    </w:pPr>
    <w:r w:rsidRPr="00921FB6">
      <w:rPr>
        <w:lang w:val="it-IT"/>
        <w:rPrChange w:id="110" w:author="Rene Nulens (TME)" w:date="2017-06-16T17:24:00Z">
          <w:rPr>
            <w:lang w:val="en-GB"/>
          </w:rPr>
        </w:rPrChange>
      </w:rPr>
      <w:t>E/ECE/324/Rev.1/Add.XXX</w:t>
    </w:r>
    <w:r w:rsidRPr="00921FB6">
      <w:rPr>
        <w:lang w:val="it-IT"/>
        <w:rPrChange w:id="111" w:author="Rene Nulens (TME)" w:date="2017-06-16T17:24:00Z">
          <w:rPr>
            <w:lang w:val="en-GB"/>
          </w:rPr>
        </w:rPrChange>
      </w:rPr>
      <w:br/>
      <w:t>E/ECE/TRANS/505/Rev.1/Add.XXX</w:t>
    </w:r>
    <w:r w:rsidRPr="00921FB6">
      <w:rPr>
        <w:lang w:val="it-IT"/>
        <w:rPrChange w:id="112" w:author="Rene Nulens (TME)" w:date="2017-06-16T17:24:00Z">
          <w:rPr>
            <w:lang w:val="en-GB"/>
          </w:rPr>
        </w:rPrChange>
      </w:rPr>
      <w:br/>
      <w:t>Annex 6</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31FE5" w14:textId="63BC0595" w:rsidR="00833666" w:rsidRPr="00D537E8" w:rsidRDefault="00833666" w:rsidP="00F72A30">
    <w:pPr>
      <w:pStyle w:val="Header"/>
    </w:pPr>
    <w:r w:rsidRPr="00D439D9">
      <w:t>ECE/TRANS/WP.29/2017/</w:t>
    </w:r>
    <w:r>
      <w:t>132</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86DA5" w14:textId="0143FD31" w:rsidR="00833666" w:rsidRPr="00D537E8" w:rsidRDefault="00833666" w:rsidP="00F72A30">
    <w:pPr>
      <w:pStyle w:val="Header"/>
      <w:jc w:val="right"/>
    </w:pPr>
    <w:r w:rsidRPr="00D439D9">
      <w:t>ECE/TRANS/WP.29/2017/</w:t>
    </w:r>
    <w:r>
      <w:t>132</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3F609" w14:textId="77777777" w:rsidR="00833666" w:rsidRPr="00921FB6" w:rsidRDefault="00833666" w:rsidP="00F72A30">
    <w:pPr>
      <w:pStyle w:val="Header"/>
      <w:jc w:val="right"/>
      <w:rPr>
        <w:lang w:val="it-IT"/>
        <w:rPrChange w:id="116" w:author="Rene Nulens (TME)" w:date="2017-06-16T17:24:00Z">
          <w:rPr>
            <w:lang w:val="en-GB"/>
          </w:rPr>
        </w:rPrChange>
      </w:rPr>
    </w:pPr>
    <w:r w:rsidRPr="00921FB6">
      <w:rPr>
        <w:lang w:val="it-IT"/>
        <w:rPrChange w:id="117" w:author="Rene Nulens (TME)" w:date="2017-06-16T17:24:00Z">
          <w:rPr>
            <w:lang w:val="en-GB"/>
          </w:rPr>
        </w:rPrChange>
      </w:rPr>
      <w:t>E/ECE/324/Rev.1/Add.XXX</w:t>
    </w:r>
    <w:r w:rsidRPr="00921FB6">
      <w:rPr>
        <w:lang w:val="it-IT"/>
        <w:rPrChange w:id="118" w:author="Rene Nulens (TME)" w:date="2017-06-16T17:24:00Z">
          <w:rPr>
            <w:lang w:val="en-GB"/>
          </w:rPr>
        </w:rPrChange>
      </w:rPr>
      <w:br/>
      <w:t>E/ECE/TRANS/505/Rev.1/Add.XXX</w:t>
    </w:r>
    <w:r w:rsidRPr="00921FB6">
      <w:rPr>
        <w:lang w:val="it-IT"/>
        <w:rPrChange w:id="119" w:author="Rene Nulens (TME)" w:date="2017-06-16T17:24:00Z">
          <w:rPr>
            <w:lang w:val="en-GB"/>
          </w:rPr>
        </w:rPrChange>
      </w:rPr>
      <w:br/>
      <w:t>Annex 7</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0D50E" w14:textId="30FC553E" w:rsidR="00833666" w:rsidRPr="00D537E8" w:rsidRDefault="00833666" w:rsidP="00F72A30">
    <w:pPr>
      <w:pStyle w:val="Header"/>
    </w:pPr>
    <w:r w:rsidRPr="00D439D9">
      <w:t>ECE/TRANS/WP.29/2017/</w:t>
    </w:r>
    <w:r>
      <w:t>132</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4385F" w14:textId="0366C0BD" w:rsidR="00833666" w:rsidRPr="00D537E8" w:rsidRDefault="00833666" w:rsidP="00F72A30">
    <w:pPr>
      <w:pStyle w:val="Header"/>
      <w:jc w:val="right"/>
    </w:pPr>
    <w:r w:rsidRPr="00D439D9">
      <w:t>ECE/TRANS/WP.29/2017/</w:t>
    </w:r>
    <w:r>
      <w:t>132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Ind w:w="108" w:type="dxa"/>
      <w:tblLook w:val="0000" w:firstRow="0" w:lastRow="0" w:firstColumn="0" w:lastColumn="0" w:noHBand="0" w:noVBand="0"/>
    </w:tblPr>
    <w:tblGrid>
      <w:gridCol w:w="4962"/>
      <w:gridCol w:w="4961"/>
    </w:tblGrid>
    <w:tr w:rsidR="00833666" w:rsidRPr="00C44052" w14:paraId="0777CDDC" w14:textId="77777777" w:rsidTr="00F72A30">
      <w:tc>
        <w:tcPr>
          <w:tcW w:w="4962" w:type="dxa"/>
        </w:tcPr>
        <w:p w14:paraId="6A724F22" w14:textId="77777777" w:rsidR="00833666" w:rsidRPr="00C44052" w:rsidRDefault="00833666" w:rsidP="00F72A30">
          <w:pPr>
            <w:tabs>
              <w:tab w:val="center" w:pos="4320"/>
              <w:tab w:val="right" w:pos="8640"/>
            </w:tabs>
            <w:suppressAutoHyphens w:val="0"/>
            <w:spacing w:line="240" w:lineRule="auto"/>
            <w:rPr>
              <w:sz w:val="16"/>
              <w:szCs w:val="16"/>
            </w:rPr>
          </w:pPr>
        </w:p>
      </w:tc>
      <w:tc>
        <w:tcPr>
          <w:tcW w:w="4961" w:type="dxa"/>
        </w:tcPr>
        <w:p w14:paraId="3E52BF0B" w14:textId="77777777" w:rsidR="00833666" w:rsidRPr="00C44052" w:rsidRDefault="00833666" w:rsidP="00F72A30">
          <w:pPr>
            <w:tabs>
              <w:tab w:val="center" w:pos="4320"/>
              <w:tab w:val="right" w:pos="8640"/>
            </w:tabs>
            <w:suppressAutoHyphens w:val="0"/>
            <w:spacing w:line="240" w:lineRule="auto"/>
            <w:ind w:left="742"/>
          </w:pPr>
        </w:p>
      </w:tc>
    </w:tr>
  </w:tbl>
  <w:p w14:paraId="1A2121A1" w14:textId="77777777" w:rsidR="00833666" w:rsidRDefault="00833666" w:rsidP="00F72A30">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BAE1F" w14:textId="77777777" w:rsidR="00833666" w:rsidRPr="00921FB6" w:rsidRDefault="00833666" w:rsidP="00F72A30">
    <w:pPr>
      <w:pStyle w:val="Header"/>
      <w:jc w:val="right"/>
      <w:rPr>
        <w:lang w:val="it-IT"/>
        <w:rPrChange w:id="123" w:author="Rene Nulens (TME)" w:date="2017-06-16T17:24:00Z">
          <w:rPr>
            <w:lang w:val="en-GB"/>
          </w:rPr>
        </w:rPrChange>
      </w:rPr>
    </w:pPr>
    <w:r w:rsidRPr="00921FB6">
      <w:rPr>
        <w:lang w:val="it-IT"/>
        <w:rPrChange w:id="124" w:author="Rene Nulens (TME)" w:date="2017-06-16T17:24:00Z">
          <w:rPr>
            <w:lang w:val="en-GB"/>
          </w:rPr>
        </w:rPrChange>
      </w:rPr>
      <w:t>E/ECE/324/Rev.1/Add.XXX</w:t>
    </w:r>
    <w:r w:rsidRPr="00921FB6">
      <w:rPr>
        <w:lang w:val="it-IT"/>
        <w:rPrChange w:id="125" w:author="Rene Nulens (TME)" w:date="2017-06-16T17:24:00Z">
          <w:rPr>
            <w:lang w:val="en-GB"/>
          </w:rPr>
        </w:rPrChange>
      </w:rPr>
      <w:br/>
      <w:t>E/ECE/TRANS/505/Rev.1/Add.XXX</w:t>
    </w:r>
    <w:r w:rsidRPr="00921FB6">
      <w:rPr>
        <w:lang w:val="it-IT"/>
        <w:rPrChange w:id="126" w:author="Rene Nulens (TME)" w:date="2017-06-16T17:24:00Z">
          <w:rPr>
            <w:lang w:val="en-GB"/>
          </w:rPr>
        </w:rPrChange>
      </w:rPr>
      <w:br/>
      <w:t>Annex 8</w:t>
    </w:r>
  </w:p>
  <w:p w14:paraId="2853C8BC" w14:textId="77777777" w:rsidR="00833666" w:rsidRPr="00921FB6" w:rsidRDefault="00833666" w:rsidP="00F72A30">
    <w:pPr>
      <w:rPr>
        <w:lang w:val="it-IT"/>
        <w:rPrChange w:id="127" w:author="Rene Nulens (TME)" w:date="2017-06-16T17:24:00Z">
          <w:rPr>
            <w:lang w:val="en-GB"/>
          </w:rPr>
        </w:rPrChange>
      </w:rP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5099A" w14:textId="7E4E4FC4" w:rsidR="00833666" w:rsidRPr="00D537E8" w:rsidRDefault="00833666" w:rsidP="00F72A30">
    <w:pPr>
      <w:pStyle w:val="Header"/>
    </w:pPr>
    <w:r w:rsidRPr="00D439D9">
      <w:t>ECE/TRANS/WP.29/2017/</w:t>
    </w:r>
    <w:r>
      <w:t>132</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38040" w14:textId="7C5E6A7B" w:rsidR="00833666" w:rsidRPr="00D537E8" w:rsidRDefault="00833666" w:rsidP="00F72A30">
    <w:pPr>
      <w:pStyle w:val="Header"/>
      <w:jc w:val="right"/>
    </w:pPr>
    <w:r w:rsidRPr="00D439D9">
      <w:t>ECE/TRANS/WP.29/2017/</w:t>
    </w:r>
    <w:r>
      <w:t>132</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A8AD" w14:textId="77777777" w:rsidR="00833666" w:rsidRPr="00921FB6" w:rsidRDefault="00833666" w:rsidP="00F72A30">
    <w:pPr>
      <w:pStyle w:val="Header"/>
      <w:jc w:val="right"/>
      <w:rPr>
        <w:lang w:val="it-IT"/>
        <w:rPrChange w:id="131" w:author="Rene Nulens (TME)" w:date="2017-06-16T17:24:00Z">
          <w:rPr>
            <w:lang w:val="en-GB"/>
          </w:rPr>
        </w:rPrChange>
      </w:rPr>
    </w:pPr>
    <w:r w:rsidRPr="00921FB6">
      <w:rPr>
        <w:lang w:val="it-IT"/>
        <w:rPrChange w:id="132" w:author="Rene Nulens (TME)" w:date="2017-06-16T17:24:00Z">
          <w:rPr>
            <w:lang w:val="en-GB"/>
          </w:rPr>
        </w:rPrChange>
      </w:rPr>
      <w:t>E/ECE/324/Rev.1/Add.XXX</w:t>
    </w:r>
    <w:r w:rsidRPr="00921FB6">
      <w:rPr>
        <w:lang w:val="it-IT"/>
        <w:rPrChange w:id="133" w:author="Rene Nulens (TME)" w:date="2017-06-16T17:24:00Z">
          <w:rPr>
            <w:lang w:val="en-GB"/>
          </w:rPr>
        </w:rPrChange>
      </w:rPr>
      <w:br/>
      <w:t>E/ECE/TRANS/505/Rev.1/Add.XXX</w:t>
    </w:r>
    <w:r w:rsidRPr="00921FB6">
      <w:rPr>
        <w:lang w:val="it-IT"/>
        <w:rPrChange w:id="134" w:author="Rene Nulens (TME)" w:date="2017-06-16T17:24:00Z">
          <w:rPr>
            <w:lang w:val="en-GB"/>
          </w:rPr>
        </w:rPrChange>
      </w:rPr>
      <w:br/>
      <w:t>Annex 9</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0FFFF" w14:textId="2E406E90" w:rsidR="00833666" w:rsidRPr="00D537E8" w:rsidRDefault="00833666" w:rsidP="00F72A30">
    <w:pPr>
      <w:pStyle w:val="Header"/>
    </w:pPr>
    <w:r w:rsidRPr="00D439D9">
      <w:t>ECE/TRANS/WP.29/2017/</w:t>
    </w:r>
    <w:r>
      <w:t>132</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CA4D2" w14:textId="266DBAB2" w:rsidR="00833666" w:rsidRPr="00580F13" w:rsidRDefault="00833666" w:rsidP="00F72A30">
    <w:pPr>
      <w:pStyle w:val="Header"/>
      <w:jc w:val="right"/>
    </w:pPr>
    <w:r w:rsidRPr="00D439D9">
      <w:t>ECE/TRANS/WP.29/2017/</w:t>
    </w:r>
    <w:r>
      <w:t>132</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87D2B" w14:textId="77777777" w:rsidR="00833666" w:rsidRPr="00D80E1F" w:rsidRDefault="00833666" w:rsidP="00F72A30">
    <w:pPr>
      <w:pStyle w:val="Header"/>
      <w:jc w:val="right"/>
      <w:rPr>
        <w:lang w:val="en-GB"/>
      </w:rPr>
    </w:pPr>
    <w:r w:rsidRPr="00D439D9">
      <w:rPr>
        <w:lang w:val="en-GB"/>
      </w:rPr>
      <w:t>ECE/TRANS/WP.29/2017/xxx</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FAE1" w14:textId="77777777" w:rsidR="00833666" w:rsidRPr="00E02A4F" w:rsidRDefault="00833666" w:rsidP="009556DB">
    <w:pPr>
      <w:pStyle w:val="Header"/>
      <w:rPr>
        <w:lang w:val="en-US"/>
      </w:rPr>
    </w:pPr>
    <w:r>
      <w:rPr>
        <w:lang w:val="en-US"/>
      </w:rPr>
      <w:t>ECE/TRANS/WP.29/2017/xx</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B1EF5" w14:textId="77777777" w:rsidR="00833666" w:rsidRPr="00E02A4F" w:rsidRDefault="00833666" w:rsidP="009A6A9E">
    <w:pPr>
      <w:pStyle w:val="Header"/>
      <w:jc w:val="right"/>
      <w:rPr>
        <w:lang w:val="en-US"/>
      </w:rPr>
    </w:pPr>
    <w:r>
      <w:rPr>
        <w:lang w:val="en-US"/>
      </w:rPr>
      <w:t>ECE/TRANS/WP.29/2017/xx</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0CC8F" w14:textId="2C61A427" w:rsidR="00833666" w:rsidRPr="00D80E1F" w:rsidRDefault="00833666" w:rsidP="00F72A30">
    <w:pPr>
      <w:pStyle w:val="Header"/>
      <w:jc w:val="right"/>
      <w:rPr>
        <w:lang w:val="en-GB"/>
      </w:rPr>
    </w:pPr>
    <w:r w:rsidRPr="00D439D9">
      <w:rPr>
        <w:lang w:val="en-GB"/>
      </w:rPr>
      <w:t>ECE/TRANS/WP.29/2017/</w:t>
    </w:r>
    <w:r>
      <w:rPr>
        <w:lang w:val="en-GB"/>
      </w:rPr>
      <w:t>132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62102" w14:textId="58FE9302" w:rsidR="00833666" w:rsidRPr="00A12E27" w:rsidRDefault="00833666" w:rsidP="00F72A30">
    <w:pPr>
      <w:pStyle w:val="Header"/>
    </w:pPr>
    <w:r w:rsidRPr="005F4E49">
      <w:t>ECE/TRANS/WP.29/2017/</w:t>
    </w:r>
    <w:r>
      <w:t>132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8EF52" w14:textId="2CBBF4B6" w:rsidR="00833666" w:rsidRPr="00734D34" w:rsidRDefault="00833666" w:rsidP="00F72A30">
    <w:pPr>
      <w:pStyle w:val="Header"/>
      <w:jc w:val="right"/>
    </w:pPr>
    <w:r w:rsidRPr="005F4E49">
      <w:t>ECE/TRANS/WP.29/2017/</w:t>
    </w:r>
    <w:r>
      <w:t>132</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0B07F" w14:textId="77777777" w:rsidR="00833666" w:rsidRDefault="00833666" w:rsidP="00F72A30">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1820D" w14:textId="0F817A30" w:rsidR="00833666" w:rsidRPr="00734D34" w:rsidRDefault="00833666" w:rsidP="00F72A30">
    <w:pPr>
      <w:pStyle w:val="Header"/>
    </w:pPr>
    <w:r w:rsidRPr="005F4E49">
      <w:t>ECE/TRANS/WP.29/2017/</w:t>
    </w:r>
    <w:r>
      <w:t>132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C2D71" w14:textId="4EED4360" w:rsidR="00833666" w:rsidRPr="00734D34" w:rsidRDefault="00833666" w:rsidP="00F72A30">
    <w:pPr>
      <w:pStyle w:val="Header"/>
      <w:jc w:val="right"/>
    </w:pPr>
    <w:r w:rsidRPr="005F4E49">
      <w:t>ECE/TRANS/WP.29/2017/</w:t>
    </w:r>
    <w:r>
      <w:t>132</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64FD7" w14:textId="77777777" w:rsidR="00833666" w:rsidRPr="00734D34" w:rsidRDefault="00833666" w:rsidP="00F72A30">
    <w:pPr>
      <w:pStyle w:val="Header"/>
    </w:pPr>
    <w:r w:rsidRPr="00734D34">
      <w:t>ECE/TRANS/WP.29/GRSG/2016/19</w:t>
    </w:r>
  </w:p>
  <w:p w14:paraId="7061C684" w14:textId="77777777" w:rsidR="00833666" w:rsidRPr="00734D34" w:rsidRDefault="00833666" w:rsidP="00F72A3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7"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8"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0"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2"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4"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18"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1"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2"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7"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0"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1"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3"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5"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28"/>
  </w:num>
  <w:num w:numId="2">
    <w:abstractNumId w:val="16"/>
  </w:num>
  <w:num w:numId="3">
    <w:abstractNumId w:val="23"/>
  </w:num>
  <w:num w:numId="4">
    <w:abstractNumId w:val="5"/>
  </w:num>
  <w:num w:numId="5">
    <w:abstractNumId w:val="3"/>
  </w:num>
  <w:num w:numId="6">
    <w:abstractNumId w:val="7"/>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10"/>
  </w:num>
  <w:num w:numId="10">
    <w:abstractNumId w:val="31"/>
  </w:num>
  <w:num w:numId="11">
    <w:abstractNumId w:val="9"/>
  </w:num>
  <w:num w:numId="12">
    <w:abstractNumId w:val="22"/>
  </w:num>
  <w:num w:numId="13">
    <w:abstractNumId w:val="24"/>
  </w:num>
  <w:num w:numId="14">
    <w:abstractNumId w:val="17"/>
  </w:num>
  <w:num w:numId="15">
    <w:abstractNumId w:val="36"/>
  </w:num>
  <w:num w:numId="16">
    <w:abstractNumId w:val="2"/>
  </w:num>
  <w:num w:numId="17">
    <w:abstractNumId w:val="4"/>
  </w:num>
  <w:num w:numId="18">
    <w:abstractNumId w:val="21"/>
  </w:num>
  <w:num w:numId="19">
    <w:abstractNumId w:val="19"/>
  </w:num>
  <w:num w:numId="20">
    <w:abstractNumId w:val="11"/>
  </w:num>
  <w:num w:numId="21">
    <w:abstractNumId w:val="34"/>
  </w:num>
  <w:num w:numId="22">
    <w:abstractNumId w:val="20"/>
  </w:num>
  <w:num w:numId="23">
    <w:abstractNumId w:val="33"/>
  </w:num>
  <w:num w:numId="24">
    <w:abstractNumId w:val="13"/>
  </w:num>
  <w:num w:numId="25">
    <w:abstractNumId w:val="15"/>
  </w:num>
  <w:num w:numId="26">
    <w:abstractNumId w:val="6"/>
  </w:num>
  <w:num w:numId="27">
    <w:abstractNumId w:val="8"/>
  </w:num>
  <w:num w:numId="28">
    <w:abstractNumId w:val="18"/>
  </w:num>
  <w:num w:numId="29">
    <w:abstractNumId w:val="12"/>
  </w:num>
  <w:num w:numId="30">
    <w:abstractNumId w:val="14"/>
  </w:num>
  <w:num w:numId="31">
    <w:abstractNumId w:val="32"/>
  </w:num>
  <w:num w:numId="32">
    <w:abstractNumId w:val="26"/>
  </w:num>
  <w:num w:numId="33">
    <w:abstractNumId w:val="25"/>
  </w:num>
  <w:num w:numId="34">
    <w:abstractNumId w:val="30"/>
  </w:num>
  <w:num w:numId="35">
    <w:abstractNumId w:val="35"/>
  </w:num>
  <w:num w:numId="36">
    <w:abstractNumId w:val="29"/>
  </w:num>
  <w:num w:numId="37">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ne Nulens (TME)">
    <w15:presenceInfo w15:providerId="AD" w15:userId="S-1-5-21-823518204-1592454029-839522115-62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0"/>
  <w:activeWritingStyle w:appName="MSWord" w:lang="ru-RU" w:vendorID="64" w:dllVersion="131078" w:nlCheck="1" w:checkStyle="0"/>
  <w:activeWritingStyle w:appName="MSWord" w:lang="es-ES"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5D74"/>
    <w:rsid w:val="00005F94"/>
    <w:rsid w:val="0000603C"/>
    <w:rsid w:val="00006F3D"/>
    <w:rsid w:val="00007FAF"/>
    <w:rsid w:val="00010972"/>
    <w:rsid w:val="00011EEB"/>
    <w:rsid w:val="000126F2"/>
    <w:rsid w:val="00012D3D"/>
    <w:rsid w:val="00013231"/>
    <w:rsid w:val="00014959"/>
    <w:rsid w:val="00016AC5"/>
    <w:rsid w:val="00020252"/>
    <w:rsid w:val="00020AB9"/>
    <w:rsid w:val="00020CD4"/>
    <w:rsid w:val="000215B9"/>
    <w:rsid w:val="00021FBB"/>
    <w:rsid w:val="00022D47"/>
    <w:rsid w:val="00026B70"/>
    <w:rsid w:val="00026C25"/>
    <w:rsid w:val="00026DA7"/>
    <w:rsid w:val="00027D4C"/>
    <w:rsid w:val="00030ADE"/>
    <w:rsid w:val="00030E2E"/>
    <w:rsid w:val="000312C0"/>
    <w:rsid w:val="00031CA3"/>
    <w:rsid w:val="00031D9E"/>
    <w:rsid w:val="00031E15"/>
    <w:rsid w:val="00031EFC"/>
    <w:rsid w:val="00033336"/>
    <w:rsid w:val="000338E1"/>
    <w:rsid w:val="00035858"/>
    <w:rsid w:val="00035F50"/>
    <w:rsid w:val="000403DA"/>
    <w:rsid w:val="00040DFF"/>
    <w:rsid w:val="00041ECD"/>
    <w:rsid w:val="000434A9"/>
    <w:rsid w:val="00044002"/>
    <w:rsid w:val="00051376"/>
    <w:rsid w:val="00052C97"/>
    <w:rsid w:val="00052F65"/>
    <w:rsid w:val="00053AD5"/>
    <w:rsid w:val="00056173"/>
    <w:rsid w:val="00056841"/>
    <w:rsid w:val="000571C0"/>
    <w:rsid w:val="00057396"/>
    <w:rsid w:val="00057CFF"/>
    <w:rsid w:val="00060E60"/>
    <w:rsid w:val="00063692"/>
    <w:rsid w:val="00063D37"/>
    <w:rsid w:val="00066DC1"/>
    <w:rsid w:val="0007053C"/>
    <w:rsid w:val="00070A6D"/>
    <w:rsid w:val="000721D0"/>
    <w:rsid w:val="00072556"/>
    <w:rsid w:val="000737E1"/>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4C05"/>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1E4"/>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6E22"/>
    <w:rsid w:val="000F755E"/>
    <w:rsid w:val="00100890"/>
    <w:rsid w:val="00100F9C"/>
    <w:rsid w:val="00101237"/>
    <w:rsid w:val="001053C5"/>
    <w:rsid w:val="0010544E"/>
    <w:rsid w:val="001115D3"/>
    <w:rsid w:val="001138D6"/>
    <w:rsid w:val="001138F1"/>
    <w:rsid w:val="0011447A"/>
    <w:rsid w:val="00114856"/>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209F"/>
    <w:rsid w:val="0013403F"/>
    <w:rsid w:val="00135C0D"/>
    <w:rsid w:val="00136077"/>
    <w:rsid w:val="0014040C"/>
    <w:rsid w:val="001407C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11FF"/>
    <w:rsid w:val="001B2B2E"/>
    <w:rsid w:val="001B3E24"/>
    <w:rsid w:val="001B6F40"/>
    <w:rsid w:val="001B76A2"/>
    <w:rsid w:val="001C1C2A"/>
    <w:rsid w:val="001C35D9"/>
    <w:rsid w:val="001C4856"/>
    <w:rsid w:val="001C60AE"/>
    <w:rsid w:val="001C6712"/>
    <w:rsid w:val="001C7674"/>
    <w:rsid w:val="001C785B"/>
    <w:rsid w:val="001C7B69"/>
    <w:rsid w:val="001D0BB4"/>
    <w:rsid w:val="001D0D93"/>
    <w:rsid w:val="001D606F"/>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0FE"/>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AD4"/>
    <w:rsid w:val="00224EB0"/>
    <w:rsid w:val="002258D9"/>
    <w:rsid w:val="00225A8C"/>
    <w:rsid w:val="00226A36"/>
    <w:rsid w:val="00227537"/>
    <w:rsid w:val="00227853"/>
    <w:rsid w:val="00230500"/>
    <w:rsid w:val="00232EE1"/>
    <w:rsid w:val="00234243"/>
    <w:rsid w:val="00234945"/>
    <w:rsid w:val="00234D78"/>
    <w:rsid w:val="00234F39"/>
    <w:rsid w:val="002351C6"/>
    <w:rsid w:val="00235EA2"/>
    <w:rsid w:val="00236080"/>
    <w:rsid w:val="00236B01"/>
    <w:rsid w:val="002375DC"/>
    <w:rsid w:val="002414BC"/>
    <w:rsid w:val="0024154D"/>
    <w:rsid w:val="0024298F"/>
    <w:rsid w:val="00244494"/>
    <w:rsid w:val="00244861"/>
    <w:rsid w:val="00244AB1"/>
    <w:rsid w:val="00244B9C"/>
    <w:rsid w:val="00246D93"/>
    <w:rsid w:val="00247143"/>
    <w:rsid w:val="00251356"/>
    <w:rsid w:val="00251FEA"/>
    <w:rsid w:val="002528D2"/>
    <w:rsid w:val="00255B35"/>
    <w:rsid w:val="00256A70"/>
    <w:rsid w:val="00256BE1"/>
    <w:rsid w:val="00257EDD"/>
    <w:rsid w:val="0026002A"/>
    <w:rsid w:val="0026282B"/>
    <w:rsid w:val="00262C6F"/>
    <w:rsid w:val="0026323B"/>
    <w:rsid w:val="00263D98"/>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13F"/>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970"/>
    <w:rsid w:val="002928F9"/>
    <w:rsid w:val="00293F81"/>
    <w:rsid w:val="00294131"/>
    <w:rsid w:val="0029413F"/>
    <w:rsid w:val="00295EE3"/>
    <w:rsid w:val="002A06B9"/>
    <w:rsid w:val="002A073F"/>
    <w:rsid w:val="002A0C4C"/>
    <w:rsid w:val="002A1274"/>
    <w:rsid w:val="002A3620"/>
    <w:rsid w:val="002A49E3"/>
    <w:rsid w:val="002A566E"/>
    <w:rsid w:val="002A5D07"/>
    <w:rsid w:val="002A5F7C"/>
    <w:rsid w:val="002A70CB"/>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7D0"/>
    <w:rsid w:val="002D7E40"/>
    <w:rsid w:val="002E07AF"/>
    <w:rsid w:val="002E130D"/>
    <w:rsid w:val="002E1E14"/>
    <w:rsid w:val="002E2401"/>
    <w:rsid w:val="002E289D"/>
    <w:rsid w:val="002E36D6"/>
    <w:rsid w:val="002E714A"/>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6B78"/>
    <w:rsid w:val="00317CE1"/>
    <w:rsid w:val="0032003D"/>
    <w:rsid w:val="00320A63"/>
    <w:rsid w:val="00322226"/>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BC4"/>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051E"/>
    <w:rsid w:val="003613E8"/>
    <w:rsid w:val="003616B6"/>
    <w:rsid w:val="00362494"/>
    <w:rsid w:val="00363B37"/>
    <w:rsid w:val="00363CC2"/>
    <w:rsid w:val="003641AA"/>
    <w:rsid w:val="003664DB"/>
    <w:rsid w:val="00366BB7"/>
    <w:rsid w:val="00370E0F"/>
    <w:rsid w:val="0037364C"/>
    <w:rsid w:val="00374106"/>
    <w:rsid w:val="003757EB"/>
    <w:rsid w:val="003759C0"/>
    <w:rsid w:val="003770ED"/>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0638"/>
    <w:rsid w:val="00392EF2"/>
    <w:rsid w:val="00395DFE"/>
    <w:rsid w:val="00396D92"/>
    <w:rsid w:val="00396F0D"/>
    <w:rsid w:val="003976D5"/>
    <w:rsid w:val="003A02E3"/>
    <w:rsid w:val="003A06A0"/>
    <w:rsid w:val="003A0FE8"/>
    <w:rsid w:val="003A16A1"/>
    <w:rsid w:val="003A1BFC"/>
    <w:rsid w:val="003A3D8A"/>
    <w:rsid w:val="003A648A"/>
    <w:rsid w:val="003A66D0"/>
    <w:rsid w:val="003A6D04"/>
    <w:rsid w:val="003B0F7D"/>
    <w:rsid w:val="003B1596"/>
    <w:rsid w:val="003B1881"/>
    <w:rsid w:val="003B1C62"/>
    <w:rsid w:val="003B345A"/>
    <w:rsid w:val="003B3944"/>
    <w:rsid w:val="003B4150"/>
    <w:rsid w:val="003B425C"/>
    <w:rsid w:val="003B4DAE"/>
    <w:rsid w:val="003B4E7F"/>
    <w:rsid w:val="003B5728"/>
    <w:rsid w:val="003B687A"/>
    <w:rsid w:val="003B6F35"/>
    <w:rsid w:val="003B6F42"/>
    <w:rsid w:val="003B71BA"/>
    <w:rsid w:val="003B7A7F"/>
    <w:rsid w:val="003C260D"/>
    <w:rsid w:val="003C4400"/>
    <w:rsid w:val="003C5FF9"/>
    <w:rsid w:val="003C670C"/>
    <w:rsid w:val="003C6965"/>
    <w:rsid w:val="003C77FD"/>
    <w:rsid w:val="003D0881"/>
    <w:rsid w:val="003D0FE4"/>
    <w:rsid w:val="003D1DF3"/>
    <w:rsid w:val="003D31FE"/>
    <w:rsid w:val="003D329B"/>
    <w:rsid w:val="003D3FFB"/>
    <w:rsid w:val="003D4183"/>
    <w:rsid w:val="003D46A7"/>
    <w:rsid w:val="003D60E3"/>
    <w:rsid w:val="003D67DD"/>
    <w:rsid w:val="003D6C68"/>
    <w:rsid w:val="003D77CD"/>
    <w:rsid w:val="003D7981"/>
    <w:rsid w:val="003E121D"/>
    <w:rsid w:val="003E2DD0"/>
    <w:rsid w:val="003E4109"/>
    <w:rsid w:val="003E47BB"/>
    <w:rsid w:val="003E4A29"/>
    <w:rsid w:val="003E4C2C"/>
    <w:rsid w:val="003E54DA"/>
    <w:rsid w:val="003E5FD6"/>
    <w:rsid w:val="003E75FE"/>
    <w:rsid w:val="003F143E"/>
    <w:rsid w:val="003F411D"/>
    <w:rsid w:val="003F6314"/>
    <w:rsid w:val="003F6ED4"/>
    <w:rsid w:val="00400B00"/>
    <w:rsid w:val="00400C93"/>
    <w:rsid w:val="00402818"/>
    <w:rsid w:val="004031C6"/>
    <w:rsid w:val="00403A3A"/>
    <w:rsid w:val="00405116"/>
    <w:rsid w:val="00406D74"/>
    <w:rsid w:val="0040756C"/>
    <w:rsid w:val="0040778C"/>
    <w:rsid w:val="00407D00"/>
    <w:rsid w:val="00407E5A"/>
    <w:rsid w:val="0041067B"/>
    <w:rsid w:val="004109F5"/>
    <w:rsid w:val="00410EA4"/>
    <w:rsid w:val="00410EB7"/>
    <w:rsid w:val="00411A60"/>
    <w:rsid w:val="00411A77"/>
    <w:rsid w:val="00412F22"/>
    <w:rsid w:val="004130A2"/>
    <w:rsid w:val="004159D0"/>
    <w:rsid w:val="00415CB3"/>
    <w:rsid w:val="0041618F"/>
    <w:rsid w:val="004206C2"/>
    <w:rsid w:val="004208D5"/>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370B1"/>
    <w:rsid w:val="00440D4C"/>
    <w:rsid w:val="004411E2"/>
    <w:rsid w:val="004446D7"/>
    <w:rsid w:val="00444F64"/>
    <w:rsid w:val="0044538B"/>
    <w:rsid w:val="004456D6"/>
    <w:rsid w:val="004469AC"/>
    <w:rsid w:val="00447D77"/>
    <w:rsid w:val="00451D74"/>
    <w:rsid w:val="004526AB"/>
    <w:rsid w:val="004538FB"/>
    <w:rsid w:val="004542DD"/>
    <w:rsid w:val="00455ADF"/>
    <w:rsid w:val="00457AA3"/>
    <w:rsid w:val="00460C61"/>
    <w:rsid w:val="004615C9"/>
    <w:rsid w:val="00461C7B"/>
    <w:rsid w:val="0046586D"/>
    <w:rsid w:val="0046637D"/>
    <w:rsid w:val="00467E41"/>
    <w:rsid w:val="00470368"/>
    <w:rsid w:val="0047052B"/>
    <w:rsid w:val="004720B1"/>
    <w:rsid w:val="00473A46"/>
    <w:rsid w:val="00473A8F"/>
    <w:rsid w:val="00473D03"/>
    <w:rsid w:val="00474636"/>
    <w:rsid w:val="00474CC3"/>
    <w:rsid w:val="004774D5"/>
    <w:rsid w:val="00477766"/>
    <w:rsid w:val="00477F99"/>
    <w:rsid w:val="0048239C"/>
    <w:rsid w:val="00482503"/>
    <w:rsid w:val="004833A0"/>
    <w:rsid w:val="00484D67"/>
    <w:rsid w:val="00487482"/>
    <w:rsid w:val="00490450"/>
    <w:rsid w:val="00491A0E"/>
    <w:rsid w:val="00491CCA"/>
    <w:rsid w:val="00491EF7"/>
    <w:rsid w:val="00492D12"/>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9E9"/>
    <w:rsid w:val="004C0D3F"/>
    <w:rsid w:val="004C1A2F"/>
    <w:rsid w:val="004C23A9"/>
    <w:rsid w:val="004C350D"/>
    <w:rsid w:val="004C4363"/>
    <w:rsid w:val="004C49FF"/>
    <w:rsid w:val="004C6FF0"/>
    <w:rsid w:val="004C772B"/>
    <w:rsid w:val="004D1440"/>
    <w:rsid w:val="004D151F"/>
    <w:rsid w:val="004D2005"/>
    <w:rsid w:val="004D3124"/>
    <w:rsid w:val="004D51C1"/>
    <w:rsid w:val="004D58F4"/>
    <w:rsid w:val="004D6F75"/>
    <w:rsid w:val="004E22AE"/>
    <w:rsid w:val="004E37D4"/>
    <w:rsid w:val="004E3C7C"/>
    <w:rsid w:val="004E577C"/>
    <w:rsid w:val="004E5A1B"/>
    <w:rsid w:val="004E5BF0"/>
    <w:rsid w:val="004E7423"/>
    <w:rsid w:val="004E75F2"/>
    <w:rsid w:val="004E7794"/>
    <w:rsid w:val="004E7913"/>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4DBB"/>
    <w:rsid w:val="00515329"/>
    <w:rsid w:val="00517465"/>
    <w:rsid w:val="0052016B"/>
    <w:rsid w:val="00520E3E"/>
    <w:rsid w:val="00521FA0"/>
    <w:rsid w:val="00523F90"/>
    <w:rsid w:val="00524746"/>
    <w:rsid w:val="0052484D"/>
    <w:rsid w:val="00524975"/>
    <w:rsid w:val="005266E4"/>
    <w:rsid w:val="00527164"/>
    <w:rsid w:val="00527C2C"/>
    <w:rsid w:val="0053032B"/>
    <w:rsid w:val="00532F20"/>
    <w:rsid w:val="00533050"/>
    <w:rsid w:val="0053585A"/>
    <w:rsid w:val="005368BB"/>
    <w:rsid w:val="005374CC"/>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1644"/>
    <w:rsid w:val="00566215"/>
    <w:rsid w:val="00567021"/>
    <w:rsid w:val="005677A3"/>
    <w:rsid w:val="00567A90"/>
    <w:rsid w:val="00570A19"/>
    <w:rsid w:val="00570A24"/>
    <w:rsid w:val="0057146D"/>
    <w:rsid w:val="00571F41"/>
    <w:rsid w:val="00571FCA"/>
    <w:rsid w:val="00572229"/>
    <w:rsid w:val="005733D7"/>
    <w:rsid w:val="00574006"/>
    <w:rsid w:val="005740D6"/>
    <w:rsid w:val="005745CB"/>
    <w:rsid w:val="00574797"/>
    <w:rsid w:val="005747E6"/>
    <w:rsid w:val="00575BDF"/>
    <w:rsid w:val="00575F76"/>
    <w:rsid w:val="0057717F"/>
    <w:rsid w:val="005778EB"/>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B98"/>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7BD"/>
    <w:rsid w:val="005C3DAE"/>
    <w:rsid w:val="005C5325"/>
    <w:rsid w:val="005C56F1"/>
    <w:rsid w:val="005C5C67"/>
    <w:rsid w:val="005C5DEB"/>
    <w:rsid w:val="005C647F"/>
    <w:rsid w:val="005C6DD6"/>
    <w:rsid w:val="005D158E"/>
    <w:rsid w:val="005D1EB2"/>
    <w:rsid w:val="005D23D8"/>
    <w:rsid w:val="005D3C69"/>
    <w:rsid w:val="005D4546"/>
    <w:rsid w:val="005D4821"/>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4E49"/>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3D5"/>
    <w:rsid w:val="006142EA"/>
    <w:rsid w:val="00614877"/>
    <w:rsid w:val="00615307"/>
    <w:rsid w:val="0061609F"/>
    <w:rsid w:val="0061685D"/>
    <w:rsid w:val="00616B45"/>
    <w:rsid w:val="0062089A"/>
    <w:rsid w:val="0062397C"/>
    <w:rsid w:val="00623CAB"/>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A89"/>
    <w:rsid w:val="00661205"/>
    <w:rsid w:val="00661275"/>
    <w:rsid w:val="00662497"/>
    <w:rsid w:val="00667476"/>
    <w:rsid w:val="006731C6"/>
    <w:rsid w:val="00673E97"/>
    <w:rsid w:val="0067568A"/>
    <w:rsid w:val="0068157D"/>
    <w:rsid w:val="00681691"/>
    <w:rsid w:val="00681745"/>
    <w:rsid w:val="006817DA"/>
    <w:rsid w:val="00682317"/>
    <w:rsid w:val="0068252A"/>
    <w:rsid w:val="006826ED"/>
    <w:rsid w:val="0068285B"/>
    <w:rsid w:val="006833F6"/>
    <w:rsid w:val="00683F05"/>
    <w:rsid w:val="00683F89"/>
    <w:rsid w:val="0068426A"/>
    <w:rsid w:val="006844DE"/>
    <w:rsid w:val="006855EA"/>
    <w:rsid w:val="00685843"/>
    <w:rsid w:val="006863E9"/>
    <w:rsid w:val="0068710D"/>
    <w:rsid w:val="006877B0"/>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5FB9"/>
    <w:rsid w:val="006B7504"/>
    <w:rsid w:val="006C0BC6"/>
    <w:rsid w:val="006C340C"/>
    <w:rsid w:val="006C3DFC"/>
    <w:rsid w:val="006C4EF9"/>
    <w:rsid w:val="006C6D72"/>
    <w:rsid w:val="006D09AF"/>
    <w:rsid w:val="006D1D1C"/>
    <w:rsid w:val="006D5776"/>
    <w:rsid w:val="006D5DAC"/>
    <w:rsid w:val="006D5E16"/>
    <w:rsid w:val="006D5FC6"/>
    <w:rsid w:val="006D6511"/>
    <w:rsid w:val="006D666F"/>
    <w:rsid w:val="006D6C2E"/>
    <w:rsid w:val="006E101B"/>
    <w:rsid w:val="006E1570"/>
    <w:rsid w:val="006E2B95"/>
    <w:rsid w:val="006E3228"/>
    <w:rsid w:val="006E4464"/>
    <w:rsid w:val="006E5FC7"/>
    <w:rsid w:val="006E6626"/>
    <w:rsid w:val="006E6BDB"/>
    <w:rsid w:val="006E7BEC"/>
    <w:rsid w:val="006F22A2"/>
    <w:rsid w:val="006F235A"/>
    <w:rsid w:val="006F24B4"/>
    <w:rsid w:val="006F2DF8"/>
    <w:rsid w:val="006F38BE"/>
    <w:rsid w:val="006F3FA6"/>
    <w:rsid w:val="006F707A"/>
    <w:rsid w:val="006F73F4"/>
    <w:rsid w:val="006F7CD1"/>
    <w:rsid w:val="006F7F03"/>
    <w:rsid w:val="00700F55"/>
    <w:rsid w:val="0070249B"/>
    <w:rsid w:val="00702644"/>
    <w:rsid w:val="0070347C"/>
    <w:rsid w:val="00703982"/>
    <w:rsid w:val="00703CD1"/>
    <w:rsid w:val="00706101"/>
    <w:rsid w:val="00706385"/>
    <w:rsid w:val="007077CC"/>
    <w:rsid w:val="00710302"/>
    <w:rsid w:val="00710CB1"/>
    <w:rsid w:val="007116D4"/>
    <w:rsid w:val="00712A3F"/>
    <w:rsid w:val="00712A77"/>
    <w:rsid w:val="007133A6"/>
    <w:rsid w:val="007133B7"/>
    <w:rsid w:val="00714245"/>
    <w:rsid w:val="007156AB"/>
    <w:rsid w:val="007156D8"/>
    <w:rsid w:val="007166AD"/>
    <w:rsid w:val="007176C1"/>
    <w:rsid w:val="0072047B"/>
    <w:rsid w:val="00721699"/>
    <w:rsid w:val="00722EA0"/>
    <w:rsid w:val="00724DA7"/>
    <w:rsid w:val="0072656C"/>
    <w:rsid w:val="00727706"/>
    <w:rsid w:val="0072796F"/>
    <w:rsid w:val="007279A6"/>
    <w:rsid w:val="00730966"/>
    <w:rsid w:val="00730B3B"/>
    <w:rsid w:val="00731BB6"/>
    <w:rsid w:val="00732610"/>
    <w:rsid w:val="007338CE"/>
    <w:rsid w:val="00736313"/>
    <w:rsid w:val="0073638B"/>
    <w:rsid w:val="007365F5"/>
    <w:rsid w:val="00737C31"/>
    <w:rsid w:val="00741615"/>
    <w:rsid w:val="00742B2A"/>
    <w:rsid w:val="00746F5E"/>
    <w:rsid w:val="00747976"/>
    <w:rsid w:val="00747AF0"/>
    <w:rsid w:val="007512D2"/>
    <w:rsid w:val="007521DB"/>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745"/>
    <w:rsid w:val="007805D5"/>
    <w:rsid w:val="007817A0"/>
    <w:rsid w:val="00782319"/>
    <w:rsid w:val="00782568"/>
    <w:rsid w:val="0078569B"/>
    <w:rsid w:val="00785D38"/>
    <w:rsid w:val="007906E3"/>
    <w:rsid w:val="00790F2F"/>
    <w:rsid w:val="007911A6"/>
    <w:rsid w:val="007918DA"/>
    <w:rsid w:val="00791FAB"/>
    <w:rsid w:val="00792EED"/>
    <w:rsid w:val="007944C3"/>
    <w:rsid w:val="007947B8"/>
    <w:rsid w:val="00794F5C"/>
    <w:rsid w:val="00795007"/>
    <w:rsid w:val="00796A95"/>
    <w:rsid w:val="007A06FA"/>
    <w:rsid w:val="007A4735"/>
    <w:rsid w:val="007A4C56"/>
    <w:rsid w:val="007A4F58"/>
    <w:rsid w:val="007A5B10"/>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C6739"/>
    <w:rsid w:val="007D1A04"/>
    <w:rsid w:val="007D3165"/>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234"/>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CCC"/>
    <w:rsid w:val="00826F41"/>
    <w:rsid w:val="00830A28"/>
    <w:rsid w:val="008317F6"/>
    <w:rsid w:val="00831CA2"/>
    <w:rsid w:val="00831F87"/>
    <w:rsid w:val="00833666"/>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46EB"/>
    <w:rsid w:val="008A51BA"/>
    <w:rsid w:val="008A6088"/>
    <w:rsid w:val="008A7845"/>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28A"/>
    <w:rsid w:val="008D280F"/>
    <w:rsid w:val="008D3919"/>
    <w:rsid w:val="008D633C"/>
    <w:rsid w:val="008D6B47"/>
    <w:rsid w:val="008E21DC"/>
    <w:rsid w:val="008E23EB"/>
    <w:rsid w:val="008E254C"/>
    <w:rsid w:val="008E421A"/>
    <w:rsid w:val="008E4410"/>
    <w:rsid w:val="008E65BE"/>
    <w:rsid w:val="008E7FAE"/>
    <w:rsid w:val="008E7FF3"/>
    <w:rsid w:val="008F0F36"/>
    <w:rsid w:val="008F24E1"/>
    <w:rsid w:val="008F273B"/>
    <w:rsid w:val="008F29F8"/>
    <w:rsid w:val="008F40F0"/>
    <w:rsid w:val="008F46A9"/>
    <w:rsid w:val="008F52B9"/>
    <w:rsid w:val="008F65D5"/>
    <w:rsid w:val="008F7654"/>
    <w:rsid w:val="00900333"/>
    <w:rsid w:val="009003AF"/>
    <w:rsid w:val="00901556"/>
    <w:rsid w:val="0090221C"/>
    <w:rsid w:val="0090234E"/>
    <w:rsid w:val="0090296D"/>
    <w:rsid w:val="00902B7D"/>
    <w:rsid w:val="0090498A"/>
    <w:rsid w:val="0090537B"/>
    <w:rsid w:val="00905C1B"/>
    <w:rsid w:val="00905FBF"/>
    <w:rsid w:val="00906137"/>
    <w:rsid w:val="00906D1B"/>
    <w:rsid w:val="009072E7"/>
    <w:rsid w:val="00907709"/>
    <w:rsid w:val="009104E4"/>
    <w:rsid w:val="009117E5"/>
    <w:rsid w:val="00911BF7"/>
    <w:rsid w:val="00914243"/>
    <w:rsid w:val="009142A9"/>
    <w:rsid w:val="009145B8"/>
    <w:rsid w:val="00915524"/>
    <w:rsid w:val="00915924"/>
    <w:rsid w:val="00917113"/>
    <w:rsid w:val="009200A6"/>
    <w:rsid w:val="009211D4"/>
    <w:rsid w:val="00921A6F"/>
    <w:rsid w:val="00921FB6"/>
    <w:rsid w:val="00922924"/>
    <w:rsid w:val="00922FEB"/>
    <w:rsid w:val="00923B33"/>
    <w:rsid w:val="009256F3"/>
    <w:rsid w:val="0092636B"/>
    <w:rsid w:val="009267F1"/>
    <w:rsid w:val="009269A7"/>
    <w:rsid w:val="00926ED4"/>
    <w:rsid w:val="00927449"/>
    <w:rsid w:val="009279E7"/>
    <w:rsid w:val="00930379"/>
    <w:rsid w:val="00931F3F"/>
    <w:rsid w:val="00932E6A"/>
    <w:rsid w:val="00933855"/>
    <w:rsid w:val="00934AE6"/>
    <w:rsid w:val="00934D4C"/>
    <w:rsid w:val="009356B2"/>
    <w:rsid w:val="00936F5A"/>
    <w:rsid w:val="009403B5"/>
    <w:rsid w:val="00940519"/>
    <w:rsid w:val="0094689F"/>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679D1"/>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A7BB8"/>
    <w:rsid w:val="009B23BA"/>
    <w:rsid w:val="009B4422"/>
    <w:rsid w:val="009B56D2"/>
    <w:rsid w:val="009B59BD"/>
    <w:rsid w:val="009B6249"/>
    <w:rsid w:val="009B6614"/>
    <w:rsid w:val="009B7AE1"/>
    <w:rsid w:val="009C00A3"/>
    <w:rsid w:val="009C0AEF"/>
    <w:rsid w:val="009C111C"/>
    <w:rsid w:val="009C112F"/>
    <w:rsid w:val="009C2A64"/>
    <w:rsid w:val="009C2E6F"/>
    <w:rsid w:val="009C66E9"/>
    <w:rsid w:val="009C7A79"/>
    <w:rsid w:val="009C7F56"/>
    <w:rsid w:val="009D0DD6"/>
    <w:rsid w:val="009D243D"/>
    <w:rsid w:val="009D254C"/>
    <w:rsid w:val="009D379C"/>
    <w:rsid w:val="009D3A8C"/>
    <w:rsid w:val="009D504B"/>
    <w:rsid w:val="009D5963"/>
    <w:rsid w:val="009D64C4"/>
    <w:rsid w:val="009D73F2"/>
    <w:rsid w:val="009D74B2"/>
    <w:rsid w:val="009E1D72"/>
    <w:rsid w:val="009E2992"/>
    <w:rsid w:val="009E2D25"/>
    <w:rsid w:val="009E38B3"/>
    <w:rsid w:val="009E4C21"/>
    <w:rsid w:val="009E4EC5"/>
    <w:rsid w:val="009E5F97"/>
    <w:rsid w:val="009E78BE"/>
    <w:rsid w:val="009E7956"/>
    <w:rsid w:val="009E7B93"/>
    <w:rsid w:val="009E7C39"/>
    <w:rsid w:val="009F06D7"/>
    <w:rsid w:val="009F336E"/>
    <w:rsid w:val="009F3A13"/>
    <w:rsid w:val="009F491D"/>
    <w:rsid w:val="009F4A79"/>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AFD"/>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0426"/>
    <w:rsid w:val="00A31525"/>
    <w:rsid w:val="00A31E3F"/>
    <w:rsid w:val="00A326FA"/>
    <w:rsid w:val="00A332F7"/>
    <w:rsid w:val="00A33FE8"/>
    <w:rsid w:val="00A34891"/>
    <w:rsid w:val="00A34EA6"/>
    <w:rsid w:val="00A35E18"/>
    <w:rsid w:val="00A36B24"/>
    <w:rsid w:val="00A36FF4"/>
    <w:rsid w:val="00A372A5"/>
    <w:rsid w:val="00A40F0B"/>
    <w:rsid w:val="00A4200B"/>
    <w:rsid w:val="00A42195"/>
    <w:rsid w:val="00A42CF3"/>
    <w:rsid w:val="00A43C91"/>
    <w:rsid w:val="00A43E17"/>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661"/>
    <w:rsid w:val="00A60D62"/>
    <w:rsid w:val="00A62B86"/>
    <w:rsid w:val="00A62D08"/>
    <w:rsid w:val="00A636DB"/>
    <w:rsid w:val="00A64631"/>
    <w:rsid w:val="00A64E23"/>
    <w:rsid w:val="00A64E40"/>
    <w:rsid w:val="00A65836"/>
    <w:rsid w:val="00A65DB7"/>
    <w:rsid w:val="00A664A4"/>
    <w:rsid w:val="00A664AB"/>
    <w:rsid w:val="00A6652C"/>
    <w:rsid w:val="00A666DA"/>
    <w:rsid w:val="00A67063"/>
    <w:rsid w:val="00A67496"/>
    <w:rsid w:val="00A67548"/>
    <w:rsid w:val="00A70163"/>
    <w:rsid w:val="00A70B81"/>
    <w:rsid w:val="00A70EF3"/>
    <w:rsid w:val="00A71547"/>
    <w:rsid w:val="00A735D5"/>
    <w:rsid w:val="00A74509"/>
    <w:rsid w:val="00A759B0"/>
    <w:rsid w:val="00A81CFD"/>
    <w:rsid w:val="00A825BE"/>
    <w:rsid w:val="00A83EB5"/>
    <w:rsid w:val="00A84ABE"/>
    <w:rsid w:val="00A85E2F"/>
    <w:rsid w:val="00A900EE"/>
    <w:rsid w:val="00A90EA8"/>
    <w:rsid w:val="00A91C44"/>
    <w:rsid w:val="00A92B70"/>
    <w:rsid w:val="00A92D2C"/>
    <w:rsid w:val="00A965F0"/>
    <w:rsid w:val="00A97264"/>
    <w:rsid w:val="00AA03AE"/>
    <w:rsid w:val="00AA0F25"/>
    <w:rsid w:val="00AA1369"/>
    <w:rsid w:val="00AA39A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533A"/>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A5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3CAD"/>
    <w:rsid w:val="00B2541E"/>
    <w:rsid w:val="00B257A7"/>
    <w:rsid w:val="00B26156"/>
    <w:rsid w:val="00B3009F"/>
    <w:rsid w:val="00B300FC"/>
    <w:rsid w:val="00B30B28"/>
    <w:rsid w:val="00B30CAF"/>
    <w:rsid w:val="00B3105C"/>
    <w:rsid w:val="00B311C6"/>
    <w:rsid w:val="00B32E2D"/>
    <w:rsid w:val="00B33A4C"/>
    <w:rsid w:val="00B33BD2"/>
    <w:rsid w:val="00B362E9"/>
    <w:rsid w:val="00B367AE"/>
    <w:rsid w:val="00B37AF1"/>
    <w:rsid w:val="00B40320"/>
    <w:rsid w:val="00B412F8"/>
    <w:rsid w:val="00B421FC"/>
    <w:rsid w:val="00B42B76"/>
    <w:rsid w:val="00B4466B"/>
    <w:rsid w:val="00B534FA"/>
    <w:rsid w:val="00B55AD2"/>
    <w:rsid w:val="00B55B9C"/>
    <w:rsid w:val="00B55FE8"/>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0C50"/>
    <w:rsid w:val="00B82010"/>
    <w:rsid w:val="00B8212B"/>
    <w:rsid w:val="00B847AB"/>
    <w:rsid w:val="00B84A6F"/>
    <w:rsid w:val="00B84CF0"/>
    <w:rsid w:val="00B85849"/>
    <w:rsid w:val="00B85AC0"/>
    <w:rsid w:val="00B85D99"/>
    <w:rsid w:val="00B85F65"/>
    <w:rsid w:val="00B86747"/>
    <w:rsid w:val="00B90B75"/>
    <w:rsid w:val="00B93127"/>
    <w:rsid w:val="00B93E72"/>
    <w:rsid w:val="00B945F6"/>
    <w:rsid w:val="00B9713C"/>
    <w:rsid w:val="00B97182"/>
    <w:rsid w:val="00B97DD0"/>
    <w:rsid w:val="00BA070A"/>
    <w:rsid w:val="00BA2010"/>
    <w:rsid w:val="00BA3493"/>
    <w:rsid w:val="00BA38A9"/>
    <w:rsid w:val="00BA3CA1"/>
    <w:rsid w:val="00BA4CAC"/>
    <w:rsid w:val="00BA5929"/>
    <w:rsid w:val="00BA6648"/>
    <w:rsid w:val="00BA7CAC"/>
    <w:rsid w:val="00BB14FC"/>
    <w:rsid w:val="00BB1E2D"/>
    <w:rsid w:val="00BB572B"/>
    <w:rsid w:val="00BB71A7"/>
    <w:rsid w:val="00BC4464"/>
    <w:rsid w:val="00BC4943"/>
    <w:rsid w:val="00BC59A3"/>
    <w:rsid w:val="00BC63DD"/>
    <w:rsid w:val="00BC6718"/>
    <w:rsid w:val="00BC69AB"/>
    <w:rsid w:val="00BC6A32"/>
    <w:rsid w:val="00BC79F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0B8"/>
    <w:rsid w:val="00BF7620"/>
    <w:rsid w:val="00BF7B79"/>
    <w:rsid w:val="00C00071"/>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1CB1"/>
    <w:rsid w:val="00C52995"/>
    <w:rsid w:val="00C53421"/>
    <w:rsid w:val="00C53BAF"/>
    <w:rsid w:val="00C53CCE"/>
    <w:rsid w:val="00C54AA6"/>
    <w:rsid w:val="00C54E41"/>
    <w:rsid w:val="00C551C3"/>
    <w:rsid w:val="00C56563"/>
    <w:rsid w:val="00C56BE4"/>
    <w:rsid w:val="00C60530"/>
    <w:rsid w:val="00C60824"/>
    <w:rsid w:val="00C60F3C"/>
    <w:rsid w:val="00C610F4"/>
    <w:rsid w:val="00C6271C"/>
    <w:rsid w:val="00C63328"/>
    <w:rsid w:val="00C63AD2"/>
    <w:rsid w:val="00C645C0"/>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968F3"/>
    <w:rsid w:val="00CA095F"/>
    <w:rsid w:val="00CA0976"/>
    <w:rsid w:val="00CA1678"/>
    <w:rsid w:val="00CA49A6"/>
    <w:rsid w:val="00CA4C8D"/>
    <w:rsid w:val="00CA53AD"/>
    <w:rsid w:val="00CA6C08"/>
    <w:rsid w:val="00CB0C9C"/>
    <w:rsid w:val="00CB0FEF"/>
    <w:rsid w:val="00CB1F1C"/>
    <w:rsid w:val="00CB6267"/>
    <w:rsid w:val="00CC103C"/>
    <w:rsid w:val="00CC1082"/>
    <w:rsid w:val="00CC3D35"/>
    <w:rsid w:val="00CC4BD4"/>
    <w:rsid w:val="00CC4BFE"/>
    <w:rsid w:val="00CC4D91"/>
    <w:rsid w:val="00CC671B"/>
    <w:rsid w:val="00CC7BAE"/>
    <w:rsid w:val="00CD1A71"/>
    <w:rsid w:val="00CD1DA8"/>
    <w:rsid w:val="00CD1FBB"/>
    <w:rsid w:val="00CD29C6"/>
    <w:rsid w:val="00CD40BF"/>
    <w:rsid w:val="00CD6189"/>
    <w:rsid w:val="00CD7B96"/>
    <w:rsid w:val="00CE0B21"/>
    <w:rsid w:val="00CE0BF8"/>
    <w:rsid w:val="00CE0E32"/>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5D4"/>
    <w:rsid w:val="00D15A60"/>
    <w:rsid w:val="00D15ED1"/>
    <w:rsid w:val="00D1660C"/>
    <w:rsid w:val="00D16C77"/>
    <w:rsid w:val="00D17398"/>
    <w:rsid w:val="00D17433"/>
    <w:rsid w:val="00D17C33"/>
    <w:rsid w:val="00D20C35"/>
    <w:rsid w:val="00D20E6F"/>
    <w:rsid w:val="00D20FBD"/>
    <w:rsid w:val="00D218F8"/>
    <w:rsid w:val="00D22106"/>
    <w:rsid w:val="00D246FE"/>
    <w:rsid w:val="00D247EA"/>
    <w:rsid w:val="00D24F7F"/>
    <w:rsid w:val="00D27D5E"/>
    <w:rsid w:val="00D301FC"/>
    <w:rsid w:val="00D30ABC"/>
    <w:rsid w:val="00D3293B"/>
    <w:rsid w:val="00D33093"/>
    <w:rsid w:val="00D33F2B"/>
    <w:rsid w:val="00D371F4"/>
    <w:rsid w:val="00D377A6"/>
    <w:rsid w:val="00D43775"/>
    <w:rsid w:val="00D439D9"/>
    <w:rsid w:val="00D46E12"/>
    <w:rsid w:val="00D47A16"/>
    <w:rsid w:val="00D5046F"/>
    <w:rsid w:val="00D50FEF"/>
    <w:rsid w:val="00D52760"/>
    <w:rsid w:val="00D52B50"/>
    <w:rsid w:val="00D52F2A"/>
    <w:rsid w:val="00D53091"/>
    <w:rsid w:val="00D544B1"/>
    <w:rsid w:val="00D55DE4"/>
    <w:rsid w:val="00D5613C"/>
    <w:rsid w:val="00D568F9"/>
    <w:rsid w:val="00D569A4"/>
    <w:rsid w:val="00D57082"/>
    <w:rsid w:val="00D57C1E"/>
    <w:rsid w:val="00D57F5B"/>
    <w:rsid w:val="00D60301"/>
    <w:rsid w:val="00D604F1"/>
    <w:rsid w:val="00D60A3F"/>
    <w:rsid w:val="00D6191C"/>
    <w:rsid w:val="00D61E46"/>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0E1F"/>
    <w:rsid w:val="00D81761"/>
    <w:rsid w:val="00D84D21"/>
    <w:rsid w:val="00D84E0E"/>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090"/>
    <w:rsid w:val="00DA628F"/>
    <w:rsid w:val="00DA7636"/>
    <w:rsid w:val="00DA7672"/>
    <w:rsid w:val="00DA76F2"/>
    <w:rsid w:val="00DA7D5F"/>
    <w:rsid w:val="00DB0748"/>
    <w:rsid w:val="00DB11F7"/>
    <w:rsid w:val="00DB4793"/>
    <w:rsid w:val="00DB57ED"/>
    <w:rsid w:val="00DC0CBC"/>
    <w:rsid w:val="00DC0FAD"/>
    <w:rsid w:val="00DC1260"/>
    <w:rsid w:val="00DC4500"/>
    <w:rsid w:val="00DC4539"/>
    <w:rsid w:val="00DC728C"/>
    <w:rsid w:val="00DD04E1"/>
    <w:rsid w:val="00DD4580"/>
    <w:rsid w:val="00DD5323"/>
    <w:rsid w:val="00DD58B2"/>
    <w:rsid w:val="00DD620B"/>
    <w:rsid w:val="00DD6E2C"/>
    <w:rsid w:val="00DD798E"/>
    <w:rsid w:val="00DE01E3"/>
    <w:rsid w:val="00DE17DD"/>
    <w:rsid w:val="00DE17E5"/>
    <w:rsid w:val="00DE41A3"/>
    <w:rsid w:val="00DE429A"/>
    <w:rsid w:val="00DE47FC"/>
    <w:rsid w:val="00DE6D90"/>
    <w:rsid w:val="00DE7B66"/>
    <w:rsid w:val="00DF002F"/>
    <w:rsid w:val="00DF0045"/>
    <w:rsid w:val="00DF1466"/>
    <w:rsid w:val="00DF1F3D"/>
    <w:rsid w:val="00DF1FA1"/>
    <w:rsid w:val="00DF2254"/>
    <w:rsid w:val="00DF3E13"/>
    <w:rsid w:val="00DF4673"/>
    <w:rsid w:val="00DF638D"/>
    <w:rsid w:val="00DF6C90"/>
    <w:rsid w:val="00DF70E6"/>
    <w:rsid w:val="00DF7C4C"/>
    <w:rsid w:val="00E00595"/>
    <w:rsid w:val="00E00749"/>
    <w:rsid w:val="00E020E0"/>
    <w:rsid w:val="00E0244D"/>
    <w:rsid w:val="00E02A4F"/>
    <w:rsid w:val="00E03D1D"/>
    <w:rsid w:val="00E04CA6"/>
    <w:rsid w:val="00E05B8A"/>
    <w:rsid w:val="00E0611A"/>
    <w:rsid w:val="00E06A17"/>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1C1"/>
    <w:rsid w:val="00E4343C"/>
    <w:rsid w:val="00E43F62"/>
    <w:rsid w:val="00E445D6"/>
    <w:rsid w:val="00E4491D"/>
    <w:rsid w:val="00E44F2D"/>
    <w:rsid w:val="00E4543A"/>
    <w:rsid w:val="00E46429"/>
    <w:rsid w:val="00E467D9"/>
    <w:rsid w:val="00E54854"/>
    <w:rsid w:val="00E55247"/>
    <w:rsid w:val="00E55D71"/>
    <w:rsid w:val="00E560B7"/>
    <w:rsid w:val="00E56EDF"/>
    <w:rsid w:val="00E572A2"/>
    <w:rsid w:val="00E602D2"/>
    <w:rsid w:val="00E61025"/>
    <w:rsid w:val="00E61A2F"/>
    <w:rsid w:val="00E632D5"/>
    <w:rsid w:val="00E63421"/>
    <w:rsid w:val="00E63BC1"/>
    <w:rsid w:val="00E65778"/>
    <w:rsid w:val="00E667D2"/>
    <w:rsid w:val="00E67BA4"/>
    <w:rsid w:val="00E708FB"/>
    <w:rsid w:val="00E711B3"/>
    <w:rsid w:val="00E726D3"/>
    <w:rsid w:val="00E727DB"/>
    <w:rsid w:val="00E72A5D"/>
    <w:rsid w:val="00E72E75"/>
    <w:rsid w:val="00E72F58"/>
    <w:rsid w:val="00E73900"/>
    <w:rsid w:val="00E73EB5"/>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2D46"/>
    <w:rsid w:val="00E931D7"/>
    <w:rsid w:val="00E94FA4"/>
    <w:rsid w:val="00EA1745"/>
    <w:rsid w:val="00EA230F"/>
    <w:rsid w:val="00EA233B"/>
    <w:rsid w:val="00EA31C2"/>
    <w:rsid w:val="00EA38AE"/>
    <w:rsid w:val="00EA49D4"/>
    <w:rsid w:val="00EA5630"/>
    <w:rsid w:val="00EA7714"/>
    <w:rsid w:val="00EB04A0"/>
    <w:rsid w:val="00EB0A65"/>
    <w:rsid w:val="00EB0C85"/>
    <w:rsid w:val="00EB0DE6"/>
    <w:rsid w:val="00EB187A"/>
    <w:rsid w:val="00EB5434"/>
    <w:rsid w:val="00EB66C4"/>
    <w:rsid w:val="00EB72C9"/>
    <w:rsid w:val="00EB79F3"/>
    <w:rsid w:val="00EB7C7C"/>
    <w:rsid w:val="00EC197F"/>
    <w:rsid w:val="00EC1E20"/>
    <w:rsid w:val="00EC23C7"/>
    <w:rsid w:val="00EC36C2"/>
    <w:rsid w:val="00EC4CE9"/>
    <w:rsid w:val="00EC4D8D"/>
    <w:rsid w:val="00EC4F16"/>
    <w:rsid w:val="00EC50FB"/>
    <w:rsid w:val="00EC6D1A"/>
    <w:rsid w:val="00EC7D25"/>
    <w:rsid w:val="00ED0791"/>
    <w:rsid w:val="00ED0A27"/>
    <w:rsid w:val="00ED17F4"/>
    <w:rsid w:val="00ED1B7A"/>
    <w:rsid w:val="00ED1F09"/>
    <w:rsid w:val="00ED2ECB"/>
    <w:rsid w:val="00ED2EDD"/>
    <w:rsid w:val="00ED31E3"/>
    <w:rsid w:val="00ED3503"/>
    <w:rsid w:val="00ED4709"/>
    <w:rsid w:val="00ED562A"/>
    <w:rsid w:val="00ED64FA"/>
    <w:rsid w:val="00EE080E"/>
    <w:rsid w:val="00EE0D0F"/>
    <w:rsid w:val="00EE2EA3"/>
    <w:rsid w:val="00EE4721"/>
    <w:rsid w:val="00EE7E85"/>
    <w:rsid w:val="00EF107F"/>
    <w:rsid w:val="00EF1486"/>
    <w:rsid w:val="00EF275F"/>
    <w:rsid w:val="00EF2CAC"/>
    <w:rsid w:val="00EF37FC"/>
    <w:rsid w:val="00EF3A5B"/>
    <w:rsid w:val="00EF6183"/>
    <w:rsid w:val="00EF683F"/>
    <w:rsid w:val="00EF73A7"/>
    <w:rsid w:val="00F00678"/>
    <w:rsid w:val="00F01516"/>
    <w:rsid w:val="00F028DA"/>
    <w:rsid w:val="00F049E2"/>
    <w:rsid w:val="00F06C2A"/>
    <w:rsid w:val="00F07269"/>
    <w:rsid w:val="00F07A05"/>
    <w:rsid w:val="00F07B09"/>
    <w:rsid w:val="00F10D93"/>
    <w:rsid w:val="00F11975"/>
    <w:rsid w:val="00F13F40"/>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704DB"/>
    <w:rsid w:val="00F70BDE"/>
    <w:rsid w:val="00F72A30"/>
    <w:rsid w:val="00F72F89"/>
    <w:rsid w:val="00F739E6"/>
    <w:rsid w:val="00F74474"/>
    <w:rsid w:val="00F745CA"/>
    <w:rsid w:val="00F74775"/>
    <w:rsid w:val="00F76313"/>
    <w:rsid w:val="00F766CB"/>
    <w:rsid w:val="00F76F68"/>
    <w:rsid w:val="00F775DA"/>
    <w:rsid w:val="00F8074B"/>
    <w:rsid w:val="00F80AD3"/>
    <w:rsid w:val="00F822AD"/>
    <w:rsid w:val="00F838E8"/>
    <w:rsid w:val="00F83AD4"/>
    <w:rsid w:val="00F83B50"/>
    <w:rsid w:val="00F856CE"/>
    <w:rsid w:val="00F870FA"/>
    <w:rsid w:val="00F87BC6"/>
    <w:rsid w:val="00F908F1"/>
    <w:rsid w:val="00F938CC"/>
    <w:rsid w:val="00F96B3F"/>
    <w:rsid w:val="00FA1873"/>
    <w:rsid w:val="00FA4E0E"/>
    <w:rsid w:val="00FA5A79"/>
    <w:rsid w:val="00FA6E4F"/>
    <w:rsid w:val="00FB00CB"/>
    <w:rsid w:val="00FB0BFE"/>
    <w:rsid w:val="00FB122F"/>
    <w:rsid w:val="00FB43DE"/>
    <w:rsid w:val="00FB4C51"/>
    <w:rsid w:val="00FB4FA0"/>
    <w:rsid w:val="00FB72C1"/>
    <w:rsid w:val="00FB786B"/>
    <w:rsid w:val="00FC0F63"/>
    <w:rsid w:val="00FC2A5A"/>
    <w:rsid w:val="00FC3500"/>
    <w:rsid w:val="00FD0726"/>
    <w:rsid w:val="00FD104E"/>
    <w:rsid w:val="00FD42A0"/>
    <w:rsid w:val="00FD4CEE"/>
    <w:rsid w:val="00FD795B"/>
    <w:rsid w:val="00FE0465"/>
    <w:rsid w:val="00FE19D6"/>
    <w:rsid w:val="00FE20D9"/>
    <w:rsid w:val="00FE2AFA"/>
    <w:rsid w:val="00FE30B5"/>
    <w:rsid w:val="00FE5748"/>
    <w:rsid w:val="00FE63D4"/>
    <w:rsid w:val="00FE6FCF"/>
    <w:rsid w:val="00FF0EFD"/>
    <w:rsid w:val="00FF1DBD"/>
    <w:rsid w:val="00FF2A3F"/>
    <w:rsid w:val="00FF468E"/>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855BEE6"/>
  <w15:docId w15:val="{544E713E-D329-4AC4-A5D3-F38E9A6B9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uiPriority w:val="99"/>
    <w:rsid w:val="003C260D"/>
    <w:rPr>
      <w:b/>
      <w:bCs/>
      <w:lang w:val="fr-CH" w:eastAsia="en-US"/>
    </w:rPr>
  </w:style>
  <w:style w:type="character" w:customStyle="1" w:styleId="NormalWebChar">
    <w:name w:val="Normal (Web) Char"/>
    <w:link w:val="NormalWeb"/>
    <w:uiPriority w:val="99"/>
    <w:rsid w:val="00D80E1F"/>
    <w:rPr>
      <w:sz w:val="24"/>
      <w:szCs w:val="24"/>
      <w:lang w:val="en-GB" w:eastAsia="en-GB"/>
    </w:rPr>
  </w:style>
  <w:style w:type="paragraph" w:customStyle="1" w:styleId="Annex1">
    <w:name w:val="Annex1"/>
    <w:basedOn w:val="Normal"/>
    <w:qFormat/>
    <w:rsid w:val="00D80E1F"/>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D80E1F"/>
    <w:rPr>
      <w:lang w:eastAsia="en-US"/>
    </w:rPr>
  </w:style>
  <w:style w:type="numbering" w:customStyle="1" w:styleId="NoList1">
    <w:name w:val="No List1"/>
    <w:next w:val="NoList"/>
    <w:uiPriority w:val="99"/>
    <w:semiHidden/>
    <w:unhideWhenUsed/>
    <w:rsid w:val="00D80E1F"/>
  </w:style>
  <w:style w:type="table" w:customStyle="1" w:styleId="TableGrid20">
    <w:name w:val="Table Grid2"/>
    <w:basedOn w:val="TableNormal"/>
    <w:next w:val="TableGrid"/>
    <w:uiPriority w:val="59"/>
    <w:rsid w:val="00D80E1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D80E1F"/>
    <w:pPr>
      <w:ind w:left="3402"/>
    </w:pPr>
    <w:rPr>
      <w:lang w:val="en-GB"/>
    </w:rPr>
  </w:style>
  <w:style w:type="paragraph" w:customStyle="1" w:styleId="a1">
    <w:name w:val="(a)"/>
    <w:basedOn w:val="Normal"/>
    <w:qFormat/>
    <w:rsid w:val="00D80E1F"/>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D80E1F"/>
    <w:pPr>
      <w:widowControl w:val="0"/>
      <w:suppressAutoHyphens w:val="0"/>
      <w:spacing w:line="240" w:lineRule="auto"/>
    </w:pPr>
    <w:rPr>
      <w:b/>
      <w:sz w:val="36"/>
      <w:lang w:val="en-US"/>
    </w:rPr>
  </w:style>
  <w:style w:type="paragraph" w:customStyle="1" w:styleId="Document2">
    <w:name w:val="Document[2]"/>
    <w:basedOn w:val="Normal"/>
    <w:rsid w:val="00D80E1F"/>
    <w:pPr>
      <w:widowControl w:val="0"/>
      <w:suppressAutoHyphens w:val="0"/>
      <w:spacing w:line="240" w:lineRule="auto"/>
    </w:pPr>
    <w:rPr>
      <w:b/>
      <w:sz w:val="24"/>
      <w:u w:val="single"/>
      <w:lang w:val="en-US"/>
    </w:rPr>
  </w:style>
  <w:style w:type="paragraph" w:customStyle="1" w:styleId="Document3">
    <w:name w:val="Document[3]"/>
    <w:basedOn w:val="Normal"/>
    <w:rsid w:val="00D80E1F"/>
    <w:pPr>
      <w:widowControl w:val="0"/>
      <w:suppressAutoHyphens w:val="0"/>
      <w:spacing w:line="240" w:lineRule="auto"/>
    </w:pPr>
    <w:rPr>
      <w:b/>
      <w:sz w:val="24"/>
      <w:lang w:val="en-US"/>
    </w:rPr>
  </w:style>
  <w:style w:type="paragraph" w:customStyle="1" w:styleId="Document40">
    <w:name w:val="Document[4]"/>
    <w:basedOn w:val="Normal"/>
    <w:rsid w:val="00D80E1F"/>
    <w:pPr>
      <w:widowControl w:val="0"/>
      <w:suppressAutoHyphens w:val="0"/>
      <w:spacing w:line="240" w:lineRule="auto"/>
    </w:pPr>
    <w:rPr>
      <w:b/>
      <w:i/>
      <w:sz w:val="24"/>
      <w:lang w:val="en-US"/>
    </w:rPr>
  </w:style>
  <w:style w:type="paragraph" w:customStyle="1" w:styleId="Document5">
    <w:name w:val="Document[5]"/>
    <w:basedOn w:val="Normal"/>
    <w:rsid w:val="00D80E1F"/>
    <w:pPr>
      <w:widowControl w:val="0"/>
      <w:suppressAutoHyphens w:val="0"/>
      <w:spacing w:line="240" w:lineRule="auto"/>
    </w:pPr>
    <w:rPr>
      <w:sz w:val="24"/>
      <w:lang w:val="en-US"/>
    </w:rPr>
  </w:style>
  <w:style w:type="paragraph" w:customStyle="1" w:styleId="Document6">
    <w:name w:val="Document[6]"/>
    <w:basedOn w:val="Normal"/>
    <w:rsid w:val="00D80E1F"/>
    <w:pPr>
      <w:widowControl w:val="0"/>
      <w:suppressAutoHyphens w:val="0"/>
      <w:spacing w:line="240" w:lineRule="auto"/>
    </w:pPr>
    <w:rPr>
      <w:sz w:val="24"/>
      <w:lang w:val="en-US"/>
    </w:rPr>
  </w:style>
  <w:style w:type="paragraph" w:customStyle="1" w:styleId="Document7">
    <w:name w:val="Document[7]"/>
    <w:basedOn w:val="Normal"/>
    <w:rsid w:val="00D80E1F"/>
    <w:pPr>
      <w:widowControl w:val="0"/>
      <w:suppressAutoHyphens w:val="0"/>
      <w:spacing w:line="240" w:lineRule="auto"/>
    </w:pPr>
    <w:rPr>
      <w:sz w:val="24"/>
      <w:lang w:val="en-US"/>
    </w:rPr>
  </w:style>
  <w:style w:type="paragraph" w:customStyle="1" w:styleId="Document8">
    <w:name w:val="Document[8]"/>
    <w:basedOn w:val="Normal"/>
    <w:rsid w:val="00D80E1F"/>
    <w:pPr>
      <w:widowControl w:val="0"/>
      <w:suppressAutoHyphens w:val="0"/>
      <w:spacing w:line="240" w:lineRule="auto"/>
    </w:pPr>
    <w:rPr>
      <w:sz w:val="24"/>
      <w:lang w:val="en-US"/>
    </w:rPr>
  </w:style>
  <w:style w:type="paragraph" w:customStyle="1" w:styleId="Technical1">
    <w:name w:val="Technical[1]"/>
    <w:basedOn w:val="Normal"/>
    <w:rsid w:val="00D80E1F"/>
    <w:pPr>
      <w:widowControl w:val="0"/>
      <w:suppressAutoHyphens w:val="0"/>
      <w:spacing w:line="240" w:lineRule="auto"/>
    </w:pPr>
    <w:rPr>
      <w:b/>
      <w:sz w:val="36"/>
      <w:lang w:val="en-US"/>
    </w:rPr>
  </w:style>
  <w:style w:type="paragraph" w:customStyle="1" w:styleId="Technical2">
    <w:name w:val="Technical[2]"/>
    <w:basedOn w:val="Normal"/>
    <w:rsid w:val="00D80E1F"/>
    <w:pPr>
      <w:widowControl w:val="0"/>
      <w:suppressAutoHyphens w:val="0"/>
      <w:spacing w:line="240" w:lineRule="auto"/>
    </w:pPr>
    <w:rPr>
      <w:b/>
      <w:sz w:val="24"/>
      <w:u w:val="single"/>
      <w:lang w:val="en-US"/>
    </w:rPr>
  </w:style>
  <w:style w:type="paragraph" w:customStyle="1" w:styleId="Technical3">
    <w:name w:val="Technical[3]"/>
    <w:basedOn w:val="Normal"/>
    <w:rsid w:val="00D80E1F"/>
    <w:pPr>
      <w:widowControl w:val="0"/>
      <w:suppressAutoHyphens w:val="0"/>
      <w:spacing w:line="240" w:lineRule="auto"/>
    </w:pPr>
    <w:rPr>
      <w:b/>
      <w:sz w:val="24"/>
      <w:lang w:val="en-US"/>
    </w:rPr>
  </w:style>
  <w:style w:type="paragraph" w:customStyle="1" w:styleId="Technical4">
    <w:name w:val="Technical[4]"/>
    <w:basedOn w:val="Normal"/>
    <w:rsid w:val="00D80E1F"/>
    <w:pPr>
      <w:widowControl w:val="0"/>
      <w:suppressAutoHyphens w:val="0"/>
      <w:spacing w:line="240" w:lineRule="auto"/>
    </w:pPr>
    <w:rPr>
      <w:b/>
      <w:sz w:val="24"/>
      <w:lang w:val="en-US"/>
    </w:rPr>
  </w:style>
  <w:style w:type="paragraph" w:customStyle="1" w:styleId="Technical5">
    <w:name w:val="Technical[5]"/>
    <w:basedOn w:val="Normal"/>
    <w:rsid w:val="00D80E1F"/>
    <w:pPr>
      <w:widowControl w:val="0"/>
      <w:suppressAutoHyphens w:val="0"/>
      <w:spacing w:line="240" w:lineRule="auto"/>
    </w:pPr>
    <w:rPr>
      <w:b/>
      <w:sz w:val="24"/>
      <w:lang w:val="en-US"/>
    </w:rPr>
  </w:style>
  <w:style w:type="paragraph" w:customStyle="1" w:styleId="Technical6">
    <w:name w:val="Technical[6]"/>
    <w:basedOn w:val="Normal"/>
    <w:rsid w:val="00D80E1F"/>
    <w:pPr>
      <w:widowControl w:val="0"/>
      <w:suppressAutoHyphens w:val="0"/>
      <w:spacing w:line="240" w:lineRule="auto"/>
    </w:pPr>
    <w:rPr>
      <w:b/>
      <w:sz w:val="24"/>
      <w:lang w:val="en-US"/>
    </w:rPr>
  </w:style>
  <w:style w:type="paragraph" w:customStyle="1" w:styleId="Technical7">
    <w:name w:val="Technical[7]"/>
    <w:basedOn w:val="Normal"/>
    <w:rsid w:val="00D80E1F"/>
    <w:pPr>
      <w:widowControl w:val="0"/>
      <w:suppressAutoHyphens w:val="0"/>
      <w:spacing w:line="240" w:lineRule="auto"/>
    </w:pPr>
    <w:rPr>
      <w:b/>
      <w:sz w:val="24"/>
      <w:lang w:val="en-US"/>
    </w:rPr>
  </w:style>
  <w:style w:type="paragraph" w:customStyle="1" w:styleId="Technical8">
    <w:name w:val="Technical[8]"/>
    <w:basedOn w:val="Normal"/>
    <w:rsid w:val="00D80E1F"/>
    <w:pPr>
      <w:widowControl w:val="0"/>
      <w:suppressAutoHyphens w:val="0"/>
      <w:spacing w:line="240" w:lineRule="auto"/>
    </w:pPr>
    <w:rPr>
      <w:b/>
      <w:sz w:val="24"/>
      <w:lang w:val="en-US"/>
    </w:rPr>
  </w:style>
  <w:style w:type="paragraph" w:customStyle="1" w:styleId="Technique1">
    <w:name w:val="Technique[1]"/>
    <w:basedOn w:val="Normal"/>
    <w:rsid w:val="00D80E1F"/>
    <w:pPr>
      <w:widowControl w:val="0"/>
      <w:suppressAutoHyphens w:val="0"/>
      <w:spacing w:line="240" w:lineRule="auto"/>
    </w:pPr>
    <w:rPr>
      <w:b/>
      <w:sz w:val="36"/>
      <w:lang w:val="en-US"/>
    </w:rPr>
  </w:style>
  <w:style w:type="paragraph" w:customStyle="1" w:styleId="Technique2">
    <w:name w:val="Technique[2]"/>
    <w:basedOn w:val="Normal"/>
    <w:rsid w:val="00D80E1F"/>
    <w:pPr>
      <w:widowControl w:val="0"/>
      <w:suppressAutoHyphens w:val="0"/>
      <w:spacing w:line="240" w:lineRule="auto"/>
    </w:pPr>
    <w:rPr>
      <w:b/>
      <w:sz w:val="24"/>
      <w:u w:val="single"/>
      <w:lang w:val="en-US"/>
    </w:rPr>
  </w:style>
  <w:style w:type="paragraph" w:customStyle="1" w:styleId="Technique3">
    <w:name w:val="Technique[3]"/>
    <w:basedOn w:val="Normal"/>
    <w:rsid w:val="00D80E1F"/>
    <w:pPr>
      <w:widowControl w:val="0"/>
      <w:suppressAutoHyphens w:val="0"/>
      <w:spacing w:line="240" w:lineRule="auto"/>
    </w:pPr>
    <w:rPr>
      <w:b/>
      <w:sz w:val="24"/>
      <w:lang w:val="en-US"/>
    </w:rPr>
  </w:style>
  <w:style w:type="paragraph" w:customStyle="1" w:styleId="Technique4">
    <w:name w:val="Technique[4]"/>
    <w:basedOn w:val="Normal"/>
    <w:rsid w:val="00D80E1F"/>
    <w:pPr>
      <w:widowControl w:val="0"/>
      <w:suppressAutoHyphens w:val="0"/>
      <w:spacing w:line="240" w:lineRule="auto"/>
    </w:pPr>
    <w:rPr>
      <w:b/>
      <w:sz w:val="24"/>
      <w:lang w:val="en-US"/>
    </w:rPr>
  </w:style>
  <w:style w:type="paragraph" w:customStyle="1" w:styleId="Technique5">
    <w:name w:val="Technique[5]"/>
    <w:basedOn w:val="Normal"/>
    <w:rsid w:val="00D80E1F"/>
    <w:pPr>
      <w:widowControl w:val="0"/>
      <w:suppressAutoHyphens w:val="0"/>
      <w:spacing w:line="240" w:lineRule="auto"/>
    </w:pPr>
    <w:rPr>
      <w:b/>
      <w:sz w:val="24"/>
      <w:lang w:val="en-US"/>
    </w:rPr>
  </w:style>
  <w:style w:type="paragraph" w:customStyle="1" w:styleId="Technique6">
    <w:name w:val="Technique[6]"/>
    <w:basedOn w:val="Normal"/>
    <w:rsid w:val="00D80E1F"/>
    <w:pPr>
      <w:widowControl w:val="0"/>
      <w:suppressAutoHyphens w:val="0"/>
      <w:spacing w:line="240" w:lineRule="auto"/>
    </w:pPr>
    <w:rPr>
      <w:b/>
      <w:sz w:val="24"/>
      <w:lang w:val="en-US"/>
    </w:rPr>
  </w:style>
  <w:style w:type="paragraph" w:customStyle="1" w:styleId="Technique7">
    <w:name w:val="Technique[7]"/>
    <w:basedOn w:val="Normal"/>
    <w:rsid w:val="00D80E1F"/>
    <w:pPr>
      <w:widowControl w:val="0"/>
      <w:suppressAutoHyphens w:val="0"/>
      <w:spacing w:line="240" w:lineRule="auto"/>
    </w:pPr>
    <w:rPr>
      <w:b/>
      <w:sz w:val="24"/>
      <w:lang w:val="en-US"/>
    </w:rPr>
  </w:style>
  <w:style w:type="paragraph" w:customStyle="1" w:styleId="Technique8">
    <w:name w:val="Technique[8]"/>
    <w:basedOn w:val="Normal"/>
    <w:rsid w:val="00D80E1F"/>
    <w:pPr>
      <w:widowControl w:val="0"/>
      <w:suppressAutoHyphens w:val="0"/>
      <w:spacing w:line="240" w:lineRule="auto"/>
    </w:pPr>
    <w:rPr>
      <w:b/>
      <w:sz w:val="24"/>
      <w:lang w:val="en-US"/>
    </w:rPr>
  </w:style>
  <w:style w:type="paragraph" w:customStyle="1" w:styleId="RightPar1">
    <w:name w:val="Right Par[1]"/>
    <w:basedOn w:val="Normal"/>
    <w:rsid w:val="00D80E1F"/>
    <w:pPr>
      <w:widowControl w:val="0"/>
      <w:suppressAutoHyphens w:val="0"/>
      <w:spacing w:line="240" w:lineRule="auto"/>
    </w:pPr>
    <w:rPr>
      <w:sz w:val="24"/>
      <w:lang w:val="en-US"/>
    </w:rPr>
  </w:style>
  <w:style w:type="paragraph" w:customStyle="1" w:styleId="RightPar2">
    <w:name w:val="Right Par[2]"/>
    <w:basedOn w:val="Normal"/>
    <w:rsid w:val="00D80E1F"/>
    <w:pPr>
      <w:widowControl w:val="0"/>
      <w:suppressAutoHyphens w:val="0"/>
      <w:spacing w:line="240" w:lineRule="auto"/>
    </w:pPr>
    <w:rPr>
      <w:sz w:val="24"/>
      <w:lang w:val="en-US"/>
    </w:rPr>
  </w:style>
  <w:style w:type="paragraph" w:customStyle="1" w:styleId="RightPar3">
    <w:name w:val="Right Par[3]"/>
    <w:basedOn w:val="Normal"/>
    <w:rsid w:val="00D80E1F"/>
    <w:pPr>
      <w:widowControl w:val="0"/>
      <w:suppressAutoHyphens w:val="0"/>
      <w:spacing w:line="240" w:lineRule="auto"/>
    </w:pPr>
    <w:rPr>
      <w:sz w:val="24"/>
      <w:lang w:val="en-US"/>
    </w:rPr>
  </w:style>
  <w:style w:type="paragraph" w:customStyle="1" w:styleId="RightPar4">
    <w:name w:val="Right Par[4]"/>
    <w:basedOn w:val="Normal"/>
    <w:rsid w:val="00D80E1F"/>
    <w:pPr>
      <w:widowControl w:val="0"/>
      <w:suppressAutoHyphens w:val="0"/>
      <w:spacing w:line="240" w:lineRule="auto"/>
    </w:pPr>
    <w:rPr>
      <w:sz w:val="24"/>
      <w:lang w:val="en-US"/>
    </w:rPr>
  </w:style>
  <w:style w:type="paragraph" w:customStyle="1" w:styleId="RightPar5">
    <w:name w:val="Right Par[5]"/>
    <w:basedOn w:val="Normal"/>
    <w:rsid w:val="00D80E1F"/>
    <w:pPr>
      <w:widowControl w:val="0"/>
      <w:suppressAutoHyphens w:val="0"/>
      <w:spacing w:line="240" w:lineRule="auto"/>
    </w:pPr>
    <w:rPr>
      <w:sz w:val="24"/>
      <w:lang w:val="en-US"/>
    </w:rPr>
  </w:style>
  <w:style w:type="paragraph" w:customStyle="1" w:styleId="RightPar6">
    <w:name w:val="Right Par[6]"/>
    <w:basedOn w:val="Normal"/>
    <w:rsid w:val="00D80E1F"/>
    <w:pPr>
      <w:widowControl w:val="0"/>
      <w:suppressAutoHyphens w:val="0"/>
      <w:spacing w:line="240" w:lineRule="auto"/>
    </w:pPr>
    <w:rPr>
      <w:sz w:val="24"/>
      <w:lang w:val="en-US"/>
    </w:rPr>
  </w:style>
  <w:style w:type="paragraph" w:customStyle="1" w:styleId="RightPar7">
    <w:name w:val="Right Par[7]"/>
    <w:basedOn w:val="Normal"/>
    <w:rsid w:val="00D80E1F"/>
    <w:pPr>
      <w:widowControl w:val="0"/>
      <w:suppressAutoHyphens w:val="0"/>
      <w:spacing w:line="240" w:lineRule="auto"/>
    </w:pPr>
    <w:rPr>
      <w:sz w:val="24"/>
      <w:lang w:val="en-US"/>
    </w:rPr>
  </w:style>
  <w:style w:type="paragraph" w:customStyle="1" w:styleId="RightPar8">
    <w:name w:val="Right Par[8]"/>
    <w:basedOn w:val="Normal"/>
    <w:rsid w:val="00D80E1F"/>
    <w:pPr>
      <w:widowControl w:val="0"/>
      <w:suppressAutoHyphens w:val="0"/>
      <w:spacing w:line="240" w:lineRule="auto"/>
    </w:pPr>
    <w:rPr>
      <w:sz w:val="24"/>
      <w:lang w:val="en-US"/>
    </w:rPr>
  </w:style>
  <w:style w:type="paragraph" w:customStyle="1" w:styleId="Document10">
    <w:name w:val="Document 1"/>
    <w:rsid w:val="00D80E1F"/>
    <w:pPr>
      <w:keepNext/>
      <w:keepLines/>
      <w:widowControl w:val="0"/>
      <w:tabs>
        <w:tab w:val="left" w:pos="-720"/>
      </w:tabs>
      <w:suppressAutoHyphens/>
    </w:pPr>
    <w:rPr>
      <w:rFonts w:ascii="Courier" w:hAnsi="Courier"/>
      <w:lang w:val="en-GB" w:eastAsia="en-US"/>
    </w:rPr>
  </w:style>
  <w:style w:type="character" w:customStyle="1" w:styleId="Footer1">
    <w:name w:val="Footer1"/>
    <w:rsid w:val="00D80E1F"/>
    <w:rPr>
      <w:sz w:val="20"/>
    </w:rPr>
  </w:style>
  <w:style w:type="character" w:customStyle="1" w:styleId="Header1">
    <w:name w:val="Header1"/>
    <w:rsid w:val="00D80E1F"/>
    <w:rPr>
      <w:sz w:val="20"/>
    </w:rPr>
  </w:style>
  <w:style w:type="character" w:customStyle="1" w:styleId="FOOTNOTEREF">
    <w:name w:val="FOOTNOTE REF"/>
    <w:rsid w:val="00D80E1F"/>
    <w:rPr>
      <w:sz w:val="16"/>
      <w:vertAlign w:val="superscript"/>
    </w:rPr>
  </w:style>
  <w:style w:type="character" w:customStyle="1" w:styleId="FOOTNOTETEX">
    <w:name w:val="FOOTNOTE TEX"/>
    <w:rsid w:val="00D80E1F"/>
    <w:rPr>
      <w:sz w:val="20"/>
    </w:rPr>
  </w:style>
  <w:style w:type="character" w:customStyle="1" w:styleId="DocInit">
    <w:name w:val="Doc Init"/>
    <w:basedOn w:val="DefaultParagraphFont"/>
    <w:rsid w:val="00D80E1F"/>
  </w:style>
  <w:style w:type="character" w:customStyle="1" w:styleId="TechInit">
    <w:name w:val="Tech Init"/>
    <w:basedOn w:val="DefaultParagraphFont"/>
    <w:rsid w:val="00D80E1F"/>
  </w:style>
  <w:style w:type="character" w:customStyle="1" w:styleId="Pleading">
    <w:name w:val="Pleading"/>
    <w:basedOn w:val="DefaultParagraphFont"/>
    <w:rsid w:val="00D80E1F"/>
  </w:style>
  <w:style w:type="character" w:customStyle="1" w:styleId="Technactif">
    <w:name w:val="Techn actif"/>
    <w:basedOn w:val="DefaultParagraphFont"/>
    <w:rsid w:val="00D80E1F"/>
  </w:style>
  <w:style w:type="character" w:customStyle="1" w:styleId="Docactif">
    <w:name w:val="Doc actif"/>
    <w:basedOn w:val="DefaultParagraphFont"/>
    <w:rsid w:val="00D80E1F"/>
  </w:style>
  <w:style w:type="character" w:customStyle="1" w:styleId="footnotetex0">
    <w:name w:val="footnote tex"/>
    <w:rsid w:val="00D80E1F"/>
    <w:rPr>
      <w:sz w:val="20"/>
    </w:rPr>
  </w:style>
  <w:style w:type="character" w:customStyle="1" w:styleId="Frame">
    <w:name w:val="Frame"/>
    <w:basedOn w:val="DefaultParagraphFont"/>
    <w:rsid w:val="00D80E1F"/>
  </w:style>
  <w:style w:type="character" w:customStyle="1" w:styleId="WP9Date">
    <w:name w:val="WP9_Date"/>
    <w:rsid w:val="00D80E1F"/>
    <w:rPr>
      <w:i/>
      <w:iCs w:val="0"/>
    </w:rPr>
  </w:style>
  <w:style w:type="character" w:customStyle="1" w:styleId="Text">
    <w:name w:val="Text"/>
    <w:rsid w:val="00D80E1F"/>
    <w:rPr>
      <w:sz w:val="24"/>
    </w:rPr>
  </w:style>
  <w:style w:type="character" w:customStyle="1" w:styleId="Heading11">
    <w:name w:val="Heading 11"/>
    <w:rsid w:val="00D80E1F"/>
    <w:rPr>
      <w:b/>
      <w:bCs w:val="0"/>
      <w:sz w:val="24"/>
      <w:u w:val="single"/>
    </w:rPr>
  </w:style>
  <w:style w:type="paragraph" w:styleId="TOC3">
    <w:name w:val="toc 3"/>
    <w:basedOn w:val="Normal"/>
    <w:next w:val="Normal"/>
    <w:autoRedefine/>
    <w:uiPriority w:val="39"/>
    <w:rsid w:val="00D80E1F"/>
    <w:pPr>
      <w:suppressAutoHyphens w:val="0"/>
      <w:spacing w:after="100" w:line="240" w:lineRule="auto"/>
      <w:ind w:left="480"/>
    </w:pPr>
    <w:rPr>
      <w:sz w:val="24"/>
      <w:lang w:val="en-US"/>
    </w:rPr>
  </w:style>
  <w:style w:type="paragraph" w:styleId="TOC1">
    <w:name w:val="toc 1"/>
    <w:basedOn w:val="Normal"/>
    <w:next w:val="Normal"/>
    <w:autoRedefine/>
    <w:uiPriority w:val="39"/>
    <w:rsid w:val="00D80E1F"/>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D80E1F"/>
    <w:pPr>
      <w:suppressAutoHyphens w:val="0"/>
      <w:spacing w:after="100" w:line="240" w:lineRule="auto"/>
      <w:ind w:left="240"/>
    </w:pPr>
    <w:rPr>
      <w:sz w:val="24"/>
      <w:lang w:val="en-US"/>
    </w:rPr>
  </w:style>
  <w:style w:type="paragraph" w:customStyle="1" w:styleId="Para0">
    <w:name w:val="Para"/>
    <w:basedOn w:val="a1"/>
    <w:qFormat/>
    <w:rsid w:val="00D80E1F"/>
    <w:pPr>
      <w:ind w:left="2268" w:hanging="1134"/>
    </w:pPr>
  </w:style>
  <w:style w:type="paragraph" w:customStyle="1" w:styleId="blocpara">
    <w:name w:val="bloc para"/>
    <w:basedOn w:val="Para0"/>
    <w:qFormat/>
    <w:rsid w:val="00D80E1F"/>
    <w:pPr>
      <w:ind w:firstLine="0"/>
    </w:pPr>
  </w:style>
  <w:style w:type="paragraph" w:styleId="TOC4">
    <w:name w:val="toc 4"/>
    <w:basedOn w:val="Normal"/>
    <w:next w:val="Normal"/>
    <w:autoRedefine/>
    <w:uiPriority w:val="39"/>
    <w:unhideWhenUsed/>
    <w:rsid w:val="00D80E1F"/>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D80E1F"/>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D80E1F"/>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D80E1F"/>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D80E1F"/>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D80E1F"/>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D80E1F"/>
    <w:pPr>
      <w:numPr>
        <w:numId w:val="15"/>
      </w:numPr>
    </w:pPr>
  </w:style>
  <w:style w:type="paragraph" w:customStyle="1" w:styleId="1">
    <w:name w:val="Стиль1"/>
    <w:basedOn w:val="PlainText"/>
    <w:link w:val="10"/>
    <w:rsid w:val="00D80E1F"/>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D80E1F"/>
    <w:rPr>
      <w:sz w:val="24"/>
      <w:lang w:val="en-GB" w:eastAsia="en-US"/>
    </w:rPr>
  </w:style>
  <w:style w:type="table" w:customStyle="1" w:styleId="Grilledutableau1">
    <w:name w:val="Grille du tableau1"/>
    <w:basedOn w:val="TableNormal"/>
    <w:next w:val="TableGrid"/>
    <w:uiPriority w:val="59"/>
    <w:rsid w:val="00D80E1F"/>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80E1F"/>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1B7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69561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21" Type="http://schemas.openxmlformats.org/officeDocument/2006/relationships/footer" Target="footer3.xml"/><Relationship Id="rId42" Type="http://schemas.openxmlformats.org/officeDocument/2006/relationships/header" Target="header26.xml"/><Relationship Id="rId47" Type="http://schemas.openxmlformats.org/officeDocument/2006/relationships/oleObject" Target="embeddings/oleObject1.bin"/><Relationship Id="rId63" Type="http://schemas.openxmlformats.org/officeDocument/2006/relationships/oleObject" Target="embeddings/oleObject9.bin"/><Relationship Id="rId68" Type="http://schemas.openxmlformats.org/officeDocument/2006/relationships/image" Target="media/image16.png"/><Relationship Id="rId84" Type="http://schemas.openxmlformats.org/officeDocument/2006/relationships/footer" Target="footer12.xml"/><Relationship Id="rId16" Type="http://schemas.openxmlformats.org/officeDocument/2006/relationships/header" Target="header5.xml"/><Relationship Id="rId11" Type="http://schemas.openxmlformats.org/officeDocument/2006/relationships/footer" Target="footer1.xml"/><Relationship Id="rId32" Type="http://schemas.openxmlformats.org/officeDocument/2006/relationships/header" Target="header18.xml"/><Relationship Id="rId37" Type="http://schemas.openxmlformats.org/officeDocument/2006/relationships/header" Target="header22.xml"/><Relationship Id="rId53" Type="http://schemas.openxmlformats.org/officeDocument/2006/relationships/oleObject" Target="embeddings/oleObject4.bin"/><Relationship Id="rId58" Type="http://schemas.openxmlformats.org/officeDocument/2006/relationships/image" Target="media/image11.wmf"/><Relationship Id="rId74" Type="http://schemas.openxmlformats.org/officeDocument/2006/relationships/header" Target="header32.xml"/><Relationship Id="rId79" Type="http://schemas.openxmlformats.org/officeDocument/2006/relationships/header" Target="header36.xml"/><Relationship Id="rId5" Type="http://schemas.openxmlformats.org/officeDocument/2006/relationships/webSettings" Target="webSettings.xml"/><Relationship Id="rId19" Type="http://schemas.openxmlformats.org/officeDocument/2006/relationships/header" Target="header8.xml"/><Relationship Id="rId14" Type="http://schemas.openxmlformats.org/officeDocument/2006/relationships/image" Target="media/image2.png"/><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7.xml"/><Relationship Id="rId48" Type="http://schemas.openxmlformats.org/officeDocument/2006/relationships/image" Target="media/image6.wmf"/><Relationship Id="rId56" Type="http://schemas.openxmlformats.org/officeDocument/2006/relationships/image" Target="media/image10.wmf"/><Relationship Id="rId64" Type="http://schemas.openxmlformats.org/officeDocument/2006/relationships/image" Target="media/image14.wmf"/><Relationship Id="rId69" Type="http://schemas.openxmlformats.org/officeDocument/2006/relationships/header" Target="header28.xml"/><Relationship Id="rId77" Type="http://schemas.openxmlformats.org/officeDocument/2006/relationships/header" Target="header34.xml"/><Relationship Id="rId8" Type="http://schemas.openxmlformats.org/officeDocument/2006/relationships/image" Target="media/image1.wmf"/><Relationship Id="rId51" Type="http://schemas.openxmlformats.org/officeDocument/2006/relationships/oleObject" Target="embeddings/oleObject3.bin"/><Relationship Id="rId72" Type="http://schemas.openxmlformats.org/officeDocument/2006/relationships/footer" Target="footer8.xml"/><Relationship Id="rId80" Type="http://schemas.openxmlformats.org/officeDocument/2006/relationships/footer" Target="footer10.xml"/><Relationship Id="rId85" Type="http://schemas.openxmlformats.org/officeDocument/2006/relationships/header" Target="header39.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4.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image" Target="media/image5.wmf"/><Relationship Id="rId59" Type="http://schemas.openxmlformats.org/officeDocument/2006/relationships/oleObject" Target="embeddings/oleObject7.bin"/><Relationship Id="rId67" Type="http://schemas.openxmlformats.org/officeDocument/2006/relationships/oleObject" Target="embeddings/oleObject11.bin"/><Relationship Id="rId20" Type="http://schemas.openxmlformats.org/officeDocument/2006/relationships/header" Target="header9.xml"/><Relationship Id="rId41" Type="http://schemas.openxmlformats.org/officeDocument/2006/relationships/header" Target="header25.xml"/><Relationship Id="rId54" Type="http://schemas.openxmlformats.org/officeDocument/2006/relationships/image" Target="media/image9.wmf"/><Relationship Id="rId62" Type="http://schemas.openxmlformats.org/officeDocument/2006/relationships/image" Target="media/image13.wmf"/><Relationship Id="rId70" Type="http://schemas.openxmlformats.org/officeDocument/2006/relationships/header" Target="header29.xml"/><Relationship Id="rId75" Type="http://schemas.openxmlformats.org/officeDocument/2006/relationships/header" Target="header33.xml"/><Relationship Id="rId83" Type="http://schemas.openxmlformats.org/officeDocument/2006/relationships/footer" Target="footer1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5.xml"/><Relationship Id="rId36" Type="http://schemas.openxmlformats.org/officeDocument/2006/relationships/footer" Target="footer6.xml"/><Relationship Id="rId49" Type="http://schemas.openxmlformats.org/officeDocument/2006/relationships/oleObject" Target="embeddings/oleObject2.bin"/><Relationship Id="rId57" Type="http://schemas.openxmlformats.org/officeDocument/2006/relationships/oleObject" Target="embeddings/oleObject6.bin"/><Relationship Id="rId10" Type="http://schemas.openxmlformats.org/officeDocument/2006/relationships/header" Target="header2.xml"/><Relationship Id="rId31" Type="http://schemas.openxmlformats.org/officeDocument/2006/relationships/header" Target="header17.xml"/><Relationship Id="rId44" Type="http://schemas.openxmlformats.org/officeDocument/2006/relationships/image" Target="media/image3.png"/><Relationship Id="rId52" Type="http://schemas.openxmlformats.org/officeDocument/2006/relationships/image" Target="media/image8.wmf"/><Relationship Id="rId60" Type="http://schemas.openxmlformats.org/officeDocument/2006/relationships/image" Target="media/image12.wmf"/><Relationship Id="rId65" Type="http://schemas.openxmlformats.org/officeDocument/2006/relationships/oleObject" Target="embeddings/oleObject10.bin"/><Relationship Id="rId73" Type="http://schemas.openxmlformats.org/officeDocument/2006/relationships/header" Target="header31.xml"/><Relationship Id="rId78" Type="http://schemas.openxmlformats.org/officeDocument/2006/relationships/header" Target="header35.xml"/><Relationship Id="rId81" Type="http://schemas.openxmlformats.org/officeDocument/2006/relationships/header" Target="header37.xm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9" Type="http://schemas.openxmlformats.org/officeDocument/2006/relationships/header" Target="header24.xml"/><Relationship Id="rId34" Type="http://schemas.openxmlformats.org/officeDocument/2006/relationships/header" Target="header20.xml"/><Relationship Id="rId50" Type="http://schemas.openxmlformats.org/officeDocument/2006/relationships/image" Target="media/image7.wmf"/><Relationship Id="rId55" Type="http://schemas.openxmlformats.org/officeDocument/2006/relationships/oleObject" Target="embeddings/oleObject5.bin"/><Relationship Id="rId76" Type="http://schemas.openxmlformats.org/officeDocument/2006/relationships/footer" Target="footer9.xml"/><Relationship Id="rId7" Type="http://schemas.openxmlformats.org/officeDocument/2006/relationships/endnotes" Target="endnotes.xml"/><Relationship Id="rId71" Type="http://schemas.openxmlformats.org/officeDocument/2006/relationships/header" Target="header30.xml"/><Relationship Id="rId2" Type="http://schemas.openxmlformats.org/officeDocument/2006/relationships/numbering" Target="numbering.xml"/><Relationship Id="rId29" Type="http://schemas.openxmlformats.org/officeDocument/2006/relationships/footer" Target="footer5.xml"/><Relationship Id="rId24" Type="http://schemas.openxmlformats.org/officeDocument/2006/relationships/header" Target="header12.xml"/><Relationship Id="rId40" Type="http://schemas.openxmlformats.org/officeDocument/2006/relationships/footer" Target="footer7.xml"/><Relationship Id="rId45" Type="http://schemas.openxmlformats.org/officeDocument/2006/relationships/image" Target="media/image4.png"/><Relationship Id="rId66" Type="http://schemas.openxmlformats.org/officeDocument/2006/relationships/image" Target="media/image15.wmf"/><Relationship Id="rId87" Type="http://schemas.microsoft.com/office/2011/relationships/people" Target="people.xml"/><Relationship Id="rId61" Type="http://schemas.openxmlformats.org/officeDocument/2006/relationships/oleObject" Target="embeddings/oleObject8.bin"/><Relationship Id="rId82" Type="http://schemas.openxmlformats.org/officeDocument/2006/relationships/header" Target="head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4EB84-8BAD-4784-8A6D-BE8AAE62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81</Pages>
  <Words>23527</Words>
  <Characters>123052</Characters>
  <Application>Microsoft Office Word</Application>
  <DocSecurity>0</DocSecurity>
  <Lines>3325</Lines>
  <Paragraphs>2093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ECE/TRANS/WP.29/2009/...</vt:lpstr>
      <vt:lpstr>ECE/TRANS/WP.29/2009/...</vt:lpstr>
    </vt:vector>
  </TitlesOfParts>
  <Company>CSD</Company>
  <LinksUpToDate>false</LinksUpToDate>
  <CharactersWithSpaces>144486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4</cp:revision>
  <cp:lastPrinted>2017-06-09T11:08:00Z</cp:lastPrinted>
  <dcterms:created xsi:type="dcterms:W3CDTF">2017-07-27T10:10:00Z</dcterms:created>
  <dcterms:modified xsi:type="dcterms:W3CDTF">2017-07-27T15:36:00Z</dcterms:modified>
  <cp:category>Not Protected</cp:category>
</cp:coreProperties>
</file>